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706BC7E1"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D7328A" w:rsidRPr="00D7328A">
        <w:rPr>
          <w:rFonts w:ascii="GHEA Grapalat" w:hAnsi="GHEA Grapalat"/>
          <w:i w:val="0"/>
          <w:sz w:val="24"/>
          <w:szCs w:val="24"/>
        </w:rPr>
        <w:t>18</w:t>
      </w:r>
      <w:r w:rsidR="00B06C9F">
        <w:rPr>
          <w:rFonts w:ascii="GHEA Grapalat" w:hAnsi="GHEA Grapalat"/>
          <w:i w:val="0"/>
          <w:sz w:val="24"/>
          <w:szCs w:val="24"/>
          <w:lang w:val="hy-AM"/>
        </w:rPr>
        <w:t xml:space="preserve"> </w:t>
      </w:r>
      <w:r w:rsidR="00D7328A">
        <w:rPr>
          <w:rFonts w:ascii="GHEA Grapalat" w:hAnsi="GHEA Grapalat"/>
          <w:i w:val="0"/>
          <w:sz w:val="24"/>
          <w:szCs w:val="24"/>
        </w:rPr>
        <w:t>марта</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55960923"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D7328A">
        <w:rPr>
          <w:rFonts w:ascii="GHEA Grapalat" w:hAnsi="GHEA Grapalat"/>
          <w:b/>
          <w:i w:val="0"/>
          <w:sz w:val="24"/>
          <w:szCs w:val="24"/>
        </w:rPr>
        <w:t>2025-03</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345AA492"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B06C9F">
        <w:rPr>
          <w:rFonts w:ascii="GHEA Grapalat" w:hAnsi="GHEA Grapalat"/>
          <w:b/>
        </w:rPr>
        <w:t>Вакцин</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5B32C7A3"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296900" w:rsidRPr="00296900">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06686ACA"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D7328A">
        <w:rPr>
          <w:rFonts w:ascii="GHEA Grapalat" w:hAnsi="GHEA Grapalat"/>
          <w:b/>
          <w:i w:val="0"/>
          <w:spacing w:val="-6"/>
          <w:sz w:val="24"/>
          <w:szCs w:val="24"/>
        </w:rPr>
        <w:t xml:space="preserve">28 </w:t>
      </w:r>
      <w:proofErr w:type="spellStart"/>
      <w:r w:rsidR="00D7328A">
        <w:rPr>
          <w:rFonts w:ascii="GHEA Grapalat" w:hAnsi="GHEA Grapalat"/>
          <w:b/>
          <w:i w:val="0"/>
          <w:spacing w:val="-6"/>
          <w:sz w:val="24"/>
          <w:szCs w:val="24"/>
        </w:rPr>
        <w:t>апрелья</w:t>
      </w:r>
      <w:proofErr w:type="spellEnd"/>
      <w:r w:rsidR="0023148F">
        <w:rPr>
          <w:rFonts w:ascii="GHEA Grapalat" w:hAnsi="GHEA Grapalat"/>
          <w:b/>
          <w:i w:val="0"/>
          <w:spacing w:val="-6"/>
          <w:sz w:val="24"/>
          <w:szCs w:val="24"/>
        </w:rPr>
        <w:t xml:space="preserve"> 202</w:t>
      </w:r>
      <w:r w:rsidR="00296900">
        <w:rPr>
          <w:rFonts w:ascii="GHEA Grapalat" w:hAnsi="GHEA Grapalat"/>
          <w:b/>
          <w:i w:val="0"/>
          <w:spacing w:val="-6"/>
          <w:sz w:val="24"/>
          <w:szCs w:val="24"/>
        </w:rPr>
        <w:t>5</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08400162"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D7328A">
        <w:rPr>
          <w:rFonts w:ascii="GHEA Grapalat" w:hAnsi="GHEA Grapalat"/>
          <w:b/>
        </w:rPr>
        <w:t>2025-03</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D7328A">
        <w:rPr>
          <w:rFonts w:ascii="GHEA Grapalat" w:hAnsi="GHEA Grapalat"/>
        </w:rPr>
        <w:t>18 марта</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19118FB0"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B06C9F">
        <w:rPr>
          <w:rFonts w:ascii="GHEA Grapalat" w:hAnsi="GHEA Grapalat"/>
          <w:b/>
        </w:rPr>
        <w:t xml:space="preserve">ВАКЦИН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1EF7FA17"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B06C9F">
        <w:rPr>
          <w:rFonts w:ascii="GHEA Grapalat" w:hAnsi="GHEA Grapalat"/>
          <w:b/>
        </w:rPr>
        <w:t xml:space="preserve">ВАКЦИН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07C48FE6"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D7328A">
        <w:rPr>
          <w:rFonts w:ascii="GHEA Grapalat" w:hAnsi="GHEA Grapalat"/>
          <w:b/>
        </w:rPr>
        <w:t>2025-03</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00815C1F"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B06C9F">
        <w:rPr>
          <w:rFonts w:ascii="GHEA Grapalat" w:hAnsi="GHEA Grapalat"/>
          <w:b/>
          <w:i w:val="0"/>
          <w:sz w:val="24"/>
          <w:szCs w:val="24"/>
        </w:rPr>
        <w:t xml:space="preserve">Вакцин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D7328A">
        <w:rPr>
          <w:rFonts w:ascii="GHEA Grapalat" w:hAnsi="GHEA Grapalat"/>
          <w:i w:val="0"/>
          <w:sz w:val="24"/>
          <w:szCs w:val="24"/>
        </w:rPr>
        <w:t>2</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22"/>
        <w:gridCol w:w="7440"/>
      </w:tblGrid>
      <w:tr w:rsidR="00CE1561" w:rsidRPr="00521A49" w14:paraId="03F98DFA" w14:textId="77777777" w:rsidTr="00376764">
        <w:trPr>
          <w:jc w:val="center"/>
        </w:trPr>
        <w:tc>
          <w:tcPr>
            <w:tcW w:w="253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44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376764">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82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44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D7328A" w:rsidRPr="00521A49" w14:paraId="17FA4F6E" w14:textId="77777777" w:rsidTr="00376764">
        <w:trPr>
          <w:jc w:val="center"/>
        </w:trPr>
        <w:tc>
          <w:tcPr>
            <w:tcW w:w="708" w:type="dxa"/>
            <w:vAlign w:val="center"/>
          </w:tcPr>
          <w:p w14:paraId="405A168F" w14:textId="77777777" w:rsidR="00D7328A" w:rsidRPr="001A0D5B" w:rsidRDefault="00D7328A" w:rsidP="00D7328A">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1822" w:type="dxa"/>
            <w:vAlign w:val="center"/>
          </w:tcPr>
          <w:p w14:paraId="5B2043C4" w14:textId="75EFB145" w:rsidR="00D7328A" w:rsidRPr="001A0D5B" w:rsidRDefault="00D7328A" w:rsidP="00D7328A">
            <w:pPr>
              <w:pStyle w:val="BodyTextIndent2"/>
              <w:widowControl w:val="0"/>
              <w:spacing w:after="160" w:line="240" w:lineRule="auto"/>
              <w:ind w:firstLine="0"/>
              <w:rPr>
                <w:rFonts w:ascii="GHEA Grapalat" w:hAnsi="GHEA Grapalat"/>
              </w:rPr>
            </w:pPr>
            <w:r w:rsidRPr="006F159B">
              <w:rPr>
                <w:rFonts w:ascii="GHEA Grapalat" w:hAnsi="GHEA Grapalat"/>
                <w:lang w:val="hy-AM"/>
              </w:rPr>
              <w:t>531 450 000,0</w:t>
            </w:r>
          </w:p>
        </w:tc>
        <w:tc>
          <w:tcPr>
            <w:tcW w:w="7440" w:type="dxa"/>
            <w:vAlign w:val="center"/>
          </w:tcPr>
          <w:p w14:paraId="7FD48B8B" w14:textId="0770A2C6" w:rsidR="00D7328A" w:rsidRPr="00AF0993" w:rsidRDefault="00D7328A" w:rsidP="00D7328A">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Вакцина против дифтерии, столбняка, коклюша /неклеточный компонент/, полиомиелита /инактивированный/,  для детей 6 лет</w:t>
            </w:r>
          </w:p>
        </w:tc>
      </w:tr>
      <w:tr w:rsidR="00D7328A" w:rsidRPr="00521A49" w14:paraId="100E14F4" w14:textId="77777777" w:rsidTr="00376764">
        <w:trPr>
          <w:jc w:val="center"/>
        </w:trPr>
        <w:tc>
          <w:tcPr>
            <w:tcW w:w="708" w:type="dxa"/>
            <w:vAlign w:val="center"/>
          </w:tcPr>
          <w:p w14:paraId="78C5F338" w14:textId="77777777" w:rsidR="00D7328A" w:rsidRPr="001A0D5B" w:rsidRDefault="00D7328A" w:rsidP="00D7328A">
            <w:pPr>
              <w:pStyle w:val="BodyTextIndent2"/>
              <w:widowControl w:val="0"/>
              <w:spacing w:line="240" w:lineRule="auto"/>
              <w:ind w:right="113" w:firstLine="0"/>
              <w:jc w:val="center"/>
              <w:rPr>
                <w:rFonts w:ascii="GHEA Grapalat" w:hAnsi="GHEA Grapalat"/>
              </w:rPr>
            </w:pPr>
            <w:r w:rsidRPr="001A0D5B">
              <w:rPr>
                <w:rFonts w:ascii="GHEA Grapalat" w:hAnsi="GHEA Grapalat"/>
                <w:lang w:val="hy-AM"/>
              </w:rPr>
              <w:t>2</w:t>
            </w:r>
          </w:p>
        </w:tc>
        <w:tc>
          <w:tcPr>
            <w:tcW w:w="1822" w:type="dxa"/>
            <w:vAlign w:val="center"/>
          </w:tcPr>
          <w:p w14:paraId="5D109764" w14:textId="29D06F6C" w:rsidR="00D7328A" w:rsidRPr="00D7328A" w:rsidRDefault="00D7328A" w:rsidP="00D7328A">
            <w:pPr>
              <w:pStyle w:val="BodyTextIndent2"/>
              <w:widowControl w:val="0"/>
              <w:spacing w:after="160" w:line="240" w:lineRule="auto"/>
              <w:ind w:firstLine="0"/>
              <w:rPr>
                <w:rFonts w:ascii="GHEA Grapalat" w:hAnsi="GHEA Grapalat"/>
                <w:lang w:val="hy-AM"/>
              </w:rPr>
            </w:pPr>
            <w:r w:rsidRPr="00D7328A">
              <w:rPr>
                <w:rFonts w:ascii="GHEA Grapalat" w:hAnsi="GHEA Grapalat"/>
                <w:lang w:val="hy-AM"/>
              </w:rPr>
              <w:t>16 110 000,0</w:t>
            </w:r>
          </w:p>
        </w:tc>
        <w:tc>
          <w:tcPr>
            <w:tcW w:w="7440" w:type="dxa"/>
            <w:vAlign w:val="center"/>
          </w:tcPr>
          <w:p w14:paraId="608CAE78" w14:textId="741F167B" w:rsidR="00D7328A" w:rsidRPr="00AF0993" w:rsidRDefault="00D7328A" w:rsidP="00D7328A">
            <w:pPr>
              <w:pStyle w:val="Heading3"/>
              <w:keepNext w:val="0"/>
              <w:widowControl w:val="0"/>
              <w:spacing w:line="240" w:lineRule="auto"/>
              <w:contextualSpacing/>
              <w:jc w:val="both"/>
              <w:rPr>
                <w:rFonts w:ascii="GHEA Grapalat" w:hAnsi="GHEA Grapalat"/>
                <w:i w:val="0"/>
                <w:sz w:val="24"/>
                <w:szCs w:val="24"/>
              </w:rPr>
            </w:pPr>
            <w:r w:rsidRPr="00D7328A">
              <w:rPr>
                <w:rFonts w:ascii="GHEA Grapalat" w:hAnsi="GHEA Grapalat"/>
                <w:i w:val="0"/>
                <w:sz w:val="24"/>
                <w:szCs w:val="24"/>
              </w:rPr>
              <w:t>Вакцина против туляремии</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40C9DB0" w14:textId="77777777" w:rsidR="00D7328A" w:rsidRDefault="00D7328A" w:rsidP="00962010">
      <w:pPr>
        <w:widowControl w:val="0"/>
        <w:spacing w:after="160"/>
        <w:jc w:val="center"/>
        <w:rPr>
          <w:rFonts w:ascii="GHEA Grapalat" w:hAnsi="GHEA Grapalat"/>
          <w:b/>
        </w:rPr>
      </w:pPr>
    </w:p>
    <w:p w14:paraId="25EAB9CE" w14:textId="4C70F24F"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lastRenderedPageBreak/>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w:t>
      </w:r>
      <w:r w:rsidRPr="00521A49">
        <w:rPr>
          <w:rFonts w:ascii="GHEA Grapalat" w:hAnsi="GHEA Grapalat"/>
          <w:color w:val="000000"/>
        </w:rPr>
        <w:lastRenderedPageBreak/>
        <w:t>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130A2C60"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Согласно статье 29 Закона участник вправе требовать от заказчика разъяснения </w:t>
      </w:r>
      <w:r w:rsidRPr="00521A49">
        <w:rPr>
          <w:rFonts w:ascii="GHEA Grapalat" w:hAnsi="GHEA Grapalat"/>
        </w:rPr>
        <w:lastRenderedPageBreak/>
        <w:t>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7F64DC5" w14:textId="77777777" w:rsidR="00CE1561" w:rsidRPr="00315F2A" w:rsidRDefault="00CE1561" w:rsidP="00CE1561">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4E1F7B6C"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CE1561">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w:t>
      </w:r>
      <w:r w:rsidR="00A80ECD" w:rsidRPr="00521A49">
        <w:rPr>
          <w:rFonts w:ascii="GHEA Grapalat" w:hAnsi="GHEA Grapalat"/>
          <w:sz w:val="24"/>
          <w:szCs w:val="24"/>
        </w:rPr>
        <w:lastRenderedPageBreak/>
        <w:t>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w:t>
      </w:r>
      <w:r w:rsidRPr="00521A49">
        <w:rPr>
          <w:rFonts w:ascii="GHEA Grapalat" w:hAnsi="GHEA Grapalat" w:cs="Sylfaen"/>
          <w:sz w:val="24"/>
          <w:szCs w:val="24"/>
        </w:rPr>
        <w:lastRenderedPageBreak/>
        <w:t>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подлежащую к уплате в государственный бюджет Республики 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w:t>
      </w:r>
      <w:r w:rsidR="00413595" w:rsidRPr="00521A49">
        <w:rPr>
          <w:rFonts w:ascii="GHEA Grapalat" w:hAnsi="GHEA Grapalat"/>
          <w:sz w:val="24"/>
          <w:szCs w:val="24"/>
        </w:rPr>
        <w:lastRenderedPageBreak/>
        <w:t>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623BCF92" w:rsidR="00830BA2"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2B96F898" w14:textId="10DC4DDE" w:rsidR="00D7328A" w:rsidRPr="00D516A0" w:rsidRDefault="00D516A0" w:rsidP="00830BA2">
      <w:pPr>
        <w:widowControl w:val="0"/>
        <w:spacing w:after="160"/>
        <w:jc w:val="center"/>
        <w:rPr>
          <w:rFonts w:ascii="GHEA Grapalat" w:hAnsi="GHEA Grapalat"/>
          <w:b/>
          <w:color w:val="FF0000"/>
          <w:sz w:val="22"/>
          <w:szCs w:val="22"/>
        </w:rPr>
      </w:pPr>
      <w:r w:rsidRPr="00D516A0">
        <w:rPr>
          <w:rFonts w:ascii="GHEA Grapalat" w:hAnsi="GHEA Grapalat"/>
          <w:b/>
          <w:color w:val="FF0000"/>
          <w:sz w:val="22"/>
          <w:szCs w:val="22"/>
        </w:rPr>
        <w:t xml:space="preserve">(требование предоставления обеспечения заявки распространяется только на первый </w:t>
      </w:r>
      <w:r w:rsidRPr="00D516A0">
        <w:rPr>
          <w:rFonts w:ascii="GHEA Grapalat" w:hAnsi="GHEA Grapalat"/>
          <w:b/>
          <w:color w:val="FF0000"/>
          <w:sz w:val="22"/>
          <w:szCs w:val="22"/>
        </w:rPr>
        <w:t>лот</w:t>
      </w:r>
      <w:r w:rsidRPr="00D516A0">
        <w:rPr>
          <w:rFonts w:ascii="GHEA Grapalat" w:hAnsi="GHEA Grapalat"/>
          <w:b/>
          <w:color w:val="FF0000"/>
          <w:sz w:val="22"/>
          <w:szCs w:val="22"/>
        </w:rPr>
        <w:t>)</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Руководитель заказчика письменно информирует о возврате обеспечения заявки в сроки, </w:t>
      </w:r>
      <w:r w:rsidRPr="00B2678A">
        <w:rPr>
          <w:rFonts w:ascii="GHEA Grapalat" w:hAnsi="GHEA Grapalat"/>
        </w:rPr>
        <w:lastRenderedPageBreak/>
        <w:t>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59B72938"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376764">
        <w:rPr>
          <w:rFonts w:ascii="GHEA Grapalat" w:hAnsi="GHEA Grapalat"/>
          <w:b/>
          <w:sz w:val="24"/>
          <w:szCs w:val="24"/>
        </w:rPr>
        <w:t>41</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lastRenderedPageBreak/>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 xml:space="preserve">рабочий </w:t>
      </w:r>
      <w:r w:rsidRPr="00521A49">
        <w:rPr>
          <w:rFonts w:ascii="GHEA Grapalat" w:hAnsi="GHEA Grapalat"/>
          <w:sz w:val="24"/>
          <w:szCs w:val="24"/>
        </w:rPr>
        <w:lastRenderedPageBreak/>
        <w:t>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 xml:space="preserve">(родитель, супруг, ребенок, брат, сестра, бабушка, дедушка, внук, а также родитель, ребенок, </w:t>
      </w:r>
      <w:r w:rsidR="006A649A" w:rsidRPr="00521A49">
        <w:rPr>
          <w:rFonts w:ascii="GHEA Grapalat" w:hAnsi="GHEA Grapalat"/>
          <w:sz w:val="24"/>
          <w:szCs w:val="24"/>
        </w:rPr>
        <w:lastRenderedPageBreak/>
        <w:t>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w:t>
      </w:r>
      <w:r w:rsidR="002550CD" w:rsidRPr="00B24E4B">
        <w:rPr>
          <w:rFonts w:ascii="GHEA Grapalat" w:hAnsi="GHEA Grapalat"/>
        </w:rPr>
        <w:lastRenderedPageBreak/>
        <w:t xml:space="preserve">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9C1B70F" w14:textId="77777777" w:rsidR="00376764" w:rsidRPr="00437B90" w:rsidRDefault="00A150A9" w:rsidP="0037676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376764"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w:t>
      </w:r>
      <w:r w:rsidRPr="00521A49">
        <w:rPr>
          <w:rFonts w:ascii="GHEA Grapalat" w:hAnsi="GHEA Grapalat"/>
          <w:sz w:val="24"/>
          <w:szCs w:val="24"/>
        </w:rPr>
        <w:lastRenderedPageBreak/>
        <w:t>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w:t>
      </w:r>
      <w:r w:rsidR="00BD587C" w:rsidRPr="00521A49">
        <w:rPr>
          <w:rFonts w:ascii="GHEA Grapalat" w:hAnsi="GHEA Grapalat"/>
          <w:color w:val="000000" w:themeColor="text1"/>
        </w:rPr>
        <w:lastRenderedPageBreak/>
        <w:t>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00524FFD"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w:t>
      </w:r>
      <w:r w:rsidR="008C43DC">
        <w:rPr>
          <w:rFonts w:ascii="GHEA Grapalat" w:hAnsi="GHEA Grapalat"/>
        </w:rPr>
        <w:t xml:space="preserve"> </w:t>
      </w:r>
      <w:r w:rsidR="008C43DC" w:rsidRPr="008C43DC">
        <w:rPr>
          <w:rFonts w:ascii="GHEA Grapalat" w:hAnsi="GHEA Grapalat"/>
          <w:b/>
          <w:bCs/>
          <w:color w:val="FF0000"/>
        </w:rPr>
        <w:t>для первого лота</w:t>
      </w:r>
      <w:r w:rsidRPr="008C43DC">
        <w:rPr>
          <w:rFonts w:ascii="GHEA Grapalat" w:hAnsi="GHEA Grapalat"/>
          <w:b/>
          <w:bCs/>
          <w:color w:val="FF0000"/>
        </w:rPr>
        <w:t xml:space="preserve"> равен </w:t>
      </w:r>
      <w:r w:rsidR="00376764" w:rsidRPr="008C43DC">
        <w:rPr>
          <w:rFonts w:ascii="GHEA Grapalat" w:hAnsi="GHEA Grapalat"/>
          <w:b/>
          <w:bCs/>
          <w:color w:val="FF0000"/>
        </w:rPr>
        <w:t>30</w:t>
      </w:r>
      <w:r w:rsidRPr="008C43DC">
        <w:rPr>
          <w:rFonts w:ascii="GHEA Grapalat" w:hAnsi="GHEA Grapalat"/>
          <w:b/>
          <w:bCs/>
          <w:color w:val="FF0000"/>
        </w:rPr>
        <w:t xml:space="preserve"> процентам</w:t>
      </w:r>
      <w:r w:rsidRPr="00521A49">
        <w:rPr>
          <w:rFonts w:ascii="GHEA Grapalat" w:hAnsi="GHEA Grapalat"/>
        </w:rPr>
        <w:t xml:space="preserve"> от цены закупки товаров закупаемых в рамках данной процедуры</w:t>
      </w:r>
      <w:r w:rsidR="008C43DC">
        <w:rPr>
          <w:rFonts w:ascii="GHEA Grapalat" w:hAnsi="GHEA Grapalat"/>
        </w:rPr>
        <w:t xml:space="preserve">, а для второго лота </w:t>
      </w:r>
      <w:r w:rsidR="008C43DC" w:rsidRPr="008C43DC">
        <w:rPr>
          <w:rFonts w:ascii="GHEA Grapalat" w:hAnsi="GHEA Grapalat"/>
          <w:b/>
          <w:bCs/>
          <w:color w:val="FF0000"/>
        </w:rPr>
        <w:t xml:space="preserve">равен </w:t>
      </w:r>
      <w:r w:rsidR="008C43DC">
        <w:rPr>
          <w:rFonts w:ascii="GHEA Grapalat" w:hAnsi="GHEA Grapalat"/>
          <w:b/>
          <w:bCs/>
          <w:color w:val="FF0000"/>
        </w:rPr>
        <w:t>15</w:t>
      </w:r>
      <w:r w:rsidR="008C43DC" w:rsidRPr="008C43DC">
        <w:rPr>
          <w:rFonts w:ascii="GHEA Grapalat" w:hAnsi="GHEA Grapalat"/>
          <w:b/>
          <w:bCs/>
          <w:color w:val="FF0000"/>
        </w:rPr>
        <w:t xml:space="preserve"> процентам</w:t>
      </w:r>
      <w:r w:rsidR="008C43DC">
        <w:rPr>
          <w:rFonts w:ascii="GHEA Grapalat" w:hAnsi="GHEA Grapalat"/>
          <w:b/>
          <w:bCs/>
          <w:color w:val="FF0000"/>
        </w:rPr>
        <w:t xml:space="preserve"> </w:t>
      </w:r>
      <w:r w:rsidR="008C43DC" w:rsidRPr="00521A49">
        <w:rPr>
          <w:rFonts w:ascii="GHEA Grapalat" w:hAnsi="GHEA Grapalat"/>
        </w:rPr>
        <w:t>от цены закупки товаров закупаемых в рамках данной процедуры</w:t>
      </w:r>
      <w:r w:rsidRPr="00521A49">
        <w:rPr>
          <w:rFonts w:ascii="GHEA Grapalat" w:hAnsi="GHEA Grapalat"/>
        </w:rPr>
        <w:t>.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w:t>
      </w:r>
      <w:r w:rsidR="008C43DC">
        <w:rPr>
          <w:rFonts w:ascii="GHEA Grapalat" w:hAnsi="GHEA Grapalat"/>
        </w:rPr>
        <w:t xml:space="preserve"> </w:t>
      </w:r>
      <w:r w:rsidR="008C43DC" w:rsidRPr="008C43DC">
        <w:rPr>
          <w:rFonts w:ascii="GHEA Grapalat" w:hAnsi="GHEA Grapalat"/>
          <w:b/>
          <w:bCs/>
          <w:color w:val="FF0000"/>
        </w:rPr>
        <w:t>для первого лота</w:t>
      </w:r>
      <w:r w:rsidRPr="00521A49">
        <w:rPr>
          <w:rFonts w:ascii="GHEA Grapalat" w:hAnsi="GHEA Grapalat"/>
        </w:rPr>
        <w:t xml:space="preserve"> обеспечение должно быть действительным как минимум включительно до </w:t>
      </w:r>
      <w:r w:rsidR="00A77E79" w:rsidRPr="008C43DC">
        <w:rPr>
          <w:rFonts w:ascii="GHEA Grapalat" w:hAnsi="GHEA Grapalat"/>
          <w:b/>
          <w:bCs/>
          <w:color w:val="FF0000"/>
        </w:rPr>
        <w:t>9</w:t>
      </w:r>
      <w:r w:rsidRPr="008C43DC">
        <w:rPr>
          <w:rFonts w:ascii="GHEA Grapalat" w:hAnsi="GHEA Grapalat"/>
          <w:b/>
          <w:bCs/>
          <w:color w:val="FF0000"/>
        </w:rPr>
        <w:t>0-го рабочего дня</w:t>
      </w:r>
      <w:r w:rsidRPr="00521A49">
        <w:rPr>
          <w:rFonts w:ascii="GHEA Grapalat" w:hAnsi="GHEA Grapalat"/>
        </w:rPr>
        <w:t>, следующего за днем полного принятия заказчиком результата выполнения контракта</w:t>
      </w:r>
      <w:r w:rsidR="008C43DC">
        <w:rPr>
          <w:rFonts w:ascii="GHEA Grapalat" w:hAnsi="GHEA Grapalat"/>
        </w:rPr>
        <w:t xml:space="preserve">, а </w:t>
      </w:r>
      <w:r w:rsidR="008C43DC" w:rsidRPr="008C43DC">
        <w:rPr>
          <w:rFonts w:ascii="GHEA Grapalat" w:hAnsi="GHEA Grapalat"/>
          <w:b/>
          <w:bCs/>
          <w:color w:val="FF0000"/>
        </w:rPr>
        <w:t>для второго лота 2</w:t>
      </w:r>
      <w:r w:rsidR="008C43DC" w:rsidRPr="008C43DC">
        <w:rPr>
          <w:rFonts w:ascii="GHEA Grapalat" w:hAnsi="GHEA Grapalat"/>
          <w:b/>
          <w:bCs/>
          <w:color w:val="FF0000"/>
        </w:rPr>
        <w:t>0-го рабочего дня</w:t>
      </w:r>
      <w:r w:rsidR="008C43DC" w:rsidRPr="00521A49">
        <w:rPr>
          <w:rFonts w:ascii="GHEA Grapalat" w:hAnsi="GHEA Grapalat"/>
        </w:rPr>
        <w:t>, следующего за днем полного принятия заказчиком результата выполнения контракта</w:t>
      </w:r>
      <w:r w:rsidRPr="00521A49">
        <w:rPr>
          <w:rFonts w:ascii="GHEA Grapalat" w:hAnsi="GHEA Grapalat"/>
        </w:rPr>
        <w:t>.</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xml:space="preserve">, подлежит возврату в </w:t>
      </w:r>
      <w:r w:rsidRPr="00521A49">
        <w:rPr>
          <w:rFonts w:ascii="GHEA Grapalat" w:hAnsi="GHEA Grapalat" w:cs="Sylfaen"/>
          <w:lang w:val="hy-AM"/>
        </w:rPr>
        <w:lastRenderedPageBreak/>
        <w:t>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45955587" w:rsidR="00915AF9" w:rsidRPr="00521A49" w:rsidRDefault="0049607E" w:rsidP="00B55614">
      <w:pPr>
        <w:widowControl w:val="0"/>
        <w:tabs>
          <w:tab w:val="left" w:pos="1276"/>
        </w:tabs>
        <w:ind w:firstLine="567"/>
        <w:contextualSpacing/>
        <w:jc w:val="both"/>
        <w:rPr>
          <w:rFonts w:ascii="GHEA Grapalat" w:hAnsi="GHEA Grapalat"/>
        </w:rPr>
      </w:pPr>
      <w:r w:rsidRPr="0049607E">
        <w:rPr>
          <w:rFonts w:ascii="GHEA Grapalat" w:hAnsi="GHEA Grapalat"/>
          <w:b/>
          <w:bCs/>
          <w:color w:val="FF0000"/>
        </w:rPr>
        <w:t>Для первого лота</w:t>
      </w:r>
      <w:r>
        <w:rPr>
          <w:rFonts w:ascii="GHEA Grapalat" w:hAnsi="GHEA Grapalat"/>
        </w:rPr>
        <w:t xml:space="preserve"> о</w:t>
      </w:r>
      <w:r w:rsidR="00915AF9" w:rsidRPr="00521A49">
        <w:rPr>
          <w:rFonts w:ascii="GHEA Grapalat" w:hAnsi="GHEA Grapalat"/>
        </w:rPr>
        <w:t xml:space="preserve">беспечение договора должно быть действительно как минимум включительно до </w:t>
      </w:r>
      <w:r w:rsidR="00830BA2" w:rsidRPr="0049607E">
        <w:rPr>
          <w:rFonts w:ascii="GHEA Grapalat" w:hAnsi="GHEA Grapalat"/>
          <w:b/>
          <w:bCs/>
          <w:color w:val="FF0000"/>
          <w:lang w:val="hy-AM"/>
        </w:rPr>
        <w:t>9</w:t>
      </w:r>
      <w:r w:rsidR="00224702" w:rsidRPr="0049607E">
        <w:rPr>
          <w:rFonts w:ascii="GHEA Grapalat" w:hAnsi="GHEA Grapalat"/>
          <w:b/>
          <w:bCs/>
          <w:color w:val="FF0000"/>
        </w:rPr>
        <w:t>0</w:t>
      </w:r>
      <w:r w:rsidR="00915AF9" w:rsidRPr="0049607E">
        <w:rPr>
          <w:rFonts w:ascii="GHEA Grapalat" w:hAnsi="GHEA Grapalat"/>
          <w:b/>
          <w:bCs/>
          <w:color w:val="FF0000"/>
        </w:rPr>
        <w:t>-го рабочего дня</w:t>
      </w:r>
      <w:r w:rsidR="00915AF9" w:rsidRPr="00521A49">
        <w:rPr>
          <w:rFonts w:ascii="GHEA Grapalat" w:hAnsi="GHEA Grapalat"/>
        </w:rPr>
        <w:t>, следующего за последним днем исполнения в полном объеме обязательств, устанавливаемых заключаемым договором</w:t>
      </w:r>
      <w:r>
        <w:rPr>
          <w:rFonts w:ascii="GHEA Grapalat" w:hAnsi="GHEA Grapalat"/>
        </w:rPr>
        <w:t xml:space="preserve">, а </w:t>
      </w:r>
      <w:r w:rsidRPr="0049607E">
        <w:rPr>
          <w:rFonts w:ascii="GHEA Grapalat" w:hAnsi="GHEA Grapalat"/>
          <w:b/>
          <w:bCs/>
          <w:color w:val="FF0000"/>
        </w:rPr>
        <w:t xml:space="preserve">для второго лота </w:t>
      </w:r>
      <w:r w:rsidRPr="0049607E">
        <w:rPr>
          <w:rFonts w:ascii="GHEA Grapalat" w:hAnsi="GHEA Grapalat"/>
          <w:b/>
          <w:bCs/>
          <w:color w:val="FF0000"/>
        </w:rPr>
        <w:t xml:space="preserve">до </w:t>
      </w:r>
      <w:r>
        <w:rPr>
          <w:rFonts w:ascii="GHEA Grapalat" w:hAnsi="GHEA Grapalat"/>
          <w:b/>
          <w:bCs/>
          <w:color w:val="FF0000"/>
        </w:rPr>
        <w:t>2</w:t>
      </w:r>
      <w:r w:rsidRPr="0049607E">
        <w:rPr>
          <w:rFonts w:ascii="GHEA Grapalat" w:hAnsi="GHEA Grapalat"/>
          <w:b/>
          <w:bCs/>
          <w:color w:val="FF0000"/>
        </w:rPr>
        <w:t>0-го рабочего дня</w:t>
      </w:r>
      <w:r w:rsidRPr="00521A49">
        <w:rPr>
          <w:rFonts w:ascii="GHEA Grapalat" w:hAnsi="GHEA Grapalat"/>
        </w:rPr>
        <w:t>, следующего за последним днем исполнения в полном объеме обязательств, устанавливаемых заключаемым договором</w:t>
      </w:r>
      <w:r w:rsidR="00915AF9" w:rsidRPr="00521A49">
        <w:rPr>
          <w:rFonts w:ascii="GHEA Grapalat" w:hAnsi="GHEA Grapalat"/>
        </w:rPr>
        <w:t>.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4470B845"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w:t>
      </w:r>
      <w:r w:rsidR="0049607E">
        <w:rPr>
          <w:rFonts w:ascii="GHEA Grapalat" w:hAnsi="GHEA Grapalat"/>
        </w:rPr>
        <w:t xml:space="preserve"> </w:t>
      </w:r>
      <w:r w:rsidR="0049607E">
        <w:rPr>
          <w:rFonts w:ascii="GHEA Grapalat" w:hAnsi="GHEA Grapalat"/>
          <w:b/>
          <w:bCs/>
          <w:color w:val="FF0000"/>
        </w:rPr>
        <w:t>д</w:t>
      </w:r>
      <w:r w:rsidR="0049607E" w:rsidRPr="0049607E">
        <w:rPr>
          <w:rFonts w:ascii="GHEA Grapalat" w:hAnsi="GHEA Grapalat"/>
          <w:b/>
          <w:bCs/>
          <w:color w:val="FF0000"/>
        </w:rPr>
        <w:t>ля первого лота</w:t>
      </w:r>
      <w:r w:rsidRPr="00521A49">
        <w:rPr>
          <w:rFonts w:ascii="GHEA Grapalat" w:hAnsi="GHEA Grapalat"/>
        </w:rPr>
        <w:t xml:space="preserve">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w:t>
      </w:r>
      <w:r w:rsidRPr="00521A49">
        <w:rPr>
          <w:rFonts w:ascii="GHEA Grapalat" w:hAnsi="GHEA Grapalat"/>
        </w:rPr>
        <w:lastRenderedPageBreak/>
        <w:t>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w:t>
      </w:r>
      <w:r w:rsidRPr="00521A49">
        <w:rPr>
          <w:rFonts w:ascii="GHEA Grapalat" w:hAnsi="GHEA Grapalat"/>
        </w:rPr>
        <w:lastRenderedPageBreak/>
        <w:t>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305053A" w14:textId="0B614FD9"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w:t>
      </w:r>
      <w:r w:rsidR="00992D7F">
        <w:rPr>
          <w:rFonts w:ascii="GHEA Grapalat" w:hAnsi="GHEA Grapalat"/>
        </w:rPr>
        <w:t xml:space="preserve"> </w:t>
      </w:r>
      <w:r w:rsidR="00992D7F" w:rsidRPr="00992D7F">
        <w:rPr>
          <w:rFonts w:ascii="GHEA Grapalat" w:hAnsi="GHEA Grapalat"/>
          <w:b/>
          <w:bCs/>
          <w:color w:val="FF0000"/>
        </w:rPr>
        <w:t>/только для первого лота/</w:t>
      </w:r>
      <w:r w:rsidRPr="00D54154">
        <w:rPr>
          <w:rFonts w:ascii="GHEA Grapalat" w:hAnsi="GHEA Grapalat"/>
        </w:rPr>
        <w:t>,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1D7DB71A"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6A9693E0"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r w:rsidRPr="00521A49">
        <w:rPr>
          <w:rFonts w:ascii="GHEA Grapalat" w:hAnsi="GHEA Grapalat"/>
        </w:rPr>
        <w:t>подтверждает,что</w:t>
      </w:r>
      <w:proofErr w:type="spell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685A8537"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D7328A">
        <w:rPr>
          <w:rFonts w:ascii="GHEA Grapalat" w:hAnsi="GHEA Grapalat"/>
          <w:b/>
          <w:sz w:val="22"/>
          <w:szCs w:val="22"/>
        </w:rPr>
        <w:t>2025-03</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1759CEB7"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42BB00E2"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5C5A7EEA"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6D66FADD"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B7213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B7213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B7213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B72133"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B72133"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B7213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41D86A2A"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551DF95E"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333448A8"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proofErr w:type="spellStart"/>
      <w:r w:rsidRPr="00B138F3">
        <w:rPr>
          <w:rFonts w:ascii="GHEA Grapalat" w:hAnsi="GHEA Grapalat"/>
          <w:b/>
        </w:rPr>
        <w:t>BMAPDzB</w:t>
      </w:r>
      <w:proofErr w:type="spellEnd"/>
      <w:r w:rsidRPr="00B138F3">
        <w:rPr>
          <w:rFonts w:ascii="GHEA Grapalat" w:hAnsi="GHEA Grapalat"/>
          <w:b/>
        </w:rPr>
        <w:t>---/---"</w:t>
      </w:r>
      <w:r w:rsidRPr="00B138F3">
        <w:rPr>
          <w:rStyle w:val="FootnoteReference"/>
          <w:rFonts w:ascii="GHEA Grapalat" w:hAnsi="GHEA Grapalat"/>
          <w:b/>
        </w:rPr>
        <w:footnoteReference w:customMarkFollows="1" w:id="6"/>
        <w:t>*</w:t>
      </w:r>
    </w:p>
    <w:p w14:paraId="274E1EBD" w14:textId="77777777" w:rsidR="00870233" w:rsidRPr="00B138F3" w:rsidRDefault="00870233" w:rsidP="0087023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FDF80C" w14:textId="77777777" w:rsidR="00870233" w:rsidRPr="00B138F3" w:rsidRDefault="00870233" w:rsidP="0087023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21D7D2" w14:textId="77777777" w:rsidR="00870233" w:rsidRPr="00B138F3" w:rsidRDefault="00870233" w:rsidP="0087023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61900C"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6EDFE077"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DB339B5" w14:textId="77777777" w:rsidR="00870233" w:rsidRPr="00B138F3" w:rsidRDefault="00870233" w:rsidP="0087023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FB98D9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C7B07CC" w14:textId="77777777" w:rsidR="00870233" w:rsidRPr="00B138F3" w:rsidRDefault="00870233" w:rsidP="0087023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6E6DA79" w14:textId="77777777" w:rsidR="00870233" w:rsidRPr="00B138F3" w:rsidRDefault="00870233" w:rsidP="0087023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1584B18"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45AA36"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29FD94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5FFFDD"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выдающего гарантию банка </w:t>
      </w:r>
    </w:p>
    <w:p w14:paraId="52E7B785"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p>
    <w:p w14:paraId="1E785B49"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A52BD90"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33F0013"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2F2ACAC" w14:textId="77777777" w:rsidR="00870233" w:rsidRPr="00B138F3" w:rsidRDefault="00870233" w:rsidP="0087023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2D71F2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1D3A8E9"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03C8E2"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C3E88E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17CBA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39EBD008"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2698960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p>
    <w:p w14:paraId="46BF68B3"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382067AE"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sz w:val="18"/>
          <w:szCs w:val="18"/>
          <w:lang w:val="hy-AM"/>
        </w:rPr>
      </w:pPr>
    </w:p>
    <w:p w14:paraId="4E365115" w14:textId="77777777" w:rsidR="00870233" w:rsidRPr="00D66198" w:rsidRDefault="00870233" w:rsidP="00870233">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4D1686D" w14:textId="77777777" w:rsidR="00870233"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409FD040" w14:textId="77777777" w:rsidR="00870233" w:rsidRDefault="00870233" w:rsidP="0087023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E04F8FF"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2FD12EFF" w14:textId="77777777" w:rsidR="00870233" w:rsidRPr="00D66198"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04B6B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36326" w14:textId="77777777" w:rsidR="00870233" w:rsidRPr="00B138F3" w:rsidRDefault="00870233" w:rsidP="0087023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05F979F" w14:textId="77777777" w:rsidR="00870233" w:rsidRPr="00B138F3" w:rsidRDefault="00870233" w:rsidP="0087023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48A167"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364C2C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926999"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AE9E9B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419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B8059C"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BBF26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C4F7D96"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1BC5D"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F3D93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p>
    <w:p w14:paraId="32E19509"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1F4F2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2CD06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42F61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712C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rPr>
      </w:pPr>
    </w:p>
    <w:p w14:paraId="53C7B734"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CC232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6E54A8"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B28CAB"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CB5B94"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201D0972"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434BFA03"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5A13BE53"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45547A0C"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6D6565BC"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D7328A">
        <w:rPr>
          <w:rFonts w:ascii="GHEA Grapalat" w:hAnsi="GHEA Grapalat"/>
          <w:b/>
          <w:sz w:val="22"/>
          <w:szCs w:val="22"/>
        </w:rPr>
        <w:t>2025-03</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2E23E7C5"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D7328A">
        <w:rPr>
          <w:rFonts w:ascii="GHEA Grapalat" w:hAnsi="GHEA Grapalat"/>
          <w:b/>
          <w:sz w:val="22"/>
          <w:szCs w:val="22"/>
        </w:rPr>
        <w:t>2025-03</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60586B35"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Согласно законодательству РА, все налоги, пошлины и другие сборы, подлежащие уплате в связи с ввозом Товара в Республику Армения, не включены в цену Контракта и должны быть оплачены Покупателем.</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w:t>
      </w:r>
      <w:r w:rsidRPr="00521A49">
        <w:rPr>
          <w:rFonts w:ascii="GHEA Grapalat" w:hAnsi="GHEA Grapalat"/>
          <w:lang w:val="hy-AM"/>
        </w:rPr>
        <w:lastRenderedPageBreak/>
        <w:t>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0F4F685A" w14:textId="77777777" w:rsidR="006E03C6" w:rsidRPr="00B138F3" w:rsidRDefault="006E03C6" w:rsidP="006E03C6">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462F5C5" w14:textId="77777777" w:rsidR="006E03C6" w:rsidRPr="00B138F3" w:rsidRDefault="006E03C6" w:rsidP="006E03C6">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137B85CC" w14:textId="77777777" w:rsidR="006E03C6" w:rsidRPr="00B138F3" w:rsidRDefault="006E03C6" w:rsidP="006E03C6">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4C8A713" w14:textId="77777777" w:rsidR="006E03C6" w:rsidRPr="00B138F3" w:rsidRDefault="006E03C6" w:rsidP="006E03C6">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20BE2DB7" w14:textId="77777777" w:rsidR="006E03C6" w:rsidRPr="00B138F3" w:rsidRDefault="006E03C6" w:rsidP="006E03C6">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3AEC8698" w14:textId="77777777" w:rsidR="006E03C6" w:rsidRPr="00B138F3" w:rsidRDefault="006E03C6" w:rsidP="006E03C6">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EF44924" w14:textId="77777777" w:rsidR="006E03C6" w:rsidRPr="00B138F3" w:rsidRDefault="006E03C6" w:rsidP="006E03C6">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CA6AE57" w14:textId="77777777" w:rsidR="006E03C6" w:rsidRPr="00B138F3" w:rsidRDefault="006E03C6" w:rsidP="006E03C6">
      <w:pPr>
        <w:widowControl w:val="0"/>
        <w:tabs>
          <w:tab w:val="left" w:pos="1134"/>
        </w:tabs>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417B054A" w14:textId="77777777" w:rsidR="006E03C6" w:rsidRPr="00B138F3" w:rsidRDefault="006E03C6" w:rsidP="006E03C6">
      <w:pPr>
        <w:widowControl w:val="0"/>
        <w:tabs>
          <w:tab w:val="left" w:pos="1134"/>
        </w:tabs>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2786BEE0" w14:textId="77777777" w:rsidR="006E03C6" w:rsidRPr="00B138F3" w:rsidRDefault="006E03C6" w:rsidP="006E03C6">
      <w:pPr>
        <w:widowControl w:val="0"/>
        <w:tabs>
          <w:tab w:val="left" w:pos="1134"/>
        </w:tabs>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8"/>
        <w:t>22</w:t>
      </w:r>
      <w:r w:rsidRPr="00B138F3">
        <w:rPr>
          <w:rFonts w:ascii="GHEA Grapalat" w:hAnsi="GHEA Grapalat"/>
        </w:rPr>
        <w:t>.</w:t>
      </w:r>
    </w:p>
    <w:p w14:paraId="77556CCA" w14:textId="77777777" w:rsidR="006E03C6" w:rsidRPr="00B138F3" w:rsidRDefault="006E03C6" w:rsidP="006E03C6">
      <w:pPr>
        <w:widowControl w:val="0"/>
        <w:tabs>
          <w:tab w:val="left" w:pos="1134"/>
        </w:tabs>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9"/>
        <w:t>23</w:t>
      </w:r>
      <w:r w:rsidRPr="00B138F3">
        <w:rPr>
          <w:rFonts w:ascii="GHEA Grapalat" w:hAnsi="GHEA Grapalat"/>
        </w:rPr>
        <w:t>.</w:t>
      </w:r>
    </w:p>
    <w:p w14:paraId="233B8449" w14:textId="77777777" w:rsidR="006E03C6" w:rsidRPr="00B138F3" w:rsidRDefault="006E03C6" w:rsidP="006E03C6">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товара,а</w:t>
      </w:r>
      <w:proofErr w:type="spell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D4EA495" w14:textId="77777777" w:rsidR="006E03C6" w:rsidRPr="00B138F3" w:rsidRDefault="006E03C6" w:rsidP="006E03C6">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D0CCD96" w14:textId="77777777" w:rsidR="006E03C6" w:rsidRPr="00B138F3" w:rsidRDefault="006E03C6" w:rsidP="006E03C6">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3F37A4B8" w14:textId="77777777" w:rsidR="006E03C6" w:rsidRPr="00B138F3" w:rsidRDefault="006E03C6" w:rsidP="006E03C6">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54B70DA5" w14:textId="77777777" w:rsidR="006E03C6" w:rsidRPr="00FB29E1" w:rsidRDefault="006E03C6" w:rsidP="006E03C6">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w:t>
      </w:r>
      <w:r w:rsidRPr="006F0A20">
        <w:rPr>
          <w:rFonts w:ascii="GHEA Grapalat" w:eastAsiaTheme="minorHAnsi" w:hAnsi="GHEA Grapalat" w:cstheme="minorBidi"/>
          <w:sz w:val="22"/>
          <w:szCs w:val="22"/>
          <w:lang w:eastAsia="en-US" w:bidi="ar-SA"/>
        </w:rPr>
        <w:lastRenderedPageBreak/>
        <w:t>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0D9354E0" w14:textId="77777777" w:rsidR="006E03C6" w:rsidRPr="00B138F3" w:rsidRDefault="006E03C6" w:rsidP="006E03C6">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82BD85C" w14:textId="77777777" w:rsidR="006E03C6" w:rsidRPr="00B138F3" w:rsidRDefault="006E03C6" w:rsidP="006E03C6">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5182A18" w14:textId="77777777" w:rsidR="006E03C6" w:rsidRPr="00B138F3" w:rsidRDefault="006E03C6" w:rsidP="006E03C6">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23452160" w14:textId="77777777" w:rsidR="00B72133" w:rsidRDefault="006E03C6" w:rsidP="00B72133">
      <w:pPr>
        <w:widowControl w:val="0"/>
        <w:tabs>
          <w:tab w:val="left" w:pos="1276"/>
        </w:tabs>
        <w:spacing w:after="160"/>
        <w:jc w:val="both"/>
        <w:rPr>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w:t>
      </w:r>
      <w:r w:rsidR="00B72133">
        <w:rPr>
          <w:rFonts w:ascii="GHEA Grapalat" w:hAnsi="GHEA Grapalat"/>
        </w:rPr>
        <w:t xml:space="preserve"> </w:t>
      </w:r>
      <w:r w:rsidR="00B72133" w:rsidRPr="00DC2F9B">
        <w:rPr>
          <w:rFonts w:ascii="GHEA Grapalat" w:hAnsi="GHEA Grapalat"/>
        </w:rPr>
        <w:t>полном объеме результата поставки товара, установленного предыдущим соглашением</w:t>
      </w:r>
      <w:r w:rsidR="00B72133">
        <w:rPr>
          <w:rFonts w:ascii="GHEA Grapalat" w:hAnsi="GHEA Grapalat"/>
        </w:rPr>
        <w:t>.</w:t>
      </w:r>
      <w:r w:rsidR="00B72133" w:rsidRPr="00974EA8">
        <w:rPr>
          <w:rFonts w:ascii="GHEA Grapalat" w:hAnsi="GHEA Grapalat"/>
        </w:rPr>
        <w:t xml:space="preserve"> </w:t>
      </w:r>
    </w:p>
    <w:p w14:paraId="2E1E2E54" w14:textId="77777777" w:rsidR="00B72133" w:rsidRPr="0058169B" w:rsidRDefault="00B72133" w:rsidP="00B72133">
      <w:pPr>
        <w:widowControl w:val="0"/>
        <w:tabs>
          <w:tab w:val="left" w:pos="1276"/>
        </w:tabs>
        <w:spacing w:after="160"/>
        <w:jc w:val="both"/>
        <w:rPr>
          <w:rFonts w:ascii="GHEA Grapalat" w:hAnsi="GHEA Grapalat"/>
        </w:rPr>
      </w:pPr>
      <w:r>
        <w:rPr>
          <w:rFonts w:ascii="GHEA Grapalat" w:hAnsi="GHEA Grapalat"/>
        </w:rPr>
        <w:tab/>
      </w:r>
      <w:r w:rsidRPr="006E03C6">
        <w:rPr>
          <w:rFonts w:ascii="GHEA Grapalat" w:hAnsi="GHEA Grapalat"/>
          <w:b/>
          <w:bCs/>
          <w:color w:val="FF0000"/>
        </w:rPr>
        <w:t>По первому лоту,</w:t>
      </w:r>
      <w:r>
        <w:rPr>
          <w:rFonts w:ascii="GHEA Grapalat" w:hAnsi="GHEA Grapalat"/>
        </w:rPr>
        <w:t xml:space="preserve"> е</w:t>
      </w:r>
      <w:r w:rsidRPr="00974EA8">
        <w:rPr>
          <w:rFonts w:ascii="GHEA Grapalat" w:hAnsi="GHEA Grapalat"/>
        </w:rPr>
        <w:t xml:space="preserve">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169B">
        <w:rPr>
          <w:rStyle w:val="FootnoteReference"/>
          <w:rFonts w:ascii="GHEA Grapalat" w:hAnsi="GHEA Grapalat"/>
        </w:rPr>
        <w:t>25</w:t>
      </w:r>
    </w:p>
    <w:p w14:paraId="6BBB353F" w14:textId="56E406CF" w:rsidR="00B72133" w:rsidRDefault="00B72133" w:rsidP="006E03C6">
      <w:pPr>
        <w:widowControl w:val="0"/>
        <w:tabs>
          <w:tab w:val="left" w:pos="1276"/>
        </w:tabs>
        <w:spacing w:after="160"/>
        <w:ind w:firstLine="567"/>
        <w:jc w:val="both"/>
        <w:rPr>
          <w:rFonts w:ascii="GHEA Grapalat" w:hAnsi="GHEA Grapalat"/>
        </w:rPr>
      </w:pPr>
    </w:p>
    <w:p w14:paraId="1A46BA48" w14:textId="77777777" w:rsidR="00B72133" w:rsidRDefault="00B72133" w:rsidP="006E03C6">
      <w:pPr>
        <w:widowControl w:val="0"/>
        <w:tabs>
          <w:tab w:val="left" w:pos="1276"/>
        </w:tabs>
        <w:spacing w:after="160"/>
        <w:ind w:firstLine="567"/>
        <w:jc w:val="both"/>
        <w:rPr>
          <w:rFonts w:ascii="GHEA Grapalat" w:hAnsi="GHEA Grapalat"/>
        </w:rPr>
      </w:pPr>
    </w:p>
    <w:p w14:paraId="222103DC" w14:textId="77777777" w:rsidR="00B72133" w:rsidRDefault="00B72133" w:rsidP="006E03C6">
      <w:pPr>
        <w:widowControl w:val="0"/>
        <w:tabs>
          <w:tab w:val="left" w:pos="1276"/>
        </w:tabs>
        <w:spacing w:after="160"/>
        <w:ind w:firstLine="567"/>
        <w:jc w:val="both"/>
        <w:rPr>
          <w:rFonts w:ascii="GHEA Grapalat" w:hAnsi="GHEA Grapalat"/>
        </w:rPr>
      </w:pPr>
    </w:p>
    <w:p w14:paraId="2EA9E184" w14:textId="77777777" w:rsidR="00B72133" w:rsidRDefault="00B72133" w:rsidP="006E03C6">
      <w:pPr>
        <w:widowControl w:val="0"/>
        <w:tabs>
          <w:tab w:val="left" w:pos="1276"/>
        </w:tabs>
        <w:spacing w:after="160"/>
        <w:ind w:firstLine="567"/>
        <w:jc w:val="both"/>
        <w:rPr>
          <w:rFonts w:ascii="GHEA Grapalat" w:hAnsi="GHEA Grapalat"/>
        </w:rPr>
      </w:pPr>
    </w:p>
    <w:p w14:paraId="025551D6" w14:textId="679DE011" w:rsidR="006E03C6" w:rsidRDefault="006E03C6" w:rsidP="006E03C6">
      <w:pPr>
        <w:widowControl w:val="0"/>
        <w:tabs>
          <w:tab w:val="left" w:pos="1276"/>
        </w:tabs>
        <w:spacing w:after="160"/>
        <w:ind w:firstLine="567"/>
        <w:jc w:val="both"/>
        <w:rPr>
          <w:ins w:id="4"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5" w:author="Inesa Kocharyan" w:date="2025-02-19T10:34:00Z">
        <w:r>
          <w:rPr>
            <w:rFonts w:ascii="GHEA Grapalat" w:hAnsi="GHEA Grapalat"/>
          </w:rPr>
          <w:br w:type="page"/>
        </w:r>
      </w:ins>
    </w:p>
    <w:p w14:paraId="265C18FA" w14:textId="6C44326D" w:rsidR="00DA609D" w:rsidRPr="00974EA8" w:rsidRDefault="00DA609D" w:rsidP="00DA609D">
      <w:pPr>
        <w:widowControl w:val="0"/>
        <w:tabs>
          <w:tab w:val="left" w:pos="1276"/>
        </w:tabs>
        <w:spacing w:after="160"/>
        <w:ind w:firstLine="567"/>
        <w:jc w:val="both"/>
        <w:rPr>
          <w:rFonts w:ascii="GHEA Grapalat" w:hAnsi="GHEA Grapalat"/>
        </w:rPr>
      </w:pP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14:paraId="150D3A33" w14:textId="377E722C" w:rsidR="00376764" w:rsidRDefault="00376764" w:rsidP="00A50CE7">
      <w:pPr>
        <w:widowControl w:val="0"/>
        <w:jc w:val="right"/>
        <w:rPr>
          <w:rFonts w:ascii="GHEA Grapalat" w:hAnsi="GHEA Grapalat"/>
        </w:rPr>
      </w:pP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454"/>
        <w:gridCol w:w="1170"/>
        <w:gridCol w:w="1080"/>
        <w:gridCol w:w="1518"/>
        <w:gridCol w:w="102"/>
        <w:gridCol w:w="1080"/>
        <w:gridCol w:w="1248"/>
        <w:gridCol w:w="192"/>
        <w:gridCol w:w="798"/>
        <w:gridCol w:w="282"/>
        <w:gridCol w:w="1483"/>
        <w:gridCol w:w="8"/>
      </w:tblGrid>
      <w:tr w:rsidR="00376764" w:rsidRPr="00A71D81" w14:paraId="261B4B6F" w14:textId="77777777" w:rsidTr="00376764">
        <w:trPr>
          <w:jc w:val="center"/>
        </w:trPr>
        <w:tc>
          <w:tcPr>
            <w:tcW w:w="16160" w:type="dxa"/>
            <w:gridSpan w:val="15"/>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5B1450">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454"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170" w:type="dxa"/>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1080" w:type="dxa"/>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620" w:type="dxa"/>
            <w:gridSpan w:val="2"/>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080" w:type="dxa"/>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011" w:type="dxa"/>
            <w:gridSpan w:val="6"/>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5B1450">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454"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170" w:type="dxa"/>
            <w:vMerge/>
            <w:tcBorders>
              <w:bottom w:val="single" w:sz="12" w:space="0" w:color="auto"/>
            </w:tcBorders>
            <w:vAlign w:val="center"/>
          </w:tcPr>
          <w:p w14:paraId="496BDF73"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20" w:type="dxa"/>
            <w:gridSpan w:val="2"/>
            <w:vMerge/>
            <w:tcBorders>
              <w:bottom w:val="single" w:sz="12" w:space="0" w:color="auto"/>
            </w:tcBorders>
            <w:vAlign w:val="center"/>
          </w:tcPr>
          <w:p w14:paraId="178DAB2D"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30EC94DF" w14:textId="77777777" w:rsidR="00376764" w:rsidRPr="00A71D81" w:rsidRDefault="00376764" w:rsidP="00376764">
            <w:pPr>
              <w:jc w:val="center"/>
              <w:rPr>
                <w:sz w:val="18"/>
              </w:rPr>
            </w:pPr>
          </w:p>
        </w:tc>
        <w:tc>
          <w:tcPr>
            <w:tcW w:w="1440" w:type="dxa"/>
            <w:gridSpan w:val="2"/>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1080" w:type="dxa"/>
            <w:gridSpan w:val="2"/>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491"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D11087" w:rsidRPr="000264EC" w14:paraId="59F72D3C" w14:textId="77777777" w:rsidTr="005B1450">
        <w:trPr>
          <w:trHeight w:val="788"/>
          <w:jc w:val="center"/>
        </w:trPr>
        <w:tc>
          <w:tcPr>
            <w:tcW w:w="1548" w:type="dxa"/>
            <w:vMerge w:val="restart"/>
            <w:tcBorders>
              <w:top w:val="single" w:sz="12" w:space="0" w:color="auto"/>
              <w:left w:val="single" w:sz="12" w:space="0" w:color="auto"/>
            </w:tcBorders>
            <w:vAlign w:val="center"/>
          </w:tcPr>
          <w:p w14:paraId="1394EFF8" w14:textId="6FEBAD3D" w:rsidR="00D11087" w:rsidRPr="005B1450" w:rsidRDefault="005B1450" w:rsidP="00D11087">
            <w:pPr>
              <w:jc w:val="center"/>
              <w:rPr>
                <w:rFonts w:cs="Calibri"/>
                <w:color w:val="000000"/>
                <w:sz w:val="18"/>
                <w:szCs w:val="18"/>
              </w:rPr>
            </w:pPr>
            <w:r>
              <w:rPr>
                <w:sz w:val="18"/>
                <w:szCs w:val="18"/>
              </w:rPr>
              <w:t>1</w:t>
            </w:r>
          </w:p>
        </w:tc>
        <w:tc>
          <w:tcPr>
            <w:tcW w:w="2307" w:type="dxa"/>
            <w:vMerge w:val="restart"/>
            <w:tcBorders>
              <w:top w:val="single" w:sz="12" w:space="0" w:color="auto"/>
            </w:tcBorders>
            <w:vAlign w:val="center"/>
          </w:tcPr>
          <w:p w14:paraId="53C6C313" w14:textId="77777777" w:rsidR="00D11087" w:rsidRPr="00B10732" w:rsidRDefault="00D11087" w:rsidP="00D11087">
            <w:pPr>
              <w:rPr>
                <w:color w:val="000000"/>
                <w:sz w:val="18"/>
                <w:szCs w:val="18"/>
                <w:lang w:val="hy-AM"/>
              </w:rPr>
            </w:pPr>
            <w:r w:rsidRPr="00B10732">
              <w:rPr>
                <w:rFonts w:cs="Calibri"/>
                <w:color w:val="000000"/>
                <w:sz w:val="18"/>
                <w:szCs w:val="18"/>
              </w:rPr>
              <w:t xml:space="preserve">Вакцина против дифтерии, столбняка, коклюша /неклеточный компонент/, </w:t>
            </w:r>
            <w:r w:rsidRPr="009772B0">
              <w:rPr>
                <w:rFonts w:cs="Calibri"/>
                <w:color w:val="000000"/>
                <w:sz w:val="18"/>
                <w:szCs w:val="18"/>
              </w:rPr>
              <w:t>полиомиелита /инактивированный/,</w:t>
            </w:r>
            <w:r w:rsidRPr="00DD7AEF">
              <w:rPr>
                <w:rFonts w:cs="Calibri"/>
                <w:color w:val="000000"/>
                <w:sz w:val="20"/>
                <w:szCs w:val="20"/>
                <w:lang w:val="hy-AM"/>
              </w:rPr>
              <w:t xml:space="preserve"> </w:t>
            </w:r>
            <w:r w:rsidRPr="00B10732">
              <w:rPr>
                <w:rFonts w:cs="Calibri"/>
                <w:color w:val="000000"/>
                <w:sz w:val="18"/>
                <w:szCs w:val="18"/>
              </w:rPr>
              <w:t xml:space="preserve"> для детей 6 лет</w:t>
            </w:r>
          </w:p>
        </w:tc>
        <w:tc>
          <w:tcPr>
            <w:tcW w:w="1890" w:type="dxa"/>
            <w:vMerge w:val="restart"/>
            <w:tcBorders>
              <w:top w:val="single" w:sz="12" w:space="0" w:color="auto"/>
            </w:tcBorders>
            <w:vAlign w:val="center"/>
          </w:tcPr>
          <w:p w14:paraId="0B36A2C5" w14:textId="77777777" w:rsidR="00D11087" w:rsidRPr="00D47374" w:rsidRDefault="00D11087" w:rsidP="00D11087">
            <w:pPr>
              <w:jc w:val="center"/>
              <w:rPr>
                <w:sz w:val="18"/>
                <w:szCs w:val="18"/>
                <w:lang w:val="hy-AM"/>
              </w:rPr>
            </w:pPr>
            <w:r>
              <w:rPr>
                <w:sz w:val="18"/>
                <w:szCs w:val="18"/>
              </w:rPr>
              <w:t>требуется</w:t>
            </w:r>
          </w:p>
        </w:tc>
        <w:tc>
          <w:tcPr>
            <w:tcW w:w="1454" w:type="dxa"/>
            <w:vMerge w:val="restart"/>
            <w:tcBorders>
              <w:top w:val="single" w:sz="12" w:space="0" w:color="auto"/>
            </w:tcBorders>
            <w:vAlign w:val="center"/>
          </w:tcPr>
          <w:p w14:paraId="4A0F2480" w14:textId="77777777" w:rsidR="00D11087" w:rsidRPr="00D47374" w:rsidRDefault="00D11087" w:rsidP="00D11087">
            <w:pPr>
              <w:jc w:val="center"/>
              <w:rPr>
                <w:sz w:val="18"/>
                <w:szCs w:val="18"/>
                <w:lang w:val="hy-AM"/>
              </w:rPr>
            </w:pPr>
            <w:r w:rsidRPr="00B625FF">
              <w:rPr>
                <w:sz w:val="20"/>
                <w:szCs w:val="20"/>
              </w:rPr>
              <w:t>Излагается ниже</w:t>
            </w:r>
          </w:p>
        </w:tc>
        <w:tc>
          <w:tcPr>
            <w:tcW w:w="1170" w:type="dxa"/>
            <w:vMerge w:val="restart"/>
            <w:tcBorders>
              <w:top w:val="single" w:sz="12" w:space="0" w:color="auto"/>
            </w:tcBorders>
            <w:vAlign w:val="center"/>
          </w:tcPr>
          <w:p w14:paraId="41F82089" w14:textId="77777777" w:rsidR="00D11087" w:rsidRPr="00D47374" w:rsidRDefault="00D11087" w:rsidP="00D11087">
            <w:pPr>
              <w:jc w:val="center"/>
              <w:rPr>
                <w:sz w:val="18"/>
                <w:szCs w:val="18"/>
              </w:rPr>
            </w:pPr>
            <w:r w:rsidRPr="00B625FF">
              <w:rPr>
                <w:rFonts w:cs="GHEA Grapalat"/>
                <w:sz w:val="20"/>
                <w:szCs w:val="20"/>
              </w:rPr>
              <w:t>доза</w:t>
            </w:r>
          </w:p>
        </w:tc>
        <w:tc>
          <w:tcPr>
            <w:tcW w:w="1080" w:type="dxa"/>
            <w:vMerge w:val="restart"/>
            <w:tcBorders>
              <w:top w:val="single" w:sz="12" w:space="0" w:color="auto"/>
            </w:tcBorders>
            <w:vAlign w:val="center"/>
          </w:tcPr>
          <w:p w14:paraId="67050008" w14:textId="77777777" w:rsidR="00D11087" w:rsidRPr="00D47374" w:rsidRDefault="00D11087" w:rsidP="00D11087">
            <w:pPr>
              <w:jc w:val="center"/>
              <w:rPr>
                <w:sz w:val="18"/>
                <w:szCs w:val="18"/>
                <w:lang w:val="hy-AM"/>
              </w:rPr>
            </w:pPr>
            <w:r w:rsidRPr="00D47374">
              <w:rPr>
                <w:sz w:val="18"/>
                <w:szCs w:val="18"/>
                <w:lang w:val="hy-AM"/>
              </w:rPr>
              <w:t>7086</w:t>
            </w:r>
          </w:p>
        </w:tc>
        <w:tc>
          <w:tcPr>
            <w:tcW w:w="1620" w:type="dxa"/>
            <w:gridSpan w:val="2"/>
            <w:vMerge w:val="restart"/>
            <w:tcBorders>
              <w:top w:val="single" w:sz="12" w:space="0" w:color="auto"/>
            </w:tcBorders>
            <w:vAlign w:val="center"/>
          </w:tcPr>
          <w:p w14:paraId="45DF320F" w14:textId="77777777" w:rsidR="00D11087" w:rsidRPr="005A3F12" w:rsidRDefault="00D11087" w:rsidP="00D11087">
            <w:pPr>
              <w:jc w:val="center"/>
              <w:rPr>
                <w:sz w:val="18"/>
                <w:szCs w:val="18"/>
              </w:rPr>
            </w:pPr>
            <w:r w:rsidRPr="005A3F12">
              <w:rPr>
                <w:sz w:val="18"/>
                <w:szCs w:val="18"/>
                <w:lang w:val="hy-AM"/>
              </w:rPr>
              <w:t>531</w:t>
            </w:r>
            <w:r>
              <w:rPr>
                <w:sz w:val="18"/>
                <w:szCs w:val="18"/>
              </w:rPr>
              <w:t xml:space="preserve"> </w:t>
            </w:r>
            <w:r w:rsidRPr="005A3F12">
              <w:rPr>
                <w:sz w:val="18"/>
                <w:szCs w:val="18"/>
                <w:lang w:val="hy-AM"/>
              </w:rPr>
              <w:t>450</w:t>
            </w:r>
            <w:r>
              <w:rPr>
                <w:sz w:val="18"/>
                <w:szCs w:val="18"/>
              </w:rPr>
              <w:t xml:space="preserve"> </w:t>
            </w:r>
            <w:r w:rsidRPr="005A3F12">
              <w:rPr>
                <w:sz w:val="18"/>
                <w:szCs w:val="18"/>
                <w:lang w:val="hy-AM"/>
              </w:rPr>
              <w:t>000</w:t>
            </w:r>
            <w:r>
              <w:rPr>
                <w:sz w:val="18"/>
                <w:szCs w:val="18"/>
              </w:rPr>
              <w:t>.0</w:t>
            </w:r>
          </w:p>
        </w:tc>
        <w:tc>
          <w:tcPr>
            <w:tcW w:w="1080" w:type="dxa"/>
            <w:vMerge w:val="restart"/>
            <w:tcBorders>
              <w:top w:val="single" w:sz="12" w:space="0" w:color="auto"/>
            </w:tcBorders>
            <w:vAlign w:val="center"/>
          </w:tcPr>
          <w:p w14:paraId="1E904CA8" w14:textId="77777777" w:rsidR="00D11087" w:rsidRPr="00D47374" w:rsidRDefault="00D11087" w:rsidP="00D11087">
            <w:pPr>
              <w:jc w:val="center"/>
              <w:rPr>
                <w:sz w:val="18"/>
                <w:szCs w:val="18"/>
                <w:lang w:val="hy-AM"/>
              </w:rPr>
            </w:pPr>
            <w:r>
              <w:rPr>
                <w:sz w:val="18"/>
                <w:szCs w:val="18"/>
              </w:rPr>
              <w:t>7</w:t>
            </w:r>
            <w:r w:rsidRPr="00D47374">
              <w:rPr>
                <w:sz w:val="18"/>
                <w:szCs w:val="18"/>
                <w:lang w:val="hy-AM"/>
              </w:rPr>
              <w:t>5 000</w:t>
            </w:r>
          </w:p>
        </w:tc>
        <w:tc>
          <w:tcPr>
            <w:tcW w:w="1440" w:type="dxa"/>
            <w:gridSpan w:val="2"/>
            <w:vMerge w:val="restart"/>
            <w:tcBorders>
              <w:top w:val="single" w:sz="12" w:space="0" w:color="auto"/>
            </w:tcBorders>
            <w:vAlign w:val="center"/>
          </w:tcPr>
          <w:p w14:paraId="20D98F64" w14:textId="77777777" w:rsidR="00D11087" w:rsidRPr="00D47374" w:rsidRDefault="00D11087" w:rsidP="00D11087">
            <w:pPr>
              <w:jc w:val="center"/>
              <w:rPr>
                <w:rFonts w:cs="Arial"/>
                <w:color w:val="FF0000"/>
                <w:sz w:val="18"/>
                <w:szCs w:val="18"/>
                <w:lang w:val="hy-AM"/>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1080" w:type="dxa"/>
            <w:gridSpan w:val="2"/>
            <w:tcBorders>
              <w:top w:val="single" w:sz="12" w:space="0" w:color="auto"/>
            </w:tcBorders>
            <w:vAlign w:val="center"/>
          </w:tcPr>
          <w:p w14:paraId="555EB84F" w14:textId="77777777" w:rsidR="00D11087" w:rsidRPr="00D47374" w:rsidRDefault="00D11087" w:rsidP="00D11087">
            <w:pPr>
              <w:jc w:val="center"/>
              <w:rPr>
                <w:sz w:val="18"/>
                <w:szCs w:val="18"/>
                <w:lang w:val="hy-AM"/>
              </w:rPr>
            </w:pPr>
            <w:r w:rsidRPr="00D47374">
              <w:rPr>
                <w:rFonts w:cs="Sylfaen"/>
                <w:i/>
                <w:sz w:val="18"/>
                <w:szCs w:val="18"/>
                <w:lang w:val="hy-AM"/>
              </w:rPr>
              <w:t>35</w:t>
            </w:r>
            <w:r w:rsidRPr="00D47374">
              <w:rPr>
                <w:rFonts w:cs="Sylfaen"/>
                <w:i/>
                <w:sz w:val="18"/>
                <w:szCs w:val="18"/>
                <w:lang w:val="pt-BR"/>
              </w:rPr>
              <w:t xml:space="preserve"> 000</w:t>
            </w:r>
          </w:p>
        </w:tc>
        <w:tc>
          <w:tcPr>
            <w:tcW w:w="1491" w:type="dxa"/>
            <w:gridSpan w:val="2"/>
            <w:tcBorders>
              <w:top w:val="single" w:sz="12" w:space="0" w:color="auto"/>
              <w:right w:val="single" w:sz="12" w:space="0" w:color="auto"/>
            </w:tcBorders>
            <w:vAlign w:val="center"/>
          </w:tcPr>
          <w:p w14:paraId="2DD18565" w14:textId="0950F4EA" w:rsidR="00D11087" w:rsidRPr="00D47374" w:rsidRDefault="00D11087" w:rsidP="00D11087">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июнь</w:t>
            </w:r>
          </w:p>
        </w:tc>
      </w:tr>
      <w:tr w:rsidR="00D11087" w:rsidRPr="000264EC" w14:paraId="4C5DAE15" w14:textId="77777777" w:rsidTr="005B1450">
        <w:trPr>
          <w:trHeight w:val="753"/>
          <w:jc w:val="center"/>
        </w:trPr>
        <w:tc>
          <w:tcPr>
            <w:tcW w:w="1548" w:type="dxa"/>
            <w:vMerge/>
            <w:tcBorders>
              <w:left w:val="single" w:sz="12" w:space="0" w:color="auto"/>
            </w:tcBorders>
            <w:vAlign w:val="center"/>
          </w:tcPr>
          <w:p w14:paraId="7A8F43D0" w14:textId="77777777" w:rsidR="00D11087" w:rsidRPr="00D47374" w:rsidRDefault="00D11087" w:rsidP="00D11087">
            <w:pPr>
              <w:jc w:val="center"/>
              <w:rPr>
                <w:rFonts w:cs="Calibri"/>
                <w:sz w:val="18"/>
                <w:szCs w:val="18"/>
                <w:lang w:val="hy-AM"/>
              </w:rPr>
            </w:pPr>
          </w:p>
        </w:tc>
        <w:tc>
          <w:tcPr>
            <w:tcW w:w="2307" w:type="dxa"/>
            <w:vMerge/>
            <w:vAlign w:val="center"/>
          </w:tcPr>
          <w:p w14:paraId="65298DC7" w14:textId="77777777" w:rsidR="00D11087" w:rsidRPr="00D47374" w:rsidRDefault="00D11087" w:rsidP="00D11087">
            <w:pPr>
              <w:jc w:val="center"/>
              <w:rPr>
                <w:color w:val="000000"/>
                <w:sz w:val="18"/>
                <w:szCs w:val="18"/>
                <w:lang w:val="hy-AM"/>
              </w:rPr>
            </w:pPr>
          </w:p>
        </w:tc>
        <w:tc>
          <w:tcPr>
            <w:tcW w:w="1890" w:type="dxa"/>
            <w:vMerge/>
            <w:vAlign w:val="center"/>
          </w:tcPr>
          <w:p w14:paraId="0630F805" w14:textId="77777777" w:rsidR="00D11087" w:rsidRPr="00D47374" w:rsidRDefault="00D11087" w:rsidP="00D11087">
            <w:pPr>
              <w:jc w:val="center"/>
              <w:rPr>
                <w:sz w:val="18"/>
                <w:szCs w:val="18"/>
                <w:lang w:val="hy-AM"/>
              </w:rPr>
            </w:pPr>
          </w:p>
        </w:tc>
        <w:tc>
          <w:tcPr>
            <w:tcW w:w="1454" w:type="dxa"/>
            <w:vMerge/>
            <w:vAlign w:val="center"/>
          </w:tcPr>
          <w:p w14:paraId="1FA77A70" w14:textId="77777777" w:rsidR="00D11087" w:rsidRPr="00D47374" w:rsidRDefault="00D11087" w:rsidP="00D11087">
            <w:pPr>
              <w:jc w:val="center"/>
              <w:rPr>
                <w:sz w:val="18"/>
                <w:szCs w:val="18"/>
                <w:lang w:val="hy-AM"/>
              </w:rPr>
            </w:pPr>
          </w:p>
        </w:tc>
        <w:tc>
          <w:tcPr>
            <w:tcW w:w="1170" w:type="dxa"/>
            <w:vMerge/>
            <w:vAlign w:val="center"/>
          </w:tcPr>
          <w:p w14:paraId="7710CB03" w14:textId="77777777" w:rsidR="00D11087" w:rsidRPr="00D47374" w:rsidRDefault="00D11087" w:rsidP="00D11087">
            <w:pPr>
              <w:jc w:val="center"/>
              <w:rPr>
                <w:sz w:val="18"/>
                <w:szCs w:val="18"/>
                <w:lang w:val="hy-AM"/>
              </w:rPr>
            </w:pPr>
          </w:p>
        </w:tc>
        <w:tc>
          <w:tcPr>
            <w:tcW w:w="1080" w:type="dxa"/>
            <w:vMerge/>
            <w:vAlign w:val="center"/>
          </w:tcPr>
          <w:p w14:paraId="5A49385C" w14:textId="77777777" w:rsidR="00D11087" w:rsidRPr="00D47374" w:rsidRDefault="00D11087" w:rsidP="00D11087">
            <w:pPr>
              <w:jc w:val="center"/>
              <w:rPr>
                <w:sz w:val="18"/>
                <w:szCs w:val="18"/>
                <w:lang w:val="hy-AM"/>
              </w:rPr>
            </w:pPr>
          </w:p>
        </w:tc>
        <w:tc>
          <w:tcPr>
            <w:tcW w:w="1620" w:type="dxa"/>
            <w:gridSpan w:val="2"/>
            <w:vMerge/>
            <w:vAlign w:val="center"/>
          </w:tcPr>
          <w:p w14:paraId="46040E71" w14:textId="77777777" w:rsidR="00D11087" w:rsidRPr="00D47374" w:rsidRDefault="00D11087" w:rsidP="00D11087">
            <w:pPr>
              <w:jc w:val="center"/>
              <w:rPr>
                <w:sz w:val="18"/>
                <w:szCs w:val="18"/>
                <w:lang w:val="hy-AM"/>
              </w:rPr>
            </w:pPr>
          </w:p>
        </w:tc>
        <w:tc>
          <w:tcPr>
            <w:tcW w:w="1080" w:type="dxa"/>
            <w:vMerge/>
            <w:vAlign w:val="center"/>
          </w:tcPr>
          <w:p w14:paraId="24AAE9E8" w14:textId="77777777" w:rsidR="00D11087" w:rsidRPr="00D47374" w:rsidRDefault="00D11087" w:rsidP="00D11087">
            <w:pPr>
              <w:jc w:val="center"/>
              <w:rPr>
                <w:sz w:val="18"/>
                <w:szCs w:val="18"/>
                <w:lang w:val="hy-AM"/>
              </w:rPr>
            </w:pPr>
          </w:p>
        </w:tc>
        <w:tc>
          <w:tcPr>
            <w:tcW w:w="1440" w:type="dxa"/>
            <w:gridSpan w:val="2"/>
            <w:vMerge/>
          </w:tcPr>
          <w:p w14:paraId="4BDC2F7D" w14:textId="77777777" w:rsidR="00D11087" w:rsidRPr="00D47374" w:rsidRDefault="00D11087" w:rsidP="00D11087">
            <w:pPr>
              <w:jc w:val="center"/>
              <w:rPr>
                <w:sz w:val="18"/>
                <w:szCs w:val="18"/>
                <w:lang w:val="hy-AM"/>
              </w:rPr>
            </w:pPr>
          </w:p>
        </w:tc>
        <w:tc>
          <w:tcPr>
            <w:tcW w:w="1080" w:type="dxa"/>
            <w:gridSpan w:val="2"/>
            <w:vAlign w:val="center"/>
          </w:tcPr>
          <w:p w14:paraId="5916AFD1" w14:textId="77777777" w:rsidR="00D11087" w:rsidRPr="00D47374" w:rsidRDefault="00D11087" w:rsidP="00D11087">
            <w:pPr>
              <w:jc w:val="center"/>
              <w:rPr>
                <w:sz w:val="18"/>
                <w:szCs w:val="18"/>
                <w:lang w:val="hy-AM"/>
              </w:rPr>
            </w:pPr>
            <w:r w:rsidRPr="00D47374">
              <w:rPr>
                <w:rFonts w:cs="Sylfaen"/>
                <w:i/>
                <w:sz w:val="18"/>
                <w:szCs w:val="18"/>
                <w:lang w:val="hy-AM"/>
              </w:rPr>
              <w:t>4</w:t>
            </w:r>
            <w:r w:rsidRPr="00D47374">
              <w:rPr>
                <w:rFonts w:cs="Sylfaen"/>
                <w:i/>
                <w:sz w:val="18"/>
                <w:szCs w:val="18"/>
                <w:lang w:val="pt-BR"/>
              </w:rPr>
              <w:t>0 000</w:t>
            </w:r>
          </w:p>
        </w:tc>
        <w:tc>
          <w:tcPr>
            <w:tcW w:w="1491" w:type="dxa"/>
            <w:gridSpan w:val="2"/>
            <w:tcBorders>
              <w:right w:val="single" w:sz="12" w:space="0" w:color="auto"/>
            </w:tcBorders>
            <w:vAlign w:val="center"/>
          </w:tcPr>
          <w:p w14:paraId="5663C3DC" w14:textId="332E2FC1" w:rsidR="00D11087" w:rsidRPr="00D47374" w:rsidRDefault="00D11087" w:rsidP="00D11087">
            <w:pPr>
              <w:jc w:val="center"/>
              <w:rPr>
                <w:sz w:val="18"/>
                <w:szCs w:val="18"/>
                <w:lang w:val="hy-AM"/>
              </w:rPr>
            </w:pPr>
            <w:r w:rsidRPr="00D47374">
              <w:rPr>
                <w:sz w:val="18"/>
                <w:szCs w:val="18"/>
                <w:lang w:val="hy-AM"/>
              </w:rPr>
              <w:t>2025</w:t>
            </w:r>
            <w:r>
              <w:rPr>
                <w:sz w:val="18"/>
                <w:szCs w:val="18"/>
              </w:rPr>
              <w:t>г.</w:t>
            </w:r>
            <w:r w:rsidRPr="00D47374">
              <w:rPr>
                <w:sz w:val="18"/>
                <w:szCs w:val="18"/>
                <w:lang w:val="hy-AM"/>
              </w:rPr>
              <w:t xml:space="preserve"> </w:t>
            </w:r>
            <w:r>
              <w:rPr>
                <w:sz w:val="18"/>
                <w:szCs w:val="18"/>
              </w:rPr>
              <w:t>сентябрь</w:t>
            </w:r>
          </w:p>
        </w:tc>
      </w:tr>
      <w:tr w:rsidR="00376764" w:rsidRPr="002428F2" w14:paraId="7C8D9503" w14:textId="77777777" w:rsidTr="00376764">
        <w:trPr>
          <w:trHeight w:val="531"/>
          <w:jc w:val="center"/>
        </w:trPr>
        <w:tc>
          <w:tcPr>
            <w:tcW w:w="16160" w:type="dxa"/>
            <w:gridSpan w:val="15"/>
            <w:tcBorders>
              <w:left w:val="single" w:sz="12" w:space="0" w:color="auto"/>
              <w:bottom w:val="single" w:sz="12" w:space="0" w:color="auto"/>
              <w:right w:val="single" w:sz="12" w:space="0" w:color="auto"/>
            </w:tcBorders>
            <w:vAlign w:val="center"/>
          </w:tcPr>
          <w:p w14:paraId="40EC2954" w14:textId="77777777" w:rsidR="00376764" w:rsidRPr="00FF03BB" w:rsidRDefault="00376764" w:rsidP="00376764">
            <w:pPr>
              <w:jc w:val="center"/>
              <w:rPr>
                <w:rFonts w:cs="Calibri"/>
                <w:b/>
                <w:color w:val="000000"/>
                <w:sz w:val="20"/>
                <w:lang w:val="hy-AM"/>
              </w:rPr>
            </w:pPr>
            <w:r w:rsidRPr="00FF03BB">
              <w:rPr>
                <w:rFonts w:cs="GHEA Grapalat"/>
                <w:b/>
                <w:sz w:val="22"/>
              </w:rPr>
              <w:t>Техническая характеристика</w:t>
            </w:r>
          </w:p>
          <w:p w14:paraId="3EFA6337" w14:textId="1DA148D4" w:rsidR="00376764" w:rsidRPr="00DD7AEF" w:rsidRDefault="00376764" w:rsidP="00376764">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w:t>
            </w:r>
            <w:r w:rsidRPr="00DD7AEF">
              <w:rPr>
                <w:rFonts w:cs="Calibri"/>
                <w:color w:val="000000"/>
                <w:sz w:val="20"/>
                <w:szCs w:val="20"/>
                <w:lang w:val="hy-AM"/>
              </w:rPr>
              <w:t>вакцины против дифтерии, столбняка, коклюша /неклеточный компонент/, полиомиелита</w:t>
            </w:r>
            <w:r>
              <w:rPr>
                <w:rFonts w:cs="Calibri"/>
                <w:color w:val="000000"/>
                <w:sz w:val="20"/>
                <w:szCs w:val="20"/>
                <w:lang w:val="hy-AM"/>
              </w:rPr>
              <w:t xml:space="preserve"> </w:t>
            </w:r>
            <w:r>
              <w:rPr>
                <w:rFonts w:cs="Calibri"/>
                <w:color w:val="000000"/>
                <w:sz w:val="20"/>
                <w:szCs w:val="20"/>
              </w:rPr>
              <w:t>/</w:t>
            </w:r>
            <w:r w:rsidRPr="00DD7AEF">
              <w:rPr>
                <w:rFonts w:cs="Calibri"/>
                <w:color w:val="000000"/>
                <w:sz w:val="20"/>
                <w:lang w:val="hy-AM"/>
              </w:rPr>
              <w:t>инактивированн</w:t>
            </w:r>
            <w:r>
              <w:rPr>
                <w:rFonts w:cs="Calibri"/>
                <w:color w:val="000000"/>
                <w:sz w:val="20"/>
              </w:rPr>
              <w:t>ы</w:t>
            </w:r>
            <w:r w:rsidRPr="00DD7AEF">
              <w:rPr>
                <w:rFonts w:cs="Calibri"/>
                <w:color w:val="000000"/>
                <w:sz w:val="20"/>
                <w:lang w:val="hy-AM"/>
              </w:rPr>
              <w:t>й</w:t>
            </w:r>
            <w:r>
              <w:rPr>
                <w:rFonts w:cs="Calibri"/>
                <w:color w:val="000000"/>
                <w:sz w:val="20"/>
              </w:rPr>
              <w:t>/</w:t>
            </w:r>
            <w:r w:rsidRPr="00DD7AEF">
              <w:rPr>
                <w:rFonts w:cs="Calibri"/>
                <w:color w:val="000000"/>
                <w:sz w:val="20"/>
                <w:lang w:val="hy-AM"/>
              </w:rPr>
              <w:t>,</w:t>
            </w:r>
            <w:r w:rsidRPr="00DD7AEF">
              <w:rPr>
                <w:rFonts w:cs="Calibri"/>
                <w:color w:val="000000"/>
                <w:sz w:val="20"/>
                <w:szCs w:val="20"/>
                <w:lang w:val="hy-AM"/>
              </w:rPr>
              <w:t xml:space="preserve"> для детей /в том числе 6 лет/</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00417348">
              <w:rPr>
                <w:rFonts w:cs="Calibri"/>
                <w:color w:val="000000"/>
                <w:sz w:val="20"/>
              </w:rPr>
              <w:t xml:space="preserve"> которые</w:t>
            </w:r>
            <w:r w:rsidR="00417348" w:rsidRPr="000D7101">
              <w:rPr>
                <w:rFonts w:cs="Calibri"/>
                <w:color w:val="000000"/>
                <w:sz w:val="20"/>
                <w:lang w:val="hy-AM"/>
              </w:rPr>
              <w:t xml:space="preserve"> </w:t>
            </w:r>
            <w:r w:rsidR="00417348">
              <w:rPr>
                <w:rFonts w:cs="Calibri"/>
                <w:color w:val="000000"/>
                <w:sz w:val="20"/>
              </w:rPr>
              <w:t>регистрируют</w:t>
            </w:r>
            <w:r w:rsidR="00417348" w:rsidRPr="00A03365">
              <w:rPr>
                <w:rFonts w:cs="Calibri"/>
                <w:color w:val="000000"/>
                <w:sz w:val="20"/>
                <w:lang w:val="hy-AM"/>
              </w:rPr>
              <w:t>, запомина</w:t>
            </w:r>
            <w:r w:rsidR="00417348">
              <w:rPr>
                <w:rFonts w:cs="Calibri"/>
                <w:color w:val="000000"/>
                <w:sz w:val="20"/>
              </w:rPr>
              <w:t>ют</w:t>
            </w:r>
            <w:r w:rsidR="00417348" w:rsidRPr="00A03365">
              <w:rPr>
                <w:rFonts w:cs="Calibri"/>
                <w:color w:val="000000"/>
                <w:sz w:val="20"/>
                <w:lang w:val="hy-AM"/>
              </w:rPr>
              <w:t xml:space="preserve"> </w:t>
            </w:r>
            <w:r w:rsidR="00417348" w:rsidRPr="000D7101">
              <w:rPr>
                <w:rFonts w:cs="Calibri"/>
                <w:color w:val="000000"/>
                <w:sz w:val="20"/>
                <w:lang w:val="hy-AM"/>
              </w:rPr>
              <w:t xml:space="preserve">температурный режим </w:t>
            </w:r>
            <w:r w:rsidR="00417348" w:rsidRPr="00A03365">
              <w:rPr>
                <w:rFonts w:cs="Calibri"/>
                <w:color w:val="000000"/>
                <w:sz w:val="20"/>
                <w:lang w:val="hy-AM"/>
              </w:rPr>
              <w:t>всего процесса</w:t>
            </w:r>
            <w:r w:rsidR="00417348" w:rsidRPr="000D7101">
              <w:rPr>
                <w:rFonts w:cs="Calibri"/>
                <w:color w:val="000000"/>
                <w:sz w:val="20"/>
                <w:lang w:val="hy-AM"/>
              </w:rPr>
              <w:t xml:space="preserve"> транспортировк</w:t>
            </w:r>
            <w:r w:rsidR="00417348">
              <w:rPr>
                <w:rFonts w:cs="Calibri"/>
                <w:color w:val="000000"/>
                <w:sz w:val="20"/>
              </w:rPr>
              <w:t>и</w:t>
            </w:r>
            <w:r w:rsidR="00417348">
              <w:rPr>
                <w:rFonts w:cs="Calibri"/>
                <w:color w:val="000000"/>
                <w:sz w:val="20"/>
                <w:lang w:val="hy-AM"/>
              </w:rPr>
              <w:t xml:space="preserve"> </w:t>
            </w:r>
            <w:r w:rsidR="00417348"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0D7101">
              <w:rPr>
                <w:rFonts w:cs="Calibri"/>
                <w:color w:val="000000"/>
                <w:sz w:val="20"/>
              </w:rPr>
              <w:t xml:space="preserve">ой </w:t>
            </w:r>
            <w:r w:rsidRPr="000D7101">
              <w:rPr>
                <w:rFonts w:cs="Calibri"/>
                <w:color w:val="000000"/>
                <w:sz w:val="20"/>
                <w:lang w:val="hy-AM"/>
              </w:rPr>
              <w:t xml:space="preserve"> каждой коробк</w:t>
            </w:r>
            <w:r w:rsidRPr="000D7101">
              <w:rPr>
                <w:rFonts w:cs="Calibri"/>
                <w:color w:val="000000"/>
                <w:sz w:val="20"/>
              </w:rPr>
              <w:t>и</w:t>
            </w:r>
            <w:r w:rsidRPr="000D7101">
              <w:rPr>
                <w:rFonts w:cs="Calibri"/>
                <w:color w:val="000000"/>
                <w:sz w:val="20"/>
                <w:lang w:val="hy-AM"/>
              </w:rPr>
              <w:t xml:space="preserve"> и/или групповой упаковк</w:t>
            </w:r>
            <w:r w:rsidRPr="000D7101">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803632">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0D7101">
              <w:rPr>
                <w:rFonts w:cs="Calibri"/>
                <w:color w:val="000000"/>
                <w:sz w:val="20"/>
              </w:rPr>
              <w:t xml:space="preserve"> и/или</w:t>
            </w:r>
            <w:r w:rsidRPr="000D7101">
              <w:rPr>
                <w:rFonts w:cs="Calibri"/>
                <w:color w:val="000000"/>
                <w:sz w:val="20"/>
                <w:lang w:val="hy-AM"/>
              </w:rPr>
              <w:t xml:space="preserve"> регистрации</w:t>
            </w:r>
            <w:r w:rsidRPr="000D7101">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N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DD7AEF">
              <w:rPr>
                <w:rFonts w:cs="Calibri"/>
                <w:color w:val="000000"/>
                <w:sz w:val="20"/>
              </w:rPr>
              <w:t>й</w:t>
            </w:r>
            <w:r w:rsidRPr="00DD7AEF">
              <w:rPr>
                <w:rFonts w:cs="Calibri"/>
                <w:color w:val="000000"/>
                <w:sz w:val="20"/>
                <w:lang w:val="hy-AM"/>
              </w:rPr>
              <w:t xml:space="preserve"> партии</w:t>
            </w:r>
            <w:r w:rsidRPr="00DD7AEF">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F0077D">
              <w:rPr>
                <w:rFonts w:cs="Calibri"/>
                <w:color w:val="000000"/>
                <w:sz w:val="20"/>
              </w:rPr>
              <w:t>выданн</w:t>
            </w:r>
            <w:r>
              <w:rPr>
                <w:rFonts w:cs="Calibri"/>
                <w:color w:val="000000"/>
                <w:sz w:val="20"/>
              </w:rPr>
              <w:t>ый</w:t>
            </w:r>
            <w:r w:rsidRPr="00DD7AEF">
              <w:rPr>
                <w:rFonts w:cs="Calibri"/>
                <w:color w:val="000000"/>
                <w:sz w:val="20"/>
                <w:lang w:val="hy-AM"/>
              </w:rPr>
              <w:t xml:space="preserve"> со стороны регулирующего органа (NRA или НРО)</w:t>
            </w:r>
            <w:r w:rsidRPr="00DD7AEF">
              <w:t xml:space="preserve"> </w:t>
            </w:r>
            <w:r w:rsidRPr="00DD7AEF">
              <w:rPr>
                <w:rFonts w:cs="Calibri"/>
                <w:color w:val="000000"/>
                <w:sz w:val="20"/>
                <w:lang w:val="hy-AM"/>
              </w:rPr>
              <w:t>страны-производителя</w:t>
            </w:r>
            <w:r w:rsidRPr="00F0077D">
              <w:rPr>
                <w:rFonts w:cs="Calibri"/>
                <w:color w:val="000000"/>
                <w:sz w:val="20"/>
              </w:rPr>
              <w:t xml:space="preserve"> и сводн</w:t>
            </w:r>
            <w:r>
              <w:rPr>
                <w:rFonts w:cs="Calibri"/>
                <w:color w:val="000000"/>
                <w:sz w:val="20"/>
              </w:rPr>
              <w:t>ый</w:t>
            </w:r>
            <w:r w:rsidRPr="00F0077D">
              <w:rPr>
                <w:rFonts w:cs="Calibri"/>
                <w:color w:val="000000"/>
                <w:sz w:val="20"/>
              </w:rPr>
              <w:t xml:space="preserve"> протокол (</w:t>
            </w:r>
            <w:proofErr w:type="spellStart"/>
            <w:r w:rsidRPr="00B6062E">
              <w:rPr>
                <w:rFonts w:cs="Calibri"/>
                <w:color w:val="000000"/>
                <w:sz w:val="20"/>
              </w:rPr>
              <w:t>Summary</w:t>
            </w:r>
            <w:proofErr w:type="spellEnd"/>
            <w:r w:rsidRPr="00F0077D">
              <w:rPr>
                <w:rFonts w:cs="Calibri"/>
                <w:color w:val="000000"/>
                <w:sz w:val="20"/>
              </w:rPr>
              <w:t xml:space="preserve"> </w:t>
            </w:r>
            <w:proofErr w:type="spellStart"/>
            <w:r w:rsidRPr="00B6062E">
              <w:rPr>
                <w:rFonts w:cs="Calibri"/>
                <w:color w:val="000000"/>
                <w:sz w:val="20"/>
              </w:rPr>
              <w:t>Protocol</w:t>
            </w:r>
            <w:proofErr w:type="spellEnd"/>
            <w:r w:rsidRPr="00F0077D">
              <w:rPr>
                <w:rFonts w:cs="Calibri"/>
                <w:color w:val="000000"/>
                <w:sz w:val="20"/>
              </w:rPr>
              <w:t>), выданн</w:t>
            </w:r>
            <w:r>
              <w:rPr>
                <w:rFonts w:cs="Calibri"/>
                <w:color w:val="000000"/>
                <w:sz w:val="20"/>
              </w:rPr>
              <w:t>ый</w:t>
            </w:r>
            <w:r w:rsidRPr="00F0077D">
              <w:rPr>
                <w:rFonts w:cs="Calibri"/>
                <w:color w:val="000000"/>
                <w:sz w:val="20"/>
              </w:rPr>
              <w:t xml:space="preserve">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26BD1DCF" w14:textId="77777777" w:rsidR="00376764" w:rsidRPr="00DD7AEF" w:rsidRDefault="00376764" w:rsidP="00376764">
            <w:pPr>
              <w:jc w:val="both"/>
              <w:rPr>
                <w:rFonts w:cs="Calibri"/>
                <w:color w:val="000000"/>
                <w:sz w:val="20"/>
                <w:lang w:val="hy-AM"/>
              </w:rPr>
            </w:pPr>
            <w:r w:rsidRPr="00DD7AEF">
              <w:rPr>
                <w:rFonts w:cs="Calibri"/>
                <w:color w:val="000000"/>
                <w:sz w:val="20"/>
                <w:lang w:val="hy-AM"/>
              </w:rPr>
              <w:t>Срок годности вакцины при доставке:</w:t>
            </w:r>
          </w:p>
          <w:p w14:paraId="402D4619" w14:textId="77777777" w:rsidR="00376764" w:rsidRDefault="00376764" w:rsidP="00376764">
            <w:pPr>
              <w:jc w:val="both"/>
              <w:rPr>
                <w:rFonts w:cs="Calibri"/>
                <w:color w:val="000000"/>
                <w:sz w:val="20"/>
                <w:lang w:val="hy-AM"/>
              </w:rPr>
            </w:pPr>
            <w:r>
              <w:rPr>
                <w:rFonts w:cs="Calibri"/>
                <w:color w:val="000000"/>
                <w:sz w:val="20"/>
              </w:rPr>
              <w:t>а</w:t>
            </w:r>
            <w:r w:rsidRPr="00DD7AEF">
              <w:rPr>
                <w:rFonts w:cs="Calibri"/>
                <w:color w:val="000000"/>
                <w:sz w:val="20"/>
                <w:lang w:val="hy-AM"/>
              </w:rPr>
              <w:t>)</w:t>
            </w:r>
            <w:r>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23E6F3E4" w14:textId="77777777" w:rsidR="00376764" w:rsidRPr="00D136C5" w:rsidRDefault="00376764" w:rsidP="00376764">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066FA3">
              <w:rPr>
                <w:rFonts w:cs="Calibri"/>
                <w:color w:val="000000"/>
                <w:sz w:val="20"/>
              </w:rPr>
              <w:t>.</w:t>
            </w:r>
          </w:p>
          <w:p w14:paraId="6E273E41" w14:textId="77777777" w:rsidR="00376764" w:rsidRPr="00DD7AEF" w:rsidRDefault="00376764" w:rsidP="00376764">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728C27F1" w14:textId="77777777" w:rsidR="00376764" w:rsidRPr="00DD7AEF" w:rsidRDefault="00376764" w:rsidP="00376764">
            <w:pPr>
              <w:jc w:val="both"/>
              <w:rPr>
                <w:rFonts w:cs="Calibri"/>
                <w:color w:val="000000"/>
                <w:sz w:val="20"/>
              </w:rPr>
            </w:pPr>
            <w:r w:rsidRPr="00DD7AEF">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w:t>
            </w:r>
            <w:r w:rsidRPr="00DD7AEF">
              <w:rPr>
                <w:rFonts w:cs="Calibri"/>
                <w:color w:val="000000"/>
                <w:sz w:val="20"/>
              </w:rPr>
              <w:lastRenderedPageBreak/>
              <w:t xml:space="preserve">организации,  в соответствии с постановлением  N172-A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DD7AEF">
              <w:rPr>
                <w:rFonts w:cs="Calibri"/>
                <w:color w:val="000000"/>
                <w:sz w:val="20"/>
              </w:rPr>
              <w:t>преквалификацию</w:t>
            </w:r>
            <w:proofErr w:type="spellEnd"/>
            <w:r w:rsidRPr="00DD7AEF">
              <w:rPr>
                <w:rFonts w:cs="Calibri"/>
                <w:color w:val="000000"/>
                <w:sz w:val="20"/>
              </w:rPr>
              <w:t xml:space="preserve"> Всемирной организации здравоохранения.</w:t>
            </w:r>
          </w:p>
          <w:p w14:paraId="05E52AC9" w14:textId="77777777" w:rsidR="00376764" w:rsidRDefault="00376764" w:rsidP="00376764">
            <w:pPr>
              <w:rPr>
                <w:rFonts w:cs="Calibri"/>
                <w:i/>
                <w:color w:val="000000"/>
                <w:sz w:val="20"/>
                <w:szCs w:val="18"/>
              </w:rPr>
            </w:pPr>
            <w:r w:rsidRPr="00122843">
              <w:rPr>
                <w:rFonts w:cs="Calibri"/>
                <w:color w:val="000000"/>
                <w:sz w:val="20"/>
              </w:rPr>
              <w:t>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w:t>
            </w:r>
            <w:r>
              <w:rPr>
                <w:rFonts w:cs="Calibri"/>
                <w:color w:val="000000"/>
                <w:sz w:val="20"/>
              </w:rPr>
              <w:t>м</w:t>
            </w:r>
            <w:r w:rsidRPr="00122843">
              <w:rPr>
                <w:rFonts w:cs="Calibri"/>
                <w:color w:val="000000"/>
                <w:sz w:val="20"/>
              </w:rPr>
              <w:t xml:space="preserve"> центр</w:t>
            </w:r>
            <w:r>
              <w:rPr>
                <w:rFonts w:cs="Calibri"/>
                <w:color w:val="000000"/>
                <w:sz w:val="20"/>
              </w:rPr>
              <w:t>ом</w:t>
            </w:r>
            <w:r w:rsidRPr="00122843">
              <w:rPr>
                <w:rFonts w:cs="Calibri"/>
                <w:color w:val="000000"/>
                <w:sz w:val="20"/>
              </w:rPr>
              <w:t xml:space="preserve">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N172-A правительства РА  от 23-го февраля 2017г. или </w:t>
            </w:r>
            <w:proofErr w:type="spellStart"/>
            <w:r w:rsidRPr="00122843">
              <w:rPr>
                <w:rFonts w:cs="Calibri"/>
                <w:color w:val="000000"/>
                <w:sz w:val="20"/>
              </w:rPr>
              <w:t>преквалификации</w:t>
            </w:r>
            <w:proofErr w:type="spellEnd"/>
            <w:r w:rsidRPr="00122843">
              <w:rPr>
                <w:rFonts w:cs="Calibri"/>
                <w:color w:val="000000"/>
                <w:sz w:val="20"/>
              </w:rPr>
              <w:t xml:space="preserve"> Всемирной организ</w:t>
            </w:r>
            <w:r>
              <w:rPr>
                <w:rFonts w:cs="Calibri"/>
                <w:color w:val="000000"/>
                <w:sz w:val="20"/>
              </w:rPr>
              <w:t>ации здравоохранения.</w:t>
            </w:r>
            <w:r w:rsidRPr="00DD7AEF">
              <w:rPr>
                <w:rFonts w:cs="Calibri"/>
                <w:color w:val="000000"/>
                <w:sz w:val="20"/>
              </w:rPr>
              <w:t xml:space="preserve">  (постановлени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p w14:paraId="43A71997" w14:textId="77777777" w:rsidR="00376764" w:rsidRPr="00311ED2" w:rsidRDefault="00376764" w:rsidP="00376764">
            <w:pPr>
              <w:rPr>
                <w:rFonts w:cs="Sylfaen"/>
                <w:i/>
                <w:sz w:val="18"/>
                <w:szCs w:val="18"/>
                <w:lang w:val="hy-AM"/>
              </w:rPr>
            </w:pPr>
          </w:p>
        </w:tc>
      </w:tr>
      <w:tr w:rsidR="00D11087" w:rsidRPr="000264EC" w14:paraId="5FE6399F" w14:textId="77777777" w:rsidTr="005B1450">
        <w:trPr>
          <w:gridAfter w:val="1"/>
          <w:wAfter w:w="8" w:type="dxa"/>
          <w:trHeight w:val="698"/>
          <w:jc w:val="center"/>
        </w:trPr>
        <w:tc>
          <w:tcPr>
            <w:tcW w:w="1548" w:type="dxa"/>
            <w:vMerge w:val="restart"/>
            <w:tcBorders>
              <w:top w:val="single" w:sz="12" w:space="0" w:color="auto"/>
              <w:left w:val="single" w:sz="12" w:space="0" w:color="auto"/>
            </w:tcBorders>
            <w:vAlign w:val="center"/>
          </w:tcPr>
          <w:p w14:paraId="7C01954E" w14:textId="2DDD49F3" w:rsidR="00D11087" w:rsidRPr="00D11087" w:rsidRDefault="00D11087" w:rsidP="00D11087">
            <w:pPr>
              <w:jc w:val="center"/>
              <w:rPr>
                <w:rFonts w:cs="Calibri"/>
                <w:color w:val="000000"/>
                <w:sz w:val="18"/>
                <w:szCs w:val="18"/>
              </w:rPr>
            </w:pPr>
            <w:r>
              <w:rPr>
                <w:sz w:val="18"/>
                <w:szCs w:val="18"/>
              </w:rPr>
              <w:lastRenderedPageBreak/>
              <w:t>2</w:t>
            </w:r>
          </w:p>
        </w:tc>
        <w:tc>
          <w:tcPr>
            <w:tcW w:w="2307" w:type="dxa"/>
            <w:vMerge w:val="restart"/>
            <w:tcBorders>
              <w:top w:val="single" w:sz="12" w:space="0" w:color="auto"/>
            </w:tcBorders>
            <w:vAlign w:val="center"/>
          </w:tcPr>
          <w:p w14:paraId="7ACB8D5A" w14:textId="77777777" w:rsidR="00D11087" w:rsidRDefault="00D11087" w:rsidP="00D11087">
            <w:pPr>
              <w:rPr>
                <w:rFonts w:cs="Calibri"/>
                <w:color w:val="000000"/>
                <w:sz w:val="20"/>
                <w:szCs w:val="20"/>
                <w:lang w:val="hy-AM"/>
              </w:rPr>
            </w:pPr>
            <w:r w:rsidRPr="00715F1F">
              <w:rPr>
                <w:rFonts w:cs="Calibri"/>
                <w:color w:val="000000"/>
                <w:sz w:val="20"/>
                <w:szCs w:val="20"/>
              </w:rPr>
              <w:t xml:space="preserve">Вакцина </w:t>
            </w:r>
            <w:r>
              <w:rPr>
                <w:rFonts w:cs="Calibri"/>
                <w:color w:val="000000"/>
                <w:sz w:val="20"/>
                <w:szCs w:val="20"/>
              </w:rPr>
              <w:t>против туляремии</w:t>
            </w:r>
          </w:p>
          <w:p w14:paraId="4E256793" w14:textId="4905B3B2" w:rsidR="00D11087" w:rsidRPr="005A3F12" w:rsidRDefault="00D11087" w:rsidP="00D11087">
            <w:pPr>
              <w:rPr>
                <w:color w:val="000000"/>
                <w:sz w:val="18"/>
                <w:szCs w:val="18"/>
              </w:rPr>
            </w:pPr>
          </w:p>
        </w:tc>
        <w:tc>
          <w:tcPr>
            <w:tcW w:w="1890" w:type="dxa"/>
            <w:vMerge w:val="restart"/>
            <w:tcBorders>
              <w:top w:val="single" w:sz="12" w:space="0" w:color="auto"/>
            </w:tcBorders>
            <w:vAlign w:val="center"/>
          </w:tcPr>
          <w:p w14:paraId="0C0354DD" w14:textId="44F8F78C" w:rsidR="00D11087" w:rsidRPr="00D47374" w:rsidRDefault="00D11087" w:rsidP="00D11087">
            <w:pPr>
              <w:jc w:val="center"/>
              <w:rPr>
                <w:sz w:val="18"/>
                <w:szCs w:val="18"/>
              </w:rPr>
            </w:pPr>
            <w:r>
              <w:rPr>
                <w:sz w:val="18"/>
                <w:szCs w:val="18"/>
              </w:rPr>
              <w:t>требуется</w:t>
            </w:r>
          </w:p>
        </w:tc>
        <w:tc>
          <w:tcPr>
            <w:tcW w:w="1454" w:type="dxa"/>
            <w:vMerge w:val="restart"/>
            <w:tcBorders>
              <w:top w:val="single" w:sz="12" w:space="0" w:color="auto"/>
            </w:tcBorders>
            <w:vAlign w:val="center"/>
          </w:tcPr>
          <w:p w14:paraId="76DB4952" w14:textId="3B0F1414" w:rsidR="00D11087" w:rsidRPr="00D47374" w:rsidRDefault="00D11087" w:rsidP="00D11087">
            <w:pPr>
              <w:jc w:val="center"/>
              <w:rPr>
                <w:sz w:val="18"/>
                <w:szCs w:val="18"/>
              </w:rPr>
            </w:pPr>
            <w:r w:rsidRPr="00B625FF">
              <w:rPr>
                <w:sz w:val="20"/>
                <w:szCs w:val="20"/>
              </w:rPr>
              <w:t>Излагается ниже</w:t>
            </w:r>
          </w:p>
        </w:tc>
        <w:tc>
          <w:tcPr>
            <w:tcW w:w="1170" w:type="dxa"/>
            <w:vMerge w:val="restart"/>
            <w:tcBorders>
              <w:top w:val="single" w:sz="12" w:space="0" w:color="auto"/>
            </w:tcBorders>
            <w:vAlign w:val="center"/>
          </w:tcPr>
          <w:p w14:paraId="5598C0FB" w14:textId="3686A7C6" w:rsidR="00D11087" w:rsidRPr="00D47374" w:rsidRDefault="00D11087" w:rsidP="00D11087">
            <w:pPr>
              <w:jc w:val="center"/>
              <w:rPr>
                <w:sz w:val="18"/>
                <w:szCs w:val="18"/>
              </w:rPr>
            </w:pPr>
            <w:r w:rsidRPr="00B625FF">
              <w:rPr>
                <w:rFonts w:cs="GHEA Grapalat"/>
                <w:sz w:val="20"/>
                <w:szCs w:val="20"/>
              </w:rPr>
              <w:t>доза</w:t>
            </w:r>
          </w:p>
        </w:tc>
        <w:tc>
          <w:tcPr>
            <w:tcW w:w="1080" w:type="dxa"/>
            <w:vMerge w:val="restart"/>
            <w:tcBorders>
              <w:top w:val="single" w:sz="12" w:space="0" w:color="auto"/>
            </w:tcBorders>
            <w:vAlign w:val="center"/>
          </w:tcPr>
          <w:p w14:paraId="60303021" w14:textId="1BBAC31A" w:rsidR="00D11087" w:rsidRPr="00D47374" w:rsidRDefault="00D11087" w:rsidP="00D11087">
            <w:pPr>
              <w:jc w:val="center"/>
              <w:rPr>
                <w:sz w:val="18"/>
                <w:szCs w:val="18"/>
                <w:lang w:val="hy-AM"/>
              </w:rPr>
            </w:pPr>
            <w:r w:rsidRPr="00495452">
              <w:rPr>
                <w:rFonts w:cs="Arial"/>
                <w:sz w:val="16"/>
                <w:szCs w:val="16"/>
              </w:rPr>
              <w:t>53</w:t>
            </w:r>
            <w:r>
              <w:rPr>
                <w:rFonts w:cs="Arial"/>
                <w:sz w:val="16"/>
                <w:szCs w:val="16"/>
                <w:lang w:val="hy-AM"/>
              </w:rPr>
              <w:t>7</w:t>
            </w:r>
          </w:p>
        </w:tc>
        <w:tc>
          <w:tcPr>
            <w:tcW w:w="1518" w:type="dxa"/>
            <w:vMerge w:val="restart"/>
            <w:tcBorders>
              <w:top w:val="single" w:sz="12" w:space="0" w:color="auto"/>
            </w:tcBorders>
            <w:vAlign w:val="center"/>
          </w:tcPr>
          <w:p w14:paraId="33B33EC0" w14:textId="0E8C1DF1" w:rsidR="00D11087" w:rsidRPr="005A3F12" w:rsidRDefault="00D11087" w:rsidP="00D11087">
            <w:pPr>
              <w:jc w:val="center"/>
              <w:rPr>
                <w:sz w:val="18"/>
                <w:szCs w:val="18"/>
              </w:rPr>
            </w:pPr>
            <w:r>
              <w:rPr>
                <w:sz w:val="18"/>
                <w:szCs w:val="18"/>
                <w:lang w:val="hy-AM"/>
              </w:rPr>
              <w:t>16,110,000</w:t>
            </w:r>
          </w:p>
        </w:tc>
        <w:tc>
          <w:tcPr>
            <w:tcW w:w="1182" w:type="dxa"/>
            <w:gridSpan w:val="2"/>
            <w:vMerge w:val="restart"/>
            <w:tcBorders>
              <w:top w:val="single" w:sz="12" w:space="0" w:color="auto"/>
            </w:tcBorders>
            <w:vAlign w:val="center"/>
          </w:tcPr>
          <w:p w14:paraId="7E7B20A4" w14:textId="397B2464" w:rsidR="00D11087" w:rsidRPr="00D47374" w:rsidRDefault="00D11087" w:rsidP="00D11087">
            <w:pPr>
              <w:jc w:val="center"/>
              <w:rPr>
                <w:color w:val="FF0000"/>
                <w:sz w:val="18"/>
                <w:szCs w:val="18"/>
                <w:lang w:val="hy-AM"/>
              </w:rPr>
            </w:pPr>
            <w:r>
              <w:rPr>
                <w:sz w:val="18"/>
                <w:szCs w:val="18"/>
                <w:lang w:val="hy-AM"/>
              </w:rPr>
              <w:t>30</w:t>
            </w:r>
            <w:r w:rsidRPr="00D47374">
              <w:rPr>
                <w:sz w:val="18"/>
                <w:szCs w:val="18"/>
                <w:lang w:val="hy-AM"/>
              </w:rPr>
              <w:t xml:space="preserve"> 000</w:t>
            </w:r>
          </w:p>
        </w:tc>
        <w:tc>
          <w:tcPr>
            <w:tcW w:w="1248" w:type="dxa"/>
            <w:vMerge w:val="restart"/>
            <w:tcBorders>
              <w:top w:val="single" w:sz="12" w:space="0" w:color="auto"/>
            </w:tcBorders>
            <w:vAlign w:val="center"/>
          </w:tcPr>
          <w:p w14:paraId="54A02C10" w14:textId="7BC1961A" w:rsidR="00D11087" w:rsidRPr="007A7DAA" w:rsidRDefault="00D11087" w:rsidP="00D11087">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gridSpan w:val="2"/>
            <w:tcBorders>
              <w:top w:val="single" w:sz="12" w:space="0" w:color="auto"/>
            </w:tcBorders>
            <w:vAlign w:val="center"/>
          </w:tcPr>
          <w:p w14:paraId="1FC73EA7" w14:textId="72BEAC27" w:rsidR="00D11087" w:rsidRPr="00C04110" w:rsidRDefault="00D11087" w:rsidP="00D11087">
            <w:pPr>
              <w:jc w:val="center"/>
              <w:rPr>
                <w:sz w:val="18"/>
                <w:szCs w:val="18"/>
                <w:lang w:val="hy-AM"/>
              </w:rPr>
            </w:pPr>
            <w:r>
              <w:rPr>
                <w:rFonts w:cs="Sylfaen"/>
                <w:i/>
                <w:sz w:val="18"/>
                <w:szCs w:val="18"/>
                <w:lang w:val="hy-AM"/>
              </w:rPr>
              <w:t>30</w:t>
            </w:r>
            <w:r w:rsidRPr="00D47374">
              <w:rPr>
                <w:rFonts w:cs="Sylfaen"/>
                <w:i/>
                <w:sz w:val="18"/>
                <w:szCs w:val="18"/>
                <w:lang w:val="pt-BR"/>
              </w:rPr>
              <w:t xml:space="preserve"> 000</w:t>
            </w:r>
          </w:p>
        </w:tc>
        <w:tc>
          <w:tcPr>
            <w:tcW w:w="1765" w:type="dxa"/>
            <w:gridSpan w:val="2"/>
            <w:tcBorders>
              <w:top w:val="single" w:sz="12" w:space="0" w:color="auto"/>
              <w:right w:val="single" w:sz="12" w:space="0" w:color="auto"/>
            </w:tcBorders>
            <w:vAlign w:val="center"/>
          </w:tcPr>
          <w:p w14:paraId="39BB422B" w14:textId="6C41C304" w:rsidR="00D11087" w:rsidRPr="00C04110" w:rsidRDefault="00D11087" w:rsidP="00D11087">
            <w:pPr>
              <w:jc w:val="center"/>
              <w:rPr>
                <w:sz w:val="18"/>
                <w:szCs w:val="18"/>
                <w:lang w:val="hy-AM"/>
              </w:rPr>
            </w:pPr>
            <w:r w:rsidRPr="00D47374">
              <w:rPr>
                <w:sz w:val="18"/>
                <w:szCs w:val="18"/>
                <w:lang w:val="hy-AM"/>
              </w:rPr>
              <w:t>2025</w:t>
            </w:r>
            <w:r>
              <w:rPr>
                <w:sz w:val="18"/>
                <w:szCs w:val="18"/>
              </w:rPr>
              <w:t>г. сентябрь</w:t>
            </w:r>
          </w:p>
        </w:tc>
      </w:tr>
      <w:tr w:rsidR="00376764" w:rsidRPr="000264EC" w14:paraId="548B4CC1" w14:textId="77777777" w:rsidTr="005B1450">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376764" w:rsidRPr="00D47374" w:rsidRDefault="00376764" w:rsidP="00376764">
            <w:pPr>
              <w:jc w:val="center"/>
              <w:rPr>
                <w:sz w:val="18"/>
                <w:szCs w:val="18"/>
                <w:lang w:val="hy-AM"/>
              </w:rPr>
            </w:pPr>
          </w:p>
        </w:tc>
        <w:tc>
          <w:tcPr>
            <w:tcW w:w="2307" w:type="dxa"/>
            <w:vMerge/>
            <w:tcBorders>
              <w:top w:val="single" w:sz="12" w:space="0" w:color="auto"/>
            </w:tcBorders>
            <w:vAlign w:val="center"/>
          </w:tcPr>
          <w:p w14:paraId="347DD9CC" w14:textId="77777777" w:rsidR="00376764" w:rsidRPr="00B625FF" w:rsidRDefault="00376764" w:rsidP="00376764">
            <w:pPr>
              <w:rPr>
                <w:rFonts w:cs="Calibri"/>
                <w:color w:val="000000"/>
                <w:sz w:val="20"/>
                <w:szCs w:val="20"/>
                <w:lang w:val="hy-AM"/>
              </w:rPr>
            </w:pPr>
          </w:p>
        </w:tc>
        <w:tc>
          <w:tcPr>
            <w:tcW w:w="1890" w:type="dxa"/>
            <w:vMerge/>
            <w:tcBorders>
              <w:top w:val="single" w:sz="12" w:space="0" w:color="auto"/>
            </w:tcBorders>
            <w:vAlign w:val="center"/>
          </w:tcPr>
          <w:p w14:paraId="5B1946DE" w14:textId="77777777" w:rsidR="00376764" w:rsidRPr="00D47374" w:rsidRDefault="00376764" w:rsidP="00376764">
            <w:pPr>
              <w:jc w:val="center"/>
              <w:rPr>
                <w:sz w:val="18"/>
                <w:szCs w:val="18"/>
              </w:rPr>
            </w:pPr>
          </w:p>
        </w:tc>
        <w:tc>
          <w:tcPr>
            <w:tcW w:w="1454" w:type="dxa"/>
            <w:vMerge/>
            <w:tcBorders>
              <w:top w:val="single" w:sz="12" w:space="0" w:color="auto"/>
            </w:tcBorders>
            <w:vAlign w:val="center"/>
          </w:tcPr>
          <w:p w14:paraId="73C091BB" w14:textId="77777777" w:rsidR="00376764" w:rsidRPr="00B625FF" w:rsidRDefault="00376764" w:rsidP="00376764">
            <w:pPr>
              <w:jc w:val="center"/>
              <w:rPr>
                <w:sz w:val="20"/>
                <w:szCs w:val="20"/>
              </w:rPr>
            </w:pPr>
          </w:p>
        </w:tc>
        <w:tc>
          <w:tcPr>
            <w:tcW w:w="1170" w:type="dxa"/>
            <w:vMerge/>
            <w:tcBorders>
              <w:top w:val="single" w:sz="12" w:space="0" w:color="auto"/>
            </w:tcBorders>
            <w:vAlign w:val="center"/>
          </w:tcPr>
          <w:p w14:paraId="3DA3A008" w14:textId="77777777" w:rsidR="00376764" w:rsidRPr="00B625FF" w:rsidRDefault="00376764" w:rsidP="00376764">
            <w:pPr>
              <w:jc w:val="center"/>
              <w:rPr>
                <w:rFonts w:cs="GHEA Grapalat"/>
                <w:sz w:val="20"/>
                <w:szCs w:val="20"/>
              </w:rPr>
            </w:pPr>
          </w:p>
        </w:tc>
        <w:tc>
          <w:tcPr>
            <w:tcW w:w="1080" w:type="dxa"/>
            <w:vMerge/>
            <w:tcBorders>
              <w:top w:val="single" w:sz="12" w:space="0" w:color="auto"/>
            </w:tcBorders>
            <w:vAlign w:val="center"/>
          </w:tcPr>
          <w:p w14:paraId="493F185D" w14:textId="77777777" w:rsidR="00376764" w:rsidRPr="00D47374" w:rsidRDefault="00376764" w:rsidP="00376764">
            <w:pPr>
              <w:jc w:val="center"/>
              <w:rPr>
                <w:sz w:val="18"/>
                <w:szCs w:val="18"/>
                <w:lang w:val="hy-AM"/>
              </w:rPr>
            </w:pPr>
          </w:p>
        </w:tc>
        <w:tc>
          <w:tcPr>
            <w:tcW w:w="1518" w:type="dxa"/>
            <w:vMerge/>
            <w:tcBorders>
              <w:top w:val="single" w:sz="12" w:space="0" w:color="auto"/>
            </w:tcBorders>
            <w:vAlign w:val="center"/>
          </w:tcPr>
          <w:p w14:paraId="1496903D" w14:textId="77777777" w:rsidR="00376764" w:rsidRDefault="00376764" w:rsidP="00376764">
            <w:pPr>
              <w:jc w:val="center"/>
              <w:rPr>
                <w:sz w:val="18"/>
                <w:szCs w:val="18"/>
              </w:rPr>
            </w:pPr>
          </w:p>
        </w:tc>
        <w:tc>
          <w:tcPr>
            <w:tcW w:w="1182" w:type="dxa"/>
            <w:gridSpan w:val="2"/>
            <w:vMerge/>
            <w:tcBorders>
              <w:top w:val="single" w:sz="12" w:space="0" w:color="auto"/>
            </w:tcBorders>
            <w:vAlign w:val="center"/>
          </w:tcPr>
          <w:p w14:paraId="6F282F93" w14:textId="77777777" w:rsidR="00376764" w:rsidRPr="0000231F" w:rsidRDefault="00376764" w:rsidP="00376764">
            <w:pPr>
              <w:jc w:val="center"/>
              <w:rPr>
                <w:sz w:val="18"/>
                <w:szCs w:val="18"/>
              </w:rPr>
            </w:pPr>
          </w:p>
        </w:tc>
        <w:tc>
          <w:tcPr>
            <w:tcW w:w="1248" w:type="dxa"/>
            <w:vMerge/>
            <w:tcBorders>
              <w:top w:val="single" w:sz="12" w:space="0" w:color="auto"/>
            </w:tcBorders>
            <w:vAlign w:val="center"/>
          </w:tcPr>
          <w:p w14:paraId="73B61C2D" w14:textId="77777777" w:rsidR="00376764" w:rsidRPr="007A7DAA" w:rsidRDefault="00376764" w:rsidP="00376764">
            <w:pPr>
              <w:jc w:val="center"/>
              <w:rPr>
                <w:rFonts w:cs="GHEA Grapalat"/>
                <w:sz w:val="20"/>
                <w:szCs w:val="20"/>
              </w:rPr>
            </w:pPr>
          </w:p>
        </w:tc>
        <w:tc>
          <w:tcPr>
            <w:tcW w:w="990" w:type="dxa"/>
            <w:gridSpan w:val="2"/>
            <w:vAlign w:val="center"/>
          </w:tcPr>
          <w:p w14:paraId="2C63DB44" w14:textId="77777777" w:rsidR="00376764" w:rsidRPr="00C04110" w:rsidRDefault="00376764" w:rsidP="00376764">
            <w:pPr>
              <w:jc w:val="center"/>
              <w:rPr>
                <w:sz w:val="18"/>
                <w:szCs w:val="18"/>
                <w:lang w:val="hy-AM"/>
              </w:rPr>
            </w:pPr>
            <w:r>
              <w:rPr>
                <w:sz w:val="18"/>
                <w:szCs w:val="18"/>
              </w:rPr>
              <w:t xml:space="preserve">15 </w:t>
            </w:r>
            <w:r w:rsidRPr="00C04110">
              <w:rPr>
                <w:sz w:val="18"/>
                <w:szCs w:val="18"/>
                <w:lang w:val="hy-AM"/>
              </w:rPr>
              <w:t>000</w:t>
            </w:r>
          </w:p>
        </w:tc>
        <w:tc>
          <w:tcPr>
            <w:tcW w:w="1765" w:type="dxa"/>
            <w:gridSpan w:val="2"/>
            <w:tcBorders>
              <w:top w:val="single" w:sz="4" w:space="0" w:color="auto"/>
              <w:right w:val="single" w:sz="12" w:space="0" w:color="auto"/>
            </w:tcBorders>
            <w:vAlign w:val="center"/>
          </w:tcPr>
          <w:p w14:paraId="0DDF8F5B" w14:textId="77777777" w:rsidR="00376764" w:rsidRPr="00C04110" w:rsidRDefault="00376764" w:rsidP="00376764">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июль</w:t>
            </w:r>
          </w:p>
        </w:tc>
      </w:tr>
      <w:tr w:rsidR="00376764" w:rsidRPr="002428F2" w14:paraId="5EEB34E4" w14:textId="77777777" w:rsidTr="00376764">
        <w:trPr>
          <w:trHeight w:val="531"/>
          <w:jc w:val="center"/>
        </w:trPr>
        <w:tc>
          <w:tcPr>
            <w:tcW w:w="16160" w:type="dxa"/>
            <w:gridSpan w:val="15"/>
            <w:tcBorders>
              <w:left w:val="single" w:sz="12" w:space="0" w:color="auto"/>
              <w:bottom w:val="single" w:sz="12" w:space="0" w:color="auto"/>
              <w:right w:val="single" w:sz="12" w:space="0" w:color="auto"/>
            </w:tcBorders>
            <w:vAlign w:val="center"/>
          </w:tcPr>
          <w:p w14:paraId="3E44F6F7" w14:textId="77777777" w:rsidR="00D11087" w:rsidRPr="00FF03BB" w:rsidRDefault="00D11087" w:rsidP="00D11087">
            <w:pPr>
              <w:jc w:val="center"/>
              <w:rPr>
                <w:rFonts w:cs="Calibri"/>
                <w:b/>
                <w:color w:val="000000"/>
                <w:sz w:val="20"/>
                <w:lang w:val="hy-AM"/>
              </w:rPr>
            </w:pPr>
            <w:r w:rsidRPr="007C0417">
              <w:rPr>
                <w:rFonts w:cs="GHEA Grapalat"/>
                <w:b/>
                <w:sz w:val="22"/>
              </w:rPr>
              <w:t>Техническая характеристика</w:t>
            </w:r>
          </w:p>
          <w:p w14:paraId="76C32D1B" w14:textId="77777777" w:rsidR="00D11087" w:rsidRPr="00F63956" w:rsidRDefault="00D11087" w:rsidP="00D11087">
            <w:pPr>
              <w:jc w:val="both"/>
              <w:rPr>
                <w:rFonts w:cs="Calibri"/>
                <w:sz w:val="20"/>
                <w:szCs w:val="20"/>
                <w:lang w:val="hy-AM"/>
              </w:rPr>
            </w:pPr>
            <w:r w:rsidRPr="005F39AF">
              <w:rPr>
                <w:sz w:val="20"/>
                <w:szCs w:val="20"/>
                <w:lang w:val="hy-AM"/>
              </w:rPr>
              <w:t>Живая аттенуированная</w:t>
            </w:r>
            <w:r w:rsidRPr="00C11F1D">
              <w:rPr>
                <w:sz w:val="20"/>
                <w:szCs w:val="20"/>
                <w:lang w:val="hy-AM"/>
              </w:rPr>
              <w:t xml:space="preserve"> </w:t>
            </w:r>
            <w:r w:rsidRPr="005F39AF">
              <w:rPr>
                <w:sz w:val="20"/>
                <w:szCs w:val="20"/>
                <w:lang w:val="hy-AM"/>
              </w:rPr>
              <w:t>вакцина</w:t>
            </w:r>
            <w:r w:rsidRPr="00C11F1D">
              <w:rPr>
                <w:sz w:val="20"/>
                <w:szCs w:val="20"/>
                <w:lang w:val="hy-AM"/>
              </w:rPr>
              <w:t xml:space="preserve"> </w:t>
            </w:r>
            <w:r w:rsidRPr="005F39AF">
              <w:rPr>
                <w:sz w:val="20"/>
                <w:szCs w:val="20"/>
                <w:lang w:val="hy-AM"/>
              </w:rPr>
              <w:t>против туляремии, для трансдермального применения, предназначена для лиц от 7 лет и старше.</w:t>
            </w:r>
            <w:r>
              <w:rPr>
                <w:sz w:val="20"/>
                <w:szCs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w:t>
            </w:r>
            <w:r w:rsidRPr="00417348">
              <w:rPr>
                <w:rFonts w:cs="Calibri"/>
                <w:color w:val="000000"/>
                <w:sz w:val="20"/>
                <w:lang w:val="hy-AM"/>
              </w:rPr>
              <w:t>которые</w:t>
            </w:r>
            <w:r w:rsidRPr="000D7101">
              <w:rPr>
                <w:rFonts w:cs="Calibri"/>
                <w:color w:val="000000"/>
                <w:sz w:val="20"/>
                <w:lang w:val="hy-AM"/>
              </w:rPr>
              <w:t xml:space="preserve"> </w:t>
            </w:r>
            <w:r w:rsidRPr="00417348">
              <w:rPr>
                <w:rFonts w:cs="Calibri"/>
                <w:color w:val="000000"/>
                <w:sz w:val="20"/>
                <w:lang w:val="hy-AM"/>
              </w:rPr>
              <w:t>регистрируют</w:t>
            </w:r>
            <w:r w:rsidRPr="00A03365">
              <w:rPr>
                <w:rFonts w:cs="Calibri"/>
                <w:color w:val="000000"/>
                <w:sz w:val="20"/>
                <w:lang w:val="hy-AM"/>
              </w:rPr>
              <w:t>, запомина</w:t>
            </w:r>
            <w:r w:rsidRPr="00417348">
              <w:rPr>
                <w:rFonts w:cs="Calibri"/>
                <w:color w:val="000000"/>
                <w:sz w:val="20"/>
                <w:lang w:val="hy-AM"/>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417348">
              <w:rPr>
                <w:rFonts w:cs="Calibri"/>
                <w:color w:val="000000"/>
                <w:sz w:val="20"/>
                <w:lang w:val="hy-AM"/>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417348">
              <w:rPr>
                <w:rFonts w:cs="Calibri"/>
                <w:color w:val="000000"/>
                <w:sz w:val="20"/>
                <w:lang w:val="hy-AM"/>
              </w:rPr>
              <w:t xml:space="preserve">ой </w:t>
            </w:r>
            <w:r w:rsidRPr="000D7101">
              <w:rPr>
                <w:rFonts w:cs="Calibri"/>
                <w:color w:val="000000"/>
                <w:sz w:val="20"/>
                <w:lang w:val="hy-AM"/>
              </w:rPr>
              <w:t xml:space="preserve"> каждой коробк</w:t>
            </w:r>
            <w:r w:rsidRPr="00417348">
              <w:rPr>
                <w:rFonts w:cs="Calibri"/>
                <w:color w:val="000000"/>
                <w:sz w:val="20"/>
                <w:lang w:val="hy-AM"/>
              </w:rPr>
              <w:t>и</w:t>
            </w:r>
            <w:r w:rsidRPr="000D7101">
              <w:rPr>
                <w:rFonts w:cs="Calibri"/>
                <w:color w:val="000000"/>
                <w:sz w:val="20"/>
                <w:lang w:val="hy-AM"/>
              </w:rPr>
              <w:t xml:space="preserve"> и/или групповой упаковк</w:t>
            </w:r>
            <w:r w:rsidRPr="00417348">
              <w:rPr>
                <w:rFonts w:cs="Calibri"/>
                <w:color w:val="000000"/>
                <w:sz w:val="20"/>
                <w:lang w:val="hy-AM"/>
              </w:rPr>
              <w:t>и,</w:t>
            </w:r>
            <w:r w:rsidRPr="000D7101">
              <w:rPr>
                <w:rFonts w:cs="Calibri"/>
                <w:color w:val="000000"/>
                <w:sz w:val="20"/>
                <w:lang w:val="hy-AM"/>
              </w:rPr>
              <w:t xml:space="preserve"> с меткой «стекло», обеспечение во время перевозки</w:t>
            </w:r>
            <w:r w:rsidRPr="00417348">
              <w:rPr>
                <w:rFonts w:cs="Calibri"/>
                <w:color w:val="000000"/>
                <w:sz w:val="20"/>
                <w:lang w:val="hy-AM"/>
              </w:rPr>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417348">
              <w:rPr>
                <w:rFonts w:cs="Calibri"/>
                <w:color w:val="000000"/>
                <w:sz w:val="20"/>
                <w:lang w:val="hy-AM"/>
              </w:rPr>
              <w:t>о</w:t>
            </w:r>
            <w:r w:rsidRPr="000D7101">
              <w:rPr>
                <w:rFonts w:cs="Calibri"/>
                <w:color w:val="000000"/>
                <w:sz w:val="20"/>
                <w:lang w:val="hy-AM"/>
              </w:rPr>
              <w:t>C. Наличие лицензии преквалификации ВОЗ</w:t>
            </w:r>
            <w:r w:rsidRPr="00417348">
              <w:rPr>
                <w:rFonts w:cs="Calibri"/>
                <w:color w:val="000000"/>
                <w:sz w:val="20"/>
                <w:lang w:val="hy-AM"/>
              </w:rPr>
              <w:t xml:space="preserve"> и/или</w:t>
            </w:r>
            <w:r w:rsidRPr="000D7101">
              <w:rPr>
                <w:rFonts w:cs="Calibri"/>
                <w:color w:val="000000"/>
                <w:sz w:val="20"/>
                <w:lang w:val="hy-AM"/>
              </w:rPr>
              <w:t xml:space="preserve"> регистрации</w:t>
            </w:r>
            <w:r w:rsidRPr="00417348">
              <w:rPr>
                <w:rFonts w:cs="Calibri"/>
                <w:color w:val="000000"/>
                <w:sz w:val="20"/>
                <w:lang w:val="hy-AM"/>
              </w:rPr>
              <w:t xml:space="preserve"> в стране-члене международной</w:t>
            </w:r>
            <w:r w:rsidRPr="007C0417">
              <w:rPr>
                <w:rFonts w:cs="Calibri"/>
                <w:color w:val="000000"/>
                <w:sz w:val="20"/>
              </w:rPr>
              <w:t xml:space="preserve">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proofErr w:type="spellStart"/>
            <w:r w:rsidRPr="00B6062E">
              <w:rPr>
                <w:rFonts w:cs="Calibri"/>
                <w:color w:val="000000"/>
                <w:sz w:val="20"/>
              </w:rPr>
              <w:t>Summary</w:t>
            </w:r>
            <w:proofErr w:type="spellEnd"/>
            <w:r w:rsidRPr="007C0417">
              <w:rPr>
                <w:rFonts w:cs="Calibri"/>
                <w:color w:val="000000"/>
                <w:sz w:val="20"/>
              </w:rPr>
              <w:t xml:space="preserve"> </w:t>
            </w:r>
            <w:proofErr w:type="spellStart"/>
            <w:r w:rsidRPr="00B6062E">
              <w:rPr>
                <w:rFonts w:cs="Calibri"/>
                <w:color w:val="000000"/>
                <w:sz w:val="20"/>
              </w:rPr>
              <w:t>Protocol</w:t>
            </w:r>
            <w:proofErr w:type="spellEnd"/>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38A65AAC" w14:textId="77777777" w:rsidR="00D11087" w:rsidRPr="00DD7AEF" w:rsidRDefault="00D11087" w:rsidP="00D11087">
            <w:pPr>
              <w:jc w:val="both"/>
              <w:rPr>
                <w:rFonts w:cs="Calibri"/>
                <w:color w:val="000000"/>
                <w:sz w:val="20"/>
                <w:lang w:val="hy-AM"/>
              </w:rPr>
            </w:pPr>
            <w:r w:rsidRPr="00DD7AEF">
              <w:rPr>
                <w:rFonts w:cs="Calibri"/>
                <w:color w:val="000000"/>
                <w:sz w:val="20"/>
                <w:lang w:val="hy-AM"/>
              </w:rPr>
              <w:t>Срок годности вакцины при доставке:</w:t>
            </w:r>
          </w:p>
          <w:p w14:paraId="60F147AF" w14:textId="77777777" w:rsidR="00D11087" w:rsidRDefault="00D11087" w:rsidP="00D11087">
            <w:pPr>
              <w:jc w:val="both"/>
              <w:rPr>
                <w:rFonts w:cs="Calibri"/>
                <w:color w:val="000000"/>
                <w:sz w:val="20"/>
                <w:lang w:val="hy-AM"/>
              </w:rPr>
            </w:pPr>
            <w:r w:rsidRPr="007C0417">
              <w:rPr>
                <w:rFonts w:cs="Calibri"/>
                <w:color w:val="000000"/>
                <w:sz w:val="20"/>
              </w:rPr>
              <w:t>а</w:t>
            </w:r>
            <w:r w:rsidRPr="00DD7AEF">
              <w:rPr>
                <w:rFonts w:cs="Calibri"/>
                <w:color w:val="000000"/>
                <w:sz w:val="20"/>
                <w:lang w:val="hy-AM"/>
              </w:rPr>
              <w:t>)</w:t>
            </w:r>
            <w:r w:rsidRPr="007C0417">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2357DE31" w14:textId="77777777" w:rsidR="00D11087" w:rsidRPr="00445F0D" w:rsidRDefault="00D11087" w:rsidP="00D11087">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7CF3BA90" w14:textId="77777777" w:rsidR="00D11087" w:rsidRPr="007C0417" w:rsidRDefault="00D11087" w:rsidP="00D11087">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2D49326E" w14:textId="77777777" w:rsidR="00D11087" w:rsidRPr="007C0417" w:rsidRDefault="00D11087" w:rsidP="00D11087">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7C0417">
              <w:rPr>
                <w:rFonts w:cs="Calibri"/>
                <w:color w:val="000000"/>
                <w:sz w:val="20"/>
              </w:rPr>
              <w:t>преквалификацию</w:t>
            </w:r>
            <w:proofErr w:type="spellEnd"/>
            <w:r w:rsidRPr="007C0417">
              <w:rPr>
                <w:rFonts w:cs="Calibri"/>
                <w:color w:val="000000"/>
                <w:sz w:val="20"/>
              </w:rPr>
              <w:t xml:space="preserve"> Всемирной организации здравоохранения.</w:t>
            </w:r>
          </w:p>
          <w:p w14:paraId="16308857" w14:textId="6C207336" w:rsidR="00376764" w:rsidRPr="00311ED2" w:rsidRDefault="00D11087" w:rsidP="00D11087">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w:t>
            </w:r>
            <w:proofErr w:type="spellStart"/>
            <w:r w:rsidRPr="007C0417">
              <w:rPr>
                <w:rFonts w:cs="Calibri"/>
                <w:color w:val="000000"/>
                <w:sz w:val="20"/>
              </w:rPr>
              <w:t>преквалификации</w:t>
            </w:r>
            <w:proofErr w:type="spellEnd"/>
            <w:r w:rsidRPr="007C0417">
              <w:rPr>
                <w:rFonts w:cs="Calibri"/>
                <w:color w:val="000000"/>
                <w:sz w:val="20"/>
              </w:rPr>
              <w:t xml:space="preserve">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от 2 мая 2013 г.).</w:t>
            </w:r>
          </w:p>
        </w:tc>
      </w:tr>
    </w:tbl>
    <w:p w14:paraId="5C7CA2E4" w14:textId="77777777"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787"/>
        <w:gridCol w:w="512"/>
        <w:gridCol w:w="602"/>
        <w:gridCol w:w="655"/>
        <w:gridCol w:w="758"/>
        <w:gridCol w:w="863"/>
        <w:gridCol w:w="823"/>
        <w:gridCol w:w="869"/>
        <w:gridCol w:w="828"/>
        <w:gridCol w:w="725"/>
        <w:gridCol w:w="6"/>
      </w:tblGrid>
      <w:tr w:rsidR="008F3B5F" w:rsidRPr="00B138F3" w14:paraId="38A352E4" w14:textId="77777777" w:rsidTr="005B1450">
        <w:trPr>
          <w:trHeight w:val="305"/>
          <w:jc w:val="center"/>
        </w:trPr>
        <w:tc>
          <w:tcPr>
            <w:tcW w:w="13490" w:type="dxa"/>
            <w:gridSpan w:val="14"/>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5B1450">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428" w:type="dxa"/>
            <w:gridSpan w:val="11"/>
            <w:vAlign w:val="center"/>
          </w:tcPr>
          <w:p w14:paraId="2990BD91" w14:textId="0B95854E"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2"/>
              <w:t>**</w:t>
            </w:r>
          </w:p>
        </w:tc>
      </w:tr>
      <w:tr w:rsidR="005B1450" w:rsidRPr="00B138F3" w14:paraId="63D17D9E" w14:textId="77777777" w:rsidTr="005B1450">
        <w:trPr>
          <w:gridAfter w:val="1"/>
          <w:wAfter w:w="6" w:type="dxa"/>
          <w:trHeight w:val="594"/>
          <w:jc w:val="center"/>
        </w:trPr>
        <w:tc>
          <w:tcPr>
            <w:tcW w:w="1547" w:type="dxa"/>
            <w:vMerge/>
          </w:tcPr>
          <w:p w14:paraId="19574851" w14:textId="77777777" w:rsidR="005B1450" w:rsidRPr="00B138F3" w:rsidRDefault="005B1450" w:rsidP="00376764">
            <w:pPr>
              <w:widowControl w:val="0"/>
              <w:jc w:val="center"/>
              <w:rPr>
                <w:rFonts w:ascii="GHEA Grapalat" w:hAnsi="GHEA Grapalat"/>
                <w:sz w:val="16"/>
                <w:szCs w:val="16"/>
              </w:rPr>
            </w:pPr>
          </w:p>
        </w:tc>
        <w:tc>
          <w:tcPr>
            <w:tcW w:w="1520" w:type="dxa"/>
            <w:vMerge/>
          </w:tcPr>
          <w:p w14:paraId="447E1A53" w14:textId="77777777" w:rsidR="005B1450" w:rsidRPr="00B138F3" w:rsidRDefault="005B1450" w:rsidP="00376764">
            <w:pPr>
              <w:widowControl w:val="0"/>
              <w:jc w:val="center"/>
              <w:rPr>
                <w:rFonts w:ascii="GHEA Grapalat" w:hAnsi="GHEA Grapalat"/>
                <w:sz w:val="16"/>
                <w:szCs w:val="16"/>
              </w:rPr>
            </w:pPr>
          </w:p>
        </w:tc>
        <w:tc>
          <w:tcPr>
            <w:tcW w:w="2995" w:type="dxa"/>
            <w:vMerge/>
          </w:tcPr>
          <w:p w14:paraId="34C4C642" w14:textId="77777777" w:rsidR="005B1450" w:rsidRPr="00B138F3" w:rsidRDefault="005B1450" w:rsidP="00376764">
            <w:pPr>
              <w:widowControl w:val="0"/>
              <w:jc w:val="center"/>
              <w:rPr>
                <w:rFonts w:ascii="GHEA Grapalat" w:hAnsi="GHEA Grapalat"/>
                <w:sz w:val="16"/>
                <w:szCs w:val="16"/>
              </w:rPr>
            </w:pPr>
          </w:p>
        </w:tc>
        <w:tc>
          <w:tcPr>
            <w:tcW w:w="787" w:type="dxa"/>
            <w:vAlign w:val="center"/>
          </w:tcPr>
          <w:p w14:paraId="376DFC5C" w14:textId="77777777" w:rsidR="005B1450" w:rsidRPr="00B138F3" w:rsidRDefault="005B1450" w:rsidP="0037676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5B1450" w:rsidRPr="00B138F3" w:rsidRDefault="005B1450" w:rsidP="0037676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5B1450" w:rsidRPr="00B138F3" w:rsidRDefault="005B1450"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5B1450" w:rsidRPr="00B138F3" w14:paraId="20CD0342" w14:textId="77777777" w:rsidTr="005B1450">
        <w:trPr>
          <w:gridAfter w:val="1"/>
          <w:wAfter w:w="6" w:type="dxa"/>
          <w:trHeight w:val="404"/>
          <w:jc w:val="center"/>
        </w:trPr>
        <w:tc>
          <w:tcPr>
            <w:tcW w:w="1547" w:type="dxa"/>
            <w:vAlign w:val="center"/>
          </w:tcPr>
          <w:p w14:paraId="4BC29A2E" w14:textId="15602D1B" w:rsidR="005B1450" w:rsidRDefault="005B1450" w:rsidP="00AF0993">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03A1B5CD" w14:textId="69613B28" w:rsidR="005B1450" w:rsidRPr="004A0507" w:rsidRDefault="005B1450" w:rsidP="00AF0993">
            <w:pPr>
              <w:widowControl w:val="0"/>
              <w:jc w:val="center"/>
              <w:rPr>
                <w:rFonts w:ascii="GHEA Grapalat" w:hAnsi="GHEA Grapalat" w:cs="Calibri"/>
                <w:sz w:val="18"/>
                <w:szCs w:val="18"/>
              </w:rPr>
            </w:pPr>
            <w:r w:rsidRPr="00B96692">
              <w:rPr>
                <w:rFonts w:ascii="GHEA Grapalat" w:hAnsi="GHEA Grapalat" w:cs="Calibri"/>
                <w:sz w:val="18"/>
                <w:szCs w:val="18"/>
              </w:rPr>
              <w:t>33651211</w:t>
            </w:r>
          </w:p>
        </w:tc>
        <w:tc>
          <w:tcPr>
            <w:tcW w:w="2995" w:type="dxa"/>
            <w:vAlign w:val="center"/>
          </w:tcPr>
          <w:p w14:paraId="6DC819D7" w14:textId="553CD9A4" w:rsidR="005B1450" w:rsidRPr="00EE6490" w:rsidRDefault="005B1450" w:rsidP="00AF0993">
            <w:pPr>
              <w:widowControl w:val="0"/>
              <w:rPr>
                <w:rFonts w:ascii="GHEA Grapalat" w:hAnsi="GHEA Grapalat" w:cs="Calibri"/>
                <w:sz w:val="18"/>
                <w:szCs w:val="18"/>
              </w:rPr>
            </w:pPr>
            <w:r w:rsidRPr="00B10732">
              <w:rPr>
                <w:rFonts w:cs="Calibri"/>
                <w:color w:val="000000"/>
                <w:sz w:val="18"/>
                <w:szCs w:val="18"/>
              </w:rPr>
              <w:t xml:space="preserve">Вакцина против дифтерии, столбняка, коклюша /неклеточный компонент/, </w:t>
            </w:r>
            <w:r w:rsidRPr="009772B0">
              <w:rPr>
                <w:rFonts w:cs="Calibri"/>
                <w:color w:val="000000"/>
                <w:sz w:val="18"/>
                <w:szCs w:val="18"/>
              </w:rPr>
              <w:t>полиомиелита /инактивированный/,</w:t>
            </w:r>
            <w:r w:rsidRPr="00DD7AEF">
              <w:rPr>
                <w:rFonts w:cs="Calibri"/>
                <w:color w:val="000000"/>
                <w:sz w:val="20"/>
                <w:szCs w:val="20"/>
                <w:lang w:val="hy-AM"/>
              </w:rPr>
              <w:t xml:space="preserve"> </w:t>
            </w:r>
            <w:r w:rsidRPr="00B10732">
              <w:rPr>
                <w:rFonts w:cs="Calibri"/>
                <w:color w:val="000000"/>
                <w:sz w:val="18"/>
                <w:szCs w:val="18"/>
              </w:rPr>
              <w:t xml:space="preserve"> для детей 6 лет</w:t>
            </w:r>
          </w:p>
        </w:tc>
        <w:tc>
          <w:tcPr>
            <w:tcW w:w="787" w:type="dxa"/>
            <w:vAlign w:val="center"/>
          </w:tcPr>
          <w:p w14:paraId="7EC6A8E1" w14:textId="243CEFBF"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2649B108" w14:textId="50C62E41"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74194BF5" w14:textId="5DE95279"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0983DDDC" w14:textId="5B0DC425"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2E2EB1C" w14:textId="3A2AB7A1"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76624EC3" w14:textId="13D35C74"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34747485" w14:textId="2E8E9420"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72A6D885" w14:textId="2ED55C21"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05CD6E17" w14:textId="4A3C22EC"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350520ED" w14:textId="001495C6"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r>
      <w:tr w:rsidR="005B1450" w:rsidRPr="00B138F3" w14:paraId="1E632E82" w14:textId="77777777" w:rsidTr="005B1450">
        <w:trPr>
          <w:gridAfter w:val="1"/>
          <w:wAfter w:w="6" w:type="dxa"/>
          <w:trHeight w:val="404"/>
          <w:jc w:val="center"/>
        </w:trPr>
        <w:tc>
          <w:tcPr>
            <w:tcW w:w="1547" w:type="dxa"/>
            <w:vAlign w:val="center"/>
          </w:tcPr>
          <w:p w14:paraId="724327E5" w14:textId="4B7CA096" w:rsidR="005B1450" w:rsidRPr="005B1450" w:rsidRDefault="005B1450" w:rsidP="00AF0993">
            <w:pPr>
              <w:widowControl w:val="0"/>
              <w:jc w:val="center"/>
              <w:rPr>
                <w:rFonts w:ascii="GHEA Grapalat" w:hAnsi="GHEA Grapalat"/>
                <w:sz w:val="16"/>
                <w:szCs w:val="16"/>
              </w:rPr>
            </w:pPr>
            <w:r>
              <w:rPr>
                <w:rFonts w:ascii="GHEA Grapalat" w:hAnsi="GHEA Grapalat" w:cs="Calibri"/>
                <w:sz w:val="20"/>
                <w:szCs w:val="20"/>
              </w:rPr>
              <w:t>2</w:t>
            </w:r>
          </w:p>
        </w:tc>
        <w:tc>
          <w:tcPr>
            <w:tcW w:w="1520" w:type="dxa"/>
            <w:vAlign w:val="center"/>
          </w:tcPr>
          <w:p w14:paraId="155E6D43" w14:textId="7D13145A" w:rsidR="005B1450" w:rsidRPr="004A0507" w:rsidRDefault="005B1450" w:rsidP="00AF0993">
            <w:pPr>
              <w:widowControl w:val="0"/>
              <w:jc w:val="center"/>
              <w:rPr>
                <w:rFonts w:ascii="GHEA Grapalat" w:hAnsi="GHEA Grapalat" w:cs="Calibri"/>
                <w:sz w:val="18"/>
                <w:szCs w:val="18"/>
              </w:rPr>
            </w:pPr>
            <w:r w:rsidRPr="0055670D">
              <w:rPr>
                <w:rFonts w:ascii="GHEA Grapalat" w:hAnsi="GHEA Grapalat" w:cs="Calibri"/>
                <w:sz w:val="18"/>
                <w:szCs w:val="18"/>
              </w:rPr>
              <w:t>33651258</w:t>
            </w:r>
          </w:p>
        </w:tc>
        <w:tc>
          <w:tcPr>
            <w:tcW w:w="2995" w:type="dxa"/>
            <w:vAlign w:val="center"/>
          </w:tcPr>
          <w:p w14:paraId="62925A8F" w14:textId="3E1DE93C" w:rsidR="005B1450" w:rsidRPr="005B1450" w:rsidRDefault="005B1450" w:rsidP="005B1450">
            <w:pPr>
              <w:widowControl w:val="0"/>
              <w:rPr>
                <w:rFonts w:cs="Calibri"/>
                <w:color w:val="000000"/>
                <w:sz w:val="18"/>
                <w:szCs w:val="18"/>
              </w:rPr>
            </w:pPr>
            <w:r w:rsidRPr="005B1450">
              <w:rPr>
                <w:rFonts w:cs="Calibri"/>
                <w:color w:val="000000"/>
                <w:sz w:val="18"/>
                <w:szCs w:val="18"/>
              </w:rPr>
              <w:t>Вакцина против туляремии</w:t>
            </w:r>
          </w:p>
        </w:tc>
        <w:tc>
          <w:tcPr>
            <w:tcW w:w="787" w:type="dxa"/>
            <w:vAlign w:val="center"/>
          </w:tcPr>
          <w:p w14:paraId="20C556C7" w14:textId="30CB91D6"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4D9EE1D0" w14:textId="0CA698F6"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6349DA60" w14:textId="6E46C8A7"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234B91B5" w14:textId="2C8CA877"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252197C2" w14:textId="2B27ADC8"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14C7C080" w14:textId="2C428F40"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4E30ABDE" w14:textId="107E4991"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3C3E346C" w14:textId="57D905CF"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396DE5BB" w14:textId="3BC0B0A3"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4813103F" w14:textId="6A454045" w:rsidR="005B1450" w:rsidRPr="00B138F3" w:rsidRDefault="005B1450" w:rsidP="00AF0993">
            <w:pPr>
              <w:widowControl w:val="0"/>
              <w:jc w:val="center"/>
              <w:rPr>
                <w:rFonts w:ascii="GHEA Grapalat" w:hAnsi="GHEA Grapalat"/>
                <w:sz w:val="16"/>
                <w:szCs w:val="16"/>
              </w:rPr>
            </w:pPr>
            <w:r w:rsidRPr="00B138F3">
              <w:rPr>
                <w:rFonts w:ascii="GHEA Grapalat" w:hAnsi="GHEA Grapalat"/>
                <w:sz w:val="16"/>
                <w:szCs w:val="16"/>
              </w:rPr>
              <w:t>... %</w:t>
            </w:r>
          </w:p>
        </w:tc>
      </w:tr>
    </w:tbl>
    <w:p w14:paraId="796C9156" w14:textId="4C8C79B6" w:rsidR="004608CB" w:rsidRPr="004608CB" w:rsidRDefault="004608CB" w:rsidP="004608CB">
      <w:pPr>
        <w:widowControl w:val="0"/>
        <w:spacing w:after="120"/>
        <w:rPr>
          <w:rFonts w:ascii="GHEA Grapalat" w:hAnsi="GHEA Grapalat"/>
          <w:i/>
          <w:sz w:val="18"/>
          <w:szCs w:val="18"/>
        </w:rPr>
      </w:pPr>
      <w:r w:rsidRPr="004608CB">
        <w:rPr>
          <w:rFonts w:ascii="GHEA Grapalat" w:hAnsi="GHEA Grapalat"/>
          <w:i/>
          <w:sz w:val="18"/>
          <w:szCs w:val="18"/>
        </w:rPr>
        <w:t>* Суммы к оплате представлены в порядке возрастания. Если договор заключен на основании части 6 статьи 15 Закона РА «О закупках»,</w:t>
      </w:r>
      <w:r>
        <w:rPr>
          <w:rFonts w:ascii="GHEA Grapalat" w:hAnsi="GHEA Grapalat"/>
          <w:i/>
          <w:sz w:val="18"/>
          <w:szCs w:val="18"/>
        </w:rPr>
        <w:t xml:space="preserve"> и</w:t>
      </w:r>
      <w:r w:rsidRPr="004608CB">
        <w:rPr>
          <w:rFonts w:ascii="GHEA Grapalat" w:hAnsi="GHEA Grapalat"/>
          <w:i/>
          <w:sz w:val="18"/>
          <w:szCs w:val="18"/>
        </w:rPr>
        <w:t xml:space="preserve"> если предусмотрены финансовые средства</w:t>
      </w:r>
      <w:r>
        <w:rPr>
          <w:rFonts w:ascii="GHEA Grapalat" w:hAnsi="GHEA Grapalat"/>
          <w:i/>
          <w:sz w:val="18"/>
          <w:szCs w:val="18"/>
        </w:rPr>
        <w:t>,</w:t>
      </w:r>
      <w:r w:rsidRPr="004608CB">
        <w:rPr>
          <w:rFonts w:ascii="GHEA Grapalat" w:hAnsi="GHEA Grapalat"/>
          <w:i/>
          <w:sz w:val="18"/>
          <w:szCs w:val="18"/>
        </w:rPr>
        <w:t xml:space="preserve"> то настоящий график дополняется</w:t>
      </w:r>
      <w:r>
        <w:rPr>
          <w:rFonts w:ascii="GHEA Grapalat" w:hAnsi="GHEA Grapalat"/>
          <w:i/>
          <w:sz w:val="18"/>
          <w:szCs w:val="18"/>
        </w:rPr>
        <w:t xml:space="preserve"> к договору</w:t>
      </w:r>
      <w:r w:rsidRPr="004608CB">
        <w:rPr>
          <w:rFonts w:ascii="GHEA Grapalat" w:hAnsi="GHEA Grapalat"/>
          <w:i/>
          <w:sz w:val="18"/>
          <w:szCs w:val="18"/>
        </w:rPr>
        <w:t xml:space="preserve"> </w:t>
      </w:r>
      <w:r>
        <w:rPr>
          <w:rFonts w:ascii="GHEA Grapalat" w:hAnsi="GHEA Grapalat"/>
          <w:i/>
          <w:sz w:val="18"/>
          <w:szCs w:val="18"/>
        </w:rPr>
        <w:t>с</w:t>
      </w:r>
      <w:r w:rsidRPr="004608CB">
        <w:rPr>
          <w:rFonts w:ascii="GHEA Grapalat" w:hAnsi="GHEA Grapalat"/>
          <w:i/>
          <w:sz w:val="18"/>
          <w:szCs w:val="18"/>
        </w:rPr>
        <w:t xml:space="preserve"> заключ</w:t>
      </w:r>
      <w:r>
        <w:rPr>
          <w:rFonts w:ascii="GHEA Grapalat" w:hAnsi="GHEA Grapalat"/>
          <w:i/>
          <w:sz w:val="18"/>
          <w:szCs w:val="18"/>
        </w:rPr>
        <w:t xml:space="preserve">ением </w:t>
      </w:r>
      <w:r>
        <w:rPr>
          <w:rFonts w:ascii="GHEA Grapalat" w:hAnsi="GHEA Grapalat"/>
          <w:i/>
          <w:sz w:val="18"/>
          <w:szCs w:val="18"/>
        </w:rPr>
        <w:t>соглашени</w:t>
      </w:r>
      <w:r>
        <w:rPr>
          <w:rFonts w:ascii="GHEA Grapalat" w:hAnsi="GHEA Grapalat"/>
          <w:i/>
          <w:sz w:val="18"/>
          <w:szCs w:val="18"/>
        </w:rPr>
        <w:t>я</w:t>
      </w:r>
      <w:r w:rsidRPr="004608CB">
        <w:rPr>
          <w:rFonts w:ascii="GHEA Grapalat" w:hAnsi="GHEA Grapalat"/>
          <w:i/>
          <w:sz w:val="18"/>
          <w:szCs w:val="18"/>
        </w:rPr>
        <w:t xml:space="preserve"> </w:t>
      </w:r>
      <w:r>
        <w:rPr>
          <w:rFonts w:ascii="GHEA Grapalat" w:hAnsi="GHEA Grapalat"/>
          <w:i/>
          <w:sz w:val="18"/>
          <w:szCs w:val="18"/>
        </w:rPr>
        <w:t xml:space="preserve">и является </w:t>
      </w:r>
      <w:r w:rsidRPr="004608CB">
        <w:rPr>
          <w:rFonts w:ascii="GHEA Grapalat" w:hAnsi="GHEA Grapalat"/>
          <w:i/>
          <w:sz w:val="18"/>
          <w:szCs w:val="18"/>
        </w:rPr>
        <w:t>неотъемлем</w:t>
      </w:r>
      <w:r>
        <w:rPr>
          <w:rFonts w:ascii="GHEA Grapalat" w:hAnsi="GHEA Grapalat"/>
          <w:i/>
          <w:sz w:val="18"/>
          <w:szCs w:val="18"/>
        </w:rPr>
        <w:t>ой</w:t>
      </w:r>
      <w:r w:rsidRPr="004608CB">
        <w:rPr>
          <w:rFonts w:ascii="GHEA Grapalat" w:hAnsi="GHEA Grapalat"/>
          <w:i/>
          <w:sz w:val="18"/>
          <w:szCs w:val="18"/>
        </w:rPr>
        <w:t xml:space="preserve"> часть</w:t>
      </w:r>
      <w:r>
        <w:rPr>
          <w:rFonts w:ascii="GHEA Grapalat" w:hAnsi="GHEA Grapalat"/>
          <w:i/>
          <w:sz w:val="18"/>
          <w:szCs w:val="18"/>
        </w:rPr>
        <w:t>ю договора</w:t>
      </w:r>
      <w:r w:rsidRPr="004608CB">
        <w:rPr>
          <w:rFonts w:ascii="GHEA Grapalat" w:hAnsi="GHEA Grapalat"/>
          <w:i/>
          <w:sz w:val="18"/>
          <w:szCs w:val="18"/>
        </w:rPr>
        <w:t>.</w:t>
      </w:r>
    </w:p>
    <w:p w14:paraId="05179F00" w14:textId="55108A86" w:rsidR="008F3B5F" w:rsidRPr="004608CB" w:rsidRDefault="004608CB" w:rsidP="004608CB">
      <w:pPr>
        <w:widowControl w:val="0"/>
        <w:spacing w:after="120"/>
        <w:rPr>
          <w:rFonts w:ascii="GHEA Grapalat" w:hAnsi="GHEA Grapalat"/>
          <w:i/>
          <w:sz w:val="18"/>
          <w:szCs w:val="18"/>
        </w:rPr>
      </w:pPr>
      <w:r w:rsidRPr="004608CB">
        <w:rPr>
          <w:rFonts w:ascii="GHEA Grapalat" w:hAnsi="GHEA Grapalat"/>
          <w:i/>
          <w:sz w:val="18"/>
          <w:szCs w:val="18"/>
        </w:rPr>
        <w:t>** В приглашении суммы указаны в процентах, а при подписании договора вместо процентов указывается конкретная сумма.</w:t>
      </w: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5B1450">
          <w:footnotePr>
            <w:pos w:val="beneathText"/>
          </w:footnotePr>
          <w:pgSz w:w="16838" w:h="11906" w:orient="landscape" w:code="9"/>
          <w:pgMar w:top="360" w:right="1418" w:bottom="990"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r w:rsidRPr="00521A49">
        <w:rPr>
          <w:rFonts w:ascii="GHEA Grapalat" w:hAnsi="GHEA Grapalat"/>
        </w:rPr>
        <w:t>являются</w:t>
      </w:r>
      <w:proofErr w:type="spell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55EF2D0" w:rsidR="006E03C6" w:rsidRDefault="006E03C6" w:rsidP="002A71B7">
      <w:pPr>
        <w:widowControl w:val="0"/>
        <w:spacing w:after="160"/>
        <w:ind w:left="-142" w:firstLine="142"/>
        <w:jc w:val="center"/>
        <w:rPr>
          <w:rFonts w:ascii="GHEA Grapalat" w:hAnsi="GHEA Grapalat" w:cs="Sylfaen"/>
          <w:b/>
        </w:rPr>
      </w:pPr>
    </w:p>
    <w:p w14:paraId="569609B3" w14:textId="77777777" w:rsidR="006E03C6" w:rsidRDefault="006E03C6">
      <w:pPr>
        <w:rPr>
          <w:rFonts w:ascii="GHEA Grapalat" w:hAnsi="GHEA Grapalat" w:cs="Sylfaen"/>
          <w:b/>
        </w:rPr>
      </w:pPr>
      <w:r>
        <w:rPr>
          <w:rFonts w:ascii="GHEA Grapalat" w:hAnsi="GHEA Grapalat" w:cs="Sylfaen"/>
          <w:b/>
        </w:rPr>
        <w:br w:type="page"/>
      </w:r>
    </w:p>
    <w:p w14:paraId="21805A73" w14:textId="77777777" w:rsidR="006E03C6" w:rsidRPr="00BA20A0" w:rsidRDefault="006E03C6" w:rsidP="006E03C6">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14:paraId="541AC00C" w14:textId="77777777" w:rsidR="006E03C6" w:rsidRPr="00BA20A0" w:rsidRDefault="006E03C6" w:rsidP="006E03C6">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21467722" w14:textId="77777777" w:rsidR="006E03C6" w:rsidRPr="00BA20A0" w:rsidRDefault="006E03C6" w:rsidP="006E03C6">
      <w:pPr>
        <w:jc w:val="center"/>
        <w:rPr>
          <w:rFonts w:ascii="GHEA Grapalat" w:hAnsi="GHEA Grapalat" w:cs="GHEA Grapalat"/>
        </w:rPr>
      </w:pPr>
    </w:p>
    <w:p w14:paraId="275526F9" w14:textId="77777777" w:rsidR="006E03C6" w:rsidRPr="00BA20A0" w:rsidRDefault="006E03C6" w:rsidP="006E03C6">
      <w:pPr>
        <w:jc w:val="center"/>
        <w:rPr>
          <w:rFonts w:ascii="GHEA Grapalat" w:hAnsi="GHEA Grapalat" w:cs="GHEA Grapalat"/>
        </w:rPr>
      </w:pPr>
      <w:r w:rsidRPr="00BA20A0">
        <w:rPr>
          <w:rFonts w:ascii="GHEA Grapalat" w:hAnsi="GHEA Grapalat" w:cs="GHEA Grapalat"/>
        </w:rPr>
        <w:t>УВЕДОМЛЕНИЕ</w:t>
      </w:r>
    </w:p>
    <w:p w14:paraId="08C4ED36" w14:textId="77777777" w:rsidR="006E03C6" w:rsidRPr="00BA20A0" w:rsidRDefault="006E03C6" w:rsidP="006E03C6">
      <w:pPr>
        <w:jc w:val="center"/>
        <w:rPr>
          <w:rFonts w:ascii="GHEA Grapalat" w:hAnsi="GHEA Grapalat" w:cs="GHEA Grapalat"/>
          <w:lang w:val="hy-AM"/>
        </w:rPr>
      </w:pPr>
    </w:p>
    <w:p w14:paraId="05CCE06D" w14:textId="77777777" w:rsidR="006E03C6" w:rsidRPr="00BA20A0" w:rsidRDefault="006E03C6" w:rsidP="006E03C6">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1FCA64BB" w14:textId="77777777" w:rsidR="006E03C6" w:rsidRPr="00BA20A0" w:rsidRDefault="006E03C6" w:rsidP="006E03C6">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32871714" w14:textId="77777777" w:rsidR="006E03C6" w:rsidRPr="00BA20A0" w:rsidRDefault="006E03C6" w:rsidP="006E03C6">
      <w:pPr>
        <w:rPr>
          <w:rFonts w:ascii="GHEA Grapalat" w:hAnsi="GHEA Grapalat"/>
          <w:vertAlign w:val="superscript"/>
          <w:lang w:val="es-ES"/>
        </w:rPr>
      </w:pPr>
    </w:p>
    <w:p w14:paraId="038D1623" w14:textId="77777777" w:rsidR="006E03C6" w:rsidRPr="00BA20A0" w:rsidRDefault="006E03C6" w:rsidP="006E03C6">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5696F536" w14:textId="77777777" w:rsidR="006E03C6" w:rsidRPr="00BA20A0" w:rsidRDefault="006E03C6" w:rsidP="006E03C6">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7849F0CE" w14:textId="77777777" w:rsidR="006E03C6" w:rsidRPr="00BA20A0" w:rsidRDefault="006E03C6" w:rsidP="006E03C6">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47A80705" w14:textId="77777777" w:rsidR="006E03C6" w:rsidRPr="00BA20A0" w:rsidRDefault="006E03C6" w:rsidP="006E03C6">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14223225" w14:textId="77777777" w:rsidR="006E03C6" w:rsidRPr="00BA20A0" w:rsidRDefault="006E03C6" w:rsidP="006E03C6">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7EEA7B6C" w14:textId="77777777" w:rsidR="006E03C6" w:rsidRPr="00BA20A0" w:rsidRDefault="006E03C6" w:rsidP="006E03C6">
      <w:pPr>
        <w:rPr>
          <w:rFonts w:ascii="GHEA Grapalat" w:hAnsi="GHEA Grapalat" w:cs="Sylfaen"/>
          <w:sz w:val="20"/>
          <w:szCs w:val="20"/>
          <w:lang w:val="es-ES"/>
        </w:rPr>
      </w:pPr>
    </w:p>
    <w:p w14:paraId="048DD11A" w14:textId="77777777" w:rsidR="006E03C6" w:rsidRPr="00BA20A0" w:rsidRDefault="006E03C6" w:rsidP="006E03C6">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4F9B9774" w14:textId="77777777" w:rsidR="006E03C6" w:rsidRPr="00BA20A0" w:rsidRDefault="006E03C6" w:rsidP="006E03C6">
      <w:pPr>
        <w:jc w:val="center"/>
        <w:rPr>
          <w:rFonts w:ascii="GHEA Grapalat" w:hAnsi="GHEA Grapalat" w:cs="GHEA Grapalat"/>
          <w:lang w:val="es-ES"/>
        </w:rPr>
      </w:pPr>
    </w:p>
    <w:p w14:paraId="1F0E2225" w14:textId="77777777" w:rsidR="006E03C6" w:rsidRPr="00BA20A0" w:rsidRDefault="006E03C6" w:rsidP="006E03C6">
      <w:pPr>
        <w:jc w:val="center"/>
        <w:rPr>
          <w:rFonts w:ascii="GHEA Grapalat" w:hAnsi="GHEA Grapalat" w:cs="Sylfaen"/>
          <w:b/>
          <w:lang w:val="es-ES"/>
        </w:rPr>
      </w:pPr>
    </w:p>
    <w:p w14:paraId="7C40B995" w14:textId="77777777" w:rsidR="006E03C6" w:rsidRPr="00BA20A0" w:rsidRDefault="006E03C6" w:rsidP="006E03C6">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5A1C88A8" w14:textId="77777777" w:rsidR="006E03C6" w:rsidRPr="00BA20A0" w:rsidRDefault="006E03C6" w:rsidP="006E03C6">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13B374DE" w14:textId="77777777" w:rsidR="006E03C6" w:rsidRPr="00BA20A0" w:rsidRDefault="006E03C6" w:rsidP="006E03C6">
      <w:pPr>
        <w:jc w:val="right"/>
        <w:rPr>
          <w:rFonts w:ascii="GHEA Grapalat" w:hAnsi="GHEA Grapalat"/>
          <w:sz w:val="20"/>
          <w:lang w:val="hy-AM"/>
        </w:rPr>
      </w:pPr>
      <w:r w:rsidRPr="00BA20A0">
        <w:rPr>
          <w:rFonts w:ascii="GHEA Grapalat" w:hAnsi="GHEA Grapalat"/>
          <w:sz w:val="20"/>
          <w:lang w:val="hy-AM"/>
        </w:rPr>
        <w:t xml:space="preserve">    </w:t>
      </w:r>
    </w:p>
    <w:p w14:paraId="66972856" w14:textId="77777777" w:rsidR="006E03C6" w:rsidRPr="00BA20A0" w:rsidRDefault="006E03C6" w:rsidP="006E03C6">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4FF35437" w14:textId="77777777" w:rsidR="006E03C6" w:rsidRPr="00BA20A0" w:rsidRDefault="006E03C6" w:rsidP="006E03C6">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44F2AE2D" w14:textId="77777777" w:rsidR="006E03C6" w:rsidRPr="00BA20A0" w:rsidRDefault="006E03C6" w:rsidP="006E03C6">
      <w:pPr>
        <w:jc w:val="center"/>
        <w:rPr>
          <w:rFonts w:ascii="GHEA Grapalat" w:hAnsi="GHEA Grapalat" w:cs="Sylfaen"/>
          <w:sz w:val="16"/>
          <w:szCs w:val="16"/>
          <w:lang w:val="es-ES"/>
        </w:rPr>
      </w:pPr>
    </w:p>
    <w:p w14:paraId="2D10D947" w14:textId="77777777" w:rsidR="006E03C6" w:rsidRPr="00BA20A0" w:rsidRDefault="006E03C6" w:rsidP="006E03C6">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7A6C45F7" w14:textId="77777777" w:rsidR="006E03C6" w:rsidRPr="00C60645" w:rsidRDefault="006E03C6" w:rsidP="006E03C6">
      <w:pPr>
        <w:jc w:val="center"/>
        <w:rPr>
          <w:ins w:id="6" w:author="Inesa Kocharyan" w:date="2025-02-19T10:39:00Z"/>
          <w:rFonts w:ascii="GHEA Grapalat" w:hAnsi="GHEA Grapalat" w:cs="Sylfaen"/>
          <w:b/>
          <w:lang w:val="es-ES"/>
        </w:rPr>
      </w:pPr>
    </w:p>
    <w:p w14:paraId="26C51862" w14:textId="77777777" w:rsidR="006E03C6" w:rsidRPr="00B138F3" w:rsidRDefault="006E03C6" w:rsidP="006E03C6">
      <w:pPr>
        <w:widowControl w:val="0"/>
        <w:spacing w:after="160"/>
        <w:ind w:left="-142" w:firstLine="142"/>
        <w:jc w:val="center"/>
        <w:rPr>
          <w:rFonts w:ascii="GHEA Grapalat" w:hAnsi="GHEA Grapalat" w:cs="Sylfaen"/>
          <w:b/>
        </w:rPr>
      </w:pPr>
    </w:p>
    <w:p w14:paraId="7245209F" w14:textId="77777777" w:rsidR="006E03C6" w:rsidRPr="00B138F3" w:rsidRDefault="006E03C6" w:rsidP="006E03C6">
      <w:pPr>
        <w:widowControl w:val="0"/>
        <w:ind w:left="-142" w:firstLine="142"/>
        <w:jc w:val="center"/>
        <w:rPr>
          <w:rFonts w:ascii="GHEA Grapalat" w:hAnsi="GHEA Grapalat" w:cs="Sylfaen"/>
          <w:b/>
        </w:rPr>
      </w:pPr>
    </w:p>
    <w:p w14:paraId="2D56C8B7"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31D9EE51" w14:textId="77777777" w:rsidR="00376764" w:rsidRPr="002D0715" w:rsidRDefault="00376764">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5">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6">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376764" w:rsidRPr="008842CE" w:rsidRDefault="00376764" w:rsidP="003D2FE2">
      <w:pPr>
        <w:pStyle w:val="FootnoteText"/>
        <w:jc w:val="both"/>
      </w:pPr>
    </w:p>
  </w:footnote>
  <w:footnote w:id="8">
    <w:p w14:paraId="5E411876" w14:textId="77777777" w:rsidR="006E03C6" w:rsidRPr="00D3436F" w:rsidRDefault="006E03C6" w:rsidP="006E03C6">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02543C84" w14:textId="77777777" w:rsidR="006E03C6" w:rsidRPr="008842CE" w:rsidRDefault="006E03C6" w:rsidP="006E03C6">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4A238AA" w14:textId="77777777" w:rsidR="006E03C6" w:rsidRPr="00D3436F" w:rsidRDefault="006E03C6" w:rsidP="006E03C6">
      <w:pPr>
        <w:pStyle w:val="FootnoteText"/>
        <w:rPr>
          <w:lang w:val="hy-AM"/>
        </w:rPr>
      </w:pP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71681"/>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CB"/>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7E"/>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450"/>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03C6"/>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43D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2D7F"/>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133"/>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EEA"/>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087"/>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A0"/>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28A"/>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 w:type="character" w:customStyle="1" w:styleId="ezkurwreuab5ozgtqnkl">
    <w:name w:val="ezkurwreuab5ozgtqnkl"/>
    <w:basedOn w:val="DefaultParagraphFont"/>
    <w:rsid w:val="006E0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85</Pages>
  <Words>23969</Words>
  <Characters>136626</Characters>
  <Application>Microsoft Office Word</Application>
  <DocSecurity>0</DocSecurity>
  <Lines>1138</Lines>
  <Paragraphs>320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160275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47</cp:revision>
  <cp:lastPrinted>2018-02-16T07:12:00Z</cp:lastPrinted>
  <dcterms:created xsi:type="dcterms:W3CDTF">2024-02-14T10:29:00Z</dcterms:created>
  <dcterms:modified xsi:type="dcterms:W3CDTF">2025-03-18T07:16:00Z</dcterms:modified>
</cp:coreProperties>
</file>