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701DB">
        <w:rPr>
          <w:rFonts w:ascii="GHEA Grapalat" w:hAnsi="GHEA Grapalat"/>
          <w:i w:val="0"/>
          <w:sz w:val="24"/>
          <w:szCs w:val="24"/>
          <w:lang w:val="hy-AM"/>
        </w:rPr>
        <w:t xml:space="preserve">24 </w:t>
      </w:r>
      <w:r w:rsidR="00486C0D">
        <w:rPr>
          <w:rFonts w:ascii="GHEA Grapalat" w:hAnsi="GHEA Grapalat"/>
          <w:i w:val="0"/>
          <w:sz w:val="24"/>
          <w:szCs w:val="24"/>
        </w:rPr>
        <w:t>я</w:t>
      </w:r>
      <w:r w:rsidR="00F701DB">
        <w:rPr>
          <w:rFonts w:ascii="GHEA Grapalat" w:hAnsi="GHEA Grapalat"/>
          <w:i w:val="0"/>
          <w:sz w:val="24"/>
          <w:szCs w:val="24"/>
        </w:rPr>
        <w:t>нваря</w:t>
      </w:r>
      <w:r w:rsidRPr="009044F1">
        <w:rPr>
          <w:rFonts w:ascii="GHEA Grapalat" w:hAnsi="GHEA Grapalat"/>
          <w:i w:val="0"/>
          <w:sz w:val="24"/>
          <w:szCs w:val="24"/>
        </w:rPr>
        <w:t xml:space="preserve"> 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Pr>
          <w:rFonts w:ascii="GHEA Grapalat" w:hAnsi="GHEA Grapalat"/>
          <w:b/>
          <w:i w:val="0"/>
          <w:sz w:val="24"/>
          <w:szCs w:val="24"/>
        </w:rPr>
        <w:t>GHAPDzB-HVKAK-</w:t>
      </w:r>
      <w:r w:rsidR="001116F8">
        <w:rPr>
          <w:rFonts w:ascii="GHEA Grapalat" w:hAnsi="GHEA Grapalat"/>
          <w:b/>
          <w:i w:val="0"/>
          <w:sz w:val="24"/>
          <w:szCs w:val="24"/>
        </w:rPr>
        <w:t>2022-18</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794E76" w:rsidRPr="00615A15">
        <w:rPr>
          <w:rFonts w:ascii="GHEA Grapalat" w:hAnsi="GHEA Grapalat"/>
          <w:b/>
          <w:i w:val="0"/>
          <w:sz w:val="24"/>
          <w:szCs w:val="24"/>
        </w:rPr>
        <w:t>сжатого природного газа</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07</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 xml:space="preserve">10:30 </w:t>
      </w:r>
      <w:r w:rsidRPr="00767480">
        <w:rPr>
          <w:rFonts w:ascii="GHEA Grapalat" w:hAnsi="GHEA Grapalat"/>
          <w:b/>
          <w:i w:val="0"/>
          <w:sz w:val="24"/>
          <w:szCs w:val="24"/>
        </w:rPr>
        <w:t xml:space="preserve">часов </w:t>
      </w:r>
      <w:r w:rsidR="00767480">
        <w:rPr>
          <w:rFonts w:ascii="GHEA Grapalat" w:hAnsi="GHEA Grapalat"/>
          <w:b/>
          <w:i w:val="0"/>
          <w:sz w:val="24"/>
          <w:szCs w:val="24"/>
        </w:rPr>
        <w:t>08</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10:30</w:t>
      </w:r>
      <w:r w:rsidRPr="00C1700B">
        <w:rPr>
          <w:rFonts w:ascii="GHEA Grapalat" w:hAnsi="GHEA Grapalat"/>
          <w:b/>
          <w:i w:val="0"/>
          <w:sz w:val="24"/>
          <w:szCs w:val="24"/>
        </w:rPr>
        <w:t xml:space="preserve"> часов </w:t>
      </w:r>
      <w:r w:rsidR="00C1700B" w:rsidRPr="00C1700B">
        <w:rPr>
          <w:rFonts w:ascii="GHEA Grapalat" w:hAnsi="GHEA Grapalat"/>
          <w:b/>
          <w:i w:val="0"/>
          <w:sz w:val="24"/>
          <w:szCs w:val="24"/>
        </w:rPr>
        <w:t>01-го февраля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Pr>
          <w:rFonts w:ascii="GHEA Grapalat" w:hAnsi="GHEA Grapalat"/>
          <w:sz w:val="22"/>
          <w:szCs w:val="22"/>
        </w:rPr>
        <w:t>GHAPDzB-HVKAK-2022-18</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Pr>
          <w:rFonts w:ascii="GHEA Grapalat" w:hAnsi="GHEA Grapalat"/>
          <w:sz w:val="22"/>
          <w:szCs w:val="22"/>
        </w:rPr>
        <w:t xml:space="preserve">24 </w:t>
      </w:r>
      <w:r w:rsidRPr="00FD3C4B">
        <w:rPr>
          <w:rFonts w:ascii="GHEA Grapalat" w:hAnsi="GHEA Grapalat"/>
          <w:sz w:val="22"/>
          <w:szCs w:val="22"/>
        </w:rPr>
        <w:t>янва</w:t>
      </w:r>
      <w:r>
        <w:rPr>
          <w:rFonts w:ascii="GHEA Grapalat" w:hAnsi="GHEA Grapalat"/>
          <w:sz w:val="22"/>
          <w:szCs w:val="22"/>
        </w:rPr>
        <w:t xml:space="preserve">ря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Pr="00615A15">
        <w:rPr>
          <w:rFonts w:ascii="GHEA Grapalat" w:hAnsi="GHEA Grapalat"/>
          <w:b/>
          <w:sz w:val="22"/>
          <w:szCs w:val="22"/>
        </w:rPr>
        <w:t>СЖАТОГО ПРИРОДНОГО ГАЗА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СЖАТОГО ПРИРОДНОГО ГАЗА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«GHAPDzB-HVKAK-2022-18»</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5642C" w:rsidRPr="00615A15">
        <w:rPr>
          <w:rFonts w:ascii="GHEA Grapalat" w:hAnsi="GHEA Grapalat"/>
          <w:b/>
          <w:i w:val="0"/>
          <w:sz w:val="24"/>
          <w:szCs w:val="24"/>
        </w:rPr>
        <w:t>сжатого природного газа</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ов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7657AD" w:rsidRDefault="007657AD" w:rsidP="0045642C">
            <w:pPr>
              <w:pStyle w:val="23"/>
              <w:widowControl w:val="0"/>
              <w:spacing w:line="240" w:lineRule="auto"/>
              <w:ind w:firstLine="0"/>
              <w:contextualSpacing/>
              <w:rPr>
                <w:rFonts w:ascii="GHEA Grapalat" w:hAnsi="GHEA Grapalat"/>
                <w:sz w:val="24"/>
                <w:szCs w:val="24"/>
                <w:u w:val="single"/>
                <w:vertAlign w:val="subscript"/>
              </w:rPr>
            </w:pPr>
            <w:r w:rsidRPr="007657AD">
              <w:rPr>
                <w:rFonts w:ascii="GHEA Grapalat" w:hAnsi="GHEA Grapalat"/>
                <w:b/>
                <w:sz w:val="24"/>
                <w:szCs w:val="24"/>
              </w:rPr>
              <w:t>согласно прикрепленному Приложению № 1</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096865" w:rsidP="0045642C">
            <w:pPr>
              <w:pStyle w:val="23"/>
              <w:widowControl w:val="0"/>
              <w:spacing w:line="240" w:lineRule="auto"/>
              <w:ind w:firstLine="0"/>
              <w:contextualSpacing/>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096865" w:rsidRPr="009044F1" w:rsidRDefault="00096865" w:rsidP="0045642C">
            <w:pPr>
              <w:pStyle w:val="23"/>
              <w:widowControl w:val="0"/>
              <w:spacing w:line="240" w:lineRule="auto"/>
              <w:ind w:firstLine="0"/>
              <w:contextualSpacing/>
              <w:rPr>
                <w:rFonts w:ascii="GHEA Grapalat" w:hAnsi="GHEA Grapalat"/>
                <w:sz w:val="24"/>
                <w:szCs w:val="24"/>
              </w:rPr>
            </w:pP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roofErr w:type="gramEnd"/>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A7416" w:rsidRDefault="00096865" w:rsidP="005A7416">
      <w:pPr>
        <w:pStyle w:val="23"/>
        <w:widowControl w:val="0"/>
        <w:spacing w:line="240" w:lineRule="auto"/>
        <w:ind w:firstLine="567"/>
        <w:contextualSpacing/>
        <w:rPr>
          <w:rFonts w:ascii="GHEA Grapalat" w:hAnsi="GHEA Grapalat" w:cs="Sylfaen"/>
          <w:b/>
          <w:sz w:val="24"/>
          <w:szCs w:val="24"/>
        </w:rPr>
      </w:pPr>
      <w:r w:rsidRPr="005A7416">
        <w:rPr>
          <w:rFonts w:ascii="GHEA Grapalat" w:hAnsi="GHEA Grapalat"/>
          <w:b/>
          <w:sz w:val="24"/>
          <w:szCs w:val="24"/>
        </w:rPr>
        <w:t xml:space="preserve">Участник может подать </w:t>
      </w:r>
      <w:proofErr w:type="gramStart"/>
      <w:r w:rsidRPr="005A7416">
        <w:rPr>
          <w:rFonts w:ascii="GHEA Grapalat" w:hAnsi="GHEA Grapalat"/>
          <w:b/>
          <w:sz w:val="24"/>
          <w:szCs w:val="24"/>
        </w:rPr>
        <w:t>заявку</w:t>
      </w:r>
      <w:proofErr w:type="gramEnd"/>
      <w:r w:rsidRPr="005A7416">
        <w:rPr>
          <w:rFonts w:ascii="GHEA Grapalat" w:hAnsi="GHEA Grapalat"/>
          <w:b/>
          <w:sz w:val="24"/>
          <w:szCs w:val="24"/>
        </w:rPr>
        <w:t xml:space="preserve"> как для каждого лота, так и для нескольких или всех лотов.</w:t>
      </w:r>
      <w:r w:rsidR="00AA7117" w:rsidRPr="005A7416">
        <w:rPr>
          <w:rFonts w:ascii="GHEA Grapalat" w:hAnsi="GHEA Grapalat"/>
          <w:b/>
          <w:sz w:val="24"/>
          <w:szCs w:val="24"/>
        </w:rPr>
        <w:t xml:space="preserve"> </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 xml:space="preserve">10:30 </w:t>
      </w:r>
      <w:r w:rsidRPr="002E3BE3">
        <w:rPr>
          <w:rFonts w:ascii="GHEA Grapalat" w:hAnsi="GHEA Grapalat"/>
          <w:b/>
          <w:sz w:val="24"/>
          <w:szCs w:val="24"/>
        </w:rPr>
        <w:t xml:space="preserve">часов </w:t>
      </w:r>
      <w:r w:rsidR="002E3BE3" w:rsidRPr="002E3BE3">
        <w:rPr>
          <w:rFonts w:ascii="GHEA Grapalat" w:hAnsi="GHEA Grapalat"/>
          <w:b/>
          <w:sz w:val="24"/>
          <w:szCs w:val="24"/>
        </w:rPr>
        <w:t>08</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08</w:t>
      </w:r>
      <w:r w:rsidRPr="00036098">
        <w:rPr>
          <w:rFonts w:ascii="GHEA Grapalat" w:hAnsi="GHEA Grapalat"/>
          <w:b/>
          <w:sz w:val="24"/>
          <w:szCs w:val="24"/>
        </w:rPr>
        <w:t xml:space="preserve">-ый день в </w:t>
      </w:r>
      <w:r w:rsidR="00036098" w:rsidRPr="00036098">
        <w:rPr>
          <w:rFonts w:ascii="GHEA Grapalat" w:hAnsi="GHEA Grapalat"/>
          <w:b/>
          <w:sz w:val="24"/>
          <w:szCs w:val="24"/>
        </w:rPr>
        <w:t>10:30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Оценка заявок и определение отобранного участника осуществляются по отдельным лота</w:t>
      </w:r>
      <w:r w:rsidR="00AC2AF2" w:rsidRPr="00AC2AF2">
        <w:rPr>
          <w:rFonts w:ascii="GHEA Grapalat" w:hAnsi="GHEA Grapalat"/>
          <w:b/>
          <w:sz w:val="24"/>
          <w:szCs w:val="24"/>
        </w:rPr>
        <w:t>м</w:t>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proofErr w:type="gramStart"/>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roofErr w:type="gramEnd"/>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GHAPDzB-HVKAK-2022-18</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Pr>
          <w:rFonts w:ascii="GHEA Grapalat" w:hAnsi="GHEA Grapalat"/>
          <w:b/>
          <w:sz w:val="22"/>
          <w:szCs w:val="22"/>
        </w:rPr>
        <w:t>GHAPDzB-HVKAK-2022-18</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074177">
        <w:rPr>
          <w:rFonts w:ascii="GHEA Grapalat" w:hAnsi="GHEA Grapalat"/>
          <w:b/>
          <w:sz w:val="22"/>
          <w:szCs w:val="22"/>
        </w:rPr>
        <w:t>GHAPDzB-HVKAK-2022-18</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5C30A2">
        <w:rPr>
          <w:rFonts w:ascii="GHEA Grapalat" w:hAnsi="GHEA Grapalat"/>
          <w:b/>
          <w:sz w:val="22"/>
          <w:szCs w:val="22"/>
        </w:rPr>
        <w:t>GHAPDzB-HVKAK-2022-18</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GHAPDzB-HVKAK-2022-18</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5C30A2">
        <w:rPr>
          <w:rFonts w:ascii="GHEA Grapalat" w:hAnsi="GHEA Grapalat"/>
          <w:b/>
          <w:sz w:val="22"/>
          <w:szCs w:val="22"/>
        </w:rPr>
        <w:t>GHAPDzB-HVKAK-2022-18</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GHAPDzB-HVKAK-2022-18</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5A1625"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5A1625"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5A1625"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5A1625"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A1625"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A162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3"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4" w:name="_GoBack"/>
      <w:bookmarkEnd w:id="4"/>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GHAPDzB-HVKAK-2022-18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5C30A2">
        <w:rPr>
          <w:rFonts w:ascii="GHEA Grapalat" w:hAnsi="GHEA Grapalat"/>
          <w:b/>
          <w:sz w:val="22"/>
          <w:szCs w:val="22"/>
        </w:rPr>
        <w:t>GHAPDzB-HVKAK-2022-18</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GHAPDzB-HVKAK-2022-18</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D84B14">
        <w:rPr>
          <w:rFonts w:ascii="GHEA Grapalat" w:hAnsi="GHEA Grapalat"/>
          <w:b/>
          <w:sz w:val="22"/>
          <w:szCs w:val="22"/>
        </w:rPr>
        <w:t>GHAPDzB-HVKAK-2022-18</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Pr>
          <w:rFonts w:ascii="GHEA Grapalat" w:hAnsi="GHEA Grapalat"/>
          <w:b/>
          <w:sz w:val="22"/>
          <w:szCs w:val="22"/>
        </w:rPr>
        <w:t>GHAPDzB-HVKAK-2022-18</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6968B5">
        <w:rPr>
          <w:rFonts w:ascii="GHEA Grapalat" w:hAnsi="GHEA Grapalat"/>
          <w:b/>
          <w:sz w:val="22"/>
          <w:szCs w:val="22"/>
        </w:rPr>
        <w:t>GHAPDzB-HVKAK-2022-18</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Pr>
          <w:rFonts w:ascii="GHEA Grapalat" w:hAnsi="GHEA Grapalat"/>
          <w:b/>
          <w:sz w:val="22"/>
          <w:szCs w:val="22"/>
        </w:rPr>
        <w:t>GHAPDzB-HVKAK-2022-18</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CA0688" w:rsidRDefault="00CA0688" w:rsidP="001E1FD8">
      <w:pPr>
        <w:widowControl w:val="0"/>
        <w:contextualSpacing/>
        <w:jc w:val="center"/>
        <w:rPr>
          <w:rFonts w:ascii="GHEA Grapalat" w:hAnsi="GHEA Grapalat"/>
          <w:b/>
        </w:rPr>
      </w:pPr>
    </w:p>
    <w:p w:rsidR="009E45F3" w:rsidRPr="00B138F3" w:rsidRDefault="009E45F3" w:rsidP="001E1FD8">
      <w:pPr>
        <w:widowControl w:val="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proofErr w:type="gramStart"/>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roofErr w:type="gramEnd"/>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8"/>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9"/>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10"/>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69A" w:rsidRDefault="00F4669A">
      <w:r>
        <w:separator/>
      </w:r>
    </w:p>
  </w:endnote>
  <w:endnote w:type="continuationSeparator" w:id="0">
    <w:p w:rsidR="00F4669A" w:rsidRDefault="00F466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69A" w:rsidRPr="00C861E9" w:rsidRDefault="00F4669A">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69A" w:rsidRDefault="00F4669A">
      <w:r>
        <w:separator/>
      </w:r>
    </w:p>
  </w:footnote>
  <w:footnote w:type="continuationSeparator" w:id="0">
    <w:p w:rsidR="00F4669A" w:rsidRDefault="00F4669A">
      <w:r>
        <w:continuationSeparator/>
      </w:r>
    </w:p>
  </w:footnote>
  <w:footnote w:id="1">
    <w:p w:rsidR="00F4669A" w:rsidRPr="000A1282" w:rsidRDefault="00F4669A" w:rsidP="00AF1F59">
      <w:pPr>
        <w:pStyle w:val="af2"/>
        <w:jc w:val="both"/>
        <w:rPr>
          <w:rFonts w:ascii="GHEA Grapalat" w:hAnsi="GHEA Grapalat"/>
          <w:b/>
          <w:i/>
          <w:color w:val="FF0000"/>
        </w:rPr>
      </w:pPr>
      <w:r w:rsidRPr="000A1282">
        <w:rPr>
          <w:rStyle w:val="af6"/>
          <w:b/>
          <w:color w:val="FF0000"/>
        </w:rPr>
        <w:t>7</w:t>
      </w:r>
      <w:r w:rsidRPr="000A1282">
        <w:rPr>
          <w:b/>
          <w:color w:val="FF0000"/>
        </w:rPr>
        <w:t xml:space="preserve"> </w:t>
      </w:r>
      <w:r w:rsidRPr="000A1282">
        <w:rPr>
          <w:rFonts w:ascii="Times New Roman" w:hAnsi="Times New Roman"/>
          <w:b/>
          <w:color w:val="FF0000"/>
        </w:rPr>
        <w:t>П</w:t>
      </w:r>
      <w:r w:rsidRPr="000A1282">
        <w:rPr>
          <w:rFonts w:ascii="GHEA Grapalat" w:hAnsi="GHEA Grapalat"/>
          <w:b/>
          <w:i/>
          <w:color w:val="FF0000"/>
        </w:rPr>
        <w:t>редставление информации относительно товарного знака, фирменного наименования, марки и наименования производителя остается на усмотрение участника.</w:t>
      </w:r>
    </w:p>
    <w:p w:rsidR="00F4669A" w:rsidRPr="0034222E" w:rsidDel="00932115" w:rsidRDefault="00F4669A" w:rsidP="00AF1F59">
      <w:pPr>
        <w:pStyle w:val="af2"/>
        <w:jc w:val="both"/>
        <w:rPr>
          <w:del w:id="0" w:author="Inesa Kocharyan" w:date="2019-10-29T12:18:00Z"/>
        </w:rPr>
      </w:pPr>
      <w:r w:rsidRPr="000A1282">
        <w:rPr>
          <w:rFonts w:ascii="GHEA Grapalat" w:hAnsi="GHEA Grapalat"/>
          <w:b/>
          <w:i/>
          <w:color w:val="FF000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0A1282" w:rsidDel="001B47B5">
        <w:rPr>
          <w:rFonts w:ascii="GHEA Grapalat" w:hAnsi="GHEA Grapalat"/>
          <w:b/>
          <w:color w:val="FF0000"/>
        </w:rPr>
        <w:t xml:space="preserve"> </w:t>
      </w:r>
      <w:r w:rsidRPr="000A1282">
        <w:rPr>
          <w:rFonts w:ascii="GHEA Grapalat" w:hAnsi="GHEA Grapalat"/>
          <w:b/>
          <w:i/>
          <w:color w:val="FF0000"/>
        </w:rPr>
        <w:t>".</w:t>
      </w:r>
    </w:p>
  </w:footnote>
  <w:footnote w:id="2">
    <w:p w:rsidR="00F4669A" w:rsidRPr="00A31673" w:rsidRDefault="00F4669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F4669A" w:rsidRPr="008416BA" w:rsidRDefault="00F4669A"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4669A" w:rsidRDefault="00F4669A" w:rsidP="006B3E56">
      <w:pPr>
        <w:jc w:val="both"/>
      </w:pPr>
    </w:p>
    <w:p w:rsidR="00F4669A" w:rsidRPr="008B70EB" w:rsidRDefault="00F4669A"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4669A" w:rsidRPr="008B70EB" w:rsidRDefault="00F4669A"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4669A" w:rsidRPr="008B70EB" w:rsidRDefault="00F4669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F4669A" w:rsidRDefault="00F4669A" w:rsidP="00637230">
      <w:pPr>
        <w:jc w:val="both"/>
        <w:rPr>
          <w:rFonts w:asciiTheme="minorHAnsi" w:hAnsiTheme="minorHAnsi"/>
          <w:lang w:val="af-ZA"/>
        </w:rPr>
      </w:pPr>
    </w:p>
  </w:footnote>
  <w:footnote w:id="4">
    <w:p w:rsidR="00F4669A" w:rsidRPr="00D3436F" w:rsidRDefault="00F4669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4669A" w:rsidRPr="00D3436F" w:rsidRDefault="00F4669A">
      <w:pPr>
        <w:pStyle w:val="af2"/>
        <w:rPr>
          <w:lang w:val="es-ES"/>
        </w:rPr>
      </w:pPr>
    </w:p>
  </w:footnote>
  <w:footnote w:id="5">
    <w:p w:rsidR="00F4669A" w:rsidRPr="008842CE" w:rsidRDefault="00F4669A" w:rsidP="003D2FE2">
      <w:pPr>
        <w:pStyle w:val="af2"/>
        <w:jc w:val="both"/>
      </w:pPr>
    </w:p>
  </w:footnote>
  <w:footnote w:id="6">
    <w:p w:rsidR="00F4669A" w:rsidRPr="008842CE" w:rsidRDefault="00F4669A" w:rsidP="000A214C">
      <w:pPr>
        <w:pStyle w:val="af2"/>
        <w:jc w:val="both"/>
      </w:pPr>
    </w:p>
  </w:footnote>
  <w:footnote w:id="7">
    <w:p w:rsidR="00F4669A" w:rsidRPr="00D3436F" w:rsidRDefault="00F4669A"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8">
    <w:p w:rsidR="00F4669A" w:rsidRPr="00D3436F" w:rsidRDefault="00F4669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F4669A" w:rsidRPr="008842CE" w:rsidRDefault="00F4669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4669A" w:rsidRPr="00D3436F" w:rsidRDefault="00F4669A">
      <w:pPr>
        <w:pStyle w:val="af2"/>
        <w:rPr>
          <w:lang w:val="hy-AM"/>
        </w:rPr>
      </w:pPr>
    </w:p>
  </w:footnote>
  <w:footnote w:id="10">
    <w:p w:rsidR="00F4669A" w:rsidRPr="008842CE" w:rsidRDefault="00F4669A"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F4669A" w:rsidRPr="008842CE" w:rsidRDefault="00F4669A"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4669A" w:rsidRPr="00D3436F" w:rsidRDefault="00F4669A">
      <w:pPr>
        <w:pStyle w:val="af2"/>
        <w:rPr>
          <w:lang w:val="hy-AM"/>
        </w:rPr>
      </w:pPr>
    </w:p>
  </w:footnote>
  <w:footnote w:id="11">
    <w:p w:rsidR="00F4669A" w:rsidRPr="00E861BF" w:rsidRDefault="00F4669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7103-C292-464A-9B9E-3387F004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65</Pages>
  <Words>15962</Words>
  <Characters>115750</Characters>
  <Application>Microsoft Office Word</Application>
  <DocSecurity>0</DocSecurity>
  <Lines>964</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131450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969</cp:revision>
  <cp:lastPrinted>2018-02-16T07:12:00Z</cp:lastPrinted>
  <dcterms:created xsi:type="dcterms:W3CDTF">2019-10-28T07:04:00Z</dcterms:created>
  <dcterms:modified xsi:type="dcterms:W3CDTF">2022-01-24T08:51:00Z</dcterms:modified>
</cp:coreProperties>
</file>