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129" w:rsidRPr="007E4B75"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001B6354">
        <w:rPr>
          <w:rFonts w:ascii="GHEA Grapalat" w:hAnsi="GHEA Grapalat"/>
          <w:i/>
        </w:rPr>
        <w:t>11</w:t>
      </w:r>
    </w:p>
    <w:p w:rsidR="000B4129" w:rsidRPr="000B4129"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001D5C6E">
        <w:rPr>
          <w:rFonts w:ascii="GHEA Grapalat" w:hAnsi="GHEA Grapalat"/>
          <w:i/>
        </w:rPr>
        <w:t xml:space="preserve">от </w:t>
      </w:r>
      <w:r w:rsidR="00D96E2D">
        <w:rPr>
          <w:rFonts w:ascii="GHEA Grapalat" w:hAnsi="GHEA Grapalat"/>
          <w:i/>
        </w:rPr>
        <w:t xml:space="preserve"> </w:t>
      </w:r>
      <w:r w:rsidR="00F25F94">
        <w:rPr>
          <w:rFonts w:ascii="GHEA Grapalat" w:hAnsi="GHEA Grapalat"/>
          <w:i/>
          <w:lang w:val="hy-AM"/>
        </w:rPr>
        <w:t xml:space="preserve">09 </w:t>
      </w:r>
      <w:r w:rsidR="00D96E2D">
        <w:rPr>
          <w:rFonts w:ascii="GHEA Grapalat" w:hAnsi="GHEA Grapalat"/>
          <w:i/>
        </w:rPr>
        <w:t xml:space="preserve">декабря </w:t>
      </w:r>
      <w:r w:rsidR="001D5C6E">
        <w:rPr>
          <w:rFonts w:ascii="GHEA Grapalat" w:hAnsi="GHEA Grapalat"/>
          <w:i/>
        </w:rPr>
        <w:t xml:space="preserve"> 2025 года № 239</w:t>
      </w:r>
      <w:r w:rsidR="001D5C6E">
        <w:rPr>
          <w:rFonts w:ascii="GHEA Grapalat" w:hAnsi="GHEA Grapalat"/>
          <w:i/>
          <w:lang w:val="hy-AM"/>
        </w:rPr>
        <w:t>-</w:t>
      </w:r>
      <w:r w:rsidR="001D5C6E">
        <w:rPr>
          <w:rFonts w:ascii="GHEA Grapalat" w:hAnsi="GHEA Grapalat"/>
          <w:i/>
        </w:rPr>
        <w:t>A</w:t>
      </w:r>
    </w:p>
    <w:p w:rsidR="000B4129" w:rsidRPr="000B4129" w:rsidRDefault="000B4129" w:rsidP="000B4129">
      <w:pPr>
        <w:widowControl w:val="0"/>
        <w:spacing w:after="160" w:line="360" w:lineRule="auto"/>
        <w:ind w:right="-7" w:firstLine="567"/>
        <w:jc w:val="right"/>
        <w:rPr>
          <w:rFonts w:ascii="GHEA Grapalat" w:hAnsi="GHEA Grapalat" w:cs="Sylfaen"/>
          <w:i/>
          <w:u w:val="single"/>
        </w:rPr>
      </w:pPr>
      <w:r w:rsidRPr="000B4129">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 </w:t>
      </w:r>
      <w:r w:rsidR="007C4078">
        <w:rPr>
          <w:rFonts w:ascii="GHEA Grapalat" w:hAnsi="GHEA Grapalat"/>
          <w:i w:val="0"/>
          <w:sz w:val="24"/>
          <w:szCs w:val="24"/>
        </w:rPr>
        <w:t>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8F1854">
        <w:rPr>
          <w:rFonts w:ascii="GHEA Grapalat" w:hAnsi="GHEA Grapalat"/>
          <w:i w:val="0"/>
          <w:sz w:val="24"/>
          <w:szCs w:val="24"/>
          <w:lang w:val="hy-AM"/>
        </w:rPr>
        <w:t>17</w:t>
      </w:r>
      <w:r w:rsidRPr="009044F1">
        <w:rPr>
          <w:rFonts w:ascii="GHEA Grapalat" w:hAnsi="GHEA Grapalat"/>
          <w:i w:val="0"/>
          <w:sz w:val="24"/>
          <w:szCs w:val="24"/>
        </w:rPr>
        <w:t>" "</w:t>
      </w:r>
      <w:r w:rsidR="008F1854">
        <w:rPr>
          <w:rFonts w:ascii="GHEA Grapalat" w:hAnsi="GHEA Grapalat"/>
          <w:i w:val="0"/>
          <w:sz w:val="24"/>
          <w:szCs w:val="24"/>
          <w:lang w:val="hy-AM"/>
        </w:rPr>
        <w:t>12</w:t>
      </w:r>
      <w:r w:rsidRPr="009044F1">
        <w:rPr>
          <w:rFonts w:ascii="GHEA Grapalat" w:hAnsi="GHEA Grapalat"/>
          <w:i w:val="0"/>
          <w:sz w:val="24"/>
          <w:szCs w:val="24"/>
        </w:rPr>
        <w:t>" 20</w:t>
      </w:r>
      <w:r w:rsidR="008F1854">
        <w:rPr>
          <w:rFonts w:ascii="GHEA Grapalat" w:hAnsi="GHEA Grapalat"/>
          <w:i w:val="0"/>
          <w:sz w:val="24"/>
          <w:szCs w:val="24"/>
          <w:lang w:val="hy-AM"/>
        </w:rPr>
        <w:t>25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8F1854">
        <w:rPr>
          <w:rFonts w:ascii="GHEA Grapalat" w:hAnsi="GHEA Grapalat"/>
          <w:i w:val="0"/>
          <w:sz w:val="24"/>
          <w:szCs w:val="24"/>
          <w:lang w:val="hy-AM"/>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8F1854" w:rsidRPr="00356F49">
        <w:rPr>
          <w:rFonts w:ascii="GHEA Grapalat" w:hAnsi="GHEA Grapalat"/>
          <w:b/>
          <w:bCs/>
          <w:i w:val="0"/>
          <w:lang w:val="af-ZA"/>
        </w:rPr>
        <w:t>ԿՄ ՄՂՐՁ ԴՊՐ-ԳՀԾՁԲ-2026/01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99129A" w:rsidRPr="0099129A" w:rsidRDefault="0099129A" w:rsidP="0099129A">
      <w:pPr>
        <w:pStyle w:val="NormalWeb"/>
        <w:jc w:val="both"/>
        <w:rPr>
          <w:rFonts w:ascii="GHEA Grapalat" w:hAnsi="GHEA Grapalat"/>
        </w:rPr>
      </w:pPr>
      <w:r w:rsidRPr="0099129A">
        <w:rPr>
          <w:rStyle w:val="Strong"/>
          <w:rFonts w:ascii="GHEA Grapalat" w:hAnsi="GHEA Grapalat"/>
        </w:rPr>
        <w:t>Заказчик:</w:t>
      </w:r>
      <w:r w:rsidRPr="0099129A">
        <w:rPr>
          <w:rFonts w:ascii="GHEA Grapalat" w:hAnsi="GHEA Grapalat"/>
        </w:rPr>
        <w:t xml:space="preserve"> ГНКО «Средняя школа имени О. (Г.) Акобяна села Меградзор» Котайкской области Республики Армения,</w:t>
      </w:r>
      <w:r w:rsidRPr="0099129A">
        <w:rPr>
          <w:rFonts w:ascii="GHEA Grapalat" w:hAnsi="GHEA Grapalat"/>
          <w:lang w:val="hy-AM"/>
        </w:rPr>
        <w:t xml:space="preserve"> </w:t>
      </w:r>
      <w:r w:rsidRPr="0099129A">
        <w:rPr>
          <w:rFonts w:ascii="GHEA Grapalat" w:hAnsi="GHEA Grapalat"/>
        </w:rPr>
        <w:t xml:space="preserve">расположенная по адресу: Котайкская область, село Меградзор, 7-я улица, здание 11,объявляет </w:t>
      </w:r>
      <w:r w:rsidRPr="0099129A">
        <w:rPr>
          <w:rStyle w:val="Strong"/>
          <w:rFonts w:ascii="GHEA Grapalat" w:hAnsi="GHEA Grapalat"/>
        </w:rPr>
        <w:t>запрос котировок</w:t>
      </w:r>
      <w:r w:rsidRPr="0099129A">
        <w:rPr>
          <w:rFonts w:ascii="GHEA Grapalat" w:hAnsi="GHEA Grapalat"/>
        </w:rPr>
        <w:t xml:space="preserve">, который проводится в </w:t>
      </w:r>
      <w:r w:rsidRPr="0099129A">
        <w:rPr>
          <w:rStyle w:val="Strong"/>
          <w:rFonts w:ascii="GHEA Grapalat" w:hAnsi="GHEA Grapalat"/>
        </w:rPr>
        <w:t>один этап</w:t>
      </w:r>
      <w:r w:rsidRPr="0099129A">
        <w:rPr>
          <w:rFonts w:ascii="GHEA Grapalat" w:hAnsi="GHEA Grapalat"/>
        </w:rPr>
        <w:t>.</w:t>
      </w:r>
    </w:p>
    <w:p w:rsidR="0099129A" w:rsidRPr="0099129A" w:rsidRDefault="0099129A" w:rsidP="0099129A">
      <w:pPr>
        <w:pStyle w:val="NormalWeb"/>
        <w:jc w:val="both"/>
        <w:rPr>
          <w:rFonts w:ascii="GHEA Grapalat" w:hAnsi="GHEA Grapalat"/>
        </w:rPr>
      </w:pPr>
      <w:r w:rsidRPr="0099129A">
        <w:rPr>
          <w:rFonts w:ascii="GHEA Grapalat" w:hAnsi="GHEA Grapalat"/>
        </w:rPr>
        <w:t xml:space="preserve">По результатам данной процедуры выбранному участнику в установленном порядке будет предложено заключить </w:t>
      </w:r>
      <w:r w:rsidRPr="0099129A">
        <w:rPr>
          <w:rStyle w:val="Strong"/>
          <w:rFonts w:ascii="GHEA Grapalat" w:hAnsi="GHEA Grapalat"/>
        </w:rPr>
        <w:t>договор на оказание специализированных услуг по пассажирским перевозкам</w:t>
      </w:r>
      <w:r w:rsidRPr="0099129A">
        <w:rPr>
          <w:rFonts w:ascii="GHEA Grapalat" w:hAnsi="GHEA Grapalat"/>
        </w:rPr>
        <w:t xml:space="preserve"> (далее — Договор).</w:t>
      </w:r>
    </w:p>
    <w:p w:rsidR="0099129A" w:rsidRPr="0099129A" w:rsidRDefault="0099129A" w:rsidP="0099129A">
      <w:pPr>
        <w:pStyle w:val="NormalWeb"/>
        <w:jc w:val="both"/>
        <w:rPr>
          <w:rFonts w:ascii="GHEA Grapalat" w:hAnsi="GHEA Grapalat"/>
        </w:rPr>
      </w:pPr>
      <w:r w:rsidRPr="0099129A">
        <w:rPr>
          <w:rFonts w:ascii="GHEA Grapalat" w:hAnsi="GHEA Grapalat"/>
        </w:rPr>
        <w:t>В соответствии со статьей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данной процедуре.</w:t>
      </w:r>
    </w:p>
    <w:p w:rsidR="0099129A" w:rsidRPr="0099129A" w:rsidRDefault="0099129A" w:rsidP="0099129A">
      <w:pPr>
        <w:pStyle w:val="NormalWeb"/>
        <w:jc w:val="both"/>
        <w:rPr>
          <w:rFonts w:ascii="GHEA Grapalat" w:hAnsi="GHEA Grapalat"/>
        </w:rPr>
      </w:pPr>
      <w:r w:rsidRPr="0099129A">
        <w:rPr>
          <w:rFonts w:ascii="GHEA Grapalat" w:hAnsi="GHEA Grapalat"/>
        </w:rPr>
        <w:t>Лица, не имеющие права участвовать в данной процедуре, а также требования, предъявляемые к участникам, определены приглашением к участию в данной процедуре.</w:t>
      </w:r>
    </w:p>
    <w:p w:rsidR="0099129A" w:rsidRPr="0099129A" w:rsidRDefault="0099129A" w:rsidP="0099129A">
      <w:pPr>
        <w:pStyle w:val="NormalWeb"/>
        <w:jc w:val="both"/>
        <w:rPr>
          <w:rFonts w:ascii="GHEA Grapalat" w:hAnsi="GHEA Grapalat"/>
        </w:rPr>
      </w:pPr>
      <w:r w:rsidRPr="0099129A">
        <w:rPr>
          <w:rFonts w:ascii="GHEA Grapalat" w:hAnsi="GHEA Grapalat"/>
        </w:rPr>
        <w:t xml:space="preserve">Выбранный участник определяется из числа участников, представивших заявки, признанные соответствующими неценовым критериям, с предоставлением преимущества участнику, представившему </w:t>
      </w:r>
      <w:r w:rsidRPr="0099129A">
        <w:rPr>
          <w:rStyle w:val="Strong"/>
          <w:rFonts w:ascii="GHEA Grapalat" w:hAnsi="GHEA Grapalat"/>
        </w:rPr>
        <w:t>наименьшее ценовое предложение</w:t>
      </w:r>
      <w:r w:rsidRPr="0099129A">
        <w:rPr>
          <w:rFonts w:ascii="GHEA Grapalat" w:hAnsi="GHEA Grapalat"/>
        </w:rPr>
        <w:t>.</w:t>
      </w:r>
    </w:p>
    <w:p w:rsidR="0099129A" w:rsidRPr="0099129A" w:rsidRDefault="0099129A" w:rsidP="0099129A">
      <w:pPr>
        <w:pStyle w:val="NormalWeb"/>
        <w:jc w:val="both"/>
        <w:rPr>
          <w:rFonts w:ascii="GHEA Grapalat" w:hAnsi="GHEA Grapalat"/>
        </w:rPr>
      </w:pPr>
      <w:r w:rsidRPr="0099129A">
        <w:rPr>
          <w:rFonts w:ascii="GHEA Grapalat" w:hAnsi="GHEA Grapalat"/>
        </w:rPr>
        <w:t xml:space="preserve">В случае требования о предоставлении приглашения в электронной форме заказчик обеспечивает бесплатное предоставление приглашения в электронной форме </w:t>
      </w:r>
      <w:r w:rsidRPr="0099129A">
        <w:rPr>
          <w:rStyle w:val="Strong"/>
          <w:rFonts w:ascii="GHEA Grapalat" w:hAnsi="GHEA Grapalat"/>
        </w:rPr>
        <w:t>не позднее следующего рабочего дня после получения запроса</w:t>
      </w:r>
      <w:r w:rsidRPr="0099129A">
        <w:rPr>
          <w:rFonts w:ascii="GHEA Grapalat" w:hAnsi="GHEA Grapalat"/>
        </w:rPr>
        <w:t>.</w:t>
      </w:r>
    </w:p>
    <w:p w:rsidR="0099129A" w:rsidRPr="0099129A" w:rsidRDefault="0099129A" w:rsidP="0099129A">
      <w:pPr>
        <w:pStyle w:val="NormalWeb"/>
        <w:jc w:val="both"/>
        <w:rPr>
          <w:rFonts w:ascii="GHEA Grapalat" w:hAnsi="GHEA Grapalat"/>
        </w:rPr>
      </w:pPr>
      <w:r w:rsidRPr="0099129A">
        <w:rPr>
          <w:rFonts w:ascii="GHEA Grapalat" w:hAnsi="GHEA Grapalat"/>
        </w:rPr>
        <w:lastRenderedPageBreak/>
        <w:t xml:space="preserve">Конкурсные заявки необходимо представить </w:t>
      </w:r>
      <w:r w:rsidRPr="0099129A">
        <w:rPr>
          <w:rStyle w:val="Strong"/>
          <w:rFonts w:ascii="GHEA Grapalat" w:hAnsi="GHEA Grapalat"/>
        </w:rPr>
        <w:t>в документарной (бумажной) форме</w:t>
      </w:r>
      <w:r w:rsidRPr="0099129A">
        <w:rPr>
          <w:rFonts w:ascii="GHEA Grapalat" w:hAnsi="GHEA Grapalat"/>
        </w:rPr>
        <w:t xml:space="preserve"> по адресу:</w:t>
      </w:r>
      <w:r w:rsidRPr="0099129A">
        <w:rPr>
          <w:rFonts w:ascii="GHEA Grapalat" w:hAnsi="GHEA Grapalat"/>
        </w:rPr>
        <w:br/>
        <w:t>Котайкская область, село Меградзор, 7-я улица, здание 11,</w:t>
      </w:r>
      <w:r w:rsidRPr="0099129A">
        <w:rPr>
          <w:rFonts w:ascii="GHEA Grapalat" w:hAnsi="GHEA Grapalat"/>
        </w:rPr>
        <w:br/>
      </w:r>
      <w:r w:rsidRPr="0099129A">
        <w:rPr>
          <w:rStyle w:val="Strong"/>
          <w:rFonts w:ascii="GHEA Grapalat" w:hAnsi="GHEA Grapalat"/>
        </w:rPr>
        <w:t>до 12:30 часов 7-го дня, следующего за днем опубликования настоящего объявления</w:t>
      </w:r>
      <w:r w:rsidRPr="0099129A">
        <w:rPr>
          <w:rFonts w:ascii="GHEA Grapalat" w:hAnsi="GHEA Grapalat"/>
        </w:rPr>
        <w:t>.</w:t>
      </w:r>
      <w:r w:rsidRPr="0099129A">
        <w:rPr>
          <w:rFonts w:ascii="GHEA Grapalat" w:hAnsi="GHEA Grapalat"/>
          <w:lang w:val="hy-AM"/>
        </w:rPr>
        <w:t xml:space="preserve"> </w:t>
      </w:r>
      <w:r w:rsidRPr="0099129A">
        <w:rPr>
          <w:rFonts w:ascii="GHEA Grapalat" w:hAnsi="GHEA Grapalat"/>
        </w:rPr>
        <w:t xml:space="preserve">Заявки, помимо армянского языка, могут быть представлены также на </w:t>
      </w:r>
      <w:r w:rsidRPr="0099129A">
        <w:rPr>
          <w:rStyle w:val="Strong"/>
          <w:rFonts w:ascii="GHEA Grapalat" w:hAnsi="GHEA Grapalat"/>
        </w:rPr>
        <w:t>английском или русском языках</w:t>
      </w:r>
      <w:r w:rsidRPr="0099129A">
        <w:rPr>
          <w:rFonts w:ascii="GHEA Grapalat" w:hAnsi="GHEA Grapalat"/>
        </w:rPr>
        <w:t>.</w:t>
      </w:r>
    </w:p>
    <w:p w:rsidR="0099129A" w:rsidRPr="0099129A" w:rsidRDefault="0099129A" w:rsidP="0099129A">
      <w:pPr>
        <w:pStyle w:val="NormalWeb"/>
        <w:jc w:val="both"/>
        <w:rPr>
          <w:rFonts w:ascii="GHEA Grapalat" w:hAnsi="GHEA Grapalat"/>
        </w:rPr>
      </w:pPr>
      <w:r w:rsidRPr="0099129A">
        <w:rPr>
          <w:rFonts w:ascii="GHEA Grapalat" w:hAnsi="GHEA Grapalat"/>
        </w:rPr>
        <w:t xml:space="preserve">Вскрытие заявок состоится по тому же адресу </w:t>
      </w:r>
      <w:r w:rsidRPr="0099129A">
        <w:rPr>
          <w:rStyle w:val="Strong"/>
          <w:rFonts w:ascii="GHEA Grapalat" w:hAnsi="GHEA Grapalat"/>
        </w:rPr>
        <w:t>24 декабря 2025 года в 12:30</w:t>
      </w:r>
      <w:r w:rsidRPr="0099129A">
        <w:rPr>
          <w:rFonts w:ascii="GHEA Grapalat" w:hAnsi="GHEA Grapalat"/>
        </w:rPr>
        <w:t>.</w:t>
      </w:r>
    </w:p>
    <w:p w:rsidR="0099129A" w:rsidRPr="0099129A" w:rsidRDefault="0099129A" w:rsidP="0099129A">
      <w:pPr>
        <w:pStyle w:val="NormalWeb"/>
        <w:jc w:val="both"/>
        <w:rPr>
          <w:rFonts w:ascii="GHEA Grapalat" w:hAnsi="GHEA Grapalat"/>
        </w:rPr>
      </w:pPr>
      <w:r w:rsidRPr="0099129A">
        <w:rPr>
          <w:rFonts w:ascii="GHEA Grapalat" w:hAnsi="GHEA Grapalat"/>
        </w:rPr>
        <w:t>Обжалование, связанное с данной процедурой, осуществляется в порядке, установленном Законом Республики Армения «О закупках» и Гражданским процессуальным кодексом Республики Армения.</w:t>
      </w:r>
    </w:p>
    <w:p w:rsidR="0099129A" w:rsidRPr="0099129A" w:rsidRDefault="0099129A" w:rsidP="0099129A">
      <w:pPr>
        <w:pStyle w:val="NormalWeb"/>
        <w:jc w:val="both"/>
        <w:rPr>
          <w:rFonts w:ascii="GHEA Grapalat" w:hAnsi="GHEA Grapalat"/>
        </w:rPr>
      </w:pPr>
      <w:r w:rsidRPr="0099129A">
        <w:rPr>
          <w:rFonts w:ascii="GHEA Grapalat" w:hAnsi="GHEA Grapalat"/>
        </w:rPr>
        <w:t xml:space="preserve">Для получения дополнительной информации, связанной с настоящим объявлением, вы можете обратиться к секретарю оценочной комиссии — </w:t>
      </w:r>
      <w:r w:rsidRPr="0099129A">
        <w:rPr>
          <w:rStyle w:val="Strong"/>
          <w:rFonts w:ascii="GHEA Grapalat" w:hAnsi="GHEA Grapalat"/>
        </w:rPr>
        <w:t>Аиде Айвазян</w:t>
      </w:r>
      <w:r w:rsidRPr="0099129A">
        <w:rPr>
          <w:rFonts w:ascii="GHEA Grapalat" w:hAnsi="GHEA Grapalat"/>
        </w:rPr>
        <w:t>.</w:t>
      </w:r>
    </w:p>
    <w:p w:rsidR="0099129A" w:rsidRPr="0099129A" w:rsidRDefault="0099129A" w:rsidP="0099129A">
      <w:pPr>
        <w:rPr>
          <w:rFonts w:ascii="GHEA Grapalat" w:hAnsi="GHEA Grapalat"/>
          <w:sz w:val="20"/>
          <w:szCs w:val="20"/>
        </w:rPr>
      </w:pPr>
      <w:r w:rsidRPr="0099129A">
        <w:rPr>
          <w:rFonts w:ascii="GHEA Grapalat" w:hAnsi="GHEA Grapalat"/>
          <w:sz w:val="20"/>
          <w:szCs w:val="20"/>
        </w:rPr>
        <w:t xml:space="preserve">Телефон: +374 99 04 12 92                                                                          </w:t>
      </w:r>
    </w:p>
    <w:p w:rsidR="0099129A" w:rsidRPr="0099129A" w:rsidRDefault="0099129A" w:rsidP="0099129A">
      <w:pPr>
        <w:rPr>
          <w:rFonts w:ascii="GHEA Grapalat" w:hAnsi="GHEA Grapalat"/>
          <w:sz w:val="20"/>
          <w:szCs w:val="20"/>
        </w:rPr>
      </w:pPr>
      <w:r w:rsidRPr="0099129A">
        <w:rPr>
          <w:rFonts w:ascii="GHEA Grapalat" w:hAnsi="GHEA Grapalat"/>
          <w:sz w:val="20"/>
          <w:szCs w:val="20"/>
        </w:rPr>
        <w:t>Электронная почта: legesgnumner@gmail.com</w:t>
      </w:r>
    </w:p>
    <w:p w:rsidR="0099129A" w:rsidRPr="0099129A" w:rsidRDefault="0099129A" w:rsidP="0099129A">
      <w:pPr>
        <w:pStyle w:val="NormalWeb"/>
        <w:jc w:val="both"/>
        <w:rPr>
          <w:rFonts w:ascii="GHEA Grapalat" w:hAnsi="GHEA Grapalat"/>
        </w:rPr>
      </w:pPr>
      <w:r w:rsidRPr="0099129A">
        <w:rPr>
          <w:rStyle w:val="Strong"/>
          <w:rFonts w:ascii="GHEA Grapalat" w:hAnsi="GHEA Grapalat"/>
        </w:rPr>
        <w:t>Заказчик:</w:t>
      </w:r>
      <w:r w:rsidRPr="0099129A">
        <w:rPr>
          <w:rFonts w:ascii="GHEA Grapalat" w:hAnsi="GHEA Grapalat"/>
        </w:rPr>
        <w:br/>
        <w:t>ГНКО «Средняя школа имени О. (Г.) Акобяна села Меградзор»</w:t>
      </w:r>
      <w:r w:rsidRPr="0099129A">
        <w:rPr>
          <w:rFonts w:ascii="GHEA Grapalat" w:hAnsi="GHEA Grapalat"/>
        </w:rPr>
        <w:br/>
        <w:t>Котайкская область, Республика Армения</w:t>
      </w:r>
    </w:p>
    <w:p w:rsidR="0099129A" w:rsidRDefault="0099129A" w:rsidP="0099129A">
      <w:pPr>
        <w:pStyle w:val="BodyText"/>
        <w:widowControl w:val="0"/>
        <w:spacing w:after="160"/>
        <w:ind w:firstLine="567"/>
        <w:jc w:val="both"/>
        <w:rPr>
          <w:rFonts w:ascii="GHEA Grapalat" w:hAnsi="GHEA Grapalat"/>
          <w:i/>
          <w:lang w:val="hy-AM"/>
        </w:rPr>
      </w:pPr>
    </w:p>
    <w:p w:rsidR="0099129A" w:rsidRDefault="0099129A" w:rsidP="00D12E3B">
      <w:pPr>
        <w:pStyle w:val="BodyText"/>
        <w:widowControl w:val="0"/>
        <w:spacing w:after="160"/>
        <w:ind w:firstLine="567"/>
        <w:jc w:val="right"/>
        <w:rPr>
          <w:rFonts w:ascii="GHEA Grapalat" w:hAnsi="GHEA Grapalat"/>
          <w:i/>
          <w:lang w:val="hy-AM"/>
        </w:rPr>
      </w:pPr>
    </w:p>
    <w:p w:rsidR="0099129A" w:rsidRDefault="0099129A" w:rsidP="00D12E3B">
      <w:pPr>
        <w:pStyle w:val="BodyText"/>
        <w:widowControl w:val="0"/>
        <w:spacing w:after="160"/>
        <w:ind w:firstLine="567"/>
        <w:jc w:val="right"/>
        <w:rPr>
          <w:rFonts w:ascii="GHEA Grapalat" w:hAnsi="GHEA Grapalat"/>
          <w:i/>
          <w:lang w:val="hy-AM"/>
        </w:rPr>
      </w:pPr>
    </w:p>
    <w:p w:rsidR="0099129A" w:rsidRDefault="0099129A" w:rsidP="00D12E3B">
      <w:pPr>
        <w:pStyle w:val="BodyText"/>
        <w:widowControl w:val="0"/>
        <w:spacing w:after="160"/>
        <w:ind w:firstLine="567"/>
        <w:jc w:val="right"/>
        <w:rPr>
          <w:rFonts w:ascii="GHEA Grapalat" w:hAnsi="GHEA Grapalat"/>
          <w:i/>
          <w:lang w:val="hy-AM"/>
        </w:rPr>
      </w:pPr>
    </w:p>
    <w:p w:rsidR="0099129A" w:rsidRDefault="0099129A" w:rsidP="00D12E3B">
      <w:pPr>
        <w:pStyle w:val="BodyText"/>
        <w:widowControl w:val="0"/>
        <w:spacing w:after="160"/>
        <w:ind w:firstLine="567"/>
        <w:jc w:val="right"/>
        <w:rPr>
          <w:rFonts w:ascii="GHEA Grapalat" w:hAnsi="GHEA Grapalat"/>
          <w:i/>
          <w:lang w:val="hy-AM"/>
        </w:rPr>
      </w:pPr>
    </w:p>
    <w:p w:rsidR="0099129A" w:rsidRDefault="0099129A" w:rsidP="00D12E3B">
      <w:pPr>
        <w:pStyle w:val="BodyText"/>
        <w:widowControl w:val="0"/>
        <w:spacing w:after="160"/>
        <w:ind w:firstLine="567"/>
        <w:jc w:val="right"/>
        <w:rPr>
          <w:rFonts w:ascii="GHEA Grapalat" w:hAnsi="GHEA Grapalat"/>
          <w:i/>
          <w:lang w:val="hy-AM"/>
        </w:rPr>
      </w:pPr>
    </w:p>
    <w:p w:rsidR="0099129A" w:rsidRDefault="0099129A" w:rsidP="00D12E3B">
      <w:pPr>
        <w:pStyle w:val="BodyText"/>
        <w:widowControl w:val="0"/>
        <w:spacing w:after="160"/>
        <w:ind w:firstLine="567"/>
        <w:jc w:val="right"/>
        <w:rPr>
          <w:rFonts w:ascii="GHEA Grapalat" w:hAnsi="GHEA Grapalat"/>
          <w:i/>
          <w:lang w:val="hy-AM"/>
        </w:rPr>
      </w:pPr>
    </w:p>
    <w:p w:rsidR="0099129A" w:rsidRDefault="0099129A" w:rsidP="0099129A">
      <w:pPr>
        <w:pStyle w:val="BodyText"/>
        <w:widowControl w:val="0"/>
        <w:spacing w:after="160"/>
        <w:rPr>
          <w:rFonts w:ascii="GHEA Grapalat" w:hAnsi="GHEA Grapalat"/>
          <w:i/>
          <w:lang w:val="hy-AM"/>
        </w:rPr>
      </w:pPr>
    </w:p>
    <w:p w:rsidR="0099129A" w:rsidRDefault="0099129A" w:rsidP="00D12E3B">
      <w:pPr>
        <w:pStyle w:val="BodyText"/>
        <w:widowControl w:val="0"/>
        <w:spacing w:after="160"/>
        <w:ind w:firstLine="567"/>
        <w:jc w:val="right"/>
        <w:rPr>
          <w:rFonts w:ascii="GHEA Grapalat" w:hAnsi="GHEA Grapalat"/>
          <w:i/>
          <w:lang w:val="hy-AM"/>
        </w:rPr>
      </w:pP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rsidR="00D12E3B" w:rsidRPr="009044F1" w:rsidRDefault="00D12E3B" w:rsidP="00D12E3B">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99129A" w:rsidRPr="00356F49">
        <w:rPr>
          <w:rFonts w:ascii="GHEA Grapalat" w:hAnsi="GHEA Grapalat"/>
          <w:b/>
          <w:bCs/>
          <w:i/>
          <w:lang w:val="af-ZA"/>
        </w:rPr>
        <w:t>ԿՄ ՄՂՐՁ ԴՊՐ-ԳՀԾՁԲ-2026/01</w:t>
      </w:r>
      <w:r w:rsidRPr="001B32D9">
        <w:rPr>
          <w:rFonts w:ascii="GHEA Grapalat" w:hAnsi="GHEA Grapalat" w:cs="Times Armenian"/>
          <w:i/>
        </w:rPr>
        <w:br/>
      </w:r>
      <w:r>
        <w:rPr>
          <w:rFonts w:ascii="GHEA Grapalat" w:hAnsi="GHEA Grapalat"/>
          <w:i/>
        </w:rPr>
        <w:t xml:space="preserve">№ </w:t>
      </w:r>
      <w:r w:rsidR="0099129A">
        <w:rPr>
          <w:rFonts w:ascii="GHEA Grapalat" w:hAnsi="GHEA Grapalat"/>
          <w:i/>
          <w:lang w:val="hy-AM"/>
        </w:rPr>
        <w:t>1</w:t>
      </w:r>
      <w:r w:rsidRPr="009044F1">
        <w:rPr>
          <w:rFonts w:ascii="GHEA Grapalat" w:hAnsi="GHEA Grapalat"/>
          <w:i/>
        </w:rPr>
        <w:t xml:space="preserve"> от </w:t>
      </w:r>
      <w:r w:rsidR="0099129A">
        <w:rPr>
          <w:rFonts w:ascii="GHEA Grapalat" w:hAnsi="GHEA Grapalat"/>
          <w:i/>
          <w:lang w:val="hy-AM"/>
        </w:rPr>
        <w:t>17</w:t>
      </w:r>
      <w:r w:rsidR="0099129A">
        <w:rPr>
          <w:rFonts w:ascii="Microsoft JhengHei" w:eastAsia="Microsoft JhengHei" w:hAnsi="Microsoft JhengHei" w:cs="Microsoft JhengHei"/>
          <w:i/>
          <w:lang w:val="hy-AM"/>
        </w:rPr>
        <w:t>․12․</w:t>
      </w:r>
      <w:r w:rsidRPr="009044F1">
        <w:rPr>
          <w:rFonts w:ascii="GHEA Grapalat" w:hAnsi="GHEA Grapalat"/>
          <w:i/>
        </w:rPr>
        <w:t xml:space="preserve"> 20</w:t>
      </w:r>
      <w:r w:rsidR="0099129A">
        <w:rPr>
          <w:rFonts w:ascii="GHEA Grapalat" w:hAnsi="GHEA Grapalat"/>
          <w:i/>
          <w:lang w:val="hy-AM"/>
        </w:rPr>
        <w:t>25</w:t>
      </w:r>
      <w:r>
        <w:rPr>
          <w:rFonts w:ascii="GHEA Grapalat" w:hAnsi="GHEA Grapalat"/>
          <w:i/>
        </w:rPr>
        <w:t xml:space="preserve"> </w:t>
      </w:r>
      <w:r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096865" w:rsidRPr="003A1EBB" w:rsidRDefault="0099129A" w:rsidP="00B46D58">
      <w:pPr>
        <w:pStyle w:val="BodyText"/>
        <w:widowControl w:val="0"/>
        <w:spacing w:after="160"/>
        <w:ind w:right="-7" w:firstLine="567"/>
        <w:jc w:val="center"/>
        <w:rPr>
          <w:rFonts w:ascii="GHEA Grapalat" w:hAnsi="GHEA Grapalat"/>
        </w:rPr>
      </w:pPr>
      <w:r w:rsidRPr="0099129A">
        <w:rPr>
          <w:rFonts w:ascii="GHEA Grapalat" w:hAnsi="GHEA Grapalat"/>
        </w:rPr>
        <w:t>ГНКО «Средняя школа имени О. (Г.) Акобяна села Меградзор» Котайкской области Республики Армения</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99129A" w:rsidP="00B46D58">
      <w:pPr>
        <w:pStyle w:val="BodyText"/>
        <w:widowControl w:val="0"/>
        <w:spacing w:after="160"/>
        <w:ind w:right="-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Pr>
          <w:rFonts w:ascii="GHEA Grapalat" w:hAnsi="GHEA Grapalat"/>
        </w:rPr>
        <w:t>УСЛУГ</w:t>
      </w:r>
      <w:r w:rsidRPr="009044F1">
        <w:rPr>
          <w:rFonts w:ascii="GHEA Grapalat" w:hAnsi="GHEA Grapalat"/>
        </w:rPr>
        <w:t xml:space="preserve"> ДЛЯ НУЖД "</w:t>
      </w:r>
      <w:r w:rsidRPr="0099129A">
        <w:rPr>
          <w:rFonts w:ascii="GHEA Grapalat" w:hAnsi="GHEA Grapalat"/>
        </w:rPr>
        <w:t xml:space="preserve"> ГНКО «СРЕДНЯЯ ШКОЛА ИМЕНИ О. (Г.) АКОБЯНА СЕЛА МЕГРАДЗОР» КОТАЙКСКОЙ ОБЛАСТИ РЕСПУБЛИКИ АРМЕНИЯ</w:t>
      </w:r>
      <w:r w:rsidRPr="009044F1">
        <w:rPr>
          <w:rFonts w:ascii="GHEA Grapalat" w:hAnsi="GHEA Grapalat"/>
        </w:rPr>
        <w:t xml:space="preserve"> "</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99129A" w:rsidRPr="0099129A" w:rsidRDefault="0099129A" w:rsidP="0099129A">
      <w:pPr>
        <w:pStyle w:val="BodyText"/>
        <w:widowControl w:val="0"/>
        <w:spacing w:after="160"/>
        <w:ind w:right="-7"/>
        <w:jc w:val="center"/>
        <w:rPr>
          <w:rFonts w:ascii="GHEA Grapalat" w:hAnsi="GHEA Grapalat"/>
          <w:b/>
          <w:bCs/>
        </w:rPr>
      </w:pPr>
      <w:r w:rsidRPr="0099129A">
        <w:rPr>
          <w:rFonts w:ascii="GHEA Grapalat" w:hAnsi="GHEA Grapalat"/>
          <w:b/>
          <w:bCs/>
        </w:rPr>
        <w:t>НА ОТКРЫТЫЙ КОНКУРС, ОБЪЯВЛЕННЫЙ С ЦЕЛЬЮ ПРИОБРЕТЕНИЯ УСЛУГ ДЛЯ НУЖД " ГНКО «СРЕДНЯЯ ШКОЛА ИМЕНИ О. (Г.) АКОБЯНА СЕЛА МЕГРАДЗОР» КОТАЙКСКОЙ ОБЛАСТИ РЕСПУБЛИКИ АРМЕНИЯ "</w:t>
      </w:r>
    </w:p>
    <w:p w:rsidR="0099129A" w:rsidRPr="009044F1" w:rsidRDefault="0099129A" w:rsidP="0099129A">
      <w:pPr>
        <w:pStyle w:val="BodyText"/>
        <w:widowControl w:val="0"/>
        <w:spacing w:after="160"/>
        <w:ind w:right="-7"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 xml:space="preserve">7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lastRenderedPageBreak/>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9129A" w:rsidRPr="0099129A">
        <w:rPr>
          <w:rFonts w:ascii="GHEA Grapalat" w:hAnsi="GHEA Grapalat"/>
          <w:b/>
          <w:bCs/>
          <w:iCs/>
          <w:sz w:val="20"/>
          <w:szCs w:val="20"/>
          <w:lang w:val="af-ZA"/>
        </w:rPr>
        <w:t>ԿՄ ՄՂՐՁ ԴՊՐ-ԳՀԾՁԲ-2026/01</w:t>
      </w:r>
      <w:r w:rsidR="0099129A" w:rsidRPr="0099129A">
        <w:rPr>
          <w:rFonts w:ascii="GHEA Grapalat" w:hAnsi="GHEA Grapalat"/>
          <w:spacing w:val="-6"/>
          <w:sz w:val="20"/>
          <w:szCs w:val="20"/>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99129A">
        <w:rPr>
          <w:rFonts w:ascii="GHEA Grapalat" w:hAnsi="GHEA Grapalat"/>
          <w:sz w:val="24"/>
          <w:szCs w:val="24"/>
          <w:lang w:val="en-US"/>
        </w:rPr>
        <w:t>legesgnumner@gmail.com</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"Наименование предмета закупки"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970424" w:rsidRPr="009044F1" w:rsidTr="00643BD8">
        <w:trPr>
          <w:trHeight w:val="70"/>
          <w:jc w:val="center"/>
        </w:trPr>
        <w:tc>
          <w:tcPr>
            <w:tcW w:w="1216" w:type="dxa"/>
            <w:vAlign w:val="center"/>
          </w:tcPr>
          <w:p w:rsidR="00970424" w:rsidRPr="00643BD8" w:rsidRDefault="00970424" w:rsidP="00B46D58">
            <w:pPr>
              <w:pStyle w:val="BodyTextIndent2"/>
              <w:widowControl w:val="0"/>
              <w:spacing w:after="120" w:line="240" w:lineRule="auto"/>
              <w:ind w:firstLine="0"/>
              <w:jc w:val="center"/>
              <w:rPr>
                <w:rFonts w:ascii="GHEA Grapalat" w:hAnsi="GHEA Grapalat"/>
              </w:rPr>
            </w:pPr>
            <w:r w:rsidRPr="00643BD8">
              <w:rPr>
                <w:rFonts w:ascii="GHEA Grapalat" w:hAnsi="GHEA Grapalat"/>
              </w:rPr>
              <w:t>1</w:t>
            </w:r>
          </w:p>
        </w:tc>
        <w:tc>
          <w:tcPr>
            <w:tcW w:w="1418" w:type="dxa"/>
            <w:vAlign w:val="center"/>
          </w:tcPr>
          <w:p w:rsidR="00970424" w:rsidRPr="00643BD8" w:rsidRDefault="0099129A" w:rsidP="00970424">
            <w:pPr>
              <w:pStyle w:val="BodyTextIndent2"/>
              <w:widowControl w:val="0"/>
              <w:spacing w:after="120" w:line="240" w:lineRule="auto"/>
              <w:ind w:firstLine="0"/>
              <w:jc w:val="center"/>
              <w:rPr>
                <w:rFonts w:ascii="GHEA Grapalat" w:hAnsi="GHEA Grapalat"/>
                <w:lang w:val="en-US"/>
              </w:rPr>
            </w:pPr>
            <w:r w:rsidRPr="00643BD8">
              <w:rPr>
                <w:rFonts w:ascii="GHEA Grapalat" w:hAnsi="GHEA Grapalat"/>
                <w:lang w:val="en-US"/>
              </w:rPr>
              <w:t>8</w:t>
            </w:r>
            <w:r w:rsidRPr="00643BD8">
              <w:rPr>
                <w:rFonts w:ascii="Calibri" w:hAnsi="Calibri" w:cs="Calibri"/>
                <w:lang w:val="en-US"/>
              </w:rPr>
              <w:t> </w:t>
            </w:r>
            <w:r w:rsidRPr="00643BD8">
              <w:rPr>
                <w:rFonts w:ascii="GHEA Grapalat" w:hAnsi="GHEA Grapalat"/>
                <w:lang w:val="en-US"/>
              </w:rPr>
              <w:t>605 000</w:t>
            </w:r>
          </w:p>
        </w:tc>
        <w:tc>
          <w:tcPr>
            <w:tcW w:w="6600" w:type="dxa"/>
            <w:vAlign w:val="center"/>
          </w:tcPr>
          <w:p w:rsidR="00970424" w:rsidRPr="00643BD8" w:rsidRDefault="00643BD8" w:rsidP="00B46D58">
            <w:pPr>
              <w:pStyle w:val="BodyTextIndent2"/>
              <w:widowControl w:val="0"/>
              <w:spacing w:after="120" w:line="240" w:lineRule="auto"/>
              <w:ind w:firstLine="0"/>
              <w:rPr>
                <w:rFonts w:ascii="GHEA Grapalat" w:hAnsi="GHEA Grapalat"/>
              </w:rPr>
            </w:pPr>
            <w:r w:rsidRPr="00643BD8">
              <w:rPr>
                <w:rFonts w:ascii="GHEA Grapalat" w:hAnsi="GHEA Grapalat"/>
              </w:rPr>
              <w:t>Специализированные услуги по пассажирским перевозкам</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1F0358" w:rsidRPr="009044F1" w:rsidRDefault="001F0358"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sidRPr="009044F1">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9044F1">
        <w:rPr>
          <w:rFonts w:ascii="GHEA Grapalat" w:hAnsi="GHEA Grapalat"/>
          <w:color w:val="000000"/>
        </w:rPr>
        <w:lastRenderedPageBreak/>
        <w:t>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FE2CCB" w:rsidRPr="00A970FC"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sidR="00643BD8">
        <w:rPr>
          <w:rFonts w:ascii="GHEA Grapalat" w:hAnsi="GHEA Grapalat"/>
          <w:sz w:val="24"/>
          <w:szCs w:val="24"/>
          <w:vertAlign w:val="subscript"/>
          <w:lang w:val="en-US"/>
        </w:rPr>
        <w:t>12:30</w:t>
      </w:r>
      <w:r>
        <w:rPr>
          <w:rFonts w:ascii="GHEA Grapalat" w:hAnsi="GHEA Grapalat"/>
          <w:sz w:val="24"/>
          <w:szCs w:val="24"/>
        </w:rPr>
        <w:t>" часов "</w:t>
      </w:r>
      <w:r w:rsidR="00643BD8">
        <w:rPr>
          <w:rFonts w:ascii="GHEA Grapalat" w:hAnsi="GHEA Grapalat"/>
          <w:sz w:val="24"/>
          <w:szCs w:val="24"/>
          <w:lang w:val="en-US"/>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2"/>
          <w:szCs w:val="22"/>
          <w:vertAlign w:val="subscript"/>
        </w:rPr>
        <w:t>имя, фамилия секретаря комиссии</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3"/>
        <w:t>7</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w:t>
      </w:r>
      <w:r>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643BD8">
        <w:rPr>
          <w:rFonts w:ascii="GHEA Grapalat" w:hAnsi="GHEA Grapalat"/>
          <w:sz w:val="24"/>
          <w:szCs w:val="24"/>
          <w:lang w:val="en-US"/>
        </w:rPr>
        <w:t>7</w:t>
      </w:r>
      <w:r w:rsidR="00A9098A" w:rsidRPr="00AD29CE">
        <w:rPr>
          <w:rFonts w:ascii="GHEA Grapalat" w:hAnsi="GHEA Grapalat"/>
          <w:sz w:val="24"/>
          <w:szCs w:val="24"/>
        </w:rPr>
        <w:t>"-ый день в "</w:t>
      </w:r>
      <w:r w:rsidR="00643BD8">
        <w:rPr>
          <w:rFonts w:ascii="GHEA Grapalat" w:hAnsi="GHEA Grapalat"/>
          <w:sz w:val="24"/>
          <w:szCs w:val="24"/>
          <w:lang w:val="en-US"/>
        </w:rPr>
        <w:t>12:30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w:t>
      </w:r>
      <w:r w:rsidRPr="009044F1">
        <w:rPr>
          <w:rFonts w:ascii="GHEA Grapalat" w:hAnsi="GHEA Grapalat"/>
        </w:rPr>
        <w:lastRenderedPageBreak/>
        <w:t>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FootnoteReference"/>
          <w:rFonts w:ascii="GHEA Grapalat" w:hAnsi="GHEA Grapalat"/>
          <w:i w:val="0"/>
          <w:sz w:val="24"/>
          <w:szCs w:val="24"/>
        </w:rPr>
        <w:footnoteReference w:customMarkFollows="1" w:id="4"/>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lastRenderedPageBreak/>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w:t>
      </w:r>
      <w:r w:rsidR="00BD06DB" w:rsidRPr="00551FD6">
        <w:rPr>
          <w:rFonts w:ascii="GHEA Grapalat" w:hAnsi="GHEA Grapalat"/>
        </w:rPr>
        <w:lastRenderedPageBreak/>
        <w:t>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lastRenderedPageBreak/>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5"/>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w:t>
      </w:r>
      <w:r w:rsidRPr="009044F1">
        <w:rPr>
          <w:rFonts w:ascii="GHEA Grapalat" w:hAnsi="GHEA Grapalat"/>
          <w:sz w:val="24"/>
          <w:szCs w:val="24"/>
        </w:rPr>
        <w:lastRenderedPageBreak/>
        <w:t>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w:t>
      </w:r>
      <w:r w:rsidRPr="009044F1">
        <w:rPr>
          <w:rFonts w:ascii="GHEA Grapalat" w:hAnsi="GHEA Grapalat"/>
        </w:rPr>
        <w:lastRenderedPageBreak/>
        <w:t xml:space="preserve">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 xml:space="preserve">срок, предусмотренный </w:t>
      </w:r>
      <w:r w:rsidR="00FA59BE">
        <w:rPr>
          <w:rFonts w:ascii="GHEA Grapalat" w:hAnsi="GHEA Grapalat"/>
        </w:rPr>
        <w:t>уведомлением</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 xml:space="preserve">а в случае, если проектом заключаемого договора предусмотрена предоплата </w:t>
      </w:r>
      <w:r w:rsidR="00FA59BE">
        <w:rPr>
          <w:rFonts w:ascii="GHEA Grapalat" w:hAnsi="GHEA Grapalat"/>
        </w:rPr>
        <w:t>-</w:t>
      </w:r>
      <w:r w:rsidR="00B06EC9">
        <w:rPr>
          <w:rFonts w:ascii="GHEA Grapalat" w:hAnsi="GHEA Grapalat"/>
        </w:rPr>
        <w:t xml:space="preserve">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w:t>
      </w:r>
      <w:r w:rsidR="00BE227E">
        <w:rPr>
          <w:rFonts w:ascii="GHEA Grapalat" w:hAnsi="GHEA Grapalat"/>
          <w:lang w:val="hy-AM"/>
        </w:rPr>
        <w:t xml:space="preserve">«» </w:t>
      </w:r>
      <w:r w:rsidR="007C56B2" w:rsidRPr="00F818E0">
        <w:rPr>
          <w:rFonts w:ascii="GHEA Grapalat" w:hAnsi="GHEA Grapalat"/>
        </w:rPr>
        <w:t>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
    <w:p w:rsidR="00E271A0" w:rsidRDefault="00384973">
      <w:pPr>
        <w:rPr>
          <w:rFonts w:ascii="GHEA Grapalat" w:hAnsi="GHEA Grapalat" w:cs="Sylfaen"/>
        </w:rPr>
      </w:pPr>
      <w:r>
        <w:rPr>
          <w:rFonts w:ascii="GHEA Grapalat" w:hAnsi="GHEA Grapalat" w:cs="Sylfaen"/>
        </w:rPr>
        <w:t>-----------------------------------------------</w:t>
      </w:r>
    </w:p>
    <w:p w:rsidR="00B648A3" w:rsidRPr="00C224A2" w:rsidRDefault="00E271A0" w:rsidP="00B648A3">
      <w:pPr>
        <w:widowControl w:val="0"/>
        <w:tabs>
          <w:tab w:val="left" w:pos="1276"/>
        </w:tabs>
        <w:rPr>
          <w:i/>
          <w:sz w:val="18"/>
          <w:szCs w:val="18"/>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00B648A3">
        <w:rPr>
          <w:rFonts w:ascii="Cambria" w:hAnsi="Cambria"/>
          <w:i/>
          <w:sz w:val="18"/>
          <w:szCs w:val="18"/>
        </w:rPr>
        <w:t>а</w:t>
      </w:r>
      <w:r w:rsidR="00B648A3" w:rsidRPr="008D5170">
        <w:rPr>
          <w:rFonts w:ascii="Times Armenian" w:hAnsi="Times Armenian"/>
          <w:i/>
          <w:sz w:val="18"/>
          <w:szCs w:val="18"/>
        </w:rPr>
        <w:t xml:space="preserve"> </w:t>
      </w:r>
      <w:r w:rsidR="00B648A3" w:rsidRPr="000C4C7C">
        <w:rPr>
          <w:rFonts w:ascii="GHEA Grapalat" w:hAnsi="GHEA Grapalat" w:cs="Sylfaen"/>
          <w:lang w:val="hy-AM"/>
        </w:rPr>
        <w:t>)</w:t>
      </w:r>
      <w:r w:rsidR="00B648A3">
        <w:rPr>
          <w:rFonts w:ascii="GHEA Grapalat" w:hAnsi="GHEA Grapalat" w:cs="Sylfaen"/>
        </w:rPr>
        <w:t xml:space="preserve"> </w:t>
      </w:r>
      <w:r w:rsidR="00B648A3" w:rsidRPr="00E16BC9">
        <w:rPr>
          <w:i/>
          <w:sz w:val="18"/>
          <w:szCs w:val="18"/>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E271A0" w:rsidRPr="000B15AE" w:rsidRDefault="00B648A3" w:rsidP="00B648A3">
      <w:pPr>
        <w:pStyle w:val="FootnoteText"/>
        <w:jc w:val="both"/>
        <w:rPr>
          <w:rFonts w:ascii="GHEA Grapalat" w:hAnsi="GHEA Grapalat"/>
          <w:i/>
          <w:sz w:val="16"/>
          <w:szCs w:val="16"/>
        </w:rPr>
      </w:pPr>
      <w:r>
        <w:rPr>
          <w:i/>
          <w:sz w:val="18"/>
          <w:szCs w:val="18"/>
        </w:rPr>
        <w:t xml:space="preserve">    </w:t>
      </w:r>
      <w:r>
        <w:rPr>
          <w:rFonts w:ascii="Cambria" w:hAnsi="Cambria"/>
          <w:i/>
          <w:sz w:val="18"/>
          <w:szCs w:val="18"/>
        </w:rPr>
        <w:t>б</w:t>
      </w:r>
      <w:r w:rsidRPr="008D5170">
        <w:rPr>
          <w:i/>
          <w:sz w:val="18"/>
          <w:szCs w:val="18"/>
        </w:rPr>
        <w:t xml:space="preserve"> </w:t>
      </w:r>
      <w:r w:rsidRPr="000C4C7C">
        <w:rPr>
          <w:rFonts w:ascii="GHEA Grapalat" w:hAnsi="GHEA Grapalat" w:cs="Sylfaen"/>
          <w:lang w:val="hy-AM"/>
        </w:rPr>
        <w:t>)</w:t>
      </w:r>
      <w:r>
        <w:rPr>
          <w:rFonts w:ascii="GHEA Grapalat" w:hAnsi="GHEA Grapalat" w:cs="Sylfaen"/>
        </w:rPr>
        <w:t xml:space="preserve"> </w:t>
      </w:r>
      <w:r w:rsidR="00E271A0"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ascii="GHEA Grapalat" w:hAnsi="GHEA Grapalat"/>
          <w:i/>
          <w:sz w:val="16"/>
          <w:szCs w:val="16"/>
          <w:lang w:val="hy-AM"/>
        </w:rPr>
        <w:t>«»</w:t>
      </w:r>
      <w:r w:rsidR="00E271A0" w:rsidRPr="00AA15C4">
        <w:rPr>
          <w:rFonts w:ascii="GHEA Grapalat" w:hAnsi="GHEA Grapalat"/>
          <w:i/>
          <w:sz w:val="16"/>
          <w:szCs w:val="16"/>
        </w:rPr>
        <w:t xml:space="preserve"> рабочих дней. " исключается из пункта 10.1, если </w:t>
      </w:r>
    </w:p>
    <w:p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rsidR="0085658A" w:rsidRDefault="0085658A">
      <w:pPr>
        <w:rPr>
          <w:rFonts w:ascii="GHEA Grapalat" w:hAnsi="GHEA Grapalat"/>
        </w:rPr>
      </w:pPr>
    </w:p>
    <w:p w:rsidR="0085658A" w:rsidRDefault="0085658A">
      <w:pPr>
        <w:rPr>
          <w:rFonts w:ascii="GHEA Grapalat" w:hAnsi="GHEA Grapalat"/>
        </w:rPr>
      </w:pPr>
    </w:p>
    <w:p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w:t>
      </w:r>
      <w:r w:rsidR="008641AA">
        <w:rPr>
          <w:rFonts w:ascii="GHEA Grapalat" w:hAnsi="GHEA Grapalat"/>
          <w:i/>
        </w:rPr>
        <w:t>,</w:t>
      </w:r>
      <w:r w:rsidRPr="009F031B">
        <w:rPr>
          <w:rFonts w:ascii="GHEA Grapalat" w:hAnsi="GHEA Grapalat"/>
          <w:i/>
        </w:rPr>
        <w:t xml:space="preserve">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FootnoteReference"/>
          <w:rFonts w:ascii="GHEA Grapalat" w:hAnsi="GHEA Grapalat" w:cs="Sylfaen"/>
        </w:rPr>
        <w:footnoteReference w:customMarkFollows="1" w:id="6"/>
        <w:t>11</w:t>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FootnoteReference"/>
          <w:rFonts w:ascii="GHEA Grapalat" w:hAnsi="GHEA Grapalat"/>
        </w:rPr>
        <w:footnoteReference w:customMarkFollows="1" w:id="7"/>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w:t>
      </w:r>
      <w:r w:rsidR="00030D40" w:rsidRPr="009044F1">
        <w:rPr>
          <w:rFonts w:ascii="GHEA Grapalat" w:hAnsi="GHEA Grapalat"/>
        </w:rPr>
        <w:lastRenderedPageBreak/>
        <w:t xml:space="preserve">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lastRenderedPageBreak/>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8"/>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r w:rsidRPr="00D57ABB">
        <w:rPr>
          <w:rFonts w:ascii="GHEA Grapalat" w:hAnsi="GHEA Grapalat"/>
        </w:rPr>
        <w:lastRenderedPageBreak/>
        <w:t xml:space="preserve">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w:t>
      </w:r>
      <w:r w:rsidRPr="00570BBD">
        <w:rPr>
          <w:rFonts w:ascii="GHEA Grapalat" w:hAnsi="GHEA Grapalat"/>
        </w:rPr>
        <w:lastRenderedPageBreak/>
        <w:t xml:space="preserve">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9"/>
        <w:t>14</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FootnoteReference"/>
          <w:rFonts w:ascii="GHEA Grapalat" w:hAnsi="GHEA Grapalat"/>
        </w:rPr>
        <w:t xml:space="preserve"> </w:t>
      </w:r>
      <w:r w:rsidR="003B14AF">
        <w:rPr>
          <w:rStyle w:val="FootnoteReference"/>
          <w:rFonts w:ascii="GHEA Grapalat" w:hAnsi="GHEA Grapalat"/>
        </w:rPr>
        <w:footnoteReference w:customMarkFollows="1" w:id="10"/>
        <w:t>15</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---BM</w:t>
      </w:r>
      <w:r w:rsidR="003E6EFE">
        <w:rPr>
          <w:rFonts w:ascii="GHEA Grapalat" w:hAnsi="GHEA Grapalat"/>
          <w:b/>
          <w:sz w:val="24"/>
          <w:szCs w:val="24"/>
        </w:rPr>
        <w:t>TsDzB</w:t>
      </w:r>
      <w:r w:rsidR="00B666FB">
        <w:rPr>
          <w:rStyle w:val="FootnoteReference"/>
          <w:rFonts w:ascii="GHEA Grapalat" w:hAnsi="GHEA Grapalat"/>
          <w:b/>
          <w:sz w:val="24"/>
          <w:szCs w:val="24"/>
        </w:rPr>
        <w:footnoteReference w:customMarkFollows="1" w:id="11"/>
        <w:t>*</w:t>
      </w:r>
      <w:r w:rsidRPr="00374F4A">
        <w:rPr>
          <w:rFonts w:ascii="GHEA Grapalat" w:hAnsi="GHEA Grapalat"/>
          <w:b/>
          <w:sz w:val="24"/>
          <w:szCs w:val="24"/>
        </w:rPr>
        <w:t>---/---</w:t>
      </w:r>
      <w:r w:rsidR="006132ED">
        <w:rPr>
          <w:rFonts w:ascii="GHEA Grapalat" w:hAnsi="GHEA Grapalat"/>
          <w:sz w:val="24"/>
          <w:szCs w:val="24"/>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---BM</w:t>
      </w:r>
      <w:r w:rsidR="003E6EFE">
        <w:rPr>
          <w:rFonts w:ascii="GHEA Grapalat" w:hAnsi="GHEA Grapalat"/>
        </w:rPr>
        <w:t>TsDzB</w:t>
      </w:r>
      <w:r w:rsidRPr="00DD2B43">
        <w:rPr>
          <w:rFonts w:ascii="GHEA Grapalat" w:hAnsi="GHEA Grapalat"/>
        </w:rPr>
        <w:t>---/---</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Pr="001E7AA5">
        <w:rPr>
          <w:rFonts w:ascii="GHEA Grapalat" w:hAnsi="GHEA Grapalat"/>
        </w:rPr>
        <w:t>"--- BMTsDzB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под кодом "--- BM</w:t>
      </w:r>
      <w:r w:rsidR="003E6EFE" w:rsidRPr="006F3CBD">
        <w:rPr>
          <w:rFonts w:ascii="GHEA Grapalat" w:hAnsi="GHEA Grapalat"/>
        </w:rPr>
        <w:t>TsDzB</w:t>
      </w:r>
      <w:r w:rsidR="006B3E56" w:rsidRPr="006F3CBD">
        <w:rPr>
          <w:rFonts w:ascii="GHEA Grapalat" w:hAnsi="GHEA Grapalat"/>
        </w:rPr>
        <w:t xml:space="preserve"> ---/---"*</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1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lastRenderedPageBreak/>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652A78" w:rsidRPr="00FA6464" w:rsidRDefault="00652A78" w:rsidP="00652A78">
      <w:pPr>
        <w:jc w:val="right"/>
        <w:rPr>
          <w:rFonts w:ascii="GHEA Grapalat" w:hAnsi="GHEA Grapalat"/>
          <w:b/>
        </w:rPr>
      </w:pPr>
      <w:r w:rsidRPr="001439BD">
        <w:rPr>
          <w:rFonts w:ascii="GHEA Grapalat" w:hAnsi="GHEA Grapalat"/>
          <w:b/>
        </w:rPr>
        <w:t>к Приглашению на открытый конкурс</w:t>
      </w:r>
    </w:p>
    <w:p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под кодом "--- BMTsDzB ---/---"</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2F0DD9"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F0DD9"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F0DD9"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F0DD9"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F0DD9"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F0DD9"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2F0DD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2F0DD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2F0DD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F0DD9"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2F0DD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2F0DD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2F0DD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2F0DD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F0DD9"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2F0DD9"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2F0DD9"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2F0DD9"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A9306E" w:rsidRPr="00B23852" w:rsidRDefault="002F0DD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2F0DD9"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2F0DD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2F0DD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4"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Pr="009044F1">
        <w:rPr>
          <w:rFonts w:ascii="GHEA Grapalat" w:hAnsi="GHEA Grapalat"/>
          <w:b/>
          <w:sz w:val="24"/>
          <w:szCs w:val="24"/>
        </w:rPr>
        <w:t>---BM</w:t>
      </w:r>
      <w:r w:rsidR="003E6EFE">
        <w:rPr>
          <w:rFonts w:ascii="GHEA Grapalat" w:hAnsi="GHEA Grapalat"/>
          <w:b/>
          <w:sz w:val="24"/>
          <w:szCs w:val="24"/>
        </w:rPr>
        <w:t>TsDzB</w:t>
      </w:r>
      <w:r w:rsidRPr="009044F1">
        <w:rPr>
          <w:rFonts w:ascii="GHEA Grapalat" w:hAnsi="GHEA Grapalat"/>
          <w:b/>
          <w:sz w:val="24"/>
          <w:szCs w:val="24"/>
        </w:rPr>
        <w:t>---/---</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3"/>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Pr="005744FC">
        <w:rPr>
          <w:rFonts w:ascii="GHEA Grapalat" w:hAnsi="GHEA Grapalat"/>
          <w:spacing w:val="-6"/>
        </w:rPr>
        <w:t>---BM</w:t>
      </w:r>
      <w:r w:rsidR="003E6EFE">
        <w:rPr>
          <w:rFonts w:ascii="GHEA Grapalat" w:hAnsi="GHEA Grapalat"/>
          <w:spacing w:val="-6"/>
        </w:rPr>
        <w:t>TsDzB</w:t>
      </w:r>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4"/>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w:t>
      </w:r>
      <w:r w:rsidR="003E6EFE">
        <w:rPr>
          <w:rFonts w:ascii="GHEA Grapalat" w:hAnsi="GHEA Grapalat"/>
          <w:b/>
          <w:sz w:val="24"/>
          <w:szCs w:val="24"/>
        </w:rPr>
        <w:t>TsDzB</w:t>
      </w:r>
      <w:r w:rsidRPr="00B138F3">
        <w:rPr>
          <w:rFonts w:ascii="GHEA Grapalat" w:hAnsi="GHEA Grapalat"/>
          <w:b/>
          <w:sz w:val="24"/>
          <w:szCs w:val="24"/>
        </w:rPr>
        <w:t>---/---</w:t>
      </w:r>
      <w:r w:rsidR="006132ED" w:rsidRPr="00B138F3">
        <w:rPr>
          <w:rFonts w:ascii="GHEA Grapalat" w:hAnsi="GHEA Grapalat"/>
          <w:b/>
          <w:sz w:val="24"/>
          <w:szCs w:val="24"/>
        </w:rPr>
        <w:t>"</w:t>
      </w:r>
      <w:r w:rsidR="009924E6" w:rsidRPr="003543E4">
        <w:rPr>
          <w:rStyle w:val="FootnoteReference"/>
          <w:rFonts w:ascii="GHEA Grapalat" w:hAnsi="GHEA Grapalat"/>
          <w:b/>
          <w:sz w:val="28"/>
          <w:szCs w:val="28"/>
        </w:rPr>
        <w:footnoteReference w:customMarkFollows="1" w:id="15"/>
        <w:t>*</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3543E4">
        <w:rPr>
          <w:rFonts w:ascii="GHEA Grapalat" w:eastAsiaTheme="minorHAnsi" w:hAnsi="GHEA Grapalat" w:cstheme="minorBidi"/>
          <w:sz w:val="18"/>
          <w:szCs w:val="18"/>
        </w:rPr>
        <w:t>*</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CC378E"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lastRenderedPageBreak/>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rsidR="00CC378E" w:rsidRDefault="00CC378E"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rsidR="0036746C"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rsidR="0036746C" w:rsidRDefault="0036746C" w:rsidP="0036746C">
      <w:pPr>
        <w:pStyle w:val="NormalWeb"/>
        <w:shd w:val="clear" w:color="auto" w:fill="FFFFFF"/>
        <w:spacing w:before="0" w:beforeAutospacing="0" w:after="0" w:afterAutospacing="0"/>
        <w:ind w:firstLine="375"/>
        <w:jc w:val="both"/>
        <w:rPr>
          <w:rStyle w:val="Strong"/>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C10A5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w:t>
      </w:r>
      <w:r w:rsidR="003E6EFE">
        <w:rPr>
          <w:rFonts w:ascii="GHEA Grapalat" w:hAnsi="GHEA Grapalat"/>
          <w:b/>
        </w:rPr>
        <w:t>TsDzB</w:t>
      </w:r>
      <w:r w:rsidRPr="00B138F3">
        <w:rPr>
          <w:rFonts w:ascii="GHEA Grapalat" w:hAnsi="GHEA Grapalat"/>
          <w:b/>
        </w:rPr>
        <w:t>---/---"</w:t>
      </w:r>
      <w:r w:rsidR="00B7184E">
        <w:rPr>
          <w:rFonts w:ascii="GHEA Grapalat" w:hAnsi="GHEA Grapalat"/>
          <w:b/>
        </w:rPr>
        <w:t xml:space="preserve"> *</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CC5A5B" w:rsidRDefault="007B3F5F" w:rsidP="00CC5A5B">
      <w:pPr>
        <w:pStyle w:val="NormalWeb"/>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rsidR="007B3F5F" w:rsidRPr="00CC5A5B" w:rsidRDefault="00667A47"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rsidR="007B3F5F" w:rsidRPr="00B138F3" w:rsidRDefault="007B3F5F"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7184E">
        <w:rPr>
          <w:rFonts w:ascii="GHEA Grapalat" w:eastAsiaTheme="minorHAnsi" w:hAnsi="GHEA Grapalat" w:cstheme="minorBidi"/>
          <w:sz w:val="18"/>
          <w:szCs w:val="18"/>
        </w:rPr>
        <w:t xml:space="preserve">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0D0F13" w:rsidRDefault="007B3F5F" w:rsidP="007B3F5F">
      <w:pPr>
        <w:pStyle w:val="NormalWeb"/>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rsidR="007B3F5F" w:rsidRPr="000D0F13" w:rsidRDefault="007B3F5F" w:rsidP="007B3F5F">
      <w:pPr>
        <w:pStyle w:val="NormalWeb"/>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rsidR="0054663D" w:rsidRPr="000D0F13" w:rsidRDefault="00746170" w:rsidP="0054663D">
      <w:pPr>
        <w:pStyle w:val="NormalWeb"/>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rsidR="0054663D" w:rsidRPr="000D0F13" w:rsidRDefault="0054663D" w:rsidP="0054663D">
      <w:pPr>
        <w:pStyle w:val="NormalWeb"/>
        <w:shd w:val="clear" w:color="auto" w:fill="FFFFFF"/>
        <w:contextualSpacing/>
        <w:jc w:val="both"/>
        <w:rPr>
          <w:rFonts w:ascii="GHEA Grapalat" w:eastAsiaTheme="minorHAnsi" w:hAnsi="GHEA Grapalat" w:cstheme="minorBidi"/>
          <w:sz w:val="18"/>
          <w:szCs w:val="18"/>
          <w:lang w:val="hy-AM"/>
        </w:rPr>
      </w:pPr>
    </w:p>
    <w:p w:rsidR="0054663D" w:rsidRPr="000D0F13" w:rsidRDefault="0054663D" w:rsidP="0054663D">
      <w:pPr>
        <w:pStyle w:val="NormalWeb"/>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rsidR="00BB7E7F"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rsidR="00BB7E7F" w:rsidRDefault="00BB7E7F" w:rsidP="0054663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54663D" w:rsidRPr="000D0F13"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rsidR="00C34E3B" w:rsidRPr="00EF6EB4" w:rsidRDefault="00C34E3B" w:rsidP="0054663D">
      <w:pPr>
        <w:pStyle w:val="NormalWeb"/>
        <w:shd w:val="clear" w:color="auto" w:fill="FFFFFF"/>
        <w:contextualSpacing/>
        <w:jc w:val="both"/>
        <w:rPr>
          <w:rFonts w:ascii="GHEA Grapalat" w:eastAsiaTheme="minorHAnsi" w:hAnsi="GHEA Grapalat" w:cstheme="minorBidi"/>
          <w:color w:val="FF000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64751C" w:rsidRPr="008842CE" w:rsidRDefault="0064751C" w:rsidP="0064751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7B3F5F" w:rsidRPr="00B138F3" w:rsidRDefault="00DB3187"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lastRenderedPageBreak/>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816A6" w:rsidRDefault="000816A6">
      <w:pPr>
        <w:rPr>
          <w:rFonts w:ascii="GHEA Grapalat" w:hAnsi="GHEA Grapalat"/>
          <w:i/>
          <w:sz w:val="22"/>
          <w:szCs w:val="22"/>
        </w:rPr>
      </w:pPr>
      <w:r>
        <w:rPr>
          <w:rFonts w:ascii="GHEA Grapalat" w:hAnsi="GHEA Grapalat"/>
          <w:i/>
          <w:sz w:val="22"/>
          <w:szCs w:val="22"/>
        </w:rPr>
        <w:br w:type="page"/>
      </w:r>
    </w:p>
    <w:p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rsidR="003D2FE2" w:rsidRPr="00B263B7" w:rsidRDefault="003D2FE2" w:rsidP="003D2FE2">
      <w:pPr>
        <w:widowControl w:val="0"/>
        <w:spacing w:after="160"/>
        <w:jc w:val="right"/>
        <w:rPr>
          <w:rFonts w:ascii="GHEA Grapalat" w:hAnsi="GHEA Grapalat"/>
          <w:b/>
          <w:i/>
        </w:rPr>
      </w:pPr>
      <w:r w:rsidRPr="00B263B7">
        <w:rPr>
          <w:rFonts w:ascii="GHEA Grapalat" w:hAnsi="GHEA Grapalat"/>
          <w:b/>
          <w:i/>
        </w:rPr>
        <w:t>к Приглашению на открытый конкурс</w:t>
      </w:r>
      <w:r w:rsidRPr="00B263B7">
        <w:rPr>
          <w:rFonts w:ascii="GHEA Grapalat" w:hAnsi="GHEA Grapalat" w:cs="GHEA Grapalat"/>
          <w:b/>
          <w:i/>
        </w:rPr>
        <w:br/>
      </w:r>
      <w:r w:rsidRPr="00B263B7">
        <w:rPr>
          <w:rFonts w:ascii="GHEA Grapalat" w:hAnsi="GHEA Grapalat"/>
          <w:b/>
          <w:i/>
        </w:rPr>
        <w:t>под кодом "---BM</w:t>
      </w:r>
      <w:r w:rsidR="003E6EFE" w:rsidRPr="00B263B7">
        <w:rPr>
          <w:rFonts w:ascii="GHEA Grapalat" w:hAnsi="GHEA Grapalat"/>
          <w:b/>
          <w:i/>
        </w:rPr>
        <w:t>TsDzB</w:t>
      </w:r>
      <w:r w:rsidRPr="00B263B7">
        <w:rPr>
          <w:rFonts w:ascii="GHEA Grapalat" w:hAnsi="GHEA Grapalat"/>
          <w:b/>
          <w:i/>
        </w:rPr>
        <w:t>---/---"</w:t>
      </w:r>
      <w:r w:rsidR="00B11B79" w:rsidRPr="00B263B7">
        <w:rPr>
          <w:rFonts w:ascii="GHEA Grapalat" w:hAnsi="GHEA Grapalat"/>
          <w:b/>
          <w:i/>
        </w:rPr>
        <w:t xml:space="preserve"> </w:t>
      </w:r>
      <w:r w:rsidRPr="00B263B7">
        <w:rPr>
          <w:rStyle w:val="FootnoteReference"/>
          <w:rFonts w:ascii="GHEA Grapalat" w:hAnsi="GHEA Grapalat"/>
          <w:b/>
          <w:i/>
        </w:rPr>
        <w:footnoteReference w:customMarkFollows="1" w:id="16"/>
        <w:t>*</w:t>
      </w:r>
    </w:p>
    <w:p w:rsidR="00542F4F" w:rsidRPr="00B138F3" w:rsidRDefault="00542F4F" w:rsidP="00542F4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542F4F" w:rsidRPr="00B138F3" w:rsidRDefault="00542F4F" w:rsidP="00542F4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0952F7" w:rsidRPr="001115E9">
        <w:rPr>
          <w:rStyle w:val="Strong"/>
          <w:rFonts w:ascii="GHEA Grapalat" w:hAnsi="GHEA Grapalat"/>
          <w:b w:val="0"/>
          <w:sz w:val="18"/>
          <w:szCs w:val="18"/>
        </w:rPr>
        <w:t xml:space="preserve">                             </w:t>
      </w:r>
      <w:r w:rsidRPr="00B138F3">
        <w:rPr>
          <w:rStyle w:val="Strong"/>
          <w:rFonts w:ascii="GHEA Grapalat" w:hAnsi="GHEA Grapalat"/>
          <w:b w:val="0"/>
          <w:sz w:val="18"/>
          <w:szCs w:val="18"/>
        </w:rPr>
        <w:t xml:space="preserve"> номер заключаемого договора</w:t>
      </w:r>
    </w:p>
    <w:p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542F4F" w:rsidRPr="00B138F3" w:rsidRDefault="00542F4F" w:rsidP="00542F4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542F4F" w:rsidRPr="00B138F3" w:rsidRDefault="00542F4F" w:rsidP="00542F4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542F4F" w:rsidRPr="00B138F3" w:rsidRDefault="00542F4F" w:rsidP="00542F4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42F4F" w:rsidRPr="00B138F3" w:rsidRDefault="00F215EE" w:rsidP="00542F4F">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rsidR="00CC173E" w:rsidRPr="00DC1223" w:rsidRDefault="00542F4F" w:rsidP="00CC173E">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представленн</w:t>
      </w:r>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 .</w:t>
      </w:r>
    </w:p>
    <w:p w:rsidR="00542F4F" w:rsidRPr="00B138F3" w:rsidRDefault="00542F4F" w:rsidP="00CC173E">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4751C">
        <w:rPr>
          <w:rFonts w:ascii="GHEA Grapalat" w:eastAsiaTheme="minorHAnsi" w:hAnsi="GHEA Grapalat" w:cstheme="minorBidi"/>
          <w:sz w:val="18"/>
          <w:szCs w:val="18"/>
        </w:rPr>
        <w:t>*</w:t>
      </w:r>
    </w:p>
    <w:p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3897" w:rsidRPr="00D96BE2" w:rsidRDefault="00293897" w:rsidP="00293897">
      <w:pPr>
        <w:pStyle w:val="NormalWeb"/>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293897" w:rsidRPr="00D96BE2" w:rsidRDefault="002A23D9" w:rsidP="00293897">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номер заключаемого договара</w:t>
      </w:r>
    </w:p>
    <w:p w:rsidR="00293897" w:rsidRPr="00D96BE2" w:rsidDel="002A23D9" w:rsidRDefault="00293897" w:rsidP="00293897">
      <w:pPr>
        <w:pStyle w:val="NormalWeb"/>
        <w:shd w:val="clear" w:color="auto" w:fill="FFFFFF"/>
        <w:ind w:firstLine="374"/>
        <w:contextualSpacing/>
        <w:jc w:val="both"/>
        <w:rPr>
          <w:del w:id="5" w:author="Inesa Kocharyan" w:date="2023-07-07T17:57:00Z"/>
          <w:rFonts w:ascii="GHEA Grapalat" w:eastAsiaTheme="minorHAnsi" w:hAnsi="GHEA Grapalat" w:cstheme="minorBidi"/>
        </w:rPr>
      </w:pPr>
    </w:p>
    <w:p w:rsidR="00293897" w:rsidRPr="00D96BE2" w:rsidRDefault="002A23D9" w:rsidP="00293897">
      <w:pPr>
        <w:pStyle w:val="NormalWeb"/>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t xml:space="preserve">бенефициаром и принципалом    </w:t>
      </w:r>
      <w:r w:rsidR="00293897" w:rsidRPr="00D96BE2">
        <w:rPr>
          <w:rFonts w:ascii="GHEA Grapalat" w:eastAsiaTheme="minorHAnsi" w:hAnsi="GHEA Grapalat" w:cstheme="minorBidi"/>
        </w:rPr>
        <w:t xml:space="preserve">и  действует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рабочего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дня</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следующего за днем </w:t>
      </w:r>
    </w:p>
    <w:p w:rsidR="00293897" w:rsidRPr="00D96BE2" w:rsidRDefault="00293897" w:rsidP="00293897">
      <w:pPr>
        <w:pStyle w:val="NormalWeb"/>
        <w:shd w:val="clear" w:color="auto" w:fill="FFFFFF"/>
        <w:contextualSpacing/>
        <w:jc w:val="both"/>
        <w:rPr>
          <w:rFonts w:ascii="GHEA Grapalat" w:eastAsiaTheme="minorHAnsi" w:hAnsi="GHEA Grapalat" w:cstheme="minorBidi"/>
          <w:sz w:val="18"/>
          <w:szCs w:val="18"/>
          <w:lang w:val="hy-AM"/>
        </w:rPr>
      </w:pPr>
    </w:p>
    <w:p w:rsidR="00293897" w:rsidRPr="00D96BE2" w:rsidRDefault="00293897" w:rsidP="00293897">
      <w:pPr>
        <w:pStyle w:val="NormalWeb"/>
        <w:shd w:val="clear" w:color="auto" w:fill="FFFFFF"/>
        <w:contextualSpacing/>
        <w:jc w:val="center"/>
        <w:rPr>
          <w:rFonts w:eastAsiaTheme="minorHAnsi" w:cstheme="minorBidi"/>
        </w:rPr>
      </w:pPr>
      <w:r w:rsidRPr="00D96BE2">
        <w:rPr>
          <w:rFonts w:ascii="GHEA Grapalat" w:eastAsiaTheme="minorHAnsi" w:hAnsi="GHEA Grapalat" w:cstheme="minorBidi"/>
          <w:lang w:val="hy-AM"/>
        </w:rPr>
        <w:lastRenderedPageBreak/>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й срок оказния услуг</w:t>
      </w:r>
      <w:r w:rsidRPr="00D96BE2">
        <w:rPr>
          <w:rFonts w:ascii="GHEA Grapalat" w:eastAsiaTheme="minorHAnsi" w:hAnsi="GHEA Grapalat" w:cstheme="minorBidi"/>
          <w:sz w:val="16"/>
          <w:szCs w:val="16"/>
          <w:lang w:val="hy-AM"/>
        </w:rPr>
        <w:t>, предусмотренн</w:t>
      </w:r>
      <w:r w:rsidRPr="00D96BE2">
        <w:rPr>
          <w:rFonts w:ascii="GHEA Grapalat" w:eastAsiaTheme="minorHAnsi" w:hAnsi="GHEA Grapalat" w:cstheme="minorBidi"/>
          <w:sz w:val="16"/>
          <w:szCs w:val="16"/>
        </w:rPr>
        <w:t xml:space="preserve">ый </w:t>
      </w:r>
      <w:r w:rsidRPr="00D96BE2">
        <w:rPr>
          <w:rFonts w:ascii="GHEA Grapalat" w:eastAsiaTheme="minorHAnsi" w:hAnsi="GHEA Grapalat" w:cstheme="minorBidi"/>
          <w:sz w:val="16"/>
          <w:szCs w:val="16"/>
          <w:lang w:val="hy-AM"/>
        </w:rPr>
        <w:t>заключаемым договором</w:t>
      </w:r>
    </w:p>
    <w:p w:rsidR="00A01B99"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rsidR="00A01B99" w:rsidRDefault="00A01B99" w:rsidP="00293897">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293897" w:rsidRPr="00D96BE2"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rsidR="00293897" w:rsidRDefault="00293897"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542F4F" w:rsidRPr="00B138F3" w:rsidRDefault="00542F4F" w:rsidP="00542F4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42F4F" w:rsidRPr="00B138F3" w:rsidRDefault="00542F4F" w:rsidP="00542F4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A0E0D" w:rsidRPr="0091562B" w:rsidRDefault="00542F4F" w:rsidP="00DA0E0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widowControl w:val="0"/>
        <w:spacing w:after="160"/>
        <w:ind w:left="567" w:right="565"/>
        <w:jc w:val="center"/>
        <w:rPr>
          <w:rFonts w:ascii="GHEA Grapalat" w:hAnsi="GHEA Grapalat"/>
          <w:b/>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r>
        <w:rPr>
          <w:rFonts w:ascii="GHEA Grapalat" w:hAnsi="GHEA Grapalat"/>
          <w:i/>
          <w:sz w:val="22"/>
          <w:szCs w:val="22"/>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к Приглашению на открытый конкурс</w:t>
      </w:r>
      <w:r w:rsidRPr="005C48F7">
        <w:rPr>
          <w:rFonts w:ascii="GHEA Grapalat" w:hAnsi="GHEA Grapalat" w:cs="GHEA Grapalat"/>
          <w:b/>
          <w:i/>
        </w:rPr>
        <w:br/>
      </w:r>
      <w:r w:rsidRPr="005C48F7">
        <w:rPr>
          <w:rFonts w:ascii="GHEA Grapalat" w:hAnsi="GHEA Grapalat"/>
          <w:b/>
          <w:i/>
        </w:rPr>
        <w:t>под кодом "---BMTsDzB---/---"</w:t>
      </w:r>
      <w:r w:rsidRPr="005C48F7">
        <w:rPr>
          <w:rStyle w:val="FootnoteReference"/>
          <w:rFonts w:ascii="GHEA Grapalat" w:hAnsi="GHEA Grapalat"/>
          <w:b/>
          <w:i/>
        </w:rPr>
        <w:footnoteReference w:customMarkFollows="1" w:id="17"/>
        <w:t>*</w:t>
      </w:r>
      <w:r w:rsidR="004B7F14" w:rsidRPr="005C48F7">
        <w:rPr>
          <w:rFonts w:ascii="GHEA Grapalat" w:hAnsi="GHEA Grapalat"/>
          <w:b/>
          <w:i/>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w:t>
      </w:r>
      <w:r w:rsidRPr="00B138F3">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"---BM</w:t>
      </w:r>
      <w:r w:rsidR="003E6EFE">
        <w:rPr>
          <w:rFonts w:ascii="GHEA Grapalat" w:hAnsi="GHEA Grapalat"/>
          <w:b/>
          <w:sz w:val="24"/>
          <w:szCs w:val="24"/>
        </w:rPr>
        <w:t>TsDzB</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9"/>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CA5C35">
        <w:rPr>
          <w:rFonts w:ascii="GHEA Grapalat" w:eastAsiaTheme="minorHAnsi" w:hAnsi="GHEA Grapalat" w:cstheme="minorBidi"/>
          <w:sz w:val="18"/>
          <w:szCs w:val="18"/>
        </w:rPr>
        <w:t>*</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lastRenderedPageBreak/>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6"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lastRenderedPageBreak/>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4ACC" w:rsidRDefault="000A4ACC">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"---BM</w:t>
      </w:r>
      <w:r w:rsidR="003E6EFE">
        <w:rPr>
          <w:rFonts w:ascii="GHEA Grapalat" w:hAnsi="GHEA Grapalat"/>
          <w:i/>
        </w:rPr>
        <w:t>TsDzB</w:t>
      </w:r>
      <w:r w:rsidRPr="00B138F3">
        <w:rPr>
          <w:rFonts w:ascii="GHEA Grapalat" w:hAnsi="GHEA Grapalat"/>
          <w:i/>
        </w:rPr>
        <w:t>---/---"</w:t>
      </w:r>
      <w:r w:rsidR="000A4ACC" w:rsidRPr="000A4ACC">
        <w:rPr>
          <w:rFonts w:ascii="GHEA Grapalat" w:hAnsi="GHEA Grapalat"/>
          <w:i/>
        </w:rPr>
        <w:t xml:space="preserve"> </w:t>
      </w:r>
      <w:r w:rsidRPr="000A4ACC">
        <w:rPr>
          <w:rStyle w:val="FootnoteReference"/>
          <w:rFonts w:ascii="GHEA Grapalat" w:hAnsi="GHEA Grapalat"/>
          <w:i/>
          <w:sz w:val="36"/>
          <w:szCs w:val="36"/>
        </w:rPr>
        <w:footnoteReference w:customMarkFollows="1" w:id="20"/>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rsidR="00131F0B" w:rsidRPr="00C858FA" w:rsidRDefault="00131F0B" w:rsidP="00131F0B">
      <w:pPr>
        <w:pStyle w:val="BodyTextIndent3"/>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к Приглашению на под кодом "--- BMTsDzB --/---"</w:t>
      </w:r>
      <w:r w:rsidRPr="00C858FA">
        <w:rPr>
          <w:rStyle w:val="FootnoteReference"/>
          <w:rFonts w:ascii="GHEA Grapalat" w:hAnsi="GHEA Grapalat"/>
          <w:b/>
          <w:sz w:val="24"/>
          <w:szCs w:val="24"/>
        </w:rPr>
        <w:footnoteReference w:customMarkFollows="1" w:id="22"/>
        <w:t>*</w:t>
      </w:r>
    </w:p>
    <w:p w:rsidR="00131F0B" w:rsidRPr="00C858FA" w:rsidRDefault="00131F0B" w:rsidP="00131F0B">
      <w:pPr>
        <w:widowControl w:val="0"/>
        <w:spacing w:after="160"/>
        <w:ind w:left="567" w:right="565"/>
        <w:jc w:val="center"/>
        <w:rPr>
          <w:rFonts w:ascii="GHEA Grapalat" w:hAnsi="GHEA Grapalat"/>
          <w:b/>
        </w:rPr>
      </w:pPr>
    </w:p>
    <w:p w:rsidR="00131F0B" w:rsidRPr="00C858FA" w:rsidRDefault="00131F0B" w:rsidP="00131F0B">
      <w:pPr>
        <w:pStyle w:val="BodyTextIndent3"/>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rsidR="00131F0B" w:rsidRPr="00C858FA" w:rsidRDefault="00131F0B" w:rsidP="00131F0B">
      <w:pPr>
        <w:widowControl w:val="0"/>
        <w:spacing w:after="160"/>
        <w:ind w:left="567" w:right="565"/>
        <w:jc w:val="center"/>
        <w:rPr>
          <w:rFonts w:ascii="GHEA Grapalat" w:hAnsi="GHEA Grapalat"/>
          <w:b/>
        </w:rPr>
      </w:pPr>
    </w:p>
    <w:p w:rsidR="00131F0B" w:rsidRPr="00C858FA" w:rsidRDefault="00131F0B" w:rsidP="00131F0B">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Strong"/>
          <w:rFonts w:ascii="GHEA Grapalat" w:hAnsi="GHEA Grapalat"/>
          <w:sz w:val="20"/>
          <w:szCs w:val="20"/>
          <w:u w:val="single"/>
          <w:lang w:val="hy-AM"/>
        </w:rPr>
        <w:tab/>
      </w:r>
      <w:r w:rsidRPr="00C858FA">
        <w:rPr>
          <w:rStyle w:val="Strong"/>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C858FA">
        <w:rPr>
          <w:rStyle w:val="Strong"/>
          <w:rFonts w:ascii="GHEA Grapalat" w:hAnsi="GHEA Grapalat"/>
          <w:sz w:val="20"/>
          <w:szCs w:val="20"/>
        </w:rPr>
        <w:t xml:space="preserve">                                                    </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rPr>
        <w:t xml:space="preserve">           </w:t>
      </w:r>
      <w:r w:rsidRPr="00C858FA">
        <w:rPr>
          <w:rStyle w:val="Strong"/>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Fonts w:eastAsiaTheme="minorHAnsi" w:cstheme="minorBidi"/>
        </w:rPr>
        <w:t xml:space="preserve">    </w:t>
      </w:r>
    </w:p>
    <w:p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sz w:val="16"/>
          <w:szCs w:val="16"/>
        </w:rPr>
      </w:pPr>
      <w:r w:rsidRPr="00C858FA">
        <w:rPr>
          <w:rStyle w:val="Strong"/>
          <w:rFonts w:ascii="GHEA Grapalat" w:hAnsi="GHEA Grapalat"/>
          <w:b w:val="0"/>
          <w:sz w:val="18"/>
          <w:szCs w:val="18"/>
        </w:rPr>
        <w:t xml:space="preserve"> </w:t>
      </w:r>
      <w:r w:rsidRPr="00C858FA">
        <w:rPr>
          <w:rStyle w:val="Strong"/>
          <w:rFonts w:ascii="GHEA Grapalat" w:hAnsi="GHEA Grapalat"/>
          <w:b w:val="0"/>
          <w:sz w:val="16"/>
          <w:szCs w:val="16"/>
        </w:rPr>
        <w:t>наименование заказчика                                                                  наименование отобранного участника</w:t>
      </w:r>
    </w:p>
    <w:p w:rsidR="00131F0B" w:rsidRPr="00C858FA" w:rsidRDefault="00131F0B" w:rsidP="00131F0B">
      <w:pPr>
        <w:pStyle w:val="NormalWeb"/>
        <w:shd w:val="clear" w:color="auto" w:fill="FFFFFF"/>
        <w:spacing w:before="0" w:beforeAutospacing="0" w:after="0" w:afterAutospacing="0"/>
        <w:ind w:left="-142"/>
        <w:rPr>
          <w:rFonts w:cs="Sylfaen"/>
          <w:sz w:val="16"/>
          <w:szCs w:val="16"/>
          <w:vertAlign w:val="superscript"/>
          <w:lang w:val="hy-AM"/>
        </w:rPr>
      </w:pPr>
      <w:r w:rsidRPr="00C858FA">
        <w:rPr>
          <w:rStyle w:val="Strong"/>
          <w:rFonts w:ascii="GHEA Grapalat" w:hAnsi="GHEA Grapalat"/>
          <w:b w:val="0"/>
          <w:sz w:val="16"/>
          <w:szCs w:val="16"/>
        </w:rPr>
        <w:t xml:space="preserve">                                                                </w:t>
      </w:r>
      <w:r w:rsidRPr="00C858FA">
        <w:rPr>
          <w:rStyle w:val="Strong"/>
          <w:rFonts w:ascii="GHEA Grapalat" w:hAnsi="GHEA Grapalat"/>
          <w:b w:val="0"/>
          <w:sz w:val="16"/>
          <w:szCs w:val="16"/>
          <w:lang w:val="hy-AM"/>
        </w:rPr>
        <w:tab/>
      </w:r>
    </w:p>
    <w:p w:rsidR="00131F0B" w:rsidRPr="00C858FA" w:rsidRDefault="00131F0B" w:rsidP="00131F0B">
      <w:pPr>
        <w:pStyle w:val="NormalWeb"/>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p>
    <w:p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131F0B" w:rsidRPr="00616AAA" w:rsidRDefault="00131F0B" w:rsidP="00131F0B">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DB3187">
        <w:rPr>
          <w:rFonts w:ascii="GHEA Grapalat" w:eastAsiaTheme="minorHAnsi" w:hAnsi="GHEA Grapalat" w:cstheme="minorBidi"/>
          <w:sz w:val="18"/>
          <w:szCs w:val="18"/>
        </w:rPr>
        <w:t>*</w:t>
      </w:r>
    </w:p>
    <w:p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7"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rsidR="00131F0B" w:rsidRPr="00200997" w:rsidRDefault="00F74DA0" w:rsidP="00131F0B">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31F0B" w:rsidRPr="00200997">
        <w:rPr>
          <w:rFonts w:ascii="GHEA Grapalat" w:eastAsiaTheme="minorHAnsi" w:hAnsi="GHEA Grapalat" w:cstheme="minorBidi"/>
          <w:sz w:val="18"/>
          <w:szCs w:val="18"/>
        </w:rPr>
        <w:t>номер заключаемого договара</w:t>
      </w:r>
    </w:p>
    <w:p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p>
    <w:p w:rsidR="00131F0B" w:rsidRPr="00200997" w:rsidRDefault="00F74DA0" w:rsidP="00131F0B">
      <w:pPr>
        <w:pStyle w:val="NormalWeb"/>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rsidR="00131F0B" w:rsidRPr="00200997" w:rsidRDefault="00131F0B" w:rsidP="00131F0B">
      <w:pPr>
        <w:pStyle w:val="NormalWeb"/>
        <w:shd w:val="clear" w:color="auto" w:fill="FFFFFF"/>
        <w:contextualSpacing/>
        <w:jc w:val="both"/>
        <w:rPr>
          <w:rFonts w:ascii="GHEA Grapalat" w:eastAsiaTheme="minorHAnsi" w:hAnsi="GHEA Grapalat" w:cstheme="minorBidi"/>
          <w:sz w:val="18"/>
          <w:szCs w:val="18"/>
          <w:lang w:val="hy-AM"/>
        </w:rPr>
      </w:pPr>
    </w:p>
    <w:p w:rsidR="00131F0B" w:rsidRPr="00200997" w:rsidRDefault="00131F0B" w:rsidP="00131F0B">
      <w:pPr>
        <w:pStyle w:val="NormalWeb"/>
        <w:shd w:val="clear" w:color="auto" w:fill="FFFFFF"/>
        <w:contextualSpacing/>
        <w:jc w:val="center"/>
        <w:rPr>
          <w:rFonts w:eastAsiaTheme="minorHAnsi" w:cstheme="minorBidi"/>
        </w:rPr>
      </w:pPr>
      <w:r w:rsidRPr="00200997">
        <w:rPr>
          <w:rFonts w:ascii="GHEA Grapalat" w:eastAsiaTheme="minorHAnsi" w:hAnsi="GHEA Grapalat" w:cstheme="minorBidi"/>
          <w:lang w:val="hy-AM"/>
        </w:rPr>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rsidR="00131F0B" w:rsidRPr="00200997" w:rsidRDefault="00131F0B" w:rsidP="00131F0B">
      <w:pPr>
        <w:pStyle w:val="NormalWeb"/>
        <w:shd w:val="clear" w:color="auto" w:fill="FFFFFF"/>
        <w:contextualSpacing/>
        <w:jc w:val="center"/>
        <w:rPr>
          <w:rFonts w:eastAsiaTheme="minorHAnsi" w:cstheme="minorBidi"/>
        </w:rPr>
      </w:pPr>
    </w:p>
    <w:p w:rsidR="00741367" w:rsidRPr="001666A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rsidR="00741367" w:rsidRPr="006E181F" w:rsidRDefault="00741367" w:rsidP="00741367">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666A7">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rsidR="00131F0B" w:rsidRPr="0020099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rsidR="00131F0B" w:rsidRPr="00B138F3" w:rsidRDefault="00131F0B" w:rsidP="00131F0B">
      <w:pPr>
        <w:pStyle w:val="NormalWeb"/>
        <w:shd w:val="clear" w:color="auto" w:fill="FFFFFF"/>
        <w:contextualSpacing/>
        <w:jc w:val="both"/>
        <w:rPr>
          <w:rStyle w:val="Strong"/>
          <w:rFonts w:ascii="GHEA Grapalat" w:hAnsi="GHEA Grapalat"/>
          <w:b w:val="0"/>
          <w:bCs w:val="0"/>
          <w:sz w:val="20"/>
          <w:szCs w:val="20"/>
        </w:rPr>
      </w:pPr>
    </w:p>
    <w:p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rsidR="00131F0B" w:rsidRPr="00616AAA" w:rsidRDefault="00131F0B" w:rsidP="00131F0B">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616AAA">
          <w:rPr>
            <w:rStyle w:val="Hyperlink"/>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p>
    <w:p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131F0B"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rPr>
      </w:pPr>
    </w:p>
    <w:p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rsidR="00131F0B" w:rsidRPr="00AA2E36" w:rsidRDefault="00131F0B" w:rsidP="00131F0B">
      <w:pPr>
        <w:pStyle w:val="NormalWeb"/>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t xml:space="preserve">                                                        </w:t>
      </w:r>
      <w:r w:rsidRPr="00295C31">
        <w:rPr>
          <w:rFonts w:ascii="GHEA Grapalat" w:hAnsi="GHEA Grapalat" w:cs="Sylfaen"/>
          <w:vertAlign w:val="superscript"/>
        </w:rPr>
        <w:t>число, месяц, год</w:t>
      </w:r>
    </w:p>
    <w:p w:rsidR="00131F0B" w:rsidRPr="00FC3A4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131F0B" w:rsidRPr="00FC3A49" w:rsidRDefault="00131F0B" w:rsidP="00131F0B">
      <w:pPr>
        <w:widowControl w:val="0"/>
        <w:spacing w:after="160"/>
        <w:ind w:left="567" w:right="565"/>
        <w:jc w:val="center"/>
        <w:rPr>
          <w:rFonts w:ascii="GHEA Grapalat" w:hAnsi="GHEA Grapalat"/>
          <w:b/>
          <w:color w:val="FF0000"/>
          <w:lang w:val="hy-AM"/>
        </w:rPr>
      </w:pPr>
    </w:p>
    <w:p w:rsidR="00131F0B" w:rsidRPr="00B138F3" w:rsidRDefault="00131F0B" w:rsidP="00131F0B">
      <w:pPr>
        <w:widowControl w:val="0"/>
        <w:spacing w:after="160"/>
        <w:ind w:left="567" w:right="565"/>
        <w:jc w:val="center"/>
        <w:rPr>
          <w:rFonts w:ascii="GHEA Grapalat" w:hAnsi="GHEA Grapalat"/>
          <w:b/>
        </w:rPr>
      </w:pPr>
    </w:p>
    <w:p w:rsidR="00131F0B" w:rsidRDefault="00131F0B" w:rsidP="00131F0B">
      <w:pPr>
        <w:rPr>
          <w:rFonts w:ascii="GHEA Grapalat" w:hAnsi="GHEA Grapalat"/>
          <w:b/>
        </w:rPr>
      </w:pPr>
      <w:r>
        <w:rPr>
          <w:rFonts w:ascii="GHEA Grapalat" w:hAnsi="GHEA Grapalat"/>
          <w:b/>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под кодом "---BMTsDzB---/---"</w:t>
      </w:r>
      <w:r>
        <w:rPr>
          <w:rStyle w:val="FootnoteReference"/>
          <w:rFonts w:ascii="GHEA Grapalat" w:hAnsi="GHEA Grapalat"/>
          <w:b/>
          <w:sz w:val="24"/>
          <w:szCs w:val="24"/>
        </w:rPr>
        <w:footnoteReference w:customMarkFollows="1" w:id="23"/>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w:t>
      </w:r>
      <w:r w:rsidR="00830C72" w:rsidRPr="00830C72">
        <w:rPr>
          <w:rFonts w:ascii="GHEA Grapalat" w:hAnsi="GHEA Grapalat"/>
          <w:i/>
          <w:sz w:val="20"/>
          <w:szCs w:val="20"/>
        </w:rPr>
        <w:lastRenderedPageBreak/>
        <w:t>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rsidR="00830C72" w:rsidRDefault="00830C72">
      <w:pPr>
        <w:rPr>
          <w:rFonts w:ascii="GHEA Grapalat" w:hAnsi="GHEA Grapalat"/>
          <w:lang w:val="hy-AM"/>
        </w:rPr>
      </w:pP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w:t>
      </w:r>
      <w:r w:rsidRPr="00675CA2">
        <w:rPr>
          <w:rFonts w:ascii="GHEA Grapalat" w:hAnsi="GHEA Grapalat"/>
        </w:rPr>
        <w:lastRenderedPageBreak/>
        <w:t>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24"/>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25"/>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lastRenderedPageBreak/>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26"/>
        <w:t>18</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27"/>
        <w:t>19</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28"/>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5.2 и 5.3 договора штраф и пеня </w:t>
      </w:r>
      <w:r w:rsidRPr="00AD29CE">
        <w:rPr>
          <w:rFonts w:ascii="GHEA Grapalat" w:hAnsi="GHEA Grapalat"/>
        </w:rPr>
        <w:lastRenderedPageBreak/>
        <w:t>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lastRenderedPageBreak/>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29"/>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 xml:space="preserve">Споры в связи с договором подлежат рассмотрению в судах Республики </w:t>
      </w:r>
      <w:r w:rsidRPr="00AD29CE">
        <w:rPr>
          <w:rFonts w:ascii="GHEA Grapalat" w:hAnsi="GHEA Grapalat"/>
        </w:rPr>
        <w:lastRenderedPageBreak/>
        <w:t>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FootnoteReference"/>
          <w:rFonts w:ascii="GHEA Grapalat" w:hAnsi="GHEA Grapalat"/>
        </w:rPr>
        <w:footnoteReference w:customMarkFollows="1" w:id="30"/>
        <w:t>22</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D29CE">
        <w:rPr>
          <w:rFonts w:ascii="GHEA Grapalat" w:hAnsi="GHEA Grapalat"/>
        </w:rPr>
        <w:lastRenderedPageBreak/>
        <w:t>ответственности</w:t>
      </w:r>
      <w:r w:rsidR="00F67ECE">
        <w:rPr>
          <w:rStyle w:val="FootnoteReference"/>
          <w:rFonts w:ascii="GHEA Grapalat" w:hAnsi="GHEA Grapalat"/>
        </w:rPr>
        <w:footnoteReference w:customMarkFollows="1" w:id="31"/>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AD29CE">
        <w:rPr>
          <w:rFonts w:ascii="GHEA Grapalat" w:hAnsi="GHEA Grapalat"/>
        </w:rPr>
        <w:lastRenderedPageBreak/>
        <w:t xml:space="preserve">необходимых для предоставления услуги в порядке, установленном законодательством Республики Армения. </w:t>
      </w:r>
    </w:p>
    <w:p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w:t>
      </w:r>
      <w:r w:rsidRPr="00AD29CE">
        <w:rPr>
          <w:rFonts w:ascii="GHEA Grapalat" w:hAnsi="GHEA Grapalat"/>
        </w:rPr>
        <w:lastRenderedPageBreak/>
        <w:t xml:space="preserve">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0F7EC6" w:rsidRDefault="003B2F27" w:rsidP="000F7EC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w:t>
      </w:r>
    </w:p>
    <w:p w:rsidR="000F7EC6" w:rsidRDefault="000F7EC6" w:rsidP="000F7EC6">
      <w:pPr>
        <w:widowControl w:val="0"/>
        <w:tabs>
          <w:tab w:val="left" w:pos="1276"/>
        </w:tabs>
        <w:spacing w:after="160" w:line="360" w:lineRule="auto"/>
        <w:ind w:firstLine="567"/>
        <w:jc w:val="both"/>
        <w:rPr>
          <w:rFonts w:ascii="GHEA Grapalat" w:hAnsi="GHEA Grapalat"/>
        </w:rPr>
      </w:pPr>
      <w:r>
        <w:rPr>
          <w:rFonts w:ascii="GHEA Grapalat" w:hAnsi="GHEA Grapalat"/>
        </w:rPr>
        <w:t>----------------------------------------</w:t>
      </w:r>
      <w:r w:rsidR="00936F41" w:rsidRPr="00842146">
        <w:rPr>
          <w:rFonts w:ascii="GHEA Grapalat" w:hAnsi="GHEA Grapalat"/>
        </w:rPr>
        <w:t xml:space="preserve"> </w:t>
      </w:r>
      <w:r w:rsidR="00936F41">
        <w:rPr>
          <w:rFonts w:ascii="GHEA Grapalat" w:hAnsi="GHEA Grapalat"/>
        </w:rPr>
        <w:t xml:space="preserve"> </w:t>
      </w:r>
    </w:p>
    <w:p w:rsidR="000F7EC6" w:rsidRPr="00A915F5" w:rsidRDefault="000F7EC6" w:rsidP="000F7EC6">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rsidR="003B2F27" w:rsidRPr="00AD29CE" w:rsidRDefault="00936F41" w:rsidP="003B2F27">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003B2F27" w:rsidRPr="00842146">
        <w:rPr>
          <w:rFonts w:ascii="GHEA Grapalat" w:hAnsi="GHEA Grapalat"/>
        </w:rPr>
        <w:t>абзаца "б" подпункта 1</w:t>
      </w:r>
      <w:r w:rsidR="002C12AE" w:rsidRPr="00842146">
        <w:rPr>
          <w:rFonts w:ascii="GHEA Grapalat" w:hAnsi="GHEA Grapalat"/>
        </w:rPr>
        <w:t>7</w:t>
      </w:r>
      <w:r w:rsidR="003B2F27"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003B2F27" w:rsidRPr="00842146">
        <w:rPr>
          <w:rFonts w:ascii="GHEA Grapalat" w:hAnsi="GHEA Grapalat"/>
        </w:rPr>
        <w:t xml:space="preserve"> </w:t>
      </w:r>
      <w:r w:rsidR="00A15315" w:rsidRPr="00842146">
        <w:rPr>
          <w:rFonts w:ascii="GHEA Grapalat" w:hAnsi="GHEA Grapalat"/>
        </w:rPr>
        <w:lastRenderedPageBreak/>
        <w:t xml:space="preserve">квалификации и </w:t>
      </w:r>
      <w:r w:rsidR="003B2F27" w:rsidRPr="00842146">
        <w:rPr>
          <w:rFonts w:ascii="GHEA Grapalat" w:hAnsi="GHEA Grapalat"/>
        </w:rPr>
        <w:t>договора представленн</w:t>
      </w:r>
      <w:r w:rsidR="00A27144" w:rsidRPr="00842146">
        <w:rPr>
          <w:rFonts w:ascii="GHEA Grapalat" w:hAnsi="GHEA Grapalat"/>
        </w:rPr>
        <w:t>ых</w:t>
      </w:r>
      <w:r w:rsidR="003B2F27"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003B2F27" w:rsidRPr="00842146">
        <w:rPr>
          <w:rFonts w:ascii="GHEA Grapalat" w:hAnsi="GHEA Grapalat"/>
        </w:rPr>
        <w:t xml:space="preserve"> обеспечени</w:t>
      </w:r>
      <w:r w:rsidR="00A15315" w:rsidRPr="00842146">
        <w:rPr>
          <w:rFonts w:ascii="GHEA Grapalat" w:hAnsi="GHEA Grapalat"/>
        </w:rPr>
        <w:t>я</w:t>
      </w:r>
      <w:r w:rsidR="003B2F27" w:rsidRPr="00842146">
        <w:rPr>
          <w:rFonts w:ascii="GHEA Grapalat" w:hAnsi="GHEA Grapalat"/>
        </w:rPr>
        <w:t xml:space="preserve"> в течение </w:t>
      </w:r>
      <w:r w:rsidR="00DF4121" w:rsidRPr="00506E29">
        <w:rPr>
          <w:rFonts w:ascii="GHEA Grapalat" w:hAnsi="GHEA Grapalat"/>
        </w:rPr>
        <w:t xml:space="preserve"> ----------- </w:t>
      </w:r>
      <w:r w:rsidR="003B2F27"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32"/>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0"/>
        <w:gridCol w:w="1846"/>
        <w:gridCol w:w="2568"/>
        <w:gridCol w:w="1174"/>
        <w:gridCol w:w="1355"/>
        <w:gridCol w:w="822"/>
        <w:gridCol w:w="728"/>
        <w:gridCol w:w="1304"/>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643BD8">
        <w:trPr>
          <w:trHeight w:val="247"/>
          <w:jc w:val="center"/>
        </w:trPr>
        <w:tc>
          <w:tcPr>
            <w:tcW w:w="203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7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6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9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91"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643BD8">
        <w:trPr>
          <w:trHeight w:val="501"/>
          <w:jc w:val="center"/>
        </w:trPr>
        <w:tc>
          <w:tcPr>
            <w:tcW w:w="2034" w:type="dxa"/>
            <w:vMerge/>
            <w:vAlign w:val="center"/>
          </w:tcPr>
          <w:p w:rsidR="003B2F27" w:rsidRPr="00E40AC8" w:rsidRDefault="003B2F27" w:rsidP="005B7138">
            <w:pPr>
              <w:widowControl w:val="0"/>
              <w:spacing w:after="120"/>
              <w:jc w:val="center"/>
              <w:rPr>
                <w:rFonts w:ascii="GHEA Grapalat" w:hAnsi="GHEA Grapalat"/>
                <w:sz w:val="20"/>
              </w:rPr>
            </w:pPr>
          </w:p>
        </w:tc>
        <w:tc>
          <w:tcPr>
            <w:tcW w:w="2141" w:type="dxa"/>
            <w:vMerge/>
            <w:vAlign w:val="center"/>
          </w:tcPr>
          <w:p w:rsidR="003B2F27" w:rsidRPr="00E40AC8" w:rsidRDefault="003B2F27" w:rsidP="005B7138">
            <w:pPr>
              <w:widowControl w:val="0"/>
              <w:spacing w:after="120"/>
              <w:jc w:val="center"/>
              <w:rPr>
                <w:rFonts w:ascii="GHEA Grapalat" w:hAnsi="GHEA Grapalat"/>
                <w:sz w:val="20"/>
              </w:rPr>
            </w:pPr>
          </w:p>
        </w:tc>
        <w:tc>
          <w:tcPr>
            <w:tcW w:w="1606" w:type="dxa"/>
            <w:vMerge/>
            <w:vAlign w:val="center"/>
          </w:tcPr>
          <w:p w:rsidR="003B2F27" w:rsidRPr="00E40AC8" w:rsidRDefault="003B2F27" w:rsidP="005B7138">
            <w:pPr>
              <w:widowControl w:val="0"/>
              <w:spacing w:after="120"/>
              <w:jc w:val="center"/>
              <w:rPr>
                <w:rFonts w:ascii="GHEA Grapalat" w:hAnsi="GHEA Grapalat"/>
                <w:sz w:val="20"/>
              </w:rPr>
            </w:pPr>
          </w:p>
        </w:tc>
        <w:tc>
          <w:tcPr>
            <w:tcW w:w="1270" w:type="dxa"/>
            <w:vMerge/>
            <w:vAlign w:val="center"/>
          </w:tcPr>
          <w:p w:rsidR="003B2F27" w:rsidRPr="00E40AC8" w:rsidRDefault="003B2F27" w:rsidP="005B7138">
            <w:pPr>
              <w:widowControl w:val="0"/>
              <w:spacing w:after="120"/>
              <w:jc w:val="center"/>
              <w:rPr>
                <w:rFonts w:ascii="GHEA Grapalat" w:hAnsi="GHEA Grapalat"/>
                <w:sz w:val="20"/>
              </w:rPr>
            </w:pPr>
          </w:p>
        </w:tc>
        <w:tc>
          <w:tcPr>
            <w:tcW w:w="1465" w:type="dxa"/>
            <w:vMerge/>
            <w:vAlign w:val="center"/>
          </w:tcPr>
          <w:p w:rsidR="003B2F27" w:rsidRPr="00E40AC8" w:rsidRDefault="003B2F27" w:rsidP="005B7138">
            <w:pPr>
              <w:widowControl w:val="0"/>
              <w:spacing w:after="120"/>
              <w:jc w:val="center"/>
              <w:rPr>
                <w:rFonts w:ascii="GHEA Grapalat" w:hAnsi="GHEA Grapalat"/>
                <w:sz w:val="20"/>
              </w:rPr>
            </w:pPr>
          </w:p>
        </w:tc>
        <w:tc>
          <w:tcPr>
            <w:tcW w:w="890" w:type="dxa"/>
            <w:vMerge/>
            <w:vAlign w:val="center"/>
          </w:tcPr>
          <w:p w:rsidR="003B2F27" w:rsidRPr="00E40AC8" w:rsidRDefault="003B2F27" w:rsidP="005B7138">
            <w:pPr>
              <w:widowControl w:val="0"/>
              <w:spacing w:after="120"/>
              <w:jc w:val="center"/>
              <w:rPr>
                <w:rFonts w:ascii="GHEA Grapalat" w:hAnsi="GHEA Grapalat"/>
                <w:sz w:val="20"/>
              </w:rPr>
            </w:pPr>
          </w:p>
        </w:tc>
        <w:tc>
          <w:tcPr>
            <w:tcW w:w="85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33"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33"/>
              <w:t>**</w:t>
            </w:r>
          </w:p>
        </w:tc>
      </w:tr>
      <w:tr w:rsidR="003B2F27" w:rsidRPr="00E40AC8" w:rsidTr="00643BD8">
        <w:trPr>
          <w:trHeight w:val="277"/>
          <w:jc w:val="center"/>
        </w:trPr>
        <w:tc>
          <w:tcPr>
            <w:tcW w:w="2034" w:type="dxa"/>
          </w:tcPr>
          <w:p w:rsidR="003B2F27" w:rsidRPr="00643BD8" w:rsidRDefault="00643BD8" w:rsidP="005B7138">
            <w:pPr>
              <w:widowControl w:val="0"/>
              <w:spacing w:after="120"/>
              <w:jc w:val="center"/>
              <w:rPr>
                <w:rFonts w:ascii="GHEA Grapalat" w:hAnsi="GHEA Grapalat"/>
                <w:sz w:val="20"/>
                <w:lang w:val="en-US"/>
              </w:rPr>
            </w:pPr>
            <w:r>
              <w:rPr>
                <w:rFonts w:ascii="GHEA Grapalat" w:hAnsi="GHEA Grapalat"/>
                <w:sz w:val="20"/>
                <w:lang w:val="en-US"/>
              </w:rPr>
              <w:t>1</w:t>
            </w:r>
          </w:p>
        </w:tc>
        <w:tc>
          <w:tcPr>
            <w:tcW w:w="2141" w:type="dxa"/>
          </w:tcPr>
          <w:p w:rsidR="003B2F27" w:rsidRPr="00E40AC8" w:rsidRDefault="00643BD8" w:rsidP="005B7138">
            <w:pPr>
              <w:widowControl w:val="0"/>
              <w:spacing w:after="120"/>
              <w:jc w:val="center"/>
              <w:rPr>
                <w:rFonts w:ascii="GHEA Grapalat" w:hAnsi="GHEA Grapalat"/>
                <w:sz w:val="20"/>
              </w:rPr>
            </w:pPr>
            <w:r>
              <w:rPr>
                <w:rFonts w:ascii="GHEA Grapalat" w:hAnsi="GHEA Grapalat"/>
                <w:iCs/>
                <w:sz w:val="20"/>
                <w:szCs w:val="20"/>
              </w:rPr>
              <w:t>60131100</w:t>
            </w:r>
          </w:p>
        </w:tc>
        <w:tc>
          <w:tcPr>
            <w:tcW w:w="1606" w:type="dxa"/>
          </w:tcPr>
          <w:p w:rsidR="004F0D74" w:rsidRPr="004F0D74" w:rsidRDefault="004F0D74" w:rsidP="004F0D74">
            <w:pPr>
              <w:widowControl w:val="0"/>
              <w:spacing w:after="120"/>
              <w:rPr>
                <w:rFonts w:ascii="GHEA Grapalat" w:hAnsi="GHEA Grapalat"/>
                <w:sz w:val="20"/>
              </w:rPr>
            </w:pPr>
            <w:r w:rsidRPr="004F0D74">
              <w:rPr>
                <w:rFonts w:ascii="GHEA Grapalat" w:hAnsi="GHEA Grapalat"/>
                <w:sz w:val="20"/>
              </w:rPr>
              <w:t>Услуги по пассажирским перевозкам</w:t>
            </w:r>
          </w:p>
          <w:p w:rsidR="004F0D74" w:rsidRPr="004F0D74" w:rsidRDefault="004F0D74" w:rsidP="004F0D74">
            <w:pPr>
              <w:widowControl w:val="0"/>
              <w:spacing w:after="120"/>
              <w:rPr>
                <w:rFonts w:ascii="GHEA Grapalat" w:hAnsi="GHEA Grapalat"/>
                <w:sz w:val="20"/>
              </w:rPr>
            </w:pPr>
            <w:r w:rsidRPr="004F0D74">
              <w:rPr>
                <w:rFonts w:ascii="GHEA Grapalat" w:hAnsi="GHEA Grapalat"/>
                <w:sz w:val="20"/>
              </w:rPr>
              <w:t>Услуги по пассажирским перевозкам предоставляются в период с 05 января 2026 года по 30 июня 2026 года при пятидневном рабочем режиме (конкретные дни подлежат согласованию с Заказчиком).</w:t>
            </w:r>
          </w:p>
          <w:p w:rsidR="004F0D74" w:rsidRPr="004F0D74" w:rsidRDefault="004F0D74" w:rsidP="004F0D74">
            <w:pPr>
              <w:widowControl w:val="0"/>
              <w:spacing w:after="120"/>
              <w:rPr>
                <w:rFonts w:ascii="GHEA Grapalat" w:hAnsi="GHEA Grapalat"/>
                <w:sz w:val="20"/>
              </w:rPr>
            </w:pPr>
            <w:r w:rsidRPr="004F0D74">
              <w:rPr>
                <w:rFonts w:ascii="GHEA Grapalat" w:hAnsi="GHEA Grapalat"/>
                <w:sz w:val="20"/>
              </w:rPr>
              <w:t xml:space="preserve">Пассажирские перевозки осуществляются из двух пунктов в селе Меградзор Котайкской области (точные адреса </w:t>
            </w:r>
            <w:r w:rsidRPr="004F0D74">
              <w:rPr>
                <w:rFonts w:ascii="GHEA Grapalat" w:hAnsi="GHEA Grapalat"/>
                <w:sz w:val="20"/>
              </w:rPr>
              <w:lastRenderedPageBreak/>
              <w:t>подлежат согласованию с Заказчиком) в ГНКО «Средняя школа «Пюник» и обратно в два пункта села Меградзор (точные адреса подлежат согласованию с Заказчиком).</w:t>
            </w:r>
          </w:p>
          <w:p w:rsidR="004F0D74" w:rsidRPr="004F0D74" w:rsidRDefault="004F0D74" w:rsidP="004F0D74">
            <w:pPr>
              <w:widowControl w:val="0"/>
              <w:spacing w:after="120"/>
              <w:rPr>
                <w:rFonts w:ascii="GHEA Grapalat" w:hAnsi="GHEA Grapalat"/>
                <w:sz w:val="20"/>
              </w:rPr>
            </w:pPr>
            <w:r w:rsidRPr="004F0D74">
              <w:rPr>
                <w:rFonts w:ascii="GHEA Grapalat" w:hAnsi="GHEA Grapalat"/>
                <w:sz w:val="20"/>
              </w:rPr>
              <w:t>Предусмотренное максимальное количество пассажиров — до 347 человек.</w:t>
            </w:r>
          </w:p>
          <w:p w:rsidR="004F0D74" w:rsidRPr="004F0D74" w:rsidRDefault="004F0D74" w:rsidP="004F0D74">
            <w:pPr>
              <w:widowControl w:val="0"/>
              <w:spacing w:after="120"/>
              <w:rPr>
                <w:rFonts w:ascii="GHEA Grapalat" w:hAnsi="GHEA Grapalat"/>
                <w:sz w:val="20"/>
              </w:rPr>
            </w:pPr>
            <w:r w:rsidRPr="004F0D74">
              <w:rPr>
                <w:rFonts w:ascii="GHEA Grapalat" w:hAnsi="GHEA Grapalat"/>
                <w:sz w:val="20"/>
              </w:rPr>
              <w:t>Изменение количества пассажиров обусловлено весенними и летними каникулами. Заказчик обязуется уведомить Исполнителя об изменении не позднее чем за 5 дней.</w:t>
            </w:r>
          </w:p>
          <w:p w:rsidR="004F0D74" w:rsidRPr="004F0D74" w:rsidRDefault="004F0D74" w:rsidP="004F0D74">
            <w:pPr>
              <w:widowControl w:val="0"/>
              <w:spacing w:after="120"/>
              <w:rPr>
                <w:rFonts w:ascii="GHEA Grapalat" w:hAnsi="GHEA Grapalat"/>
                <w:sz w:val="20"/>
              </w:rPr>
            </w:pPr>
            <w:r w:rsidRPr="004F0D74">
              <w:rPr>
                <w:rFonts w:ascii="GHEA Grapalat" w:hAnsi="GHEA Grapalat"/>
                <w:sz w:val="20"/>
              </w:rPr>
              <w:t>Пассажирские перевозки должны осуществляться с использованием двух микроавтобусов и трех автобусов, в две смены (каждая смена — один автобус и один микроавтобус).</w:t>
            </w:r>
            <w:r w:rsidRPr="004F0D74">
              <w:rPr>
                <w:rFonts w:ascii="GHEA Grapalat" w:hAnsi="GHEA Grapalat"/>
                <w:sz w:val="20"/>
              </w:rPr>
              <w:br/>
              <w:t>Пункты отправления, назначения, а также время поездок подлежат согласованию с Заказчиком.</w:t>
            </w:r>
          </w:p>
          <w:p w:rsidR="004F0D74" w:rsidRPr="004F0D74" w:rsidRDefault="004F0D74" w:rsidP="004F0D74">
            <w:pPr>
              <w:widowControl w:val="0"/>
              <w:spacing w:after="120"/>
              <w:rPr>
                <w:rFonts w:ascii="GHEA Grapalat" w:hAnsi="GHEA Grapalat"/>
                <w:sz w:val="20"/>
              </w:rPr>
            </w:pPr>
            <w:r w:rsidRPr="004F0D74">
              <w:rPr>
                <w:rFonts w:ascii="GHEA Grapalat" w:hAnsi="GHEA Grapalat"/>
                <w:sz w:val="20"/>
              </w:rPr>
              <w:t>Дополнительные требования</w:t>
            </w:r>
          </w:p>
          <w:p w:rsidR="004F0D74" w:rsidRPr="004F0D74" w:rsidRDefault="004F0D74" w:rsidP="004F0D74">
            <w:pPr>
              <w:widowControl w:val="0"/>
              <w:numPr>
                <w:ilvl w:val="0"/>
                <w:numId w:val="35"/>
              </w:numPr>
              <w:spacing w:after="120"/>
              <w:rPr>
                <w:rFonts w:ascii="GHEA Grapalat" w:hAnsi="GHEA Grapalat"/>
                <w:sz w:val="20"/>
              </w:rPr>
            </w:pPr>
            <w:r w:rsidRPr="004F0D74">
              <w:rPr>
                <w:rFonts w:ascii="GHEA Grapalat" w:hAnsi="GHEA Grapalat"/>
                <w:sz w:val="20"/>
              </w:rPr>
              <w:t>Услуги предоставляются посредством автобусных пассажирских перевозок на территории Республики Армения (по указанным маршрутам).</w:t>
            </w:r>
          </w:p>
          <w:p w:rsidR="004F0D74" w:rsidRPr="004F0D74" w:rsidRDefault="004F0D74" w:rsidP="004F0D74">
            <w:pPr>
              <w:widowControl w:val="0"/>
              <w:numPr>
                <w:ilvl w:val="0"/>
                <w:numId w:val="35"/>
              </w:numPr>
              <w:spacing w:after="120"/>
              <w:rPr>
                <w:rFonts w:ascii="GHEA Grapalat" w:hAnsi="GHEA Grapalat"/>
                <w:sz w:val="20"/>
              </w:rPr>
            </w:pPr>
            <w:r w:rsidRPr="004F0D74">
              <w:rPr>
                <w:rFonts w:ascii="GHEA Grapalat" w:hAnsi="GHEA Grapalat"/>
                <w:sz w:val="20"/>
              </w:rPr>
              <w:t xml:space="preserve">Пассажирские перевозки должны </w:t>
            </w:r>
            <w:r w:rsidRPr="004F0D74">
              <w:rPr>
                <w:rFonts w:ascii="GHEA Grapalat" w:hAnsi="GHEA Grapalat"/>
                <w:sz w:val="20"/>
              </w:rPr>
              <w:lastRenderedPageBreak/>
              <w:t>осуществляться транспортными средствами не ранее 2011 года выпуска, находящимися в технически исправном и чистом состоянии, оснащенными новыми либо разрешенными к эксплуатации в соответствующих погодных условиях и в соответствии с законодательством Республики Армения шинами, ремнями безопасности, системой кондиционирования воздуха и мягкими сиденьями.</w:t>
            </w:r>
            <w:r w:rsidRPr="004F0D74">
              <w:rPr>
                <w:rFonts w:ascii="GHEA Grapalat" w:hAnsi="GHEA Grapalat"/>
                <w:sz w:val="20"/>
              </w:rPr>
              <w:br/>
              <w:t>Тип двигателя транспортного средства — дизельный или бензиновый. В случае использования транспортных средств, работающих на иных видах топлива, соответствующее оборудование должно быть установлено заводом-изготовителем.</w:t>
            </w:r>
          </w:p>
          <w:p w:rsidR="004F0D74" w:rsidRPr="004F0D74" w:rsidRDefault="004F0D74" w:rsidP="004F0D74">
            <w:pPr>
              <w:widowControl w:val="0"/>
              <w:numPr>
                <w:ilvl w:val="0"/>
                <w:numId w:val="35"/>
              </w:numPr>
              <w:spacing w:after="120"/>
              <w:rPr>
                <w:rFonts w:ascii="GHEA Grapalat" w:hAnsi="GHEA Grapalat"/>
                <w:sz w:val="20"/>
              </w:rPr>
            </w:pPr>
            <w:r w:rsidRPr="004F0D74">
              <w:rPr>
                <w:rFonts w:ascii="GHEA Grapalat" w:hAnsi="GHEA Grapalat"/>
                <w:sz w:val="20"/>
              </w:rPr>
              <w:t xml:space="preserve">Транспортное средство должно иметь действующий договор страхования, </w:t>
            </w:r>
            <w:r w:rsidRPr="004F0D74">
              <w:rPr>
                <w:rFonts w:ascii="GHEA Grapalat" w:hAnsi="GHEA Grapalat"/>
                <w:sz w:val="20"/>
              </w:rPr>
              <w:lastRenderedPageBreak/>
              <w:t>предусмотренный законодательством Республики Армения, а водитель — водительское удостоверение соответствующей категории.</w:t>
            </w:r>
            <w:r w:rsidRPr="004F0D74">
              <w:rPr>
                <w:rFonts w:ascii="GHEA Grapalat" w:hAnsi="GHEA Grapalat"/>
                <w:sz w:val="20"/>
              </w:rPr>
              <w:br/>
              <w:t>Водитель транспортного средства должен быть здоров, трезв и аккуратно одет.</w:t>
            </w:r>
          </w:p>
          <w:p w:rsidR="003B2F27" w:rsidRPr="004F0D74" w:rsidRDefault="004F0D74" w:rsidP="004F0D74">
            <w:pPr>
              <w:widowControl w:val="0"/>
              <w:numPr>
                <w:ilvl w:val="0"/>
                <w:numId w:val="35"/>
              </w:numPr>
              <w:spacing w:after="120"/>
              <w:rPr>
                <w:rFonts w:ascii="GHEA Grapalat" w:hAnsi="GHEA Grapalat"/>
                <w:sz w:val="20"/>
              </w:rPr>
            </w:pPr>
            <w:r w:rsidRPr="004F0D74">
              <w:rPr>
                <w:rFonts w:ascii="GHEA Grapalat" w:hAnsi="GHEA Grapalat"/>
                <w:sz w:val="20"/>
              </w:rPr>
              <w:t>Услуги предоставляются по заказу Заказчика.</w:t>
            </w:r>
            <w:r w:rsidRPr="004F0D74">
              <w:rPr>
                <w:rFonts w:ascii="GHEA Grapalat" w:hAnsi="GHEA Grapalat"/>
                <w:sz w:val="20"/>
              </w:rPr>
              <w:br/>
              <w:t>Оплата производится за фактически оказанные услуги.</w:t>
            </w:r>
            <w:r w:rsidRPr="004F0D74">
              <w:rPr>
                <w:rFonts w:ascii="GHEA Grapalat" w:hAnsi="GHEA Grapalat"/>
                <w:sz w:val="20"/>
              </w:rPr>
              <w:br/>
              <w:t>Услуги предоставляются по мере необходимости, а приемка услуг по договору осуществляется на основании расчета фактически выполненных рейсов.</w:t>
            </w:r>
          </w:p>
        </w:tc>
        <w:tc>
          <w:tcPr>
            <w:tcW w:w="1270" w:type="dxa"/>
          </w:tcPr>
          <w:p w:rsidR="003B2F27" w:rsidRPr="004F0D74" w:rsidRDefault="004F0D74" w:rsidP="005B7138">
            <w:pPr>
              <w:widowControl w:val="0"/>
              <w:spacing w:after="120"/>
              <w:jc w:val="center"/>
              <w:rPr>
                <w:rFonts w:ascii="GHEA Grapalat" w:hAnsi="GHEA Grapalat"/>
                <w:sz w:val="20"/>
              </w:rPr>
            </w:pPr>
            <w:r>
              <w:rPr>
                <w:rFonts w:ascii="GHEA Grapalat" w:hAnsi="GHEA Grapalat"/>
                <w:sz w:val="20"/>
              </w:rPr>
              <w:lastRenderedPageBreak/>
              <w:t>драм</w:t>
            </w:r>
          </w:p>
        </w:tc>
        <w:tc>
          <w:tcPr>
            <w:tcW w:w="1465" w:type="dxa"/>
          </w:tcPr>
          <w:p w:rsidR="003B2F27" w:rsidRPr="00E40AC8" w:rsidRDefault="003B2F27" w:rsidP="005B7138">
            <w:pPr>
              <w:widowControl w:val="0"/>
              <w:spacing w:after="120"/>
              <w:jc w:val="center"/>
              <w:rPr>
                <w:rFonts w:ascii="GHEA Grapalat" w:hAnsi="GHEA Grapalat"/>
                <w:sz w:val="20"/>
              </w:rPr>
            </w:pPr>
          </w:p>
        </w:tc>
        <w:tc>
          <w:tcPr>
            <w:tcW w:w="890" w:type="dxa"/>
          </w:tcPr>
          <w:p w:rsidR="003B2F27" w:rsidRPr="00E40AC8" w:rsidRDefault="004F0D74" w:rsidP="005B7138">
            <w:pPr>
              <w:widowControl w:val="0"/>
              <w:spacing w:after="120"/>
              <w:jc w:val="center"/>
              <w:rPr>
                <w:rFonts w:ascii="GHEA Grapalat" w:hAnsi="GHEA Grapalat"/>
                <w:sz w:val="20"/>
              </w:rPr>
            </w:pPr>
            <w:r>
              <w:rPr>
                <w:rFonts w:ascii="GHEA Grapalat" w:hAnsi="GHEA Grapalat"/>
                <w:sz w:val="20"/>
              </w:rPr>
              <w:t>1</w:t>
            </w:r>
          </w:p>
        </w:tc>
        <w:tc>
          <w:tcPr>
            <w:tcW w:w="858" w:type="dxa"/>
          </w:tcPr>
          <w:p w:rsidR="003B2F27" w:rsidRPr="00E40AC8" w:rsidRDefault="003B2F27" w:rsidP="005B7138">
            <w:pPr>
              <w:widowControl w:val="0"/>
              <w:spacing w:after="120"/>
              <w:jc w:val="center"/>
              <w:rPr>
                <w:rFonts w:ascii="GHEA Grapalat" w:hAnsi="GHEA Grapalat"/>
                <w:sz w:val="20"/>
              </w:rPr>
            </w:pPr>
          </w:p>
        </w:tc>
        <w:tc>
          <w:tcPr>
            <w:tcW w:w="933" w:type="dxa"/>
          </w:tcPr>
          <w:p w:rsidR="003B2F27" w:rsidRPr="00E40AC8" w:rsidRDefault="004F0D74" w:rsidP="005B7138">
            <w:pPr>
              <w:widowControl w:val="0"/>
              <w:spacing w:after="120"/>
              <w:jc w:val="center"/>
              <w:rPr>
                <w:rFonts w:ascii="GHEA Grapalat" w:hAnsi="GHEA Grapalat"/>
                <w:sz w:val="20"/>
              </w:rPr>
            </w:pPr>
            <w:r>
              <w:rPr>
                <w:rFonts w:ascii="GHEA Grapalat" w:hAnsi="GHEA Grapalat"/>
                <w:sz w:val="20"/>
              </w:rPr>
              <w:t>05.01.2026-30.06.2026</w:t>
            </w: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4"/>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35"/>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4F0D74">
        <w:trPr>
          <w:trHeight w:val="363"/>
          <w:jc w:val="center"/>
        </w:trPr>
        <w:tc>
          <w:tcPr>
            <w:tcW w:w="1006" w:type="dxa"/>
            <w:vAlign w:val="center"/>
          </w:tcPr>
          <w:p w:rsidR="003B2F27" w:rsidRPr="00F412AC" w:rsidRDefault="004F0D74" w:rsidP="004F0D74">
            <w:pPr>
              <w:widowControl w:val="0"/>
              <w:spacing w:after="120"/>
              <w:jc w:val="center"/>
              <w:rPr>
                <w:rFonts w:ascii="GHEA Grapalat" w:hAnsi="GHEA Grapalat"/>
                <w:sz w:val="16"/>
              </w:rPr>
            </w:pPr>
            <w:r>
              <w:rPr>
                <w:rFonts w:ascii="GHEA Grapalat" w:hAnsi="GHEA Grapalat"/>
                <w:sz w:val="16"/>
              </w:rPr>
              <w:t>1</w:t>
            </w:r>
          </w:p>
        </w:tc>
        <w:tc>
          <w:tcPr>
            <w:tcW w:w="1212" w:type="dxa"/>
            <w:vAlign w:val="center"/>
          </w:tcPr>
          <w:p w:rsidR="003B2F27" w:rsidRPr="00F412AC" w:rsidRDefault="004F0D74" w:rsidP="004F0D74">
            <w:pPr>
              <w:widowControl w:val="0"/>
              <w:spacing w:after="120"/>
              <w:jc w:val="center"/>
              <w:rPr>
                <w:rFonts w:ascii="GHEA Grapalat" w:hAnsi="GHEA Grapalat"/>
                <w:sz w:val="16"/>
              </w:rPr>
            </w:pPr>
            <w:r>
              <w:rPr>
                <w:rFonts w:ascii="GHEA Grapalat" w:hAnsi="GHEA Grapalat"/>
                <w:iCs/>
                <w:sz w:val="20"/>
                <w:szCs w:val="20"/>
              </w:rPr>
              <w:t>60131100</w:t>
            </w:r>
          </w:p>
        </w:tc>
        <w:tc>
          <w:tcPr>
            <w:tcW w:w="843" w:type="dxa"/>
            <w:vAlign w:val="center"/>
          </w:tcPr>
          <w:p w:rsidR="003B2F27" w:rsidRPr="004F0D74" w:rsidRDefault="004F0D74" w:rsidP="004F0D74">
            <w:pPr>
              <w:widowControl w:val="0"/>
              <w:spacing w:after="120"/>
              <w:jc w:val="center"/>
              <w:rPr>
                <w:rFonts w:ascii="GHEA Grapalat" w:hAnsi="GHEA Grapalat"/>
                <w:sz w:val="20"/>
              </w:rPr>
            </w:pPr>
            <w:r w:rsidRPr="004F0D74">
              <w:rPr>
                <w:rFonts w:ascii="GHEA Grapalat" w:hAnsi="GHEA Grapalat"/>
                <w:sz w:val="20"/>
              </w:rPr>
              <w:t>Услуги по пассажирским перевозкам</w:t>
            </w: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r>
    </w:tbl>
    <w:p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2"/>
          <w:footnotePr>
            <w:pos w:val="beneathText"/>
          </w:footnotePr>
          <w:pgSz w:w="11907" w:h="16840" w:code="9"/>
          <w:pgMar w:top="1134" w:right="1418"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4F0D74">
      <w:pPr>
        <w:rPr>
          <w:rFonts w:ascii="GHEA Grapalat" w:hAnsi="GHEA Grapalat" w:cs="Sylfaen"/>
        </w:rPr>
      </w:pPr>
      <w:r>
        <w:rPr>
          <w:rFonts w:ascii="GHEA Grapalat" w:hAnsi="GHEA Grapalat" w:cs="Sylfaen"/>
        </w:rPr>
        <w:br w:type="page"/>
      </w: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Default="008D352C"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rsidR="00CE3DEB" w:rsidRPr="00A33C34" w:rsidRDefault="00CE3DEB" w:rsidP="00CE3DEB">
      <w:pPr>
        <w:widowControl w:val="0"/>
        <w:jc w:val="right"/>
        <w:rPr>
          <w:rFonts w:ascii="GHEA Grapalat" w:hAnsi="GHEA Grapalat" w:cs="Sylfaen"/>
          <w:i/>
        </w:rPr>
      </w:pPr>
      <w:r w:rsidRPr="00A33C34">
        <w:rPr>
          <w:rFonts w:ascii="GHEA Grapalat" w:hAnsi="GHEA Grapalat"/>
          <w:i/>
        </w:rPr>
        <w:lastRenderedPageBreak/>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CE3DEB" w:rsidRPr="00A33C34" w:rsidRDefault="00CE3DEB" w:rsidP="00CE3DEB">
      <w:pPr>
        <w:jc w:val="center"/>
        <w:rPr>
          <w:rFonts w:ascii="GHEA Grapalat" w:hAnsi="GHEA Grapalat" w:cs="GHEA Grapalat"/>
        </w:rPr>
      </w:pPr>
    </w:p>
    <w:p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rsidR="00CE3DEB" w:rsidRPr="00A33C34" w:rsidRDefault="00CE3DEB" w:rsidP="00CE3DEB">
      <w:pPr>
        <w:jc w:val="center"/>
        <w:rPr>
          <w:rFonts w:ascii="GHEA Grapalat" w:hAnsi="GHEA Grapalat" w:cs="GHEA Grapalat"/>
          <w:lang w:val="hy-AM"/>
        </w:rPr>
      </w:pPr>
    </w:p>
    <w:p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CE3DEB" w:rsidRPr="00A33C34" w:rsidRDefault="00CE3DEB" w:rsidP="00CE3DEB">
      <w:pPr>
        <w:rPr>
          <w:rFonts w:ascii="GHEA Grapalat" w:hAnsi="GHEA Grapalat"/>
          <w:vertAlign w:val="superscript"/>
          <w:lang w:val="es-ES"/>
        </w:rPr>
      </w:pPr>
    </w:p>
    <w:p w:rsidR="00CE3DEB" w:rsidRPr="00A33C34" w:rsidRDefault="00CE3DEB" w:rsidP="00CE3DEB">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CE3DEB" w:rsidRPr="00A33C34" w:rsidRDefault="00CE3DEB" w:rsidP="00CE3DEB">
      <w:pPr>
        <w:rPr>
          <w:rFonts w:ascii="GHEA Grapalat" w:hAnsi="GHEA Grapalat" w:cs="Sylfaen"/>
          <w:sz w:val="20"/>
          <w:szCs w:val="20"/>
          <w:lang w:val="es-ES"/>
        </w:rPr>
      </w:pPr>
    </w:p>
    <w:p w:rsidR="00CE3DEB" w:rsidRPr="00A33C34" w:rsidRDefault="00CE3DEB" w:rsidP="00CE3DEB">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rsidR="00CE3DEB" w:rsidRPr="00A33C34" w:rsidRDefault="00CE3DEB" w:rsidP="00CE3DEB">
      <w:pPr>
        <w:jc w:val="center"/>
        <w:rPr>
          <w:rFonts w:ascii="GHEA Grapalat" w:hAnsi="GHEA Grapalat" w:cs="GHEA Grapalat"/>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CE3DEB" w:rsidRPr="00A33C34" w:rsidRDefault="00CE3DEB" w:rsidP="00CE3DEB">
      <w:pPr>
        <w:jc w:val="center"/>
        <w:rPr>
          <w:rFonts w:ascii="GHEA Grapalat" w:hAnsi="GHEA Grapalat" w:cs="Sylfaen"/>
          <w:sz w:val="16"/>
          <w:szCs w:val="16"/>
          <w:lang w:val="es-ES"/>
        </w:rPr>
      </w:pPr>
    </w:p>
    <w:p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4F0D74">
      <w:footnotePr>
        <w:pos w:val="beneathText"/>
      </w:footnotePr>
      <w:pgSz w:w="11906" w:h="16838" w:code="9"/>
      <w:pgMar w:top="993" w:right="1418" w:bottom="284"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D10" w:rsidRDefault="00983D10">
      <w:r>
        <w:separator/>
      </w:r>
    </w:p>
  </w:endnote>
  <w:endnote w:type="continuationSeparator" w:id="0">
    <w:p w:rsidR="00983D10" w:rsidRDefault="00983D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icrosoft JhengHei">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CE3DEB" w:rsidRPr="00305BEC" w:rsidRDefault="002F0DD9">
        <w:pPr>
          <w:pStyle w:val="Footer"/>
          <w:jc w:val="center"/>
          <w:rPr>
            <w:rFonts w:ascii="GHEA Grapalat" w:hAnsi="GHEA Grapalat"/>
            <w:sz w:val="24"/>
            <w:szCs w:val="24"/>
          </w:rPr>
        </w:pPr>
        <w:r w:rsidRPr="00305BEC">
          <w:rPr>
            <w:rFonts w:ascii="GHEA Grapalat" w:hAnsi="GHEA Grapalat"/>
            <w:sz w:val="24"/>
            <w:szCs w:val="24"/>
          </w:rPr>
          <w:fldChar w:fldCharType="begin"/>
        </w:r>
        <w:r w:rsidR="00CE3DEB"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622FC1">
          <w:rPr>
            <w:rFonts w:ascii="GHEA Grapalat" w:hAnsi="GHEA Grapalat"/>
            <w:noProof/>
            <w:sz w:val="24"/>
            <w:szCs w:val="24"/>
          </w:rPr>
          <w:t>120</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D10" w:rsidRDefault="00983D10">
      <w:r>
        <w:separator/>
      </w:r>
    </w:p>
  </w:footnote>
  <w:footnote w:type="continuationSeparator" w:id="0">
    <w:p w:rsidR="00983D10" w:rsidRDefault="00983D10">
      <w:r>
        <w:continuationSeparator/>
      </w:r>
    </w:p>
  </w:footnote>
  <w:footnote w:id="1">
    <w:p w:rsidR="00CE3DEB" w:rsidRPr="00617E69" w:rsidRDefault="00CE3DEB"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CE3DEB" w:rsidRPr="00CD6B60" w:rsidRDefault="00CE3DEB"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CE3DEB" w:rsidRPr="001115E9" w:rsidRDefault="00CE3DEB"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CE3DEB" w:rsidRPr="00CD6B60" w:rsidRDefault="00CE3DEB"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rsidR="00CE3DEB" w:rsidRDefault="00CE3DEB"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CE3DEB" w:rsidRDefault="00CE3DEB"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rsidR="00CE3DEB" w:rsidRPr="009E2596" w:rsidRDefault="00CE3DEB"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rsidR="00CE3DEB" w:rsidRPr="00C24DBE" w:rsidRDefault="00CE3DEB"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rsidR="00CE3DEB" w:rsidRPr="005838BB" w:rsidRDefault="00CE3DEB" w:rsidP="00AF1F59">
      <w:pPr>
        <w:pStyle w:val="FootnoteText"/>
        <w:jc w:val="both"/>
        <w:rPr>
          <w:rFonts w:asciiTheme="minorHAnsi" w:hAnsiTheme="minorHAnsi"/>
        </w:rPr>
      </w:pPr>
    </w:p>
    <w:p w:rsidR="00CE3DEB" w:rsidRPr="00D3436F" w:rsidRDefault="00CE3DEB"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CE3DEB" w:rsidRPr="000811C1" w:rsidRDefault="00CE3DEB">
      <w:pPr>
        <w:pStyle w:val="FootnoteText"/>
        <w:rPr>
          <w:rFonts w:asciiTheme="minorHAnsi" w:hAnsiTheme="minorHAnsi"/>
        </w:rPr>
      </w:pPr>
    </w:p>
  </w:footnote>
  <w:footnote w:id="4">
    <w:p w:rsidR="00CE3DEB" w:rsidRPr="00FE2AA4" w:rsidRDefault="00CE3DEB">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5">
    <w:p w:rsidR="00CE3DEB" w:rsidRPr="008842CE" w:rsidRDefault="00CE3DEB"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CE3DEB" w:rsidRPr="000811C1" w:rsidRDefault="00CE3DEB">
      <w:pPr>
        <w:pStyle w:val="FootnoteText"/>
        <w:rPr>
          <w:lang w:val="af-ZA"/>
        </w:rPr>
      </w:pPr>
    </w:p>
  </w:footnote>
  <w:footnote w:id="6">
    <w:p w:rsidR="00CE3DEB" w:rsidRPr="00503411" w:rsidRDefault="00CE3DEB"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rsidR="00CE3DEB" w:rsidRPr="001D0DD7" w:rsidRDefault="00CE3DEB"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CE3DEB" w:rsidRPr="00503411" w:rsidRDefault="00CE3DEB"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CE3DEB" w:rsidRPr="00CD2651" w:rsidRDefault="00CE3DEB">
      <w:pPr>
        <w:pStyle w:val="FootnoteText"/>
      </w:pPr>
    </w:p>
  </w:footnote>
  <w:footnote w:id="7">
    <w:p w:rsidR="00CE3DEB" w:rsidRPr="00511966" w:rsidRDefault="00CE3DEB"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rsidR="00CE3DEB" w:rsidRPr="00B15560" w:rsidRDefault="00CE3DE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CE3DEB" w:rsidRPr="000811C1" w:rsidRDefault="00CE3DEB" w:rsidP="0027573B">
      <w:pPr>
        <w:pStyle w:val="FootnoteText"/>
        <w:rPr>
          <w:rFonts w:ascii="Sylfaen" w:hAnsi="Sylfaen"/>
          <w:sz w:val="18"/>
          <w:szCs w:val="18"/>
        </w:rPr>
      </w:pPr>
    </w:p>
  </w:footnote>
  <w:footnote w:id="9">
    <w:p w:rsidR="00CE3DEB" w:rsidRPr="00A31673" w:rsidRDefault="00CE3DEB">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rsidR="00CE3DEB" w:rsidRPr="00DE7706" w:rsidRDefault="00CE3DEB">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1">
    <w:p w:rsidR="00CE3DEB" w:rsidRPr="00B666FB" w:rsidRDefault="00CE3DEB">
      <w:pPr>
        <w:pStyle w:val="FootnoteText"/>
      </w:pPr>
      <w:r>
        <w:rPr>
          <w:rStyle w:val="FootnoteReference"/>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2">
    <w:p w:rsidR="00CE3DEB" w:rsidRDefault="00CE3DEB" w:rsidP="006B3E56">
      <w:pPr>
        <w:jc w:val="both"/>
      </w:pPr>
    </w:p>
    <w:p w:rsidR="00CE3DEB" w:rsidRDefault="00CE3DE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CE3DEB" w:rsidRPr="00503980" w:rsidRDefault="00CE3DE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CE3DEB" w:rsidRPr="003905B4" w:rsidRDefault="00CE3DE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CE3DEB" w:rsidRPr="008D64EE" w:rsidRDefault="00CE3DEB" w:rsidP="006B3E56">
      <w:pPr>
        <w:pStyle w:val="FootnoteText"/>
        <w:rPr>
          <w:rFonts w:asciiTheme="minorHAnsi" w:hAnsiTheme="minorHAnsi"/>
        </w:rPr>
      </w:pPr>
    </w:p>
  </w:footnote>
  <w:footnote w:id="13">
    <w:p w:rsidR="00CE3DEB" w:rsidRPr="00DC619D" w:rsidRDefault="00CE3DEB"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4">
    <w:p w:rsidR="00CE3DEB" w:rsidRPr="00D3436F" w:rsidRDefault="00CE3DE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CE3DEB" w:rsidRPr="00D3436F" w:rsidRDefault="00CE3DEB">
      <w:pPr>
        <w:pStyle w:val="FootnoteText"/>
        <w:rPr>
          <w:lang w:val="es-ES"/>
        </w:rPr>
      </w:pPr>
    </w:p>
  </w:footnote>
  <w:footnote w:id="15">
    <w:p w:rsidR="00CE3DEB" w:rsidRPr="00E10F7D" w:rsidRDefault="00CE3DEB">
      <w:pPr>
        <w:pStyle w:val="FootnoteText"/>
        <w:rPr>
          <w:rFonts w:ascii="GHEA Grapalat" w:hAnsi="GHEA Grapalat"/>
          <w:i/>
        </w:rPr>
      </w:pPr>
      <w:r w:rsidRPr="00E10F7D">
        <w:rPr>
          <w:rStyle w:val="FootnoteReference"/>
        </w:rPr>
        <w:t>*</w:t>
      </w:r>
      <w:r w:rsidRPr="00E10F7D">
        <w:t xml:space="preserve"> </w:t>
      </w:r>
      <w:r w:rsidRPr="00E10F7D">
        <w:rPr>
          <w:rFonts w:ascii="GHEA Grapalat" w:hAnsi="GHEA Grapalat"/>
          <w:i/>
        </w:rPr>
        <w:t>Заполняется секретарем Комиссии до опубликования приглашения в бюллетене.</w:t>
      </w:r>
    </w:p>
    <w:p w:rsidR="00CE3DEB" w:rsidRPr="00C8334C" w:rsidRDefault="00CE3DEB" w:rsidP="00E10F7D">
      <w:pPr>
        <w:widowControl w:val="0"/>
        <w:spacing w:after="160"/>
        <w:ind w:right="-1"/>
        <w:jc w:val="both"/>
        <w:rPr>
          <w:rFonts w:ascii="GHEA Grapalat" w:hAnsi="GHEA Grapalat"/>
          <w:b/>
          <w:sz w:val="20"/>
          <w:szCs w:val="20"/>
        </w:rPr>
      </w:pPr>
      <w:r w:rsidRPr="00E10F7D">
        <w:rPr>
          <w:rFonts w:ascii="GHEA Grapalat" w:hAnsi="GHEA Grapalat"/>
          <w:i/>
        </w:rPr>
        <w:t>**</w:t>
      </w:r>
      <w:r w:rsidRPr="00E10F7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rsidR="00CE3DEB" w:rsidRPr="00217344" w:rsidRDefault="00CE3DEB">
      <w:pPr>
        <w:pStyle w:val="FootnoteText"/>
      </w:pPr>
    </w:p>
  </w:footnote>
  <w:footnote w:id="16">
    <w:p w:rsidR="00CE3DEB" w:rsidRPr="008842CE" w:rsidRDefault="00CE3DEB"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E3DEB" w:rsidRPr="008842CE" w:rsidRDefault="00CE3DEB" w:rsidP="003D2FE2">
      <w:pPr>
        <w:pStyle w:val="FootnoteText"/>
        <w:jc w:val="both"/>
        <w:rPr>
          <w:rFonts w:ascii="GHEA Grapalat" w:hAnsi="GHEA Grapalat"/>
        </w:rPr>
      </w:pPr>
    </w:p>
  </w:footnote>
  <w:footnote w:id="17">
    <w:p w:rsidR="00CE3DEB" w:rsidRPr="008842CE" w:rsidRDefault="00CE3DEB"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E3DEB" w:rsidRPr="008842CE" w:rsidRDefault="00CE3DEB" w:rsidP="00673870">
      <w:pPr>
        <w:pStyle w:val="FootnoteText"/>
        <w:jc w:val="both"/>
        <w:rPr>
          <w:rFonts w:ascii="GHEA Grapalat" w:hAnsi="GHEA Grapalat"/>
        </w:rPr>
      </w:pPr>
    </w:p>
  </w:footnote>
  <w:footnote w:id="18">
    <w:p w:rsidR="00CE3DEB" w:rsidRPr="008842CE" w:rsidRDefault="00CE3DEB" w:rsidP="003D2FE2">
      <w:pPr>
        <w:pStyle w:val="FootnoteText"/>
        <w:jc w:val="both"/>
      </w:pPr>
    </w:p>
  </w:footnote>
  <w:footnote w:id="19">
    <w:p w:rsidR="00CE3DEB" w:rsidRPr="00217344" w:rsidRDefault="00CE3DEB"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rsidR="00CE3DEB" w:rsidRPr="008842CE" w:rsidRDefault="00CE3DEB"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E3DEB" w:rsidRPr="008842CE" w:rsidRDefault="00CE3DEB" w:rsidP="000A214C">
      <w:pPr>
        <w:pStyle w:val="FootnoteText"/>
        <w:jc w:val="both"/>
        <w:rPr>
          <w:rFonts w:ascii="GHEA Grapalat" w:hAnsi="GHEA Grapalat"/>
        </w:rPr>
      </w:pPr>
    </w:p>
  </w:footnote>
  <w:footnote w:id="21">
    <w:p w:rsidR="00CE3DEB" w:rsidRPr="008842CE" w:rsidRDefault="00CE3DEB" w:rsidP="000A214C">
      <w:pPr>
        <w:pStyle w:val="FootnoteText"/>
        <w:jc w:val="both"/>
      </w:pPr>
    </w:p>
  </w:footnote>
  <w:footnote w:id="22">
    <w:p w:rsidR="00CE3DEB" w:rsidRPr="00217344" w:rsidRDefault="00CE3DEB" w:rsidP="00131F0B">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CE3DEB" w:rsidRDefault="00CE3DEB" w:rsidP="003B2F27">
      <w:pPr>
        <w:pStyle w:val="FootnoteText"/>
        <w:jc w:val="both"/>
        <w:rPr>
          <w:rFonts w:ascii="Times New Roman" w:hAnsi="Times New Roman"/>
          <w:i/>
          <w:color w:val="FF0000"/>
          <w:vertAlign w:val="superscript"/>
        </w:rPr>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rsidR="00CE3DEB" w:rsidRPr="002A1F5A" w:rsidRDefault="00CE3DEB" w:rsidP="003B2F27">
      <w:pPr>
        <w:pStyle w:val="FootnoteText"/>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rsidR="00CE3DEB" w:rsidRPr="002A1F5A" w:rsidRDefault="00CE3DEB" w:rsidP="003B2F27">
      <w:pPr>
        <w:pStyle w:val="FootnoteText"/>
        <w:jc w:val="both"/>
        <w:rPr>
          <w:rFonts w:asciiTheme="minorHAnsi" w:hAnsiTheme="minorHAnsi"/>
        </w:rPr>
      </w:pPr>
    </w:p>
  </w:footnote>
  <w:footnote w:id="24">
    <w:p w:rsidR="00CE3DEB" w:rsidRPr="002A7C6E" w:rsidRDefault="00CE3DEB"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CE3DEB" w:rsidRPr="00D81E0E" w:rsidRDefault="00CE3DEB"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5">
    <w:p w:rsidR="00CE3DEB" w:rsidRPr="006F5F33" w:rsidRDefault="00CE3DEB"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6">
    <w:p w:rsidR="00CE3DEB" w:rsidRPr="006F5F33" w:rsidRDefault="00CE3DEB"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7">
    <w:p w:rsidR="00CE3DEB" w:rsidRPr="00EB336B" w:rsidRDefault="00CE3DEB"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CE3DEB" w:rsidRDefault="00CE3DEB" w:rsidP="003B2F27">
      <w:pPr>
        <w:pStyle w:val="FootnoteText"/>
        <w:rPr>
          <w:rFonts w:asciiTheme="minorHAnsi" w:hAnsiTheme="minorHAnsi"/>
        </w:rPr>
      </w:pPr>
    </w:p>
    <w:p w:rsidR="00CE3DEB" w:rsidRPr="008F6EF8" w:rsidRDefault="00CE3DEB"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CE3DEB" w:rsidRPr="00576D9C" w:rsidRDefault="00CE3DEB" w:rsidP="003B2F27">
      <w:pPr>
        <w:pStyle w:val="FootnoteText"/>
        <w:rPr>
          <w:rFonts w:asciiTheme="minorHAnsi" w:hAnsiTheme="minorHAnsi"/>
        </w:rPr>
      </w:pPr>
    </w:p>
  </w:footnote>
  <w:footnote w:id="28">
    <w:p w:rsidR="00CE3DEB" w:rsidRPr="00892F7F" w:rsidRDefault="00CE3DEB"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CE3DEB" w:rsidRPr="0013046C" w:rsidRDefault="00CE3DEB"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CE3DEB" w:rsidRPr="0013046C" w:rsidRDefault="00CE3DEB"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CE3DEB" w:rsidRPr="006F5F33" w:rsidRDefault="00CE3DEB"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tblPr>
      <w:tblGrid>
        <w:gridCol w:w="2631"/>
        <w:gridCol w:w="2631"/>
        <w:gridCol w:w="2632"/>
      </w:tblGrid>
      <w:tr w:rsidR="00CE3DEB" w:rsidRPr="00552B23" w:rsidTr="00E3441C">
        <w:tc>
          <w:tcPr>
            <w:tcW w:w="2631" w:type="dxa"/>
          </w:tcPr>
          <w:p w:rsidR="00CE3DEB" w:rsidRPr="00552B23" w:rsidRDefault="00CE3DEB" w:rsidP="00E3441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CE3DEB" w:rsidRPr="0067463A" w:rsidRDefault="00CE3DEB"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rsidR="00CE3DEB" w:rsidRPr="0067463A" w:rsidRDefault="00CE3DEB"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CE3DEB" w:rsidRPr="00552B23" w:rsidTr="00E3441C">
        <w:tc>
          <w:tcPr>
            <w:tcW w:w="2631" w:type="dxa"/>
          </w:tcPr>
          <w:p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1" w:type="dxa"/>
          </w:tcPr>
          <w:p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2" w:type="dxa"/>
          </w:tcPr>
          <w:p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r>
      <w:tr w:rsidR="00CE3DEB" w:rsidRPr="00552B23" w:rsidTr="00E3441C">
        <w:tc>
          <w:tcPr>
            <w:tcW w:w="2631" w:type="dxa"/>
          </w:tcPr>
          <w:p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1" w:type="dxa"/>
          </w:tcPr>
          <w:p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2" w:type="dxa"/>
          </w:tcPr>
          <w:p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r>
      <w:tr w:rsidR="00CE3DEB" w:rsidRPr="00552B23" w:rsidTr="00E3441C">
        <w:tc>
          <w:tcPr>
            <w:tcW w:w="2631" w:type="dxa"/>
          </w:tcPr>
          <w:p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1" w:type="dxa"/>
          </w:tcPr>
          <w:p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2" w:type="dxa"/>
          </w:tcPr>
          <w:p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r>
      <w:tr w:rsidR="00CE3DEB" w:rsidRPr="00552B23" w:rsidTr="00E3441C">
        <w:tc>
          <w:tcPr>
            <w:tcW w:w="2631" w:type="dxa"/>
          </w:tcPr>
          <w:p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1" w:type="dxa"/>
          </w:tcPr>
          <w:p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2" w:type="dxa"/>
          </w:tcPr>
          <w:p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r>
    </w:tbl>
    <w:p w:rsidR="00CE3DEB" w:rsidRPr="006F5F33" w:rsidRDefault="00CE3DEB"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rsidR="00CE3DEB" w:rsidRPr="00576D9C" w:rsidRDefault="00CE3DEB" w:rsidP="003B2F27">
      <w:pPr>
        <w:pStyle w:val="FootnoteText"/>
        <w:jc w:val="both"/>
        <w:rPr>
          <w:rFonts w:ascii="GHEA Grapalat" w:hAnsi="GHEA Grapalat"/>
          <w:lang w:val="hy-AM"/>
        </w:rPr>
      </w:pPr>
    </w:p>
  </w:footnote>
  <w:footnote w:id="29">
    <w:p w:rsidR="00CE3DEB" w:rsidRPr="006F5F33" w:rsidRDefault="00CE3DEB"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0">
    <w:p w:rsidR="00CE3DEB" w:rsidRPr="006F5F33" w:rsidRDefault="00CE3DEB"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CE3DEB" w:rsidRPr="006F5F33" w:rsidRDefault="00CE3DEB"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2">
    <w:p w:rsidR="00CE3DEB" w:rsidRPr="00E40AC8" w:rsidRDefault="00CE3DEB" w:rsidP="003B2F27">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33">
    <w:p w:rsidR="00CE3DEB" w:rsidRPr="00E40AC8" w:rsidRDefault="00CE3DEB"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4">
    <w:p w:rsidR="00CE3DEB" w:rsidRPr="00CA2754" w:rsidRDefault="00CE3DEB"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CE3DEB" w:rsidRPr="00CA2754" w:rsidRDefault="00CE3DEB" w:rsidP="003B2F27">
      <w:pPr>
        <w:pStyle w:val="FootnoteText"/>
        <w:jc w:val="both"/>
        <w:rPr>
          <w:sz w:val="2"/>
          <w:szCs w:val="2"/>
        </w:rPr>
      </w:pPr>
    </w:p>
  </w:footnote>
  <w:footnote w:id="35">
    <w:p w:rsidR="00CE3DEB" w:rsidRPr="00CA2754" w:rsidRDefault="00CE3DEB"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F3A108B"/>
    <w:multiLevelType w:val="multilevel"/>
    <w:tmpl w:val="C8E2F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9"/>
  </w:num>
  <w:num w:numId="13">
    <w:abstractNumId w:val="27"/>
  </w:num>
  <w:num w:numId="14">
    <w:abstractNumId w:val="12"/>
  </w:num>
  <w:num w:numId="15">
    <w:abstractNumId w:val="28"/>
  </w:num>
  <w:num w:numId="16">
    <w:abstractNumId w:val="14"/>
  </w:num>
  <w:num w:numId="17">
    <w:abstractNumId w:val="6"/>
  </w:num>
  <w:num w:numId="18">
    <w:abstractNumId w:val="1"/>
  </w:num>
  <w:num w:numId="19">
    <w:abstractNumId w:val="16"/>
  </w:num>
  <w:num w:numId="20">
    <w:abstractNumId w:val="16"/>
  </w:num>
  <w:num w:numId="21">
    <w:abstractNumId w:val="18"/>
  </w:num>
  <w:num w:numId="22">
    <w:abstractNumId w:val="22"/>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4"/>
  </w:num>
  <w:num w:numId="33">
    <w:abstractNumId w:val="19"/>
  </w:num>
  <w:num w:numId="34">
    <w:abstractNumId w:val="2"/>
  </w:num>
  <w:num w:numId="35">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184"/>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2B73"/>
    <w:rsid w:val="002E3165"/>
    <w:rsid w:val="002E4305"/>
    <w:rsid w:val="002E4AEB"/>
    <w:rsid w:val="002E530A"/>
    <w:rsid w:val="002E531D"/>
    <w:rsid w:val="002E5BF4"/>
    <w:rsid w:val="002E5FDA"/>
    <w:rsid w:val="002E6E0C"/>
    <w:rsid w:val="002E7097"/>
    <w:rsid w:val="002E727E"/>
    <w:rsid w:val="002E7EE1"/>
    <w:rsid w:val="002F0989"/>
    <w:rsid w:val="002F0DD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0D74"/>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14"/>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2FC1"/>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3BD8"/>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078"/>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997"/>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854"/>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3D10"/>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29A"/>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8A3"/>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27E"/>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6E2D"/>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5F94"/>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9BE"/>
    <w:rsid w:val="00FA5C85"/>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6514A-03AD-403D-BAB8-93799D642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120</Pages>
  <Words>24034</Words>
  <Characters>137000</Characters>
  <Application>Microsoft Office Word</Application>
  <DocSecurity>0</DocSecurity>
  <Lines>1141</Lines>
  <Paragraphs>321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160713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cp:revision>
  <cp:lastPrinted>2018-02-16T07:12:00Z</cp:lastPrinted>
  <dcterms:created xsi:type="dcterms:W3CDTF">2025-12-17T10:49:00Z</dcterms:created>
  <dcterms:modified xsi:type="dcterms:W3CDTF">2025-12-17T10:49:00Z</dcterms:modified>
</cp:coreProperties>
</file>