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9C507A" w:rsidRPr="008A02F9" w:rsidRDefault="009C507A" w:rsidP="009C507A">
      <w:pPr>
        <w:pStyle w:val="a3"/>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9C507A" w:rsidRPr="009C507A">
        <w:rPr>
          <w:rFonts w:ascii="GHEA Grapalat" w:hAnsi="GHEA Grapalat"/>
          <w:i w:val="0"/>
          <w:lang w:val="af-ZA"/>
        </w:rPr>
        <w:t>23</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403933">
        <w:rPr>
          <w:rFonts w:ascii="GHEA Grapalat" w:hAnsi="GHEA Grapalat"/>
          <w:i w:val="0"/>
          <w:lang w:val="hy-AM"/>
        </w:rPr>
        <w:t>ապրիլի</w:t>
      </w:r>
      <w:r w:rsidR="00724AAF">
        <w:rPr>
          <w:rFonts w:ascii="GHEA Grapalat" w:hAnsi="GHEA Grapalat"/>
          <w:i w:val="0"/>
          <w:lang w:val="hy-AM"/>
        </w:rPr>
        <w:t xml:space="preserve"> 2</w:t>
      </w:r>
      <w:r w:rsidR="00850E64">
        <w:rPr>
          <w:rFonts w:ascii="GHEA Grapalat" w:hAnsi="GHEA Grapalat"/>
          <w:i w:val="0"/>
          <w:lang w:val="hy-AM"/>
        </w:rPr>
        <w:t>8</w:t>
      </w:r>
      <w:r w:rsidR="009C507A">
        <w:rPr>
          <w:rFonts w:ascii="GHEA Grapalat" w:hAnsi="GHEA Grapalat"/>
          <w:i w:val="0"/>
          <w:lang w:val="hy-AM"/>
        </w:rPr>
        <w:t>-ի</w:t>
      </w:r>
      <w:r w:rsidRPr="00064ADD">
        <w:rPr>
          <w:rFonts w:ascii="GHEA Grapalat" w:hAnsi="GHEA Grapalat"/>
          <w:i w:val="0"/>
          <w:lang w:val="af-ZA"/>
        </w:rPr>
        <w:t xml:space="preserve"> </w:t>
      </w:r>
      <w:r w:rsidR="009C507A">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5B757C" w:rsidRPr="00064ADD" w:rsidRDefault="00496E18" w:rsidP="005B757C">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B757C">
        <w:rPr>
          <w:rFonts w:ascii="GHEA Grapalat" w:hAnsi="GHEA Grapalat"/>
          <w:b/>
          <w:i w:val="0"/>
          <w:lang w:val="hy-AM"/>
        </w:rPr>
        <w:t>«</w:t>
      </w:r>
      <w:r w:rsidR="00403933">
        <w:rPr>
          <w:rFonts w:ascii="GHEA Grapalat" w:hAnsi="GHEA Grapalat"/>
          <w:b/>
          <w:i w:val="0"/>
          <w:lang w:val="hy-AM"/>
        </w:rPr>
        <w:t>ԳՀԾՁԲ-ՀՎԿԱԿ-2023-15</w:t>
      </w:r>
      <w:r w:rsidR="005B757C" w:rsidRPr="00B45DE1">
        <w:rPr>
          <w:rFonts w:ascii="GHEA Grapalat" w:hAnsi="GHEA Grapalat"/>
          <w:b/>
          <w:i w:val="0"/>
          <w:lang w:val="hy-AM"/>
        </w:rPr>
        <w:t>»</w:t>
      </w:r>
      <w:r w:rsidR="005B757C" w:rsidRPr="00064ADD">
        <w:rPr>
          <w:rFonts w:ascii="GHEA Grapalat" w:hAnsi="GHEA Grapalat"/>
          <w:i w:val="0"/>
          <w:u w:val="single"/>
          <w:lang w:val="af-ZA"/>
        </w:rPr>
        <w:t xml:space="preserve"> </w:t>
      </w:r>
    </w:p>
    <w:p w:rsidR="0091042F" w:rsidRPr="00064ADD" w:rsidRDefault="0091042F" w:rsidP="00EF3662">
      <w:pPr>
        <w:pStyle w:val="a3"/>
        <w:spacing w:line="240" w:lineRule="auto"/>
        <w:rPr>
          <w:rFonts w:ascii="GHEA Grapalat" w:hAnsi="GHEA Grapalat"/>
          <w:i w:val="0"/>
          <w:lang w:val="af-ZA"/>
        </w:rPr>
      </w:pPr>
    </w:p>
    <w:p w:rsidR="005B757C" w:rsidRPr="00064ADD" w:rsidRDefault="005B757C" w:rsidP="005B757C">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1335F6">
        <w:rPr>
          <w:rFonts w:ascii="GHEA Grapalat" w:hAnsi="GHEA Grapalat"/>
          <w:i w:val="0"/>
          <w:lang w:val="hy-AM"/>
        </w:rPr>
        <w:t xml:space="preserve"> </w:t>
      </w:r>
      <w:r w:rsidR="001335F6" w:rsidRPr="001335F6">
        <w:rPr>
          <w:rFonts w:ascii="GHEA Grapalat" w:hAnsi="GHEA Grapalat"/>
          <w:b/>
          <w:i w:val="0"/>
          <w:lang w:val="hy-AM"/>
        </w:rPr>
        <w:t>ԱՆ</w:t>
      </w:r>
      <w:r w:rsidR="001335F6">
        <w:rPr>
          <w:rFonts w:ascii="GHEA Grapalat" w:hAnsi="GHEA Grapalat"/>
          <w:i w:val="0"/>
          <w:lang w:val="hy-AM"/>
        </w:rPr>
        <w:t xml:space="preserve"> «</w:t>
      </w:r>
      <w:r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Pr="00B45DE1">
        <w:rPr>
          <w:rFonts w:ascii="GHEA Grapalat" w:hAnsi="GHEA Grapalat"/>
          <w:i w:val="0"/>
          <w:lang w:val="af-ZA"/>
        </w:rPr>
        <w:t xml:space="preserve"> </w:t>
      </w:r>
      <w:r>
        <w:rPr>
          <w:rFonts w:ascii="GHEA Grapalat" w:hAnsi="GHEA Grapalat"/>
          <w:i w:val="0"/>
          <w:lang w:val="hy-AM"/>
        </w:rPr>
        <w:t xml:space="preserve">ք. Երևան, </w:t>
      </w:r>
      <w:r w:rsidRPr="001B2B4C">
        <w:rPr>
          <w:rFonts w:ascii="GHEA Grapalat" w:hAnsi="GHEA Grapalat"/>
          <w:i w:val="0"/>
          <w:lang w:val="af-ZA"/>
        </w:rPr>
        <w:t>Մ.</w:t>
      </w:r>
      <w:r>
        <w:rPr>
          <w:rFonts w:ascii="GHEA Grapalat" w:hAnsi="GHEA Grapalat"/>
          <w:i w:val="0"/>
          <w:lang w:val="hy-AM"/>
        </w:rPr>
        <w:t xml:space="preserve"> </w:t>
      </w:r>
      <w:r w:rsidRPr="001B2B4C">
        <w:rPr>
          <w:rFonts w:ascii="GHEA Grapalat" w:hAnsi="GHEA Grapalat"/>
          <w:i w:val="0"/>
          <w:lang w:val="af-ZA"/>
        </w:rPr>
        <w:t>Հերացի</w:t>
      </w:r>
      <w:r>
        <w:rPr>
          <w:rFonts w:ascii="GHEA Grapalat" w:hAnsi="GHEA Grapalat"/>
          <w:i w:val="0"/>
          <w:lang w:val="hy-AM"/>
        </w:rPr>
        <w:t xml:space="preserve">, </w:t>
      </w:r>
      <w:r w:rsidRPr="001B2B4C">
        <w:rPr>
          <w:rFonts w:ascii="GHEA Grapalat" w:hAnsi="GHEA Grapalat"/>
          <w:i w:val="0"/>
          <w:lang w:val="af-ZA"/>
        </w:rPr>
        <w:t xml:space="preserve">12 </w:t>
      </w:r>
      <w:r w:rsidRPr="00064ADD">
        <w:rPr>
          <w:rFonts w:ascii="GHEA Grapalat" w:hAnsi="GHEA Grapalat"/>
          <w:i w:val="0"/>
          <w:lang w:val="af-ZA"/>
        </w:rPr>
        <w:t xml:space="preserve"> հասցեում,</w:t>
      </w:r>
      <w:r>
        <w:rPr>
          <w:rFonts w:ascii="GHEA Grapalat" w:hAnsi="GHEA Grapalat"/>
          <w:i w:val="0"/>
          <w:lang w:val="hy-AM"/>
        </w:rPr>
        <w:t xml:space="preserve"> </w:t>
      </w:r>
      <w:r w:rsidRPr="00064ADD">
        <w:rPr>
          <w:rFonts w:ascii="GHEA Grapalat" w:hAnsi="GHEA Grapalat"/>
          <w:i w:val="0"/>
          <w:lang w:val="af-ZA"/>
        </w:rPr>
        <w:t xml:space="preserve">հայտարարում է </w:t>
      </w:r>
      <w:r w:rsidR="008B3943">
        <w:rPr>
          <w:rFonts w:ascii="GHEA Grapalat" w:hAnsi="GHEA Grapalat"/>
          <w:i w:val="0"/>
          <w:lang w:val="hy-AM"/>
        </w:rPr>
        <w:t>գնանշման հարցում</w:t>
      </w:r>
      <w:r w:rsidRPr="00064ADD">
        <w:rPr>
          <w:rFonts w:ascii="GHEA Grapalat" w:hAnsi="GHEA Grapalat"/>
          <w:i w:val="0"/>
          <w:lang w:val="af-ZA"/>
        </w:rPr>
        <w:t>, որն իրականացվում է մեկ փուլով:</w:t>
      </w:r>
    </w:p>
    <w:p w:rsidR="0053328D" w:rsidRDefault="00A20B69" w:rsidP="0053328D">
      <w:pPr>
        <w:pStyle w:val="a3"/>
        <w:spacing w:line="240" w:lineRule="auto"/>
        <w:ind w:firstLine="0"/>
        <w:rPr>
          <w:rFonts w:ascii="GHEA Grapalat" w:hAnsi="GHEA Grapalat"/>
          <w:i w:val="0"/>
          <w:lang w:val="hy-AM"/>
        </w:rPr>
      </w:pPr>
      <w:r w:rsidRPr="00064ADD">
        <w:rPr>
          <w:rFonts w:ascii="GHEA Grapalat" w:hAnsi="GHEA Grapalat"/>
          <w:i w:val="0"/>
          <w:lang w:val="af-ZA"/>
        </w:rPr>
        <w:tab/>
      </w:r>
      <w:bookmarkStart w:id="0" w:name="_Hlk23167417"/>
      <w:r w:rsidR="0053328D" w:rsidRPr="00064ADD">
        <w:rPr>
          <w:rFonts w:ascii="GHEA Grapalat" w:hAnsi="GHEA Grapalat"/>
          <w:i w:val="0"/>
          <w:lang w:val="af-ZA"/>
        </w:rPr>
        <w:t>Սույն ընթացակարգի</w:t>
      </w:r>
      <w:bookmarkEnd w:id="0"/>
      <w:r w:rsidR="0053328D" w:rsidRPr="00064ADD">
        <w:rPr>
          <w:rFonts w:ascii="GHEA Grapalat" w:hAnsi="GHEA Grapalat"/>
          <w:i w:val="0"/>
          <w:lang w:val="af-ZA"/>
        </w:rPr>
        <w:t xml:space="preserve"> արդյունքում </w:t>
      </w:r>
      <w:r w:rsidR="0053328D" w:rsidRPr="00064ADD">
        <w:rPr>
          <w:rFonts w:ascii="GHEA Grapalat" w:hAnsi="GHEA Grapalat"/>
          <w:i w:val="0"/>
          <w:lang w:val="hy-AM"/>
        </w:rPr>
        <w:t>ընտրված</w:t>
      </w:r>
      <w:r w:rsidR="0053328D" w:rsidRPr="00064ADD">
        <w:rPr>
          <w:rFonts w:ascii="GHEA Grapalat" w:hAnsi="GHEA Grapalat"/>
          <w:i w:val="0"/>
          <w:lang w:val="af-ZA"/>
        </w:rPr>
        <w:t xml:space="preserve"> մասնակցին սահմանված կարգով կառաջարկվի կնքել</w:t>
      </w:r>
      <w:r w:rsidR="0053328D">
        <w:rPr>
          <w:rFonts w:ascii="GHEA Grapalat" w:hAnsi="GHEA Grapalat"/>
          <w:b/>
          <w:i w:val="0"/>
          <w:lang w:val="hy-AM"/>
        </w:rPr>
        <w:t xml:space="preserve"> </w:t>
      </w:r>
      <w:r w:rsidR="0053328D">
        <w:rPr>
          <w:rFonts w:ascii="GHEA Grapalat" w:hAnsi="GHEA Grapalat"/>
          <w:i w:val="0"/>
          <w:lang w:val="hy-AM"/>
        </w:rPr>
        <w:t xml:space="preserve"> </w:t>
      </w:r>
      <w:r w:rsidR="008A6E32">
        <w:rPr>
          <w:rFonts w:ascii="GHEA Grapalat" w:hAnsi="GHEA Grapalat"/>
          <w:b/>
          <w:i w:val="0"/>
          <w:lang w:val="hy-AM"/>
        </w:rPr>
        <w:t>ավտոտեխսպասարկման ծառայությունների</w:t>
      </w:r>
      <w:r w:rsidR="0053328D" w:rsidRPr="00064ADD">
        <w:rPr>
          <w:rFonts w:ascii="GHEA Grapalat" w:hAnsi="GHEA Grapalat"/>
          <w:i w:val="0"/>
          <w:lang w:val="af-ZA"/>
        </w:rPr>
        <w:t xml:space="preserve"> մատուցման պայմանագիր (այսուհետ` պայմանագիր)։ </w:t>
      </w:r>
    </w:p>
    <w:p w:rsidR="00357D48" w:rsidRPr="00064ADD" w:rsidRDefault="00642EFE" w:rsidP="0053328D">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B63165">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B63165" w:rsidRPr="00AD6657">
        <w:rPr>
          <w:rFonts w:ascii="GHEA Grapalat" w:hAnsi="GHEA Grapalat"/>
          <w:b/>
          <w:i w:val="0"/>
          <w:lang w:val="hy-AM"/>
        </w:rPr>
        <w:t xml:space="preserve">ք. Երևան, </w:t>
      </w:r>
      <w:r w:rsidR="00B63165" w:rsidRPr="00AD6657">
        <w:rPr>
          <w:rFonts w:ascii="GHEA Grapalat" w:hAnsi="GHEA Grapalat"/>
          <w:b/>
          <w:i w:val="0"/>
          <w:lang w:val="af-ZA"/>
        </w:rPr>
        <w:t>Մ.</w:t>
      </w:r>
      <w:r w:rsidR="00B63165" w:rsidRPr="00AD6657">
        <w:rPr>
          <w:rFonts w:ascii="GHEA Grapalat" w:hAnsi="GHEA Grapalat"/>
          <w:b/>
          <w:i w:val="0"/>
          <w:lang w:val="hy-AM"/>
        </w:rPr>
        <w:t xml:space="preserve"> </w:t>
      </w:r>
      <w:r w:rsidR="00B63165" w:rsidRPr="00AD6657">
        <w:rPr>
          <w:rFonts w:ascii="GHEA Grapalat" w:hAnsi="GHEA Grapalat"/>
          <w:b/>
          <w:i w:val="0"/>
          <w:lang w:val="af-ZA"/>
        </w:rPr>
        <w:t>Հերացի</w:t>
      </w:r>
      <w:r w:rsidR="00B63165" w:rsidRPr="00AD6657">
        <w:rPr>
          <w:rFonts w:ascii="GHEA Grapalat" w:hAnsi="GHEA Grapalat"/>
          <w:b/>
          <w:i w:val="0"/>
          <w:lang w:val="hy-AM"/>
        </w:rPr>
        <w:t xml:space="preserve">, </w:t>
      </w:r>
      <w:r w:rsidR="00B63165" w:rsidRPr="00AD6657">
        <w:rPr>
          <w:rFonts w:ascii="GHEA Grapalat" w:hAnsi="GHEA Grapalat"/>
          <w:b/>
          <w:i w:val="0"/>
          <w:lang w:val="af-ZA"/>
        </w:rPr>
        <w:t>12</w:t>
      </w:r>
      <w:r w:rsidR="00B63165" w:rsidRPr="00064ADD">
        <w:rPr>
          <w:rFonts w:ascii="GHEA Grapalat" w:hAnsi="GHEA Grapalat"/>
          <w:i w:val="0"/>
          <w:lang w:val="af-ZA"/>
        </w:rPr>
        <w:t xml:space="preserve"> </w:t>
      </w:r>
      <w:r w:rsidRPr="00064ADD">
        <w:rPr>
          <w:rFonts w:ascii="GHEA Grapalat" w:hAnsi="GHEA Grapalat"/>
          <w:i w:val="0"/>
          <w:lang w:val="af-ZA"/>
        </w:rPr>
        <w:t xml:space="preserve"> հասցեով, </w:t>
      </w:r>
      <w:r w:rsidR="00B63165">
        <w:rPr>
          <w:rFonts w:ascii="GHEA Grapalat" w:hAnsi="GHEA Grapalat"/>
          <w:i w:val="0"/>
          <w:lang w:val="hy-AM"/>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B63165" w:rsidRPr="00B63165">
        <w:rPr>
          <w:rFonts w:ascii="GHEA Grapalat" w:hAnsi="GHEA Grapalat"/>
          <w:b/>
          <w:i w:val="0"/>
          <w:lang w:val="hy-AM"/>
        </w:rPr>
        <w:t>0</w:t>
      </w:r>
      <w:r w:rsidR="00850E64">
        <w:rPr>
          <w:rFonts w:ascii="GHEA Grapalat" w:hAnsi="GHEA Grapalat"/>
          <w:b/>
          <w:i w:val="0"/>
          <w:lang w:val="hy-AM"/>
        </w:rPr>
        <w:t>8</w:t>
      </w:r>
      <w:r w:rsidRPr="00B63165">
        <w:rPr>
          <w:rFonts w:ascii="GHEA Grapalat" w:hAnsi="GHEA Grapalat"/>
          <w:b/>
          <w:i w:val="0"/>
          <w:lang w:val="af-ZA"/>
        </w:rPr>
        <w:t xml:space="preserve">-րդ օրվա ժամը </w:t>
      </w:r>
      <w:r w:rsidR="00B63165" w:rsidRPr="00B63165">
        <w:rPr>
          <w:rFonts w:ascii="GHEA Grapalat" w:hAnsi="GHEA Grapalat"/>
          <w:b/>
          <w:i w:val="0"/>
          <w:lang w:val="hy-AM"/>
        </w:rPr>
        <w:t>10:30</w:t>
      </w:r>
      <w:r w:rsidRPr="00B63165">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3B76C7" w:rsidRDefault="003E7559" w:rsidP="003E7559">
      <w:pPr>
        <w:pStyle w:val="a3"/>
        <w:spacing w:line="240" w:lineRule="auto"/>
        <w:ind w:firstLine="708"/>
        <w:rPr>
          <w:rFonts w:ascii="GHEA Grapalat" w:hAnsi="GHEA Grapalat"/>
          <w:i w:val="0"/>
          <w:lang w:val="hy-AM"/>
        </w:rPr>
      </w:pPr>
      <w:r w:rsidRPr="00064ADD">
        <w:rPr>
          <w:rFonts w:ascii="GHEA Grapalat" w:hAnsi="GHEA Grapalat"/>
          <w:i w:val="0"/>
          <w:lang w:val="af-ZA"/>
        </w:rPr>
        <w:t xml:space="preserve">Հայտերի բացումը տեղի կունենա </w:t>
      </w:r>
      <w:r w:rsidR="00D625D1" w:rsidRPr="00AD6657">
        <w:rPr>
          <w:rFonts w:ascii="GHEA Grapalat" w:hAnsi="GHEA Grapalat"/>
          <w:b/>
          <w:i w:val="0"/>
          <w:lang w:val="hy-AM"/>
        </w:rPr>
        <w:t xml:space="preserve">ք. Երևան, </w:t>
      </w:r>
      <w:r w:rsidR="00D625D1" w:rsidRPr="00AD6657">
        <w:rPr>
          <w:rFonts w:ascii="GHEA Grapalat" w:hAnsi="GHEA Grapalat"/>
          <w:b/>
          <w:i w:val="0"/>
          <w:lang w:val="af-ZA"/>
        </w:rPr>
        <w:t>Մ.</w:t>
      </w:r>
      <w:r w:rsidR="00D625D1" w:rsidRPr="00AD6657">
        <w:rPr>
          <w:rFonts w:ascii="GHEA Grapalat" w:hAnsi="GHEA Grapalat"/>
          <w:b/>
          <w:i w:val="0"/>
          <w:lang w:val="hy-AM"/>
        </w:rPr>
        <w:t xml:space="preserve"> </w:t>
      </w:r>
      <w:r w:rsidR="00D625D1" w:rsidRPr="00AD6657">
        <w:rPr>
          <w:rFonts w:ascii="GHEA Grapalat" w:hAnsi="GHEA Grapalat"/>
          <w:b/>
          <w:i w:val="0"/>
          <w:lang w:val="af-ZA"/>
        </w:rPr>
        <w:t>Հերացի</w:t>
      </w:r>
      <w:r w:rsidR="00D625D1" w:rsidRPr="00AD6657">
        <w:rPr>
          <w:rFonts w:ascii="GHEA Grapalat" w:hAnsi="GHEA Grapalat"/>
          <w:b/>
          <w:i w:val="0"/>
          <w:lang w:val="hy-AM"/>
        </w:rPr>
        <w:t xml:space="preserve">, </w:t>
      </w:r>
      <w:r w:rsidR="00D625D1" w:rsidRPr="00AD6657">
        <w:rPr>
          <w:rFonts w:ascii="GHEA Grapalat" w:hAnsi="GHEA Grapalat"/>
          <w:b/>
          <w:i w:val="0"/>
          <w:lang w:val="af-ZA"/>
        </w:rPr>
        <w:t>12</w:t>
      </w:r>
      <w:r w:rsidR="00D625D1">
        <w:rPr>
          <w:rFonts w:ascii="GHEA Grapalat" w:hAnsi="GHEA Grapalat"/>
          <w:i w:val="0"/>
          <w:lang w:val="hy-AM"/>
        </w:rPr>
        <w:t xml:space="preserve"> </w:t>
      </w:r>
      <w:r w:rsidRPr="00064ADD">
        <w:rPr>
          <w:rFonts w:ascii="GHEA Grapalat" w:hAnsi="GHEA Grapalat"/>
          <w:i w:val="0"/>
          <w:lang w:val="af-ZA"/>
        </w:rPr>
        <w:t xml:space="preserve">հասցեում, </w:t>
      </w:r>
      <w:r w:rsidR="00D625D1" w:rsidRPr="00F56C3F">
        <w:rPr>
          <w:rFonts w:ascii="GHEA Grapalat" w:hAnsi="GHEA Grapalat"/>
          <w:b/>
          <w:i w:val="0"/>
          <w:lang w:val="hy-AM"/>
        </w:rPr>
        <w:t xml:space="preserve">2023 թ. </w:t>
      </w:r>
      <w:r w:rsidR="00403933">
        <w:rPr>
          <w:rFonts w:ascii="GHEA Grapalat" w:hAnsi="GHEA Grapalat"/>
          <w:b/>
          <w:i w:val="0"/>
          <w:lang w:val="hy-AM"/>
        </w:rPr>
        <w:t>մայիսի</w:t>
      </w:r>
      <w:r w:rsidR="00451574">
        <w:rPr>
          <w:rFonts w:ascii="GHEA Grapalat" w:hAnsi="GHEA Grapalat"/>
          <w:b/>
          <w:i w:val="0"/>
          <w:lang w:val="hy-AM"/>
        </w:rPr>
        <w:t xml:space="preserve"> 05</w:t>
      </w:r>
      <w:r w:rsidR="00D625D1" w:rsidRPr="00F56C3F">
        <w:rPr>
          <w:rFonts w:ascii="GHEA Grapalat" w:hAnsi="GHEA Grapalat"/>
          <w:b/>
          <w:i w:val="0"/>
          <w:lang w:val="hy-AM"/>
        </w:rPr>
        <w:t>-</w:t>
      </w:r>
      <w:r w:rsidRPr="00F56C3F">
        <w:rPr>
          <w:rFonts w:ascii="GHEA Grapalat" w:hAnsi="GHEA Grapalat"/>
          <w:b/>
          <w:i w:val="0"/>
          <w:lang w:val="af-ZA"/>
        </w:rPr>
        <w:t>ին ժամը</w:t>
      </w:r>
      <w:r w:rsidR="00F56C3F">
        <w:rPr>
          <w:rFonts w:ascii="GHEA Grapalat" w:hAnsi="GHEA Grapalat"/>
          <w:b/>
          <w:i w:val="0"/>
          <w:lang w:val="hy-AM"/>
        </w:rPr>
        <w:t xml:space="preserve"> </w:t>
      </w:r>
      <w:r w:rsidR="00D625D1" w:rsidRPr="00F56C3F">
        <w:rPr>
          <w:rFonts w:ascii="GHEA Grapalat" w:hAnsi="GHEA Grapalat"/>
          <w:b/>
          <w:i w:val="0"/>
          <w:lang w:val="hy-AM"/>
        </w:rPr>
        <w:t>10:30</w:t>
      </w:r>
      <w:r w:rsidRPr="00F56C3F">
        <w:rPr>
          <w:rFonts w:ascii="GHEA Grapalat" w:hAnsi="GHEA Grapalat"/>
          <w:b/>
          <w:i w:val="0"/>
          <w:lang w:val="af-ZA"/>
        </w:rPr>
        <w:t>-ին</w:t>
      </w:r>
      <w:r w:rsidR="003B76C7">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F56C3F"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F56C3F" w:rsidRPr="00F56C3F">
        <w:rPr>
          <w:rFonts w:ascii="GHEA Grapalat" w:hAnsi="GHEA Grapalat"/>
          <w:i w:val="0"/>
          <w:lang w:val="hy-AM"/>
        </w:rPr>
        <w:t xml:space="preserve"> </w:t>
      </w:r>
      <w:r w:rsidR="00F56C3F" w:rsidRPr="00F56C3F">
        <w:rPr>
          <w:rFonts w:ascii="GHEA Grapalat" w:hAnsi="GHEA Grapalat"/>
          <w:b/>
          <w:i w:val="0"/>
          <w:lang w:val="hy-AM"/>
        </w:rPr>
        <w:t>Աստղիկ Վիրաբյան</w:t>
      </w:r>
      <w:r w:rsidR="00F56C3F" w:rsidRPr="00F56C3F">
        <w:rPr>
          <w:rFonts w:ascii="GHEA Grapalat" w:hAnsi="GHEA Grapalat"/>
          <w:b/>
          <w:i w:val="0"/>
          <w:lang w:val="af-ZA"/>
        </w:rPr>
        <w:t>ին</w:t>
      </w:r>
      <w:r w:rsidR="00F56C3F">
        <w:rPr>
          <w:rFonts w:ascii="GHEA Grapalat" w:hAnsi="GHEA Grapalat"/>
          <w:i w:val="0"/>
          <w:lang w:val="hy-AM"/>
        </w:rPr>
        <w:t>:</w:t>
      </w:r>
    </w:p>
    <w:p w:rsidR="00F56C3F" w:rsidRDefault="00F56C3F" w:rsidP="00F56C3F">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F56C3F" w:rsidRPr="00FC698B" w:rsidRDefault="00F56C3F" w:rsidP="00F56C3F">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F56C3F" w:rsidRPr="00E5082A" w:rsidRDefault="00F56C3F" w:rsidP="00F56C3F">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F56C3F" w:rsidRDefault="00754697" w:rsidP="00F56C3F">
      <w:pPr>
        <w:pStyle w:val="a3"/>
        <w:spacing w:line="240" w:lineRule="auto"/>
        <w:ind w:firstLine="0"/>
        <w:rPr>
          <w:rFonts w:ascii="GHEA Grapalat" w:hAnsi="GHEA Grapalat" w:cs="Sylfaen"/>
          <w:b/>
          <w:lang w:val="af-ZA"/>
        </w:rPr>
      </w:pP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524EC6" w:rsidRPr="00064ADD" w:rsidRDefault="007D01A8" w:rsidP="00524EC6">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524EC6" w:rsidRPr="00064ADD">
        <w:rPr>
          <w:rFonts w:ascii="GHEA Grapalat" w:hAnsi="GHEA Grapalat" w:cs="Sylfaen"/>
          <w:i/>
          <w:sz w:val="20"/>
          <w:szCs w:val="20"/>
        </w:rPr>
        <w:lastRenderedPageBreak/>
        <w:t>Հաստատված</w:t>
      </w:r>
      <w:r w:rsidR="00524EC6" w:rsidRPr="00064ADD">
        <w:rPr>
          <w:rFonts w:ascii="GHEA Grapalat" w:hAnsi="GHEA Grapalat" w:cs="Times Armenian"/>
          <w:i/>
          <w:sz w:val="20"/>
          <w:szCs w:val="20"/>
          <w:lang w:val="af-ZA"/>
        </w:rPr>
        <w:t xml:space="preserve"> </w:t>
      </w:r>
      <w:r w:rsidR="00524EC6" w:rsidRPr="00064ADD">
        <w:rPr>
          <w:rFonts w:ascii="GHEA Grapalat" w:hAnsi="GHEA Grapalat" w:cs="Sylfaen"/>
          <w:i/>
          <w:sz w:val="20"/>
          <w:szCs w:val="20"/>
        </w:rPr>
        <w:t>է</w:t>
      </w:r>
    </w:p>
    <w:p w:rsidR="00524EC6" w:rsidRPr="00845959" w:rsidRDefault="00524EC6" w:rsidP="00524EC6">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403933">
        <w:rPr>
          <w:rFonts w:ascii="GHEA Grapalat" w:hAnsi="GHEA Grapalat"/>
          <w:b/>
          <w:sz w:val="20"/>
          <w:szCs w:val="20"/>
          <w:lang w:val="af-ZA"/>
        </w:rPr>
        <w:t>ԳՀԾՁԲ-ՀՎԿԱԿ-2023-15</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524EC6" w:rsidRPr="00FE21F9" w:rsidRDefault="00524EC6" w:rsidP="00524EC6">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524EC6" w:rsidRPr="00845959" w:rsidRDefault="00524EC6" w:rsidP="00524EC6">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sidR="00FF5E1A">
        <w:rPr>
          <w:rFonts w:ascii="GHEA Grapalat" w:hAnsi="GHEA Grapalat" w:cs="Sylfaen"/>
          <w:sz w:val="20"/>
          <w:szCs w:val="20"/>
          <w:lang w:val="hy-AM"/>
        </w:rPr>
        <w:t>3</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sidR="00E35C5D">
        <w:rPr>
          <w:rFonts w:ascii="GHEA Grapalat" w:hAnsi="GHEA Grapalat" w:cs="Times Armenian"/>
          <w:sz w:val="20"/>
          <w:szCs w:val="20"/>
          <w:lang w:val="hy-AM"/>
        </w:rPr>
        <w:t>ապրիլի</w:t>
      </w:r>
      <w:r w:rsidR="00451574">
        <w:rPr>
          <w:rFonts w:ascii="GHEA Grapalat" w:hAnsi="GHEA Grapalat" w:cs="Times Armenian"/>
          <w:sz w:val="20"/>
          <w:szCs w:val="20"/>
          <w:lang w:val="hy-AM"/>
        </w:rPr>
        <w:t xml:space="preserve"> 28</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524EC6">
      <w:pPr>
        <w:pStyle w:val="aa"/>
        <w:spacing w:after="0"/>
        <w:ind w:firstLine="567"/>
        <w:jc w:val="right"/>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FF5E1A" w:rsidRPr="002C2BE0" w:rsidRDefault="00FF5E1A" w:rsidP="00FF5E1A">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FF5E1A" w:rsidRPr="001031FD" w:rsidRDefault="00FF5E1A" w:rsidP="00FF5E1A">
      <w:pPr>
        <w:pStyle w:val="aa"/>
        <w:tabs>
          <w:tab w:val="left" w:pos="5968"/>
        </w:tabs>
        <w:ind w:right="-7" w:firstLine="567"/>
        <w:rPr>
          <w:rFonts w:ascii="GHEA Grapalat" w:hAnsi="GHEA Grapalat"/>
          <w:lang w:val="af-ZA"/>
        </w:rPr>
      </w:pPr>
      <w:r w:rsidRPr="001031FD">
        <w:rPr>
          <w:rFonts w:ascii="GHEA Grapalat" w:hAnsi="GHEA Grapalat"/>
          <w:lang w:val="af-ZA"/>
        </w:rPr>
        <w:tab/>
      </w:r>
    </w:p>
    <w:p w:rsidR="00FF5E1A" w:rsidRPr="001031FD" w:rsidRDefault="00FF5E1A" w:rsidP="00FF5E1A">
      <w:pPr>
        <w:pStyle w:val="aa"/>
        <w:ind w:right="-7" w:firstLine="567"/>
        <w:jc w:val="center"/>
        <w:rPr>
          <w:rFonts w:ascii="GHEA Grapalat" w:hAnsi="GHEA Grapalat"/>
          <w:lang w:val="af-ZA"/>
        </w:rPr>
      </w:pPr>
    </w:p>
    <w:p w:rsidR="00FF5E1A" w:rsidRPr="001031FD" w:rsidRDefault="00FF5E1A" w:rsidP="00FF5E1A">
      <w:pPr>
        <w:pStyle w:val="aa"/>
        <w:ind w:right="-7" w:firstLine="567"/>
        <w:jc w:val="center"/>
        <w:rPr>
          <w:rFonts w:ascii="GHEA Grapalat" w:hAnsi="GHEA Grapalat"/>
          <w:lang w:val="af-ZA"/>
        </w:rPr>
      </w:pPr>
    </w:p>
    <w:p w:rsidR="00FF5E1A" w:rsidRPr="001031FD" w:rsidRDefault="00FF5E1A" w:rsidP="00FF5E1A">
      <w:pPr>
        <w:pStyle w:val="aa"/>
        <w:ind w:right="-7" w:firstLine="567"/>
        <w:jc w:val="center"/>
        <w:rPr>
          <w:rFonts w:ascii="GHEA Grapalat" w:hAnsi="GHEA Grapalat"/>
          <w:lang w:val="af-ZA"/>
        </w:rPr>
      </w:pPr>
    </w:p>
    <w:p w:rsidR="00FF5E1A" w:rsidRPr="00660EF1" w:rsidRDefault="00FF5E1A" w:rsidP="00FF5E1A">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FF5E1A" w:rsidRPr="001031FD" w:rsidRDefault="00FF5E1A" w:rsidP="00FF5E1A">
      <w:pPr>
        <w:pStyle w:val="aa"/>
        <w:ind w:right="-7" w:firstLine="567"/>
        <w:jc w:val="center"/>
        <w:rPr>
          <w:rFonts w:ascii="GHEA Grapalat" w:hAnsi="GHEA Grapalat" w:cs="Sylfaen"/>
          <w:lang w:val="af-ZA"/>
        </w:rPr>
      </w:pPr>
    </w:p>
    <w:p w:rsidR="00FF5E1A" w:rsidRPr="001031FD" w:rsidRDefault="00FF5E1A" w:rsidP="00FF5E1A">
      <w:pPr>
        <w:pStyle w:val="aa"/>
        <w:ind w:right="-7" w:firstLine="567"/>
        <w:jc w:val="center"/>
        <w:rPr>
          <w:rFonts w:ascii="GHEA Grapalat" w:hAnsi="GHEA Grapalat" w:cs="Sylfaen"/>
          <w:lang w:val="af-ZA"/>
        </w:rPr>
      </w:pPr>
    </w:p>
    <w:p w:rsidR="00FF5E1A" w:rsidRPr="00916E26" w:rsidRDefault="00FF5E1A" w:rsidP="00FF5E1A">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3B76C7">
        <w:rPr>
          <w:rFonts w:ascii="GHEA Grapalat" w:hAnsi="GHEA Grapalat"/>
          <w:b/>
          <w:lang w:val="hy-AM"/>
        </w:rPr>
        <w:t xml:space="preserve">ԱՎՏՈՏԵԽՍՊԱՍԱՐԿՄԱՆ </w:t>
      </w:r>
      <w:r>
        <w:rPr>
          <w:rFonts w:ascii="GHEA Grapalat" w:hAnsi="GHEA Grapalat"/>
          <w:b/>
          <w:lang w:val="hy-AM"/>
        </w:rPr>
        <w:t>ԾԱՌԱՅՈՒԹՅՈՒՆՆԵՐԻ</w:t>
      </w:r>
      <w:r w:rsidRPr="009573E6">
        <w:rPr>
          <w:rFonts w:ascii="GHEA Grapalat" w:hAnsi="GHEA Grapalat"/>
          <w:b/>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FF5E1A" w:rsidRPr="00916E26" w:rsidRDefault="00FF5E1A" w:rsidP="00FF5E1A">
      <w:pPr>
        <w:pStyle w:val="aa"/>
        <w:ind w:right="-7"/>
        <w:jc w:val="center"/>
        <w:rPr>
          <w:rFonts w:ascii="GHEA Grapalat" w:hAnsi="GHEA Grapalat"/>
          <w:b/>
          <w:szCs w:val="22"/>
          <w:lang w:val="af-ZA"/>
        </w:rPr>
      </w:pPr>
    </w:p>
    <w:p w:rsidR="00FF5E1A" w:rsidRPr="00064ADD" w:rsidRDefault="00FF5E1A" w:rsidP="00FF5E1A">
      <w:pPr>
        <w:pStyle w:val="aa"/>
        <w:ind w:right="-7"/>
        <w:jc w:val="center"/>
        <w:rPr>
          <w:rFonts w:ascii="GHEA Grapalat" w:hAnsi="GHEA Grapalat"/>
          <w:szCs w:val="22"/>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pStyle w:val="aa"/>
        <w:ind w:right="-7" w:firstLine="567"/>
        <w:jc w:val="center"/>
        <w:rPr>
          <w:rFonts w:ascii="GHEA Grapalat" w:hAnsi="GHEA Grapalat"/>
          <w:lang w:val="af-ZA"/>
        </w:rPr>
      </w:pPr>
    </w:p>
    <w:p w:rsidR="00FF5E1A" w:rsidRPr="00064ADD" w:rsidRDefault="00FF5E1A" w:rsidP="00FF5E1A">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Default="00FF5E1A" w:rsidP="00EF3662">
      <w:pPr>
        <w:ind w:firstLine="567"/>
        <w:jc w:val="center"/>
        <w:rPr>
          <w:rFonts w:ascii="GHEA Grapalat" w:hAnsi="GHEA Grapalat" w:cs="Sylfaen"/>
          <w:b/>
          <w:sz w:val="20"/>
          <w:szCs w:val="20"/>
          <w:lang w:val="hy-AM"/>
        </w:rPr>
      </w:pPr>
    </w:p>
    <w:p w:rsidR="00FF5E1A" w:rsidRPr="00B33761" w:rsidRDefault="00FF5E1A" w:rsidP="00FF5E1A">
      <w:pPr>
        <w:contextualSpacing/>
        <w:jc w:val="center"/>
        <w:rPr>
          <w:rFonts w:ascii="GHEA Grapalat" w:hAnsi="GHEA Grapalat"/>
          <w:b/>
          <w:sz w:val="20"/>
          <w:szCs w:val="20"/>
          <w:lang w:val="hy-AM"/>
        </w:rPr>
      </w:pPr>
      <w:r w:rsidRPr="00FF5E1A">
        <w:rPr>
          <w:rFonts w:ascii="GHEA Grapalat" w:hAnsi="GHEA Grapalat" w:cs="Sylfaen"/>
          <w:b/>
          <w:sz w:val="20"/>
          <w:szCs w:val="20"/>
          <w:lang w:val="hy-AM"/>
        </w:rPr>
        <w:t>ԲՈՎԱՆԴԱԿՈւԹՅՈւՆ</w:t>
      </w:r>
    </w:p>
    <w:p w:rsidR="00FF5E1A" w:rsidRPr="009573E6" w:rsidRDefault="00FF5E1A" w:rsidP="00FF5E1A">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00E759E6">
        <w:rPr>
          <w:rFonts w:ascii="GHEA Grapalat" w:hAnsi="GHEA Grapalat"/>
          <w:b/>
          <w:sz w:val="20"/>
          <w:szCs w:val="20"/>
          <w:lang w:val="hy-AM"/>
        </w:rPr>
        <w:t>ԱՎՏՈՏԵԽՍՊԱՍԱՐԿՄԱՆ</w:t>
      </w:r>
      <w:r w:rsidRPr="00426DFE">
        <w:rPr>
          <w:rFonts w:ascii="GHEA Grapalat" w:hAnsi="GHEA Grapalat"/>
          <w:b/>
          <w:sz w:val="20"/>
          <w:szCs w:val="20"/>
          <w:lang w:val="hy-AM"/>
        </w:rPr>
        <w:t xml:space="preserve"> ԾԱՌԱՅՈՒԹՅՈՒՆՆԵՐԻ</w:t>
      </w:r>
      <w:r w:rsidRPr="00426DFE">
        <w:rPr>
          <w:rFonts w:ascii="GHEA Grapalat" w:hAnsi="GHEA Grapalat"/>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A0176">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497B26">
        <w:rPr>
          <w:rFonts w:ascii="GHEA Grapalat" w:hAnsi="GHEA Grapalat"/>
          <w:b/>
          <w:sz w:val="20"/>
          <w:szCs w:val="20"/>
          <w:lang w:val="hy-AM"/>
        </w:rPr>
        <w:t>«</w:t>
      </w:r>
      <w:r w:rsidR="00403933">
        <w:rPr>
          <w:rFonts w:ascii="GHEA Grapalat" w:hAnsi="GHEA Grapalat"/>
          <w:b/>
          <w:sz w:val="20"/>
          <w:szCs w:val="20"/>
          <w:lang w:val="af-ZA"/>
        </w:rPr>
        <w:t>ԳՀԾՁԲ-ՀՎԿԱԿ-2023-15</w:t>
      </w:r>
      <w:r w:rsidR="00497B26">
        <w:rPr>
          <w:rFonts w:ascii="GHEA Grapalat" w:hAnsi="GHEA Grapalat"/>
          <w:b/>
          <w:sz w:val="20"/>
          <w:szCs w:val="20"/>
          <w:lang w:val="hy-AM"/>
        </w:rPr>
        <w:t>»</w:t>
      </w:r>
      <w:r w:rsidR="00497B26" w:rsidRPr="00845959">
        <w:rPr>
          <w:rFonts w:ascii="GHEA Grapalat" w:hAnsi="GHEA Grapalat"/>
          <w:b/>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369A6">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FE7426" w:rsidRPr="00D86B1F">
        <w:rPr>
          <w:rFonts w:ascii="GHEA Grapalat" w:hAnsi="GHEA Grapalat"/>
          <w:b/>
          <w:sz w:val="20"/>
          <w:szCs w:val="20"/>
          <w:lang w:val="af-ZA"/>
        </w:rPr>
        <w:t>«Հիվանդությունների վերահսկման և կանխարգելման ազգային կենտրոն» ՊՈԱԿ</w:t>
      </w:r>
      <w:r w:rsidR="00FE7426">
        <w:rPr>
          <w:rFonts w:ascii="GHEA Grapalat" w:hAnsi="GHEA Grapalat"/>
          <w:sz w:val="20"/>
          <w:lang w:val="hy-AM"/>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FE7426"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70754D" w:rsidRDefault="00845AA5" w:rsidP="0070754D">
      <w:pPr>
        <w:pStyle w:val="3"/>
        <w:spacing w:line="240" w:lineRule="auto"/>
        <w:ind w:firstLine="567"/>
        <w:jc w:val="both"/>
        <w:rPr>
          <w:rFonts w:ascii="GHEA Grapalat" w:hAnsi="GHEA Grapalat"/>
          <w:b/>
          <w:i w:val="0"/>
          <w:lang w:val="hy-AM"/>
        </w:rPr>
      </w:pPr>
      <w:proofErr w:type="gramStart"/>
      <w:r w:rsidRPr="00064ADD">
        <w:rPr>
          <w:rFonts w:ascii="GHEA Grapalat" w:hAnsi="GHEA Grapalat" w:cs="Sylfaen"/>
          <w:i w:val="0"/>
        </w:rPr>
        <w:t xml:space="preserve">1.1 </w:t>
      </w:r>
      <w:r w:rsidR="0070754D" w:rsidRPr="00064ADD">
        <w:rPr>
          <w:rFonts w:ascii="GHEA Grapalat" w:hAnsi="GHEA Grapalat" w:cs="Sylfaen"/>
          <w:i w:val="0"/>
        </w:rPr>
        <w:t>Գնման</w:t>
      </w:r>
      <w:r w:rsidR="0070754D" w:rsidRPr="00064ADD">
        <w:rPr>
          <w:rFonts w:ascii="GHEA Grapalat" w:hAnsi="GHEA Grapalat" w:cs="Sylfaen"/>
          <w:i w:val="0"/>
          <w:lang w:val="af-ZA"/>
        </w:rPr>
        <w:t xml:space="preserve"> </w:t>
      </w:r>
      <w:r w:rsidR="0070754D" w:rsidRPr="00064ADD">
        <w:rPr>
          <w:rFonts w:ascii="GHEA Grapalat" w:hAnsi="GHEA Grapalat" w:cs="Sylfaen"/>
          <w:i w:val="0"/>
        </w:rPr>
        <w:t>առարկա</w:t>
      </w:r>
      <w:r w:rsidR="0070754D" w:rsidRPr="00064ADD">
        <w:rPr>
          <w:rFonts w:ascii="GHEA Grapalat" w:hAnsi="GHEA Grapalat" w:cs="Sylfaen"/>
          <w:i w:val="0"/>
          <w:lang w:val="af-ZA"/>
        </w:rPr>
        <w:t xml:space="preserve"> </w:t>
      </w:r>
      <w:r w:rsidR="0070754D" w:rsidRPr="00064ADD">
        <w:rPr>
          <w:rFonts w:ascii="GHEA Grapalat" w:hAnsi="GHEA Grapalat" w:cs="Sylfaen"/>
          <w:i w:val="0"/>
        </w:rPr>
        <w:t>է</w:t>
      </w:r>
      <w:r w:rsidR="0070754D" w:rsidRPr="00064ADD">
        <w:rPr>
          <w:rFonts w:ascii="GHEA Grapalat" w:hAnsi="GHEA Grapalat" w:cs="Sylfaen"/>
          <w:i w:val="0"/>
          <w:lang w:val="af-ZA"/>
        </w:rPr>
        <w:t xml:space="preserve"> </w:t>
      </w:r>
      <w:r w:rsidR="0070754D" w:rsidRPr="00064ADD">
        <w:rPr>
          <w:rFonts w:ascii="GHEA Grapalat" w:hAnsi="GHEA Grapalat" w:cs="Sylfaen"/>
          <w:i w:val="0"/>
        </w:rPr>
        <w:t>հանդիսանում</w:t>
      </w:r>
      <w:r w:rsidR="0070754D" w:rsidRPr="00064ADD">
        <w:rPr>
          <w:rFonts w:ascii="GHEA Grapalat" w:hAnsi="GHEA Grapalat" w:cs="Sylfaen"/>
          <w:i w:val="0"/>
          <w:lang w:val="af-ZA"/>
        </w:rPr>
        <w:t xml:space="preserve"> </w:t>
      </w:r>
      <w:r w:rsidR="0070754D" w:rsidRPr="00B74D58">
        <w:rPr>
          <w:rFonts w:ascii="GHEA Grapalat" w:hAnsi="GHEA Grapalat"/>
          <w:b/>
          <w:i w:val="0"/>
          <w:lang w:val="af-ZA"/>
        </w:rPr>
        <w:t>«Հիվանդությունների վերահսկման և կանխարգելման ազգային կենտրոն» ՊՈԱԿ</w:t>
      </w:r>
      <w:r w:rsidR="0070754D" w:rsidRPr="00961B4B">
        <w:rPr>
          <w:rFonts w:ascii="GHEA Grapalat" w:hAnsi="GHEA Grapalat"/>
          <w:i w:val="0"/>
          <w:lang w:val="hy-AM"/>
        </w:rPr>
        <w:t>-</w:t>
      </w:r>
      <w:r w:rsidR="0070754D" w:rsidRPr="00961B4B">
        <w:rPr>
          <w:rFonts w:ascii="GHEA Grapalat" w:hAnsi="GHEA Grapalat"/>
          <w:i w:val="0"/>
        </w:rPr>
        <w:t>ի</w:t>
      </w:r>
      <w:r w:rsidR="0070754D" w:rsidRPr="00064ADD">
        <w:rPr>
          <w:rFonts w:ascii="GHEA Grapalat" w:hAnsi="GHEA Grapalat"/>
          <w:i w:val="0"/>
          <w:lang w:val="af-ZA"/>
        </w:rPr>
        <w:t xml:space="preserve"> </w:t>
      </w:r>
      <w:r w:rsidR="0070754D" w:rsidRPr="00064ADD">
        <w:rPr>
          <w:rFonts w:ascii="GHEA Grapalat" w:hAnsi="GHEA Grapalat" w:cs="Sylfaen"/>
          <w:i w:val="0"/>
        </w:rPr>
        <w:t>կարիքների</w:t>
      </w:r>
      <w:r w:rsidR="0070754D" w:rsidRPr="00064ADD">
        <w:rPr>
          <w:rFonts w:ascii="GHEA Grapalat" w:hAnsi="GHEA Grapalat" w:cs="Times Armenian"/>
          <w:i w:val="0"/>
          <w:lang w:val="af-ZA"/>
        </w:rPr>
        <w:t xml:space="preserve"> </w:t>
      </w:r>
      <w:r w:rsidR="0070754D" w:rsidRPr="00064ADD">
        <w:rPr>
          <w:rFonts w:ascii="GHEA Grapalat" w:hAnsi="GHEA Grapalat" w:cs="Sylfaen"/>
          <w:i w:val="0"/>
        </w:rPr>
        <w:t>համար</w:t>
      </w:r>
      <w:r w:rsidR="0070754D" w:rsidRPr="00064ADD">
        <w:rPr>
          <w:rFonts w:ascii="GHEA Grapalat" w:hAnsi="GHEA Grapalat" w:cs="Times Armenian"/>
          <w:i w:val="0"/>
          <w:lang w:val="af-ZA"/>
        </w:rPr>
        <w:t xml:space="preserve">` </w:t>
      </w:r>
      <w:r w:rsidR="00E759E6">
        <w:rPr>
          <w:rFonts w:ascii="GHEA Grapalat" w:hAnsi="GHEA Grapalat"/>
          <w:b/>
          <w:i w:val="0"/>
          <w:lang w:val="hy-AM"/>
        </w:rPr>
        <w:t>ավտոտեխսպասարկման</w:t>
      </w:r>
      <w:r w:rsidR="0070754D" w:rsidRPr="00961B4B">
        <w:rPr>
          <w:rFonts w:ascii="GHEA Grapalat" w:hAnsi="GHEA Grapalat"/>
          <w:b/>
          <w:i w:val="0"/>
          <w:lang w:val="hy-AM"/>
        </w:rPr>
        <w:t xml:space="preserve"> ծառայությունների</w:t>
      </w:r>
      <w:r w:rsidR="0070754D" w:rsidRPr="00064ADD">
        <w:rPr>
          <w:rFonts w:ascii="GHEA Grapalat" w:hAnsi="GHEA Grapalat"/>
          <w:i w:val="0"/>
          <w:lang w:val="af-ZA"/>
        </w:rPr>
        <w:t xml:space="preserve"> </w:t>
      </w:r>
      <w:r w:rsidR="0070754D" w:rsidRPr="00064ADD">
        <w:rPr>
          <w:rFonts w:ascii="GHEA Grapalat" w:hAnsi="GHEA Grapalat"/>
          <w:i w:val="0"/>
        </w:rPr>
        <w:t>ձեռքբերումը (այսուհետ` նաև ծառայություն)</w:t>
      </w:r>
      <w:r w:rsidR="0070754D" w:rsidRPr="00064ADD">
        <w:rPr>
          <w:rFonts w:ascii="GHEA Grapalat" w:hAnsi="GHEA Grapalat"/>
          <w:i w:val="0"/>
          <w:lang w:val="af-ZA"/>
        </w:rPr>
        <w:t xml:space="preserve">, </w:t>
      </w:r>
      <w:r w:rsidR="0070754D" w:rsidRPr="00064ADD">
        <w:rPr>
          <w:rFonts w:ascii="GHEA Grapalat" w:hAnsi="GHEA Grapalat"/>
          <w:i w:val="0"/>
        </w:rPr>
        <w:t>որոնք</w:t>
      </w:r>
      <w:r w:rsidR="0070754D" w:rsidRPr="00064ADD">
        <w:rPr>
          <w:rFonts w:ascii="GHEA Grapalat" w:hAnsi="GHEA Grapalat"/>
          <w:i w:val="0"/>
          <w:lang w:val="af-ZA"/>
        </w:rPr>
        <w:t xml:space="preserve"> </w:t>
      </w:r>
      <w:r w:rsidR="0070754D" w:rsidRPr="00064ADD">
        <w:rPr>
          <w:rFonts w:ascii="GHEA Grapalat" w:hAnsi="GHEA Grapalat"/>
          <w:i w:val="0"/>
        </w:rPr>
        <w:t>խմբավորված</w:t>
      </w:r>
      <w:r w:rsidR="0070754D">
        <w:rPr>
          <w:rFonts w:ascii="GHEA Grapalat" w:hAnsi="GHEA Grapalat"/>
          <w:i w:val="0"/>
          <w:lang w:val="af-ZA"/>
        </w:rPr>
        <w:t xml:space="preserve"> </w:t>
      </w:r>
      <w:r w:rsidR="0070754D" w:rsidRPr="00064ADD">
        <w:rPr>
          <w:rFonts w:ascii="GHEA Grapalat" w:hAnsi="GHEA Grapalat"/>
          <w:i w:val="0"/>
        </w:rPr>
        <w:t>են</w:t>
      </w:r>
      <w:r w:rsidR="0070754D" w:rsidRPr="00064ADD">
        <w:rPr>
          <w:rFonts w:ascii="GHEA Grapalat" w:hAnsi="GHEA Grapalat"/>
          <w:i w:val="0"/>
          <w:lang w:val="af-ZA"/>
        </w:rPr>
        <w:t xml:space="preserve"> </w:t>
      </w:r>
      <w:r w:rsidR="00E35C5D">
        <w:rPr>
          <w:rFonts w:ascii="GHEA Grapalat" w:hAnsi="GHEA Grapalat"/>
          <w:i w:val="0"/>
          <w:lang w:val="hy-AM"/>
        </w:rPr>
        <w:t>1</w:t>
      </w:r>
      <w:r w:rsidR="00ED2AF6">
        <w:rPr>
          <w:rFonts w:ascii="GHEA Grapalat" w:hAnsi="GHEA Grapalat"/>
          <w:i w:val="0"/>
          <w:lang w:val="en-GB"/>
        </w:rPr>
        <w:t>5</w:t>
      </w:r>
      <w:r w:rsidR="0070754D" w:rsidRPr="00064ADD">
        <w:rPr>
          <w:rFonts w:ascii="GHEA Grapalat" w:hAnsi="GHEA Grapalat"/>
          <w:i w:val="0"/>
          <w:lang w:val="af-ZA"/>
        </w:rPr>
        <w:t xml:space="preserve"> </w:t>
      </w:r>
      <w:r w:rsidR="0070754D">
        <w:rPr>
          <w:rFonts w:ascii="GHEA Grapalat" w:hAnsi="GHEA Grapalat" w:cs="Sylfaen"/>
          <w:i w:val="0"/>
        </w:rPr>
        <w:t>չափաբաժ</w:t>
      </w:r>
      <w:r w:rsidR="00451574">
        <w:rPr>
          <w:rFonts w:ascii="GHEA Grapalat" w:hAnsi="GHEA Grapalat" w:cs="Sylfaen"/>
          <w:i w:val="0"/>
          <w:lang w:val="hy-AM"/>
        </w:rPr>
        <w:t>իններում</w:t>
      </w:r>
      <w:r w:rsidR="0070754D" w:rsidRPr="00064ADD">
        <w:rPr>
          <w:rFonts w:ascii="GHEA Grapalat" w:hAnsi="GHEA Grapalat" w:cs="Times Armenian"/>
          <w:i w:val="0"/>
          <w:lang w:val="af-ZA"/>
        </w:rPr>
        <w:t>`</w:t>
      </w:r>
      <w:r w:rsidR="00E759E6">
        <w:rPr>
          <w:rFonts w:ascii="GHEA Grapalat" w:hAnsi="GHEA Grapalat" w:cs="Times Armenian"/>
          <w:i w:val="0"/>
          <w:lang w:val="hy-AM"/>
        </w:rPr>
        <w:t xml:space="preserve"> </w:t>
      </w:r>
      <w:r w:rsidR="0070754D" w:rsidRPr="00A40E34">
        <w:rPr>
          <w:rFonts w:ascii="GHEA Grapalat" w:hAnsi="GHEA Grapalat" w:cs="Times Armenian"/>
          <w:i w:val="0"/>
          <w:color w:val="FF0000"/>
          <w:lang w:val="hy-AM"/>
        </w:rPr>
        <w:t>(</w:t>
      </w:r>
      <w:r w:rsidR="0070754D" w:rsidRPr="00A40E34">
        <w:rPr>
          <w:rFonts w:ascii="GHEA Grapalat" w:hAnsi="GHEA Grapalat"/>
          <w:b/>
          <w:color w:val="FF0000"/>
          <w:lang w:val="hy-AM"/>
        </w:rPr>
        <w:t xml:space="preserve">Կցվում </w:t>
      </w:r>
      <w:r w:rsidR="0070754D">
        <w:rPr>
          <w:rFonts w:ascii="GHEA Grapalat" w:hAnsi="GHEA Grapalat"/>
          <w:b/>
          <w:color w:val="FF0000"/>
          <w:lang w:val="hy-AM"/>
        </w:rPr>
        <w:t xml:space="preserve">է </w:t>
      </w:r>
      <w:r w:rsidR="0070754D" w:rsidRPr="00A40E34">
        <w:rPr>
          <w:rFonts w:ascii="GHEA Grapalat" w:hAnsi="GHEA Grapalat"/>
          <w:b/>
          <w:color w:val="FF0000"/>
          <w:lang w:val="hy-AM"/>
        </w:rPr>
        <w:t xml:space="preserve">հավելված </w:t>
      </w:r>
      <w:r w:rsidR="0070754D" w:rsidRPr="00A40E34">
        <w:rPr>
          <w:rFonts w:ascii="GHEA Grapalat" w:hAnsi="GHEA Grapalat"/>
          <w:b/>
          <w:color w:val="FF0000"/>
          <w:lang w:val="en-GB"/>
        </w:rPr>
        <w:t>N 1, 1.1</w:t>
      </w:r>
      <w:r w:rsidR="0070754D" w:rsidRPr="00A40E34">
        <w:rPr>
          <w:rFonts w:ascii="GHEA Grapalat" w:hAnsi="GHEA Grapalat"/>
          <w:b/>
          <w:color w:val="FF0000"/>
          <w:lang w:val="hy-AM"/>
        </w:rPr>
        <w:t>)</w:t>
      </w:r>
      <w:r w:rsidR="0070754D">
        <w:rPr>
          <w:rFonts w:ascii="GHEA Grapalat" w:hAnsi="GHEA Grapalat"/>
          <w:b/>
          <w:i w:val="0"/>
          <w:lang w:val="hy-AM"/>
        </w:rPr>
        <w:t>.</w:t>
      </w:r>
      <w:proofErr w:type="gram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35C5D" w:rsidRPr="00ED2AF6" w:rsidTr="00993392">
        <w:tc>
          <w:tcPr>
            <w:tcW w:w="1701" w:type="dxa"/>
            <w:vAlign w:val="center"/>
          </w:tcPr>
          <w:p w:rsidR="00E35C5D" w:rsidRPr="00A172F8" w:rsidRDefault="00E35C5D" w:rsidP="00EF3662">
            <w:pPr>
              <w:pStyle w:val="23"/>
              <w:spacing w:line="240" w:lineRule="auto"/>
              <w:ind w:firstLine="0"/>
              <w:jc w:val="center"/>
              <w:rPr>
                <w:rFonts w:ascii="GHEA Grapalat" w:hAnsi="GHEA Grapalat"/>
              </w:rPr>
            </w:pPr>
            <w:r w:rsidRPr="00A172F8">
              <w:rPr>
                <w:rFonts w:ascii="GHEA Grapalat" w:hAnsi="GHEA Grapalat"/>
              </w:rPr>
              <w:t>1</w:t>
            </w:r>
          </w:p>
        </w:tc>
        <w:tc>
          <w:tcPr>
            <w:tcW w:w="1418" w:type="dxa"/>
            <w:vAlign w:val="center"/>
          </w:tcPr>
          <w:p w:rsidR="00E35C5D" w:rsidRPr="00A172F8" w:rsidRDefault="00324D6B" w:rsidP="00324D6B">
            <w:pPr>
              <w:jc w:val="center"/>
              <w:rPr>
                <w:rFonts w:ascii="GHEA Grapalat" w:hAnsi="GHEA Grapalat"/>
                <w:b/>
                <w:bCs/>
                <w:iCs/>
                <w:sz w:val="20"/>
                <w:szCs w:val="20"/>
                <w:lang w:val="hy-AM"/>
              </w:rPr>
            </w:pPr>
            <w:r w:rsidRPr="00A172F8">
              <w:rPr>
                <w:rFonts w:ascii="GHEA Grapalat" w:hAnsi="GHEA Grapalat"/>
                <w:b/>
                <w:bCs/>
                <w:iCs/>
                <w:sz w:val="20"/>
                <w:szCs w:val="20"/>
              </w:rPr>
              <w:t>53,736,823</w:t>
            </w:r>
          </w:p>
        </w:tc>
        <w:tc>
          <w:tcPr>
            <w:tcW w:w="7231" w:type="dxa"/>
            <w:vAlign w:val="center"/>
          </w:tcPr>
          <w:p w:rsidR="00E35C5D" w:rsidRPr="00A172F8" w:rsidRDefault="00E35C5D" w:rsidP="00E35C5D">
            <w:pPr>
              <w:rPr>
                <w:rFonts w:ascii="GHEA Grapalat" w:hAnsi="GHEA Grapalat"/>
                <w:sz w:val="20"/>
                <w:szCs w:val="20"/>
                <w:lang w:val="hy-AM"/>
              </w:rPr>
            </w:pPr>
            <w:r w:rsidRPr="00A172F8">
              <w:rPr>
                <w:rFonts w:ascii="GHEA Grapalat" w:hAnsi="GHEA Grapalat"/>
                <w:sz w:val="20"/>
                <w:szCs w:val="20"/>
                <w:lang w:val="hy-AM"/>
              </w:rPr>
              <w:t xml:space="preserve">Ավտոտեխսպասարկման ծառայություններ </w:t>
            </w:r>
            <w:r w:rsidRPr="00A172F8">
              <w:rPr>
                <w:rFonts w:ascii="GHEA Grapalat" w:hAnsi="GHEA Grapalat"/>
                <w:sz w:val="20"/>
                <w:szCs w:val="20"/>
                <w:lang w:val="hy-AM"/>
              </w:rPr>
              <w:br/>
              <w:t>(Երևան, Արարատի, Կոտայքի, Արագածոտնի,Արմավիրի մարզեր)</w:t>
            </w:r>
          </w:p>
        </w:tc>
      </w:tr>
      <w:tr w:rsidR="00E35C5D" w:rsidRPr="00403933" w:rsidTr="00E35C5D">
        <w:tc>
          <w:tcPr>
            <w:tcW w:w="1701" w:type="dxa"/>
            <w:vAlign w:val="center"/>
          </w:tcPr>
          <w:p w:rsidR="00E35C5D" w:rsidRPr="00A172F8" w:rsidRDefault="00E35C5D" w:rsidP="00EF3662">
            <w:pPr>
              <w:pStyle w:val="23"/>
              <w:spacing w:line="240" w:lineRule="auto"/>
              <w:ind w:firstLine="0"/>
              <w:jc w:val="center"/>
              <w:rPr>
                <w:rFonts w:ascii="GHEA Grapalat" w:hAnsi="GHEA Grapalat"/>
                <w:lang w:val="hy-AM"/>
              </w:rPr>
            </w:pPr>
            <w:r w:rsidRPr="00A172F8">
              <w:rPr>
                <w:rFonts w:ascii="GHEA Grapalat" w:hAnsi="GHEA Grapalat"/>
                <w:lang w:val="hy-AM"/>
              </w:rPr>
              <w:t>2</w:t>
            </w:r>
          </w:p>
        </w:tc>
        <w:tc>
          <w:tcPr>
            <w:tcW w:w="1418" w:type="dxa"/>
            <w:vAlign w:val="center"/>
          </w:tcPr>
          <w:p w:rsidR="00E35C5D" w:rsidRPr="00A172F8" w:rsidRDefault="00911DC6" w:rsidP="00911DC6">
            <w:pPr>
              <w:jc w:val="center"/>
              <w:rPr>
                <w:rFonts w:ascii="GHEA Grapalat" w:hAnsi="GHEA Grapalat"/>
                <w:b/>
                <w:bCs/>
                <w:sz w:val="20"/>
                <w:szCs w:val="20"/>
                <w:lang w:val="hy-AM"/>
              </w:rPr>
            </w:pPr>
            <w:r w:rsidRPr="00A172F8">
              <w:rPr>
                <w:rFonts w:ascii="GHEA Grapalat" w:hAnsi="GHEA Grapalat"/>
                <w:b/>
                <w:bCs/>
                <w:sz w:val="20"/>
                <w:szCs w:val="20"/>
              </w:rPr>
              <w:t>3,888,100</w:t>
            </w:r>
          </w:p>
        </w:tc>
        <w:tc>
          <w:tcPr>
            <w:tcW w:w="7231" w:type="dxa"/>
          </w:tcPr>
          <w:p w:rsidR="00E35C5D" w:rsidRPr="00A172F8" w:rsidRDefault="00E35C5D" w:rsidP="00E35C5D">
            <w:pPr>
              <w:rPr>
                <w:rFonts w:ascii="GHEA Grapalat" w:hAnsi="GHEA Grapalat"/>
                <w:sz w:val="20"/>
                <w:szCs w:val="20"/>
              </w:rPr>
            </w:pPr>
            <w:r w:rsidRPr="00A172F8">
              <w:rPr>
                <w:rFonts w:ascii="GHEA Grapalat" w:hAnsi="GHEA Grapalat"/>
                <w:sz w:val="20"/>
                <w:szCs w:val="20"/>
              </w:rPr>
              <w:t xml:space="preserve">Ավտոտեխսպասարկման ծառայություններ </w:t>
            </w:r>
            <w:r w:rsidRPr="00A172F8">
              <w:rPr>
                <w:rFonts w:ascii="GHEA Grapalat" w:hAnsi="GHEA Grapalat"/>
                <w:sz w:val="20"/>
                <w:szCs w:val="20"/>
              </w:rPr>
              <w:br/>
              <w:t>(Շիրակի մարզ)</w:t>
            </w:r>
          </w:p>
        </w:tc>
      </w:tr>
      <w:tr w:rsidR="00E35C5D" w:rsidRPr="00ED2AF6" w:rsidTr="00E35C5D">
        <w:tc>
          <w:tcPr>
            <w:tcW w:w="1701" w:type="dxa"/>
            <w:vAlign w:val="center"/>
          </w:tcPr>
          <w:p w:rsidR="00E35C5D"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3</w:t>
            </w:r>
          </w:p>
        </w:tc>
        <w:tc>
          <w:tcPr>
            <w:tcW w:w="1418" w:type="dxa"/>
            <w:vAlign w:val="center"/>
          </w:tcPr>
          <w:p w:rsidR="00E35C5D" w:rsidRPr="00A172F8" w:rsidRDefault="00ED2AF6" w:rsidP="00ED2AF6">
            <w:pPr>
              <w:jc w:val="center"/>
              <w:rPr>
                <w:rFonts w:ascii="GHEA Grapalat" w:hAnsi="GHEA Grapalat"/>
                <w:b/>
                <w:bCs/>
                <w:sz w:val="20"/>
                <w:szCs w:val="20"/>
              </w:rPr>
            </w:pPr>
            <w:r w:rsidRPr="00A172F8">
              <w:rPr>
                <w:rFonts w:ascii="GHEA Grapalat" w:hAnsi="GHEA Grapalat"/>
                <w:b/>
                <w:bCs/>
                <w:sz w:val="20"/>
                <w:szCs w:val="20"/>
              </w:rPr>
              <w:t>4,179,100</w:t>
            </w:r>
          </w:p>
        </w:tc>
        <w:tc>
          <w:tcPr>
            <w:tcW w:w="7231" w:type="dxa"/>
          </w:tcPr>
          <w:p w:rsidR="00E35C5D" w:rsidRPr="00A172F8" w:rsidRDefault="00E35C5D"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(Վայոց Ձորի մարզ)</w:t>
            </w:r>
          </w:p>
        </w:tc>
      </w:tr>
      <w:tr w:rsidR="00E35C5D" w:rsidRPr="00403933" w:rsidTr="00E35C5D">
        <w:tc>
          <w:tcPr>
            <w:tcW w:w="1701" w:type="dxa"/>
            <w:vAlign w:val="center"/>
          </w:tcPr>
          <w:p w:rsidR="00E35C5D"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4</w:t>
            </w:r>
          </w:p>
        </w:tc>
        <w:tc>
          <w:tcPr>
            <w:tcW w:w="1418" w:type="dxa"/>
            <w:vAlign w:val="center"/>
          </w:tcPr>
          <w:p w:rsidR="00E35C5D" w:rsidRPr="00A172F8" w:rsidRDefault="00ED2AF6" w:rsidP="00ED2AF6">
            <w:pPr>
              <w:jc w:val="center"/>
              <w:rPr>
                <w:rFonts w:ascii="GHEA Grapalat" w:hAnsi="GHEA Grapalat"/>
                <w:b/>
                <w:bCs/>
                <w:sz w:val="20"/>
                <w:szCs w:val="20"/>
              </w:rPr>
            </w:pPr>
            <w:r w:rsidRPr="00A172F8">
              <w:rPr>
                <w:rFonts w:ascii="GHEA Grapalat" w:hAnsi="GHEA Grapalat"/>
                <w:b/>
                <w:bCs/>
                <w:sz w:val="20"/>
                <w:szCs w:val="20"/>
              </w:rPr>
              <w:t>6,294,350</w:t>
            </w:r>
          </w:p>
        </w:tc>
        <w:tc>
          <w:tcPr>
            <w:tcW w:w="7231" w:type="dxa"/>
          </w:tcPr>
          <w:p w:rsidR="00E35C5D" w:rsidRPr="00A172F8" w:rsidRDefault="00E35C5D" w:rsidP="00E35C5D">
            <w:pPr>
              <w:rPr>
                <w:rFonts w:ascii="GHEA Grapalat" w:hAnsi="GHEA Grapalat"/>
                <w:color w:val="000000"/>
                <w:sz w:val="20"/>
                <w:szCs w:val="20"/>
              </w:rPr>
            </w:pPr>
            <w:r w:rsidRPr="00A172F8">
              <w:rPr>
                <w:rFonts w:ascii="GHEA Grapalat" w:hAnsi="GHEA Grapalat"/>
                <w:color w:val="000000"/>
                <w:sz w:val="20"/>
                <w:szCs w:val="20"/>
              </w:rPr>
              <w:t xml:space="preserve">Ավտոտեխսպասարկման ծառայություններ </w:t>
            </w:r>
            <w:r w:rsidRPr="00A172F8">
              <w:rPr>
                <w:rFonts w:ascii="GHEA Grapalat" w:hAnsi="GHEA Grapalat"/>
                <w:color w:val="000000"/>
                <w:sz w:val="20"/>
                <w:szCs w:val="20"/>
              </w:rPr>
              <w:br/>
              <w:t>(Տավուշի մարզ)</w:t>
            </w:r>
          </w:p>
        </w:tc>
      </w:tr>
      <w:tr w:rsidR="00E35C5D" w:rsidRPr="00403933" w:rsidTr="00E35C5D">
        <w:tc>
          <w:tcPr>
            <w:tcW w:w="1701" w:type="dxa"/>
            <w:vAlign w:val="center"/>
          </w:tcPr>
          <w:p w:rsidR="00E35C5D"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5</w:t>
            </w:r>
          </w:p>
        </w:tc>
        <w:tc>
          <w:tcPr>
            <w:tcW w:w="1418" w:type="dxa"/>
            <w:vAlign w:val="center"/>
          </w:tcPr>
          <w:p w:rsidR="00E35C5D" w:rsidRPr="00A172F8" w:rsidRDefault="00ED2AF6" w:rsidP="00ED2AF6">
            <w:pPr>
              <w:jc w:val="center"/>
              <w:rPr>
                <w:rFonts w:ascii="GHEA Grapalat" w:hAnsi="GHEA Grapalat"/>
                <w:b/>
                <w:bCs/>
                <w:sz w:val="20"/>
                <w:szCs w:val="20"/>
              </w:rPr>
            </w:pPr>
            <w:r w:rsidRPr="00A172F8">
              <w:rPr>
                <w:rFonts w:ascii="GHEA Grapalat" w:hAnsi="GHEA Grapalat"/>
                <w:b/>
                <w:bCs/>
                <w:sz w:val="20"/>
                <w:szCs w:val="20"/>
              </w:rPr>
              <w:t>6,399,023</w:t>
            </w:r>
          </w:p>
        </w:tc>
        <w:tc>
          <w:tcPr>
            <w:tcW w:w="7231" w:type="dxa"/>
          </w:tcPr>
          <w:p w:rsidR="00E35C5D" w:rsidRPr="00A172F8" w:rsidRDefault="00E35C5D" w:rsidP="00E35C5D">
            <w:pPr>
              <w:rPr>
                <w:rFonts w:ascii="GHEA Grapalat" w:hAnsi="GHEA Grapalat"/>
                <w:color w:val="000000"/>
                <w:sz w:val="20"/>
                <w:szCs w:val="20"/>
              </w:rPr>
            </w:pPr>
            <w:r w:rsidRPr="00A172F8">
              <w:rPr>
                <w:rFonts w:ascii="GHEA Grapalat" w:hAnsi="GHEA Grapalat"/>
                <w:color w:val="000000"/>
                <w:sz w:val="20"/>
                <w:szCs w:val="20"/>
              </w:rPr>
              <w:t xml:space="preserve">Ավտոտեխսպասարկման ծառայություններ </w:t>
            </w:r>
            <w:r w:rsidRPr="00A172F8">
              <w:rPr>
                <w:rFonts w:ascii="GHEA Grapalat" w:hAnsi="GHEA Grapalat"/>
                <w:color w:val="000000"/>
                <w:sz w:val="20"/>
                <w:szCs w:val="20"/>
              </w:rPr>
              <w:br/>
              <w:t>(Լոռու մարզ)</w:t>
            </w:r>
          </w:p>
        </w:tc>
      </w:tr>
      <w:tr w:rsidR="00E35C5D" w:rsidRPr="00403933" w:rsidTr="00E35C5D">
        <w:tc>
          <w:tcPr>
            <w:tcW w:w="1701" w:type="dxa"/>
            <w:vAlign w:val="center"/>
          </w:tcPr>
          <w:p w:rsidR="00E35C5D"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6</w:t>
            </w:r>
          </w:p>
        </w:tc>
        <w:tc>
          <w:tcPr>
            <w:tcW w:w="1418" w:type="dxa"/>
            <w:vAlign w:val="center"/>
          </w:tcPr>
          <w:p w:rsidR="00E35C5D" w:rsidRPr="00A172F8" w:rsidRDefault="00ED2AF6" w:rsidP="00ED2AF6">
            <w:pPr>
              <w:jc w:val="center"/>
              <w:rPr>
                <w:rFonts w:ascii="GHEA Grapalat" w:hAnsi="GHEA Grapalat"/>
                <w:b/>
                <w:bCs/>
                <w:sz w:val="20"/>
                <w:szCs w:val="20"/>
              </w:rPr>
            </w:pPr>
            <w:r w:rsidRPr="00A172F8">
              <w:rPr>
                <w:rFonts w:ascii="GHEA Grapalat" w:hAnsi="GHEA Grapalat"/>
                <w:b/>
                <w:bCs/>
                <w:sz w:val="20"/>
                <w:szCs w:val="20"/>
              </w:rPr>
              <w:t>7,774,200</w:t>
            </w:r>
          </w:p>
        </w:tc>
        <w:tc>
          <w:tcPr>
            <w:tcW w:w="7231" w:type="dxa"/>
          </w:tcPr>
          <w:p w:rsidR="00E35C5D" w:rsidRPr="00A172F8" w:rsidRDefault="00E35C5D" w:rsidP="00E35C5D">
            <w:pPr>
              <w:rPr>
                <w:rFonts w:ascii="GHEA Grapalat" w:hAnsi="GHEA Grapalat"/>
                <w:color w:val="000000"/>
                <w:sz w:val="20"/>
                <w:szCs w:val="20"/>
              </w:rPr>
            </w:pPr>
            <w:r w:rsidRPr="00A172F8">
              <w:rPr>
                <w:rFonts w:ascii="GHEA Grapalat" w:hAnsi="GHEA Grapalat"/>
                <w:color w:val="000000"/>
                <w:sz w:val="20"/>
                <w:szCs w:val="20"/>
              </w:rPr>
              <w:t xml:space="preserve">Ավտոտեխսպասարկման ծառայություններ </w:t>
            </w:r>
            <w:r w:rsidRPr="00A172F8">
              <w:rPr>
                <w:rFonts w:ascii="GHEA Grapalat" w:hAnsi="GHEA Grapalat"/>
                <w:color w:val="000000"/>
                <w:sz w:val="20"/>
                <w:szCs w:val="20"/>
              </w:rPr>
              <w:br/>
              <w:t>(Սյունիքի մարզ)</w:t>
            </w:r>
          </w:p>
        </w:tc>
      </w:tr>
      <w:tr w:rsidR="00E60DE7" w:rsidRPr="00403933" w:rsidTr="00E35C5D">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7</w:t>
            </w:r>
          </w:p>
        </w:tc>
        <w:tc>
          <w:tcPr>
            <w:tcW w:w="1418" w:type="dxa"/>
            <w:vAlign w:val="center"/>
          </w:tcPr>
          <w:p w:rsidR="00E60DE7" w:rsidRPr="00A172F8" w:rsidRDefault="00E60DE7">
            <w:pPr>
              <w:jc w:val="center"/>
              <w:rPr>
                <w:rFonts w:ascii="GHEA Grapalat" w:hAnsi="GHEA Grapalat"/>
                <w:b/>
                <w:bCs/>
                <w:iCs/>
                <w:sz w:val="20"/>
                <w:szCs w:val="20"/>
              </w:rPr>
            </w:pPr>
            <w:r w:rsidRPr="00A172F8">
              <w:rPr>
                <w:rFonts w:ascii="GHEA Grapalat" w:hAnsi="GHEA Grapalat"/>
                <w:b/>
                <w:bCs/>
                <w:iCs/>
                <w:sz w:val="20"/>
                <w:szCs w:val="20"/>
              </w:rPr>
              <w:t>13,154,031</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միկրոավտոբուս ՀյունդաիH1 ետևի տանող մակնիշի ա/մ համար</w:t>
            </w:r>
          </w:p>
        </w:tc>
      </w:tr>
      <w:tr w:rsidR="00E60DE7" w:rsidRPr="00ED2AF6" w:rsidTr="00993392">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8</w:t>
            </w:r>
          </w:p>
        </w:tc>
        <w:tc>
          <w:tcPr>
            <w:tcW w:w="1418" w:type="dxa"/>
            <w:vAlign w:val="center"/>
          </w:tcPr>
          <w:p w:rsidR="00E60DE7" w:rsidRPr="00A172F8" w:rsidRDefault="00E60DE7" w:rsidP="00E60DE7">
            <w:pPr>
              <w:jc w:val="center"/>
              <w:rPr>
                <w:rFonts w:ascii="GHEA Grapalat" w:hAnsi="GHEA Grapalat"/>
                <w:b/>
                <w:bCs/>
                <w:iCs/>
                <w:sz w:val="20"/>
                <w:szCs w:val="20"/>
                <w:lang w:val="hy-AM"/>
              </w:rPr>
            </w:pPr>
            <w:r w:rsidRPr="00A172F8">
              <w:rPr>
                <w:rFonts w:ascii="GHEA Grapalat" w:hAnsi="GHEA Grapalat"/>
                <w:b/>
                <w:bCs/>
                <w:iCs/>
                <w:sz w:val="20"/>
                <w:szCs w:val="20"/>
              </w:rPr>
              <w:t>16,023,853</w:t>
            </w:r>
          </w:p>
        </w:tc>
        <w:tc>
          <w:tcPr>
            <w:tcW w:w="7231" w:type="dxa"/>
            <w:vAlign w:val="center"/>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Կիա Պիկանտո մարդատար մակնիշի ա/մ համար</w:t>
            </w:r>
          </w:p>
        </w:tc>
      </w:tr>
      <w:tr w:rsidR="00E60DE7" w:rsidRPr="00ED2AF6" w:rsidTr="00ED2AF6">
        <w:trPr>
          <w:trHeight w:val="70"/>
        </w:trPr>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9</w:t>
            </w:r>
          </w:p>
        </w:tc>
        <w:tc>
          <w:tcPr>
            <w:tcW w:w="1418" w:type="dxa"/>
            <w:vAlign w:val="center"/>
          </w:tcPr>
          <w:p w:rsidR="00E60DE7" w:rsidRPr="00A172F8" w:rsidRDefault="00E60DE7" w:rsidP="00E60DE7">
            <w:pPr>
              <w:jc w:val="center"/>
              <w:rPr>
                <w:rFonts w:ascii="GHEA Grapalat" w:hAnsi="GHEA Grapalat"/>
                <w:b/>
                <w:bCs/>
                <w:iCs/>
                <w:sz w:val="20"/>
                <w:szCs w:val="20"/>
                <w:lang w:val="hy-AM"/>
              </w:rPr>
            </w:pPr>
            <w:r w:rsidRPr="00A172F8">
              <w:rPr>
                <w:rFonts w:ascii="GHEA Grapalat" w:hAnsi="GHEA Grapalat"/>
                <w:b/>
                <w:bCs/>
                <w:iCs/>
                <w:sz w:val="20"/>
                <w:szCs w:val="20"/>
              </w:rPr>
              <w:t>16,690,413</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Կիա բեռնատար K 2700 մակնիշի ա/մ համար</w:t>
            </w:r>
          </w:p>
        </w:tc>
      </w:tr>
      <w:tr w:rsidR="00E60DE7" w:rsidRPr="00ED2AF6" w:rsidTr="00E35C5D">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10</w:t>
            </w:r>
          </w:p>
        </w:tc>
        <w:tc>
          <w:tcPr>
            <w:tcW w:w="1418" w:type="dxa"/>
            <w:vAlign w:val="center"/>
          </w:tcPr>
          <w:p w:rsidR="00E60DE7" w:rsidRPr="00A172F8" w:rsidRDefault="00E60DE7" w:rsidP="00E60DE7">
            <w:pPr>
              <w:jc w:val="center"/>
              <w:rPr>
                <w:rFonts w:ascii="GHEA Grapalat" w:hAnsi="GHEA Grapalat"/>
                <w:b/>
                <w:bCs/>
                <w:iCs/>
                <w:sz w:val="20"/>
                <w:szCs w:val="20"/>
                <w:lang w:val="hy-AM"/>
              </w:rPr>
            </w:pPr>
            <w:r w:rsidRPr="00A172F8">
              <w:rPr>
                <w:rFonts w:ascii="GHEA Grapalat" w:hAnsi="GHEA Grapalat"/>
                <w:b/>
                <w:bCs/>
                <w:iCs/>
                <w:sz w:val="20"/>
                <w:szCs w:val="20"/>
              </w:rPr>
              <w:t>15,043,650</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Կիա Սպորտեջ մակնիշի ա/մ համար</w:t>
            </w:r>
          </w:p>
        </w:tc>
      </w:tr>
      <w:tr w:rsidR="00E60DE7" w:rsidRPr="00ED2AF6" w:rsidTr="00E35C5D">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11</w:t>
            </w:r>
          </w:p>
        </w:tc>
        <w:tc>
          <w:tcPr>
            <w:tcW w:w="1418" w:type="dxa"/>
            <w:vAlign w:val="center"/>
          </w:tcPr>
          <w:p w:rsidR="00E60DE7" w:rsidRPr="00A172F8" w:rsidRDefault="00911DC6" w:rsidP="00911DC6">
            <w:pPr>
              <w:jc w:val="center"/>
              <w:rPr>
                <w:rFonts w:ascii="GHEA Grapalat" w:hAnsi="GHEA Grapalat"/>
                <w:b/>
                <w:bCs/>
                <w:iCs/>
                <w:sz w:val="20"/>
                <w:szCs w:val="20"/>
                <w:lang w:val="hy-AM"/>
              </w:rPr>
            </w:pPr>
            <w:r w:rsidRPr="00A172F8">
              <w:rPr>
                <w:rFonts w:ascii="GHEA Grapalat" w:hAnsi="GHEA Grapalat"/>
                <w:b/>
                <w:bCs/>
                <w:iCs/>
                <w:sz w:val="20"/>
                <w:szCs w:val="20"/>
              </w:rPr>
              <w:t>12,401,997</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Սուզուկի սվիֆտ մակնիշի ա/մ համար</w:t>
            </w:r>
          </w:p>
        </w:tc>
      </w:tr>
      <w:tr w:rsidR="00E60DE7" w:rsidRPr="00ED2AF6" w:rsidTr="00993392">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12</w:t>
            </w:r>
          </w:p>
        </w:tc>
        <w:tc>
          <w:tcPr>
            <w:tcW w:w="1418" w:type="dxa"/>
            <w:vAlign w:val="center"/>
          </w:tcPr>
          <w:p w:rsidR="00E60DE7" w:rsidRPr="00A172F8" w:rsidRDefault="00911DC6" w:rsidP="00911DC6">
            <w:pPr>
              <w:jc w:val="center"/>
              <w:rPr>
                <w:rFonts w:ascii="GHEA Grapalat" w:hAnsi="GHEA Grapalat"/>
                <w:b/>
                <w:bCs/>
                <w:iCs/>
                <w:sz w:val="20"/>
                <w:szCs w:val="20"/>
                <w:lang w:val="hy-AM"/>
              </w:rPr>
            </w:pPr>
            <w:r w:rsidRPr="00A172F8">
              <w:rPr>
                <w:rFonts w:ascii="GHEA Grapalat" w:hAnsi="GHEA Grapalat"/>
                <w:b/>
                <w:bCs/>
                <w:iCs/>
                <w:sz w:val="20"/>
                <w:szCs w:val="20"/>
              </w:rPr>
              <w:t>13,246,750</w:t>
            </w:r>
          </w:p>
        </w:tc>
        <w:tc>
          <w:tcPr>
            <w:tcW w:w="7231" w:type="dxa"/>
            <w:vAlign w:val="center"/>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Ջին Բեյ SY5038XJHL-M1S1BH մակնիշի ա/մ համար</w:t>
            </w:r>
            <w:r w:rsidRPr="00A172F8">
              <w:rPr>
                <w:rFonts w:ascii="GHEA Grapalat" w:hAnsi="GHEA Grapalat"/>
                <w:color w:val="000000"/>
                <w:sz w:val="20"/>
                <w:szCs w:val="20"/>
                <w:lang w:val="hy-AM"/>
              </w:rPr>
              <w:br/>
              <w:t>(Լոռու մարզ)</w:t>
            </w:r>
          </w:p>
        </w:tc>
      </w:tr>
      <w:tr w:rsidR="00E60DE7" w:rsidRPr="00ED2AF6" w:rsidTr="00E35C5D">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13</w:t>
            </w:r>
          </w:p>
        </w:tc>
        <w:tc>
          <w:tcPr>
            <w:tcW w:w="1418" w:type="dxa"/>
            <w:vAlign w:val="center"/>
          </w:tcPr>
          <w:p w:rsidR="00E60DE7" w:rsidRPr="00A172F8" w:rsidRDefault="00911DC6" w:rsidP="00911DC6">
            <w:pPr>
              <w:jc w:val="center"/>
              <w:rPr>
                <w:rFonts w:ascii="GHEA Grapalat" w:hAnsi="GHEA Grapalat"/>
                <w:b/>
                <w:bCs/>
                <w:iCs/>
                <w:sz w:val="20"/>
                <w:szCs w:val="20"/>
                <w:lang w:val="hy-AM"/>
              </w:rPr>
            </w:pPr>
            <w:r w:rsidRPr="00A172F8">
              <w:rPr>
                <w:rFonts w:ascii="GHEA Grapalat" w:hAnsi="GHEA Grapalat"/>
                <w:b/>
                <w:bCs/>
                <w:iCs/>
                <w:sz w:val="20"/>
                <w:szCs w:val="20"/>
              </w:rPr>
              <w:t>6,092,350</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Ջին Բեյ SY5038XJHL-M1S1BH մակնիշի ա/մ համար</w:t>
            </w:r>
            <w:r w:rsidRPr="00A172F8">
              <w:rPr>
                <w:rFonts w:ascii="GHEA Grapalat" w:hAnsi="GHEA Grapalat"/>
                <w:color w:val="000000"/>
                <w:sz w:val="20"/>
                <w:szCs w:val="20"/>
                <w:lang w:val="hy-AM"/>
              </w:rPr>
              <w:br/>
              <w:t>(Շիրակի մարզ)</w:t>
            </w:r>
          </w:p>
        </w:tc>
      </w:tr>
      <w:tr w:rsidR="00E60DE7" w:rsidRPr="00ED2AF6" w:rsidTr="00E35C5D">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14</w:t>
            </w:r>
          </w:p>
        </w:tc>
        <w:tc>
          <w:tcPr>
            <w:tcW w:w="1418" w:type="dxa"/>
            <w:vAlign w:val="center"/>
          </w:tcPr>
          <w:p w:rsidR="00E60DE7" w:rsidRPr="00A172F8" w:rsidRDefault="00911DC6" w:rsidP="00911DC6">
            <w:pPr>
              <w:jc w:val="center"/>
              <w:rPr>
                <w:rFonts w:ascii="GHEA Grapalat" w:hAnsi="GHEA Grapalat"/>
                <w:b/>
                <w:bCs/>
                <w:iCs/>
                <w:sz w:val="20"/>
                <w:szCs w:val="20"/>
                <w:lang w:val="hy-AM"/>
              </w:rPr>
            </w:pPr>
            <w:r w:rsidRPr="00A172F8">
              <w:rPr>
                <w:rFonts w:ascii="GHEA Grapalat" w:hAnsi="GHEA Grapalat"/>
                <w:b/>
                <w:bCs/>
                <w:iCs/>
                <w:sz w:val="20"/>
                <w:szCs w:val="20"/>
              </w:rPr>
              <w:t>21,197,421</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Կիա Պիկանտո մարդատար մակնիշի ա/մ համար</w:t>
            </w:r>
            <w:r w:rsidRPr="00A172F8">
              <w:rPr>
                <w:rFonts w:ascii="GHEA Grapalat" w:hAnsi="GHEA Grapalat"/>
                <w:color w:val="000000"/>
                <w:sz w:val="20"/>
                <w:szCs w:val="20"/>
                <w:lang w:val="hy-AM"/>
              </w:rPr>
              <w:br/>
              <w:t>(Գեղարքունիքի մարզ)</w:t>
            </w:r>
          </w:p>
        </w:tc>
      </w:tr>
      <w:tr w:rsidR="00E60DE7" w:rsidRPr="00ED2AF6" w:rsidTr="00E35C5D">
        <w:tc>
          <w:tcPr>
            <w:tcW w:w="1701" w:type="dxa"/>
            <w:vAlign w:val="center"/>
          </w:tcPr>
          <w:p w:rsidR="00E60DE7" w:rsidRPr="00A172F8" w:rsidRDefault="00ED2AF6" w:rsidP="00EF3662">
            <w:pPr>
              <w:pStyle w:val="23"/>
              <w:spacing w:line="240" w:lineRule="auto"/>
              <w:ind w:firstLine="0"/>
              <w:jc w:val="center"/>
              <w:rPr>
                <w:rFonts w:ascii="GHEA Grapalat" w:hAnsi="GHEA Grapalat"/>
                <w:lang w:val="en-GB"/>
              </w:rPr>
            </w:pPr>
            <w:r w:rsidRPr="00A172F8">
              <w:rPr>
                <w:rFonts w:ascii="GHEA Grapalat" w:hAnsi="GHEA Grapalat"/>
                <w:lang w:val="en-GB"/>
              </w:rPr>
              <w:t>15</w:t>
            </w:r>
          </w:p>
        </w:tc>
        <w:tc>
          <w:tcPr>
            <w:tcW w:w="1418" w:type="dxa"/>
            <w:vAlign w:val="center"/>
          </w:tcPr>
          <w:p w:rsidR="00E60DE7" w:rsidRPr="00A172F8" w:rsidRDefault="00911DC6" w:rsidP="00911DC6">
            <w:pPr>
              <w:jc w:val="center"/>
              <w:rPr>
                <w:rFonts w:ascii="GHEA Grapalat" w:hAnsi="GHEA Grapalat"/>
                <w:b/>
                <w:bCs/>
                <w:iCs/>
                <w:sz w:val="20"/>
                <w:szCs w:val="20"/>
                <w:lang w:val="hy-AM"/>
              </w:rPr>
            </w:pPr>
            <w:r w:rsidRPr="00A172F8">
              <w:rPr>
                <w:rFonts w:ascii="GHEA Grapalat" w:hAnsi="GHEA Grapalat"/>
                <w:b/>
                <w:bCs/>
                <w:iCs/>
                <w:sz w:val="20"/>
                <w:szCs w:val="20"/>
              </w:rPr>
              <w:t>20,188,020</w:t>
            </w:r>
          </w:p>
        </w:tc>
        <w:tc>
          <w:tcPr>
            <w:tcW w:w="7231" w:type="dxa"/>
            <w:vAlign w:val="bottom"/>
          </w:tcPr>
          <w:p w:rsidR="00E60DE7" w:rsidRPr="00A172F8" w:rsidRDefault="00E60DE7" w:rsidP="00E35C5D">
            <w:pPr>
              <w:rPr>
                <w:rFonts w:ascii="GHEA Grapalat" w:hAnsi="GHEA Grapalat"/>
                <w:color w:val="000000"/>
                <w:sz w:val="20"/>
                <w:szCs w:val="20"/>
                <w:lang w:val="hy-AM"/>
              </w:rPr>
            </w:pPr>
            <w:r w:rsidRPr="00A172F8">
              <w:rPr>
                <w:rFonts w:ascii="GHEA Grapalat" w:hAnsi="GHEA Grapalat"/>
                <w:color w:val="000000"/>
                <w:sz w:val="20"/>
                <w:szCs w:val="20"/>
                <w:lang w:val="hy-AM"/>
              </w:rPr>
              <w:t xml:space="preserve">Ավտոտեխսպասարկման ծառայություններ </w:t>
            </w:r>
            <w:r w:rsidRPr="00A172F8">
              <w:rPr>
                <w:rFonts w:ascii="GHEA Grapalat" w:hAnsi="GHEA Grapalat"/>
                <w:color w:val="000000"/>
                <w:sz w:val="20"/>
                <w:szCs w:val="20"/>
                <w:lang w:val="hy-AM"/>
              </w:rPr>
              <w:br/>
              <w:t>Կիա Պիկանտո մարդատար մակնիշի ա/մ համար</w:t>
            </w:r>
            <w:r w:rsidRPr="00A172F8">
              <w:rPr>
                <w:rFonts w:ascii="GHEA Grapalat" w:hAnsi="GHEA Grapalat"/>
                <w:color w:val="000000"/>
                <w:sz w:val="20"/>
                <w:szCs w:val="20"/>
                <w:lang w:val="hy-AM"/>
              </w:rPr>
              <w:br/>
              <w:t>(Տավուշի մարզ)</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D0129C" w:rsidRPr="00064ADD" w:rsidRDefault="00D0129C" w:rsidP="00D0129C">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Pr="00064ADD">
        <w:rPr>
          <w:rFonts w:ascii="GHEA Grapalat" w:hAnsi="GHEA Grapalat" w:cs="Sylfaen"/>
        </w:rPr>
        <w:t>է</w:t>
      </w:r>
      <w:r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Pr="00064ADD">
        <w:rPr>
          <w:rFonts w:ascii="GHEA Grapalat" w:hAnsi="GHEA Grapalat" w:cs="Sylfaen"/>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369A6">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E470B3">
        <w:rPr>
          <w:rFonts w:ascii="GHEA Grapalat" w:hAnsi="GHEA Grapalat" w:cs="Sylfaen"/>
          <w:szCs w:val="24"/>
          <w:lang w:val="hy-AM"/>
        </w:rPr>
        <w:t>8</w:t>
      </w:r>
      <w:r w:rsidR="00127A0F">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27A0F" w:rsidRPr="00EE623B">
        <w:rPr>
          <w:rFonts w:ascii="GHEA Grapalat" w:hAnsi="GHEA Grapalat" w:cs="Sylfaen"/>
          <w:b/>
          <w:szCs w:val="24"/>
          <w:lang w:val="hy-AM"/>
        </w:rPr>
        <w:t>10:30</w:t>
      </w:r>
      <w:r w:rsidR="00A3468D" w:rsidRPr="00EE623B">
        <w:rPr>
          <w:rFonts w:ascii="GHEA Grapalat" w:hAnsi="GHEA Grapalat" w:cs="Sylfaen"/>
          <w:b/>
          <w:szCs w:val="24"/>
          <w:lang w:val="hy-AM"/>
        </w:rPr>
        <w:t xml:space="preserve">-ն, </w:t>
      </w:r>
      <w:r w:rsidR="00EE623B" w:rsidRPr="00EE623B">
        <w:rPr>
          <w:rFonts w:ascii="GHEA Grapalat" w:hAnsi="GHEA Grapalat" w:cs="Sylfaen"/>
          <w:b/>
          <w:szCs w:val="24"/>
          <w:lang w:val="hy-AM"/>
        </w:rPr>
        <w:t>ք.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849BC" w:rsidRPr="009849BC">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6352A8"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DB37B1" w:rsidRDefault="00337F3C" w:rsidP="00337F3C">
      <w:pPr>
        <w:pStyle w:val="norm"/>
        <w:spacing w:line="240" w:lineRule="auto"/>
        <w:rPr>
          <w:rFonts w:ascii="GHEA Grapalat" w:hAnsi="GHEA Grapalat" w:cs="Sylfaen"/>
          <w:b/>
          <w:sz w:val="20"/>
          <w:szCs w:val="24"/>
          <w:lang w:val="hy-AM" w:eastAsia="en-US"/>
        </w:rPr>
      </w:pPr>
      <w:r w:rsidRPr="00064ADD">
        <w:rPr>
          <w:rFonts w:ascii="GHEA Grapalat" w:hAnsi="GHEA Grapalat" w:cs="Sylfaen"/>
          <w:sz w:val="20"/>
          <w:szCs w:val="24"/>
          <w:lang w:val="es-ES" w:eastAsia="en-US"/>
        </w:rPr>
        <w:t xml:space="preserve">բ) </w:t>
      </w:r>
      <w:r w:rsidRPr="00DB37B1">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B37B1">
        <w:rPr>
          <w:rFonts w:ascii="GHEA Grapalat" w:hAnsi="GHEA Grapalat" w:cs="Sylfaen"/>
          <w:b/>
          <w:sz w:val="20"/>
          <w:szCs w:val="24"/>
          <w:lang w:eastAsia="en-US"/>
        </w:rPr>
        <w:t>սույն</w:t>
      </w:r>
      <w:r w:rsidRPr="00DB37B1">
        <w:rPr>
          <w:rFonts w:ascii="GHEA Grapalat" w:hAnsi="GHEA Grapalat" w:cs="Sylfaen"/>
          <w:b/>
          <w:sz w:val="20"/>
          <w:szCs w:val="24"/>
          <w:lang w:val="es-ES" w:eastAsia="en-US"/>
        </w:rPr>
        <w:t xml:space="preserve"> </w:t>
      </w:r>
      <w:r w:rsidRPr="00DB37B1">
        <w:rPr>
          <w:rFonts w:ascii="GHEA Grapalat" w:hAnsi="GHEA Grapalat" w:cs="Sylfaen"/>
          <w:b/>
          <w:sz w:val="20"/>
          <w:szCs w:val="24"/>
          <w:lang w:val="hy-AM" w:eastAsia="en-US"/>
        </w:rPr>
        <w:t>հրավերով սահմանվ</w:t>
      </w:r>
      <w:r w:rsidRPr="00DB37B1">
        <w:rPr>
          <w:rFonts w:ascii="GHEA Grapalat" w:hAnsi="GHEA Grapalat" w:cs="Sylfaen"/>
          <w:b/>
          <w:sz w:val="20"/>
          <w:szCs w:val="24"/>
          <w:lang w:eastAsia="en-US"/>
        </w:rPr>
        <w:t>ած</w:t>
      </w:r>
      <w:r w:rsidRPr="00DB37B1">
        <w:rPr>
          <w:rFonts w:ascii="GHEA Grapalat" w:hAnsi="GHEA Grapalat" w:cs="Sylfaen"/>
          <w:b/>
          <w:sz w:val="20"/>
          <w:szCs w:val="24"/>
          <w:lang w:val="es-ES" w:eastAsia="en-US"/>
        </w:rPr>
        <w:t xml:space="preserve"> </w:t>
      </w:r>
      <w:r w:rsidRPr="00DB37B1">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DB37B1">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ՄԳ-ն ընտրված մասնակցի առաջարկած հանրագումարային գինն է.</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DB37B1" w:rsidRDefault="00337F3C" w:rsidP="00337F3C">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Ծ-ն մատուցված ծառայության առավելագույն միավորի գինն է</w:t>
      </w:r>
    </w:p>
    <w:p w:rsidR="00337F3C" w:rsidRPr="00DB37B1" w:rsidRDefault="00337F3C" w:rsidP="00337F3C">
      <w:pPr>
        <w:pStyle w:val="norm"/>
        <w:spacing w:line="240" w:lineRule="auto"/>
        <w:rPr>
          <w:rFonts w:ascii="GHEA Grapalat" w:hAnsi="GHEA Grapalat" w:cs="Sylfaen"/>
          <w:b/>
          <w:sz w:val="20"/>
          <w:szCs w:val="24"/>
          <w:vertAlign w:val="superscript"/>
          <w:lang w:val="hy-AM" w:eastAsia="en-US"/>
        </w:rPr>
      </w:pPr>
      <w:r w:rsidRPr="00DB37B1">
        <w:rPr>
          <w:rFonts w:ascii="GHEA Grapalat" w:hAnsi="GHEA Grapalat" w:cs="Sylfaen"/>
          <w:b/>
          <w:sz w:val="20"/>
          <w:szCs w:val="24"/>
          <w:lang w:val="hy-AM" w:eastAsia="en-US"/>
        </w:rPr>
        <w:t>Ք-ն մատուցված ծառայության քանակն է:</w:t>
      </w:r>
    </w:p>
    <w:p w:rsidR="00B95FE0" w:rsidRPr="00DB37B1" w:rsidRDefault="00B95FE0" w:rsidP="006C1D25">
      <w:pPr>
        <w:pStyle w:val="norm"/>
        <w:spacing w:line="240" w:lineRule="auto"/>
        <w:rPr>
          <w:rFonts w:ascii="GHEA Grapalat" w:hAnsi="GHEA Grapalat" w:cs="Sylfaen"/>
          <w:b/>
          <w:sz w:val="20"/>
          <w:szCs w:val="24"/>
          <w:lang w:val="hy-AM" w:eastAsia="en-US"/>
        </w:rPr>
      </w:pPr>
      <w:r w:rsidRPr="00DB37B1">
        <w:rPr>
          <w:rFonts w:ascii="GHEA Grapalat" w:hAnsi="GHEA Grapalat" w:cs="Sylfaen"/>
          <w:b/>
          <w:sz w:val="20"/>
          <w:szCs w:val="24"/>
          <w:lang w:val="hy-AM" w:eastAsia="en-US"/>
        </w:rPr>
        <w:t>Մ</w:t>
      </w:r>
      <w:r w:rsidR="00A45946" w:rsidRPr="00DB37B1">
        <w:rPr>
          <w:rFonts w:ascii="GHEA Grapalat" w:hAnsi="GHEA Grapalat" w:cs="Sylfaen"/>
          <w:b/>
          <w:sz w:val="20"/>
          <w:szCs w:val="24"/>
          <w:lang w:val="hy-AM" w:eastAsia="en-US"/>
        </w:rPr>
        <w:t>ասնակ</w:t>
      </w:r>
      <w:r w:rsidR="004A3507" w:rsidRPr="00DB37B1">
        <w:rPr>
          <w:rFonts w:ascii="GHEA Grapalat" w:hAnsi="GHEA Grapalat" w:cs="Sylfaen"/>
          <w:b/>
          <w:sz w:val="20"/>
          <w:szCs w:val="24"/>
          <w:lang w:val="hy-AM" w:eastAsia="en-US"/>
        </w:rPr>
        <w:t xml:space="preserve">ցի </w:t>
      </w:r>
      <w:r w:rsidRPr="00DB37B1">
        <w:rPr>
          <w:rFonts w:ascii="GHEA Grapalat" w:hAnsi="GHEA Grapalat" w:cs="Sylfaen"/>
          <w:b/>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520CFB">
        <w:rPr>
          <w:rFonts w:ascii="GHEA Grapalat" w:hAnsi="GHEA Grapalat" w:cs="Sylfaen"/>
          <w:szCs w:val="24"/>
        </w:rPr>
        <w:t>`</w:t>
      </w:r>
      <w:r w:rsidR="00520CFB">
        <w:rPr>
          <w:rFonts w:ascii="GHEA Grapalat" w:hAnsi="GHEA Grapalat" w:cs="Sylfaen"/>
          <w:szCs w:val="24"/>
          <w:lang w:val="hy-AM"/>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520CFB" w:rsidRPr="00520CFB">
        <w:rPr>
          <w:rFonts w:ascii="GHEA Grapalat" w:hAnsi="GHEA Grapalat" w:cs="Sylfaen"/>
          <w:b/>
          <w:szCs w:val="24"/>
          <w:lang w:val="hy-AM"/>
        </w:rPr>
        <w:t>0</w:t>
      </w:r>
      <w:r w:rsidR="004C0BDF">
        <w:rPr>
          <w:rFonts w:ascii="GHEA Grapalat" w:hAnsi="GHEA Grapalat" w:cs="Sylfaen"/>
          <w:b/>
          <w:szCs w:val="24"/>
          <w:lang w:val="hy-AM"/>
        </w:rPr>
        <w:t>8</w:t>
      </w:r>
      <w:r w:rsidR="00520CFB" w:rsidRPr="00520CFB">
        <w:rPr>
          <w:rFonts w:ascii="GHEA Grapalat" w:hAnsi="GHEA Grapalat" w:cs="Sylfaen"/>
          <w:b/>
          <w:szCs w:val="24"/>
          <w:lang w:val="hy-AM"/>
        </w:rPr>
        <w:t>-</w:t>
      </w:r>
      <w:r w:rsidR="00A3468D" w:rsidRPr="00520CFB">
        <w:rPr>
          <w:rFonts w:ascii="GHEA Grapalat" w:hAnsi="GHEA Grapalat" w:cs="Sylfaen"/>
          <w:b/>
          <w:szCs w:val="24"/>
          <w:lang w:val="ru-RU"/>
        </w:rPr>
        <w:t>րդ</w:t>
      </w:r>
      <w:r w:rsidR="00A3468D" w:rsidRPr="00520CFB">
        <w:rPr>
          <w:rFonts w:ascii="GHEA Grapalat" w:hAnsi="GHEA Grapalat" w:cs="Sylfaen"/>
          <w:b/>
          <w:szCs w:val="24"/>
        </w:rPr>
        <w:t xml:space="preserve"> </w:t>
      </w:r>
      <w:r w:rsidR="00A3468D" w:rsidRPr="00520CFB">
        <w:rPr>
          <w:rFonts w:ascii="GHEA Grapalat" w:hAnsi="GHEA Grapalat" w:cs="Sylfaen"/>
          <w:b/>
          <w:szCs w:val="24"/>
          <w:lang w:val="ru-RU"/>
        </w:rPr>
        <w:t>օրվա</w:t>
      </w:r>
      <w:r w:rsidR="00A3468D" w:rsidRPr="00520CFB">
        <w:rPr>
          <w:rFonts w:ascii="GHEA Grapalat" w:hAnsi="GHEA Grapalat" w:cs="Sylfaen"/>
          <w:b/>
          <w:szCs w:val="24"/>
        </w:rPr>
        <w:t xml:space="preserve"> </w:t>
      </w:r>
      <w:r w:rsidR="00A3468D" w:rsidRPr="00520CFB">
        <w:rPr>
          <w:rFonts w:ascii="GHEA Grapalat" w:hAnsi="GHEA Grapalat" w:cs="Sylfaen"/>
          <w:b/>
          <w:szCs w:val="24"/>
          <w:lang w:val="ru-RU"/>
        </w:rPr>
        <w:t>ժամը</w:t>
      </w:r>
      <w:r w:rsidR="00A3468D" w:rsidRPr="00520CFB">
        <w:rPr>
          <w:rFonts w:ascii="GHEA Grapalat" w:hAnsi="GHEA Grapalat" w:cs="Sylfaen"/>
          <w:b/>
          <w:szCs w:val="24"/>
        </w:rPr>
        <w:t xml:space="preserve"> </w:t>
      </w:r>
      <w:r w:rsidR="00520CFB" w:rsidRPr="00520CFB">
        <w:rPr>
          <w:rFonts w:ascii="GHEA Grapalat" w:hAnsi="GHEA Grapalat" w:cs="Sylfaen"/>
          <w:b/>
          <w:szCs w:val="24"/>
          <w:lang w:val="hy-AM"/>
        </w:rPr>
        <w:t>10:30</w:t>
      </w:r>
      <w:r w:rsidR="00A3468D" w:rsidRPr="00520CFB">
        <w:rPr>
          <w:rFonts w:ascii="GHEA Grapalat" w:hAnsi="GHEA Grapalat" w:cs="Sylfaen"/>
          <w:b/>
          <w:szCs w:val="24"/>
        </w:rPr>
        <w:t>-</w:t>
      </w:r>
      <w:r w:rsidR="00A3468D" w:rsidRPr="00520CFB">
        <w:rPr>
          <w:rFonts w:ascii="GHEA Grapalat" w:hAnsi="GHEA Grapalat" w:cs="Sylfaen"/>
          <w:b/>
          <w:szCs w:val="24"/>
          <w:lang w:val="en-US"/>
        </w:rPr>
        <w:t>ի</w:t>
      </w:r>
      <w:r w:rsidR="00A3468D" w:rsidRPr="00520CFB">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316D2" w:rsidRDefault="00FD2748" w:rsidP="00EF3662">
      <w:pPr>
        <w:pStyle w:val="a3"/>
        <w:spacing w:line="240" w:lineRule="auto"/>
        <w:ind w:firstLine="567"/>
        <w:rPr>
          <w:rFonts w:ascii="GHEA Grapalat" w:hAnsi="GHEA Grapalat" w:cs="Sylfaen"/>
          <w:i w:val="0"/>
          <w:szCs w:val="24"/>
          <w:lang w:val="hy-AM"/>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41F16" w:rsidRPr="00DE5ED9">
        <w:rPr>
          <w:rFonts w:ascii="GHEA Grapalat" w:hAnsi="GHEA Grapalat" w:cs="Sylfaen"/>
          <w:b/>
          <w:i w:val="0"/>
          <w:szCs w:val="24"/>
          <w:lang w:val="ru-RU"/>
        </w:rPr>
        <w:t>Հանրապետության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դրամով</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բացման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նիստի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օրվա</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դրությամբ</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ՀՀ</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կենտրոնական</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բանկի</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կողմից</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սահմանված</w:t>
      </w:r>
      <w:r w:rsidR="00B41F16" w:rsidRPr="00DE5ED9">
        <w:rPr>
          <w:rFonts w:ascii="GHEA Grapalat" w:hAnsi="GHEA Grapalat" w:cs="Sylfaen"/>
          <w:b/>
          <w:i w:val="0"/>
          <w:szCs w:val="24"/>
          <w:lang w:val="af-ZA"/>
        </w:rPr>
        <w:t xml:space="preserve"> </w:t>
      </w:r>
      <w:r w:rsidR="00B41F16" w:rsidRPr="00DE5ED9">
        <w:rPr>
          <w:rFonts w:ascii="GHEA Grapalat" w:hAnsi="GHEA Grapalat" w:cs="Sylfaen"/>
          <w:b/>
          <w:i w:val="0"/>
          <w:szCs w:val="24"/>
          <w:lang w:val="ru-RU"/>
        </w:rPr>
        <w:t>փոխարժեքով</w:t>
      </w:r>
      <w:r w:rsidR="00B41F16" w:rsidRPr="00712340">
        <w:rPr>
          <w:rFonts w:ascii="GHEA Grapalat" w:hAnsi="GHEA Grapalat" w:cs="Sylfaen"/>
          <w:i w:val="0"/>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C66BAD">
        <w:rPr>
          <w:rFonts w:ascii="GHEA Grapalat" w:hAnsi="GHEA Grapalat" w:cs="Sylfaen"/>
          <w:sz w:val="20"/>
          <w:szCs w:val="24"/>
          <w:lang w:val="hy-AM" w:eastAsia="en-US"/>
        </w:rPr>
        <w:t>անձնաժողովը</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հրավերի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պահանջների</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նկատմամբ</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բավարար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գնահատված</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հայտեր</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ներկայացրած</w:t>
      </w:r>
      <w:r w:rsidR="00973FB1" w:rsidRPr="00064ADD">
        <w:rPr>
          <w:rFonts w:ascii="GHEA Grapalat" w:hAnsi="GHEA Grapalat" w:cs="Sylfaen"/>
          <w:sz w:val="20"/>
          <w:szCs w:val="24"/>
          <w:lang w:val="af-ZA" w:eastAsia="en-US"/>
        </w:rPr>
        <w:t xml:space="preserve"> </w:t>
      </w:r>
      <w:r w:rsidRPr="00C66BAD">
        <w:rPr>
          <w:rFonts w:ascii="GHEA Grapalat" w:hAnsi="GHEA Grapalat" w:cs="Sylfaen"/>
          <w:sz w:val="20"/>
          <w:szCs w:val="24"/>
          <w:lang w:val="hy-AM" w:eastAsia="en-US"/>
        </w:rPr>
        <w:t>մ</w:t>
      </w:r>
      <w:r w:rsidR="00973FB1" w:rsidRPr="00C66BAD">
        <w:rPr>
          <w:rFonts w:ascii="GHEA Grapalat" w:hAnsi="GHEA Grapalat" w:cs="Sylfaen"/>
          <w:sz w:val="20"/>
          <w:szCs w:val="24"/>
          <w:lang w:val="hy-AM" w:eastAsia="en-US"/>
        </w:rPr>
        <w:t>ասնակիցներից</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որոշում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և</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հայտարարում</w:t>
      </w:r>
      <w:r w:rsidR="00973FB1" w:rsidRPr="00064ADD">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316D2">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C66BAD">
        <w:rPr>
          <w:rFonts w:ascii="GHEA Grapalat" w:hAnsi="GHEA Grapalat" w:cs="Sylfaen"/>
          <w:sz w:val="20"/>
          <w:szCs w:val="24"/>
          <w:lang w:val="hy-AM"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Առաջարկված</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նվազագույն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գների</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հավասարության</w:t>
      </w:r>
      <w:r w:rsidR="009B6D58" w:rsidRPr="00064ADD">
        <w:rPr>
          <w:rFonts w:ascii="GHEA Grapalat" w:hAnsi="GHEA Grapalat" w:cs="Sylfaen"/>
          <w:sz w:val="20"/>
          <w:szCs w:val="24"/>
          <w:lang w:val="af-ZA" w:eastAsia="en-US"/>
        </w:rPr>
        <w:t xml:space="preserve"> </w:t>
      </w:r>
      <w:r w:rsidR="009B6D58" w:rsidRPr="00C66BAD">
        <w:rPr>
          <w:rFonts w:ascii="GHEA Grapalat" w:hAnsi="GHEA Grapalat" w:cs="Sylfaen"/>
          <w:sz w:val="20"/>
          <w:szCs w:val="24"/>
          <w:lang w:val="hy-AM"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B41F16">
        <w:rPr>
          <w:rFonts w:ascii="GHEA Grapalat" w:hAnsi="GHEA Grapalat" w:cs="Sylfaen"/>
          <w:sz w:val="20"/>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w:t>
      </w:r>
      <w:r w:rsidRPr="00C66BAD">
        <w:rPr>
          <w:rFonts w:ascii="GHEA Grapalat" w:hAnsi="GHEA Grapalat" w:cs="Sylfaen"/>
          <w:sz w:val="20"/>
          <w:lang w:val="af-ZA"/>
        </w:rPr>
        <w:t xml:space="preserve"> </w:t>
      </w:r>
      <w:r w:rsidRPr="00993392">
        <w:rPr>
          <w:rFonts w:ascii="GHEA Grapalat" w:hAnsi="GHEA Grapalat" w:cs="Sylfaen"/>
          <w:sz w:val="20"/>
        </w:rPr>
        <w:t>օրվա</w:t>
      </w:r>
      <w:r w:rsidRPr="00C66BAD">
        <w:rPr>
          <w:rFonts w:ascii="GHEA Grapalat" w:hAnsi="GHEA Grapalat" w:cs="Sylfaen"/>
          <w:sz w:val="20"/>
          <w:lang w:val="af-ZA"/>
        </w:rPr>
        <w:t xml:space="preserve"> </w:t>
      </w:r>
      <w:r w:rsidRPr="00993392">
        <w:rPr>
          <w:rFonts w:ascii="GHEA Grapalat" w:hAnsi="GHEA Grapalat" w:cs="Sylfaen"/>
          <w:sz w:val="20"/>
        </w:rPr>
        <w:t>դրությամբ</w:t>
      </w:r>
      <w:r w:rsidRPr="00C66BAD">
        <w:rPr>
          <w:rFonts w:ascii="GHEA Grapalat" w:hAnsi="GHEA Grapalat" w:cs="Sylfaen"/>
          <w:sz w:val="20"/>
          <w:lang w:val="af-ZA"/>
        </w:rPr>
        <w:t xml:space="preserve"> </w:t>
      </w:r>
      <w:r w:rsidRPr="00993392">
        <w:rPr>
          <w:rFonts w:ascii="GHEA Grapalat" w:hAnsi="GHEA Grapalat" w:cs="Sylfaen"/>
          <w:sz w:val="20"/>
        </w:rPr>
        <w:t>մասնակիցը</w:t>
      </w:r>
      <w:r w:rsidRPr="00C66BAD">
        <w:rPr>
          <w:rFonts w:ascii="GHEA Grapalat" w:hAnsi="GHEA Grapalat" w:cs="Sylfaen"/>
          <w:sz w:val="20"/>
          <w:lang w:val="af-ZA"/>
        </w:rPr>
        <w:t xml:space="preserve"> </w:t>
      </w:r>
      <w:r w:rsidRPr="00993392">
        <w:rPr>
          <w:rFonts w:ascii="GHEA Grapalat" w:hAnsi="GHEA Grapalat" w:cs="Sylfaen"/>
          <w:sz w:val="20"/>
        </w:rPr>
        <w:t>կամ</w:t>
      </w:r>
      <w:r w:rsidRPr="00C66BAD">
        <w:rPr>
          <w:rFonts w:ascii="GHEA Grapalat" w:hAnsi="GHEA Grapalat" w:cs="Sylfaen"/>
          <w:sz w:val="20"/>
          <w:lang w:val="af-ZA"/>
        </w:rPr>
        <w:t xml:space="preserve"> </w:t>
      </w:r>
      <w:r w:rsidRPr="00993392">
        <w:rPr>
          <w:rFonts w:ascii="GHEA Grapalat" w:hAnsi="GHEA Grapalat" w:cs="Sylfaen"/>
          <w:sz w:val="20"/>
        </w:rPr>
        <w:t>պայմանագիրը</w:t>
      </w:r>
      <w:r w:rsidRPr="00C66BAD">
        <w:rPr>
          <w:rFonts w:ascii="GHEA Grapalat" w:hAnsi="GHEA Grapalat" w:cs="Sylfaen"/>
          <w:sz w:val="20"/>
          <w:lang w:val="af-ZA"/>
        </w:rPr>
        <w:t xml:space="preserve"> </w:t>
      </w:r>
      <w:r w:rsidRPr="00993392">
        <w:rPr>
          <w:rFonts w:ascii="GHEA Grapalat" w:hAnsi="GHEA Grapalat" w:cs="Sylfaen"/>
          <w:sz w:val="20"/>
        </w:rPr>
        <w:t>կնքած</w:t>
      </w:r>
      <w:r w:rsidRPr="00C66BAD">
        <w:rPr>
          <w:rFonts w:ascii="GHEA Grapalat" w:hAnsi="GHEA Grapalat" w:cs="Sylfaen"/>
          <w:sz w:val="20"/>
          <w:lang w:val="af-ZA"/>
        </w:rPr>
        <w:t xml:space="preserve"> </w:t>
      </w:r>
      <w:r w:rsidRPr="00993392">
        <w:rPr>
          <w:rFonts w:ascii="GHEA Grapalat" w:hAnsi="GHEA Grapalat" w:cs="Sylfaen"/>
          <w:sz w:val="20"/>
        </w:rPr>
        <w:t>անձը</w:t>
      </w:r>
      <w:r w:rsidRPr="00C66BAD">
        <w:rPr>
          <w:rFonts w:ascii="GHEA Grapalat" w:hAnsi="GHEA Grapalat" w:cs="Sylfaen"/>
          <w:sz w:val="20"/>
          <w:lang w:val="af-ZA"/>
        </w:rPr>
        <w:t xml:space="preserve"> </w:t>
      </w:r>
      <w:r w:rsidRPr="00993392">
        <w:rPr>
          <w:rFonts w:ascii="GHEA Grapalat" w:hAnsi="GHEA Grapalat" w:cs="Sylfaen"/>
          <w:sz w:val="20"/>
        </w:rPr>
        <w:t>վճարել</w:t>
      </w:r>
      <w:r w:rsidRPr="00C66BAD">
        <w:rPr>
          <w:rFonts w:ascii="GHEA Grapalat" w:hAnsi="GHEA Grapalat" w:cs="Sylfaen"/>
          <w:sz w:val="20"/>
          <w:lang w:val="af-ZA"/>
        </w:rPr>
        <w:t xml:space="preserve"> </w:t>
      </w:r>
      <w:r w:rsidRPr="00993392">
        <w:rPr>
          <w:rFonts w:ascii="GHEA Grapalat" w:hAnsi="GHEA Grapalat" w:cs="Sylfaen"/>
          <w:sz w:val="20"/>
        </w:rPr>
        <w:t>է</w:t>
      </w:r>
      <w:r w:rsidRPr="00C66BAD">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C66BAD">
        <w:rPr>
          <w:rFonts w:ascii="GHEA Grapalat" w:hAnsi="GHEA Grapalat" w:cs="Sylfaen"/>
          <w:sz w:val="20"/>
          <w:lang w:val="af-ZA"/>
        </w:rPr>
        <w:t xml:space="preserve"> </w:t>
      </w:r>
      <w:r w:rsidRPr="00993392">
        <w:rPr>
          <w:rFonts w:ascii="GHEA Grapalat" w:hAnsi="GHEA Grapalat" w:cs="Sylfaen"/>
          <w:sz w:val="20"/>
        </w:rPr>
        <w:t>որոշումը</w:t>
      </w:r>
      <w:r w:rsidRPr="00C66BAD">
        <w:rPr>
          <w:rFonts w:ascii="GHEA Grapalat" w:hAnsi="GHEA Grapalat" w:cs="Sylfaen"/>
          <w:sz w:val="20"/>
          <w:lang w:val="af-ZA"/>
        </w:rPr>
        <w:t xml:space="preserve"> </w:t>
      </w:r>
      <w:r w:rsidRPr="00993392">
        <w:rPr>
          <w:rFonts w:ascii="GHEA Grapalat" w:hAnsi="GHEA Grapalat" w:cs="Sylfaen"/>
          <w:sz w:val="20"/>
        </w:rPr>
        <w:t>ներկայացվելու</w:t>
      </w:r>
      <w:r w:rsidRPr="00C66BAD">
        <w:rPr>
          <w:rFonts w:ascii="GHEA Grapalat" w:hAnsi="GHEA Grapalat" w:cs="Sylfaen"/>
          <w:sz w:val="20"/>
          <w:lang w:val="af-ZA"/>
        </w:rPr>
        <w:t xml:space="preserve"> </w:t>
      </w:r>
      <w:r w:rsidRPr="00993392">
        <w:rPr>
          <w:rFonts w:ascii="GHEA Grapalat" w:hAnsi="GHEA Grapalat" w:cs="Sylfaen"/>
          <w:sz w:val="20"/>
        </w:rPr>
        <w:t>վերջնաժամկետը</w:t>
      </w:r>
      <w:r w:rsidRPr="00C66BAD">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6522B" w:rsidRDefault="00A150A9" w:rsidP="0006522B">
      <w:pPr>
        <w:pStyle w:val="23"/>
        <w:spacing w:line="240" w:lineRule="auto"/>
        <w:ind w:firstLine="567"/>
        <w:rPr>
          <w:rFonts w:ascii="GHEA Grapalat" w:hAnsi="GHEA Grapalat" w:cs="Sylfaen"/>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06522B" w:rsidRPr="00064ADD">
        <w:rPr>
          <w:rFonts w:ascii="GHEA Grapalat" w:hAnsi="GHEA Grapalat" w:cs="Sylfaen"/>
        </w:rPr>
        <w:t>Հայտերի</w:t>
      </w:r>
      <w:r w:rsidR="0006522B" w:rsidRPr="00064ADD">
        <w:rPr>
          <w:rFonts w:ascii="GHEA Grapalat" w:hAnsi="GHEA Grapalat" w:cs="Arial"/>
        </w:rPr>
        <w:t xml:space="preserve"> </w:t>
      </w:r>
      <w:r w:rsidR="0006522B" w:rsidRPr="00064ADD">
        <w:rPr>
          <w:rFonts w:ascii="GHEA Grapalat" w:hAnsi="GHEA Grapalat" w:cs="Sylfaen"/>
        </w:rPr>
        <w:t>գնահատումը</w:t>
      </w:r>
      <w:r w:rsidR="0006522B" w:rsidRPr="00064ADD">
        <w:rPr>
          <w:rFonts w:ascii="GHEA Grapalat" w:hAnsi="GHEA Grapalat" w:cs="Arial"/>
        </w:rPr>
        <w:t xml:space="preserve"> </w:t>
      </w:r>
      <w:r w:rsidR="0006522B" w:rsidRPr="00064ADD">
        <w:rPr>
          <w:rFonts w:ascii="GHEA Grapalat" w:hAnsi="GHEA Grapalat" w:cs="Sylfaen"/>
        </w:rPr>
        <w:t>և</w:t>
      </w:r>
      <w:r w:rsidR="0006522B" w:rsidRPr="00064ADD">
        <w:rPr>
          <w:rFonts w:ascii="GHEA Grapalat" w:hAnsi="GHEA Grapalat" w:cs="Arial"/>
        </w:rPr>
        <w:t xml:space="preserve"> </w:t>
      </w:r>
      <w:r w:rsidR="0006522B" w:rsidRPr="00064ADD">
        <w:rPr>
          <w:rFonts w:ascii="GHEA Grapalat" w:hAnsi="GHEA Grapalat" w:cs="Sylfaen"/>
        </w:rPr>
        <w:t>ընտրված մասնակցի որոշումն</w:t>
      </w:r>
      <w:r w:rsidR="0006522B" w:rsidRPr="00064ADD">
        <w:rPr>
          <w:rFonts w:ascii="GHEA Grapalat" w:hAnsi="GHEA Grapalat" w:cs="Arial"/>
        </w:rPr>
        <w:t xml:space="preserve"> </w:t>
      </w:r>
      <w:r w:rsidR="0006522B" w:rsidRPr="00064ADD">
        <w:rPr>
          <w:rFonts w:ascii="GHEA Grapalat" w:hAnsi="GHEA Grapalat" w:cs="Sylfaen"/>
        </w:rPr>
        <w:t>իրականացվում</w:t>
      </w:r>
      <w:r w:rsidR="0006522B" w:rsidRPr="00064ADD">
        <w:rPr>
          <w:rFonts w:ascii="GHEA Grapalat" w:hAnsi="GHEA Grapalat" w:cs="Arial"/>
        </w:rPr>
        <w:t xml:space="preserve"> </w:t>
      </w:r>
      <w:r w:rsidR="0006522B" w:rsidRPr="00064ADD">
        <w:rPr>
          <w:rFonts w:ascii="GHEA Grapalat" w:hAnsi="GHEA Grapalat" w:cs="Sylfaen"/>
        </w:rPr>
        <w:t>է</w:t>
      </w:r>
      <w:r w:rsidR="0006522B" w:rsidRPr="00064ADD">
        <w:rPr>
          <w:rFonts w:ascii="GHEA Grapalat" w:hAnsi="GHEA Grapalat" w:cs="Arial"/>
        </w:rPr>
        <w:t xml:space="preserve"> </w:t>
      </w:r>
      <w:r w:rsidR="0006522B" w:rsidRPr="00064ADD">
        <w:rPr>
          <w:rFonts w:ascii="GHEA Grapalat" w:hAnsi="GHEA Grapalat" w:cs="Sylfaen"/>
        </w:rPr>
        <w:t>ըստ</w:t>
      </w:r>
      <w:r w:rsidR="0006522B" w:rsidRPr="00064ADD">
        <w:rPr>
          <w:rFonts w:ascii="GHEA Grapalat" w:hAnsi="GHEA Grapalat" w:cs="Arial"/>
        </w:rPr>
        <w:t xml:space="preserve"> </w:t>
      </w:r>
      <w:r w:rsidR="0006522B" w:rsidRPr="00064ADD">
        <w:rPr>
          <w:rFonts w:ascii="GHEA Grapalat" w:hAnsi="GHEA Grapalat" w:cs="Sylfaen"/>
        </w:rPr>
        <w:t>առանձին</w:t>
      </w:r>
      <w:r w:rsidR="0006522B" w:rsidRPr="00064ADD">
        <w:rPr>
          <w:rFonts w:ascii="GHEA Grapalat" w:hAnsi="GHEA Grapalat" w:cs="Arial"/>
        </w:rPr>
        <w:t xml:space="preserve"> </w:t>
      </w:r>
      <w:r w:rsidR="0006522B" w:rsidRPr="00064ADD">
        <w:rPr>
          <w:rFonts w:ascii="GHEA Grapalat" w:hAnsi="GHEA Grapalat" w:cs="Sylfaen"/>
        </w:rPr>
        <w:t>չափաբաժինների</w:t>
      </w:r>
      <w:r w:rsidR="0006522B">
        <w:rPr>
          <w:rFonts w:ascii="GHEA Grapalat" w:hAnsi="GHEA Grapalat" w:cs="Sylfaen"/>
          <w:lang w:val="hy-AM"/>
        </w:rPr>
        <w:t>:</w:t>
      </w:r>
    </w:p>
    <w:p w:rsidR="00583092" w:rsidRPr="00064ADD" w:rsidRDefault="0006522B" w:rsidP="0006522B">
      <w:pPr>
        <w:pStyle w:val="23"/>
        <w:spacing w:line="240" w:lineRule="auto"/>
        <w:ind w:firstLine="567"/>
        <w:rPr>
          <w:rFonts w:ascii="GHEA Grapalat" w:hAnsi="GHEA Grapalat"/>
        </w:rPr>
      </w:pPr>
      <w:r>
        <w:rPr>
          <w:rFonts w:ascii="GHEA Grapalat" w:hAnsi="GHEA Grapalat" w:cs="Sylfaen"/>
          <w:lang w:val="hy-AM"/>
        </w:rPr>
        <w:t>8.</w:t>
      </w:r>
      <w:r w:rsidR="00733A58" w:rsidRPr="00064ADD">
        <w:rPr>
          <w:rFonts w:ascii="GHEA Grapalat" w:hAnsi="GHEA Grapalat"/>
        </w:rPr>
        <w:t>1</w:t>
      </w:r>
      <w:r w:rsidR="00AF3CCA" w:rsidRPr="00064ADD">
        <w:rPr>
          <w:rFonts w:ascii="GHEA Grapalat" w:hAnsi="GHEA Grapalat"/>
          <w:lang w:val="hy-AM"/>
        </w:rPr>
        <w:t>9</w:t>
      </w:r>
      <w:r w:rsidR="003F288F" w:rsidRPr="00064ADD">
        <w:rPr>
          <w:rFonts w:ascii="GHEA Grapalat" w:hAnsi="GHEA Grapalat"/>
        </w:rPr>
        <w:t xml:space="preserve"> </w:t>
      </w:r>
      <w:r w:rsidR="00583092" w:rsidRPr="00064ADD">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rPr>
        <w:t xml:space="preserve">ի որոշմամբ </w:t>
      </w:r>
      <w:r w:rsidR="00583092" w:rsidRPr="00064ADD">
        <w:rPr>
          <w:rFonts w:ascii="GHEA Grapalat" w:hAnsi="GHEA Grapalat"/>
        </w:rPr>
        <w:t>ընտրված մասնակ</w:t>
      </w:r>
      <w:r w:rsidR="002E0966" w:rsidRPr="00064ADD">
        <w:rPr>
          <w:rFonts w:ascii="GHEA Grapalat" w:hAnsi="GHEA Grapalat"/>
        </w:rPr>
        <w:t xml:space="preserve">ից է ճանաչվում հաջորդող տեղ զբաղեցրած մասնակիցը՝ </w:t>
      </w:r>
      <w:r w:rsidR="00583092" w:rsidRPr="00064ADD">
        <w:rPr>
          <w:rFonts w:ascii="GHEA Grapalat" w:hAnsi="GHEA Grapalat"/>
        </w:rPr>
        <w:t xml:space="preserve">սույն </w:t>
      </w:r>
      <w:r w:rsidR="00583092" w:rsidRPr="00064ADD">
        <w:rPr>
          <w:rFonts w:ascii="GHEA Grapalat" w:hAnsi="GHEA Grapalat"/>
          <w:lang w:val="hy-AM"/>
        </w:rPr>
        <w:t>հրավեր</w:t>
      </w:r>
      <w:r w:rsidR="00537173" w:rsidRPr="00064ADD">
        <w:rPr>
          <w:rFonts w:ascii="GHEA Grapalat" w:hAnsi="GHEA Grapalat"/>
          <w:lang w:val="hy-AM"/>
        </w:rPr>
        <w:t>ի 1-ին մասի 8.1</w:t>
      </w:r>
      <w:r w:rsidR="00733A58" w:rsidRPr="00064ADD">
        <w:rPr>
          <w:rFonts w:ascii="GHEA Grapalat" w:hAnsi="GHEA Grapalat"/>
          <w:lang w:val="hy-AM"/>
        </w:rPr>
        <w:t>2</w:t>
      </w:r>
      <w:r w:rsidR="00537173" w:rsidRPr="00064ADD">
        <w:rPr>
          <w:rFonts w:ascii="GHEA Grapalat" w:hAnsi="GHEA Grapalat"/>
          <w:lang w:val="hy-AM"/>
        </w:rPr>
        <w:t>-ից 8.</w:t>
      </w:r>
      <w:r w:rsidR="00733A58" w:rsidRPr="00064ADD">
        <w:rPr>
          <w:rFonts w:ascii="GHEA Grapalat" w:hAnsi="GHEA Grapalat"/>
          <w:lang w:val="hy-AM"/>
        </w:rPr>
        <w:t>1</w:t>
      </w:r>
      <w:r w:rsidR="00AF3CCA" w:rsidRPr="00064ADD">
        <w:rPr>
          <w:rFonts w:ascii="GHEA Grapalat" w:hAnsi="GHEA Grapalat"/>
          <w:lang w:val="hy-AM"/>
        </w:rPr>
        <w:t>8</w:t>
      </w:r>
      <w:r w:rsidR="00537173" w:rsidRPr="00064ADD">
        <w:rPr>
          <w:rFonts w:ascii="GHEA Grapalat" w:hAnsi="GHEA Grapalat"/>
          <w:lang w:val="hy-AM"/>
        </w:rPr>
        <w:t>րդ կետերով սահմանված ընթացակարգ</w:t>
      </w:r>
      <w:r w:rsidR="002E0966" w:rsidRPr="00064ADD">
        <w:rPr>
          <w:rFonts w:ascii="GHEA Grapalat" w:hAnsi="GHEA Grapalat"/>
          <w:lang w:val="hy-AM"/>
        </w:rPr>
        <w:t>ի կիրառմամբ</w:t>
      </w:r>
      <w:r w:rsidR="00583092" w:rsidRPr="00064ADD">
        <w:rPr>
          <w:rFonts w:ascii="GHEA Grapalat" w:hAnsi="GHEA Grapalat"/>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1F5FE9" w:rsidRPr="001F5FE9">
        <w:rPr>
          <w:rFonts w:ascii="GHEA Grapalat" w:hAnsi="GHEA Grapalat" w:cs="Sylfaen"/>
          <w:b/>
          <w:lang w:val="hy-AM"/>
        </w:rPr>
        <w:t>10</w:t>
      </w:r>
      <w:r w:rsidRPr="001F5FE9">
        <w:rPr>
          <w:rFonts w:ascii="GHEA Grapalat" w:hAnsi="GHEA Grapalat" w:cs="Sylfaen"/>
          <w:b/>
          <w:lang w:val="es-ES"/>
        </w:rPr>
        <w:t xml:space="preserve"> օրացուցային</w:t>
      </w:r>
      <w:r w:rsidRPr="001F5FE9">
        <w:rPr>
          <w:rFonts w:ascii="GHEA Grapalat" w:hAnsi="GHEA Grapalat" w:cs="Arial"/>
          <w:b/>
          <w:lang w:val="es-ES"/>
        </w:rPr>
        <w:t xml:space="preserve"> </w:t>
      </w:r>
      <w:r w:rsidRPr="001F5FE9">
        <w:rPr>
          <w:rFonts w:ascii="GHEA Grapalat" w:hAnsi="GHEA Grapalat" w:cs="Sylfaen"/>
          <w:b/>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4677C6" w:rsidRDefault="004677C6" w:rsidP="00EF3662">
      <w:pPr>
        <w:jc w:val="center"/>
        <w:rPr>
          <w:rFonts w:ascii="GHEA Grapalat" w:hAnsi="GHEA Grapalat"/>
          <w:b/>
          <w:iCs/>
          <w:sz w:val="20"/>
          <w:lang w:val="hy-AM"/>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C66BAD">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վրա</w:t>
      </w:r>
      <w:r w:rsidR="00096865" w:rsidRPr="00064ADD">
        <w:rPr>
          <w:rFonts w:ascii="GHEA Grapalat" w:hAnsi="GHEA Grapalat" w:cs="Sylfaen"/>
          <w:sz w:val="20"/>
          <w:lang w:val="af-ZA"/>
        </w:rPr>
        <w:t xml:space="preserve">` </w:t>
      </w:r>
      <w:r w:rsidRPr="00C66BAD">
        <w:rPr>
          <w:rFonts w:ascii="GHEA Grapalat" w:hAnsi="GHEA Grapalat" w:cs="Sylfaen"/>
          <w:sz w:val="20"/>
          <w:lang w:val="hy-AM"/>
        </w:rPr>
        <w:t>պ</w:t>
      </w:r>
      <w:r w:rsidR="00096865" w:rsidRPr="00C66BAD">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C66BAD">
        <w:rPr>
          <w:rFonts w:ascii="GHEA Grapalat" w:hAnsi="GHEA Grapalat" w:cs="Sylfaen"/>
          <w:sz w:val="20"/>
          <w:lang w:val="hy-AM"/>
        </w:rPr>
        <w:t>կողմից</w:t>
      </w:r>
      <w:r w:rsidR="004D5671" w:rsidRPr="00C66BAD">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A671E1">
        <w:rPr>
          <w:rFonts w:ascii="GHEA Grapalat" w:hAnsi="GHEA Grapalat" w:cs="Sylfaen"/>
          <w:sz w:val="20"/>
          <w:lang w:val="hy-AM"/>
        </w:rPr>
        <w:t>:</w:t>
      </w:r>
    </w:p>
    <w:p w:rsidR="00781235" w:rsidRPr="00FF6DE4"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w:t>
      </w:r>
      <w:r w:rsidR="00CB0F54">
        <w:rPr>
          <w:rFonts w:ascii="GHEA Grapalat" w:hAnsi="GHEA Grapalat" w:cs="Sylfaen"/>
          <w:sz w:val="20"/>
          <w:lang w:val="hy-AM"/>
        </w:rPr>
        <w:t xml:space="preserve"> </w:t>
      </w:r>
      <w:r w:rsidR="00BE198C" w:rsidRPr="00064ADD">
        <w:rPr>
          <w:rFonts w:ascii="GHEA Grapalat" w:hAnsi="GHEA Grapalat" w:cs="Sylfaen"/>
          <w:sz w:val="20"/>
          <w:lang w:val="hy-AM"/>
        </w:rPr>
        <w:t>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CB0F54">
        <w:rPr>
          <w:rFonts w:ascii="Sylfaen" w:hAnsi="Sylfaen" w:cs="Cambria Math"/>
          <w:sz w:val="20"/>
          <w:lang w:val="hy-AM"/>
        </w:rPr>
        <w:t>.</w:t>
      </w:r>
      <w:r w:rsidR="00FF6DE4">
        <w:rPr>
          <w:rFonts w:ascii="GHEA Grapalat" w:hAnsi="GHEA Grapalat" w:cs="Sylfaen"/>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CB0F5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FF6DE4">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Պայմանագրի ապահովումը ներկայացվում է բանկային երախիքի</w:t>
      </w:r>
      <w:r w:rsidR="003A2316">
        <w:rPr>
          <w:rFonts w:ascii="GHEA Grapalat" w:hAnsi="GHEA Grapalat" w:cs="Sylfaen"/>
          <w:sz w:val="20"/>
          <w:lang w:val="hy-AM"/>
        </w:rPr>
        <w:t xml:space="preserve">, </w:t>
      </w:r>
      <w:r w:rsidR="003A2316" w:rsidRPr="00064ADD">
        <w:rPr>
          <w:rFonts w:ascii="GHEA Grapalat" w:hAnsi="GHEA Grapalat" w:cs="Sylfaen"/>
          <w:sz w:val="20"/>
          <w:lang w:val="hy-AM"/>
        </w:rPr>
        <w:t>տուժանքի (հավելված 5</w:t>
      </w:r>
      <w:r w:rsidR="003A2316">
        <w:rPr>
          <w:rFonts w:ascii="GHEA Grapalat" w:hAnsi="GHEA Grapalat" w:cs="Sylfaen"/>
          <w:sz w:val="20"/>
          <w:lang w:val="hy-AM"/>
        </w:rPr>
        <w:t>.1</w:t>
      </w:r>
      <w:r w:rsidR="003A2316"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3A2316">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3C1503">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3C1503">
        <w:rPr>
          <w:rFonts w:ascii="GHEA Grapalat" w:hAnsi="GHEA Grapalat" w:cs="Sylfaen"/>
          <w:sz w:val="20"/>
          <w:lang w:val="hy-AM"/>
        </w:rPr>
        <w:t>նախատեսված չէ</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sz w:val="20"/>
          <w:lang w:val="af-ZA"/>
        </w:rPr>
        <w:t>11.</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37-</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p>
    <w:p w:rsidR="003C1503" w:rsidRPr="00064ADD" w:rsidRDefault="003C1503" w:rsidP="003C1503">
      <w:pPr>
        <w:ind w:firstLine="567"/>
        <w:jc w:val="both"/>
        <w:rPr>
          <w:rFonts w:ascii="GHEA Grapalat" w:hAnsi="GHEA Grapalat" w:cs="Sylfaen"/>
          <w:sz w:val="20"/>
          <w:lang w:val="af-ZA"/>
        </w:rPr>
      </w:pPr>
      <w:r w:rsidRPr="00064ADD">
        <w:rPr>
          <w:rFonts w:ascii="GHEA Grapalat" w:hAnsi="GHEA Grapalat" w:cs="Sylfaen"/>
          <w:sz w:val="20"/>
          <w:lang w:val="af-ZA"/>
        </w:rPr>
        <w:t>11.2 Գ</w:t>
      </w:r>
      <w:r w:rsidRPr="00064ADD">
        <w:rPr>
          <w:rFonts w:ascii="GHEA Grapalat" w:hAnsi="GHEA Grapalat" w:cs="Sylfaen"/>
          <w:sz w:val="20"/>
          <w:lang w:val="ru-RU"/>
        </w:rPr>
        <w:t>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rPr>
        <w:t>ն</w:t>
      </w:r>
      <w:r w:rsidRPr="00064ADD">
        <w:rPr>
          <w:rFonts w:ascii="GHEA Grapalat" w:hAnsi="GHEA Grapalat" w:cs="Sylfaen"/>
          <w:sz w:val="20"/>
          <w:lang w:val="af-ZA"/>
        </w:rPr>
        <w:t xml:space="preserve"> </w:t>
      </w:r>
      <w:r w:rsidRPr="00064ADD">
        <w:rPr>
          <w:rFonts w:ascii="GHEA Grapalat" w:hAnsi="GHEA Grapalat" w:cs="Sylfaen"/>
          <w:sz w:val="20"/>
        </w:rPr>
        <w:t>հաջորդող</w:t>
      </w:r>
      <w:r w:rsidRPr="00064ADD">
        <w:rPr>
          <w:rFonts w:ascii="GHEA Grapalat" w:hAnsi="GHEA Grapalat" w:cs="Sylfaen"/>
          <w:sz w:val="20"/>
          <w:lang w:val="af-ZA"/>
        </w:rPr>
        <w:t xml:space="preserve"> </w:t>
      </w:r>
      <w:r w:rsidRPr="00064ADD">
        <w:rPr>
          <w:rFonts w:ascii="GHEA Grapalat" w:hAnsi="GHEA Grapalat" w:cs="Sylfaen"/>
          <w:sz w:val="20"/>
        </w:rPr>
        <w:t>աշխատանքային</w:t>
      </w:r>
      <w:r w:rsidRPr="00064ADD">
        <w:rPr>
          <w:rFonts w:ascii="GHEA Grapalat" w:hAnsi="GHEA Grapalat" w:cs="Sylfaen"/>
          <w:sz w:val="20"/>
          <w:lang w:val="af-ZA"/>
        </w:rPr>
        <w:t xml:space="preserve">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պ</w:t>
      </w:r>
      <w:r w:rsidRPr="00064ADD">
        <w:rPr>
          <w:rFonts w:ascii="GHEA Grapalat" w:hAnsi="GHEA Grapalat" w:cs="Sylfaen"/>
          <w:sz w:val="20"/>
          <w:lang w:val="ru-RU"/>
        </w:rPr>
        <w:t>ատվիրատուն</w:t>
      </w:r>
      <w:r w:rsidRPr="00064ADD">
        <w:rPr>
          <w:rFonts w:ascii="GHEA Grapalat" w:hAnsi="GHEA Grapalat" w:cs="Sylfaen"/>
          <w:sz w:val="20"/>
          <w:lang w:val="af-ZA"/>
        </w:rPr>
        <w:t xml:space="preserve"> տեղեկագրում հրապարակում է </w:t>
      </w:r>
      <w:r w:rsidRPr="00064ADD">
        <w:rPr>
          <w:rFonts w:ascii="GHEA Grapalat" w:hAnsi="GHEA Grapalat" w:cs="Sylfaen"/>
          <w:sz w:val="20"/>
          <w:lang w:val="ru-RU"/>
        </w:rPr>
        <w:t>հայտարարություն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որում</w:t>
      </w:r>
      <w:r w:rsidRPr="00064ADD">
        <w:rPr>
          <w:rFonts w:ascii="GHEA Grapalat" w:hAnsi="GHEA Grapalat" w:cs="Sylfaen"/>
          <w:sz w:val="20"/>
          <w:lang w:val="af-ZA"/>
        </w:rPr>
        <w:t xml:space="preserve"> </w:t>
      </w:r>
      <w:r w:rsidRPr="00064ADD">
        <w:rPr>
          <w:rFonts w:ascii="GHEA Grapalat" w:hAnsi="GHEA Grapalat" w:cs="Sylfaen"/>
          <w:sz w:val="20"/>
          <w:lang w:val="ru-RU"/>
        </w:rPr>
        <w:t>նշվում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հայտարարվելու</w:t>
      </w:r>
      <w:r w:rsidRPr="00064ADD">
        <w:rPr>
          <w:rFonts w:ascii="GHEA Grapalat" w:hAnsi="GHEA Grapalat" w:cs="Sylfaen"/>
          <w:sz w:val="20"/>
          <w:lang w:val="af-ZA"/>
        </w:rPr>
        <w:t xml:space="preserve"> </w:t>
      </w:r>
      <w:r w:rsidRPr="00064ADD">
        <w:rPr>
          <w:rFonts w:ascii="GHEA Grapalat" w:hAnsi="GHEA Grapalat" w:cs="Sylfaen"/>
          <w:sz w:val="20"/>
          <w:lang w:val="ru-RU"/>
        </w:rPr>
        <w:t>հիմնավորումը։</w:t>
      </w:r>
      <w:r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3C1503"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2C20E8">
        <w:rPr>
          <w:rFonts w:ascii="GHEA Grapalat" w:hAnsi="GHEA Grapalat" w:cs="Sylfaen"/>
          <w:sz w:val="20"/>
          <w:szCs w:val="24"/>
          <w:lang w:val="hy-AM" w:eastAsia="en-US"/>
        </w:rPr>
        <w:t>,</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2C20E8">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BE5700" w:rsidRPr="00BE5700">
        <w:rPr>
          <w:rFonts w:ascii="GHEA Grapalat" w:hAnsi="GHEA Grapalat"/>
          <w:b/>
          <w:sz w:val="20"/>
          <w:szCs w:val="20"/>
          <w:lang w:val="hy-AM"/>
        </w:rPr>
        <w:t xml:space="preserve">մեկ </w:t>
      </w:r>
      <w:r w:rsidRPr="00BE5700">
        <w:rPr>
          <w:rFonts w:ascii="GHEA Grapalat" w:hAnsi="GHEA Grapalat"/>
          <w:b/>
          <w:sz w:val="20"/>
          <w:szCs w:val="20"/>
        </w:rPr>
        <w:t>օրինակ</w:t>
      </w:r>
      <w:r w:rsidRPr="00BE5700">
        <w:rPr>
          <w:rFonts w:ascii="GHEA Grapalat" w:hAnsi="GHEA Grapalat"/>
          <w:b/>
          <w:sz w:val="20"/>
          <w:szCs w:val="20"/>
          <w:lang w:val="es-ES"/>
        </w:rPr>
        <w:t xml:space="preserve"> </w:t>
      </w:r>
      <w:r w:rsidRPr="00BE5700">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1) </w:t>
      </w:r>
      <w:r w:rsidRPr="00BE5700">
        <w:rPr>
          <w:rFonts w:ascii="GHEA Grapalat" w:hAnsi="GHEA Grapalat"/>
          <w:sz w:val="20"/>
          <w:szCs w:val="20"/>
          <w:highlight w:val="yellow"/>
        </w:rPr>
        <w:t>պ</w:t>
      </w:r>
      <w:r w:rsidRPr="00BE5700">
        <w:rPr>
          <w:rFonts w:ascii="GHEA Grapalat" w:hAnsi="GHEA Grapalat" w:cs="Sylfaen"/>
          <w:sz w:val="20"/>
          <w:szCs w:val="20"/>
          <w:highlight w:val="yellow"/>
        </w:rPr>
        <w:t>ատվիրատուի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ներկայացման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հասցեն</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 xml:space="preserve">2) </w:t>
      </w:r>
      <w:r w:rsidR="00D26727" w:rsidRPr="00BE5700">
        <w:rPr>
          <w:rFonts w:ascii="GHEA Grapalat" w:hAnsi="GHEA Grapalat"/>
          <w:sz w:val="20"/>
          <w:szCs w:val="20"/>
          <w:highlight w:val="yellow"/>
        </w:rPr>
        <w:t>ընթացակարգի</w:t>
      </w:r>
      <w:r w:rsidRPr="00BE5700">
        <w:rPr>
          <w:rFonts w:ascii="GHEA Grapalat" w:hAnsi="GHEA Grapalat" w:cs="Sylfaen"/>
          <w:sz w:val="20"/>
          <w:szCs w:val="20"/>
          <w:highlight w:val="yellow"/>
          <w:lang w:val="af-ZA"/>
        </w:rPr>
        <w:t xml:space="preserve"> </w:t>
      </w:r>
      <w:r w:rsidRPr="00BE5700">
        <w:rPr>
          <w:rFonts w:ascii="GHEA Grapalat" w:hAnsi="GHEA Grapalat" w:cs="Sylfaen"/>
          <w:sz w:val="20"/>
          <w:szCs w:val="20"/>
          <w:highlight w:val="yellow"/>
        </w:rPr>
        <w:t>ծածկագիրը</w:t>
      </w:r>
      <w:r w:rsidRPr="00BE5700">
        <w:rPr>
          <w:rFonts w:ascii="GHEA Grapalat" w:hAnsi="GHEA Grapalat"/>
          <w:sz w:val="20"/>
          <w:szCs w:val="20"/>
          <w:highlight w:val="yellow"/>
          <w:lang w:val="af-ZA"/>
        </w:rPr>
        <w:t>.</w:t>
      </w:r>
    </w:p>
    <w:p w:rsidR="00960BE9" w:rsidRPr="00BE5700" w:rsidRDefault="00960BE9" w:rsidP="00960BE9">
      <w:pPr>
        <w:ind w:firstLine="720"/>
        <w:rPr>
          <w:rFonts w:ascii="GHEA Grapalat" w:hAnsi="GHEA Grapalat"/>
          <w:sz w:val="20"/>
          <w:szCs w:val="20"/>
          <w:highlight w:val="yellow"/>
          <w:lang w:val="af-ZA"/>
        </w:rPr>
      </w:pPr>
      <w:r w:rsidRPr="00BE5700">
        <w:rPr>
          <w:rFonts w:ascii="GHEA Grapalat" w:hAnsi="GHEA Grapalat"/>
          <w:sz w:val="20"/>
          <w:szCs w:val="20"/>
          <w:highlight w:val="yellow"/>
          <w:lang w:val="af-ZA"/>
        </w:rPr>
        <w:t>3) «</w:t>
      </w:r>
      <w:r w:rsidRPr="00BE5700">
        <w:rPr>
          <w:rFonts w:ascii="GHEA Grapalat" w:hAnsi="GHEA Grapalat" w:cs="Sylfaen"/>
          <w:sz w:val="20"/>
          <w:szCs w:val="20"/>
          <w:highlight w:val="yellow"/>
        </w:rPr>
        <w:t>չբացել</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մինչև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հայտերի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բացման</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նիստը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բառերը</w:t>
      </w:r>
      <w:r w:rsidRPr="00BE5700">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BE5700">
        <w:rPr>
          <w:rFonts w:ascii="GHEA Grapalat" w:hAnsi="GHEA Grapalat"/>
          <w:sz w:val="20"/>
          <w:szCs w:val="20"/>
          <w:highlight w:val="yellow"/>
          <w:lang w:val="af-ZA"/>
        </w:rPr>
        <w:t xml:space="preserve">4) </w:t>
      </w:r>
      <w:r w:rsidRPr="00BE5700">
        <w:rPr>
          <w:rFonts w:ascii="GHEA Grapalat" w:hAnsi="GHEA Grapalat"/>
          <w:sz w:val="20"/>
          <w:szCs w:val="20"/>
          <w:highlight w:val="yellow"/>
        </w:rPr>
        <w:t>մ</w:t>
      </w:r>
      <w:r w:rsidRPr="00BE5700">
        <w:rPr>
          <w:rFonts w:ascii="GHEA Grapalat" w:hAnsi="GHEA Grapalat" w:cs="Sylfaen"/>
          <w:sz w:val="20"/>
          <w:szCs w:val="20"/>
          <w:highlight w:val="yellow"/>
        </w:rPr>
        <w:t>ասնակցի</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անվանումը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անունը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գտնվելու</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վայրը</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և</w:t>
      </w:r>
      <w:r w:rsidRPr="00BE5700">
        <w:rPr>
          <w:rFonts w:ascii="GHEA Grapalat" w:hAnsi="GHEA Grapalat"/>
          <w:sz w:val="20"/>
          <w:szCs w:val="20"/>
          <w:highlight w:val="yellow"/>
          <w:lang w:val="af-ZA"/>
        </w:rPr>
        <w:t xml:space="preserve"> </w:t>
      </w:r>
      <w:r w:rsidRPr="00BE5700">
        <w:rPr>
          <w:rFonts w:ascii="GHEA Grapalat" w:hAnsi="GHEA Grapalat" w:cs="Sylfaen"/>
          <w:sz w:val="20"/>
          <w:szCs w:val="20"/>
          <w:highlight w:val="yellow"/>
        </w:rPr>
        <w:t>հեռախոսահամարը</w:t>
      </w:r>
      <w:r w:rsidRPr="00BE5700">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E5700" w:rsidRDefault="00BE5700"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5700" w:rsidRPr="00712340" w:rsidRDefault="00BE5700" w:rsidP="00BE5700">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03933">
        <w:rPr>
          <w:rFonts w:ascii="GHEA Grapalat" w:hAnsi="GHEA Grapalat"/>
          <w:b/>
          <w:color w:val="000000"/>
          <w:lang w:val="hy-AM"/>
        </w:rPr>
        <w:t>ԳՀԾՁԲ-ՀՎԿԱԿ-2023-15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5700" w:rsidRPr="00712340" w:rsidRDefault="00BE5700" w:rsidP="00BE5700">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BE570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34280D" w:rsidRDefault="007710F6" w:rsidP="00EF3662">
      <w:pPr>
        <w:jc w:val="both"/>
        <w:rPr>
          <w:rFonts w:ascii="GHEA Grapalat" w:hAnsi="GHEA Grapalat"/>
          <w:sz w:val="22"/>
          <w:szCs w:val="22"/>
          <w:u w:val="single"/>
          <w:lang w:val="es-ES"/>
        </w:rPr>
      </w:pPr>
      <w:r w:rsidRPr="00AD62D3">
        <w:rPr>
          <w:rFonts w:ascii="GHEA Grapalat" w:hAnsi="GHEA Grapalat"/>
          <w:sz w:val="20"/>
          <w:szCs w:val="20"/>
          <w:lang w:val="hy-AM"/>
        </w:rPr>
        <w:t>ԱՆ</w:t>
      </w:r>
      <w:r w:rsidR="00AD62D3" w:rsidRPr="00AD62D3">
        <w:rPr>
          <w:rFonts w:ascii="GHEA Grapalat" w:hAnsi="GHEA Grapalat"/>
          <w:sz w:val="20"/>
          <w:szCs w:val="20"/>
          <w:lang w:val="hy-AM"/>
        </w:rPr>
        <w:t xml:space="preserve"> «Հիվանդությունների վերահսկման և կանխարգելման</w:t>
      </w:r>
      <w:r w:rsidR="00AD62D3">
        <w:rPr>
          <w:rFonts w:ascii="GHEA Grapalat" w:hAnsi="GHEA Grapalat"/>
          <w:sz w:val="20"/>
          <w:szCs w:val="20"/>
          <w:lang w:val="hy-AM"/>
        </w:rPr>
        <w:t xml:space="preserve"> ազգային կենտրոն» ՊՈԱԿ</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ի կողմից</w:t>
      </w:r>
      <w:r w:rsidR="00AD62D3">
        <w:rPr>
          <w:rFonts w:ascii="GHEA Grapalat" w:hAnsi="GHEA Grapalat"/>
          <w:sz w:val="22"/>
          <w:szCs w:val="22"/>
          <w:u w:val="single"/>
          <w:lang w:val="hy-AM"/>
        </w:rPr>
        <w:t xml:space="preserve"> </w:t>
      </w:r>
      <w:r w:rsidRPr="007710F6">
        <w:rPr>
          <w:rFonts w:ascii="GHEA Grapalat" w:hAnsi="GHEA Grapalat"/>
          <w:color w:val="000000"/>
          <w:sz w:val="20"/>
          <w:szCs w:val="20"/>
          <w:lang w:val="hy-AM"/>
        </w:rPr>
        <w:t>«</w:t>
      </w:r>
      <w:r w:rsidR="00403933">
        <w:rPr>
          <w:rFonts w:ascii="GHEA Grapalat" w:hAnsi="GHEA Grapalat"/>
          <w:color w:val="000000"/>
          <w:sz w:val="20"/>
          <w:szCs w:val="20"/>
          <w:lang w:val="hy-AM"/>
        </w:rPr>
        <w:t>ԳՀԾՁԲ-ՀՎԿԱԿ-2023-15</w:t>
      </w:r>
      <w:r w:rsidRPr="007710F6">
        <w:rPr>
          <w:rFonts w:ascii="GHEA Grapalat" w:hAnsi="GHEA Grapalat"/>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sidR="0034280D">
        <w:rPr>
          <w:rFonts w:ascii="GHEA Grapalat" w:hAnsi="GHEA Grapalat"/>
          <w:sz w:val="22"/>
          <w:szCs w:val="22"/>
          <w:u w:val="single"/>
          <w:lang w:val="hy-AM"/>
        </w:rPr>
        <w:t xml:space="preserve"> </w:t>
      </w:r>
      <w:r w:rsidR="0034280D">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34280D">
        <w:rPr>
          <w:rFonts w:ascii="GHEA Grapalat" w:hAnsi="GHEA Grapalat" w:cs="Sylfaen"/>
          <w:vertAlign w:val="superscript"/>
          <w:lang w:val="hy-AM"/>
        </w:rPr>
        <w:t xml:space="preserve">                                                                 </w:t>
      </w: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710F6" w:rsidRPr="007710F6">
        <w:rPr>
          <w:rFonts w:ascii="GHEA Grapalat" w:hAnsi="GHEA Grapalat"/>
          <w:color w:val="000000"/>
          <w:sz w:val="20"/>
          <w:szCs w:val="20"/>
          <w:lang w:val="hy-AM"/>
        </w:rPr>
        <w:t>«</w:t>
      </w:r>
      <w:r w:rsidR="00403933">
        <w:rPr>
          <w:rFonts w:ascii="GHEA Grapalat" w:hAnsi="GHEA Grapalat"/>
          <w:color w:val="000000"/>
          <w:sz w:val="20"/>
          <w:szCs w:val="20"/>
          <w:lang w:val="hy-AM"/>
        </w:rPr>
        <w:t>ԳՀԾՁԲ-ՀՎԿԱԿ-2023-15</w:t>
      </w:r>
      <w:r w:rsidR="007710F6" w:rsidRPr="007710F6">
        <w:rPr>
          <w:rFonts w:ascii="GHEA Grapalat" w:hAnsi="GHEA Grapalat"/>
          <w:color w:val="000000"/>
          <w:sz w:val="20"/>
          <w:szCs w:val="20"/>
          <w:lang w:val="hy-AM"/>
        </w:rPr>
        <w:t>»</w:t>
      </w:r>
      <w:r w:rsidR="007710F6">
        <w:rPr>
          <w:rFonts w:ascii="GHEA Grapalat" w:hAnsi="GHEA Grapalat"/>
          <w:b/>
          <w:color w:val="000000"/>
          <w:lang w:val="hy-AM"/>
        </w:rPr>
        <w:t xml:space="preserve"> </w:t>
      </w:r>
      <w:r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7710F6" w:rsidRPr="007710F6">
        <w:rPr>
          <w:rFonts w:ascii="GHEA Grapalat" w:hAnsi="GHEA Grapalat"/>
          <w:color w:val="000000"/>
          <w:sz w:val="20"/>
          <w:szCs w:val="20"/>
          <w:lang w:val="hy-AM"/>
        </w:rPr>
        <w:t>«</w:t>
      </w:r>
      <w:r w:rsidR="00403933">
        <w:rPr>
          <w:rFonts w:ascii="GHEA Grapalat" w:hAnsi="GHEA Grapalat"/>
          <w:color w:val="000000"/>
          <w:sz w:val="20"/>
          <w:szCs w:val="20"/>
          <w:lang w:val="hy-AM"/>
        </w:rPr>
        <w:t>ԳՀԾՁԲ-ՀՎԿԱԿ-2023-15</w:t>
      </w:r>
      <w:r w:rsidR="007710F6" w:rsidRPr="007710F6">
        <w:rPr>
          <w:rFonts w:ascii="GHEA Grapalat" w:hAnsi="GHEA Grapalat"/>
          <w:color w:val="000000"/>
          <w:sz w:val="20"/>
          <w:szCs w:val="20"/>
          <w:lang w:val="hy-AM"/>
        </w:rPr>
        <w:t>»</w:t>
      </w:r>
      <w:r w:rsidR="007710F6">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4280D">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A7EAD" w:rsidRPr="00712340" w:rsidRDefault="008A7EAD" w:rsidP="008A7EAD">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403933">
        <w:rPr>
          <w:rFonts w:ascii="GHEA Grapalat" w:hAnsi="GHEA Grapalat"/>
          <w:b/>
          <w:color w:val="000000"/>
          <w:lang w:val="hy-AM"/>
        </w:rPr>
        <w:t>ԳՀԾՁԲ-ՀՎԿԱԿ-2023-15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8A7EAD" w:rsidRPr="00712340" w:rsidRDefault="008A7EAD" w:rsidP="008A7EAD">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8A7EAD"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F83C5D" w:rsidRPr="00F83C5D">
        <w:rPr>
          <w:rFonts w:ascii="GHEA Grapalat" w:hAnsi="GHEA Grapalat"/>
          <w:b/>
          <w:color w:val="000000"/>
          <w:sz w:val="20"/>
          <w:szCs w:val="20"/>
          <w:lang w:val="hy-AM"/>
        </w:rPr>
        <w:t>«</w:t>
      </w:r>
      <w:r w:rsidR="00403933">
        <w:rPr>
          <w:rFonts w:ascii="GHEA Grapalat" w:hAnsi="GHEA Grapalat"/>
          <w:b/>
          <w:color w:val="000000"/>
          <w:sz w:val="20"/>
          <w:szCs w:val="20"/>
          <w:lang w:val="hy-AM"/>
        </w:rPr>
        <w:t>ԳՀԾՁԲ-ՀՎԿԱԿ-2023-15</w:t>
      </w:r>
      <w:r w:rsidR="00F83C5D" w:rsidRPr="00F83C5D">
        <w:rPr>
          <w:rFonts w:ascii="GHEA Grapalat" w:hAnsi="GHEA Grapalat"/>
          <w:b/>
          <w:color w:val="000000"/>
          <w:sz w:val="20"/>
          <w:szCs w:val="20"/>
          <w:lang w:val="hy-AM"/>
        </w:rPr>
        <w:t>»</w:t>
      </w:r>
      <w:r w:rsidR="00F83C5D">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C369A6">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ED2AF6"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D2AF6"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ED2AF6"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ED2AF6"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369A6" w:rsidRPr="00A71D81" w:rsidRDefault="00C369A6" w:rsidP="00C369A6">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403933">
        <w:rPr>
          <w:rFonts w:ascii="GHEA Grapalat" w:hAnsi="GHEA Grapalat"/>
          <w:b/>
          <w:color w:val="000000"/>
          <w:lang w:val="hy-AM"/>
        </w:rPr>
        <w:t>ԳՀԾՁԲ-ՀՎԿԱԿ-2023-15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C369A6" w:rsidRDefault="00C369A6" w:rsidP="00C369A6">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862B1" w:rsidRPr="00064ADD" w:rsidRDefault="007862B1" w:rsidP="007862B1">
      <w:pPr>
        <w:pStyle w:val="31"/>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0B2170" w:rsidRPr="003F524E" w:rsidRDefault="000B2170" w:rsidP="000B2170">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403933">
        <w:rPr>
          <w:rFonts w:ascii="GHEA Grapalat" w:hAnsi="GHEA Grapalat"/>
          <w:b/>
          <w:color w:val="000000"/>
          <w:sz w:val="20"/>
          <w:szCs w:val="20"/>
          <w:lang w:val="hy-AM"/>
        </w:rPr>
        <w:t>ԳՀԾՁԲ-ՀՎԿԱԿ-2023-15</w:t>
      </w:r>
      <w:r>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7862B1" w:rsidP="000B2170">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56997"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56997"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56997"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56997"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6997" w:rsidRPr="00772E24" w:rsidRDefault="00F56997" w:rsidP="00F56997">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D2A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D2A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D2A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D2AF6"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ED2AF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091EBC">
      <w:pPr>
        <w:pStyle w:val="31"/>
        <w:spacing w:line="240" w:lineRule="auto"/>
        <w:jc w:val="right"/>
        <w:rPr>
          <w:rFonts w:ascii="GHEA Grapalat" w:hAnsi="GHEA Grapalat"/>
          <w:szCs w:val="24"/>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E411F3" w:rsidRPr="00A71D81" w:rsidRDefault="00E411F3" w:rsidP="00E411F3">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403933">
        <w:rPr>
          <w:rFonts w:ascii="GHEA Grapalat" w:hAnsi="GHEA Grapalat"/>
          <w:b/>
          <w:color w:val="000000"/>
          <w:lang w:val="hy-AM"/>
        </w:rPr>
        <w:t>ԳՀԾՁԲ-ՀՎԿԱԿ-2023-15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E411F3" w:rsidRPr="00A71D81" w:rsidRDefault="00E411F3" w:rsidP="00E411F3">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E411F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561D7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00C137F2" w:rsidRPr="00110BBE">
        <w:rPr>
          <w:rFonts w:ascii="GHEA Grapalat" w:hAnsi="GHEA Grapalat" w:cs="GHEA Grapalat"/>
          <w:b/>
          <w:sz w:val="20"/>
          <w:szCs w:val="20"/>
          <w:lang w:val="hy-AM"/>
        </w:rPr>
        <w:t>ԱՆ «ՀՎԿ ԱԶԳԱՅԻՆ ԿԵՆՏՐՈՆ» ՊՈԱԿ-ի</w:t>
      </w:r>
      <w:r w:rsidR="00C137F2"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561D7A">
        <w:rPr>
          <w:rFonts w:ascii="GHEA Grapalat" w:hAnsi="GHEA Grapalat" w:cs="GHEA Grapalat"/>
          <w:sz w:val="20"/>
          <w:szCs w:val="20"/>
          <w:lang w:val="pt-BR"/>
        </w:rPr>
        <w:t xml:space="preserve">կազմակերպված` </w:t>
      </w:r>
      <w:r w:rsidR="00561D7A" w:rsidRPr="00561D7A">
        <w:rPr>
          <w:rFonts w:ascii="GHEA Grapalat" w:hAnsi="GHEA Grapalat"/>
          <w:b/>
          <w:color w:val="000000"/>
          <w:sz w:val="20"/>
          <w:szCs w:val="20"/>
          <w:lang w:val="hy-AM"/>
        </w:rPr>
        <w:t>«</w:t>
      </w:r>
      <w:r w:rsidR="00403933">
        <w:rPr>
          <w:rFonts w:ascii="GHEA Grapalat" w:hAnsi="GHEA Grapalat"/>
          <w:b/>
          <w:color w:val="000000"/>
          <w:sz w:val="20"/>
          <w:szCs w:val="20"/>
          <w:lang w:val="hy-AM"/>
        </w:rPr>
        <w:t>ԳՀԾՁԲ-ՀՎԿԱԿ-2023-15</w:t>
      </w:r>
      <w:r w:rsidR="00561D7A" w:rsidRPr="00561D7A">
        <w:rPr>
          <w:rFonts w:ascii="GHEA Grapalat" w:hAnsi="GHEA Grapalat"/>
          <w:b/>
          <w:color w:val="000000"/>
          <w:sz w:val="20"/>
          <w:szCs w:val="20"/>
          <w:lang w:val="hy-AM"/>
        </w:rPr>
        <w:t xml:space="preserve">» </w:t>
      </w:r>
      <w:r w:rsidRPr="00561D7A">
        <w:rPr>
          <w:rFonts w:ascii="GHEA Grapalat" w:hAnsi="GHEA Grapalat" w:cs="GHEA Grapalat"/>
          <w:sz w:val="20"/>
          <w:szCs w:val="20"/>
          <w:lang w:val="pt-BR"/>
        </w:rPr>
        <w:t>ծածկագրով</w:t>
      </w:r>
      <w:r w:rsidRPr="00064ADD">
        <w:rPr>
          <w:rFonts w:ascii="GHEA Grapalat" w:hAnsi="GHEA Grapalat" w:cs="GHEA Grapalat"/>
          <w:sz w:val="20"/>
          <w:szCs w:val="20"/>
          <w:lang w:val="pt-BR"/>
        </w:rPr>
        <w:t xml:space="preserve">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D3339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3339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D3339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D3339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33390" w:rsidRPr="00772E24" w:rsidRDefault="00D33390" w:rsidP="00D3339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D2A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D2A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D2A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D2AF6"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ED2AF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7678FA" w:rsidRPr="00064ADD" w:rsidRDefault="003B3690" w:rsidP="0016431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3660D2">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3660D2">
        <w:rPr>
          <w:rFonts w:ascii="GHEA Grapalat" w:hAnsi="GHEA Grapalat" w:cs="Sylfaen"/>
          <w:sz w:val="20"/>
          <w:lang w:val="hy-AM"/>
        </w:rPr>
        <w:t>23</w:t>
      </w:r>
      <w:r w:rsidRPr="00064ADD">
        <w:rPr>
          <w:rFonts w:ascii="GHEA Grapalat" w:hAnsi="GHEA Grapalat" w:cs="Sylfaen"/>
          <w:sz w:val="20"/>
          <w:lang w:val="hy-AM"/>
        </w:rPr>
        <w:t xml:space="preserve">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FB6E4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401E4C">
        <w:rPr>
          <w:rFonts w:ascii="GHEA Grapalat" w:hAnsi="GHEA Grapalat"/>
          <w:b/>
          <w:sz w:val="20"/>
          <w:szCs w:val="20"/>
          <w:lang w:val="hy-AM"/>
        </w:rPr>
        <w:t>ավտոտեխսպասարկման</w:t>
      </w:r>
      <w:r w:rsidR="00401E4C" w:rsidRPr="0058134A">
        <w:rPr>
          <w:rFonts w:ascii="GHEA Grapalat" w:hAnsi="GHEA Grapalat"/>
          <w:b/>
          <w:sz w:val="20"/>
          <w:szCs w:val="20"/>
          <w:lang w:val="hy-AM"/>
        </w:rPr>
        <w:t xml:space="preserve"> </w:t>
      </w:r>
      <w:r w:rsidR="00FB6E47" w:rsidRPr="000C7B66">
        <w:rPr>
          <w:rFonts w:ascii="GHEA Grapalat" w:hAnsi="GHEA Grapalat" w:cs="Sylfaen"/>
          <w:b/>
          <w:sz w:val="20"/>
          <w:lang w:val="hy-AM"/>
        </w:rPr>
        <w:t xml:space="preserve"> ծառայությունների</w:t>
      </w:r>
      <w:r w:rsidR="00FB6E47"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w:t>
      </w:r>
      <w:r w:rsidR="00C7041F">
        <w:rPr>
          <w:rFonts w:ascii="GHEA Grapalat" w:hAnsi="GHEA Grapalat"/>
          <w:sz w:val="20"/>
          <w:lang w:val="hy-AM"/>
        </w:rPr>
        <w:t>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w:t>
      </w:r>
      <w:r w:rsidR="00C7041F">
        <w:rPr>
          <w:rFonts w:ascii="GHEA Grapalat" w:hAnsi="GHEA Grapalat" w:cs="Sylfaen"/>
          <w:sz w:val="20"/>
          <w:lang w:val="hy-AM"/>
        </w:rPr>
        <w:t>ը.</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44BF2">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16B79">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16B79" w:rsidRPr="00E16B79">
        <w:rPr>
          <w:rFonts w:ascii="GHEA Grapalat" w:hAnsi="GHEA Grapalat" w:cs="Sylfaen"/>
          <w:sz w:val="20"/>
          <w:szCs w:val="20"/>
          <w:lang w:val="hy-AM"/>
        </w:rPr>
        <w:t xml:space="preserve">10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4"/>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00D2" w:rsidRPr="00681B70" w:rsidTr="00CE1F8A">
        <w:trPr>
          <w:trHeight w:val="604"/>
        </w:trPr>
        <w:tc>
          <w:tcPr>
            <w:tcW w:w="1110" w:type="dxa"/>
            <w:noWrap/>
            <w:vAlign w:val="center"/>
            <w:hideMark/>
          </w:tcPr>
          <w:p w:rsidR="00FF00D2" w:rsidRPr="00681B70" w:rsidRDefault="00FF00D2" w:rsidP="00CE1F8A">
            <w:pPr>
              <w:pStyle w:val="23"/>
              <w:ind w:firstLine="0"/>
              <w:jc w:val="center"/>
              <w:rPr>
                <w:rFonts w:ascii="GHEA Grapalat" w:hAnsi="GHEA Grapalat"/>
                <w:lang w:val="en-US"/>
              </w:rPr>
            </w:pPr>
            <w:r w:rsidRPr="00681B70">
              <w:rPr>
                <w:rFonts w:ascii="GHEA Grapalat" w:hAnsi="GHEA Grapalat"/>
                <w:lang w:val="hy-AM"/>
              </w:rPr>
              <w:t>Չ</w:t>
            </w:r>
            <w:r w:rsidRPr="00681B70">
              <w:rPr>
                <w:rFonts w:ascii="GHEA Grapalat" w:hAnsi="GHEA Grapalat"/>
                <w:lang w:val="en-US"/>
              </w:rPr>
              <w:t>/բ</w:t>
            </w:r>
          </w:p>
        </w:tc>
        <w:tc>
          <w:tcPr>
            <w:tcW w:w="4985" w:type="dxa"/>
            <w:vAlign w:val="center"/>
            <w:hideMark/>
          </w:tcPr>
          <w:p w:rsidR="00FF00D2" w:rsidRPr="00681B70" w:rsidRDefault="00FF00D2" w:rsidP="00CE1F8A">
            <w:pPr>
              <w:pStyle w:val="23"/>
              <w:ind w:firstLine="0"/>
              <w:jc w:val="center"/>
              <w:rPr>
                <w:rFonts w:ascii="GHEA Grapalat" w:hAnsi="GHEA Grapalat"/>
                <w:lang w:val="hy-AM"/>
              </w:rPr>
            </w:pPr>
            <w:r w:rsidRPr="00681B70">
              <w:rPr>
                <w:rFonts w:ascii="GHEA Grapalat" w:hAnsi="GHEA Grapalat"/>
                <w:lang w:val="hy-AM"/>
              </w:rPr>
              <w:t>Անվանում</w:t>
            </w:r>
          </w:p>
        </w:tc>
        <w:tc>
          <w:tcPr>
            <w:tcW w:w="3260" w:type="dxa"/>
            <w:hideMark/>
          </w:tcPr>
          <w:p w:rsidR="00FF00D2" w:rsidRPr="00681B70" w:rsidRDefault="00FF00D2" w:rsidP="00CE1F8A">
            <w:pPr>
              <w:jc w:val="center"/>
              <w:rPr>
                <w:rFonts w:ascii="GHEA Grapalat" w:hAnsi="GHEA Grapalat"/>
                <w:bCs/>
                <w:color w:val="000000"/>
                <w:sz w:val="20"/>
                <w:szCs w:val="20"/>
                <w:lang w:val="hy-AM"/>
              </w:rPr>
            </w:pPr>
            <w:r>
              <w:rPr>
                <w:rFonts w:ascii="GHEA Grapalat" w:hAnsi="GHEA Grapalat"/>
                <w:bCs/>
                <w:color w:val="000000"/>
                <w:sz w:val="20"/>
                <w:szCs w:val="20"/>
                <w:lang w:val="hy-AM"/>
              </w:rPr>
              <w:t>Նախատեսված ա</w:t>
            </w:r>
            <w:r w:rsidRPr="00681B70">
              <w:rPr>
                <w:rFonts w:ascii="GHEA Grapalat" w:hAnsi="GHEA Grapalat"/>
                <w:bCs/>
                <w:color w:val="000000"/>
                <w:sz w:val="20"/>
                <w:szCs w:val="20"/>
                <w:lang w:val="hy-AM"/>
              </w:rPr>
              <w:t>ռավելագույն գումար</w:t>
            </w:r>
          </w:p>
        </w:tc>
      </w:tr>
      <w:tr w:rsidR="00A60F31" w:rsidRPr="00681B70" w:rsidTr="00CE1F8A">
        <w:trPr>
          <w:trHeight w:hRule="exact" w:val="855"/>
        </w:trPr>
        <w:tc>
          <w:tcPr>
            <w:tcW w:w="1110" w:type="dxa"/>
            <w:noWrap/>
            <w:vAlign w:val="center"/>
            <w:hideMark/>
          </w:tcPr>
          <w:p w:rsidR="00A60F31" w:rsidRPr="00681B70" w:rsidRDefault="00A60F31" w:rsidP="00CE1F8A">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A60F31" w:rsidRDefault="00A60F31">
            <w:pPr>
              <w:jc w:val="center"/>
              <w:rPr>
                <w:rFonts w:ascii="GHEA Grapalat" w:hAnsi="GHEA Grapalat"/>
                <w:sz w:val="20"/>
                <w:szCs w:val="20"/>
              </w:rPr>
            </w:pPr>
            <w:r>
              <w:rPr>
                <w:rFonts w:ascii="GHEA Grapalat" w:hAnsi="GHEA Grapalat"/>
                <w:sz w:val="20"/>
                <w:szCs w:val="20"/>
              </w:rPr>
              <w:t xml:space="preserve">Ավտոտեխսպասարկման ծառայություններ </w:t>
            </w:r>
            <w:r>
              <w:rPr>
                <w:rFonts w:ascii="GHEA Grapalat" w:hAnsi="GHEA Grapalat"/>
                <w:sz w:val="20"/>
                <w:szCs w:val="20"/>
              </w:rPr>
              <w:br/>
              <w:t>(Երևան, Արարատի, Կոտայքի, Արագածոտնի,Արմավիրի մարզեր)</w:t>
            </w:r>
          </w:p>
        </w:tc>
        <w:tc>
          <w:tcPr>
            <w:tcW w:w="3260" w:type="dxa"/>
            <w:vAlign w:val="center"/>
            <w:hideMark/>
          </w:tcPr>
          <w:p w:rsidR="00A60F31" w:rsidRPr="00B92237" w:rsidRDefault="00B92237" w:rsidP="00CE1F8A">
            <w:pPr>
              <w:jc w:val="center"/>
              <w:rPr>
                <w:rFonts w:ascii="GHEA Grapalat" w:hAnsi="GHEA Grapalat"/>
                <w:color w:val="000000"/>
                <w:sz w:val="20"/>
                <w:szCs w:val="20"/>
                <w:lang w:val="hy-AM"/>
              </w:rPr>
            </w:pPr>
            <w:r>
              <w:rPr>
                <w:rFonts w:ascii="GHEA Grapalat" w:hAnsi="GHEA Grapalat"/>
                <w:color w:val="000000"/>
                <w:sz w:val="20"/>
                <w:szCs w:val="20"/>
                <w:lang w:val="hy-AM"/>
              </w:rPr>
              <w:t>4,500,000</w:t>
            </w:r>
          </w:p>
        </w:tc>
      </w:tr>
      <w:tr w:rsidR="00A60F31" w:rsidRPr="000D332A" w:rsidTr="00ED2AF6">
        <w:trPr>
          <w:trHeight w:hRule="exact" w:val="630"/>
        </w:trPr>
        <w:tc>
          <w:tcPr>
            <w:tcW w:w="1110" w:type="dxa"/>
            <w:vAlign w:val="center"/>
            <w:hideMark/>
          </w:tcPr>
          <w:p w:rsidR="00A60F31" w:rsidRPr="00681B70" w:rsidRDefault="00A60F31" w:rsidP="00CE1F8A">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hideMark/>
          </w:tcPr>
          <w:p w:rsidR="00A60F31" w:rsidRDefault="00A60F31">
            <w:pPr>
              <w:jc w:val="center"/>
              <w:rPr>
                <w:rFonts w:ascii="GHEA Grapalat" w:hAnsi="GHEA Grapalat"/>
                <w:sz w:val="20"/>
                <w:szCs w:val="20"/>
              </w:rPr>
            </w:pPr>
            <w:r>
              <w:rPr>
                <w:rFonts w:ascii="GHEA Grapalat" w:hAnsi="GHEA Grapalat"/>
                <w:sz w:val="20"/>
                <w:szCs w:val="20"/>
              </w:rPr>
              <w:t xml:space="preserve">Ավտոտեխսպասարկման ծառայություններ </w:t>
            </w:r>
            <w:r>
              <w:rPr>
                <w:rFonts w:ascii="GHEA Grapalat" w:hAnsi="GHEA Grapalat"/>
                <w:sz w:val="20"/>
                <w:szCs w:val="20"/>
              </w:rPr>
              <w:br/>
              <w:t>(Շիրակի մարզ)</w:t>
            </w:r>
          </w:p>
        </w:tc>
        <w:tc>
          <w:tcPr>
            <w:tcW w:w="3260" w:type="dxa"/>
            <w:vAlign w:val="center"/>
            <w:hideMark/>
          </w:tcPr>
          <w:p w:rsidR="00A60F31" w:rsidRPr="00B92237" w:rsidRDefault="00B92237" w:rsidP="00CE1F8A">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A60F31" w:rsidRPr="00ED2AF6" w:rsidTr="00ED2AF6">
        <w:trPr>
          <w:trHeight w:hRule="exact" w:val="630"/>
        </w:trPr>
        <w:tc>
          <w:tcPr>
            <w:tcW w:w="1110" w:type="dxa"/>
            <w:vAlign w:val="center"/>
            <w:hideMark/>
          </w:tcPr>
          <w:p w:rsidR="00A60F31" w:rsidRPr="00C76E34"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3</w:t>
            </w:r>
          </w:p>
        </w:tc>
        <w:tc>
          <w:tcPr>
            <w:tcW w:w="4985" w:type="dxa"/>
            <w:hideMark/>
          </w:tcPr>
          <w:p w:rsidR="00A60F31" w:rsidRPr="00A60F31" w:rsidRDefault="00A60F31">
            <w:pPr>
              <w:jc w:val="center"/>
              <w:rPr>
                <w:rFonts w:ascii="GHEA Grapalat" w:hAnsi="GHEA Grapalat"/>
                <w:color w:val="000000"/>
                <w:sz w:val="20"/>
                <w:szCs w:val="20"/>
                <w:lang w:val="hy-AM"/>
              </w:rPr>
            </w:pPr>
            <w:r w:rsidRPr="00A60F31">
              <w:rPr>
                <w:rFonts w:ascii="GHEA Grapalat" w:hAnsi="GHEA Grapalat"/>
                <w:color w:val="000000"/>
                <w:sz w:val="20"/>
                <w:szCs w:val="20"/>
                <w:lang w:val="hy-AM"/>
              </w:rPr>
              <w:t xml:space="preserve">Ավտոտեխսպասարկման ծառայություններ </w:t>
            </w:r>
            <w:r w:rsidRPr="00A60F31">
              <w:rPr>
                <w:rFonts w:ascii="GHEA Grapalat" w:hAnsi="GHEA Grapalat"/>
                <w:color w:val="000000"/>
                <w:sz w:val="20"/>
                <w:szCs w:val="20"/>
                <w:lang w:val="hy-AM"/>
              </w:rPr>
              <w:br/>
              <w:t>(Վայոց Ձորի մարզ)</w:t>
            </w:r>
          </w:p>
        </w:tc>
        <w:tc>
          <w:tcPr>
            <w:tcW w:w="3260" w:type="dxa"/>
            <w:vAlign w:val="center"/>
            <w:hideMark/>
          </w:tcPr>
          <w:p w:rsidR="00A60F31" w:rsidRPr="00A60F31" w:rsidRDefault="00B92237" w:rsidP="00CE1F8A">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A60F31" w:rsidRPr="007D619F" w:rsidTr="00ED2AF6">
        <w:trPr>
          <w:trHeight w:hRule="exact" w:val="630"/>
        </w:trPr>
        <w:tc>
          <w:tcPr>
            <w:tcW w:w="1110" w:type="dxa"/>
            <w:vAlign w:val="center"/>
            <w:hideMark/>
          </w:tcPr>
          <w:p w:rsidR="00A60F31" w:rsidRPr="00C76E34"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4</w:t>
            </w:r>
          </w:p>
        </w:tc>
        <w:tc>
          <w:tcPr>
            <w:tcW w:w="4985" w:type="dxa"/>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(Տավուշի մարզ)</w:t>
            </w:r>
          </w:p>
        </w:tc>
        <w:tc>
          <w:tcPr>
            <w:tcW w:w="3260" w:type="dxa"/>
            <w:vAlign w:val="center"/>
            <w:hideMark/>
          </w:tcPr>
          <w:p w:rsidR="00A60F31" w:rsidRPr="00B92237" w:rsidRDefault="00B92237" w:rsidP="00CE1F8A">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A60F31" w:rsidRPr="007D619F" w:rsidTr="00ED2AF6">
        <w:trPr>
          <w:trHeight w:hRule="exact" w:val="630"/>
        </w:trPr>
        <w:tc>
          <w:tcPr>
            <w:tcW w:w="1110" w:type="dxa"/>
            <w:vAlign w:val="center"/>
            <w:hideMark/>
          </w:tcPr>
          <w:p w:rsidR="00A60F31" w:rsidRPr="00C76E34"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5</w:t>
            </w:r>
          </w:p>
        </w:tc>
        <w:tc>
          <w:tcPr>
            <w:tcW w:w="4985" w:type="dxa"/>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(Լոռու մարզ)</w:t>
            </w:r>
          </w:p>
        </w:tc>
        <w:tc>
          <w:tcPr>
            <w:tcW w:w="3260" w:type="dxa"/>
            <w:vAlign w:val="center"/>
            <w:hideMark/>
          </w:tcPr>
          <w:p w:rsidR="00A60F31" w:rsidRPr="00B92237" w:rsidRDefault="00B92237" w:rsidP="00CE1F8A">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A60F31" w:rsidRPr="007D619F" w:rsidTr="00ED2AF6">
        <w:trPr>
          <w:trHeight w:hRule="exact" w:val="630"/>
        </w:trPr>
        <w:tc>
          <w:tcPr>
            <w:tcW w:w="1110" w:type="dxa"/>
            <w:vAlign w:val="center"/>
            <w:hideMark/>
          </w:tcPr>
          <w:p w:rsidR="00A60F31" w:rsidRPr="00C76E34"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6</w:t>
            </w:r>
          </w:p>
        </w:tc>
        <w:tc>
          <w:tcPr>
            <w:tcW w:w="4985" w:type="dxa"/>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(Սյունիքի մարզ)</w:t>
            </w:r>
          </w:p>
        </w:tc>
        <w:tc>
          <w:tcPr>
            <w:tcW w:w="3260" w:type="dxa"/>
            <w:vAlign w:val="center"/>
            <w:hideMark/>
          </w:tcPr>
          <w:p w:rsidR="00A60F31" w:rsidRPr="00B92237" w:rsidRDefault="00B92237" w:rsidP="00CE1F8A">
            <w:pPr>
              <w:jc w:val="center"/>
              <w:rPr>
                <w:rFonts w:ascii="GHEA Grapalat" w:hAnsi="GHEA Grapalat"/>
                <w:color w:val="000000"/>
                <w:sz w:val="20"/>
                <w:szCs w:val="20"/>
                <w:lang w:val="hy-AM"/>
              </w:rPr>
            </w:pPr>
            <w:r>
              <w:rPr>
                <w:rFonts w:ascii="GHEA Grapalat" w:hAnsi="GHEA Grapalat"/>
                <w:color w:val="000000"/>
                <w:sz w:val="20"/>
                <w:szCs w:val="20"/>
                <w:lang w:val="hy-AM"/>
              </w:rPr>
              <w:t>700,000</w:t>
            </w:r>
          </w:p>
        </w:tc>
      </w:tr>
      <w:tr w:rsidR="00A60F31" w:rsidRPr="007D619F" w:rsidTr="00ED2AF6">
        <w:trPr>
          <w:trHeight w:hRule="exact" w:val="630"/>
        </w:trPr>
        <w:tc>
          <w:tcPr>
            <w:tcW w:w="1110" w:type="dxa"/>
            <w:vAlign w:val="center"/>
            <w:hideMark/>
          </w:tcPr>
          <w:p w:rsidR="00A60F31" w:rsidRPr="00AE094F"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7</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միկրոավտոբուս ՀյունդաիH1 ետևի տանող մակնիշի ա/մ համար</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2,000,000</w:t>
            </w:r>
          </w:p>
        </w:tc>
      </w:tr>
      <w:tr w:rsidR="00A60F31" w:rsidRPr="007D619F" w:rsidTr="00CE1F8A">
        <w:trPr>
          <w:trHeight w:hRule="exact" w:val="630"/>
        </w:trPr>
        <w:tc>
          <w:tcPr>
            <w:tcW w:w="1110" w:type="dxa"/>
            <w:vAlign w:val="center"/>
            <w:hideMark/>
          </w:tcPr>
          <w:p w:rsidR="00A60F31" w:rsidRPr="00AE094F"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8</w:t>
            </w:r>
          </w:p>
        </w:tc>
        <w:tc>
          <w:tcPr>
            <w:tcW w:w="4985" w:type="dxa"/>
            <w:vAlign w:val="center"/>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Կիա Պիկանտո մարդատար մակնիշի ա/մ համար</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A60F31" w:rsidRPr="007D619F" w:rsidTr="00ED2AF6">
        <w:trPr>
          <w:trHeight w:hRule="exact" w:val="630"/>
        </w:trPr>
        <w:tc>
          <w:tcPr>
            <w:tcW w:w="1110" w:type="dxa"/>
            <w:vAlign w:val="center"/>
            <w:hideMark/>
          </w:tcPr>
          <w:p w:rsidR="00A60F31" w:rsidRPr="00AE094F"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9</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Կիա բեռնատար K 2700 մակնիշի ա/մ համար</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A60F31" w:rsidRPr="007D619F" w:rsidTr="00ED2AF6">
        <w:trPr>
          <w:trHeight w:hRule="exact" w:val="630"/>
        </w:trPr>
        <w:tc>
          <w:tcPr>
            <w:tcW w:w="1110" w:type="dxa"/>
            <w:vAlign w:val="center"/>
            <w:hideMark/>
          </w:tcPr>
          <w:p w:rsidR="00A60F31" w:rsidRPr="00AE094F"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10</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Կիա Սպորտեջ մակնիշի ա/մ համար</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A60F31" w:rsidRPr="007D619F" w:rsidTr="00ED2AF6">
        <w:trPr>
          <w:trHeight w:hRule="exact" w:val="630"/>
        </w:trPr>
        <w:tc>
          <w:tcPr>
            <w:tcW w:w="1110" w:type="dxa"/>
            <w:vAlign w:val="center"/>
            <w:hideMark/>
          </w:tcPr>
          <w:p w:rsidR="00A60F31" w:rsidRPr="00AE094F"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11</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Սուզուկի սվիֆտ մակնիշի ա/մ համար</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A60F31" w:rsidRPr="007D619F" w:rsidTr="00C76E34">
        <w:trPr>
          <w:trHeight w:hRule="exact" w:val="860"/>
        </w:trPr>
        <w:tc>
          <w:tcPr>
            <w:tcW w:w="1110" w:type="dxa"/>
            <w:vAlign w:val="center"/>
            <w:hideMark/>
          </w:tcPr>
          <w:p w:rsidR="00A60F31" w:rsidRPr="00AE094F"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12</w:t>
            </w:r>
          </w:p>
        </w:tc>
        <w:tc>
          <w:tcPr>
            <w:tcW w:w="4985" w:type="dxa"/>
            <w:vAlign w:val="center"/>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Ջին Բեյ SY5038XJHL-M1S1BH մակնիշի ա/մ համար</w:t>
            </w:r>
            <w:r>
              <w:rPr>
                <w:rFonts w:ascii="GHEA Grapalat" w:hAnsi="GHEA Grapalat"/>
                <w:color w:val="000000"/>
                <w:sz w:val="20"/>
                <w:szCs w:val="20"/>
              </w:rPr>
              <w:br/>
              <w:t>(Լոռու մարզ)</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A60F31" w:rsidRPr="007D619F" w:rsidTr="00C76E34">
        <w:trPr>
          <w:trHeight w:hRule="exact" w:val="939"/>
        </w:trPr>
        <w:tc>
          <w:tcPr>
            <w:tcW w:w="1110" w:type="dxa"/>
            <w:vAlign w:val="center"/>
            <w:hideMark/>
          </w:tcPr>
          <w:p w:rsidR="00A60F31"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13</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Ջին Բեյ SY5038XJHL-M1S1BH մակնիշի ա/մ համար</w:t>
            </w:r>
            <w:r>
              <w:rPr>
                <w:rFonts w:ascii="GHEA Grapalat" w:hAnsi="GHEA Grapalat"/>
                <w:color w:val="000000"/>
                <w:sz w:val="20"/>
                <w:szCs w:val="20"/>
              </w:rPr>
              <w:br/>
              <w:t>(Շիրակի մարզ)</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A60F31" w:rsidRPr="007D619F" w:rsidTr="00C76E34">
        <w:trPr>
          <w:trHeight w:hRule="exact" w:val="863"/>
        </w:trPr>
        <w:tc>
          <w:tcPr>
            <w:tcW w:w="1110" w:type="dxa"/>
            <w:vAlign w:val="center"/>
            <w:hideMark/>
          </w:tcPr>
          <w:p w:rsidR="00A60F31"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14</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Կիա Պիկանտո մարդատար մակնիշի ա/մ համար</w:t>
            </w:r>
            <w:r>
              <w:rPr>
                <w:rFonts w:ascii="GHEA Grapalat" w:hAnsi="GHEA Grapalat"/>
                <w:color w:val="000000"/>
                <w:sz w:val="20"/>
                <w:szCs w:val="20"/>
              </w:rPr>
              <w:br/>
              <w:t>(Գեղարքունիքի մարզ)</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A60F31" w:rsidRPr="007D619F" w:rsidTr="00C76E34">
        <w:trPr>
          <w:trHeight w:hRule="exact" w:val="882"/>
        </w:trPr>
        <w:tc>
          <w:tcPr>
            <w:tcW w:w="1110" w:type="dxa"/>
            <w:vAlign w:val="center"/>
            <w:hideMark/>
          </w:tcPr>
          <w:p w:rsidR="00A60F31" w:rsidRDefault="00C76E34" w:rsidP="00CE1F8A">
            <w:pPr>
              <w:jc w:val="center"/>
              <w:rPr>
                <w:rFonts w:ascii="GHEA Grapalat" w:hAnsi="GHEA Grapalat"/>
                <w:color w:val="000000"/>
                <w:sz w:val="20"/>
                <w:szCs w:val="20"/>
                <w:lang w:val="en-GB"/>
              </w:rPr>
            </w:pPr>
            <w:r>
              <w:rPr>
                <w:rFonts w:ascii="GHEA Grapalat" w:hAnsi="GHEA Grapalat"/>
                <w:color w:val="000000"/>
                <w:sz w:val="20"/>
                <w:szCs w:val="20"/>
                <w:lang w:val="en-GB"/>
              </w:rPr>
              <w:t>15</w:t>
            </w:r>
          </w:p>
        </w:tc>
        <w:tc>
          <w:tcPr>
            <w:tcW w:w="4985" w:type="dxa"/>
            <w:vAlign w:val="bottom"/>
            <w:hideMark/>
          </w:tcPr>
          <w:p w:rsidR="00A60F31" w:rsidRDefault="00A60F31">
            <w:pPr>
              <w:jc w:val="center"/>
              <w:rPr>
                <w:rFonts w:ascii="GHEA Grapalat" w:hAnsi="GHEA Grapalat"/>
                <w:color w:val="000000"/>
                <w:sz w:val="20"/>
                <w:szCs w:val="20"/>
              </w:rPr>
            </w:pPr>
            <w:r>
              <w:rPr>
                <w:rFonts w:ascii="GHEA Grapalat" w:hAnsi="GHEA Grapalat"/>
                <w:color w:val="000000"/>
                <w:sz w:val="20"/>
                <w:szCs w:val="20"/>
              </w:rPr>
              <w:t xml:space="preserve">Ավտոտեխսպասարկման ծառայություններ </w:t>
            </w:r>
            <w:r>
              <w:rPr>
                <w:rFonts w:ascii="GHEA Grapalat" w:hAnsi="GHEA Grapalat"/>
                <w:color w:val="000000"/>
                <w:sz w:val="20"/>
                <w:szCs w:val="20"/>
              </w:rPr>
              <w:br/>
              <w:t>Կիա Պիկանտո մարդատար մակնիշի ա/մ համար</w:t>
            </w:r>
            <w:r>
              <w:rPr>
                <w:rFonts w:ascii="GHEA Grapalat" w:hAnsi="GHEA Grapalat"/>
                <w:color w:val="000000"/>
                <w:sz w:val="20"/>
                <w:szCs w:val="20"/>
              </w:rPr>
              <w:br/>
              <w:t>(Տավուշի մարզ)</w:t>
            </w:r>
          </w:p>
        </w:tc>
        <w:tc>
          <w:tcPr>
            <w:tcW w:w="3260" w:type="dxa"/>
            <w:vAlign w:val="center"/>
            <w:hideMark/>
          </w:tcPr>
          <w:p w:rsidR="00A60F31" w:rsidRPr="00BE1C18" w:rsidRDefault="00BE1C18" w:rsidP="00CE1F8A">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bl>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w:t>
      </w:r>
      <w:r w:rsidRPr="00F4230F">
        <w:rPr>
          <w:rFonts w:ascii="GHEA Grapalat" w:hAnsi="GHEA Grapalat"/>
          <w:b/>
          <w:sz w:val="20"/>
          <w:lang w:val="hy-AM"/>
        </w:rPr>
        <w:t xml:space="preserve"> դեկտեմբերի </w:t>
      </w:r>
      <w:r w:rsidR="00F4230F" w:rsidRPr="00F4230F">
        <w:rPr>
          <w:rFonts w:ascii="GHEA Grapalat" w:hAnsi="GHEA Grapalat"/>
          <w:b/>
          <w:sz w:val="20"/>
          <w:lang w:val="hy-AM"/>
        </w:rPr>
        <w:t>25</w:t>
      </w:r>
      <w:r w:rsidRPr="00F4230F">
        <w:rPr>
          <w:rFonts w:ascii="GHEA Grapalat" w:hAnsi="GHEA Grapalat"/>
          <w:b/>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755A9">
        <w:rPr>
          <w:rFonts w:ascii="GHEA Grapalat" w:hAnsi="GHEA Grapalat"/>
          <w:sz w:val="20"/>
          <w:lang w:val="hy-AM"/>
        </w:rPr>
        <w:t>մ:</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2515A2" w:rsidRPr="00DA3484" w:rsidRDefault="002515A2" w:rsidP="002515A2">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2515A2" w:rsidRPr="00DA3484" w:rsidRDefault="002515A2" w:rsidP="002515A2">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755A9">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8755A9">
        <w:rPr>
          <w:rFonts w:ascii="GHEA Grapalat" w:hAnsi="GHEA Grapalat" w:cs="Sylfaen"/>
          <w:sz w:val="20"/>
          <w:lang w:val="hy-AM"/>
        </w:rPr>
        <w:t>:</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76666C" w:rsidRPr="00064ADD">
        <w:rPr>
          <w:rFonts w:ascii="GHEA Grapalat" w:hAnsi="GHEA Grapalat" w:cs="Times Armenian"/>
          <w:sz w:val="20"/>
          <w:lang w:val="hy-AM"/>
        </w:rPr>
        <w:t xml:space="preserve">N </w:t>
      </w:r>
      <w:r w:rsidR="0076666C">
        <w:rPr>
          <w:rFonts w:ascii="GHEA Grapalat" w:hAnsi="GHEA Grapalat" w:cs="Times Armenian"/>
          <w:sz w:val="20"/>
          <w:lang w:val="hy-AM"/>
        </w:rPr>
        <w:t>1.</w:t>
      </w:r>
      <w:r w:rsidR="0076666C" w:rsidRPr="00064ADD">
        <w:rPr>
          <w:rFonts w:ascii="GHEA Grapalat" w:hAnsi="GHEA Grapalat" w:cs="Times Armenian"/>
          <w:sz w:val="20"/>
          <w:lang w:val="hy-AM"/>
        </w:rPr>
        <w:t>1,</w:t>
      </w:r>
      <w:r w:rsidR="00917CE1" w:rsidRPr="00917CE1">
        <w:rPr>
          <w:rFonts w:ascii="GHEA Grapalat" w:hAnsi="GHEA Grapalat" w:cs="Times Armenian"/>
          <w:sz w:val="20"/>
          <w:lang w:val="hy-AM"/>
        </w:rPr>
        <w:t xml:space="preserve"> </w:t>
      </w:r>
      <w:r w:rsidR="00917CE1" w:rsidRPr="00064ADD">
        <w:rPr>
          <w:rFonts w:ascii="GHEA Grapalat" w:hAnsi="GHEA Grapalat" w:cs="Times Armenian"/>
          <w:sz w:val="20"/>
          <w:lang w:val="hy-AM"/>
        </w:rPr>
        <w:t xml:space="preserve">N </w:t>
      </w:r>
      <w:r w:rsidR="00917CE1">
        <w:rPr>
          <w:rFonts w:ascii="GHEA Grapalat" w:hAnsi="GHEA Grapalat" w:cs="Times Armenian"/>
          <w:sz w:val="20"/>
          <w:lang w:val="hy-AM"/>
        </w:rPr>
        <w:t>1.</w:t>
      </w:r>
      <w:r w:rsidR="00917CE1" w:rsidRPr="00917CE1">
        <w:rPr>
          <w:rFonts w:ascii="GHEA Grapalat" w:hAnsi="GHEA Grapalat" w:cs="Times Armenian"/>
          <w:sz w:val="20"/>
          <w:lang w:val="hy-AM"/>
        </w:rPr>
        <w:t>2</w:t>
      </w:r>
      <w:r w:rsidR="00917CE1">
        <w:rPr>
          <w:rFonts w:ascii="GHEA Grapalat" w:hAnsi="GHEA Grapalat" w:cs="Times Armenian"/>
          <w:sz w:val="20"/>
          <w:lang w:val="hy-AM"/>
        </w:rPr>
        <w:t>,</w:t>
      </w:r>
      <w:r w:rsidR="0076666C"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CE1F8A" w:rsidRDefault="007678FA" w:rsidP="007678FA">
      <w:pPr>
        <w:ind w:firstLine="567"/>
        <w:jc w:val="both"/>
        <w:rPr>
          <w:rFonts w:ascii="GHEA Grapalat" w:hAnsi="GHEA Grapalat"/>
          <w:color w:val="FFFFFF"/>
          <w:sz w:val="20"/>
          <w:szCs w:val="20"/>
          <w:vertAlign w:val="superscript"/>
          <w:lang w:val="hy-AM" w:eastAsia="ru-RU"/>
        </w:rPr>
      </w:pPr>
      <w:r w:rsidRPr="00CE1F8A">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E1F8A">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E1F8A">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CE1F8A">
        <w:rPr>
          <w:rFonts w:ascii="GHEA Grapalat" w:hAnsi="GHEA Grapalat"/>
          <w:sz w:val="20"/>
          <w:szCs w:val="20"/>
          <w:lang w:val="hy-AM" w:eastAsia="ru-RU"/>
        </w:rPr>
        <w:t>քսանհինգա</w:t>
      </w:r>
      <w:r w:rsidR="00CD31D5" w:rsidRPr="00CE1F8A">
        <w:rPr>
          <w:rFonts w:ascii="GHEA Grapalat" w:hAnsi="GHEA Grapalat"/>
          <w:sz w:val="20"/>
          <w:szCs w:val="20"/>
          <w:lang w:val="hy-AM" w:eastAsia="ru-RU"/>
        </w:rPr>
        <w:t>պատիկը</w:t>
      </w:r>
      <w:r w:rsidRPr="00CE1F8A">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CE1F8A">
        <w:rPr>
          <w:rFonts w:ascii="GHEA Grapalat" w:hAnsi="GHEA Grapalat"/>
          <w:sz w:val="20"/>
          <w:szCs w:val="20"/>
          <w:lang w:val="hy-AM" w:eastAsia="ru-RU"/>
        </w:rPr>
        <w:t xml:space="preserve">որակավորման և </w:t>
      </w:r>
      <w:r w:rsidRPr="00CE1F8A">
        <w:rPr>
          <w:rFonts w:ascii="GHEA Grapalat" w:hAnsi="GHEA Grapalat"/>
          <w:sz w:val="20"/>
          <w:szCs w:val="20"/>
          <w:lang w:val="hy-AM" w:eastAsia="ru-RU"/>
        </w:rPr>
        <w:t>պայմանագրի ապահովում</w:t>
      </w:r>
      <w:r w:rsidR="00CD31D5" w:rsidRPr="00CE1F8A">
        <w:rPr>
          <w:rFonts w:ascii="GHEA Grapalat" w:hAnsi="GHEA Grapalat"/>
          <w:sz w:val="20"/>
          <w:szCs w:val="20"/>
          <w:lang w:val="hy-AM" w:eastAsia="ru-RU"/>
        </w:rPr>
        <w:t>ներ</w:t>
      </w:r>
      <w:r w:rsidRPr="00CE1F8A">
        <w:rPr>
          <w:rFonts w:ascii="GHEA Grapalat" w:hAnsi="GHEA Grapalat"/>
          <w:sz w:val="20"/>
          <w:szCs w:val="20"/>
          <w:lang w:val="hy-AM" w:eastAsia="ru-RU"/>
        </w:rPr>
        <w:t>ը</w:t>
      </w:r>
      <w:r w:rsidR="00B864E3" w:rsidRPr="00CE1F8A">
        <w:rPr>
          <w:rFonts w:ascii="GHEA Grapalat" w:hAnsi="GHEA Grapalat"/>
          <w:sz w:val="20"/>
          <w:szCs w:val="20"/>
          <w:lang w:val="hy-AM" w:eastAsia="ru-RU"/>
        </w:rPr>
        <w:t xml:space="preserve"> </w:t>
      </w:r>
      <w:r w:rsidRPr="00CE1F8A">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CE1F8A">
        <w:rPr>
          <w:rFonts w:ascii="GHEA Grapalat" w:hAnsi="GHEA Grapalat"/>
          <w:sz w:val="20"/>
          <w:szCs w:val="20"/>
          <w:lang w:val="hy-AM" w:eastAsia="ru-RU"/>
        </w:rPr>
        <w:t xml:space="preserve"> 1-ին ենթակետի «գ» և</w:t>
      </w:r>
      <w:r w:rsidRPr="00CE1F8A">
        <w:rPr>
          <w:rFonts w:ascii="GHEA Grapalat" w:hAnsi="GHEA Grapalat"/>
          <w:sz w:val="20"/>
          <w:szCs w:val="20"/>
          <w:lang w:val="hy-AM" w:eastAsia="ru-RU"/>
        </w:rPr>
        <w:t xml:space="preserve"> 1</w:t>
      </w:r>
      <w:r w:rsidR="00CD31D5" w:rsidRPr="00CE1F8A">
        <w:rPr>
          <w:rFonts w:ascii="GHEA Grapalat" w:hAnsi="GHEA Grapalat"/>
          <w:sz w:val="20"/>
          <w:szCs w:val="20"/>
          <w:lang w:val="hy-AM" w:eastAsia="ru-RU"/>
        </w:rPr>
        <w:t>7</w:t>
      </w:r>
      <w:r w:rsidRPr="00CE1F8A">
        <w:rPr>
          <w:rFonts w:ascii="GHEA Grapalat" w:hAnsi="GHEA Grapalat"/>
          <w:sz w:val="20"/>
          <w:szCs w:val="20"/>
          <w:lang w:val="hy-AM" w:eastAsia="ru-RU"/>
        </w:rPr>
        <w:t>-րդ ենթակետի «բ» պարբերութ</w:t>
      </w:r>
      <w:r w:rsidR="005F6B8D" w:rsidRPr="00CE1F8A">
        <w:rPr>
          <w:rFonts w:ascii="GHEA Grapalat" w:hAnsi="GHEA Grapalat"/>
          <w:sz w:val="20"/>
          <w:szCs w:val="20"/>
          <w:lang w:val="hy-AM" w:eastAsia="ru-RU"/>
        </w:rPr>
        <w:t>յունների</w:t>
      </w:r>
      <w:r w:rsidRPr="00CE1F8A">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CE1F8A">
        <w:rPr>
          <w:rFonts w:ascii="GHEA Grapalat" w:hAnsi="GHEA Grapalat"/>
          <w:sz w:val="20"/>
          <w:szCs w:val="20"/>
          <w:lang w:val="hy-AM" w:eastAsia="ru-RU"/>
        </w:rPr>
        <w:t xml:space="preserve">որակավորման և </w:t>
      </w:r>
      <w:r w:rsidRPr="00CE1F8A">
        <w:rPr>
          <w:rFonts w:ascii="GHEA Grapalat" w:hAnsi="GHEA Grapalat"/>
          <w:sz w:val="20"/>
          <w:szCs w:val="20"/>
          <w:lang w:val="hy-AM" w:eastAsia="ru-RU"/>
        </w:rPr>
        <w:t>պայմանագրի ապահով</w:t>
      </w:r>
      <w:r w:rsidR="00CD31D5" w:rsidRPr="00CE1F8A">
        <w:rPr>
          <w:rFonts w:ascii="GHEA Grapalat" w:hAnsi="GHEA Grapalat"/>
          <w:sz w:val="20"/>
          <w:szCs w:val="20"/>
          <w:lang w:val="hy-AM" w:eastAsia="ru-RU"/>
        </w:rPr>
        <w:t>ումների</w:t>
      </w:r>
      <w:r w:rsidRPr="00CE1F8A">
        <w:rPr>
          <w:rFonts w:ascii="GHEA Grapalat" w:hAnsi="GHEA Grapalat"/>
          <w:sz w:val="20"/>
          <w:szCs w:val="20"/>
          <w:lang w:val="hy-AM" w:eastAsia="ru-RU"/>
        </w:rPr>
        <w:t xml:space="preserve"> փոխարինման դեպքում նաև նոր ապահովում</w:t>
      </w:r>
      <w:r w:rsidR="00CD31D5" w:rsidRPr="00CE1F8A">
        <w:rPr>
          <w:rFonts w:ascii="GHEA Grapalat" w:hAnsi="GHEA Grapalat"/>
          <w:sz w:val="20"/>
          <w:szCs w:val="20"/>
          <w:lang w:val="hy-AM" w:eastAsia="ru-RU"/>
        </w:rPr>
        <w:t>ներ</w:t>
      </w:r>
      <w:r w:rsidRPr="00CE1F8A">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CE1F8A">
        <w:rPr>
          <w:rFonts w:ascii="GHEA Grapalat" w:hAnsi="GHEA Grapalat"/>
          <w:sz w:val="20"/>
          <w:szCs w:val="20"/>
          <w:vertAlign w:val="superscript"/>
          <w:lang w:val="hy-AM" w:eastAsia="ru-RU"/>
        </w:rPr>
        <w:t>24</w:t>
      </w:r>
      <w:r w:rsidR="008D0F13" w:rsidRPr="00CE1F8A">
        <w:rPr>
          <w:rStyle w:val="af6"/>
          <w:rFonts w:ascii="GHEA Grapalat" w:hAnsi="GHEA Grapalat"/>
          <w:color w:val="FFFFFF"/>
          <w:sz w:val="20"/>
          <w:szCs w:val="20"/>
          <w:lang w:val="hy-AM" w:eastAsia="ru-RU"/>
        </w:rPr>
        <w:footnoteReference w:customMarkFollows="1" w:id="6"/>
        <w:t>24</w:t>
      </w:r>
      <w:r w:rsidRPr="00CE1F8A">
        <w:rPr>
          <w:rFonts w:ascii="GHEA Grapalat" w:hAnsi="GHEA Grapalat"/>
          <w:color w:val="FFFFFF"/>
          <w:sz w:val="20"/>
          <w:szCs w:val="20"/>
          <w:vertAlign w:val="superscript"/>
          <w:lang w:val="hy-AM" w:eastAsia="ru-RU"/>
        </w:rPr>
        <w:t>36</w:t>
      </w:r>
    </w:p>
    <w:p w:rsidR="007678FA" w:rsidRPr="00064ADD" w:rsidRDefault="007678FA" w:rsidP="00CE1F8A">
      <w:pPr>
        <w:ind w:firstLine="567"/>
        <w:jc w:val="both"/>
        <w:rPr>
          <w:rFonts w:ascii="GHEA Grapalat" w:hAnsi="GHEA Grapalat"/>
          <w:sz w:val="20"/>
          <w:lang w:val="hy-AM"/>
        </w:rPr>
      </w:pPr>
      <w:r w:rsidRPr="00CE1F8A">
        <w:rPr>
          <w:rStyle w:val="af6"/>
          <w:rFonts w:ascii="GHEA Grapalat" w:hAnsi="GHEA Grapalat"/>
          <w:color w:val="FFFFFF"/>
          <w:sz w:val="20"/>
          <w:szCs w:val="20"/>
          <w:lang w:val="hy-AM" w:eastAsia="ru-RU"/>
        </w:rPr>
        <w:footnoteReference w:id="7"/>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CE1F8A" w:rsidRDefault="007678FA" w:rsidP="00E53C12">
            <w:pPr>
              <w:rPr>
                <w:rFonts w:ascii="GHEA Grapalat" w:hAnsi="GHEA Grapalat"/>
                <w:sz w:val="16"/>
                <w:szCs w:val="16"/>
                <w:lang w:val="hy-AM"/>
              </w:rPr>
            </w:pPr>
            <w:r w:rsidRPr="00064ADD">
              <w:rPr>
                <w:rFonts w:ascii="GHEA Grapalat" w:hAnsi="GHEA Grapalat"/>
                <w:sz w:val="16"/>
                <w:szCs w:val="16"/>
                <w:lang w:val="pt-BR"/>
              </w:rPr>
              <w:t xml:space="preserve">                                         Կ.Տ.</w:t>
            </w: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E5A86" w:rsidRDefault="007E5A86" w:rsidP="007678FA">
      <w:pPr>
        <w:jc w:val="center"/>
        <w:rPr>
          <w:rFonts w:ascii="GHEA Grapalat" w:hAnsi="GHEA Grapalat"/>
          <w:sz w:val="20"/>
          <w:lang w:val="hy-AM"/>
        </w:rPr>
      </w:pPr>
    </w:p>
    <w:p w:rsidR="007678FA" w:rsidRPr="007E5A86" w:rsidRDefault="007E5A86" w:rsidP="007678FA">
      <w:pPr>
        <w:jc w:val="center"/>
        <w:rPr>
          <w:rFonts w:ascii="GHEA Grapalat" w:hAnsi="GHEA Grapalat"/>
          <w:b/>
          <w:color w:val="FF0000"/>
          <w:sz w:val="52"/>
          <w:szCs w:val="52"/>
          <w:lang w:val="hy-AM"/>
        </w:rPr>
      </w:pPr>
      <w:r w:rsidRPr="007E5A86">
        <w:rPr>
          <w:rFonts w:ascii="GHEA Grapalat" w:hAnsi="GHEA Grapalat"/>
          <w:b/>
          <w:color w:val="FF0000"/>
          <w:sz w:val="52"/>
          <w:szCs w:val="52"/>
          <w:lang w:val="hy-AM"/>
        </w:rPr>
        <w:t xml:space="preserve">ԿՑՎՈՒՄ Է </w:t>
      </w:r>
    </w:p>
    <w:p w:rsidR="007E5A86" w:rsidRDefault="007E5A86" w:rsidP="007678FA">
      <w:pPr>
        <w:jc w:val="center"/>
        <w:rPr>
          <w:rFonts w:ascii="GHEA Grapalat" w:hAnsi="GHEA Grapalat"/>
          <w:sz w:val="20"/>
          <w:lang w:val="hy-AM"/>
        </w:rPr>
      </w:pPr>
    </w:p>
    <w:p w:rsidR="007E5A86" w:rsidRPr="007E5A86" w:rsidRDefault="007E5A86" w:rsidP="007678FA">
      <w:pPr>
        <w:jc w:val="center"/>
        <w:rPr>
          <w:rFonts w:ascii="GHEA Grapalat" w:hAnsi="GHEA Grapalat"/>
          <w:sz w:val="20"/>
          <w:lang w:val="hy-AM"/>
        </w:rPr>
      </w:pPr>
    </w:p>
    <w:p w:rsidR="007678FA" w:rsidRPr="007E5A86" w:rsidRDefault="007678FA" w:rsidP="007678FA">
      <w:pPr>
        <w:jc w:val="both"/>
        <w:rPr>
          <w:rFonts w:ascii="GHEA Grapalat" w:hAnsi="GHEA Grapalat"/>
          <w:sz w:val="20"/>
          <w:lang w:val="hy-AM"/>
        </w:rPr>
      </w:pPr>
      <w:r w:rsidRPr="007E5A86">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C66BAD" w:rsidRDefault="007678FA" w:rsidP="007678FA">
      <w:pPr>
        <w:jc w:val="both"/>
        <w:rPr>
          <w:rFonts w:ascii="GHEA Grapalat" w:hAnsi="GHEA Grapalat"/>
          <w:i/>
          <w:sz w:val="20"/>
          <w:lang w:val="hy-AM"/>
        </w:rPr>
      </w:pPr>
      <w:r w:rsidRPr="00C66BAD">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C66BAD" w:rsidRDefault="007678FA" w:rsidP="007678FA">
      <w:pPr>
        <w:jc w:val="both"/>
        <w:rPr>
          <w:rFonts w:ascii="GHEA Grapalat" w:hAnsi="GHEA Grapalat"/>
          <w:sz w:val="20"/>
          <w:lang w:val="hy-AM"/>
        </w:rPr>
      </w:pPr>
    </w:p>
    <w:p w:rsidR="007678FA" w:rsidRPr="00C66BAD" w:rsidRDefault="007678FA" w:rsidP="007678FA">
      <w:pPr>
        <w:jc w:val="both"/>
        <w:rPr>
          <w:rFonts w:ascii="GHEA Grapalat" w:hAnsi="GHEA Grapalat"/>
          <w:sz w:val="20"/>
          <w:lang w:val="hy-AM"/>
        </w:rPr>
      </w:pPr>
    </w:p>
    <w:p w:rsidR="007678FA" w:rsidRPr="00C66BAD" w:rsidRDefault="007678FA"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ED2AF6" w:rsidTr="00E53C12">
        <w:trPr>
          <w:tblCellSpacing w:w="7" w:type="dxa"/>
          <w:jc w:val="center"/>
        </w:trPr>
        <w:tc>
          <w:tcPr>
            <w:tcW w:w="0" w:type="auto"/>
            <w:vAlign w:val="center"/>
          </w:tcPr>
          <w:p w:rsidR="007678FA" w:rsidRPr="00064ADD" w:rsidRDefault="009C30EA" w:rsidP="00E53C12">
            <w:pPr>
              <w:jc w:val="center"/>
              <w:rPr>
                <w:rFonts w:ascii="GHEA Grapalat" w:hAnsi="GHEA Grapalat"/>
                <w:iCs/>
                <w:color w:val="000000"/>
                <w:sz w:val="21"/>
                <w:szCs w:val="21"/>
                <w:lang w:val="pt-BR"/>
              </w:rPr>
            </w:pPr>
            <w:r w:rsidRPr="009C30EA">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C18" w:rsidRDefault="00BE1C18">
      <w:r>
        <w:separator/>
      </w:r>
    </w:p>
  </w:endnote>
  <w:endnote w:type="continuationSeparator" w:id="0">
    <w:p w:rsidR="00BE1C18" w:rsidRDefault="00BE1C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C18" w:rsidRDefault="00BE1C18">
      <w:r>
        <w:separator/>
      </w:r>
    </w:p>
  </w:footnote>
  <w:footnote w:type="continuationSeparator" w:id="0">
    <w:p w:rsidR="00BE1C18" w:rsidRDefault="00BE1C18">
      <w:r>
        <w:continuationSeparator/>
      </w:r>
    </w:p>
  </w:footnote>
  <w:footnote w:id="1">
    <w:p w:rsidR="00BE1C18" w:rsidRPr="00EC2CDE" w:rsidRDefault="00BE1C1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BE1C18" w:rsidRPr="0039302D" w:rsidRDefault="00BE1C18" w:rsidP="0039302D">
      <w:pPr>
        <w:pStyle w:val="af2"/>
        <w:rPr>
          <w:rFonts w:ascii="GHEA Grapalat" w:hAnsi="GHEA Grapalat"/>
          <w:i/>
          <w:lang w:val="hy-AM"/>
        </w:rPr>
      </w:pPr>
    </w:p>
    <w:p w:rsidR="00BE1C18" w:rsidRPr="00EA25A4" w:rsidRDefault="00BE1C18" w:rsidP="0066643D">
      <w:pPr>
        <w:pStyle w:val="af2"/>
        <w:jc w:val="both"/>
        <w:rPr>
          <w:rFonts w:ascii="GHEA Grapalat" w:hAnsi="GHEA Grapalat"/>
          <w:i/>
          <w:sz w:val="18"/>
          <w:szCs w:val="18"/>
          <w:lang w:val="hy-AM"/>
        </w:rPr>
      </w:pPr>
      <w:r w:rsidRPr="0039302D">
        <w:rPr>
          <w:rFonts w:ascii="GHEA Grapalat" w:hAnsi="GHEA Grapalat"/>
          <w:i/>
          <w:lang w:val="hy-AM"/>
        </w:rPr>
        <w:t xml:space="preserve">** </w:t>
      </w: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BE1C18" w:rsidRPr="00960D70" w:rsidRDefault="00BE1C18" w:rsidP="0066643D">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BE1C18" w:rsidRPr="00960D70" w:rsidRDefault="00BE1C18" w:rsidP="0066643D">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BE1C18" w:rsidRPr="0039302D" w:rsidRDefault="00BE1C18" w:rsidP="0066643D">
      <w:pPr>
        <w:pStyle w:val="31"/>
        <w:spacing w:line="240" w:lineRule="auto"/>
        <w:ind w:left="142" w:firstLine="0"/>
        <w:rPr>
          <w:rFonts w:ascii="GHEA Grapalat" w:hAnsi="GHEA Grapalat"/>
          <w:i/>
          <w:lang w:val="hy-AM"/>
        </w:rPr>
      </w:pPr>
    </w:p>
    <w:p w:rsidR="00BE1C18" w:rsidRPr="0039302D" w:rsidRDefault="00BE1C18" w:rsidP="0039302D">
      <w:pPr>
        <w:pStyle w:val="af2"/>
        <w:rPr>
          <w:rFonts w:ascii="GHEA Grapalat" w:hAnsi="GHEA Grapalat"/>
          <w:i/>
          <w:lang w:val="af-ZA"/>
        </w:rPr>
      </w:pPr>
      <w:r w:rsidRPr="0039302D">
        <w:rPr>
          <w:rFonts w:ascii="GHEA Grapalat" w:hAnsi="GHEA Grapalat"/>
          <w:i/>
          <w:lang w:val="hy-AM"/>
        </w:rPr>
        <w:t xml:space="preserve"> </w:t>
      </w: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CE3A99">
      <w:pPr>
        <w:jc w:val="both"/>
        <w:rPr>
          <w:rFonts w:ascii="GHEA Grapalat" w:hAnsi="GHEA Grapalat"/>
          <w:i/>
          <w:sz w:val="16"/>
          <w:szCs w:val="16"/>
          <w:lang w:val="hy-AM" w:eastAsia="ru-RU"/>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Default="00BE1C18" w:rsidP="008F6325">
      <w:pPr>
        <w:pStyle w:val="norm"/>
        <w:spacing w:line="240" w:lineRule="auto"/>
        <w:ind w:firstLine="284"/>
        <w:jc w:val="right"/>
        <w:rPr>
          <w:rFonts w:ascii="GHEA Grapalat" w:hAnsi="GHEA Grapalat" w:cs="Sylfaen"/>
          <w:b/>
          <w:sz w:val="20"/>
          <w:lang w:val="hy-AM"/>
        </w:rPr>
      </w:pPr>
    </w:p>
    <w:p w:rsidR="00BE1C18" w:rsidRPr="00712340" w:rsidRDefault="00BE1C18"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BE1C18" w:rsidRPr="00712340" w:rsidRDefault="00BE1C18" w:rsidP="008809FF">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ԳՀԾՁԲ-ՀՎԿԱԿ-2023-15</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1C18" w:rsidRPr="00712340" w:rsidRDefault="00BE1C18" w:rsidP="008809FF">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E1C18" w:rsidRDefault="00BE1C18" w:rsidP="008F6325">
      <w:pPr>
        <w:pStyle w:val="31"/>
        <w:spacing w:line="240" w:lineRule="auto"/>
        <w:jc w:val="right"/>
        <w:rPr>
          <w:rFonts w:ascii="GHEA Grapalat" w:hAnsi="GHEA Grapalat" w:cs="Sylfaen"/>
          <w:b/>
          <w:lang w:val="es-ES"/>
        </w:rPr>
      </w:pPr>
    </w:p>
    <w:p w:rsidR="00BE1C18" w:rsidRPr="00FA6936" w:rsidRDefault="00BE1C18"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BE1C18" w:rsidRPr="00A66FC2" w:rsidRDefault="00BE1C18"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BE1C18" w:rsidRPr="00FD1EE4" w:rsidRDefault="00BE1C1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rPr>
          <w:rFonts w:ascii="GHEA Grapalat" w:eastAsia="GHEA Grapalat" w:hAnsi="GHEA Grapalat" w:cs="GHEA Grapalat"/>
        </w:rPr>
      </w:pPr>
    </w:p>
    <w:p w:rsidR="00BE1C18" w:rsidRPr="00FD1EE4" w:rsidRDefault="00BE1C18" w:rsidP="008F6325">
      <w:pPr>
        <w:rPr>
          <w:rFonts w:ascii="GHEA Grapalat" w:eastAsia="GHEA Grapalat" w:hAnsi="GHEA Grapalat" w:cs="GHEA Grapalat"/>
        </w:rPr>
      </w:pPr>
      <w:r w:rsidRPr="00FD1EE4">
        <w:rPr>
          <w:rFonts w:ascii="GHEA Grapalat" w:hAnsi="GHEA Grapalat"/>
        </w:rPr>
        <w:br w:type="page"/>
      </w:r>
    </w:p>
    <w:p w:rsidR="00BE1C18" w:rsidRPr="00FD1EE4" w:rsidRDefault="00BE1C1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574FF7"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BE1C18" w:rsidRPr="00FD1EE4" w:rsidRDefault="00BE1C18"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BE1C18" w:rsidRPr="00FD1EE4" w:rsidRDefault="00BE1C18"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E1C18" w:rsidRPr="00FD1EE4" w:rsidRDefault="00BE1C1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BE1C18" w:rsidRPr="00FD1EE4" w:rsidRDefault="00BE1C18" w:rsidP="008F6325">
      <w:pPr>
        <w:rPr>
          <w:rFonts w:ascii="GHEA Grapalat" w:eastAsia="GHEA Grapalat" w:hAnsi="GHEA Grapalat" w:cs="GHEA Grapalat"/>
          <w:b/>
        </w:rPr>
      </w:pPr>
      <w:r w:rsidRPr="00FD1EE4">
        <w:rPr>
          <w:rFonts w:ascii="GHEA Grapalat" w:hAnsi="GHEA Grapalat"/>
        </w:rPr>
        <w:br w:type="page"/>
      </w:r>
    </w:p>
    <w:p w:rsidR="00BE1C18" w:rsidRPr="00FD1EE4" w:rsidRDefault="00BE1C1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6"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E1C18" w:rsidRPr="00FD1EE4" w:rsidTr="00DD4B8A">
        <w:trPr>
          <w:trHeight w:val="924"/>
        </w:trPr>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E1C18" w:rsidRPr="00FD1EE4" w:rsidTr="00DD4B8A">
        <w:trPr>
          <w:trHeight w:val="684"/>
        </w:trPr>
        <w:tc>
          <w:tcPr>
            <w:tcW w:w="4508"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rPr>
          <w:trHeight w:val="1282"/>
        </w:trPr>
        <w:tc>
          <w:tcPr>
            <w:tcW w:w="4508"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BE1C18" w:rsidRPr="00FD1EE4" w:rsidTr="00DD4B8A">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E1C18" w:rsidRPr="00FD1EE4" w:rsidTr="00DD4B8A">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E1C18" w:rsidRPr="00FD1EE4" w:rsidTr="00DD4B8A">
        <w:trPr>
          <w:trHeight w:val="924"/>
        </w:trPr>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E1C18" w:rsidRPr="00FD1EE4" w:rsidTr="00DD4B8A">
        <w:trPr>
          <w:trHeight w:val="684"/>
        </w:trPr>
        <w:tc>
          <w:tcPr>
            <w:tcW w:w="4508"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rPr>
          <w:trHeight w:val="1282"/>
        </w:trPr>
        <w:tc>
          <w:tcPr>
            <w:tcW w:w="4508"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BE1C18" w:rsidRPr="00FD1EE4" w:rsidTr="00DD4B8A">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E1C18" w:rsidRPr="00FD1EE4" w:rsidTr="00DD4B8A">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E1C18" w:rsidRPr="00FD1EE4" w:rsidTr="00DD4B8A">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E1C18" w:rsidRPr="00FD1EE4" w:rsidTr="00DD4B8A">
        <w:tc>
          <w:tcPr>
            <w:tcW w:w="9016" w:type="dxa"/>
            <w:gridSpan w:val="2"/>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BE1C18" w:rsidRPr="00FD1EE4" w:rsidRDefault="00BE1C18"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BE1C18" w:rsidRPr="00FD1EE4" w:rsidRDefault="00BE1C18"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7"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E1C18" w:rsidRPr="00FD1EE4" w:rsidRDefault="00BE1C1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rPr>
          <w:trHeight w:val="853"/>
        </w:trPr>
        <w:tc>
          <w:tcPr>
            <w:tcW w:w="2835" w:type="dxa"/>
            <w:vMerge w:val="restart"/>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rPr>
          <w:trHeight w:val="850"/>
        </w:trPr>
        <w:tc>
          <w:tcPr>
            <w:tcW w:w="2835" w:type="dxa"/>
            <w:vMerge/>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rPr>
          <w:trHeight w:val="850"/>
        </w:trPr>
        <w:tc>
          <w:tcPr>
            <w:tcW w:w="2835" w:type="dxa"/>
            <w:vMerge/>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rPr>
          <w:trHeight w:val="850"/>
        </w:trPr>
        <w:tc>
          <w:tcPr>
            <w:tcW w:w="2835" w:type="dxa"/>
            <w:vMerge/>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rPr>
          <w:trHeight w:val="850"/>
        </w:trPr>
        <w:tc>
          <w:tcPr>
            <w:tcW w:w="2835" w:type="dxa"/>
            <w:vMerge/>
            <w:shd w:val="clear" w:color="auto" w:fill="D9E2F3"/>
            <w:vAlign w:val="center"/>
          </w:tcPr>
          <w:p w:rsidR="00BE1C18" w:rsidRPr="00FD1EE4" w:rsidRDefault="00BE1C18"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E1C18" w:rsidRPr="00FD1EE4" w:rsidRDefault="00BE1C18" w:rsidP="008F6325">
            <w:pPr>
              <w:spacing w:before="240" w:after="240"/>
              <w:rPr>
                <w:rFonts w:ascii="GHEA Grapalat" w:eastAsia="GHEA Grapalat" w:hAnsi="GHEA Grapalat" w:cs="GHEA Grapalat"/>
              </w:rPr>
            </w:pPr>
          </w:p>
        </w:tc>
      </w:tr>
    </w:tbl>
    <w:p w:rsidR="00BE1C18" w:rsidRDefault="00BE1C1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r w:rsidR="00BE1C18" w:rsidRPr="00FD1EE4" w:rsidTr="00DD4B8A">
        <w:tc>
          <w:tcPr>
            <w:tcW w:w="2835" w:type="dxa"/>
            <w:shd w:val="clear" w:color="auto" w:fill="D9E2F3"/>
            <w:vAlign w:val="center"/>
          </w:tcPr>
          <w:p w:rsidR="00BE1C18" w:rsidRPr="00FD1EE4" w:rsidRDefault="00BE1C18"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BE1C18" w:rsidRPr="00FD1EE4" w:rsidRDefault="00BE1C18" w:rsidP="008F6325">
            <w:pPr>
              <w:spacing w:before="240" w:after="240"/>
              <w:rPr>
                <w:rFonts w:ascii="GHEA Grapalat" w:eastAsia="GHEA Grapalat" w:hAnsi="GHEA Grapalat" w:cs="GHEA Grapalat"/>
              </w:rPr>
            </w:pPr>
          </w:p>
        </w:tc>
      </w:tr>
    </w:tbl>
    <w:p w:rsidR="00BE1C18" w:rsidRPr="00FD1EE4" w:rsidRDefault="00BE1C18"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BE1C18" w:rsidRPr="00FD1EE4" w:rsidRDefault="00BE1C1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BE1C18" w:rsidRPr="00FD1EE4" w:rsidRDefault="00BE1C18"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0"/>
      </w:tblGrid>
      <w:tr w:rsidR="00BE1C18" w:rsidRPr="00FD1EE4" w:rsidTr="00A50038">
        <w:trPr>
          <w:trHeight w:val="98"/>
        </w:trPr>
        <w:tc>
          <w:tcPr>
            <w:tcW w:w="7150" w:type="dxa"/>
            <w:shd w:val="clear" w:color="auto" w:fill="DEEAF6"/>
          </w:tcPr>
          <w:p w:rsidR="00BE1C18" w:rsidRPr="00DD4B8A" w:rsidRDefault="00BE1C18"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E1C18" w:rsidRPr="00FD1EE4" w:rsidTr="00A50038">
        <w:trPr>
          <w:trHeight w:val="6921"/>
        </w:trPr>
        <w:tc>
          <w:tcPr>
            <w:tcW w:w="7150" w:type="dxa"/>
            <w:shd w:val="clear" w:color="auto" w:fill="auto"/>
          </w:tcPr>
          <w:p w:rsidR="00BE1C18" w:rsidRPr="00DD4B8A" w:rsidRDefault="00BE1C18" w:rsidP="008F6325">
            <w:pPr>
              <w:rPr>
                <w:rFonts w:ascii="GHEA Grapalat" w:eastAsia="GHEA Grapalat" w:hAnsi="GHEA Grapalat" w:cs="GHEA Grapalat"/>
                <w:b/>
                <w:color w:val="000000"/>
              </w:rPr>
            </w:pPr>
          </w:p>
        </w:tc>
      </w:tr>
    </w:tbl>
    <w:p w:rsidR="00BE1C18" w:rsidRPr="00FD1EE4" w:rsidRDefault="00BE1C18" w:rsidP="008F6325">
      <w:pPr>
        <w:pBdr>
          <w:top w:val="nil"/>
          <w:left w:val="nil"/>
          <w:bottom w:val="nil"/>
          <w:right w:val="nil"/>
          <w:between w:val="nil"/>
        </w:pBdr>
        <w:rPr>
          <w:rFonts w:ascii="GHEA Grapalat" w:eastAsia="GHEA Grapalat" w:hAnsi="GHEA Grapalat" w:cs="GHEA Grapalat"/>
          <w:b/>
          <w:color w:val="000000"/>
        </w:rPr>
      </w:pPr>
    </w:p>
    <w:p w:rsidR="00BE1C18" w:rsidRPr="00A66FC2" w:rsidRDefault="00BE1C18" w:rsidP="008F6325">
      <w:pPr>
        <w:pStyle w:val="31"/>
        <w:spacing w:line="240" w:lineRule="auto"/>
        <w:jc w:val="right"/>
        <w:rPr>
          <w:rFonts w:ascii="GHEA Grapalat" w:hAnsi="GHEA Grapalat" w:cs="Arial"/>
          <w:b/>
        </w:rPr>
      </w:pPr>
    </w:p>
    <w:p w:rsidR="00BE1C18" w:rsidRDefault="00BE1C18" w:rsidP="008F6325">
      <w:pPr>
        <w:pStyle w:val="31"/>
        <w:spacing w:line="240" w:lineRule="auto"/>
        <w:ind w:firstLine="0"/>
        <w:jc w:val="left"/>
        <w:rPr>
          <w:rFonts w:ascii="GHEA Grapalat" w:hAnsi="GHEA Grapalat"/>
          <w:i/>
          <w:sz w:val="16"/>
          <w:szCs w:val="16"/>
          <w:lang w:val="hy-AM"/>
        </w:rPr>
      </w:pPr>
    </w:p>
    <w:p w:rsidR="00BE1C18" w:rsidRDefault="00BE1C18" w:rsidP="008F6325">
      <w:pPr>
        <w:pStyle w:val="31"/>
        <w:spacing w:line="240" w:lineRule="auto"/>
        <w:ind w:firstLine="0"/>
        <w:jc w:val="left"/>
        <w:rPr>
          <w:rFonts w:ascii="GHEA Grapalat" w:hAnsi="GHEA Grapalat"/>
          <w:i/>
          <w:sz w:val="16"/>
          <w:szCs w:val="16"/>
          <w:lang w:val="hy-AM"/>
        </w:rPr>
      </w:pPr>
    </w:p>
    <w:p w:rsidR="00BE1C18" w:rsidRDefault="00BE1C18" w:rsidP="008F6325">
      <w:pPr>
        <w:pStyle w:val="31"/>
        <w:spacing w:line="240" w:lineRule="auto"/>
        <w:ind w:firstLine="0"/>
        <w:jc w:val="left"/>
        <w:rPr>
          <w:rFonts w:ascii="GHEA Grapalat" w:hAnsi="GHEA Grapalat"/>
          <w:i/>
          <w:sz w:val="16"/>
          <w:szCs w:val="16"/>
          <w:lang w:val="hy-AM"/>
        </w:rPr>
      </w:pPr>
    </w:p>
    <w:p w:rsidR="00BE1C18" w:rsidRDefault="00BE1C18" w:rsidP="008F6325">
      <w:pPr>
        <w:pStyle w:val="31"/>
        <w:spacing w:line="240" w:lineRule="auto"/>
        <w:ind w:firstLine="0"/>
        <w:jc w:val="left"/>
        <w:rPr>
          <w:rFonts w:ascii="GHEA Grapalat" w:hAnsi="GHEA Grapalat"/>
          <w:i/>
          <w:sz w:val="16"/>
          <w:szCs w:val="16"/>
          <w:lang w:val="hy-AM"/>
        </w:rPr>
      </w:pPr>
    </w:p>
    <w:p w:rsidR="00BE1C18" w:rsidRDefault="00BE1C18" w:rsidP="008F6325">
      <w:pPr>
        <w:pStyle w:val="31"/>
        <w:spacing w:line="240" w:lineRule="auto"/>
        <w:ind w:firstLine="0"/>
        <w:jc w:val="left"/>
        <w:rPr>
          <w:rFonts w:ascii="GHEA Grapalat" w:hAnsi="GHEA Grapalat"/>
          <w:b/>
          <w:lang w:val="hy-AM"/>
        </w:rPr>
      </w:pPr>
    </w:p>
    <w:p w:rsidR="00BE1C18" w:rsidRDefault="00BE1C18" w:rsidP="008F6325">
      <w:pPr>
        <w:pStyle w:val="31"/>
        <w:spacing w:line="240" w:lineRule="auto"/>
        <w:ind w:firstLine="0"/>
        <w:jc w:val="left"/>
        <w:rPr>
          <w:rFonts w:ascii="GHEA Grapalat" w:hAnsi="GHEA Grapalat"/>
          <w:b/>
          <w:lang w:val="hy-AM"/>
        </w:rPr>
      </w:pPr>
    </w:p>
    <w:p w:rsidR="00BE1C18" w:rsidRDefault="00BE1C18" w:rsidP="008F6325">
      <w:pPr>
        <w:pStyle w:val="31"/>
        <w:spacing w:line="240" w:lineRule="auto"/>
        <w:ind w:firstLine="0"/>
        <w:jc w:val="left"/>
        <w:rPr>
          <w:rFonts w:ascii="GHEA Grapalat" w:hAnsi="GHEA Grapalat"/>
          <w:b/>
          <w:lang w:val="hy-AM"/>
        </w:rPr>
      </w:pPr>
    </w:p>
    <w:p w:rsidR="00BE1C18" w:rsidRDefault="00BE1C18" w:rsidP="008F6325">
      <w:pPr>
        <w:pStyle w:val="31"/>
        <w:spacing w:line="240" w:lineRule="auto"/>
        <w:ind w:firstLine="0"/>
        <w:jc w:val="left"/>
        <w:rPr>
          <w:rFonts w:ascii="GHEA Grapalat" w:hAnsi="GHEA Grapalat"/>
          <w:b/>
          <w:lang w:val="hy-AM"/>
        </w:rPr>
      </w:pPr>
    </w:p>
    <w:p w:rsidR="00BE1C18" w:rsidRDefault="00BE1C18" w:rsidP="008F6325">
      <w:pPr>
        <w:spacing w:line="360" w:lineRule="auto"/>
        <w:jc w:val="center"/>
        <w:rPr>
          <w:rFonts w:ascii="GHEA Grapalat" w:eastAsia="GHEA Grapalat" w:hAnsi="GHEA Grapalat" w:cs="GHEA Grapalat"/>
          <w:b/>
        </w:rPr>
      </w:pPr>
    </w:p>
    <w:p w:rsidR="00BE1C18" w:rsidRDefault="00BE1C18" w:rsidP="008F6325">
      <w:pPr>
        <w:spacing w:line="360" w:lineRule="auto"/>
        <w:jc w:val="center"/>
        <w:rPr>
          <w:rFonts w:ascii="GHEA Grapalat" w:eastAsia="GHEA Grapalat" w:hAnsi="GHEA Grapalat" w:cs="GHEA Grapalat"/>
          <w:b/>
        </w:rPr>
      </w:pPr>
    </w:p>
    <w:p w:rsidR="00BE1C18" w:rsidRDefault="00BE1C18"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BE1C18" w:rsidRDefault="00BE1C18"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E1C18"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BE1C18" w:rsidRPr="00FA6936"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BE1C18" w:rsidRPr="00FA6936" w:rsidRDefault="00BE1C18"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BE1C18" w:rsidRDefault="00BE1C18"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BE1C18" w:rsidRDefault="00BE1C18" w:rsidP="008F6325">
      <w:pPr>
        <w:spacing w:line="276" w:lineRule="auto"/>
        <w:ind w:firstLine="567"/>
        <w:jc w:val="both"/>
        <w:rPr>
          <w:rFonts w:ascii="GHEA Grapalat" w:eastAsia="GHEA Grapalat" w:hAnsi="GHEA Grapalat" w:cs="GHEA Grapalat"/>
        </w:rPr>
      </w:pPr>
    </w:p>
    <w:p w:rsidR="00BE1C18"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BE1C18"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BE1C18"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BE1C18" w:rsidRDefault="00BE1C1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E1C18"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BE1C18" w:rsidRPr="008C104F"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BE1C18" w:rsidRPr="008C104F" w:rsidRDefault="00BE1C18"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E1C18" w:rsidRDefault="00BE1C1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E1C18"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BE1C1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E1C18" w:rsidRPr="005B15D8" w:rsidRDefault="00BE1C18"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E1C18" w:rsidRDefault="00BE1C18"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E1C18" w:rsidRPr="00FA6936"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BE1C18" w:rsidRPr="00FA6936" w:rsidRDefault="00BE1C18"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BE1C18" w:rsidRPr="00FA6936" w:rsidRDefault="00BE1C18" w:rsidP="008F6325">
      <w:pPr>
        <w:pStyle w:val="31"/>
        <w:spacing w:line="240" w:lineRule="auto"/>
        <w:ind w:left="360" w:firstLine="0"/>
        <w:rPr>
          <w:rFonts w:ascii="GHEA Grapalat" w:hAnsi="GHEA Grapalat" w:cs="Sylfaen"/>
          <w:i/>
          <w:sz w:val="16"/>
          <w:szCs w:val="16"/>
          <w:lang w:val="hy-AM" w:eastAsia="ru-RU"/>
        </w:rPr>
      </w:pPr>
    </w:p>
    <w:p w:rsidR="00BE1C18" w:rsidRPr="00FA6936" w:rsidRDefault="00BE1C18" w:rsidP="008F6325">
      <w:pPr>
        <w:pStyle w:val="31"/>
        <w:spacing w:line="240" w:lineRule="auto"/>
        <w:ind w:left="360" w:firstLine="0"/>
        <w:rPr>
          <w:rFonts w:ascii="GHEA Grapalat" w:hAnsi="GHEA Grapalat" w:cs="Sylfaen"/>
          <w:i/>
          <w:sz w:val="16"/>
          <w:szCs w:val="16"/>
          <w:lang w:val="hy-AM" w:eastAsia="ru-RU"/>
        </w:rPr>
      </w:pPr>
    </w:p>
    <w:p w:rsidR="00BE1C18" w:rsidRPr="00FA6936" w:rsidRDefault="00BE1C18" w:rsidP="008F6325">
      <w:pPr>
        <w:pStyle w:val="31"/>
        <w:spacing w:line="240" w:lineRule="auto"/>
        <w:ind w:left="360" w:firstLine="0"/>
        <w:rPr>
          <w:rFonts w:ascii="GHEA Grapalat" w:hAnsi="GHEA Grapalat" w:cs="Sylfaen"/>
          <w:i/>
          <w:sz w:val="16"/>
          <w:szCs w:val="16"/>
          <w:lang w:val="hy-AM" w:eastAsia="ru-RU"/>
        </w:rPr>
      </w:pPr>
    </w:p>
    <w:p w:rsidR="00BE1C18" w:rsidRPr="00A66FC2" w:rsidRDefault="00BE1C18"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BE1C18" w:rsidRPr="0039302D" w:rsidRDefault="00BE1C18" w:rsidP="00CE3A99">
      <w:pPr>
        <w:jc w:val="both"/>
        <w:rPr>
          <w:rFonts w:ascii="GHEA Grapalat" w:hAnsi="GHEA Grapalat" w:cs="Sylfaen"/>
          <w:sz w:val="20"/>
          <w:lang w:val="hy-AM"/>
        </w:rPr>
      </w:pPr>
    </w:p>
  </w:footnote>
  <w:footnote w:id="3">
    <w:p w:rsidR="00BE1C18" w:rsidRPr="0015088E" w:rsidRDefault="00BE1C18"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278D5">
        <w:rPr>
          <w:rFonts w:ascii="GHEA Grapalat" w:hAnsi="GHEA Grapalat"/>
          <w:i/>
          <w:sz w:val="16"/>
          <w:szCs w:val="16"/>
          <w:lang w:val="hy-AM"/>
        </w:rPr>
        <w:t>եթե</w:t>
      </w:r>
      <w:r w:rsidRPr="001E7733">
        <w:rPr>
          <w:rFonts w:ascii="GHEA Grapalat" w:hAnsi="GHEA Grapalat"/>
          <w:i/>
          <w:sz w:val="16"/>
          <w:szCs w:val="16"/>
          <w:lang w:val="af-ZA"/>
        </w:rPr>
        <w:t xml:space="preserve"> </w:t>
      </w:r>
      <w:r w:rsidRPr="00F278D5">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sidRPr="00F278D5">
        <w:rPr>
          <w:rFonts w:ascii="GHEA Grapalat" w:hAnsi="GHEA Grapalat"/>
          <w:i/>
          <w:sz w:val="16"/>
          <w:szCs w:val="16"/>
          <w:lang w:val="hy-AM"/>
        </w:rPr>
        <w:t>ապա</w:t>
      </w:r>
      <w:r w:rsidRPr="001E7733">
        <w:rPr>
          <w:rFonts w:ascii="GHEA Grapalat" w:hAnsi="GHEA Grapalat"/>
          <w:i/>
          <w:sz w:val="16"/>
          <w:szCs w:val="16"/>
          <w:lang w:val="af-ZA"/>
        </w:rPr>
        <w:t xml:space="preserve"> </w:t>
      </w:r>
      <w:r w:rsidRPr="00F278D5">
        <w:rPr>
          <w:rFonts w:ascii="GHEA Grapalat" w:hAnsi="GHEA Grapalat"/>
          <w:i/>
          <w:sz w:val="16"/>
          <w:szCs w:val="16"/>
          <w:lang w:val="hy-AM"/>
        </w:rPr>
        <w:t>տվյալ</w:t>
      </w:r>
      <w:r w:rsidRPr="001E7733">
        <w:rPr>
          <w:rFonts w:ascii="GHEA Grapalat" w:hAnsi="GHEA Grapalat"/>
          <w:i/>
          <w:sz w:val="16"/>
          <w:szCs w:val="16"/>
          <w:lang w:val="af-ZA"/>
        </w:rPr>
        <w:t xml:space="preserve"> </w:t>
      </w:r>
      <w:r w:rsidRPr="00F278D5">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278D5">
        <w:rPr>
          <w:rFonts w:ascii="GHEA Grapalat" w:hAnsi="GHEA Grapalat"/>
          <w:i/>
          <w:sz w:val="16"/>
          <w:szCs w:val="16"/>
          <w:lang w:val="hy-AM"/>
        </w:rPr>
        <w:t>գծով</w:t>
      </w:r>
      <w:r w:rsidRPr="001E7733">
        <w:rPr>
          <w:rFonts w:ascii="GHEA Grapalat" w:hAnsi="GHEA Grapalat"/>
          <w:i/>
          <w:sz w:val="16"/>
          <w:szCs w:val="16"/>
          <w:lang w:val="af-ZA"/>
        </w:rPr>
        <w:t xml:space="preserve"> </w:t>
      </w:r>
      <w:r w:rsidRPr="00F278D5">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278D5">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278D5">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278D5">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278D5">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278D5">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278D5">
        <w:rPr>
          <w:rFonts w:ascii="GHEA Grapalat" w:hAnsi="GHEA Grapalat"/>
          <w:i/>
          <w:sz w:val="16"/>
          <w:szCs w:val="16"/>
          <w:lang w:val="hy-AM"/>
        </w:rPr>
        <w:t>հարկի</w:t>
      </w:r>
      <w:r w:rsidRPr="001E7733">
        <w:rPr>
          <w:rFonts w:ascii="GHEA Grapalat" w:hAnsi="GHEA Grapalat"/>
          <w:i/>
          <w:sz w:val="16"/>
          <w:szCs w:val="16"/>
          <w:lang w:val="af-ZA"/>
        </w:rPr>
        <w:t xml:space="preserve"> </w:t>
      </w:r>
      <w:r w:rsidRPr="00F278D5">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278D5">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278D5">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F278D5">
        <w:rPr>
          <w:rFonts w:ascii="GHEA Grapalat" w:hAnsi="GHEA Grapalat"/>
          <w:i/>
          <w:sz w:val="16"/>
          <w:szCs w:val="16"/>
          <w:lang w:val="hy-AM"/>
        </w:rPr>
        <w:t>րդ</w:t>
      </w:r>
      <w:r w:rsidRPr="001E7733">
        <w:rPr>
          <w:rFonts w:ascii="GHEA Grapalat" w:hAnsi="GHEA Grapalat"/>
          <w:i/>
          <w:sz w:val="16"/>
          <w:szCs w:val="16"/>
          <w:lang w:val="af-ZA"/>
        </w:rPr>
        <w:t xml:space="preserve"> </w:t>
      </w:r>
      <w:r w:rsidRPr="00F278D5">
        <w:rPr>
          <w:rFonts w:ascii="GHEA Grapalat" w:hAnsi="GHEA Grapalat"/>
          <w:i/>
          <w:sz w:val="16"/>
          <w:szCs w:val="16"/>
          <w:lang w:val="hy-AM"/>
        </w:rPr>
        <w:t>սյունակում։</w:t>
      </w:r>
    </w:p>
    <w:p w:rsidR="00BE1C18" w:rsidRPr="00F278D5" w:rsidDel="00856FDE" w:rsidRDefault="00BE1C18" w:rsidP="00B2572B">
      <w:pPr>
        <w:pStyle w:val="af2"/>
        <w:rPr>
          <w:del w:id="8" w:author="User" w:date="2019-05-26T09:57:00Z"/>
          <w:i/>
          <w:lang w:val="hy-AM"/>
        </w:rPr>
      </w:pPr>
    </w:p>
  </w:footnote>
  <w:footnote w:id="4">
    <w:p w:rsidR="00BE1C18" w:rsidRPr="00BE1C18" w:rsidDel="001B2C6E" w:rsidRDefault="00BE1C18" w:rsidP="007678FA">
      <w:pPr>
        <w:pStyle w:val="af2"/>
        <w:rPr>
          <w:del w:id="9" w:author="User" w:date="2019-05-26T11:21:00Z"/>
          <w:rFonts w:ascii="Sylfaen" w:hAnsi="Sylfaen"/>
          <w:lang w:val="hy-AM"/>
        </w:rPr>
      </w:pPr>
    </w:p>
  </w:footnote>
  <w:footnote w:id="5">
    <w:p w:rsidR="00BE1C18" w:rsidRPr="008755A9" w:rsidRDefault="00BE1C18"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755A9">
        <w:rPr>
          <w:vertAlign w:val="superscript"/>
          <w:lang w:val="af-ZA"/>
        </w:rPr>
        <w:t xml:space="preserve">2 </w:t>
      </w:r>
      <w:r w:rsidRPr="002B5F7E">
        <w:rPr>
          <w:rFonts w:ascii="GHEA Grapalat" w:hAnsi="GHEA Grapalat"/>
          <w:i/>
          <w:sz w:val="16"/>
          <w:szCs w:val="24"/>
          <w:lang w:val="hy-AM" w:eastAsia="en-US"/>
        </w:rPr>
        <w:t>Սույն</w:t>
      </w:r>
      <w:r w:rsidRPr="00C66BAD">
        <w:rPr>
          <w:rFonts w:ascii="GHEA Grapalat" w:hAnsi="GHEA Grapalat"/>
          <w:i/>
          <w:sz w:val="16"/>
          <w:szCs w:val="24"/>
          <w:lang w:val="af-ZA" w:eastAsia="en-US"/>
        </w:rPr>
        <w:t xml:space="preserve"> </w:t>
      </w:r>
      <w:r w:rsidRPr="00BE1C18">
        <w:rPr>
          <w:rFonts w:ascii="GHEA Grapalat" w:hAnsi="GHEA Grapalat"/>
          <w:i/>
          <w:sz w:val="16"/>
          <w:szCs w:val="24"/>
          <w:lang w:val="hy-AM" w:eastAsia="en-US"/>
        </w:rPr>
        <w:t>կետը</w:t>
      </w:r>
      <w:r w:rsidRPr="002B5F7E">
        <w:rPr>
          <w:rFonts w:ascii="GHEA Grapalat" w:hAnsi="GHEA Grapalat"/>
          <w:i/>
          <w:sz w:val="16"/>
          <w:szCs w:val="24"/>
          <w:lang w:val="hy-AM" w:eastAsia="en-US"/>
        </w:rPr>
        <w:t xml:space="preserve"> հանվում </w:t>
      </w:r>
      <w:r w:rsidRPr="00BE1C18">
        <w:rPr>
          <w:rFonts w:ascii="GHEA Grapalat" w:hAnsi="GHEA Grapalat"/>
          <w:i/>
          <w:sz w:val="16"/>
          <w:szCs w:val="24"/>
          <w:lang w:val="hy-AM" w:eastAsia="en-US"/>
        </w:rPr>
        <w:t>է</w:t>
      </w:r>
      <w:r w:rsidRPr="00C66BAD">
        <w:rPr>
          <w:rFonts w:ascii="GHEA Grapalat" w:hAnsi="GHEA Grapalat"/>
          <w:i/>
          <w:sz w:val="16"/>
          <w:szCs w:val="24"/>
          <w:lang w:val="af-ZA" w:eastAsia="en-US"/>
        </w:rPr>
        <w:t xml:space="preserve"> </w:t>
      </w:r>
      <w:r w:rsidRPr="00BE1C18">
        <w:rPr>
          <w:rFonts w:ascii="GHEA Grapalat" w:hAnsi="GHEA Grapalat"/>
          <w:i/>
          <w:sz w:val="16"/>
          <w:szCs w:val="24"/>
          <w:lang w:val="hy-AM"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BE1C18" w:rsidRPr="00C66BAD" w:rsidDel="00D90DD6" w:rsidRDefault="00BE1C18" w:rsidP="007678FA">
      <w:pPr>
        <w:pStyle w:val="af2"/>
        <w:jc w:val="both"/>
        <w:rPr>
          <w:del w:id="10" w:author="User" w:date="2019-05-26T11:28:00Z"/>
          <w:lang w:val="af-ZA"/>
        </w:rPr>
      </w:pPr>
      <w:r w:rsidRPr="008755A9">
        <w:rPr>
          <w:rFonts w:ascii="GHEA Grapalat" w:hAnsi="GHEA Grapalat"/>
          <w:i/>
          <w:sz w:val="16"/>
          <w:szCs w:val="24"/>
          <w:lang w:val="af-ZA" w:eastAsia="en-US"/>
        </w:rPr>
        <w:t xml:space="preserve"> </w:t>
      </w:r>
      <w:r w:rsidRPr="008755A9">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66BAD">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C66BAD">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BE1C18" w:rsidRPr="00C66BAD" w:rsidRDefault="00BE1C18" w:rsidP="00BF38AB">
      <w:pPr>
        <w:pStyle w:val="af2"/>
        <w:jc w:val="both"/>
        <w:rPr>
          <w:lang w:val="af-ZA"/>
        </w:rPr>
      </w:pPr>
      <w:r w:rsidRPr="00C66BAD">
        <w:rPr>
          <w:rStyle w:val="af6"/>
          <w:lang w:val="af-ZA"/>
        </w:rPr>
        <w:t>24</w:t>
      </w:r>
      <w:r w:rsidRPr="00C66BAD">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BE1C18" w:rsidRPr="00560A40" w:rsidRDefault="00BE1C18"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BE1C18" w:rsidRPr="00560A40" w:rsidRDefault="00BE1C18"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FA505E5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lang w:val="pt-BR"/>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0F4B"/>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16D2"/>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3A6F"/>
    <w:rsid w:val="00064ADD"/>
    <w:rsid w:val="0006522B"/>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170"/>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B94"/>
    <w:rsid w:val="000E7612"/>
    <w:rsid w:val="000E79BD"/>
    <w:rsid w:val="000F008F"/>
    <w:rsid w:val="000F109E"/>
    <w:rsid w:val="000F1B73"/>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A0F"/>
    <w:rsid w:val="00130202"/>
    <w:rsid w:val="00130331"/>
    <w:rsid w:val="001305C6"/>
    <w:rsid w:val="00131E9C"/>
    <w:rsid w:val="00132FA8"/>
    <w:rsid w:val="001335F6"/>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31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2C73"/>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380"/>
    <w:rsid w:val="001F57F9"/>
    <w:rsid w:val="001F5FDE"/>
    <w:rsid w:val="001F5FE9"/>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5A2"/>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0E8"/>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D6B"/>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0D"/>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0D2"/>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316"/>
    <w:rsid w:val="003A2435"/>
    <w:rsid w:val="003A2BE0"/>
    <w:rsid w:val="003A377C"/>
    <w:rsid w:val="003A5049"/>
    <w:rsid w:val="003A5533"/>
    <w:rsid w:val="003A57F0"/>
    <w:rsid w:val="003A62A4"/>
    <w:rsid w:val="003A645E"/>
    <w:rsid w:val="003A7A32"/>
    <w:rsid w:val="003A7FC7"/>
    <w:rsid w:val="003B0939"/>
    <w:rsid w:val="003B0D6E"/>
    <w:rsid w:val="003B1E03"/>
    <w:rsid w:val="003B1FC0"/>
    <w:rsid w:val="003B3690"/>
    <w:rsid w:val="003B3A13"/>
    <w:rsid w:val="003B4A74"/>
    <w:rsid w:val="003B585C"/>
    <w:rsid w:val="003B5AE9"/>
    <w:rsid w:val="003B60D5"/>
    <w:rsid w:val="003B6791"/>
    <w:rsid w:val="003B681E"/>
    <w:rsid w:val="003B7086"/>
    <w:rsid w:val="003B76C7"/>
    <w:rsid w:val="003B7D9D"/>
    <w:rsid w:val="003B7EC8"/>
    <w:rsid w:val="003C11FC"/>
    <w:rsid w:val="003C1322"/>
    <w:rsid w:val="003C14BE"/>
    <w:rsid w:val="003C1503"/>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E4C"/>
    <w:rsid w:val="004021AA"/>
    <w:rsid w:val="004026C5"/>
    <w:rsid w:val="00402941"/>
    <w:rsid w:val="00402AD9"/>
    <w:rsid w:val="00403109"/>
    <w:rsid w:val="00403933"/>
    <w:rsid w:val="004055C1"/>
    <w:rsid w:val="00405996"/>
    <w:rsid w:val="00405CCB"/>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574"/>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C6"/>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97B26"/>
    <w:rsid w:val="004A1734"/>
    <w:rsid w:val="004A1C5D"/>
    <w:rsid w:val="004A1CC7"/>
    <w:rsid w:val="004A3051"/>
    <w:rsid w:val="004A3507"/>
    <w:rsid w:val="004A5D54"/>
    <w:rsid w:val="004A698A"/>
    <w:rsid w:val="004A6F39"/>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0BDF"/>
    <w:rsid w:val="004C17D2"/>
    <w:rsid w:val="004C1D9B"/>
    <w:rsid w:val="004C217A"/>
    <w:rsid w:val="004C35CD"/>
    <w:rsid w:val="004C3803"/>
    <w:rsid w:val="004C4CF8"/>
    <w:rsid w:val="004C5CF3"/>
    <w:rsid w:val="004C679B"/>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B15"/>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0F8"/>
    <w:rsid w:val="00512292"/>
    <w:rsid w:val="0051283A"/>
    <w:rsid w:val="00512D1F"/>
    <w:rsid w:val="0051341E"/>
    <w:rsid w:val="00513C9C"/>
    <w:rsid w:val="00514B2A"/>
    <w:rsid w:val="0051520A"/>
    <w:rsid w:val="005162B1"/>
    <w:rsid w:val="005167C7"/>
    <w:rsid w:val="00516DDC"/>
    <w:rsid w:val="005170F3"/>
    <w:rsid w:val="00520BDB"/>
    <w:rsid w:val="00520CFB"/>
    <w:rsid w:val="00521483"/>
    <w:rsid w:val="005215E3"/>
    <w:rsid w:val="005216EB"/>
    <w:rsid w:val="005230A8"/>
    <w:rsid w:val="00523563"/>
    <w:rsid w:val="005236FD"/>
    <w:rsid w:val="00524982"/>
    <w:rsid w:val="00524995"/>
    <w:rsid w:val="00524DDF"/>
    <w:rsid w:val="00524EC6"/>
    <w:rsid w:val="00524EFA"/>
    <w:rsid w:val="005250B5"/>
    <w:rsid w:val="0052546C"/>
    <w:rsid w:val="00525BD2"/>
    <w:rsid w:val="00530C17"/>
    <w:rsid w:val="00530DA1"/>
    <w:rsid w:val="00530F97"/>
    <w:rsid w:val="0053262C"/>
    <w:rsid w:val="0053328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74"/>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D7A"/>
    <w:rsid w:val="00562EB1"/>
    <w:rsid w:val="00563192"/>
    <w:rsid w:val="0056331A"/>
    <w:rsid w:val="005639B0"/>
    <w:rsid w:val="00563C62"/>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57C"/>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4D3D"/>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2A8"/>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15E"/>
    <w:rsid w:val="006657A3"/>
    <w:rsid w:val="006657EE"/>
    <w:rsid w:val="0066643D"/>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94B"/>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B1A"/>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54D"/>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1F36"/>
    <w:rsid w:val="007224D2"/>
    <w:rsid w:val="00722665"/>
    <w:rsid w:val="00723462"/>
    <w:rsid w:val="007248F1"/>
    <w:rsid w:val="00724AAF"/>
    <w:rsid w:val="007257EC"/>
    <w:rsid w:val="00725ED3"/>
    <w:rsid w:val="007268F5"/>
    <w:rsid w:val="00731BD1"/>
    <w:rsid w:val="00731D26"/>
    <w:rsid w:val="007320E8"/>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02E"/>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BA3"/>
    <w:rsid w:val="00757D6C"/>
    <w:rsid w:val="007602A3"/>
    <w:rsid w:val="00760462"/>
    <w:rsid w:val="007607B8"/>
    <w:rsid w:val="00760CCC"/>
    <w:rsid w:val="00760E9B"/>
    <w:rsid w:val="007613E2"/>
    <w:rsid w:val="0076368E"/>
    <w:rsid w:val="0076384C"/>
    <w:rsid w:val="00763CCC"/>
    <w:rsid w:val="00763EF7"/>
    <w:rsid w:val="00764040"/>
    <w:rsid w:val="00764AAD"/>
    <w:rsid w:val="00765476"/>
    <w:rsid w:val="0076666C"/>
    <w:rsid w:val="00767670"/>
    <w:rsid w:val="0076785A"/>
    <w:rsid w:val="007678FA"/>
    <w:rsid w:val="00767AD3"/>
    <w:rsid w:val="00767B04"/>
    <w:rsid w:val="007706D9"/>
    <w:rsid w:val="007710F6"/>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6BA"/>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19F"/>
    <w:rsid w:val="007D716A"/>
    <w:rsid w:val="007D7707"/>
    <w:rsid w:val="007E0DD7"/>
    <w:rsid w:val="007E0E5F"/>
    <w:rsid w:val="007E0EA0"/>
    <w:rsid w:val="007E0EB8"/>
    <w:rsid w:val="007E15A7"/>
    <w:rsid w:val="007E1A5C"/>
    <w:rsid w:val="007E238F"/>
    <w:rsid w:val="007E3AEE"/>
    <w:rsid w:val="007E46FE"/>
    <w:rsid w:val="007E5A26"/>
    <w:rsid w:val="007E5A8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0687"/>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E64"/>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23E"/>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5A9"/>
    <w:rsid w:val="008769B4"/>
    <w:rsid w:val="008777E0"/>
    <w:rsid w:val="00877F78"/>
    <w:rsid w:val="0088001E"/>
    <w:rsid w:val="00880500"/>
    <w:rsid w:val="008809FF"/>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6E32"/>
    <w:rsid w:val="008A73D0"/>
    <w:rsid w:val="008A7905"/>
    <w:rsid w:val="008A7EAD"/>
    <w:rsid w:val="008B12AF"/>
    <w:rsid w:val="008B1605"/>
    <w:rsid w:val="008B1B4F"/>
    <w:rsid w:val="008B3943"/>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1DC6"/>
    <w:rsid w:val="009123CA"/>
    <w:rsid w:val="00915104"/>
    <w:rsid w:val="00915337"/>
    <w:rsid w:val="009160C2"/>
    <w:rsid w:val="00916A53"/>
    <w:rsid w:val="00917234"/>
    <w:rsid w:val="0091775C"/>
    <w:rsid w:val="00917CE1"/>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6DAE"/>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9BC"/>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17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0EA"/>
    <w:rsid w:val="009C370D"/>
    <w:rsid w:val="009C3A21"/>
    <w:rsid w:val="009C3B73"/>
    <w:rsid w:val="009C3EC5"/>
    <w:rsid w:val="009C49F0"/>
    <w:rsid w:val="009C507A"/>
    <w:rsid w:val="009C5F54"/>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3A4E"/>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2F8"/>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038"/>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0F31"/>
    <w:rsid w:val="00A61746"/>
    <w:rsid w:val="00A619F2"/>
    <w:rsid w:val="00A61F96"/>
    <w:rsid w:val="00A63118"/>
    <w:rsid w:val="00A63445"/>
    <w:rsid w:val="00A63EB8"/>
    <w:rsid w:val="00A64339"/>
    <w:rsid w:val="00A65307"/>
    <w:rsid w:val="00A65C38"/>
    <w:rsid w:val="00A660E4"/>
    <w:rsid w:val="00A66431"/>
    <w:rsid w:val="00A66B94"/>
    <w:rsid w:val="00A671E1"/>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DA6"/>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2D3"/>
    <w:rsid w:val="00AD6D6A"/>
    <w:rsid w:val="00AD7B20"/>
    <w:rsid w:val="00AE094F"/>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91C"/>
    <w:rsid w:val="00B32124"/>
    <w:rsid w:val="00B3238E"/>
    <w:rsid w:val="00B323FD"/>
    <w:rsid w:val="00B32C46"/>
    <w:rsid w:val="00B333DF"/>
    <w:rsid w:val="00B36E56"/>
    <w:rsid w:val="00B37250"/>
    <w:rsid w:val="00B40121"/>
    <w:rsid w:val="00B40233"/>
    <w:rsid w:val="00B413A8"/>
    <w:rsid w:val="00B41F16"/>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3165"/>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237"/>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1F44"/>
    <w:rsid w:val="00BB3575"/>
    <w:rsid w:val="00BB4ADD"/>
    <w:rsid w:val="00BB500A"/>
    <w:rsid w:val="00BB52F9"/>
    <w:rsid w:val="00BB5B35"/>
    <w:rsid w:val="00BB5B81"/>
    <w:rsid w:val="00BB5D3F"/>
    <w:rsid w:val="00BB5F0B"/>
    <w:rsid w:val="00BB682B"/>
    <w:rsid w:val="00BB6EAD"/>
    <w:rsid w:val="00BB7FFA"/>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CB6"/>
    <w:rsid w:val="00BD5F94"/>
    <w:rsid w:val="00BD6BF7"/>
    <w:rsid w:val="00BD72E6"/>
    <w:rsid w:val="00BE01AE"/>
    <w:rsid w:val="00BE198C"/>
    <w:rsid w:val="00BE1C18"/>
    <w:rsid w:val="00BE2518"/>
    <w:rsid w:val="00BE3F61"/>
    <w:rsid w:val="00BE439E"/>
    <w:rsid w:val="00BE45B6"/>
    <w:rsid w:val="00BE5451"/>
    <w:rsid w:val="00BE54A9"/>
    <w:rsid w:val="00BE557F"/>
    <w:rsid w:val="00BE5700"/>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812"/>
    <w:rsid w:val="00C105F6"/>
    <w:rsid w:val="00C11929"/>
    <w:rsid w:val="00C122A6"/>
    <w:rsid w:val="00C132F1"/>
    <w:rsid w:val="00C137F2"/>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69A6"/>
    <w:rsid w:val="00C3797F"/>
    <w:rsid w:val="00C4095B"/>
    <w:rsid w:val="00C43213"/>
    <w:rsid w:val="00C4327F"/>
    <w:rsid w:val="00C43524"/>
    <w:rsid w:val="00C435DD"/>
    <w:rsid w:val="00C4487D"/>
    <w:rsid w:val="00C44BF2"/>
    <w:rsid w:val="00C45620"/>
    <w:rsid w:val="00C464BA"/>
    <w:rsid w:val="00C47611"/>
    <w:rsid w:val="00C4795F"/>
    <w:rsid w:val="00C47D72"/>
    <w:rsid w:val="00C50D71"/>
    <w:rsid w:val="00C51512"/>
    <w:rsid w:val="00C527F9"/>
    <w:rsid w:val="00C52CD8"/>
    <w:rsid w:val="00C53926"/>
    <w:rsid w:val="00C53D1C"/>
    <w:rsid w:val="00C54CEE"/>
    <w:rsid w:val="00C56B87"/>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6BAD"/>
    <w:rsid w:val="00C67E80"/>
    <w:rsid w:val="00C7041F"/>
    <w:rsid w:val="00C706F4"/>
    <w:rsid w:val="00C71E26"/>
    <w:rsid w:val="00C72606"/>
    <w:rsid w:val="00C727E5"/>
    <w:rsid w:val="00C72D0E"/>
    <w:rsid w:val="00C72E21"/>
    <w:rsid w:val="00C73AC8"/>
    <w:rsid w:val="00C73E62"/>
    <w:rsid w:val="00C752FC"/>
    <w:rsid w:val="00C75A7D"/>
    <w:rsid w:val="00C76AAC"/>
    <w:rsid w:val="00C76E34"/>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6FE4"/>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0F54"/>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F8A"/>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29C"/>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390"/>
    <w:rsid w:val="00D3345B"/>
    <w:rsid w:val="00D33481"/>
    <w:rsid w:val="00D33F62"/>
    <w:rsid w:val="00D359EB"/>
    <w:rsid w:val="00D360AD"/>
    <w:rsid w:val="00D362DB"/>
    <w:rsid w:val="00D36D97"/>
    <w:rsid w:val="00D371A7"/>
    <w:rsid w:val="00D37A8C"/>
    <w:rsid w:val="00D411B6"/>
    <w:rsid w:val="00D433D6"/>
    <w:rsid w:val="00D43F8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5D1"/>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7B1"/>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B79"/>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C5D"/>
    <w:rsid w:val="00E36717"/>
    <w:rsid w:val="00E36A86"/>
    <w:rsid w:val="00E410D5"/>
    <w:rsid w:val="00E41156"/>
    <w:rsid w:val="00E411F3"/>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470B3"/>
    <w:rsid w:val="00E51117"/>
    <w:rsid w:val="00E51EEA"/>
    <w:rsid w:val="00E5348C"/>
    <w:rsid w:val="00E538EA"/>
    <w:rsid w:val="00E53C12"/>
    <w:rsid w:val="00E54297"/>
    <w:rsid w:val="00E54B2C"/>
    <w:rsid w:val="00E5510F"/>
    <w:rsid w:val="00E56600"/>
    <w:rsid w:val="00E6008B"/>
    <w:rsid w:val="00E6044F"/>
    <w:rsid w:val="00E60526"/>
    <w:rsid w:val="00E60DE7"/>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490"/>
    <w:rsid w:val="00ED0BF3"/>
    <w:rsid w:val="00ED0DE3"/>
    <w:rsid w:val="00ED1142"/>
    <w:rsid w:val="00ED1170"/>
    <w:rsid w:val="00ED2462"/>
    <w:rsid w:val="00ED2AF6"/>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23B"/>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B2A"/>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8D5"/>
    <w:rsid w:val="00F33408"/>
    <w:rsid w:val="00F339E3"/>
    <w:rsid w:val="00F36E1F"/>
    <w:rsid w:val="00F377C0"/>
    <w:rsid w:val="00F37F2C"/>
    <w:rsid w:val="00F403A5"/>
    <w:rsid w:val="00F406AC"/>
    <w:rsid w:val="00F40D4D"/>
    <w:rsid w:val="00F4140F"/>
    <w:rsid w:val="00F423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997"/>
    <w:rsid w:val="00F56C3F"/>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3C5D"/>
    <w:rsid w:val="00F8462A"/>
    <w:rsid w:val="00F846BD"/>
    <w:rsid w:val="00F85DFC"/>
    <w:rsid w:val="00F85F62"/>
    <w:rsid w:val="00F86162"/>
    <w:rsid w:val="00F8655A"/>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E47"/>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426"/>
    <w:rsid w:val="00FE76B9"/>
    <w:rsid w:val="00FE7898"/>
    <w:rsid w:val="00FF00D2"/>
    <w:rsid w:val="00FF0766"/>
    <w:rsid w:val="00FF0775"/>
    <w:rsid w:val="00FF0FE2"/>
    <w:rsid w:val="00FF1424"/>
    <w:rsid w:val="00FF1D27"/>
    <w:rsid w:val="00FF207E"/>
    <w:rsid w:val="00FF28EE"/>
    <w:rsid w:val="00FF2E56"/>
    <w:rsid w:val="00FF3050"/>
    <w:rsid w:val="00FF331F"/>
    <w:rsid w:val="00FF3D6A"/>
    <w:rsid w:val="00FF3E3D"/>
    <w:rsid w:val="00FF3F8F"/>
    <w:rsid w:val="00FF5E1A"/>
    <w:rsid w:val="00FF6156"/>
    <w:rsid w:val="00FF6934"/>
    <w:rsid w:val="00FF69B7"/>
    <w:rsid w:val="00FF6ACF"/>
    <w:rsid w:val="00FF6DE4"/>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4548323">
      <w:bodyDiv w:val="1"/>
      <w:marLeft w:val="0"/>
      <w:marRight w:val="0"/>
      <w:marTop w:val="0"/>
      <w:marBottom w:val="0"/>
      <w:divBdr>
        <w:top w:val="none" w:sz="0" w:space="0" w:color="auto"/>
        <w:left w:val="none" w:sz="0" w:space="0" w:color="auto"/>
        <w:bottom w:val="none" w:sz="0" w:space="0" w:color="auto"/>
        <w:right w:val="none" w:sz="0" w:space="0" w:color="auto"/>
      </w:divBdr>
    </w:div>
    <w:div w:id="22475541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1326478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236188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82877844">
      <w:bodyDiv w:val="1"/>
      <w:marLeft w:val="0"/>
      <w:marRight w:val="0"/>
      <w:marTop w:val="0"/>
      <w:marBottom w:val="0"/>
      <w:divBdr>
        <w:top w:val="none" w:sz="0" w:space="0" w:color="auto"/>
        <w:left w:val="none" w:sz="0" w:space="0" w:color="auto"/>
        <w:bottom w:val="none" w:sz="0" w:space="0" w:color="auto"/>
        <w:right w:val="none" w:sz="0" w:space="0" w:color="auto"/>
      </w:divBdr>
    </w:div>
    <w:div w:id="584343220">
      <w:bodyDiv w:val="1"/>
      <w:marLeft w:val="0"/>
      <w:marRight w:val="0"/>
      <w:marTop w:val="0"/>
      <w:marBottom w:val="0"/>
      <w:divBdr>
        <w:top w:val="none" w:sz="0" w:space="0" w:color="auto"/>
        <w:left w:val="none" w:sz="0" w:space="0" w:color="auto"/>
        <w:bottom w:val="none" w:sz="0" w:space="0" w:color="auto"/>
        <w:right w:val="none" w:sz="0" w:space="0" w:color="auto"/>
      </w:divBdr>
    </w:div>
    <w:div w:id="795954376">
      <w:bodyDiv w:val="1"/>
      <w:marLeft w:val="0"/>
      <w:marRight w:val="0"/>
      <w:marTop w:val="0"/>
      <w:marBottom w:val="0"/>
      <w:divBdr>
        <w:top w:val="none" w:sz="0" w:space="0" w:color="auto"/>
        <w:left w:val="none" w:sz="0" w:space="0" w:color="auto"/>
        <w:bottom w:val="none" w:sz="0" w:space="0" w:color="auto"/>
        <w:right w:val="none" w:sz="0" w:space="0" w:color="auto"/>
      </w:divBdr>
    </w:div>
    <w:div w:id="834759917">
      <w:bodyDiv w:val="1"/>
      <w:marLeft w:val="0"/>
      <w:marRight w:val="0"/>
      <w:marTop w:val="0"/>
      <w:marBottom w:val="0"/>
      <w:divBdr>
        <w:top w:val="none" w:sz="0" w:space="0" w:color="auto"/>
        <w:left w:val="none" w:sz="0" w:space="0" w:color="auto"/>
        <w:bottom w:val="none" w:sz="0" w:space="0" w:color="auto"/>
        <w:right w:val="none" w:sz="0" w:space="0" w:color="auto"/>
      </w:divBdr>
    </w:div>
    <w:div w:id="913198610">
      <w:bodyDiv w:val="1"/>
      <w:marLeft w:val="0"/>
      <w:marRight w:val="0"/>
      <w:marTop w:val="0"/>
      <w:marBottom w:val="0"/>
      <w:divBdr>
        <w:top w:val="none" w:sz="0" w:space="0" w:color="auto"/>
        <w:left w:val="none" w:sz="0" w:space="0" w:color="auto"/>
        <w:bottom w:val="none" w:sz="0" w:space="0" w:color="auto"/>
        <w:right w:val="none" w:sz="0" w:space="0" w:color="auto"/>
      </w:divBdr>
    </w:div>
    <w:div w:id="933512294">
      <w:bodyDiv w:val="1"/>
      <w:marLeft w:val="0"/>
      <w:marRight w:val="0"/>
      <w:marTop w:val="0"/>
      <w:marBottom w:val="0"/>
      <w:divBdr>
        <w:top w:val="none" w:sz="0" w:space="0" w:color="auto"/>
        <w:left w:val="none" w:sz="0" w:space="0" w:color="auto"/>
        <w:bottom w:val="none" w:sz="0" w:space="0" w:color="auto"/>
        <w:right w:val="none" w:sz="0" w:space="0" w:color="auto"/>
      </w:divBdr>
    </w:div>
    <w:div w:id="940600331">
      <w:bodyDiv w:val="1"/>
      <w:marLeft w:val="0"/>
      <w:marRight w:val="0"/>
      <w:marTop w:val="0"/>
      <w:marBottom w:val="0"/>
      <w:divBdr>
        <w:top w:val="none" w:sz="0" w:space="0" w:color="auto"/>
        <w:left w:val="none" w:sz="0" w:space="0" w:color="auto"/>
        <w:bottom w:val="none" w:sz="0" w:space="0" w:color="auto"/>
        <w:right w:val="none" w:sz="0" w:space="0" w:color="auto"/>
      </w:divBdr>
    </w:div>
    <w:div w:id="1051073314">
      <w:bodyDiv w:val="1"/>
      <w:marLeft w:val="0"/>
      <w:marRight w:val="0"/>
      <w:marTop w:val="0"/>
      <w:marBottom w:val="0"/>
      <w:divBdr>
        <w:top w:val="none" w:sz="0" w:space="0" w:color="auto"/>
        <w:left w:val="none" w:sz="0" w:space="0" w:color="auto"/>
        <w:bottom w:val="none" w:sz="0" w:space="0" w:color="auto"/>
        <w:right w:val="none" w:sz="0" w:space="0" w:color="auto"/>
      </w:divBdr>
    </w:div>
    <w:div w:id="12680009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493450051">
      <w:bodyDiv w:val="1"/>
      <w:marLeft w:val="0"/>
      <w:marRight w:val="0"/>
      <w:marTop w:val="0"/>
      <w:marBottom w:val="0"/>
      <w:divBdr>
        <w:top w:val="none" w:sz="0" w:space="0" w:color="auto"/>
        <w:left w:val="none" w:sz="0" w:space="0" w:color="auto"/>
        <w:bottom w:val="none" w:sz="0" w:space="0" w:color="auto"/>
        <w:right w:val="none" w:sz="0" w:space="0" w:color="auto"/>
      </w:divBdr>
    </w:div>
    <w:div w:id="1605846784">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3135146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743164">
      <w:bodyDiv w:val="1"/>
      <w:marLeft w:val="0"/>
      <w:marRight w:val="0"/>
      <w:marTop w:val="0"/>
      <w:marBottom w:val="0"/>
      <w:divBdr>
        <w:top w:val="none" w:sz="0" w:space="0" w:color="auto"/>
        <w:left w:val="none" w:sz="0" w:space="0" w:color="auto"/>
        <w:bottom w:val="none" w:sz="0" w:space="0" w:color="auto"/>
        <w:right w:val="none" w:sz="0" w:space="0" w:color="auto"/>
      </w:divBdr>
    </w:div>
    <w:div w:id="2061247749">
      <w:bodyDiv w:val="1"/>
      <w:marLeft w:val="0"/>
      <w:marRight w:val="0"/>
      <w:marTop w:val="0"/>
      <w:marBottom w:val="0"/>
      <w:divBdr>
        <w:top w:val="none" w:sz="0" w:space="0" w:color="auto"/>
        <w:left w:val="none" w:sz="0" w:space="0" w:color="auto"/>
        <w:bottom w:val="none" w:sz="0" w:space="0" w:color="auto"/>
        <w:right w:val="none" w:sz="0" w:space="0" w:color="auto"/>
      </w:divBdr>
    </w:div>
    <w:div w:id="2084795294">
      <w:bodyDiv w:val="1"/>
      <w:marLeft w:val="0"/>
      <w:marRight w:val="0"/>
      <w:marTop w:val="0"/>
      <w:marBottom w:val="0"/>
      <w:divBdr>
        <w:top w:val="none" w:sz="0" w:space="0" w:color="auto"/>
        <w:left w:val="none" w:sz="0" w:space="0" w:color="auto"/>
        <w:bottom w:val="none" w:sz="0" w:space="0" w:color="auto"/>
        <w:right w:val="none" w:sz="0" w:space="0" w:color="auto"/>
      </w:divBdr>
    </w:div>
    <w:div w:id="210600135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0C6CC-7737-48CC-8FDC-AFBFE51B2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59</Pages>
  <Words>12586</Words>
  <Characters>98764</Characters>
  <Application>Microsoft Office Word</Application>
  <DocSecurity>0</DocSecurity>
  <Lines>823</Lines>
  <Paragraphs>222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111128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Astghik.Virabyan</cp:lastModifiedBy>
  <cp:revision>69</cp:revision>
  <cp:lastPrinted>2018-02-16T07:12:00Z</cp:lastPrinted>
  <dcterms:created xsi:type="dcterms:W3CDTF">2022-10-31T10:38:00Z</dcterms:created>
  <dcterms:modified xsi:type="dcterms:W3CDTF">2023-04-28T10:28:00Z</dcterms:modified>
</cp:coreProperties>
</file>