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Pr="00EA451B" w:rsidRDefault="00B758C4" w:rsidP="00B758C4">
      <w:pPr>
        <w:pStyle w:val="a3"/>
        <w:widowControl w:val="0"/>
        <w:spacing w:after="160" w:line="240" w:lineRule="auto"/>
        <w:ind w:firstLine="0"/>
        <w:jc w:val="center"/>
        <w:rPr>
          <w:rFonts w:ascii="GHEA Grapalat" w:hAnsi="GHEA Grapalat"/>
          <w:i w:val="0"/>
          <w:sz w:val="24"/>
          <w:szCs w:val="24"/>
        </w:rPr>
      </w:pPr>
      <w:r w:rsidRPr="00EA451B">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sidRPr="00EA451B">
        <w:rPr>
          <w:rFonts w:ascii="GHEA Grapalat" w:hAnsi="GHEA Grapalat"/>
          <w:i w:val="0"/>
          <w:sz w:val="24"/>
          <w:szCs w:val="24"/>
        </w:rPr>
        <w:t xml:space="preserve">Настоящий текст объявления утвержден Решением Оценочной Комиссии от </w:t>
      </w:r>
      <w:r w:rsidR="00EA451B" w:rsidRPr="00EA451B">
        <w:rPr>
          <w:rFonts w:ascii="GHEA Grapalat" w:hAnsi="GHEA Grapalat"/>
          <w:i w:val="0"/>
          <w:sz w:val="24"/>
          <w:szCs w:val="24"/>
        </w:rPr>
        <w:t>28</w:t>
      </w:r>
      <w:r w:rsidRPr="00EA451B">
        <w:rPr>
          <w:rFonts w:ascii="GHEA Grapalat" w:hAnsi="GHEA Grapalat"/>
          <w:i w:val="0"/>
          <w:sz w:val="24"/>
          <w:szCs w:val="24"/>
        </w:rPr>
        <w:t xml:space="preserve">-го </w:t>
      </w:r>
      <w:r w:rsidR="00F23C1D">
        <w:rPr>
          <w:rFonts w:ascii="GHEA Grapalat" w:hAnsi="GHEA Grapalat"/>
          <w:i w:val="0"/>
          <w:sz w:val="24"/>
          <w:szCs w:val="24"/>
        </w:rPr>
        <w:t>апреля</w:t>
      </w:r>
      <w:r w:rsidR="009F27AE" w:rsidRPr="00EA451B">
        <w:rPr>
          <w:rFonts w:ascii="GHEA Grapalat" w:hAnsi="GHEA Grapalat"/>
          <w:i w:val="0"/>
          <w:sz w:val="24"/>
          <w:szCs w:val="24"/>
        </w:rPr>
        <w:t xml:space="preserve"> </w:t>
      </w:r>
      <w:r w:rsidR="00FE0DE3" w:rsidRPr="00EA451B">
        <w:rPr>
          <w:rFonts w:ascii="GHEA Grapalat" w:hAnsi="GHEA Grapalat"/>
          <w:i w:val="0"/>
          <w:sz w:val="24"/>
          <w:szCs w:val="24"/>
        </w:rPr>
        <w:t>2023</w:t>
      </w:r>
      <w:r w:rsidRPr="00EA451B">
        <w:rPr>
          <w:rFonts w:ascii="GHEA Grapalat" w:hAnsi="GHEA Grapalat"/>
          <w:i w:val="0"/>
          <w:sz w:val="24"/>
          <w:szCs w:val="24"/>
        </w:rPr>
        <w:t xml:space="preserve"> года номер 1</w:t>
      </w:r>
      <w:r>
        <w:rPr>
          <w:rFonts w:ascii="GHEA Grapalat" w:hAnsi="GHEA Grapalat"/>
          <w:i w:val="0"/>
          <w:sz w:val="24"/>
          <w:szCs w:val="24"/>
        </w:rPr>
        <w:t xml:space="preserve">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F23C1D">
        <w:rPr>
          <w:rFonts w:ascii="GHEA Grapalat" w:hAnsi="GHEA Grapalat"/>
          <w:b/>
          <w:i w:val="0"/>
          <w:sz w:val="24"/>
          <w:szCs w:val="24"/>
        </w:rPr>
        <w:t>GHTsDzB-HVKAK-2023-15</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на </w:t>
      </w:r>
      <w:r>
        <w:rPr>
          <w:rFonts w:ascii="GHEA Grapalat" w:hAnsi="GHEA Grapalat"/>
          <w:b/>
          <w:i w:val="0"/>
          <w:sz w:val="24"/>
          <w:szCs w:val="24"/>
        </w:rPr>
        <w:t xml:space="preserve">предоставление </w:t>
      </w:r>
      <w:r w:rsidR="00486C4D">
        <w:rPr>
          <w:rFonts w:ascii="GHEA Grapalat" w:hAnsi="GHEA Grapalat"/>
          <w:b/>
          <w:i w:val="0"/>
          <w:sz w:val="24"/>
          <w:szCs w:val="24"/>
        </w:rPr>
        <w:t>услуг автотехобслуживания</w:t>
      </w:r>
      <w:r>
        <w:rPr>
          <w:rFonts w:ascii="GHEA Grapalat" w:hAnsi="GHEA Grapalat"/>
          <w:b/>
          <w:i w:val="0"/>
          <w:sz w:val="24"/>
          <w:szCs w:val="24"/>
        </w:rPr>
        <w:t xml:space="preserve">. </w:t>
      </w:r>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w:t>
      </w:r>
      <w:proofErr w:type="gramStart"/>
      <w:r w:rsidR="00B1012E" w:rsidRPr="00535F40">
        <w:rPr>
          <w:rFonts w:ascii="GHEA Grapalat" w:hAnsi="GHEA Grapalat"/>
          <w:b/>
          <w:i w:val="0"/>
          <w:spacing w:val="6"/>
          <w:sz w:val="24"/>
          <w:szCs w:val="24"/>
        </w:rPr>
        <w:t>г</w:t>
      </w:r>
      <w:proofErr w:type="gramEnd"/>
      <w:r w:rsidR="00B1012E" w:rsidRPr="00535F40">
        <w:rPr>
          <w:rFonts w:ascii="GHEA Grapalat" w:hAnsi="GHEA Grapalat"/>
          <w:b/>
          <w:i w:val="0"/>
          <w:spacing w:val="6"/>
          <w:sz w:val="24"/>
          <w:szCs w:val="24"/>
        </w:rPr>
        <w:t xml:space="preserve">.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 xml:space="preserve">10:30 </w:t>
      </w:r>
      <w:r w:rsidRPr="00535F40">
        <w:rPr>
          <w:rFonts w:ascii="GHEA Grapalat" w:hAnsi="GHEA Grapalat"/>
          <w:b/>
          <w:i w:val="0"/>
          <w:sz w:val="24"/>
          <w:szCs w:val="24"/>
        </w:rPr>
        <w:t xml:space="preserve">часов </w:t>
      </w:r>
      <w:r w:rsidR="00535F40" w:rsidRPr="00535F40">
        <w:rPr>
          <w:rFonts w:ascii="GHEA Grapalat" w:hAnsi="GHEA Grapalat"/>
          <w:b/>
          <w:i w:val="0"/>
          <w:sz w:val="24"/>
          <w:szCs w:val="24"/>
        </w:rPr>
        <w:t>0</w:t>
      </w:r>
      <w:r w:rsidR="00416935" w:rsidRPr="00416935">
        <w:rPr>
          <w:rFonts w:ascii="GHEA Grapalat" w:hAnsi="GHEA Grapalat"/>
          <w:b/>
          <w:i w:val="0"/>
          <w:sz w:val="24"/>
          <w:szCs w:val="24"/>
        </w:rPr>
        <w:t>8</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Pr="00416935" w:rsidRDefault="009216D6" w:rsidP="00FE0DE3">
      <w:pPr>
        <w:pStyle w:val="a3"/>
        <w:widowControl w:val="0"/>
        <w:spacing w:line="240" w:lineRule="auto"/>
        <w:ind w:firstLine="567"/>
        <w:contextualSpacing/>
        <w:rPr>
          <w:rFonts w:ascii="GHEA Grapalat" w:hAnsi="GHEA Grapalat"/>
          <w:i w:val="0"/>
          <w:sz w:val="24"/>
          <w:szCs w:val="24"/>
        </w:rPr>
      </w:pPr>
      <w:r w:rsidRPr="00416935">
        <w:rPr>
          <w:rFonts w:ascii="GHEA Grapalat" w:hAnsi="GHEA Grapalat"/>
          <w:i w:val="0"/>
          <w:sz w:val="24"/>
          <w:szCs w:val="24"/>
        </w:rPr>
        <w:t xml:space="preserve">Вскрытие заявок будет проводиться по адресу </w:t>
      </w:r>
      <w:proofErr w:type="gramStart"/>
      <w:r w:rsidR="00535F40" w:rsidRPr="00416935">
        <w:rPr>
          <w:rFonts w:ascii="GHEA Grapalat" w:hAnsi="GHEA Grapalat"/>
          <w:b/>
          <w:i w:val="0"/>
          <w:sz w:val="24"/>
          <w:szCs w:val="24"/>
        </w:rPr>
        <w:t>г</w:t>
      </w:r>
      <w:proofErr w:type="gramEnd"/>
      <w:r w:rsidR="00535F40" w:rsidRPr="00416935">
        <w:rPr>
          <w:rFonts w:ascii="GHEA Grapalat" w:hAnsi="GHEA Grapalat"/>
          <w:b/>
          <w:i w:val="0"/>
          <w:sz w:val="24"/>
          <w:szCs w:val="24"/>
        </w:rPr>
        <w:t xml:space="preserve">. Ереван, ул. М. </w:t>
      </w:r>
      <w:proofErr w:type="spellStart"/>
      <w:r w:rsidR="00535F40" w:rsidRPr="00416935">
        <w:rPr>
          <w:rFonts w:ascii="GHEA Grapalat" w:hAnsi="GHEA Grapalat"/>
          <w:b/>
          <w:i w:val="0"/>
          <w:sz w:val="24"/>
          <w:szCs w:val="24"/>
        </w:rPr>
        <w:t>Гераци</w:t>
      </w:r>
      <w:proofErr w:type="spellEnd"/>
      <w:r w:rsidR="00535F40" w:rsidRPr="00416935">
        <w:rPr>
          <w:rFonts w:ascii="GHEA Grapalat" w:hAnsi="GHEA Grapalat"/>
          <w:b/>
          <w:i w:val="0"/>
          <w:sz w:val="24"/>
          <w:szCs w:val="24"/>
        </w:rPr>
        <w:t>, д. 12</w:t>
      </w:r>
      <w:r w:rsidRPr="00416935">
        <w:rPr>
          <w:rFonts w:ascii="GHEA Grapalat" w:hAnsi="GHEA Grapalat"/>
          <w:b/>
          <w:i w:val="0"/>
          <w:sz w:val="24"/>
          <w:szCs w:val="24"/>
        </w:rPr>
        <w:t xml:space="preserve">, в </w:t>
      </w:r>
      <w:r w:rsidR="0012656E" w:rsidRPr="00416935">
        <w:rPr>
          <w:rFonts w:ascii="GHEA Grapalat" w:hAnsi="GHEA Grapalat"/>
          <w:b/>
          <w:i w:val="0"/>
          <w:sz w:val="24"/>
          <w:szCs w:val="24"/>
        </w:rPr>
        <w:t>10:30</w:t>
      </w:r>
      <w:r w:rsidRPr="00416935">
        <w:rPr>
          <w:rFonts w:ascii="GHEA Grapalat" w:hAnsi="GHEA Grapalat"/>
          <w:b/>
          <w:i w:val="0"/>
          <w:sz w:val="24"/>
          <w:szCs w:val="24"/>
        </w:rPr>
        <w:t xml:space="preserve"> </w:t>
      </w:r>
      <w:r w:rsidR="0012656E" w:rsidRPr="00416935">
        <w:rPr>
          <w:rFonts w:ascii="GHEA Grapalat" w:hAnsi="GHEA Grapalat"/>
          <w:b/>
          <w:i w:val="0"/>
          <w:sz w:val="24"/>
          <w:szCs w:val="24"/>
        </w:rPr>
        <w:t xml:space="preserve">часов </w:t>
      </w:r>
      <w:r w:rsidR="00416935" w:rsidRPr="00416935">
        <w:rPr>
          <w:rFonts w:ascii="GHEA Grapalat" w:hAnsi="GHEA Grapalat"/>
          <w:b/>
          <w:i w:val="0"/>
          <w:sz w:val="24"/>
          <w:szCs w:val="24"/>
        </w:rPr>
        <w:t xml:space="preserve">05 </w:t>
      </w:r>
      <w:r w:rsidR="00F23C1D">
        <w:rPr>
          <w:rFonts w:ascii="GHEA Grapalat" w:hAnsi="GHEA Grapalat"/>
          <w:b/>
          <w:i w:val="0"/>
          <w:sz w:val="24"/>
          <w:szCs w:val="24"/>
        </w:rPr>
        <w:t xml:space="preserve">мая </w:t>
      </w:r>
      <w:r w:rsidR="0012656E" w:rsidRPr="00416935">
        <w:rPr>
          <w:rFonts w:ascii="GHEA Grapalat" w:hAnsi="GHEA Grapalat"/>
          <w:b/>
          <w:i w:val="0"/>
          <w:sz w:val="24"/>
          <w:szCs w:val="24"/>
        </w:rPr>
        <w:t>2023 года.</w:t>
      </w:r>
    </w:p>
    <w:p w:rsidR="00F95DBF" w:rsidRPr="00416935" w:rsidRDefault="00F95DBF" w:rsidP="00FE0DE3">
      <w:pPr>
        <w:pStyle w:val="a3"/>
        <w:widowControl w:val="0"/>
        <w:spacing w:line="240" w:lineRule="auto"/>
        <w:ind w:firstLine="567"/>
        <w:contextualSpacing/>
        <w:rPr>
          <w:rFonts w:ascii="GHEA Grapalat" w:hAnsi="GHEA Grapalat"/>
          <w:i w:val="0"/>
          <w:sz w:val="24"/>
          <w:szCs w:val="24"/>
        </w:rPr>
      </w:pPr>
      <w:r w:rsidRPr="00416935">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FE0DE3">
      <w:pPr>
        <w:pStyle w:val="a3"/>
        <w:widowControl w:val="0"/>
        <w:spacing w:line="240" w:lineRule="auto"/>
        <w:ind w:firstLine="567"/>
        <w:contextualSpacing/>
        <w:rPr>
          <w:rFonts w:ascii="GHEA Grapalat" w:hAnsi="GHEA Grapalat"/>
          <w:i w:val="0"/>
          <w:sz w:val="24"/>
          <w:szCs w:val="24"/>
        </w:rPr>
      </w:pPr>
      <w:r w:rsidRPr="00416935">
        <w:rPr>
          <w:rFonts w:ascii="GHEA Grapalat" w:hAnsi="GHEA Grapalat"/>
          <w:i w:val="0"/>
          <w:sz w:val="24"/>
          <w:szCs w:val="24"/>
        </w:rPr>
        <w:t>Для получения дополнительной информации, связанной с настоящим</w:t>
      </w:r>
      <w:r w:rsidR="00D5443D" w:rsidRPr="00416935">
        <w:rPr>
          <w:rFonts w:ascii="Courier New" w:hAnsi="Courier New" w:cs="Courier New"/>
          <w:i w:val="0"/>
          <w:sz w:val="24"/>
          <w:szCs w:val="24"/>
          <w:lang w:val="en-US"/>
        </w:rPr>
        <w:t> </w:t>
      </w:r>
      <w:r w:rsidRPr="00416935">
        <w:rPr>
          <w:rFonts w:ascii="GHEA Grapalat" w:hAnsi="GHEA Grapalat"/>
          <w:i w:val="0"/>
          <w:sz w:val="24"/>
          <w:szCs w:val="24"/>
        </w:rPr>
        <w:t>объявлением, можете обратиться к секретарю</w:t>
      </w:r>
      <w:r w:rsidRPr="009044F1">
        <w:rPr>
          <w:rFonts w:ascii="GHEA Grapalat" w:hAnsi="GHEA Grapalat"/>
          <w:i w:val="0"/>
          <w:sz w:val="24"/>
          <w:szCs w:val="24"/>
        </w:rPr>
        <w:t xml:space="preserve">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4C7808" w:rsidRDefault="004C7808" w:rsidP="004C7808">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C7808" w:rsidRDefault="004C7808">
      <w:pPr>
        <w:rPr>
          <w:rFonts w:ascii="GHEA Grapalat" w:hAnsi="GHEA Grapalat"/>
          <w:i/>
        </w:rPr>
      </w:pP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F23C1D">
        <w:rPr>
          <w:rFonts w:ascii="GHEA Grapalat" w:hAnsi="GHEA Grapalat"/>
          <w:sz w:val="22"/>
          <w:szCs w:val="22"/>
        </w:rPr>
        <w:t>GHTsDzB-HVKAK-2023-15</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w:t>
      </w:r>
      <w:r w:rsidR="00416935">
        <w:rPr>
          <w:rFonts w:ascii="GHEA Grapalat" w:hAnsi="GHEA Grapalat"/>
          <w:sz w:val="22"/>
          <w:szCs w:val="22"/>
        </w:rPr>
        <w:t xml:space="preserve"> 28 </w:t>
      </w:r>
      <w:r w:rsidR="00F23C1D">
        <w:rPr>
          <w:rFonts w:ascii="GHEA Grapalat" w:hAnsi="GHEA Grapalat"/>
          <w:sz w:val="22"/>
          <w:szCs w:val="22"/>
        </w:rPr>
        <w:t>апреля</w:t>
      </w:r>
      <w:r>
        <w:rPr>
          <w:rFonts w:ascii="GHEA Grapalat" w:hAnsi="GHEA Grapalat"/>
          <w:sz w:val="22"/>
          <w:szCs w:val="22"/>
        </w:rPr>
        <w:t xml:space="preserve"> 2023</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5612FC" w:rsidRPr="001A6617" w:rsidRDefault="005612FC" w:rsidP="005612FC">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НА ЗАПРОС КОТИРОВОК, ОБЪЯВЛЕННЫЙ С ЦЕЛЬЮ ПРИОБРЕТЕНИЯ УСЛУГ</w:t>
      </w:r>
      <w:r w:rsidRPr="00B71016">
        <w:rPr>
          <w:rFonts w:ascii="GHEA Grapalat" w:hAnsi="GHEA Grapalat"/>
          <w:b/>
          <w:i/>
        </w:rPr>
        <w:t xml:space="preserve"> </w:t>
      </w:r>
      <w:r>
        <w:rPr>
          <w:rFonts w:ascii="GHEA Grapalat" w:hAnsi="GHEA Grapalat"/>
          <w:b/>
        </w:rPr>
        <w:t>АВТОТЕХОБСЛУЖИВАНИЯ</w:t>
      </w:r>
      <w:r w:rsidRPr="00FF5217">
        <w:rPr>
          <w:rFonts w:ascii="GHEA Grapalat" w:hAnsi="GHEA Grapalat"/>
          <w:b/>
        </w:rPr>
        <w:t xml:space="preserve"> </w:t>
      </w:r>
      <w:r w:rsidRPr="001A6617">
        <w:rPr>
          <w:rFonts w:ascii="GHEA Grapalat" w:hAnsi="GHEA Grapalat"/>
          <w:b/>
        </w:rPr>
        <w:t>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aff3"/>
          <w:rFonts w:ascii="GHEA Grapalat" w:hAnsi="GHEA Grapalat" w:cs="Arial"/>
          <w:b/>
          <w:bCs/>
          <w:i w:val="0"/>
          <w:color w:val="0D0D0D" w:themeColor="text1" w:themeTint="F2"/>
          <w:shd w:val="clear" w:color="auto" w:fill="FFFFFF"/>
        </w:rPr>
        <w:t>МЗ РА</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1A43A4" w:rsidRPr="009044F1" w:rsidRDefault="0041256C" w:rsidP="005612FC">
      <w:pPr>
        <w:rPr>
          <w:rFonts w:ascii="GHEA Grapalat" w:hAnsi="GHEA Grapalat" w:cs="Sylfaen"/>
          <w:i/>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w:t>
      </w:r>
      <w:proofErr w:type="spellStart"/>
      <w:r w:rsidRPr="0041256C">
        <w:rPr>
          <w:rFonts w:ascii="GHEA Grapalat" w:hAnsi="GHEA Grapalat"/>
          <w:b/>
          <w:i/>
          <w:color w:val="FF0000"/>
        </w:rPr>
        <w:t>подлеж</w:t>
      </w:r>
      <w:proofErr w:type="spellEnd"/>
      <w:r w:rsidR="00096865" w:rsidRPr="009044F1">
        <w:rPr>
          <w:rFonts w:ascii="GHEA Grapalat" w:hAnsi="GHEA Grapalat"/>
          <w:i/>
        </w:rPr>
        <w:t xml:space="preserve"> </w:t>
      </w:r>
    </w:p>
    <w:p w:rsidR="00160AE4" w:rsidRPr="007E19BB" w:rsidRDefault="00994A77" w:rsidP="00AD3CC1">
      <w:pPr>
        <w:widowControl w:val="0"/>
        <w:ind w:firstLine="567"/>
        <w:contextualSpacing/>
        <w:jc w:val="center"/>
        <w:rPr>
          <w:rFonts w:ascii="GHEA Grapalat" w:hAnsi="GHEA Grapalat"/>
          <w:b/>
        </w:rPr>
      </w:pPr>
      <w:r w:rsidRPr="009044F1">
        <w:rPr>
          <w:rFonts w:ascii="GHEA Grapalat" w:hAnsi="GHEA Grapalat"/>
        </w:rPr>
        <w:br w:type="page"/>
      </w:r>
      <w:r w:rsidR="00160AE4" w:rsidRPr="007E19BB">
        <w:rPr>
          <w:rFonts w:ascii="GHEA Grapalat" w:hAnsi="GHEA Grapalat"/>
          <w:b/>
        </w:rPr>
        <w:lastRenderedPageBreak/>
        <w:t>СОДЕРЖАНИЕ</w:t>
      </w:r>
    </w:p>
    <w:p w:rsidR="00AD3CC1" w:rsidRPr="004260E1" w:rsidRDefault="00160AE4" w:rsidP="00AD3CC1">
      <w:pPr>
        <w:pStyle w:val="a3"/>
        <w:widowControl w:val="0"/>
        <w:spacing w:line="240" w:lineRule="auto"/>
        <w:ind w:firstLine="567"/>
        <w:contextualSpacing/>
        <w:jc w:val="center"/>
        <w:rPr>
          <w:rFonts w:ascii="GHEA Grapalat" w:hAnsi="GHEA Grapalat"/>
          <w:i w:val="0"/>
          <w:sz w:val="22"/>
          <w:szCs w:val="22"/>
        </w:rPr>
      </w:pPr>
      <w:r w:rsidRPr="007E19BB">
        <w:rPr>
          <w:rFonts w:ascii="GHEA Grapalat" w:hAnsi="GHEA Grapalat"/>
          <w:b/>
          <w:i w:val="0"/>
          <w:sz w:val="24"/>
          <w:szCs w:val="24"/>
        </w:rPr>
        <w:t xml:space="preserve">ПРИГЛАШЕНИЯ </w:t>
      </w:r>
      <w:r w:rsidR="00AD3CC1" w:rsidRPr="007E19BB">
        <w:rPr>
          <w:rFonts w:ascii="GHEA Grapalat" w:hAnsi="GHEA Grapalat"/>
          <w:b/>
          <w:i w:val="0"/>
          <w:sz w:val="24"/>
          <w:szCs w:val="24"/>
        </w:rPr>
        <w:t xml:space="preserve">НА ЗАПРОС КОТИРОВОК, ОБЪЯВЛЕННЫЙ С ЦЕЛЬЮ ПРИОБРЕТЕНИЯ УСЛУГ </w:t>
      </w:r>
      <w:proofErr w:type="spellStart"/>
      <w:proofErr w:type="gramStart"/>
      <w:r w:rsidR="007E19BB" w:rsidRPr="007E19BB">
        <w:rPr>
          <w:rFonts w:ascii="GHEA Grapalat" w:hAnsi="GHEA Grapalat"/>
          <w:b/>
          <w:i w:val="0"/>
          <w:sz w:val="24"/>
          <w:szCs w:val="24"/>
        </w:rPr>
        <w:t>УСЛУГ</w:t>
      </w:r>
      <w:proofErr w:type="spellEnd"/>
      <w:proofErr w:type="gramEnd"/>
      <w:r w:rsidR="007E19BB" w:rsidRPr="007E19BB">
        <w:rPr>
          <w:rFonts w:ascii="GHEA Grapalat" w:hAnsi="GHEA Grapalat"/>
          <w:b/>
          <w:i w:val="0"/>
          <w:sz w:val="24"/>
          <w:szCs w:val="24"/>
        </w:rPr>
        <w:t xml:space="preserve"> АВТОТЕХОБСЛУЖИВАНИЯ</w:t>
      </w:r>
      <w:r w:rsidR="00AD3CC1" w:rsidRPr="007E19BB">
        <w:rPr>
          <w:rFonts w:ascii="GHEA Grapalat" w:hAnsi="GHEA Grapalat"/>
          <w:b/>
          <w:i w:val="0"/>
          <w:sz w:val="24"/>
          <w:szCs w:val="24"/>
        </w:rPr>
        <w:t xml:space="preserve"> ДЛЯ</w:t>
      </w:r>
      <w:r w:rsidR="00AD3CC1" w:rsidRPr="004260E1">
        <w:rPr>
          <w:rFonts w:ascii="GHEA Grapalat" w:hAnsi="GHEA Grapalat"/>
          <w:b/>
          <w:i w:val="0"/>
          <w:sz w:val="22"/>
          <w:szCs w:val="22"/>
        </w:rPr>
        <w:t xml:space="preserve"> СВОИХ НУЖД</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F23C1D">
        <w:rPr>
          <w:rFonts w:ascii="GHEA Grapalat" w:hAnsi="GHEA Grapalat"/>
          <w:b/>
          <w:sz w:val="22"/>
          <w:szCs w:val="22"/>
        </w:rPr>
        <w:t>GHTsDzB-HVKAK-2023-15</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w:t>
      </w:r>
      <w:proofErr w:type="gramEnd"/>
      <w:r w:rsidR="00AD798D">
        <w:rPr>
          <w:rFonts w:ascii="GHEA Grapalat" w:hAnsi="GHEA Grapalat"/>
          <w:b/>
        </w:rPr>
        <w:t xml:space="preserve">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777B7F">
        <w:rPr>
          <w:rFonts w:ascii="GHEA Grapalat" w:hAnsi="GHEA Grapalat"/>
          <w:b/>
          <w:i w:val="0"/>
          <w:sz w:val="24"/>
          <w:szCs w:val="24"/>
        </w:rPr>
        <w:t xml:space="preserve">услуг </w:t>
      </w:r>
      <w:r w:rsidR="00E95017">
        <w:rPr>
          <w:rFonts w:ascii="GHEA Grapalat" w:hAnsi="GHEA Grapalat"/>
          <w:b/>
          <w:i w:val="0"/>
          <w:sz w:val="24"/>
          <w:szCs w:val="24"/>
        </w:rPr>
        <w:t>автотехобслуживания</w:t>
      </w:r>
      <w:r w:rsidR="00777B7F" w:rsidRPr="00777B7F">
        <w:rPr>
          <w:rFonts w:ascii="GHEA Grapalat" w:hAnsi="GHEA Grapalat"/>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F23C1D">
        <w:rPr>
          <w:rFonts w:ascii="GHEA Grapalat" w:hAnsi="GHEA Grapalat"/>
          <w:i w:val="0"/>
          <w:sz w:val="24"/>
          <w:szCs w:val="24"/>
        </w:rPr>
        <w:t>15</w:t>
      </w:r>
      <w:r w:rsidR="00CC2D29" w:rsidRPr="00CC2D29">
        <w:rPr>
          <w:rFonts w:ascii="GHEA Grapalat" w:hAnsi="GHEA Grapalat"/>
          <w:b/>
          <w:i w:val="0"/>
          <w:sz w:val="24"/>
          <w:szCs w:val="24"/>
        </w:rPr>
        <w:t xml:space="preserve"> </w:t>
      </w:r>
      <w:r w:rsidR="00777B7F" w:rsidRPr="00CC2D29">
        <w:rPr>
          <w:rFonts w:ascii="GHEA Grapalat" w:hAnsi="GHEA Grapalat"/>
          <w:b/>
          <w:i w:val="0"/>
          <w:sz w:val="24"/>
          <w:szCs w:val="24"/>
        </w:rPr>
        <w:t>лот</w:t>
      </w:r>
      <w:r w:rsidR="00416935">
        <w:rPr>
          <w:rFonts w:ascii="GHEA Grapalat" w:hAnsi="GHEA Grapalat"/>
          <w:b/>
          <w:i w:val="0"/>
          <w:sz w:val="24"/>
          <w:szCs w:val="24"/>
        </w:rPr>
        <w:t>ов</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0549EE" w:rsidRPr="009044F1" w:rsidTr="00D71EFD">
        <w:trPr>
          <w:jc w:val="center"/>
        </w:trPr>
        <w:tc>
          <w:tcPr>
            <w:tcW w:w="1216" w:type="dxa"/>
            <w:vAlign w:val="center"/>
          </w:tcPr>
          <w:p w:rsidR="000549EE" w:rsidRPr="009044F1" w:rsidRDefault="000549EE"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rsidR="000549EE" w:rsidRPr="00A172F8" w:rsidRDefault="000549EE" w:rsidP="000549EE">
            <w:pPr>
              <w:jc w:val="center"/>
              <w:rPr>
                <w:rFonts w:ascii="GHEA Grapalat" w:hAnsi="GHEA Grapalat"/>
                <w:b/>
                <w:bCs/>
                <w:iCs/>
                <w:sz w:val="20"/>
                <w:szCs w:val="20"/>
                <w:lang w:val="hy-AM"/>
              </w:rPr>
            </w:pPr>
            <w:r w:rsidRPr="00A172F8">
              <w:rPr>
                <w:rFonts w:ascii="GHEA Grapalat" w:hAnsi="GHEA Grapalat"/>
                <w:b/>
                <w:bCs/>
                <w:iCs/>
                <w:sz w:val="20"/>
                <w:szCs w:val="20"/>
              </w:rPr>
              <w:t>53,736,823</w:t>
            </w:r>
          </w:p>
        </w:tc>
        <w:tc>
          <w:tcPr>
            <w:tcW w:w="6600" w:type="dxa"/>
            <w:vAlign w:val="center"/>
          </w:tcPr>
          <w:p w:rsidR="000549EE" w:rsidRDefault="000549EE" w:rsidP="00D71EFD">
            <w:pPr>
              <w:rPr>
                <w:rFonts w:ascii="GHEA Grapalat" w:hAnsi="GHEA Grapalat"/>
                <w:sz w:val="20"/>
                <w:szCs w:val="20"/>
              </w:rPr>
            </w:pPr>
            <w:r>
              <w:rPr>
                <w:rFonts w:ascii="GHEA Grapalat" w:hAnsi="GHEA Grapalat"/>
                <w:sz w:val="20"/>
                <w:szCs w:val="20"/>
              </w:rPr>
              <w:t xml:space="preserve">Услуги автотехобслуживания  (Ереван, Араратский, </w:t>
            </w:r>
            <w:proofErr w:type="spellStart"/>
            <w:r>
              <w:rPr>
                <w:rFonts w:ascii="GHEA Grapalat" w:hAnsi="GHEA Grapalat"/>
                <w:sz w:val="20"/>
                <w:szCs w:val="20"/>
              </w:rPr>
              <w:t>Котайкский</w:t>
            </w:r>
            <w:proofErr w:type="spellEnd"/>
            <w:r>
              <w:rPr>
                <w:rFonts w:ascii="GHEA Grapalat" w:hAnsi="GHEA Grapalat"/>
                <w:sz w:val="20"/>
                <w:szCs w:val="20"/>
              </w:rPr>
              <w:t xml:space="preserve">, </w:t>
            </w:r>
            <w:proofErr w:type="spellStart"/>
            <w:r>
              <w:rPr>
                <w:rFonts w:ascii="GHEA Grapalat" w:hAnsi="GHEA Grapalat"/>
                <w:sz w:val="20"/>
                <w:szCs w:val="20"/>
              </w:rPr>
              <w:t>Арагацотнский</w:t>
            </w:r>
            <w:proofErr w:type="spellEnd"/>
            <w:r>
              <w:rPr>
                <w:rFonts w:ascii="GHEA Grapalat" w:hAnsi="GHEA Grapalat"/>
                <w:sz w:val="20"/>
                <w:szCs w:val="20"/>
              </w:rPr>
              <w:t xml:space="preserve">, </w:t>
            </w:r>
            <w:proofErr w:type="spellStart"/>
            <w:r>
              <w:rPr>
                <w:rFonts w:ascii="GHEA Grapalat" w:hAnsi="GHEA Grapalat"/>
                <w:sz w:val="20"/>
                <w:szCs w:val="20"/>
              </w:rPr>
              <w:t>Армавирский</w:t>
            </w:r>
            <w:proofErr w:type="spellEnd"/>
            <w:r>
              <w:rPr>
                <w:rFonts w:ascii="GHEA Grapalat" w:hAnsi="GHEA Grapalat"/>
                <w:sz w:val="20"/>
                <w:szCs w:val="20"/>
              </w:rPr>
              <w:t xml:space="preserve"> </w:t>
            </w:r>
            <w:proofErr w:type="spellStart"/>
            <w:r>
              <w:rPr>
                <w:rFonts w:ascii="GHEA Grapalat" w:hAnsi="GHEA Grapalat"/>
                <w:sz w:val="20"/>
                <w:szCs w:val="20"/>
              </w:rPr>
              <w:t>марзы</w:t>
            </w:r>
            <w:proofErr w:type="spellEnd"/>
            <w:r>
              <w:rPr>
                <w:rFonts w:ascii="GHEA Grapalat" w:hAnsi="GHEA Grapalat"/>
                <w:sz w:val="20"/>
                <w:szCs w:val="20"/>
              </w:rPr>
              <w:t>)</w:t>
            </w:r>
          </w:p>
        </w:tc>
      </w:tr>
      <w:tr w:rsidR="000549EE" w:rsidRPr="009044F1" w:rsidTr="00D71EFD">
        <w:trPr>
          <w:jc w:val="center"/>
        </w:trPr>
        <w:tc>
          <w:tcPr>
            <w:tcW w:w="1216" w:type="dxa"/>
            <w:vAlign w:val="center"/>
          </w:tcPr>
          <w:p w:rsidR="000549EE" w:rsidRPr="009044F1" w:rsidRDefault="000549EE"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w:t>
            </w:r>
          </w:p>
        </w:tc>
        <w:tc>
          <w:tcPr>
            <w:tcW w:w="1418" w:type="dxa"/>
            <w:vAlign w:val="center"/>
          </w:tcPr>
          <w:p w:rsidR="000549EE" w:rsidRPr="00A172F8" w:rsidRDefault="000549EE" w:rsidP="000549EE">
            <w:pPr>
              <w:jc w:val="center"/>
              <w:rPr>
                <w:rFonts w:ascii="GHEA Grapalat" w:hAnsi="GHEA Grapalat"/>
                <w:b/>
                <w:bCs/>
                <w:sz w:val="20"/>
                <w:szCs w:val="20"/>
                <w:lang w:val="hy-AM"/>
              </w:rPr>
            </w:pPr>
            <w:r w:rsidRPr="00A172F8">
              <w:rPr>
                <w:rFonts w:ascii="GHEA Grapalat" w:hAnsi="GHEA Grapalat"/>
                <w:b/>
                <w:bCs/>
                <w:sz w:val="20"/>
                <w:szCs w:val="20"/>
              </w:rPr>
              <w:t>3,888,100</w:t>
            </w:r>
          </w:p>
        </w:tc>
        <w:tc>
          <w:tcPr>
            <w:tcW w:w="6600" w:type="dxa"/>
            <w:vAlign w:val="center"/>
          </w:tcPr>
          <w:p w:rsidR="000549EE" w:rsidRDefault="000549EE" w:rsidP="00D71EFD">
            <w:pPr>
              <w:rPr>
                <w:rFonts w:ascii="GHEA Grapalat" w:hAnsi="GHEA Grapalat"/>
                <w:sz w:val="20"/>
                <w:szCs w:val="20"/>
              </w:rPr>
            </w:pPr>
            <w:r>
              <w:rPr>
                <w:rFonts w:ascii="GHEA Grapalat" w:hAnsi="GHEA Grapalat"/>
                <w:sz w:val="20"/>
                <w:szCs w:val="20"/>
              </w:rPr>
              <w:t>Услуги автотехобслуживания (</w:t>
            </w:r>
            <w:proofErr w:type="spellStart"/>
            <w:r>
              <w:rPr>
                <w:rFonts w:ascii="GHEA Grapalat" w:hAnsi="GHEA Grapalat"/>
                <w:sz w:val="20"/>
                <w:szCs w:val="20"/>
              </w:rPr>
              <w:t>Ширакский</w:t>
            </w:r>
            <w:proofErr w:type="spellEnd"/>
            <w:r>
              <w:rPr>
                <w:rFonts w:ascii="GHEA Grapalat" w:hAnsi="GHEA Grapalat"/>
                <w:sz w:val="20"/>
                <w:szCs w:val="20"/>
              </w:rPr>
              <w:t xml:space="preserve"> </w:t>
            </w:r>
            <w:proofErr w:type="spellStart"/>
            <w:r>
              <w:rPr>
                <w:rFonts w:ascii="GHEA Grapalat" w:hAnsi="GHEA Grapalat"/>
                <w:sz w:val="20"/>
                <w:szCs w:val="20"/>
              </w:rPr>
              <w:t>марз</w:t>
            </w:r>
            <w:proofErr w:type="spellEnd"/>
            <w:r>
              <w:rPr>
                <w:rFonts w:ascii="GHEA Grapalat" w:hAnsi="GHEA Grapalat"/>
                <w:sz w:val="20"/>
                <w:szCs w:val="20"/>
              </w:rPr>
              <w:t>)</w:t>
            </w:r>
          </w:p>
        </w:tc>
      </w:tr>
      <w:tr w:rsidR="000549EE" w:rsidRPr="009044F1" w:rsidTr="00D71EFD">
        <w:trPr>
          <w:jc w:val="center"/>
        </w:trPr>
        <w:tc>
          <w:tcPr>
            <w:tcW w:w="1216" w:type="dxa"/>
            <w:vAlign w:val="center"/>
          </w:tcPr>
          <w:p w:rsidR="000549EE" w:rsidRPr="009044F1" w:rsidRDefault="000549EE"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w:t>
            </w:r>
          </w:p>
        </w:tc>
        <w:tc>
          <w:tcPr>
            <w:tcW w:w="1418" w:type="dxa"/>
            <w:vAlign w:val="center"/>
          </w:tcPr>
          <w:p w:rsidR="000549EE" w:rsidRPr="00A172F8" w:rsidRDefault="000549EE" w:rsidP="000549EE">
            <w:pPr>
              <w:jc w:val="center"/>
              <w:rPr>
                <w:rFonts w:ascii="GHEA Grapalat" w:hAnsi="GHEA Grapalat"/>
                <w:b/>
                <w:bCs/>
                <w:sz w:val="20"/>
                <w:szCs w:val="20"/>
              </w:rPr>
            </w:pPr>
            <w:r w:rsidRPr="00A172F8">
              <w:rPr>
                <w:rFonts w:ascii="GHEA Grapalat" w:hAnsi="GHEA Grapalat"/>
                <w:b/>
                <w:bCs/>
                <w:sz w:val="20"/>
                <w:szCs w:val="20"/>
              </w:rPr>
              <w:t>4,179,100</w:t>
            </w:r>
          </w:p>
        </w:tc>
        <w:tc>
          <w:tcPr>
            <w:tcW w:w="6600" w:type="dxa"/>
            <w:vAlign w:val="center"/>
          </w:tcPr>
          <w:p w:rsidR="000549EE" w:rsidRDefault="000549EE" w:rsidP="00D71EFD">
            <w:pPr>
              <w:rPr>
                <w:rFonts w:ascii="GHEA Grapalat" w:hAnsi="GHEA Grapalat"/>
                <w:color w:val="000000"/>
                <w:sz w:val="20"/>
                <w:szCs w:val="20"/>
              </w:rPr>
            </w:pPr>
            <w:r>
              <w:rPr>
                <w:rFonts w:ascii="GHEA Grapalat" w:hAnsi="GHEA Grapalat"/>
                <w:color w:val="000000"/>
                <w:sz w:val="20"/>
                <w:szCs w:val="20"/>
              </w:rPr>
              <w:t>Услуги автотехобслуживания (</w:t>
            </w:r>
            <w:proofErr w:type="spellStart"/>
            <w:r>
              <w:rPr>
                <w:rFonts w:ascii="GHEA Grapalat" w:hAnsi="GHEA Grapalat"/>
                <w:color w:val="000000"/>
                <w:sz w:val="20"/>
                <w:szCs w:val="20"/>
              </w:rPr>
              <w:t>Гегаркуникский</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марз</w:t>
            </w:r>
            <w:proofErr w:type="spellEnd"/>
            <w:r>
              <w:rPr>
                <w:rFonts w:ascii="GHEA Grapalat" w:hAnsi="GHEA Grapalat"/>
                <w:color w:val="000000"/>
                <w:sz w:val="20"/>
                <w:szCs w:val="20"/>
              </w:rPr>
              <w:t>)</w:t>
            </w:r>
          </w:p>
        </w:tc>
      </w:tr>
      <w:tr w:rsidR="000549EE" w:rsidRPr="009044F1" w:rsidTr="00D71EFD">
        <w:trPr>
          <w:jc w:val="center"/>
        </w:trPr>
        <w:tc>
          <w:tcPr>
            <w:tcW w:w="1216" w:type="dxa"/>
            <w:vAlign w:val="center"/>
          </w:tcPr>
          <w:p w:rsidR="000549EE" w:rsidRPr="009044F1" w:rsidRDefault="000549EE"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w:t>
            </w:r>
          </w:p>
        </w:tc>
        <w:tc>
          <w:tcPr>
            <w:tcW w:w="1418" w:type="dxa"/>
            <w:vAlign w:val="center"/>
          </w:tcPr>
          <w:p w:rsidR="000549EE" w:rsidRPr="00A172F8" w:rsidRDefault="000549EE" w:rsidP="000549EE">
            <w:pPr>
              <w:jc w:val="center"/>
              <w:rPr>
                <w:rFonts w:ascii="GHEA Grapalat" w:hAnsi="GHEA Grapalat"/>
                <w:b/>
                <w:bCs/>
                <w:sz w:val="20"/>
                <w:szCs w:val="20"/>
              </w:rPr>
            </w:pPr>
            <w:r w:rsidRPr="00A172F8">
              <w:rPr>
                <w:rFonts w:ascii="GHEA Grapalat" w:hAnsi="GHEA Grapalat"/>
                <w:b/>
                <w:bCs/>
                <w:sz w:val="20"/>
                <w:szCs w:val="20"/>
              </w:rPr>
              <w:t>6,294,350</w:t>
            </w:r>
          </w:p>
        </w:tc>
        <w:tc>
          <w:tcPr>
            <w:tcW w:w="6600" w:type="dxa"/>
            <w:vAlign w:val="center"/>
          </w:tcPr>
          <w:p w:rsidR="000549EE" w:rsidRDefault="000549EE" w:rsidP="00D71EFD">
            <w:pPr>
              <w:rPr>
                <w:rFonts w:ascii="GHEA Grapalat" w:hAnsi="GHEA Grapalat"/>
                <w:color w:val="000000"/>
                <w:sz w:val="20"/>
                <w:szCs w:val="20"/>
              </w:rPr>
            </w:pPr>
            <w:r>
              <w:rPr>
                <w:rFonts w:ascii="GHEA Grapalat" w:hAnsi="GHEA Grapalat"/>
                <w:color w:val="000000"/>
                <w:sz w:val="20"/>
                <w:szCs w:val="20"/>
              </w:rPr>
              <w:t>Услуги автотехобслуживания (</w:t>
            </w:r>
            <w:proofErr w:type="spellStart"/>
            <w:r>
              <w:rPr>
                <w:rFonts w:ascii="GHEA Grapalat" w:hAnsi="GHEA Grapalat"/>
                <w:color w:val="000000"/>
                <w:sz w:val="20"/>
                <w:szCs w:val="20"/>
              </w:rPr>
              <w:t>Вайоцдзорский</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марз</w:t>
            </w:r>
            <w:proofErr w:type="spellEnd"/>
            <w:r>
              <w:rPr>
                <w:rFonts w:ascii="GHEA Grapalat" w:hAnsi="GHEA Grapalat"/>
                <w:color w:val="000000"/>
                <w:sz w:val="20"/>
                <w:szCs w:val="20"/>
              </w:rPr>
              <w:t>)</w:t>
            </w:r>
          </w:p>
        </w:tc>
      </w:tr>
      <w:tr w:rsidR="000549EE" w:rsidRPr="009044F1" w:rsidTr="00D71EFD">
        <w:trPr>
          <w:jc w:val="center"/>
        </w:trPr>
        <w:tc>
          <w:tcPr>
            <w:tcW w:w="1216" w:type="dxa"/>
            <w:vAlign w:val="center"/>
          </w:tcPr>
          <w:p w:rsidR="000549EE" w:rsidRPr="009044F1" w:rsidRDefault="000549EE"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w:t>
            </w:r>
          </w:p>
        </w:tc>
        <w:tc>
          <w:tcPr>
            <w:tcW w:w="1418" w:type="dxa"/>
            <w:vAlign w:val="center"/>
          </w:tcPr>
          <w:p w:rsidR="000549EE" w:rsidRPr="00A172F8" w:rsidRDefault="000549EE" w:rsidP="000549EE">
            <w:pPr>
              <w:jc w:val="center"/>
              <w:rPr>
                <w:rFonts w:ascii="GHEA Grapalat" w:hAnsi="GHEA Grapalat"/>
                <w:b/>
                <w:bCs/>
                <w:sz w:val="20"/>
                <w:szCs w:val="20"/>
              </w:rPr>
            </w:pPr>
            <w:r w:rsidRPr="00A172F8">
              <w:rPr>
                <w:rFonts w:ascii="GHEA Grapalat" w:hAnsi="GHEA Grapalat"/>
                <w:b/>
                <w:bCs/>
                <w:sz w:val="20"/>
                <w:szCs w:val="20"/>
              </w:rPr>
              <w:t>6,399,023</w:t>
            </w:r>
          </w:p>
        </w:tc>
        <w:tc>
          <w:tcPr>
            <w:tcW w:w="6600" w:type="dxa"/>
            <w:vAlign w:val="center"/>
          </w:tcPr>
          <w:p w:rsidR="000549EE" w:rsidRDefault="000549EE" w:rsidP="00D71EFD">
            <w:pPr>
              <w:rPr>
                <w:rFonts w:ascii="GHEA Grapalat" w:hAnsi="GHEA Grapalat"/>
                <w:color w:val="000000"/>
                <w:sz w:val="20"/>
                <w:szCs w:val="20"/>
              </w:rPr>
            </w:pPr>
            <w:r>
              <w:rPr>
                <w:rFonts w:ascii="GHEA Grapalat" w:hAnsi="GHEA Grapalat"/>
                <w:color w:val="000000"/>
                <w:sz w:val="20"/>
                <w:szCs w:val="20"/>
              </w:rPr>
              <w:t>Услуги автотехобслуживания (</w:t>
            </w:r>
            <w:proofErr w:type="spellStart"/>
            <w:r>
              <w:rPr>
                <w:rFonts w:ascii="GHEA Grapalat" w:hAnsi="GHEA Grapalat"/>
                <w:color w:val="000000"/>
                <w:sz w:val="20"/>
                <w:szCs w:val="20"/>
              </w:rPr>
              <w:t>Тавушский</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марз</w:t>
            </w:r>
            <w:proofErr w:type="spellEnd"/>
            <w:r>
              <w:rPr>
                <w:rFonts w:ascii="GHEA Grapalat" w:hAnsi="GHEA Grapalat"/>
                <w:color w:val="000000"/>
                <w:sz w:val="20"/>
                <w:szCs w:val="20"/>
              </w:rPr>
              <w:t>)</w:t>
            </w:r>
          </w:p>
        </w:tc>
      </w:tr>
      <w:tr w:rsidR="000549EE" w:rsidRPr="009044F1" w:rsidTr="00D71EFD">
        <w:trPr>
          <w:jc w:val="center"/>
        </w:trPr>
        <w:tc>
          <w:tcPr>
            <w:tcW w:w="1216" w:type="dxa"/>
            <w:vAlign w:val="center"/>
          </w:tcPr>
          <w:p w:rsidR="000549EE" w:rsidRPr="009044F1" w:rsidRDefault="000549EE"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w:t>
            </w:r>
          </w:p>
        </w:tc>
        <w:tc>
          <w:tcPr>
            <w:tcW w:w="1418" w:type="dxa"/>
            <w:vAlign w:val="center"/>
          </w:tcPr>
          <w:p w:rsidR="000549EE" w:rsidRPr="00A172F8" w:rsidRDefault="000549EE" w:rsidP="000549EE">
            <w:pPr>
              <w:jc w:val="center"/>
              <w:rPr>
                <w:rFonts w:ascii="GHEA Grapalat" w:hAnsi="GHEA Grapalat"/>
                <w:b/>
                <w:bCs/>
                <w:sz w:val="20"/>
                <w:szCs w:val="20"/>
              </w:rPr>
            </w:pPr>
            <w:r w:rsidRPr="00A172F8">
              <w:rPr>
                <w:rFonts w:ascii="GHEA Grapalat" w:hAnsi="GHEA Grapalat"/>
                <w:b/>
                <w:bCs/>
                <w:sz w:val="20"/>
                <w:szCs w:val="20"/>
              </w:rPr>
              <w:t>7,774,200</w:t>
            </w:r>
          </w:p>
        </w:tc>
        <w:tc>
          <w:tcPr>
            <w:tcW w:w="6600" w:type="dxa"/>
            <w:vAlign w:val="center"/>
          </w:tcPr>
          <w:p w:rsidR="000549EE" w:rsidRDefault="000549EE" w:rsidP="00D71EFD">
            <w:pPr>
              <w:rPr>
                <w:rFonts w:ascii="GHEA Grapalat" w:hAnsi="GHEA Grapalat"/>
                <w:color w:val="000000"/>
                <w:sz w:val="20"/>
                <w:szCs w:val="20"/>
              </w:rPr>
            </w:pPr>
            <w:r>
              <w:rPr>
                <w:rFonts w:ascii="GHEA Grapalat" w:hAnsi="GHEA Grapalat"/>
                <w:color w:val="000000"/>
                <w:sz w:val="20"/>
                <w:szCs w:val="20"/>
              </w:rPr>
              <w:t>Услуги автотехобслуживания (</w:t>
            </w:r>
            <w:proofErr w:type="spellStart"/>
            <w:r>
              <w:rPr>
                <w:rFonts w:ascii="GHEA Grapalat" w:hAnsi="GHEA Grapalat"/>
                <w:color w:val="000000"/>
                <w:sz w:val="20"/>
                <w:szCs w:val="20"/>
              </w:rPr>
              <w:t>Лорийский</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марз</w:t>
            </w:r>
            <w:proofErr w:type="spellEnd"/>
            <w:r>
              <w:rPr>
                <w:rFonts w:ascii="GHEA Grapalat" w:hAnsi="GHEA Grapalat"/>
                <w:color w:val="000000"/>
                <w:sz w:val="20"/>
                <w:szCs w:val="20"/>
              </w:rPr>
              <w:t>)</w:t>
            </w:r>
          </w:p>
        </w:tc>
      </w:tr>
      <w:tr w:rsidR="000549EE" w:rsidRPr="009044F1" w:rsidTr="00D71EFD">
        <w:trPr>
          <w:jc w:val="center"/>
        </w:trPr>
        <w:tc>
          <w:tcPr>
            <w:tcW w:w="1216" w:type="dxa"/>
            <w:vAlign w:val="center"/>
          </w:tcPr>
          <w:p w:rsidR="000549EE" w:rsidRPr="009044F1" w:rsidRDefault="000549EE"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7</w:t>
            </w:r>
          </w:p>
        </w:tc>
        <w:tc>
          <w:tcPr>
            <w:tcW w:w="1418" w:type="dxa"/>
            <w:vAlign w:val="center"/>
          </w:tcPr>
          <w:p w:rsidR="000549EE" w:rsidRPr="00A172F8" w:rsidRDefault="000549EE" w:rsidP="000549EE">
            <w:pPr>
              <w:jc w:val="center"/>
              <w:rPr>
                <w:rFonts w:ascii="GHEA Grapalat" w:hAnsi="GHEA Grapalat"/>
                <w:b/>
                <w:bCs/>
                <w:iCs/>
                <w:sz w:val="20"/>
                <w:szCs w:val="20"/>
              </w:rPr>
            </w:pPr>
            <w:r w:rsidRPr="00A172F8">
              <w:rPr>
                <w:rFonts w:ascii="GHEA Grapalat" w:hAnsi="GHEA Grapalat"/>
                <w:b/>
                <w:bCs/>
                <w:iCs/>
                <w:sz w:val="20"/>
                <w:szCs w:val="20"/>
              </w:rPr>
              <w:t>13,154,031</w:t>
            </w:r>
          </w:p>
        </w:tc>
        <w:tc>
          <w:tcPr>
            <w:tcW w:w="6600" w:type="dxa"/>
            <w:vAlign w:val="center"/>
          </w:tcPr>
          <w:p w:rsidR="000549EE" w:rsidRDefault="000549EE" w:rsidP="00D71EFD">
            <w:pPr>
              <w:rPr>
                <w:rFonts w:ascii="GHEA Grapalat" w:hAnsi="GHEA Grapalat"/>
                <w:color w:val="000000"/>
                <w:sz w:val="20"/>
                <w:szCs w:val="20"/>
              </w:rPr>
            </w:pPr>
            <w:r>
              <w:rPr>
                <w:rFonts w:ascii="GHEA Grapalat" w:hAnsi="GHEA Grapalat"/>
                <w:color w:val="000000"/>
                <w:sz w:val="20"/>
                <w:szCs w:val="20"/>
              </w:rPr>
              <w:t>Услуги автотехобслуживания (</w:t>
            </w:r>
            <w:proofErr w:type="spellStart"/>
            <w:r>
              <w:rPr>
                <w:rFonts w:ascii="GHEA Grapalat" w:hAnsi="GHEA Grapalat"/>
                <w:color w:val="000000"/>
                <w:sz w:val="20"/>
                <w:szCs w:val="20"/>
              </w:rPr>
              <w:t>Сюникский</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марз</w:t>
            </w:r>
            <w:proofErr w:type="spellEnd"/>
            <w:r>
              <w:rPr>
                <w:rFonts w:ascii="GHEA Grapalat" w:hAnsi="GHEA Grapalat"/>
                <w:color w:val="000000"/>
                <w:sz w:val="20"/>
                <w:szCs w:val="20"/>
              </w:rPr>
              <w:t>)</w:t>
            </w:r>
          </w:p>
        </w:tc>
      </w:tr>
      <w:tr w:rsidR="000549EE" w:rsidRPr="009044F1" w:rsidTr="00D71EFD">
        <w:trPr>
          <w:jc w:val="center"/>
        </w:trPr>
        <w:tc>
          <w:tcPr>
            <w:tcW w:w="1216" w:type="dxa"/>
            <w:vAlign w:val="center"/>
          </w:tcPr>
          <w:p w:rsidR="000549EE" w:rsidRDefault="000549EE"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8</w:t>
            </w:r>
          </w:p>
        </w:tc>
        <w:tc>
          <w:tcPr>
            <w:tcW w:w="1418" w:type="dxa"/>
            <w:vAlign w:val="center"/>
          </w:tcPr>
          <w:p w:rsidR="000549EE" w:rsidRPr="00A172F8" w:rsidRDefault="000549EE" w:rsidP="000549EE">
            <w:pPr>
              <w:jc w:val="center"/>
              <w:rPr>
                <w:rFonts w:ascii="GHEA Grapalat" w:hAnsi="GHEA Grapalat"/>
                <w:b/>
                <w:bCs/>
                <w:iCs/>
                <w:sz w:val="20"/>
                <w:szCs w:val="20"/>
                <w:lang w:val="hy-AM"/>
              </w:rPr>
            </w:pPr>
            <w:r w:rsidRPr="00A172F8">
              <w:rPr>
                <w:rFonts w:ascii="GHEA Grapalat" w:hAnsi="GHEA Grapalat"/>
                <w:b/>
                <w:bCs/>
                <w:iCs/>
                <w:sz w:val="20"/>
                <w:szCs w:val="20"/>
              </w:rPr>
              <w:t>16,023,853</w:t>
            </w:r>
          </w:p>
        </w:tc>
        <w:tc>
          <w:tcPr>
            <w:tcW w:w="6600" w:type="dxa"/>
            <w:vAlign w:val="center"/>
          </w:tcPr>
          <w:p w:rsidR="000549EE" w:rsidRDefault="000549EE" w:rsidP="00D71EFD">
            <w:pPr>
              <w:rPr>
                <w:rFonts w:ascii="GHEA Grapalat" w:hAnsi="GHEA Grapalat"/>
                <w:color w:val="000000"/>
                <w:sz w:val="20"/>
                <w:szCs w:val="20"/>
              </w:rPr>
            </w:pPr>
            <w:r>
              <w:rPr>
                <w:rFonts w:ascii="GHEA Grapalat" w:hAnsi="GHEA Grapalat"/>
                <w:color w:val="000000"/>
                <w:sz w:val="20"/>
                <w:szCs w:val="20"/>
              </w:rPr>
              <w:t>Услуги автотехобслуживания для автомобилей марки микроавтобус Хендай</w:t>
            </w:r>
            <w:proofErr w:type="gramStart"/>
            <w:r>
              <w:rPr>
                <w:rFonts w:ascii="GHEA Grapalat" w:hAnsi="GHEA Grapalat"/>
                <w:color w:val="000000"/>
                <w:sz w:val="20"/>
                <w:szCs w:val="20"/>
              </w:rPr>
              <w:t>1</w:t>
            </w:r>
            <w:proofErr w:type="gramEnd"/>
            <w:r>
              <w:rPr>
                <w:rFonts w:ascii="GHEA Grapalat" w:hAnsi="GHEA Grapalat"/>
                <w:color w:val="000000"/>
                <w:sz w:val="20"/>
                <w:szCs w:val="20"/>
              </w:rPr>
              <w:t xml:space="preserve"> </w:t>
            </w:r>
            <w:proofErr w:type="spellStart"/>
            <w:r>
              <w:rPr>
                <w:rFonts w:ascii="GHEA Grapalat" w:hAnsi="GHEA Grapalat"/>
                <w:color w:val="000000"/>
                <w:sz w:val="20"/>
                <w:szCs w:val="20"/>
              </w:rPr>
              <w:t>задневедущий</w:t>
            </w:r>
            <w:proofErr w:type="spellEnd"/>
          </w:p>
        </w:tc>
      </w:tr>
      <w:tr w:rsidR="000549EE" w:rsidRPr="009044F1" w:rsidTr="00D71EFD">
        <w:trPr>
          <w:jc w:val="center"/>
        </w:trPr>
        <w:tc>
          <w:tcPr>
            <w:tcW w:w="1216" w:type="dxa"/>
            <w:vAlign w:val="center"/>
          </w:tcPr>
          <w:p w:rsidR="000549EE" w:rsidRDefault="000549EE"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9</w:t>
            </w:r>
          </w:p>
        </w:tc>
        <w:tc>
          <w:tcPr>
            <w:tcW w:w="1418" w:type="dxa"/>
            <w:vAlign w:val="center"/>
          </w:tcPr>
          <w:p w:rsidR="000549EE" w:rsidRPr="00A172F8" w:rsidRDefault="000549EE" w:rsidP="000549EE">
            <w:pPr>
              <w:jc w:val="center"/>
              <w:rPr>
                <w:rFonts w:ascii="GHEA Grapalat" w:hAnsi="GHEA Grapalat"/>
                <w:b/>
                <w:bCs/>
                <w:iCs/>
                <w:sz w:val="20"/>
                <w:szCs w:val="20"/>
                <w:lang w:val="hy-AM"/>
              </w:rPr>
            </w:pPr>
            <w:r w:rsidRPr="00A172F8">
              <w:rPr>
                <w:rFonts w:ascii="GHEA Grapalat" w:hAnsi="GHEA Grapalat"/>
                <w:b/>
                <w:bCs/>
                <w:iCs/>
                <w:sz w:val="20"/>
                <w:szCs w:val="20"/>
              </w:rPr>
              <w:t>16,690,413</w:t>
            </w:r>
          </w:p>
        </w:tc>
        <w:tc>
          <w:tcPr>
            <w:tcW w:w="6600" w:type="dxa"/>
            <w:vAlign w:val="center"/>
          </w:tcPr>
          <w:p w:rsidR="000549EE" w:rsidRDefault="000549EE" w:rsidP="00D71EFD">
            <w:pPr>
              <w:rPr>
                <w:rFonts w:ascii="GHEA Grapalat" w:hAnsi="GHEA Grapalat"/>
                <w:color w:val="000000"/>
                <w:sz w:val="20"/>
                <w:szCs w:val="20"/>
              </w:rPr>
            </w:pPr>
            <w:r>
              <w:rPr>
                <w:rFonts w:ascii="GHEA Grapalat" w:hAnsi="GHEA Grapalat"/>
                <w:color w:val="000000"/>
                <w:sz w:val="20"/>
                <w:szCs w:val="20"/>
              </w:rPr>
              <w:t xml:space="preserve">Услуги автотехобслуживания для автомобилей марки </w:t>
            </w:r>
            <w:proofErr w:type="spellStart"/>
            <w:r>
              <w:rPr>
                <w:rFonts w:ascii="GHEA Grapalat" w:hAnsi="GHEA Grapalat"/>
                <w:color w:val="000000"/>
                <w:sz w:val="20"/>
                <w:szCs w:val="20"/>
              </w:rPr>
              <w:t>Киа</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Пиканто</w:t>
            </w:r>
            <w:proofErr w:type="spellEnd"/>
            <w:r>
              <w:rPr>
                <w:rFonts w:ascii="GHEA Grapalat" w:hAnsi="GHEA Grapalat"/>
                <w:color w:val="000000"/>
                <w:sz w:val="20"/>
                <w:szCs w:val="20"/>
              </w:rPr>
              <w:t xml:space="preserve"> </w:t>
            </w:r>
            <w:proofErr w:type="gramStart"/>
            <w:r>
              <w:rPr>
                <w:rFonts w:ascii="GHEA Grapalat" w:hAnsi="GHEA Grapalat"/>
                <w:color w:val="000000"/>
                <w:sz w:val="20"/>
                <w:szCs w:val="20"/>
              </w:rPr>
              <w:t>пассажирский</w:t>
            </w:r>
            <w:proofErr w:type="gramEnd"/>
          </w:p>
        </w:tc>
      </w:tr>
      <w:tr w:rsidR="000549EE" w:rsidRPr="009044F1" w:rsidTr="00D71EFD">
        <w:trPr>
          <w:jc w:val="center"/>
        </w:trPr>
        <w:tc>
          <w:tcPr>
            <w:tcW w:w="1216" w:type="dxa"/>
            <w:vAlign w:val="center"/>
          </w:tcPr>
          <w:p w:rsidR="000549EE" w:rsidRDefault="000549EE"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10</w:t>
            </w:r>
          </w:p>
        </w:tc>
        <w:tc>
          <w:tcPr>
            <w:tcW w:w="1418" w:type="dxa"/>
            <w:vAlign w:val="center"/>
          </w:tcPr>
          <w:p w:rsidR="000549EE" w:rsidRPr="00A172F8" w:rsidRDefault="000549EE" w:rsidP="000549EE">
            <w:pPr>
              <w:jc w:val="center"/>
              <w:rPr>
                <w:rFonts w:ascii="GHEA Grapalat" w:hAnsi="GHEA Grapalat"/>
                <w:b/>
                <w:bCs/>
                <w:iCs/>
                <w:sz w:val="20"/>
                <w:szCs w:val="20"/>
                <w:lang w:val="hy-AM"/>
              </w:rPr>
            </w:pPr>
            <w:r w:rsidRPr="00A172F8">
              <w:rPr>
                <w:rFonts w:ascii="GHEA Grapalat" w:hAnsi="GHEA Grapalat"/>
                <w:b/>
                <w:bCs/>
                <w:iCs/>
                <w:sz w:val="20"/>
                <w:szCs w:val="20"/>
              </w:rPr>
              <w:t>15,043,650</w:t>
            </w:r>
          </w:p>
        </w:tc>
        <w:tc>
          <w:tcPr>
            <w:tcW w:w="6600" w:type="dxa"/>
            <w:vAlign w:val="center"/>
          </w:tcPr>
          <w:p w:rsidR="000549EE" w:rsidRDefault="000549EE" w:rsidP="00D71EFD">
            <w:pPr>
              <w:rPr>
                <w:rFonts w:ascii="GHEA Grapalat" w:hAnsi="GHEA Grapalat"/>
                <w:color w:val="000000"/>
                <w:sz w:val="20"/>
                <w:szCs w:val="20"/>
              </w:rPr>
            </w:pPr>
            <w:r>
              <w:rPr>
                <w:rFonts w:ascii="GHEA Grapalat" w:hAnsi="GHEA Grapalat"/>
                <w:color w:val="000000"/>
                <w:sz w:val="20"/>
                <w:szCs w:val="20"/>
              </w:rPr>
              <w:t xml:space="preserve">Услуги автотехобслуживания для автомобилей марки </w:t>
            </w:r>
            <w:proofErr w:type="spellStart"/>
            <w:r>
              <w:rPr>
                <w:rFonts w:ascii="GHEA Grapalat" w:hAnsi="GHEA Grapalat"/>
                <w:color w:val="000000"/>
                <w:sz w:val="20"/>
                <w:szCs w:val="20"/>
              </w:rPr>
              <w:t>Киа</w:t>
            </w:r>
            <w:proofErr w:type="spellEnd"/>
            <w:r>
              <w:rPr>
                <w:rFonts w:ascii="GHEA Grapalat" w:hAnsi="GHEA Grapalat"/>
                <w:color w:val="000000"/>
                <w:sz w:val="20"/>
                <w:szCs w:val="20"/>
              </w:rPr>
              <w:t xml:space="preserve"> грузовик К2700</w:t>
            </w:r>
          </w:p>
        </w:tc>
      </w:tr>
      <w:tr w:rsidR="000549EE" w:rsidRPr="009044F1" w:rsidTr="00D71EFD">
        <w:trPr>
          <w:jc w:val="center"/>
        </w:trPr>
        <w:tc>
          <w:tcPr>
            <w:tcW w:w="1216" w:type="dxa"/>
            <w:vAlign w:val="center"/>
          </w:tcPr>
          <w:p w:rsidR="000549EE" w:rsidRDefault="000549EE"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11</w:t>
            </w:r>
          </w:p>
        </w:tc>
        <w:tc>
          <w:tcPr>
            <w:tcW w:w="1418" w:type="dxa"/>
            <w:vAlign w:val="center"/>
          </w:tcPr>
          <w:p w:rsidR="000549EE" w:rsidRPr="00A172F8" w:rsidRDefault="000549EE" w:rsidP="000549EE">
            <w:pPr>
              <w:jc w:val="center"/>
              <w:rPr>
                <w:rFonts w:ascii="GHEA Grapalat" w:hAnsi="GHEA Grapalat"/>
                <w:b/>
                <w:bCs/>
                <w:iCs/>
                <w:sz w:val="20"/>
                <w:szCs w:val="20"/>
                <w:lang w:val="hy-AM"/>
              </w:rPr>
            </w:pPr>
            <w:r w:rsidRPr="00A172F8">
              <w:rPr>
                <w:rFonts w:ascii="GHEA Grapalat" w:hAnsi="GHEA Grapalat"/>
                <w:b/>
                <w:bCs/>
                <w:iCs/>
                <w:sz w:val="20"/>
                <w:szCs w:val="20"/>
              </w:rPr>
              <w:t>12,401,997</w:t>
            </w:r>
          </w:p>
        </w:tc>
        <w:tc>
          <w:tcPr>
            <w:tcW w:w="6600" w:type="dxa"/>
            <w:vAlign w:val="center"/>
          </w:tcPr>
          <w:p w:rsidR="000549EE" w:rsidRDefault="000549EE" w:rsidP="00D71EFD">
            <w:pPr>
              <w:rPr>
                <w:rFonts w:ascii="GHEA Grapalat" w:hAnsi="GHEA Grapalat"/>
                <w:color w:val="000000"/>
                <w:sz w:val="20"/>
                <w:szCs w:val="20"/>
              </w:rPr>
            </w:pPr>
            <w:r>
              <w:rPr>
                <w:rFonts w:ascii="GHEA Grapalat" w:hAnsi="GHEA Grapalat"/>
                <w:color w:val="000000"/>
                <w:sz w:val="20"/>
                <w:szCs w:val="20"/>
              </w:rPr>
              <w:t xml:space="preserve">Услуги </w:t>
            </w:r>
            <w:proofErr w:type="spellStart"/>
            <w:r>
              <w:rPr>
                <w:rFonts w:ascii="GHEA Grapalat" w:hAnsi="GHEA Grapalat"/>
                <w:color w:val="000000"/>
                <w:sz w:val="20"/>
                <w:szCs w:val="20"/>
              </w:rPr>
              <w:t>автотехобслуживаниядля</w:t>
            </w:r>
            <w:proofErr w:type="spellEnd"/>
            <w:r>
              <w:rPr>
                <w:rFonts w:ascii="GHEA Grapalat" w:hAnsi="GHEA Grapalat"/>
                <w:color w:val="000000"/>
                <w:sz w:val="20"/>
                <w:szCs w:val="20"/>
              </w:rPr>
              <w:t xml:space="preserve"> автомобилей марки </w:t>
            </w:r>
            <w:proofErr w:type="spellStart"/>
            <w:r>
              <w:rPr>
                <w:rFonts w:ascii="GHEA Grapalat" w:hAnsi="GHEA Grapalat"/>
                <w:color w:val="000000"/>
                <w:sz w:val="20"/>
                <w:szCs w:val="20"/>
              </w:rPr>
              <w:t>Киа</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Спортейдж</w:t>
            </w:r>
            <w:proofErr w:type="spellEnd"/>
          </w:p>
        </w:tc>
      </w:tr>
      <w:tr w:rsidR="000549EE" w:rsidRPr="009044F1" w:rsidTr="00D71EFD">
        <w:trPr>
          <w:jc w:val="center"/>
        </w:trPr>
        <w:tc>
          <w:tcPr>
            <w:tcW w:w="1216" w:type="dxa"/>
            <w:vAlign w:val="center"/>
          </w:tcPr>
          <w:p w:rsidR="000549EE" w:rsidRDefault="000549EE"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12</w:t>
            </w:r>
          </w:p>
        </w:tc>
        <w:tc>
          <w:tcPr>
            <w:tcW w:w="1418" w:type="dxa"/>
            <w:vAlign w:val="center"/>
          </w:tcPr>
          <w:p w:rsidR="000549EE" w:rsidRPr="00A172F8" w:rsidRDefault="000549EE" w:rsidP="000549EE">
            <w:pPr>
              <w:jc w:val="center"/>
              <w:rPr>
                <w:rFonts w:ascii="GHEA Grapalat" w:hAnsi="GHEA Grapalat"/>
                <w:b/>
                <w:bCs/>
                <w:iCs/>
                <w:sz w:val="20"/>
                <w:szCs w:val="20"/>
                <w:lang w:val="hy-AM"/>
              </w:rPr>
            </w:pPr>
            <w:r w:rsidRPr="00A172F8">
              <w:rPr>
                <w:rFonts w:ascii="GHEA Grapalat" w:hAnsi="GHEA Grapalat"/>
                <w:b/>
                <w:bCs/>
                <w:iCs/>
                <w:sz w:val="20"/>
                <w:szCs w:val="20"/>
              </w:rPr>
              <w:t>13,246,750</w:t>
            </w:r>
          </w:p>
        </w:tc>
        <w:tc>
          <w:tcPr>
            <w:tcW w:w="6600" w:type="dxa"/>
            <w:vAlign w:val="center"/>
          </w:tcPr>
          <w:p w:rsidR="000549EE" w:rsidRDefault="000549EE" w:rsidP="00D71EFD">
            <w:pPr>
              <w:rPr>
                <w:rFonts w:ascii="GHEA Grapalat" w:hAnsi="GHEA Grapalat"/>
                <w:color w:val="000000"/>
                <w:sz w:val="20"/>
                <w:szCs w:val="20"/>
              </w:rPr>
            </w:pPr>
            <w:r>
              <w:rPr>
                <w:rFonts w:ascii="GHEA Grapalat" w:hAnsi="GHEA Grapalat"/>
                <w:color w:val="000000"/>
                <w:sz w:val="20"/>
                <w:szCs w:val="20"/>
              </w:rPr>
              <w:t xml:space="preserve">Услуги автотехобслуживания </w:t>
            </w:r>
            <w:proofErr w:type="gramStart"/>
            <w:r>
              <w:rPr>
                <w:rFonts w:ascii="GHEA Grapalat" w:hAnsi="GHEA Grapalat"/>
                <w:color w:val="000000"/>
                <w:sz w:val="20"/>
                <w:szCs w:val="20"/>
              </w:rPr>
              <w:t>для</w:t>
            </w:r>
            <w:proofErr w:type="gramEnd"/>
            <w:r>
              <w:rPr>
                <w:rFonts w:ascii="GHEA Grapalat" w:hAnsi="GHEA Grapalat"/>
                <w:color w:val="000000"/>
                <w:sz w:val="20"/>
                <w:szCs w:val="20"/>
              </w:rPr>
              <w:t xml:space="preserve"> </w:t>
            </w:r>
            <w:proofErr w:type="gramStart"/>
            <w:r>
              <w:rPr>
                <w:rFonts w:ascii="GHEA Grapalat" w:hAnsi="GHEA Grapalat"/>
                <w:color w:val="000000"/>
                <w:sz w:val="20"/>
                <w:szCs w:val="20"/>
              </w:rPr>
              <w:t>автомобили</w:t>
            </w:r>
            <w:proofErr w:type="gramEnd"/>
            <w:r>
              <w:rPr>
                <w:rFonts w:ascii="GHEA Grapalat" w:hAnsi="GHEA Grapalat"/>
                <w:color w:val="000000"/>
                <w:sz w:val="20"/>
                <w:szCs w:val="20"/>
              </w:rPr>
              <w:t xml:space="preserve"> марки </w:t>
            </w:r>
            <w:proofErr w:type="spellStart"/>
            <w:r>
              <w:rPr>
                <w:rFonts w:ascii="GHEA Grapalat" w:hAnsi="GHEA Grapalat"/>
                <w:color w:val="000000"/>
                <w:sz w:val="20"/>
                <w:szCs w:val="20"/>
              </w:rPr>
              <w:t>Сузуки</w:t>
            </w:r>
            <w:proofErr w:type="spellEnd"/>
            <w:r>
              <w:rPr>
                <w:rFonts w:ascii="GHEA Grapalat" w:hAnsi="GHEA Grapalat"/>
                <w:color w:val="000000"/>
                <w:sz w:val="20"/>
                <w:szCs w:val="20"/>
              </w:rPr>
              <w:t xml:space="preserve"> Свифт</w:t>
            </w:r>
          </w:p>
        </w:tc>
      </w:tr>
      <w:tr w:rsidR="000549EE" w:rsidRPr="009044F1" w:rsidTr="00D71EFD">
        <w:trPr>
          <w:jc w:val="center"/>
        </w:trPr>
        <w:tc>
          <w:tcPr>
            <w:tcW w:w="1216" w:type="dxa"/>
            <w:vAlign w:val="center"/>
          </w:tcPr>
          <w:p w:rsidR="000549EE" w:rsidRDefault="000549EE"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13</w:t>
            </w:r>
          </w:p>
        </w:tc>
        <w:tc>
          <w:tcPr>
            <w:tcW w:w="1418" w:type="dxa"/>
            <w:vAlign w:val="center"/>
          </w:tcPr>
          <w:p w:rsidR="000549EE" w:rsidRPr="00A172F8" w:rsidRDefault="000549EE" w:rsidP="000549EE">
            <w:pPr>
              <w:jc w:val="center"/>
              <w:rPr>
                <w:rFonts w:ascii="GHEA Grapalat" w:hAnsi="GHEA Grapalat"/>
                <w:b/>
                <w:bCs/>
                <w:iCs/>
                <w:sz w:val="20"/>
                <w:szCs w:val="20"/>
                <w:lang w:val="hy-AM"/>
              </w:rPr>
            </w:pPr>
            <w:r w:rsidRPr="00A172F8">
              <w:rPr>
                <w:rFonts w:ascii="GHEA Grapalat" w:hAnsi="GHEA Grapalat"/>
                <w:b/>
                <w:bCs/>
                <w:iCs/>
                <w:sz w:val="20"/>
                <w:szCs w:val="20"/>
              </w:rPr>
              <w:t>6,092,350</w:t>
            </w:r>
          </w:p>
        </w:tc>
        <w:tc>
          <w:tcPr>
            <w:tcW w:w="6600" w:type="dxa"/>
            <w:vAlign w:val="center"/>
          </w:tcPr>
          <w:p w:rsidR="000549EE" w:rsidRDefault="000549EE" w:rsidP="00D71EFD">
            <w:pPr>
              <w:rPr>
                <w:rFonts w:ascii="GHEA Grapalat" w:hAnsi="GHEA Grapalat"/>
                <w:color w:val="000000"/>
                <w:sz w:val="20"/>
                <w:szCs w:val="20"/>
              </w:rPr>
            </w:pPr>
            <w:r>
              <w:rPr>
                <w:rFonts w:ascii="GHEA Grapalat" w:hAnsi="GHEA Grapalat"/>
                <w:color w:val="000000"/>
                <w:sz w:val="20"/>
                <w:szCs w:val="20"/>
              </w:rPr>
              <w:t>Услуги автотехобслуживания для автомобилей марки Джин</w:t>
            </w:r>
            <w:proofErr w:type="gramStart"/>
            <w:r>
              <w:rPr>
                <w:rFonts w:ascii="GHEA Grapalat" w:hAnsi="GHEA Grapalat"/>
                <w:color w:val="000000"/>
                <w:sz w:val="20"/>
                <w:szCs w:val="20"/>
              </w:rPr>
              <w:t xml:space="preserve"> В</w:t>
            </w:r>
            <w:proofErr w:type="gramEnd"/>
            <w:r>
              <w:rPr>
                <w:rFonts w:ascii="GHEA Grapalat" w:hAnsi="GHEA Grapalat"/>
                <w:color w:val="000000"/>
                <w:sz w:val="20"/>
                <w:szCs w:val="20"/>
              </w:rPr>
              <w:t>ей SY5038XJHL-M1S1BH</w:t>
            </w:r>
          </w:p>
        </w:tc>
      </w:tr>
      <w:tr w:rsidR="000549EE" w:rsidRPr="009044F1" w:rsidTr="00D71EFD">
        <w:trPr>
          <w:jc w:val="center"/>
        </w:trPr>
        <w:tc>
          <w:tcPr>
            <w:tcW w:w="1216" w:type="dxa"/>
            <w:vAlign w:val="center"/>
          </w:tcPr>
          <w:p w:rsidR="000549EE" w:rsidRDefault="000549EE"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14</w:t>
            </w:r>
          </w:p>
        </w:tc>
        <w:tc>
          <w:tcPr>
            <w:tcW w:w="1418" w:type="dxa"/>
            <w:vAlign w:val="center"/>
          </w:tcPr>
          <w:p w:rsidR="000549EE" w:rsidRPr="00A172F8" w:rsidRDefault="000549EE" w:rsidP="000549EE">
            <w:pPr>
              <w:jc w:val="center"/>
              <w:rPr>
                <w:rFonts w:ascii="GHEA Grapalat" w:hAnsi="GHEA Grapalat"/>
                <w:b/>
                <w:bCs/>
                <w:iCs/>
                <w:sz w:val="20"/>
                <w:szCs w:val="20"/>
                <w:lang w:val="hy-AM"/>
              </w:rPr>
            </w:pPr>
            <w:r w:rsidRPr="00A172F8">
              <w:rPr>
                <w:rFonts w:ascii="GHEA Grapalat" w:hAnsi="GHEA Grapalat"/>
                <w:b/>
                <w:bCs/>
                <w:iCs/>
                <w:sz w:val="20"/>
                <w:szCs w:val="20"/>
              </w:rPr>
              <w:t>21,197,421</w:t>
            </w:r>
          </w:p>
        </w:tc>
        <w:tc>
          <w:tcPr>
            <w:tcW w:w="6600" w:type="dxa"/>
            <w:vAlign w:val="center"/>
          </w:tcPr>
          <w:p w:rsidR="000549EE" w:rsidRDefault="000549EE" w:rsidP="00D71EFD">
            <w:pPr>
              <w:rPr>
                <w:rFonts w:ascii="GHEA Grapalat" w:hAnsi="GHEA Grapalat"/>
                <w:color w:val="000000"/>
                <w:sz w:val="20"/>
                <w:szCs w:val="20"/>
              </w:rPr>
            </w:pPr>
            <w:r>
              <w:rPr>
                <w:rFonts w:ascii="GHEA Grapalat" w:hAnsi="GHEA Grapalat"/>
                <w:color w:val="000000"/>
                <w:sz w:val="20"/>
                <w:szCs w:val="20"/>
              </w:rPr>
              <w:t xml:space="preserve">Услуги </w:t>
            </w:r>
            <w:proofErr w:type="spellStart"/>
            <w:r>
              <w:rPr>
                <w:rFonts w:ascii="GHEA Grapalat" w:hAnsi="GHEA Grapalat"/>
                <w:color w:val="000000"/>
                <w:sz w:val="20"/>
                <w:szCs w:val="20"/>
              </w:rPr>
              <w:t>автотехобслуживаниядля</w:t>
            </w:r>
            <w:proofErr w:type="spellEnd"/>
            <w:r>
              <w:rPr>
                <w:rFonts w:ascii="GHEA Grapalat" w:hAnsi="GHEA Grapalat"/>
                <w:color w:val="000000"/>
                <w:sz w:val="20"/>
                <w:szCs w:val="20"/>
              </w:rPr>
              <w:t xml:space="preserve"> автомобилей марки Джин</w:t>
            </w:r>
            <w:proofErr w:type="gramStart"/>
            <w:r>
              <w:rPr>
                <w:rFonts w:ascii="GHEA Grapalat" w:hAnsi="GHEA Grapalat"/>
                <w:color w:val="000000"/>
                <w:sz w:val="20"/>
                <w:szCs w:val="20"/>
              </w:rPr>
              <w:t xml:space="preserve"> В</w:t>
            </w:r>
            <w:proofErr w:type="gramEnd"/>
            <w:r>
              <w:rPr>
                <w:rFonts w:ascii="GHEA Grapalat" w:hAnsi="GHEA Grapalat"/>
                <w:color w:val="000000"/>
                <w:sz w:val="20"/>
                <w:szCs w:val="20"/>
              </w:rPr>
              <w:t>ей SY5038XJHL-M1S1BH)</w:t>
            </w:r>
          </w:p>
        </w:tc>
      </w:tr>
      <w:tr w:rsidR="000549EE" w:rsidRPr="009044F1" w:rsidTr="00D71EFD">
        <w:trPr>
          <w:jc w:val="center"/>
        </w:trPr>
        <w:tc>
          <w:tcPr>
            <w:tcW w:w="1216" w:type="dxa"/>
            <w:vAlign w:val="center"/>
          </w:tcPr>
          <w:p w:rsidR="000549EE" w:rsidRDefault="000549EE"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15</w:t>
            </w:r>
          </w:p>
        </w:tc>
        <w:tc>
          <w:tcPr>
            <w:tcW w:w="1418" w:type="dxa"/>
            <w:vAlign w:val="center"/>
          </w:tcPr>
          <w:p w:rsidR="000549EE" w:rsidRPr="00A172F8" w:rsidRDefault="000549EE" w:rsidP="000549EE">
            <w:pPr>
              <w:jc w:val="center"/>
              <w:rPr>
                <w:rFonts w:ascii="GHEA Grapalat" w:hAnsi="GHEA Grapalat"/>
                <w:b/>
                <w:bCs/>
                <w:iCs/>
                <w:sz w:val="20"/>
                <w:szCs w:val="20"/>
                <w:lang w:val="hy-AM"/>
              </w:rPr>
            </w:pPr>
            <w:r w:rsidRPr="00A172F8">
              <w:rPr>
                <w:rFonts w:ascii="GHEA Grapalat" w:hAnsi="GHEA Grapalat"/>
                <w:b/>
                <w:bCs/>
                <w:iCs/>
                <w:sz w:val="20"/>
                <w:szCs w:val="20"/>
              </w:rPr>
              <w:t>20,188,020</w:t>
            </w:r>
          </w:p>
        </w:tc>
        <w:tc>
          <w:tcPr>
            <w:tcW w:w="6600" w:type="dxa"/>
            <w:vAlign w:val="center"/>
          </w:tcPr>
          <w:p w:rsidR="000549EE" w:rsidRDefault="000549EE" w:rsidP="00D71EFD">
            <w:pPr>
              <w:rPr>
                <w:rFonts w:ascii="GHEA Grapalat" w:hAnsi="GHEA Grapalat"/>
                <w:color w:val="000000"/>
                <w:sz w:val="20"/>
                <w:szCs w:val="20"/>
              </w:rPr>
            </w:pPr>
            <w:r>
              <w:rPr>
                <w:rFonts w:ascii="GHEA Grapalat" w:hAnsi="GHEA Grapalat"/>
                <w:color w:val="000000"/>
                <w:sz w:val="20"/>
                <w:szCs w:val="20"/>
              </w:rPr>
              <w:t xml:space="preserve">Услуги автотехобслуживания для автомобилей марки </w:t>
            </w:r>
            <w:proofErr w:type="spellStart"/>
            <w:r>
              <w:rPr>
                <w:rFonts w:ascii="GHEA Grapalat" w:hAnsi="GHEA Grapalat"/>
                <w:color w:val="000000"/>
                <w:sz w:val="20"/>
                <w:szCs w:val="20"/>
              </w:rPr>
              <w:t>Киа</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Пиканто</w:t>
            </w:r>
            <w:proofErr w:type="spellEnd"/>
            <w:r>
              <w:rPr>
                <w:rFonts w:ascii="GHEA Grapalat" w:hAnsi="GHEA Grapalat"/>
                <w:color w:val="000000"/>
                <w:sz w:val="20"/>
                <w:szCs w:val="20"/>
              </w:rPr>
              <w:t xml:space="preserve"> </w:t>
            </w:r>
            <w:proofErr w:type="gramStart"/>
            <w:r>
              <w:rPr>
                <w:rFonts w:ascii="GHEA Grapalat" w:hAnsi="GHEA Grapalat"/>
                <w:color w:val="000000"/>
                <w:sz w:val="20"/>
                <w:szCs w:val="20"/>
              </w:rPr>
              <w:t>пассажирский</w:t>
            </w:r>
            <w:proofErr w:type="gramEnd"/>
          </w:p>
        </w:tc>
      </w:tr>
    </w:tbl>
    <w:p w:rsidR="00F23C1D" w:rsidRDefault="00F23C1D" w:rsidP="00B46D58">
      <w:pPr>
        <w:pStyle w:val="23"/>
        <w:widowControl w:val="0"/>
        <w:spacing w:after="160" w:line="240" w:lineRule="auto"/>
        <w:ind w:firstLine="567"/>
        <w:rPr>
          <w:rFonts w:ascii="GHEA Grapalat" w:hAnsi="GHEA Grapalat"/>
          <w:sz w:val="24"/>
          <w:szCs w:val="24"/>
        </w:rPr>
      </w:pPr>
    </w:p>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106256" w:rsidRPr="000B29DC">
        <w:rPr>
          <w:rFonts w:ascii="GHEA Grapalat" w:hAnsi="GHEA Grapalat"/>
        </w:rPr>
        <w:t>аффилированных</w:t>
      </w:r>
      <w:proofErr w:type="spellEnd"/>
      <w:r w:rsidR="00106256" w:rsidRPr="000B29DC">
        <w:rPr>
          <w:rFonts w:ascii="GHEA Grapalat" w:hAnsi="GHEA Grapalat"/>
        </w:rPr>
        <w:t xml:space="preserve">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EA451B"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A451B" w:rsidRPr="009044F1" w:rsidRDefault="00EA451B" w:rsidP="00EA451B">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Pr>
          <w:rFonts w:ascii="GHEA Grapalat" w:hAnsi="GHEA Grapalat"/>
          <w:sz w:val="24"/>
          <w:szCs w:val="24"/>
        </w:rPr>
        <w:t xml:space="preserve"> </w:t>
      </w:r>
    </w:p>
    <w:p w:rsidR="00096865" w:rsidRPr="009044F1" w:rsidRDefault="000946A3" w:rsidP="00EA451B">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10:30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EA451B" w:rsidRPr="00EA451B">
        <w:rPr>
          <w:rFonts w:ascii="GHEA Grapalat" w:hAnsi="GHEA Grapalat"/>
          <w:b/>
          <w:sz w:val="24"/>
          <w:szCs w:val="24"/>
        </w:rPr>
        <w:t>8</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Астгик</w:t>
      </w:r>
      <w:proofErr w:type="spellEnd"/>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w:t>
      </w:r>
      <w:proofErr w:type="spellStart"/>
      <w:r w:rsidR="00F827F5">
        <w:rPr>
          <w:rFonts w:ascii="GHEA Grapalat" w:hAnsi="GHEA Grapalat"/>
        </w:rPr>
        <w:t>аффилированных</w:t>
      </w:r>
      <w:proofErr w:type="spellEnd"/>
      <w:r w:rsidR="00F827F5">
        <w:rPr>
          <w:rFonts w:ascii="GHEA Grapalat" w:hAnsi="GHEA Grapalat"/>
        </w:rPr>
        <w:t xml:space="preserve">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Pr>
          <w:rFonts w:ascii="GHEA Grapalat" w:hAnsi="GHEA Grapalat"/>
          <w:sz w:val="24"/>
          <w:szCs w:val="24"/>
        </w:rPr>
        <w:t>ВС</w:t>
      </w:r>
      <w:proofErr w:type="gramEnd"/>
      <w:r>
        <w:rPr>
          <w:rFonts w:ascii="GHEA Grapalat" w:hAnsi="GHEA Grapalat"/>
          <w:sz w:val="24"/>
          <w:szCs w:val="24"/>
        </w:rPr>
        <w:t>= ЦУ/</w:t>
      </w:r>
      <w:proofErr w:type="spellStart"/>
      <w:r>
        <w:rPr>
          <w:rFonts w:ascii="GHEA Grapalat" w:hAnsi="GHEA Grapalat"/>
          <w:sz w:val="24"/>
          <w:szCs w:val="24"/>
        </w:rPr>
        <w:t>С</w:t>
      </w:r>
      <w:r w:rsidR="007861DD">
        <w:rPr>
          <w:rFonts w:ascii="GHEA Grapalat" w:hAnsi="GHEA Grapalat"/>
          <w:sz w:val="24"/>
          <w:szCs w:val="24"/>
        </w:rPr>
        <w:t>ц</w:t>
      </w:r>
      <w:r>
        <w:rPr>
          <w:rFonts w:ascii="GHEA Grapalat" w:hAnsi="GHEA Grapalat"/>
          <w:sz w:val="24"/>
          <w:szCs w:val="24"/>
        </w:rPr>
        <w:t>xУxК</w:t>
      </w:r>
      <w:proofErr w:type="spellEnd"/>
      <w:r w:rsidR="007861DD">
        <w:rPr>
          <w:rFonts w:ascii="GHEA Grapalat" w:hAnsi="GHEA Grapalat"/>
          <w:sz w:val="24"/>
          <w:szCs w:val="24"/>
        </w:rPr>
        <w:t>, где:</w:t>
      </w:r>
    </w:p>
    <w:p w:rsidR="00BC1D1C" w:rsidRDefault="00BC1D1C" w:rsidP="007B18B8">
      <w:pPr>
        <w:pStyle w:val="norm"/>
        <w:widowControl w:val="0"/>
        <w:spacing w:line="240" w:lineRule="auto"/>
        <w:ind w:firstLine="567"/>
        <w:contextualSpacing/>
        <w:rPr>
          <w:rFonts w:ascii="GHEA Grapalat" w:hAnsi="GHEA Grapalat"/>
          <w:sz w:val="24"/>
          <w:szCs w:val="24"/>
        </w:rPr>
      </w:pPr>
      <w:proofErr w:type="spellStart"/>
      <w:r>
        <w:rPr>
          <w:rFonts w:ascii="GHEA Grapalat" w:hAnsi="GHEA Grapalat"/>
          <w:sz w:val="24"/>
          <w:szCs w:val="24"/>
        </w:rPr>
        <w:t>ВС-сумма</w:t>
      </w:r>
      <w:proofErr w:type="spellEnd"/>
      <w:r>
        <w:rPr>
          <w:rFonts w:ascii="GHEA Grapalat" w:hAnsi="GHEA Grapalat"/>
          <w:sz w:val="24"/>
          <w:szCs w:val="24"/>
        </w:rPr>
        <w:t xml:space="preserve">, </w:t>
      </w:r>
      <w:proofErr w:type="gramStart"/>
      <w:r>
        <w:rPr>
          <w:rFonts w:ascii="GHEA Grapalat" w:hAnsi="GHEA Grapalat"/>
          <w:sz w:val="24"/>
          <w:szCs w:val="24"/>
        </w:rPr>
        <w:t>выплачиваемая</w:t>
      </w:r>
      <w:proofErr w:type="gramEnd"/>
      <w:r>
        <w:rPr>
          <w:rFonts w:ascii="GHEA Grapalat" w:hAnsi="GHEA Grapalat"/>
          <w:sz w:val="24"/>
          <w:szCs w:val="24"/>
        </w:rPr>
        <w:t xml:space="preserve"> за оказание отдельных видов услуг, установленных договором</w:t>
      </w:r>
      <w:r w:rsidR="00F00004">
        <w:rPr>
          <w:rFonts w:ascii="GHEA Grapalat" w:hAnsi="GHEA Grapalat"/>
          <w:sz w:val="24"/>
          <w:szCs w:val="24"/>
        </w:rPr>
        <w:t>,</w:t>
      </w:r>
    </w:p>
    <w:p w:rsidR="00BC1D1C"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 xml:space="preserve">ЦУ </w:t>
      </w:r>
      <w:proofErr w:type="gramStart"/>
      <w:r>
        <w:rPr>
          <w:rFonts w:ascii="GHEA Grapalat" w:hAnsi="GHEA Grapalat"/>
          <w:sz w:val="24"/>
          <w:szCs w:val="24"/>
        </w:rPr>
        <w:t>-и</w:t>
      </w:r>
      <w:proofErr w:type="gramEnd"/>
      <w:r>
        <w:rPr>
          <w:rFonts w:ascii="GHEA Grapalat" w:hAnsi="GHEA Grapalat"/>
          <w:sz w:val="24"/>
          <w:szCs w:val="24"/>
        </w:rPr>
        <w:t xml:space="preserve">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proofErr w:type="gramEnd"/>
      <w:r>
        <w:rPr>
          <w:rFonts w:ascii="GHEA Grapalat" w:hAnsi="GHEA Grapalat"/>
          <w:sz w:val="24"/>
          <w:szCs w:val="24"/>
        </w:rPr>
        <w:t xml:space="preserve">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7B18B8">
      <w:pPr>
        <w:pStyle w:val="norm"/>
        <w:widowControl w:val="0"/>
        <w:spacing w:line="240" w:lineRule="auto"/>
        <w:ind w:firstLine="567"/>
        <w:contextualSpacing/>
        <w:rPr>
          <w:rFonts w:ascii="GHEA Grapalat" w:hAnsi="GHEA Grapalat"/>
          <w:sz w:val="24"/>
          <w:szCs w:val="24"/>
        </w:rPr>
      </w:pPr>
      <w:proofErr w:type="spellStart"/>
      <w:proofErr w:type="gramStart"/>
      <w:r>
        <w:rPr>
          <w:rFonts w:ascii="GHEA Grapalat" w:hAnsi="GHEA Grapalat"/>
          <w:sz w:val="24"/>
          <w:szCs w:val="24"/>
        </w:rPr>
        <w:t>У-цена</w:t>
      </w:r>
      <w:proofErr w:type="spellEnd"/>
      <w:proofErr w:type="gramEnd"/>
      <w:r>
        <w:rPr>
          <w:rFonts w:ascii="GHEA Grapalat" w:hAnsi="GHEA Grapalat"/>
          <w:sz w:val="24"/>
          <w:szCs w:val="24"/>
        </w:rPr>
        <w:t xml:space="preserve"> на максимальную единицу предоставленной услуги</w:t>
      </w:r>
      <w:r w:rsidR="00F00004">
        <w:rPr>
          <w:rFonts w:ascii="GHEA Grapalat" w:hAnsi="GHEA Grapalat"/>
          <w:sz w:val="24"/>
          <w:szCs w:val="24"/>
        </w:rPr>
        <w:t>,</w:t>
      </w:r>
    </w:p>
    <w:p w:rsidR="00BC1D1C" w:rsidRDefault="00BC1D1C"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87579F">
        <w:rPr>
          <w:rFonts w:ascii="GHEA Grapalat" w:hAnsi="GHEA Grapalat"/>
          <w:b/>
          <w:sz w:val="24"/>
          <w:szCs w:val="24"/>
        </w:rPr>
        <w:t>8</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10:30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proofErr w:type="gramStart"/>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proofErr w:type="gramEnd"/>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proofErr w:type="gramStart"/>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w:t>
      </w:r>
      <w:proofErr w:type="gramStart"/>
      <w:r w:rsidRPr="0087724F">
        <w:rPr>
          <w:rFonts w:ascii="GHEA Grapalat" w:hAnsi="GHEA Grapalat" w:cs="Sylfaen" w:hint="eastAsia"/>
        </w:rPr>
        <w:t>я</w:t>
      </w:r>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r w:rsidR="0087579F" w:rsidRPr="009044F1">
        <w:rPr>
          <w:rFonts w:ascii="GHEA Grapalat" w:hAnsi="GHEA Grapalat"/>
          <w:sz w:val="24"/>
          <w:szCs w:val="24"/>
        </w:rPr>
        <w:t>Оценка заявок и определение отобранного участника осуществляются по отдельным лота</w:t>
      </w:r>
      <w:r w:rsidR="0087579F">
        <w:rPr>
          <w:rFonts w:ascii="GHEA Grapalat" w:hAnsi="GHEA Grapalat"/>
          <w:sz w:val="24"/>
          <w:szCs w:val="24"/>
        </w:rPr>
        <w:t>м.</w:t>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FA2474">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FA2474">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2807DD" w:rsidRDefault="002807DD"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87579F" w:rsidRDefault="0087579F">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F23C1D">
        <w:rPr>
          <w:rFonts w:ascii="GHEA Grapalat" w:hAnsi="GHEA Grapalat"/>
          <w:b/>
          <w:sz w:val="22"/>
          <w:szCs w:val="22"/>
        </w:rPr>
        <w:t>GHTsDzB-HVKAK-2023-15</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F23C1D">
        <w:rPr>
          <w:rFonts w:ascii="GHEA Grapalat" w:hAnsi="GHEA Grapalat"/>
          <w:b/>
          <w:sz w:val="22"/>
          <w:szCs w:val="22"/>
        </w:rPr>
        <w:t>GHTsDzB-HVKAK-2023-15</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F23C1D">
        <w:rPr>
          <w:rFonts w:ascii="GHEA Grapalat" w:hAnsi="GHEA Grapalat"/>
          <w:b/>
          <w:sz w:val="22"/>
          <w:szCs w:val="22"/>
        </w:rPr>
        <w:t>GHTsDzB-HVKAK-2023-15</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F23C1D">
        <w:rPr>
          <w:rFonts w:ascii="GHEA Grapalat" w:hAnsi="GHEA Grapalat"/>
          <w:b/>
          <w:sz w:val="22"/>
          <w:szCs w:val="22"/>
        </w:rPr>
        <w:t>GHTsDzB-HVKAK-2023-15</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3"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F23C1D">
        <w:rPr>
          <w:rFonts w:ascii="GHEA Grapalat" w:hAnsi="GHEA Grapalat"/>
          <w:b/>
          <w:sz w:val="22"/>
          <w:szCs w:val="22"/>
        </w:rPr>
        <w:t>GHTsDzB-HVKAK-2023-15</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CF5605"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CF5605"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CF5605"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CF5605"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CF5605"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CF5605"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CF5605"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CF560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CF560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CF5605"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CF5605"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CF5605"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CF560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CF560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CF5605"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CF5605"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CF5605"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CF5605"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CF560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CF5605"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CF560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CF5605"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8310"/>
      </w:tblGrid>
      <w:tr w:rsidR="00A9306E" w:rsidRPr="00FD1EE4" w:rsidTr="008927EA">
        <w:trPr>
          <w:trHeight w:val="83"/>
        </w:trPr>
        <w:tc>
          <w:tcPr>
            <w:tcW w:w="8310"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8927EA">
        <w:trPr>
          <w:trHeight w:val="5888"/>
        </w:trPr>
        <w:tc>
          <w:tcPr>
            <w:tcW w:w="8310"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F23C1D">
        <w:rPr>
          <w:rFonts w:ascii="GHEA Grapalat" w:hAnsi="GHEA Grapalat"/>
          <w:b/>
          <w:sz w:val="22"/>
          <w:szCs w:val="22"/>
        </w:rPr>
        <w:t>GHTsDzB-HVKAK-2023-15</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F23C1D">
        <w:rPr>
          <w:rFonts w:ascii="GHEA Grapalat" w:hAnsi="GHEA Grapalat"/>
          <w:b/>
          <w:sz w:val="22"/>
          <w:szCs w:val="22"/>
        </w:rPr>
        <w:t>GHTsDzB-HVKAK-2023-15</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F23C1D">
        <w:rPr>
          <w:rFonts w:ascii="GHEA Grapalat" w:hAnsi="GHEA Grapalat"/>
          <w:b/>
          <w:sz w:val="22"/>
          <w:szCs w:val="22"/>
        </w:rPr>
        <w:t>GHTsDzB-HVKAK-2023-15</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F23C1D">
        <w:rPr>
          <w:rFonts w:ascii="GHEA Grapalat" w:hAnsi="GHEA Grapalat"/>
          <w:b/>
          <w:sz w:val="22"/>
          <w:szCs w:val="22"/>
        </w:rPr>
        <w:t>GHTsDzB-HVKAK-2023-15</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F23C1D">
        <w:rPr>
          <w:rFonts w:ascii="GHEA Grapalat" w:hAnsi="GHEA Grapalat"/>
          <w:b/>
          <w:sz w:val="22"/>
          <w:szCs w:val="22"/>
        </w:rPr>
        <w:t>GHTsDzB-HVKAK-2023-15</w:t>
      </w:r>
      <w:r w:rsidR="003D1910" w:rsidRPr="00844DED">
        <w:rPr>
          <w:rFonts w:ascii="GHEA Grapalat" w:hAnsi="GHEA Grapalat"/>
          <w:b/>
          <w:sz w:val="22"/>
          <w:szCs w:val="22"/>
        </w:rPr>
        <w:t>»</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proofErr w:type="gramStart"/>
      <w:r w:rsidRPr="00B138F3">
        <w:rPr>
          <w:rFonts w:ascii="GHEA Grapalat" w:hAnsi="GHEA Grapalat"/>
          <w:spacing w:val="-6"/>
        </w:rPr>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F23C1D">
        <w:rPr>
          <w:rFonts w:ascii="GHEA Grapalat" w:hAnsi="GHEA Grapalat"/>
          <w:b/>
          <w:sz w:val="22"/>
          <w:szCs w:val="22"/>
        </w:rPr>
        <w:t>GHTsDzB-HVKAK-2023-15</w:t>
      </w:r>
      <w:r w:rsidR="00043314" w:rsidRPr="00844DED">
        <w:rPr>
          <w:rFonts w:ascii="GHEA Grapalat" w:hAnsi="GHEA Grapalat"/>
          <w:b/>
          <w:sz w:val="22"/>
          <w:szCs w:val="22"/>
        </w:rPr>
        <w:t>»</w:t>
      </w:r>
      <w:r w:rsidRPr="00B138F3">
        <w:rPr>
          <w:rFonts w:ascii="GHEA Grapalat" w:hAnsi="GHEA Grapalat"/>
        </w:rPr>
        <w:t>.</w:t>
      </w:r>
      <w:proofErr w:type="gramEnd"/>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A45632" w:rsidRDefault="00A45632">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F23C1D">
        <w:rPr>
          <w:rFonts w:ascii="GHEA Grapalat" w:hAnsi="GHEA Grapalat"/>
          <w:b/>
          <w:sz w:val="22"/>
          <w:szCs w:val="22"/>
        </w:rPr>
        <w:t>GHTsDzB-HVKAK-2023-15</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D04EA3">
        <w:rPr>
          <w:rFonts w:ascii="GHEA Grapalat" w:hAnsi="GHEA Grapalat"/>
        </w:rPr>
        <w:t xml:space="preserve">, действующего 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522CEF" w:rsidRPr="0049707C">
        <w:rPr>
          <w:rFonts w:ascii="GHEA Grapalat" w:hAnsi="GHEA Grapalat"/>
          <w:b/>
        </w:rPr>
        <w:t>услуг</w:t>
      </w:r>
      <w:r w:rsidR="00522CEF">
        <w:rPr>
          <w:rFonts w:ascii="GHEA Grapalat" w:hAnsi="GHEA Grapalat"/>
        </w:rPr>
        <w:t xml:space="preserve"> </w:t>
      </w:r>
      <w:r w:rsidR="00522CEF">
        <w:rPr>
          <w:rFonts w:ascii="GHEA Grapalat" w:hAnsi="GHEA Grapalat"/>
          <w:b/>
        </w:rPr>
        <w:t>автотехобслуживания</w:t>
      </w:r>
      <w:r w:rsidR="00522CEF">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3F4FD0">
      <w:pPr>
        <w:contextualSpacing/>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3F4FD0">
      <w:pPr>
        <w:widowControl w:val="0"/>
        <w:pBdr>
          <w:bottom w:val="single" w:sz="6" w:space="1" w:color="auto"/>
        </w:pBdr>
        <w:tabs>
          <w:tab w:val="left" w:pos="1276"/>
        </w:tabs>
        <w:ind w:firstLine="567"/>
        <w:contextualSpacing/>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C169CB" w:rsidRDefault="00C169CB" w:rsidP="003F4FD0">
      <w:pPr>
        <w:widowControl w:val="0"/>
        <w:contextualSpacing/>
        <w:jc w:val="center"/>
        <w:rPr>
          <w:rFonts w:ascii="GHEA Grapalat" w:hAnsi="GHEA Grapalat"/>
          <w:b/>
        </w:rPr>
      </w:pP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F4FD0">
      <w:pPr>
        <w:widowControl w:val="0"/>
        <w:contextualSpacing/>
        <w:jc w:val="center"/>
        <w:rPr>
          <w:rFonts w:ascii="GHEA Grapalat" w:hAnsi="GHEA Grapalat"/>
          <w:b/>
        </w:rPr>
      </w:pP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tbl>
      <w:tblPr>
        <w:tblW w:w="93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0"/>
        <w:gridCol w:w="4985"/>
        <w:gridCol w:w="3260"/>
      </w:tblGrid>
      <w:tr w:rsidR="00FF2023" w:rsidRPr="00681B70" w:rsidTr="00FF2023">
        <w:trPr>
          <w:trHeight w:val="604"/>
        </w:trPr>
        <w:tc>
          <w:tcPr>
            <w:tcW w:w="1110" w:type="dxa"/>
            <w:noWrap/>
            <w:vAlign w:val="center"/>
            <w:hideMark/>
          </w:tcPr>
          <w:p w:rsidR="00FF2023" w:rsidRPr="00BF60B5" w:rsidRDefault="00BF60B5" w:rsidP="00FF2023">
            <w:pPr>
              <w:pStyle w:val="23"/>
              <w:ind w:firstLine="0"/>
              <w:jc w:val="center"/>
              <w:rPr>
                <w:rFonts w:ascii="GHEA Grapalat" w:hAnsi="GHEA Grapalat"/>
              </w:rPr>
            </w:pPr>
            <w:r>
              <w:rPr>
                <w:rFonts w:ascii="GHEA Grapalat" w:hAnsi="GHEA Grapalat"/>
              </w:rPr>
              <w:t>Н/Л</w:t>
            </w:r>
          </w:p>
        </w:tc>
        <w:tc>
          <w:tcPr>
            <w:tcW w:w="4985" w:type="dxa"/>
            <w:vAlign w:val="center"/>
            <w:hideMark/>
          </w:tcPr>
          <w:p w:rsidR="00FF2023" w:rsidRPr="00BF60B5" w:rsidRDefault="00BF60B5" w:rsidP="00FF2023">
            <w:pPr>
              <w:pStyle w:val="23"/>
              <w:ind w:firstLine="0"/>
              <w:jc w:val="center"/>
              <w:rPr>
                <w:rFonts w:ascii="GHEA Grapalat" w:hAnsi="GHEA Grapalat"/>
              </w:rPr>
            </w:pPr>
            <w:r>
              <w:rPr>
                <w:rFonts w:ascii="GHEA Grapalat" w:hAnsi="GHEA Grapalat"/>
              </w:rPr>
              <w:t>Наименование</w:t>
            </w:r>
          </w:p>
        </w:tc>
        <w:tc>
          <w:tcPr>
            <w:tcW w:w="3260" w:type="dxa"/>
            <w:hideMark/>
          </w:tcPr>
          <w:p w:rsidR="00FF2023" w:rsidRPr="00BF60B5" w:rsidRDefault="00BF60B5" w:rsidP="00FF2023">
            <w:pPr>
              <w:jc w:val="center"/>
              <w:rPr>
                <w:rFonts w:ascii="GHEA Grapalat" w:hAnsi="GHEA Grapalat"/>
                <w:bCs/>
                <w:color w:val="000000"/>
                <w:sz w:val="20"/>
                <w:szCs w:val="20"/>
              </w:rPr>
            </w:pPr>
            <w:r>
              <w:rPr>
                <w:rFonts w:ascii="GHEA Grapalat" w:hAnsi="GHEA Grapalat"/>
                <w:bCs/>
                <w:color w:val="000000"/>
                <w:sz w:val="20"/>
                <w:szCs w:val="20"/>
              </w:rPr>
              <w:t>Максимальная сумма, предусмотренная договором</w:t>
            </w:r>
          </w:p>
        </w:tc>
      </w:tr>
      <w:tr w:rsidR="00352985" w:rsidRPr="00681B70" w:rsidTr="00FF2023">
        <w:trPr>
          <w:trHeight w:hRule="exact" w:val="855"/>
        </w:trPr>
        <w:tc>
          <w:tcPr>
            <w:tcW w:w="1110" w:type="dxa"/>
            <w:noWrap/>
            <w:vAlign w:val="center"/>
            <w:hideMark/>
          </w:tcPr>
          <w:p w:rsidR="00352985" w:rsidRPr="00681B70" w:rsidRDefault="00352985" w:rsidP="00FF2023">
            <w:pPr>
              <w:jc w:val="center"/>
              <w:rPr>
                <w:rFonts w:ascii="GHEA Grapalat" w:hAnsi="GHEA Grapalat"/>
                <w:color w:val="000000"/>
                <w:sz w:val="20"/>
                <w:szCs w:val="20"/>
              </w:rPr>
            </w:pPr>
            <w:r w:rsidRPr="00681B70">
              <w:rPr>
                <w:rFonts w:ascii="GHEA Grapalat" w:hAnsi="GHEA Grapalat"/>
                <w:color w:val="000000"/>
                <w:sz w:val="20"/>
                <w:szCs w:val="20"/>
              </w:rPr>
              <w:t>1</w:t>
            </w:r>
          </w:p>
        </w:tc>
        <w:tc>
          <w:tcPr>
            <w:tcW w:w="4985" w:type="dxa"/>
            <w:vAlign w:val="center"/>
            <w:hideMark/>
          </w:tcPr>
          <w:p w:rsidR="00352985" w:rsidRDefault="00352985">
            <w:pPr>
              <w:jc w:val="center"/>
              <w:rPr>
                <w:rFonts w:ascii="GHEA Grapalat" w:hAnsi="GHEA Grapalat"/>
                <w:sz w:val="20"/>
                <w:szCs w:val="20"/>
              </w:rPr>
            </w:pPr>
            <w:r>
              <w:rPr>
                <w:rFonts w:ascii="GHEA Grapalat" w:hAnsi="GHEA Grapalat"/>
                <w:sz w:val="20"/>
                <w:szCs w:val="20"/>
              </w:rPr>
              <w:t xml:space="preserve">Услуги автотехобслуживания  (Ереван, Араратский, </w:t>
            </w:r>
            <w:proofErr w:type="spellStart"/>
            <w:r>
              <w:rPr>
                <w:rFonts w:ascii="GHEA Grapalat" w:hAnsi="GHEA Grapalat"/>
                <w:sz w:val="20"/>
                <w:szCs w:val="20"/>
              </w:rPr>
              <w:t>Котайкский</w:t>
            </w:r>
            <w:proofErr w:type="spellEnd"/>
            <w:r>
              <w:rPr>
                <w:rFonts w:ascii="GHEA Grapalat" w:hAnsi="GHEA Grapalat"/>
                <w:sz w:val="20"/>
                <w:szCs w:val="20"/>
              </w:rPr>
              <w:t xml:space="preserve">, </w:t>
            </w:r>
            <w:proofErr w:type="spellStart"/>
            <w:r>
              <w:rPr>
                <w:rFonts w:ascii="GHEA Grapalat" w:hAnsi="GHEA Grapalat"/>
                <w:sz w:val="20"/>
                <w:szCs w:val="20"/>
              </w:rPr>
              <w:t>Арагацотнский</w:t>
            </w:r>
            <w:proofErr w:type="spellEnd"/>
            <w:r>
              <w:rPr>
                <w:rFonts w:ascii="GHEA Grapalat" w:hAnsi="GHEA Grapalat"/>
                <w:sz w:val="20"/>
                <w:szCs w:val="20"/>
              </w:rPr>
              <w:t xml:space="preserve">, </w:t>
            </w:r>
            <w:proofErr w:type="spellStart"/>
            <w:r>
              <w:rPr>
                <w:rFonts w:ascii="GHEA Grapalat" w:hAnsi="GHEA Grapalat"/>
                <w:sz w:val="20"/>
                <w:szCs w:val="20"/>
              </w:rPr>
              <w:t>Армавирский</w:t>
            </w:r>
            <w:proofErr w:type="spellEnd"/>
            <w:r>
              <w:rPr>
                <w:rFonts w:ascii="GHEA Grapalat" w:hAnsi="GHEA Grapalat"/>
                <w:sz w:val="20"/>
                <w:szCs w:val="20"/>
              </w:rPr>
              <w:t xml:space="preserve"> </w:t>
            </w:r>
            <w:proofErr w:type="spellStart"/>
            <w:r>
              <w:rPr>
                <w:rFonts w:ascii="GHEA Grapalat" w:hAnsi="GHEA Grapalat"/>
                <w:sz w:val="20"/>
                <w:szCs w:val="20"/>
              </w:rPr>
              <w:t>марзы</w:t>
            </w:r>
            <w:proofErr w:type="spellEnd"/>
            <w:r>
              <w:rPr>
                <w:rFonts w:ascii="GHEA Grapalat" w:hAnsi="GHEA Grapalat"/>
                <w:sz w:val="20"/>
                <w:szCs w:val="20"/>
              </w:rPr>
              <w:t>)</w:t>
            </w:r>
          </w:p>
        </w:tc>
        <w:tc>
          <w:tcPr>
            <w:tcW w:w="3260" w:type="dxa"/>
            <w:vAlign w:val="center"/>
            <w:hideMark/>
          </w:tcPr>
          <w:p w:rsidR="00352985" w:rsidRPr="00B92237" w:rsidRDefault="00352985" w:rsidP="00555A77">
            <w:pPr>
              <w:jc w:val="center"/>
              <w:rPr>
                <w:rFonts w:ascii="GHEA Grapalat" w:hAnsi="GHEA Grapalat"/>
                <w:color w:val="000000"/>
                <w:sz w:val="20"/>
                <w:szCs w:val="20"/>
                <w:lang w:val="hy-AM"/>
              </w:rPr>
            </w:pPr>
            <w:r>
              <w:rPr>
                <w:rFonts w:ascii="GHEA Grapalat" w:hAnsi="GHEA Grapalat"/>
                <w:color w:val="000000"/>
                <w:sz w:val="20"/>
                <w:szCs w:val="20"/>
                <w:lang w:val="hy-AM"/>
              </w:rPr>
              <w:t>4,500,000</w:t>
            </w:r>
          </w:p>
        </w:tc>
      </w:tr>
      <w:tr w:rsidR="00352985" w:rsidRPr="000D332A" w:rsidTr="00FF2023">
        <w:trPr>
          <w:trHeight w:hRule="exact" w:val="630"/>
        </w:trPr>
        <w:tc>
          <w:tcPr>
            <w:tcW w:w="1110" w:type="dxa"/>
            <w:vAlign w:val="center"/>
            <w:hideMark/>
          </w:tcPr>
          <w:p w:rsidR="00352985" w:rsidRPr="00681B70" w:rsidRDefault="00352985" w:rsidP="00FF2023">
            <w:pPr>
              <w:jc w:val="center"/>
              <w:rPr>
                <w:rFonts w:ascii="GHEA Grapalat" w:hAnsi="GHEA Grapalat"/>
                <w:color w:val="000000"/>
                <w:sz w:val="20"/>
                <w:szCs w:val="20"/>
              </w:rPr>
            </w:pPr>
            <w:r w:rsidRPr="00681B70">
              <w:rPr>
                <w:rFonts w:ascii="GHEA Grapalat" w:hAnsi="GHEA Grapalat"/>
                <w:color w:val="000000"/>
                <w:sz w:val="20"/>
                <w:szCs w:val="20"/>
              </w:rPr>
              <w:t>2</w:t>
            </w:r>
          </w:p>
        </w:tc>
        <w:tc>
          <w:tcPr>
            <w:tcW w:w="4985" w:type="dxa"/>
            <w:hideMark/>
          </w:tcPr>
          <w:p w:rsidR="00352985" w:rsidRDefault="00352985">
            <w:pPr>
              <w:jc w:val="center"/>
              <w:rPr>
                <w:rFonts w:ascii="GHEA Grapalat" w:hAnsi="GHEA Grapalat"/>
                <w:sz w:val="20"/>
                <w:szCs w:val="20"/>
              </w:rPr>
            </w:pPr>
            <w:r>
              <w:rPr>
                <w:rFonts w:ascii="GHEA Grapalat" w:hAnsi="GHEA Grapalat"/>
                <w:sz w:val="20"/>
                <w:szCs w:val="20"/>
              </w:rPr>
              <w:t xml:space="preserve"> Услуги автотехобслуживания (</w:t>
            </w:r>
            <w:proofErr w:type="spellStart"/>
            <w:r>
              <w:rPr>
                <w:rFonts w:ascii="GHEA Grapalat" w:hAnsi="GHEA Grapalat"/>
                <w:sz w:val="20"/>
                <w:szCs w:val="20"/>
              </w:rPr>
              <w:t>Ширакский</w:t>
            </w:r>
            <w:proofErr w:type="spellEnd"/>
            <w:r>
              <w:rPr>
                <w:rFonts w:ascii="GHEA Grapalat" w:hAnsi="GHEA Grapalat"/>
                <w:sz w:val="20"/>
                <w:szCs w:val="20"/>
              </w:rPr>
              <w:t xml:space="preserve"> </w:t>
            </w:r>
            <w:proofErr w:type="spellStart"/>
            <w:r>
              <w:rPr>
                <w:rFonts w:ascii="GHEA Grapalat" w:hAnsi="GHEA Grapalat"/>
                <w:sz w:val="20"/>
                <w:szCs w:val="20"/>
              </w:rPr>
              <w:t>марз</w:t>
            </w:r>
            <w:proofErr w:type="spellEnd"/>
            <w:r>
              <w:rPr>
                <w:rFonts w:ascii="GHEA Grapalat" w:hAnsi="GHEA Grapalat"/>
                <w:sz w:val="20"/>
                <w:szCs w:val="20"/>
              </w:rPr>
              <w:t>)</w:t>
            </w:r>
          </w:p>
        </w:tc>
        <w:tc>
          <w:tcPr>
            <w:tcW w:w="3260" w:type="dxa"/>
            <w:vAlign w:val="center"/>
            <w:hideMark/>
          </w:tcPr>
          <w:p w:rsidR="00352985" w:rsidRPr="00B92237" w:rsidRDefault="00352985" w:rsidP="00555A77">
            <w:pPr>
              <w:jc w:val="center"/>
              <w:rPr>
                <w:rFonts w:ascii="GHEA Grapalat" w:hAnsi="GHEA Grapalat"/>
                <w:color w:val="000000"/>
                <w:sz w:val="20"/>
                <w:szCs w:val="20"/>
                <w:lang w:val="hy-AM"/>
              </w:rPr>
            </w:pPr>
            <w:r>
              <w:rPr>
                <w:rFonts w:ascii="GHEA Grapalat" w:hAnsi="GHEA Grapalat"/>
                <w:color w:val="000000"/>
                <w:sz w:val="20"/>
                <w:szCs w:val="20"/>
                <w:lang w:val="hy-AM"/>
              </w:rPr>
              <w:t>350,000</w:t>
            </w:r>
          </w:p>
        </w:tc>
      </w:tr>
      <w:tr w:rsidR="00352985" w:rsidRPr="007D619F" w:rsidTr="00FF2023">
        <w:trPr>
          <w:trHeight w:hRule="exact" w:val="630"/>
        </w:trPr>
        <w:tc>
          <w:tcPr>
            <w:tcW w:w="1110" w:type="dxa"/>
            <w:vAlign w:val="center"/>
            <w:hideMark/>
          </w:tcPr>
          <w:p w:rsidR="00352985" w:rsidRPr="00163862" w:rsidRDefault="00352985" w:rsidP="00FF2023">
            <w:pPr>
              <w:jc w:val="center"/>
              <w:rPr>
                <w:rFonts w:ascii="GHEA Grapalat" w:hAnsi="GHEA Grapalat"/>
                <w:color w:val="000000"/>
                <w:sz w:val="20"/>
                <w:szCs w:val="20"/>
                <w:lang w:val="hy-AM"/>
              </w:rPr>
            </w:pPr>
            <w:r>
              <w:rPr>
                <w:rFonts w:ascii="GHEA Grapalat" w:hAnsi="GHEA Grapalat"/>
                <w:color w:val="000000"/>
                <w:sz w:val="20"/>
                <w:szCs w:val="20"/>
                <w:lang w:val="hy-AM"/>
              </w:rPr>
              <w:t>3</w:t>
            </w:r>
          </w:p>
        </w:tc>
        <w:tc>
          <w:tcPr>
            <w:tcW w:w="4985" w:type="dxa"/>
            <w:hideMark/>
          </w:tcPr>
          <w:p w:rsidR="00352985" w:rsidRDefault="00352985">
            <w:pPr>
              <w:jc w:val="center"/>
              <w:rPr>
                <w:rFonts w:ascii="GHEA Grapalat" w:hAnsi="GHEA Grapalat"/>
                <w:color w:val="000000"/>
                <w:sz w:val="20"/>
                <w:szCs w:val="20"/>
              </w:rPr>
            </w:pPr>
            <w:r>
              <w:rPr>
                <w:rFonts w:ascii="GHEA Grapalat" w:hAnsi="GHEA Grapalat"/>
                <w:color w:val="000000"/>
                <w:sz w:val="20"/>
                <w:szCs w:val="20"/>
              </w:rPr>
              <w:t>Услуги автотехобслуживания (</w:t>
            </w:r>
            <w:proofErr w:type="spellStart"/>
            <w:r>
              <w:rPr>
                <w:rFonts w:ascii="GHEA Grapalat" w:hAnsi="GHEA Grapalat"/>
                <w:color w:val="000000"/>
                <w:sz w:val="20"/>
                <w:szCs w:val="20"/>
              </w:rPr>
              <w:t>Гегаркуникский</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марз</w:t>
            </w:r>
            <w:proofErr w:type="spellEnd"/>
            <w:r>
              <w:rPr>
                <w:rFonts w:ascii="GHEA Grapalat" w:hAnsi="GHEA Grapalat"/>
                <w:color w:val="000000"/>
                <w:sz w:val="20"/>
                <w:szCs w:val="20"/>
              </w:rPr>
              <w:t>)</w:t>
            </w:r>
          </w:p>
        </w:tc>
        <w:tc>
          <w:tcPr>
            <w:tcW w:w="3260" w:type="dxa"/>
            <w:vAlign w:val="center"/>
            <w:hideMark/>
          </w:tcPr>
          <w:p w:rsidR="00352985" w:rsidRPr="00A60F31" w:rsidRDefault="00352985" w:rsidP="00555A77">
            <w:pPr>
              <w:jc w:val="center"/>
              <w:rPr>
                <w:rFonts w:ascii="GHEA Grapalat" w:hAnsi="GHEA Grapalat"/>
                <w:color w:val="000000"/>
                <w:sz w:val="20"/>
                <w:szCs w:val="20"/>
                <w:lang w:val="hy-AM"/>
              </w:rPr>
            </w:pPr>
            <w:r>
              <w:rPr>
                <w:rFonts w:ascii="GHEA Grapalat" w:hAnsi="GHEA Grapalat"/>
                <w:color w:val="000000"/>
                <w:sz w:val="20"/>
                <w:szCs w:val="20"/>
                <w:lang w:val="hy-AM"/>
              </w:rPr>
              <w:t>350,000</w:t>
            </w:r>
          </w:p>
        </w:tc>
      </w:tr>
      <w:tr w:rsidR="00352985" w:rsidRPr="007D619F" w:rsidTr="00FF2023">
        <w:trPr>
          <w:trHeight w:hRule="exact" w:val="630"/>
        </w:trPr>
        <w:tc>
          <w:tcPr>
            <w:tcW w:w="1110" w:type="dxa"/>
            <w:vAlign w:val="center"/>
            <w:hideMark/>
          </w:tcPr>
          <w:p w:rsidR="00352985" w:rsidRPr="00163862" w:rsidRDefault="00352985" w:rsidP="00FF2023">
            <w:pPr>
              <w:jc w:val="center"/>
              <w:rPr>
                <w:rFonts w:ascii="GHEA Grapalat" w:hAnsi="GHEA Grapalat"/>
                <w:color w:val="000000"/>
                <w:sz w:val="20"/>
                <w:szCs w:val="20"/>
                <w:lang w:val="hy-AM"/>
              </w:rPr>
            </w:pPr>
            <w:r>
              <w:rPr>
                <w:rFonts w:ascii="GHEA Grapalat" w:hAnsi="GHEA Grapalat"/>
                <w:color w:val="000000"/>
                <w:sz w:val="20"/>
                <w:szCs w:val="20"/>
                <w:lang w:val="hy-AM"/>
              </w:rPr>
              <w:t>4</w:t>
            </w:r>
          </w:p>
        </w:tc>
        <w:tc>
          <w:tcPr>
            <w:tcW w:w="4985" w:type="dxa"/>
            <w:hideMark/>
          </w:tcPr>
          <w:p w:rsidR="00352985" w:rsidRDefault="00352985">
            <w:pPr>
              <w:jc w:val="center"/>
              <w:rPr>
                <w:rFonts w:ascii="GHEA Grapalat" w:hAnsi="GHEA Grapalat"/>
                <w:color w:val="000000"/>
                <w:sz w:val="20"/>
                <w:szCs w:val="20"/>
              </w:rPr>
            </w:pPr>
            <w:r>
              <w:rPr>
                <w:rFonts w:ascii="GHEA Grapalat" w:hAnsi="GHEA Grapalat"/>
                <w:color w:val="000000"/>
                <w:sz w:val="20"/>
                <w:szCs w:val="20"/>
              </w:rPr>
              <w:t>Услуги автотехобслуживания (</w:t>
            </w:r>
            <w:proofErr w:type="spellStart"/>
            <w:r>
              <w:rPr>
                <w:rFonts w:ascii="GHEA Grapalat" w:hAnsi="GHEA Grapalat"/>
                <w:color w:val="000000"/>
                <w:sz w:val="20"/>
                <w:szCs w:val="20"/>
              </w:rPr>
              <w:t>Вайоцдзорский</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марз</w:t>
            </w:r>
            <w:proofErr w:type="spellEnd"/>
            <w:r>
              <w:rPr>
                <w:rFonts w:ascii="GHEA Grapalat" w:hAnsi="GHEA Grapalat"/>
                <w:color w:val="000000"/>
                <w:sz w:val="20"/>
                <w:szCs w:val="20"/>
              </w:rPr>
              <w:t>)</w:t>
            </w:r>
          </w:p>
        </w:tc>
        <w:tc>
          <w:tcPr>
            <w:tcW w:w="3260" w:type="dxa"/>
            <w:vAlign w:val="center"/>
            <w:hideMark/>
          </w:tcPr>
          <w:p w:rsidR="00352985" w:rsidRPr="00B92237" w:rsidRDefault="00352985" w:rsidP="00555A77">
            <w:pPr>
              <w:jc w:val="center"/>
              <w:rPr>
                <w:rFonts w:ascii="GHEA Grapalat" w:hAnsi="GHEA Grapalat"/>
                <w:color w:val="000000"/>
                <w:sz w:val="20"/>
                <w:szCs w:val="20"/>
                <w:lang w:val="hy-AM"/>
              </w:rPr>
            </w:pPr>
            <w:r>
              <w:rPr>
                <w:rFonts w:ascii="GHEA Grapalat" w:hAnsi="GHEA Grapalat"/>
                <w:color w:val="000000"/>
                <w:sz w:val="20"/>
                <w:szCs w:val="20"/>
                <w:lang w:val="hy-AM"/>
              </w:rPr>
              <w:t>350,000</w:t>
            </w:r>
          </w:p>
        </w:tc>
      </w:tr>
      <w:tr w:rsidR="00352985" w:rsidRPr="007D619F" w:rsidTr="00FF2023">
        <w:trPr>
          <w:trHeight w:hRule="exact" w:val="630"/>
        </w:trPr>
        <w:tc>
          <w:tcPr>
            <w:tcW w:w="1110" w:type="dxa"/>
            <w:vAlign w:val="center"/>
            <w:hideMark/>
          </w:tcPr>
          <w:p w:rsidR="00352985" w:rsidRPr="00163862" w:rsidRDefault="00352985" w:rsidP="00FF2023">
            <w:pPr>
              <w:jc w:val="center"/>
              <w:rPr>
                <w:rFonts w:ascii="GHEA Grapalat" w:hAnsi="GHEA Grapalat"/>
                <w:color w:val="000000"/>
                <w:sz w:val="20"/>
                <w:szCs w:val="20"/>
                <w:lang w:val="hy-AM"/>
              </w:rPr>
            </w:pPr>
            <w:r>
              <w:rPr>
                <w:rFonts w:ascii="GHEA Grapalat" w:hAnsi="GHEA Grapalat"/>
                <w:color w:val="000000"/>
                <w:sz w:val="20"/>
                <w:szCs w:val="20"/>
                <w:lang w:val="hy-AM"/>
              </w:rPr>
              <w:t>5</w:t>
            </w:r>
          </w:p>
        </w:tc>
        <w:tc>
          <w:tcPr>
            <w:tcW w:w="4985" w:type="dxa"/>
            <w:hideMark/>
          </w:tcPr>
          <w:p w:rsidR="00352985" w:rsidRDefault="00352985">
            <w:pPr>
              <w:jc w:val="center"/>
              <w:rPr>
                <w:rFonts w:ascii="GHEA Grapalat" w:hAnsi="GHEA Grapalat"/>
                <w:color w:val="000000"/>
                <w:sz w:val="20"/>
                <w:szCs w:val="20"/>
              </w:rPr>
            </w:pPr>
            <w:r>
              <w:rPr>
                <w:rFonts w:ascii="GHEA Grapalat" w:hAnsi="GHEA Grapalat"/>
                <w:color w:val="000000"/>
                <w:sz w:val="20"/>
                <w:szCs w:val="20"/>
              </w:rPr>
              <w:t>Услуги автотехобслуживания (</w:t>
            </w:r>
            <w:proofErr w:type="spellStart"/>
            <w:r>
              <w:rPr>
                <w:rFonts w:ascii="GHEA Grapalat" w:hAnsi="GHEA Grapalat"/>
                <w:color w:val="000000"/>
                <w:sz w:val="20"/>
                <w:szCs w:val="20"/>
              </w:rPr>
              <w:t>Тавушский</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марз</w:t>
            </w:r>
            <w:proofErr w:type="spellEnd"/>
            <w:r>
              <w:rPr>
                <w:rFonts w:ascii="GHEA Grapalat" w:hAnsi="GHEA Grapalat"/>
                <w:color w:val="000000"/>
                <w:sz w:val="20"/>
                <w:szCs w:val="20"/>
              </w:rPr>
              <w:t>)</w:t>
            </w:r>
          </w:p>
        </w:tc>
        <w:tc>
          <w:tcPr>
            <w:tcW w:w="3260" w:type="dxa"/>
            <w:vAlign w:val="center"/>
            <w:hideMark/>
          </w:tcPr>
          <w:p w:rsidR="00352985" w:rsidRPr="00B92237" w:rsidRDefault="00352985" w:rsidP="00555A77">
            <w:pPr>
              <w:jc w:val="center"/>
              <w:rPr>
                <w:rFonts w:ascii="GHEA Grapalat" w:hAnsi="GHEA Grapalat"/>
                <w:color w:val="000000"/>
                <w:sz w:val="20"/>
                <w:szCs w:val="20"/>
                <w:lang w:val="hy-AM"/>
              </w:rPr>
            </w:pPr>
            <w:r>
              <w:rPr>
                <w:rFonts w:ascii="GHEA Grapalat" w:hAnsi="GHEA Grapalat"/>
                <w:color w:val="000000"/>
                <w:sz w:val="20"/>
                <w:szCs w:val="20"/>
                <w:lang w:val="hy-AM"/>
              </w:rPr>
              <w:t>350,000</w:t>
            </w:r>
          </w:p>
        </w:tc>
      </w:tr>
      <w:tr w:rsidR="00352985" w:rsidRPr="007D619F" w:rsidTr="00FF2023">
        <w:trPr>
          <w:trHeight w:hRule="exact" w:val="630"/>
        </w:trPr>
        <w:tc>
          <w:tcPr>
            <w:tcW w:w="1110" w:type="dxa"/>
            <w:vAlign w:val="center"/>
            <w:hideMark/>
          </w:tcPr>
          <w:p w:rsidR="00352985" w:rsidRPr="00163862" w:rsidRDefault="00352985" w:rsidP="00FF2023">
            <w:pPr>
              <w:jc w:val="center"/>
              <w:rPr>
                <w:rFonts w:ascii="GHEA Grapalat" w:hAnsi="GHEA Grapalat"/>
                <w:color w:val="000000"/>
                <w:sz w:val="20"/>
                <w:szCs w:val="20"/>
                <w:lang w:val="hy-AM"/>
              </w:rPr>
            </w:pPr>
            <w:r>
              <w:rPr>
                <w:rFonts w:ascii="GHEA Grapalat" w:hAnsi="GHEA Grapalat"/>
                <w:color w:val="000000"/>
                <w:sz w:val="20"/>
                <w:szCs w:val="20"/>
                <w:lang w:val="hy-AM"/>
              </w:rPr>
              <w:t>6</w:t>
            </w:r>
          </w:p>
        </w:tc>
        <w:tc>
          <w:tcPr>
            <w:tcW w:w="4985" w:type="dxa"/>
            <w:hideMark/>
          </w:tcPr>
          <w:p w:rsidR="00352985" w:rsidRDefault="00352985">
            <w:pPr>
              <w:jc w:val="center"/>
              <w:rPr>
                <w:rFonts w:ascii="GHEA Grapalat" w:hAnsi="GHEA Grapalat"/>
                <w:color w:val="000000"/>
                <w:sz w:val="20"/>
                <w:szCs w:val="20"/>
              </w:rPr>
            </w:pPr>
            <w:r>
              <w:rPr>
                <w:rFonts w:ascii="GHEA Grapalat" w:hAnsi="GHEA Grapalat"/>
                <w:color w:val="000000"/>
                <w:sz w:val="20"/>
                <w:szCs w:val="20"/>
              </w:rPr>
              <w:t>Услуги автотехобслуживания (</w:t>
            </w:r>
            <w:proofErr w:type="spellStart"/>
            <w:r>
              <w:rPr>
                <w:rFonts w:ascii="GHEA Grapalat" w:hAnsi="GHEA Grapalat"/>
                <w:color w:val="000000"/>
                <w:sz w:val="20"/>
                <w:szCs w:val="20"/>
              </w:rPr>
              <w:t>Лорийский</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марз</w:t>
            </w:r>
            <w:proofErr w:type="spellEnd"/>
            <w:r>
              <w:rPr>
                <w:rFonts w:ascii="GHEA Grapalat" w:hAnsi="GHEA Grapalat"/>
                <w:color w:val="000000"/>
                <w:sz w:val="20"/>
                <w:szCs w:val="20"/>
              </w:rPr>
              <w:t>)</w:t>
            </w:r>
          </w:p>
        </w:tc>
        <w:tc>
          <w:tcPr>
            <w:tcW w:w="3260" w:type="dxa"/>
            <w:vAlign w:val="center"/>
            <w:hideMark/>
          </w:tcPr>
          <w:p w:rsidR="00352985" w:rsidRPr="00B92237" w:rsidRDefault="00352985" w:rsidP="00555A77">
            <w:pPr>
              <w:jc w:val="center"/>
              <w:rPr>
                <w:rFonts w:ascii="GHEA Grapalat" w:hAnsi="GHEA Grapalat"/>
                <w:color w:val="000000"/>
                <w:sz w:val="20"/>
                <w:szCs w:val="20"/>
                <w:lang w:val="hy-AM"/>
              </w:rPr>
            </w:pPr>
            <w:r>
              <w:rPr>
                <w:rFonts w:ascii="GHEA Grapalat" w:hAnsi="GHEA Grapalat"/>
                <w:color w:val="000000"/>
                <w:sz w:val="20"/>
                <w:szCs w:val="20"/>
                <w:lang w:val="hy-AM"/>
              </w:rPr>
              <w:t>700,000</w:t>
            </w:r>
          </w:p>
        </w:tc>
      </w:tr>
      <w:tr w:rsidR="00352985" w:rsidRPr="007D619F" w:rsidTr="00EA5495">
        <w:trPr>
          <w:trHeight w:hRule="exact" w:val="630"/>
        </w:trPr>
        <w:tc>
          <w:tcPr>
            <w:tcW w:w="1110" w:type="dxa"/>
            <w:vAlign w:val="center"/>
            <w:hideMark/>
          </w:tcPr>
          <w:p w:rsidR="00352985" w:rsidRPr="00163862" w:rsidRDefault="00352985" w:rsidP="00FF2023">
            <w:pPr>
              <w:jc w:val="center"/>
              <w:rPr>
                <w:rFonts w:ascii="GHEA Grapalat" w:hAnsi="GHEA Grapalat"/>
                <w:color w:val="000000"/>
                <w:sz w:val="20"/>
                <w:szCs w:val="20"/>
                <w:lang w:val="hy-AM"/>
              </w:rPr>
            </w:pPr>
            <w:r>
              <w:rPr>
                <w:rFonts w:ascii="GHEA Grapalat" w:hAnsi="GHEA Grapalat"/>
                <w:color w:val="000000"/>
                <w:sz w:val="20"/>
                <w:szCs w:val="20"/>
                <w:lang w:val="hy-AM"/>
              </w:rPr>
              <w:t>7</w:t>
            </w:r>
          </w:p>
        </w:tc>
        <w:tc>
          <w:tcPr>
            <w:tcW w:w="4985" w:type="dxa"/>
            <w:vAlign w:val="bottom"/>
            <w:hideMark/>
          </w:tcPr>
          <w:p w:rsidR="00352985" w:rsidRDefault="00352985">
            <w:pPr>
              <w:jc w:val="center"/>
              <w:rPr>
                <w:rFonts w:ascii="GHEA Grapalat" w:hAnsi="GHEA Grapalat"/>
                <w:color w:val="000000"/>
                <w:sz w:val="20"/>
                <w:szCs w:val="20"/>
              </w:rPr>
            </w:pPr>
            <w:r>
              <w:rPr>
                <w:rFonts w:ascii="GHEA Grapalat" w:hAnsi="GHEA Grapalat"/>
                <w:color w:val="000000"/>
                <w:sz w:val="20"/>
                <w:szCs w:val="20"/>
              </w:rPr>
              <w:t>Услуги автотехобслуживания (</w:t>
            </w:r>
            <w:proofErr w:type="spellStart"/>
            <w:r>
              <w:rPr>
                <w:rFonts w:ascii="GHEA Grapalat" w:hAnsi="GHEA Grapalat"/>
                <w:color w:val="000000"/>
                <w:sz w:val="20"/>
                <w:szCs w:val="20"/>
              </w:rPr>
              <w:t>Сюникский</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марз</w:t>
            </w:r>
            <w:proofErr w:type="spellEnd"/>
            <w:r>
              <w:rPr>
                <w:rFonts w:ascii="GHEA Grapalat" w:hAnsi="GHEA Grapalat"/>
                <w:color w:val="000000"/>
                <w:sz w:val="20"/>
                <w:szCs w:val="20"/>
              </w:rPr>
              <w:t>)</w:t>
            </w:r>
          </w:p>
        </w:tc>
        <w:tc>
          <w:tcPr>
            <w:tcW w:w="3260" w:type="dxa"/>
            <w:vAlign w:val="center"/>
            <w:hideMark/>
          </w:tcPr>
          <w:p w:rsidR="00352985" w:rsidRPr="00BE1C18" w:rsidRDefault="00352985" w:rsidP="00555A77">
            <w:pPr>
              <w:jc w:val="center"/>
              <w:rPr>
                <w:rFonts w:ascii="GHEA Grapalat" w:hAnsi="GHEA Grapalat"/>
                <w:color w:val="000000"/>
                <w:sz w:val="20"/>
                <w:szCs w:val="20"/>
                <w:lang w:val="hy-AM"/>
              </w:rPr>
            </w:pPr>
            <w:r>
              <w:rPr>
                <w:rFonts w:ascii="GHEA Grapalat" w:hAnsi="GHEA Grapalat"/>
                <w:color w:val="000000"/>
                <w:sz w:val="20"/>
                <w:szCs w:val="20"/>
                <w:lang w:val="hy-AM"/>
              </w:rPr>
              <w:t>2,000,000</w:t>
            </w:r>
          </w:p>
        </w:tc>
      </w:tr>
      <w:tr w:rsidR="00352985" w:rsidRPr="007D619F" w:rsidTr="00EA5495">
        <w:trPr>
          <w:trHeight w:hRule="exact" w:val="630"/>
        </w:trPr>
        <w:tc>
          <w:tcPr>
            <w:tcW w:w="1110" w:type="dxa"/>
            <w:vAlign w:val="center"/>
            <w:hideMark/>
          </w:tcPr>
          <w:p w:rsidR="00352985" w:rsidRPr="009316C1" w:rsidRDefault="00352985" w:rsidP="00FF2023">
            <w:pPr>
              <w:jc w:val="center"/>
              <w:rPr>
                <w:rFonts w:ascii="GHEA Grapalat" w:hAnsi="GHEA Grapalat"/>
                <w:color w:val="000000"/>
                <w:sz w:val="20"/>
                <w:szCs w:val="20"/>
              </w:rPr>
            </w:pPr>
            <w:r>
              <w:rPr>
                <w:rFonts w:ascii="GHEA Grapalat" w:hAnsi="GHEA Grapalat"/>
                <w:color w:val="000000"/>
                <w:sz w:val="20"/>
                <w:szCs w:val="20"/>
              </w:rPr>
              <w:t>8</w:t>
            </w:r>
          </w:p>
        </w:tc>
        <w:tc>
          <w:tcPr>
            <w:tcW w:w="4985" w:type="dxa"/>
            <w:vAlign w:val="bottom"/>
            <w:hideMark/>
          </w:tcPr>
          <w:p w:rsidR="00352985" w:rsidRDefault="00352985">
            <w:pPr>
              <w:jc w:val="center"/>
              <w:rPr>
                <w:rFonts w:ascii="GHEA Grapalat" w:hAnsi="GHEA Grapalat"/>
                <w:color w:val="000000"/>
                <w:sz w:val="20"/>
                <w:szCs w:val="20"/>
              </w:rPr>
            </w:pPr>
            <w:r>
              <w:rPr>
                <w:rFonts w:ascii="GHEA Grapalat" w:hAnsi="GHEA Grapalat"/>
                <w:color w:val="000000"/>
                <w:sz w:val="20"/>
                <w:szCs w:val="20"/>
              </w:rPr>
              <w:t>Услуги автотехобслуживания для автомобилей марки микроавтобус Хендай</w:t>
            </w:r>
            <w:proofErr w:type="gramStart"/>
            <w:r>
              <w:rPr>
                <w:rFonts w:ascii="GHEA Grapalat" w:hAnsi="GHEA Grapalat"/>
                <w:color w:val="000000"/>
                <w:sz w:val="20"/>
                <w:szCs w:val="20"/>
              </w:rPr>
              <w:t>1</w:t>
            </w:r>
            <w:proofErr w:type="gramEnd"/>
            <w:r>
              <w:rPr>
                <w:rFonts w:ascii="GHEA Grapalat" w:hAnsi="GHEA Grapalat"/>
                <w:color w:val="000000"/>
                <w:sz w:val="20"/>
                <w:szCs w:val="20"/>
              </w:rPr>
              <w:t xml:space="preserve"> </w:t>
            </w:r>
            <w:proofErr w:type="spellStart"/>
            <w:r>
              <w:rPr>
                <w:rFonts w:ascii="GHEA Grapalat" w:hAnsi="GHEA Grapalat"/>
                <w:color w:val="000000"/>
                <w:sz w:val="20"/>
                <w:szCs w:val="20"/>
              </w:rPr>
              <w:t>задневедущий</w:t>
            </w:r>
            <w:proofErr w:type="spellEnd"/>
          </w:p>
        </w:tc>
        <w:tc>
          <w:tcPr>
            <w:tcW w:w="3260" w:type="dxa"/>
            <w:vAlign w:val="center"/>
            <w:hideMark/>
          </w:tcPr>
          <w:p w:rsidR="00352985" w:rsidRPr="00BE1C18" w:rsidRDefault="00352985" w:rsidP="00555A77">
            <w:pPr>
              <w:jc w:val="center"/>
              <w:rPr>
                <w:rFonts w:ascii="GHEA Grapalat" w:hAnsi="GHEA Grapalat"/>
                <w:color w:val="000000"/>
                <w:sz w:val="20"/>
                <w:szCs w:val="20"/>
                <w:lang w:val="hy-AM"/>
              </w:rPr>
            </w:pPr>
            <w:r>
              <w:rPr>
                <w:rFonts w:ascii="GHEA Grapalat" w:hAnsi="GHEA Grapalat"/>
                <w:color w:val="000000"/>
                <w:sz w:val="20"/>
                <w:szCs w:val="20"/>
                <w:lang w:val="hy-AM"/>
              </w:rPr>
              <w:t>600,000</w:t>
            </w:r>
          </w:p>
        </w:tc>
      </w:tr>
      <w:tr w:rsidR="00352985" w:rsidRPr="007D619F" w:rsidTr="00EA5495">
        <w:trPr>
          <w:trHeight w:hRule="exact" w:val="630"/>
        </w:trPr>
        <w:tc>
          <w:tcPr>
            <w:tcW w:w="1110" w:type="dxa"/>
            <w:vAlign w:val="center"/>
            <w:hideMark/>
          </w:tcPr>
          <w:p w:rsidR="00352985" w:rsidRPr="009316C1" w:rsidRDefault="00352985" w:rsidP="00FF2023">
            <w:pPr>
              <w:jc w:val="center"/>
              <w:rPr>
                <w:rFonts w:ascii="GHEA Grapalat" w:hAnsi="GHEA Grapalat"/>
                <w:color w:val="000000"/>
                <w:sz w:val="20"/>
                <w:szCs w:val="20"/>
              </w:rPr>
            </w:pPr>
            <w:r>
              <w:rPr>
                <w:rFonts w:ascii="GHEA Grapalat" w:hAnsi="GHEA Grapalat"/>
                <w:color w:val="000000"/>
                <w:sz w:val="20"/>
                <w:szCs w:val="20"/>
              </w:rPr>
              <w:t>9</w:t>
            </w:r>
          </w:p>
        </w:tc>
        <w:tc>
          <w:tcPr>
            <w:tcW w:w="4985" w:type="dxa"/>
            <w:vAlign w:val="bottom"/>
            <w:hideMark/>
          </w:tcPr>
          <w:p w:rsidR="00352985" w:rsidRDefault="00352985">
            <w:pPr>
              <w:jc w:val="center"/>
              <w:rPr>
                <w:rFonts w:ascii="GHEA Grapalat" w:hAnsi="GHEA Grapalat"/>
                <w:color w:val="000000"/>
                <w:sz w:val="20"/>
                <w:szCs w:val="20"/>
              </w:rPr>
            </w:pPr>
            <w:r>
              <w:rPr>
                <w:rFonts w:ascii="GHEA Grapalat" w:hAnsi="GHEA Grapalat"/>
                <w:color w:val="000000"/>
                <w:sz w:val="20"/>
                <w:szCs w:val="20"/>
              </w:rPr>
              <w:t xml:space="preserve">Услуги автотехобслуживания для автомобилей марки </w:t>
            </w:r>
            <w:proofErr w:type="spellStart"/>
            <w:r>
              <w:rPr>
                <w:rFonts w:ascii="GHEA Grapalat" w:hAnsi="GHEA Grapalat"/>
                <w:color w:val="000000"/>
                <w:sz w:val="20"/>
                <w:szCs w:val="20"/>
              </w:rPr>
              <w:t>Киа</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Пиканто</w:t>
            </w:r>
            <w:proofErr w:type="spellEnd"/>
            <w:r>
              <w:rPr>
                <w:rFonts w:ascii="GHEA Grapalat" w:hAnsi="GHEA Grapalat"/>
                <w:color w:val="000000"/>
                <w:sz w:val="20"/>
                <w:szCs w:val="20"/>
              </w:rPr>
              <w:t xml:space="preserve"> </w:t>
            </w:r>
            <w:proofErr w:type="gramStart"/>
            <w:r>
              <w:rPr>
                <w:rFonts w:ascii="GHEA Grapalat" w:hAnsi="GHEA Grapalat"/>
                <w:color w:val="000000"/>
                <w:sz w:val="20"/>
                <w:szCs w:val="20"/>
              </w:rPr>
              <w:t>пассажирский</w:t>
            </w:r>
            <w:proofErr w:type="gramEnd"/>
          </w:p>
        </w:tc>
        <w:tc>
          <w:tcPr>
            <w:tcW w:w="3260" w:type="dxa"/>
            <w:vAlign w:val="center"/>
            <w:hideMark/>
          </w:tcPr>
          <w:p w:rsidR="00352985" w:rsidRPr="00BE1C18" w:rsidRDefault="00352985" w:rsidP="00555A77">
            <w:pPr>
              <w:jc w:val="center"/>
              <w:rPr>
                <w:rFonts w:ascii="GHEA Grapalat" w:hAnsi="GHEA Grapalat"/>
                <w:color w:val="000000"/>
                <w:sz w:val="20"/>
                <w:szCs w:val="20"/>
                <w:lang w:val="hy-AM"/>
              </w:rPr>
            </w:pPr>
            <w:r>
              <w:rPr>
                <w:rFonts w:ascii="GHEA Grapalat" w:hAnsi="GHEA Grapalat"/>
                <w:color w:val="000000"/>
                <w:sz w:val="20"/>
                <w:szCs w:val="20"/>
                <w:lang w:val="hy-AM"/>
              </w:rPr>
              <w:t>1,000,000</w:t>
            </w:r>
          </w:p>
        </w:tc>
      </w:tr>
      <w:tr w:rsidR="00352985" w:rsidRPr="007D619F" w:rsidTr="00EA5495">
        <w:trPr>
          <w:trHeight w:hRule="exact" w:val="630"/>
        </w:trPr>
        <w:tc>
          <w:tcPr>
            <w:tcW w:w="1110" w:type="dxa"/>
            <w:vAlign w:val="center"/>
            <w:hideMark/>
          </w:tcPr>
          <w:p w:rsidR="00352985" w:rsidRPr="009316C1" w:rsidRDefault="00352985" w:rsidP="00FF2023">
            <w:pPr>
              <w:jc w:val="center"/>
              <w:rPr>
                <w:rFonts w:ascii="GHEA Grapalat" w:hAnsi="GHEA Grapalat"/>
                <w:color w:val="000000"/>
                <w:sz w:val="20"/>
                <w:szCs w:val="20"/>
              </w:rPr>
            </w:pPr>
            <w:r>
              <w:rPr>
                <w:rFonts w:ascii="GHEA Grapalat" w:hAnsi="GHEA Grapalat"/>
                <w:color w:val="000000"/>
                <w:sz w:val="20"/>
                <w:szCs w:val="20"/>
              </w:rPr>
              <w:t>10</w:t>
            </w:r>
          </w:p>
        </w:tc>
        <w:tc>
          <w:tcPr>
            <w:tcW w:w="4985" w:type="dxa"/>
            <w:vAlign w:val="bottom"/>
            <w:hideMark/>
          </w:tcPr>
          <w:p w:rsidR="00352985" w:rsidRDefault="00352985">
            <w:pPr>
              <w:jc w:val="center"/>
              <w:rPr>
                <w:rFonts w:ascii="GHEA Grapalat" w:hAnsi="GHEA Grapalat"/>
                <w:color w:val="000000"/>
                <w:sz w:val="20"/>
                <w:szCs w:val="20"/>
              </w:rPr>
            </w:pPr>
            <w:r>
              <w:rPr>
                <w:rFonts w:ascii="GHEA Grapalat" w:hAnsi="GHEA Grapalat"/>
                <w:color w:val="000000"/>
                <w:sz w:val="20"/>
                <w:szCs w:val="20"/>
              </w:rPr>
              <w:t xml:space="preserve">Услуги автотехобслуживания для автомобилей марки </w:t>
            </w:r>
            <w:proofErr w:type="spellStart"/>
            <w:r>
              <w:rPr>
                <w:rFonts w:ascii="GHEA Grapalat" w:hAnsi="GHEA Grapalat"/>
                <w:color w:val="000000"/>
                <w:sz w:val="20"/>
                <w:szCs w:val="20"/>
              </w:rPr>
              <w:t>Киа</w:t>
            </w:r>
            <w:proofErr w:type="spellEnd"/>
            <w:r>
              <w:rPr>
                <w:rFonts w:ascii="GHEA Grapalat" w:hAnsi="GHEA Grapalat"/>
                <w:color w:val="000000"/>
                <w:sz w:val="20"/>
                <w:szCs w:val="20"/>
              </w:rPr>
              <w:t xml:space="preserve"> грузовик К2700</w:t>
            </w:r>
          </w:p>
        </w:tc>
        <w:tc>
          <w:tcPr>
            <w:tcW w:w="3260" w:type="dxa"/>
            <w:vAlign w:val="center"/>
            <w:hideMark/>
          </w:tcPr>
          <w:p w:rsidR="00352985" w:rsidRPr="00BE1C18" w:rsidRDefault="00352985" w:rsidP="00555A77">
            <w:pPr>
              <w:jc w:val="center"/>
              <w:rPr>
                <w:rFonts w:ascii="GHEA Grapalat" w:hAnsi="GHEA Grapalat"/>
                <w:color w:val="000000"/>
                <w:sz w:val="20"/>
                <w:szCs w:val="20"/>
                <w:lang w:val="hy-AM"/>
              </w:rPr>
            </w:pPr>
            <w:r>
              <w:rPr>
                <w:rFonts w:ascii="GHEA Grapalat" w:hAnsi="GHEA Grapalat"/>
                <w:color w:val="000000"/>
                <w:sz w:val="20"/>
                <w:szCs w:val="20"/>
                <w:lang w:val="hy-AM"/>
              </w:rPr>
              <w:t>1,000,000</w:t>
            </w:r>
          </w:p>
        </w:tc>
      </w:tr>
      <w:tr w:rsidR="00352985" w:rsidRPr="007D619F" w:rsidTr="00EA5495">
        <w:trPr>
          <w:trHeight w:hRule="exact" w:val="630"/>
        </w:trPr>
        <w:tc>
          <w:tcPr>
            <w:tcW w:w="1110" w:type="dxa"/>
            <w:vAlign w:val="center"/>
            <w:hideMark/>
          </w:tcPr>
          <w:p w:rsidR="00352985" w:rsidRPr="009316C1" w:rsidRDefault="00352985" w:rsidP="00FF2023">
            <w:pPr>
              <w:jc w:val="center"/>
              <w:rPr>
                <w:rFonts w:ascii="GHEA Grapalat" w:hAnsi="GHEA Grapalat"/>
                <w:color w:val="000000"/>
                <w:sz w:val="20"/>
                <w:szCs w:val="20"/>
              </w:rPr>
            </w:pPr>
            <w:r>
              <w:rPr>
                <w:rFonts w:ascii="GHEA Grapalat" w:hAnsi="GHEA Grapalat"/>
                <w:color w:val="000000"/>
                <w:sz w:val="20"/>
                <w:szCs w:val="20"/>
              </w:rPr>
              <w:t>11</w:t>
            </w:r>
          </w:p>
        </w:tc>
        <w:tc>
          <w:tcPr>
            <w:tcW w:w="4985" w:type="dxa"/>
            <w:vAlign w:val="bottom"/>
            <w:hideMark/>
          </w:tcPr>
          <w:p w:rsidR="00352985" w:rsidRDefault="00352985">
            <w:pPr>
              <w:jc w:val="center"/>
              <w:rPr>
                <w:rFonts w:ascii="GHEA Grapalat" w:hAnsi="GHEA Grapalat"/>
                <w:color w:val="000000"/>
                <w:sz w:val="20"/>
                <w:szCs w:val="20"/>
              </w:rPr>
            </w:pPr>
            <w:r>
              <w:rPr>
                <w:rFonts w:ascii="GHEA Grapalat" w:hAnsi="GHEA Grapalat"/>
                <w:color w:val="000000"/>
                <w:sz w:val="20"/>
                <w:szCs w:val="20"/>
              </w:rPr>
              <w:t xml:space="preserve">Услуги </w:t>
            </w:r>
            <w:proofErr w:type="spellStart"/>
            <w:r>
              <w:rPr>
                <w:rFonts w:ascii="GHEA Grapalat" w:hAnsi="GHEA Grapalat"/>
                <w:color w:val="000000"/>
                <w:sz w:val="20"/>
                <w:szCs w:val="20"/>
              </w:rPr>
              <w:t>автотехобслуживаниядля</w:t>
            </w:r>
            <w:proofErr w:type="spellEnd"/>
            <w:r>
              <w:rPr>
                <w:rFonts w:ascii="GHEA Grapalat" w:hAnsi="GHEA Grapalat"/>
                <w:color w:val="000000"/>
                <w:sz w:val="20"/>
                <w:szCs w:val="20"/>
              </w:rPr>
              <w:t xml:space="preserve"> автомобилей марки </w:t>
            </w:r>
            <w:proofErr w:type="spellStart"/>
            <w:r>
              <w:rPr>
                <w:rFonts w:ascii="GHEA Grapalat" w:hAnsi="GHEA Grapalat"/>
                <w:color w:val="000000"/>
                <w:sz w:val="20"/>
                <w:szCs w:val="20"/>
              </w:rPr>
              <w:t>Киа</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Спортейдж</w:t>
            </w:r>
            <w:proofErr w:type="spellEnd"/>
          </w:p>
        </w:tc>
        <w:tc>
          <w:tcPr>
            <w:tcW w:w="3260" w:type="dxa"/>
            <w:vAlign w:val="center"/>
            <w:hideMark/>
          </w:tcPr>
          <w:p w:rsidR="00352985" w:rsidRPr="00BE1C18" w:rsidRDefault="00352985" w:rsidP="00555A77">
            <w:pPr>
              <w:jc w:val="center"/>
              <w:rPr>
                <w:rFonts w:ascii="GHEA Grapalat" w:hAnsi="GHEA Grapalat"/>
                <w:color w:val="000000"/>
                <w:sz w:val="20"/>
                <w:szCs w:val="20"/>
                <w:lang w:val="hy-AM"/>
              </w:rPr>
            </w:pPr>
            <w:r>
              <w:rPr>
                <w:rFonts w:ascii="GHEA Grapalat" w:hAnsi="GHEA Grapalat"/>
                <w:color w:val="000000"/>
                <w:sz w:val="20"/>
                <w:szCs w:val="20"/>
                <w:lang w:val="hy-AM"/>
              </w:rPr>
              <w:t>600,000</w:t>
            </w:r>
          </w:p>
        </w:tc>
      </w:tr>
      <w:tr w:rsidR="00352985" w:rsidRPr="007D619F" w:rsidTr="00EA5495">
        <w:trPr>
          <w:trHeight w:hRule="exact" w:val="630"/>
        </w:trPr>
        <w:tc>
          <w:tcPr>
            <w:tcW w:w="1110" w:type="dxa"/>
            <w:vAlign w:val="center"/>
            <w:hideMark/>
          </w:tcPr>
          <w:p w:rsidR="00352985" w:rsidRPr="009316C1" w:rsidRDefault="00352985" w:rsidP="00FF2023">
            <w:pPr>
              <w:jc w:val="center"/>
              <w:rPr>
                <w:rFonts w:ascii="GHEA Grapalat" w:hAnsi="GHEA Grapalat"/>
                <w:color w:val="000000"/>
                <w:sz w:val="20"/>
                <w:szCs w:val="20"/>
              </w:rPr>
            </w:pPr>
            <w:r>
              <w:rPr>
                <w:rFonts w:ascii="GHEA Grapalat" w:hAnsi="GHEA Grapalat"/>
                <w:color w:val="000000"/>
                <w:sz w:val="20"/>
                <w:szCs w:val="20"/>
              </w:rPr>
              <w:t>12</w:t>
            </w:r>
          </w:p>
        </w:tc>
        <w:tc>
          <w:tcPr>
            <w:tcW w:w="4985" w:type="dxa"/>
            <w:vAlign w:val="bottom"/>
            <w:hideMark/>
          </w:tcPr>
          <w:p w:rsidR="00352985" w:rsidRDefault="00352985">
            <w:pPr>
              <w:jc w:val="center"/>
              <w:rPr>
                <w:rFonts w:ascii="GHEA Grapalat" w:hAnsi="GHEA Grapalat"/>
                <w:color w:val="000000"/>
                <w:sz w:val="20"/>
                <w:szCs w:val="20"/>
              </w:rPr>
            </w:pPr>
            <w:r>
              <w:rPr>
                <w:rFonts w:ascii="GHEA Grapalat" w:hAnsi="GHEA Grapalat"/>
                <w:color w:val="000000"/>
                <w:sz w:val="20"/>
                <w:szCs w:val="20"/>
              </w:rPr>
              <w:t xml:space="preserve">Услуги автотехобслуживания </w:t>
            </w:r>
            <w:proofErr w:type="gramStart"/>
            <w:r>
              <w:rPr>
                <w:rFonts w:ascii="GHEA Grapalat" w:hAnsi="GHEA Grapalat"/>
                <w:color w:val="000000"/>
                <w:sz w:val="20"/>
                <w:szCs w:val="20"/>
              </w:rPr>
              <w:t>для</w:t>
            </w:r>
            <w:proofErr w:type="gramEnd"/>
            <w:r>
              <w:rPr>
                <w:rFonts w:ascii="GHEA Grapalat" w:hAnsi="GHEA Grapalat"/>
                <w:color w:val="000000"/>
                <w:sz w:val="20"/>
                <w:szCs w:val="20"/>
              </w:rPr>
              <w:t xml:space="preserve"> </w:t>
            </w:r>
            <w:proofErr w:type="gramStart"/>
            <w:r>
              <w:rPr>
                <w:rFonts w:ascii="GHEA Grapalat" w:hAnsi="GHEA Grapalat"/>
                <w:color w:val="000000"/>
                <w:sz w:val="20"/>
                <w:szCs w:val="20"/>
              </w:rPr>
              <w:t>автомобили</w:t>
            </w:r>
            <w:proofErr w:type="gramEnd"/>
            <w:r>
              <w:rPr>
                <w:rFonts w:ascii="GHEA Grapalat" w:hAnsi="GHEA Grapalat"/>
                <w:color w:val="000000"/>
                <w:sz w:val="20"/>
                <w:szCs w:val="20"/>
              </w:rPr>
              <w:t xml:space="preserve"> марки </w:t>
            </w:r>
            <w:proofErr w:type="spellStart"/>
            <w:r>
              <w:rPr>
                <w:rFonts w:ascii="GHEA Grapalat" w:hAnsi="GHEA Grapalat"/>
                <w:color w:val="000000"/>
                <w:sz w:val="20"/>
                <w:szCs w:val="20"/>
              </w:rPr>
              <w:t>Сузуки</w:t>
            </w:r>
            <w:proofErr w:type="spellEnd"/>
            <w:r>
              <w:rPr>
                <w:rFonts w:ascii="GHEA Grapalat" w:hAnsi="GHEA Grapalat"/>
                <w:color w:val="000000"/>
                <w:sz w:val="20"/>
                <w:szCs w:val="20"/>
              </w:rPr>
              <w:t xml:space="preserve"> Свифт</w:t>
            </w:r>
          </w:p>
        </w:tc>
        <w:tc>
          <w:tcPr>
            <w:tcW w:w="3260" w:type="dxa"/>
            <w:vAlign w:val="center"/>
            <w:hideMark/>
          </w:tcPr>
          <w:p w:rsidR="00352985" w:rsidRPr="00BE1C18" w:rsidRDefault="00352985" w:rsidP="00555A77">
            <w:pPr>
              <w:jc w:val="center"/>
              <w:rPr>
                <w:rFonts w:ascii="GHEA Grapalat" w:hAnsi="GHEA Grapalat"/>
                <w:color w:val="000000"/>
                <w:sz w:val="20"/>
                <w:szCs w:val="20"/>
                <w:lang w:val="hy-AM"/>
              </w:rPr>
            </w:pPr>
            <w:r>
              <w:rPr>
                <w:rFonts w:ascii="GHEA Grapalat" w:hAnsi="GHEA Grapalat"/>
                <w:color w:val="000000"/>
                <w:sz w:val="20"/>
                <w:szCs w:val="20"/>
                <w:lang w:val="hy-AM"/>
              </w:rPr>
              <w:t>600,000</w:t>
            </w:r>
          </w:p>
        </w:tc>
      </w:tr>
      <w:tr w:rsidR="00352985" w:rsidRPr="007D619F" w:rsidTr="00EA5495">
        <w:trPr>
          <w:trHeight w:hRule="exact" w:val="630"/>
        </w:trPr>
        <w:tc>
          <w:tcPr>
            <w:tcW w:w="1110" w:type="dxa"/>
            <w:vAlign w:val="center"/>
            <w:hideMark/>
          </w:tcPr>
          <w:p w:rsidR="00352985" w:rsidRPr="009316C1" w:rsidRDefault="00352985" w:rsidP="00FF2023">
            <w:pPr>
              <w:jc w:val="center"/>
              <w:rPr>
                <w:rFonts w:ascii="GHEA Grapalat" w:hAnsi="GHEA Grapalat"/>
                <w:color w:val="000000"/>
                <w:sz w:val="20"/>
                <w:szCs w:val="20"/>
              </w:rPr>
            </w:pPr>
            <w:r>
              <w:rPr>
                <w:rFonts w:ascii="GHEA Grapalat" w:hAnsi="GHEA Grapalat"/>
                <w:color w:val="000000"/>
                <w:sz w:val="20"/>
                <w:szCs w:val="20"/>
              </w:rPr>
              <w:t>13</w:t>
            </w:r>
          </w:p>
        </w:tc>
        <w:tc>
          <w:tcPr>
            <w:tcW w:w="4985" w:type="dxa"/>
            <w:vAlign w:val="bottom"/>
            <w:hideMark/>
          </w:tcPr>
          <w:p w:rsidR="00352985" w:rsidRDefault="00352985">
            <w:pPr>
              <w:jc w:val="center"/>
              <w:rPr>
                <w:rFonts w:ascii="GHEA Grapalat" w:hAnsi="GHEA Grapalat"/>
                <w:color w:val="000000"/>
                <w:sz w:val="20"/>
                <w:szCs w:val="20"/>
              </w:rPr>
            </w:pPr>
            <w:r>
              <w:rPr>
                <w:rFonts w:ascii="GHEA Grapalat" w:hAnsi="GHEA Grapalat"/>
                <w:color w:val="000000"/>
                <w:sz w:val="20"/>
                <w:szCs w:val="20"/>
              </w:rPr>
              <w:t>Услуги автотехобслуживания для автомобилей марки Джин</w:t>
            </w:r>
            <w:proofErr w:type="gramStart"/>
            <w:r>
              <w:rPr>
                <w:rFonts w:ascii="GHEA Grapalat" w:hAnsi="GHEA Grapalat"/>
                <w:color w:val="000000"/>
                <w:sz w:val="20"/>
                <w:szCs w:val="20"/>
              </w:rPr>
              <w:t xml:space="preserve"> В</w:t>
            </w:r>
            <w:proofErr w:type="gramEnd"/>
            <w:r>
              <w:rPr>
                <w:rFonts w:ascii="GHEA Grapalat" w:hAnsi="GHEA Grapalat"/>
                <w:color w:val="000000"/>
                <w:sz w:val="20"/>
                <w:szCs w:val="20"/>
              </w:rPr>
              <w:t>ей SY5038XJHL-M1S1BH</w:t>
            </w:r>
          </w:p>
        </w:tc>
        <w:tc>
          <w:tcPr>
            <w:tcW w:w="3260" w:type="dxa"/>
            <w:vAlign w:val="center"/>
            <w:hideMark/>
          </w:tcPr>
          <w:p w:rsidR="00352985" w:rsidRPr="00BE1C18" w:rsidRDefault="00352985" w:rsidP="00555A77">
            <w:pPr>
              <w:jc w:val="center"/>
              <w:rPr>
                <w:rFonts w:ascii="GHEA Grapalat" w:hAnsi="GHEA Grapalat"/>
                <w:color w:val="000000"/>
                <w:sz w:val="20"/>
                <w:szCs w:val="20"/>
                <w:lang w:val="hy-AM"/>
              </w:rPr>
            </w:pPr>
            <w:r>
              <w:rPr>
                <w:rFonts w:ascii="GHEA Grapalat" w:hAnsi="GHEA Grapalat"/>
                <w:color w:val="000000"/>
                <w:sz w:val="20"/>
                <w:szCs w:val="20"/>
                <w:lang w:val="hy-AM"/>
              </w:rPr>
              <w:t>600,000</w:t>
            </w:r>
          </w:p>
        </w:tc>
      </w:tr>
      <w:tr w:rsidR="00352985" w:rsidRPr="007D619F" w:rsidTr="00EA5495">
        <w:trPr>
          <w:trHeight w:hRule="exact" w:val="630"/>
        </w:trPr>
        <w:tc>
          <w:tcPr>
            <w:tcW w:w="1110" w:type="dxa"/>
            <w:vAlign w:val="center"/>
            <w:hideMark/>
          </w:tcPr>
          <w:p w:rsidR="00352985" w:rsidRDefault="00352985" w:rsidP="00FF2023">
            <w:pPr>
              <w:jc w:val="center"/>
              <w:rPr>
                <w:rFonts w:ascii="GHEA Grapalat" w:hAnsi="GHEA Grapalat"/>
                <w:color w:val="000000"/>
                <w:sz w:val="20"/>
                <w:szCs w:val="20"/>
              </w:rPr>
            </w:pPr>
            <w:r>
              <w:rPr>
                <w:rFonts w:ascii="GHEA Grapalat" w:hAnsi="GHEA Grapalat"/>
                <w:color w:val="000000"/>
                <w:sz w:val="20"/>
                <w:szCs w:val="20"/>
              </w:rPr>
              <w:t>14</w:t>
            </w:r>
          </w:p>
        </w:tc>
        <w:tc>
          <w:tcPr>
            <w:tcW w:w="4985" w:type="dxa"/>
            <w:vAlign w:val="bottom"/>
            <w:hideMark/>
          </w:tcPr>
          <w:p w:rsidR="00352985" w:rsidRDefault="00352985">
            <w:pPr>
              <w:jc w:val="center"/>
              <w:rPr>
                <w:rFonts w:ascii="GHEA Grapalat" w:hAnsi="GHEA Grapalat"/>
                <w:color w:val="000000"/>
                <w:sz w:val="20"/>
                <w:szCs w:val="20"/>
              </w:rPr>
            </w:pPr>
            <w:r>
              <w:rPr>
                <w:rFonts w:ascii="GHEA Grapalat" w:hAnsi="GHEA Grapalat"/>
                <w:color w:val="000000"/>
                <w:sz w:val="20"/>
                <w:szCs w:val="20"/>
              </w:rPr>
              <w:t xml:space="preserve">Услуги </w:t>
            </w:r>
            <w:proofErr w:type="spellStart"/>
            <w:r>
              <w:rPr>
                <w:rFonts w:ascii="GHEA Grapalat" w:hAnsi="GHEA Grapalat"/>
                <w:color w:val="000000"/>
                <w:sz w:val="20"/>
                <w:szCs w:val="20"/>
              </w:rPr>
              <w:t>автотехобслуживаниядля</w:t>
            </w:r>
            <w:proofErr w:type="spellEnd"/>
            <w:r>
              <w:rPr>
                <w:rFonts w:ascii="GHEA Grapalat" w:hAnsi="GHEA Grapalat"/>
                <w:color w:val="000000"/>
                <w:sz w:val="20"/>
                <w:szCs w:val="20"/>
              </w:rPr>
              <w:t xml:space="preserve"> автомобилей марки Джин</w:t>
            </w:r>
            <w:proofErr w:type="gramStart"/>
            <w:r>
              <w:rPr>
                <w:rFonts w:ascii="GHEA Grapalat" w:hAnsi="GHEA Grapalat"/>
                <w:color w:val="000000"/>
                <w:sz w:val="20"/>
                <w:szCs w:val="20"/>
              </w:rPr>
              <w:t xml:space="preserve"> В</w:t>
            </w:r>
            <w:proofErr w:type="gramEnd"/>
            <w:r>
              <w:rPr>
                <w:rFonts w:ascii="GHEA Grapalat" w:hAnsi="GHEA Grapalat"/>
                <w:color w:val="000000"/>
                <w:sz w:val="20"/>
                <w:szCs w:val="20"/>
              </w:rPr>
              <w:t>ей SY5038XJHL-M1S1BH)</w:t>
            </w:r>
          </w:p>
        </w:tc>
        <w:tc>
          <w:tcPr>
            <w:tcW w:w="3260" w:type="dxa"/>
            <w:vAlign w:val="center"/>
            <w:hideMark/>
          </w:tcPr>
          <w:p w:rsidR="00352985" w:rsidRPr="00BE1C18" w:rsidRDefault="00352985" w:rsidP="00555A77">
            <w:pPr>
              <w:jc w:val="center"/>
              <w:rPr>
                <w:rFonts w:ascii="GHEA Grapalat" w:hAnsi="GHEA Grapalat"/>
                <w:color w:val="000000"/>
                <w:sz w:val="20"/>
                <w:szCs w:val="20"/>
                <w:lang w:val="hy-AM"/>
              </w:rPr>
            </w:pPr>
            <w:r>
              <w:rPr>
                <w:rFonts w:ascii="GHEA Grapalat" w:hAnsi="GHEA Grapalat"/>
                <w:color w:val="000000"/>
                <w:sz w:val="20"/>
                <w:szCs w:val="20"/>
                <w:lang w:val="hy-AM"/>
              </w:rPr>
              <w:t>600,000</w:t>
            </w:r>
          </w:p>
        </w:tc>
      </w:tr>
      <w:tr w:rsidR="00352985" w:rsidRPr="007D619F" w:rsidTr="00EA5495">
        <w:trPr>
          <w:trHeight w:hRule="exact" w:val="630"/>
        </w:trPr>
        <w:tc>
          <w:tcPr>
            <w:tcW w:w="1110" w:type="dxa"/>
            <w:vAlign w:val="center"/>
            <w:hideMark/>
          </w:tcPr>
          <w:p w:rsidR="00352985" w:rsidRDefault="00352985" w:rsidP="00FF2023">
            <w:pPr>
              <w:jc w:val="center"/>
              <w:rPr>
                <w:rFonts w:ascii="GHEA Grapalat" w:hAnsi="GHEA Grapalat"/>
                <w:color w:val="000000"/>
                <w:sz w:val="20"/>
                <w:szCs w:val="20"/>
              </w:rPr>
            </w:pPr>
            <w:r>
              <w:rPr>
                <w:rFonts w:ascii="GHEA Grapalat" w:hAnsi="GHEA Grapalat"/>
                <w:color w:val="000000"/>
                <w:sz w:val="20"/>
                <w:szCs w:val="20"/>
              </w:rPr>
              <w:t>15</w:t>
            </w:r>
          </w:p>
        </w:tc>
        <w:tc>
          <w:tcPr>
            <w:tcW w:w="4985" w:type="dxa"/>
            <w:vAlign w:val="bottom"/>
            <w:hideMark/>
          </w:tcPr>
          <w:p w:rsidR="00352985" w:rsidRDefault="00352985">
            <w:pPr>
              <w:jc w:val="center"/>
              <w:rPr>
                <w:rFonts w:ascii="GHEA Grapalat" w:hAnsi="GHEA Grapalat"/>
                <w:color w:val="000000"/>
                <w:sz w:val="20"/>
                <w:szCs w:val="20"/>
              </w:rPr>
            </w:pPr>
            <w:r>
              <w:rPr>
                <w:rFonts w:ascii="GHEA Grapalat" w:hAnsi="GHEA Grapalat"/>
                <w:color w:val="000000"/>
                <w:sz w:val="20"/>
                <w:szCs w:val="20"/>
              </w:rPr>
              <w:t xml:space="preserve">Услуги автотехобслуживания для автомобилей марки </w:t>
            </w:r>
            <w:proofErr w:type="spellStart"/>
            <w:r>
              <w:rPr>
                <w:rFonts w:ascii="GHEA Grapalat" w:hAnsi="GHEA Grapalat"/>
                <w:color w:val="000000"/>
                <w:sz w:val="20"/>
                <w:szCs w:val="20"/>
              </w:rPr>
              <w:t>Киа</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Пиканто</w:t>
            </w:r>
            <w:proofErr w:type="spellEnd"/>
            <w:r>
              <w:rPr>
                <w:rFonts w:ascii="GHEA Grapalat" w:hAnsi="GHEA Grapalat"/>
                <w:color w:val="000000"/>
                <w:sz w:val="20"/>
                <w:szCs w:val="20"/>
              </w:rPr>
              <w:t xml:space="preserve"> </w:t>
            </w:r>
            <w:proofErr w:type="gramStart"/>
            <w:r>
              <w:rPr>
                <w:rFonts w:ascii="GHEA Grapalat" w:hAnsi="GHEA Grapalat"/>
                <w:color w:val="000000"/>
                <w:sz w:val="20"/>
                <w:szCs w:val="20"/>
              </w:rPr>
              <w:t>пассажирский</w:t>
            </w:r>
            <w:proofErr w:type="gramEnd"/>
            <w:r>
              <w:rPr>
                <w:rFonts w:ascii="GHEA Grapalat" w:hAnsi="GHEA Grapalat"/>
                <w:color w:val="000000"/>
                <w:sz w:val="20"/>
                <w:szCs w:val="20"/>
              </w:rPr>
              <w:t xml:space="preserve"> </w:t>
            </w:r>
          </w:p>
        </w:tc>
        <w:tc>
          <w:tcPr>
            <w:tcW w:w="3260" w:type="dxa"/>
            <w:vAlign w:val="center"/>
            <w:hideMark/>
          </w:tcPr>
          <w:p w:rsidR="00352985" w:rsidRPr="00BE1C18" w:rsidRDefault="00352985" w:rsidP="00555A77">
            <w:pPr>
              <w:jc w:val="center"/>
              <w:rPr>
                <w:rFonts w:ascii="GHEA Grapalat" w:hAnsi="GHEA Grapalat"/>
                <w:color w:val="000000"/>
                <w:sz w:val="20"/>
                <w:szCs w:val="20"/>
                <w:lang w:val="hy-AM"/>
              </w:rPr>
            </w:pPr>
            <w:r>
              <w:rPr>
                <w:rFonts w:ascii="GHEA Grapalat" w:hAnsi="GHEA Grapalat"/>
                <w:color w:val="000000"/>
                <w:sz w:val="20"/>
                <w:szCs w:val="20"/>
                <w:lang w:val="hy-AM"/>
              </w:rPr>
              <w:t>600,000</w:t>
            </w:r>
          </w:p>
        </w:tc>
      </w:tr>
    </w:tbl>
    <w:p w:rsidR="002D1497" w:rsidRPr="00D04EA3" w:rsidRDefault="002D1497"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Default="009B7BE7" w:rsidP="003F4FD0">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386D41">
        <w:rPr>
          <w:rFonts w:ascii="GHEA Grapalat" w:hAnsi="GHEA Grapalat"/>
        </w:rPr>
        <w:t>й</w:t>
      </w:r>
      <w:proofErr w:type="spellEnd"/>
      <w:r w:rsidR="00386D41">
        <w:rPr>
          <w:rFonts w:ascii="GHEA Grapalat" w:hAnsi="GHEA Grapalat"/>
        </w:rPr>
        <w:t>.</w:t>
      </w:r>
    </w:p>
    <w:p w:rsidR="0049707C" w:rsidRPr="00F51568" w:rsidRDefault="0049707C" w:rsidP="0049707C">
      <w:pPr>
        <w:pStyle w:val="norm"/>
        <w:widowControl w:val="0"/>
        <w:spacing w:line="240" w:lineRule="auto"/>
        <w:ind w:firstLine="567"/>
        <w:contextualSpacing/>
        <w:rPr>
          <w:rFonts w:ascii="GHEA Grapalat" w:hAnsi="GHEA Grapalat"/>
          <w:b/>
          <w:sz w:val="24"/>
          <w:szCs w:val="24"/>
        </w:rPr>
      </w:pPr>
      <w:r w:rsidRPr="00F51568">
        <w:rPr>
          <w:rFonts w:ascii="GHEA Grapalat" w:hAnsi="GHEA Grapalat"/>
          <w:b/>
          <w:sz w:val="24"/>
          <w:szCs w:val="24"/>
        </w:rPr>
        <w:t xml:space="preserve">4.3 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w:t>
      </w:r>
      <w:proofErr w:type="gramStart"/>
      <w:r w:rsidRPr="00F51568">
        <w:rPr>
          <w:rFonts w:ascii="GHEA Grapalat" w:hAnsi="GHEA Grapalat"/>
          <w:b/>
          <w:sz w:val="24"/>
          <w:szCs w:val="24"/>
        </w:rPr>
        <w:t>ВС</w:t>
      </w:r>
      <w:proofErr w:type="gramEnd"/>
      <w:r w:rsidRPr="00F51568">
        <w:rPr>
          <w:rFonts w:ascii="GHEA Grapalat" w:hAnsi="GHEA Grapalat"/>
          <w:b/>
          <w:sz w:val="24"/>
          <w:szCs w:val="24"/>
        </w:rPr>
        <w:t>= ЦУ/</w:t>
      </w:r>
      <w:proofErr w:type="spellStart"/>
      <w:r w:rsidRPr="00F51568">
        <w:rPr>
          <w:rFonts w:ascii="GHEA Grapalat" w:hAnsi="GHEA Grapalat"/>
          <w:b/>
          <w:sz w:val="24"/>
          <w:szCs w:val="24"/>
        </w:rPr>
        <w:t>СЦxУxК</w:t>
      </w:r>
      <w:proofErr w:type="spellEnd"/>
    </w:p>
    <w:p w:rsidR="0049707C" w:rsidRPr="00F51568" w:rsidRDefault="0049707C" w:rsidP="0049707C">
      <w:pPr>
        <w:pStyle w:val="norm"/>
        <w:widowControl w:val="0"/>
        <w:spacing w:line="240" w:lineRule="auto"/>
        <w:ind w:firstLine="567"/>
        <w:contextualSpacing/>
        <w:rPr>
          <w:rFonts w:ascii="GHEA Grapalat" w:hAnsi="GHEA Grapalat"/>
          <w:b/>
          <w:sz w:val="24"/>
          <w:szCs w:val="24"/>
        </w:rPr>
      </w:pPr>
      <w:proofErr w:type="spellStart"/>
      <w:r w:rsidRPr="00F51568">
        <w:rPr>
          <w:rFonts w:ascii="GHEA Grapalat" w:hAnsi="GHEA Grapalat"/>
          <w:b/>
          <w:sz w:val="24"/>
          <w:szCs w:val="24"/>
        </w:rPr>
        <w:t>ВС-сумма</w:t>
      </w:r>
      <w:proofErr w:type="spellEnd"/>
      <w:r w:rsidRPr="00F51568">
        <w:rPr>
          <w:rFonts w:ascii="GHEA Grapalat" w:hAnsi="GHEA Grapalat"/>
          <w:b/>
          <w:sz w:val="24"/>
          <w:szCs w:val="24"/>
        </w:rPr>
        <w:t xml:space="preserve">, </w:t>
      </w:r>
      <w:proofErr w:type="gramStart"/>
      <w:r w:rsidRPr="00F51568">
        <w:rPr>
          <w:rFonts w:ascii="GHEA Grapalat" w:hAnsi="GHEA Grapalat"/>
          <w:b/>
          <w:sz w:val="24"/>
          <w:szCs w:val="24"/>
        </w:rPr>
        <w:t>выплачиваемая</w:t>
      </w:r>
      <w:proofErr w:type="gramEnd"/>
      <w:r w:rsidRPr="00F51568">
        <w:rPr>
          <w:rFonts w:ascii="GHEA Grapalat" w:hAnsi="GHEA Grapalat"/>
          <w:b/>
          <w:sz w:val="24"/>
          <w:szCs w:val="24"/>
        </w:rPr>
        <w:t xml:space="preserve"> за оказание отдельных видов услуг, установленных договором;</w:t>
      </w:r>
    </w:p>
    <w:p w:rsidR="0049707C" w:rsidRPr="00F51568" w:rsidRDefault="0049707C" w:rsidP="0049707C">
      <w:pPr>
        <w:pStyle w:val="norm"/>
        <w:widowControl w:val="0"/>
        <w:spacing w:line="240" w:lineRule="auto"/>
        <w:ind w:firstLine="567"/>
        <w:contextualSpacing/>
        <w:rPr>
          <w:rFonts w:ascii="GHEA Grapalat" w:hAnsi="GHEA Grapalat"/>
          <w:b/>
          <w:sz w:val="24"/>
          <w:szCs w:val="24"/>
        </w:rPr>
      </w:pPr>
      <w:r w:rsidRPr="00F51568">
        <w:rPr>
          <w:rFonts w:ascii="GHEA Grapalat" w:hAnsi="GHEA Grapalat"/>
          <w:b/>
          <w:sz w:val="24"/>
          <w:szCs w:val="24"/>
        </w:rPr>
        <w:t xml:space="preserve">ЦУ </w:t>
      </w:r>
      <w:proofErr w:type="gramStart"/>
      <w:r w:rsidRPr="00F51568">
        <w:rPr>
          <w:rFonts w:ascii="GHEA Grapalat" w:hAnsi="GHEA Grapalat"/>
          <w:b/>
          <w:sz w:val="24"/>
          <w:szCs w:val="24"/>
        </w:rPr>
        <w:t>-и</w:t>
      </w:r>
      <w:proofErr w:type="gramEnd"/>
      <w:r w:rsidRPr="00F51568">
        <w:rPr>
          <w:rFonts w:ascii="GHEA Grapalat" w:hAnsi="GHEA Grapalat"/>
          <w:b/>
          <w:sz w:val="24"/>
          <w:szCs w:val="24"/>
        </w:rPr>
        <w:t>тоговая цена, предложенная отобранным участником:</w:t>
      </w:r>
    </w:p>
    <w:p w:rsidR="0049707C" w:rsidRPr="00F51568" w:rsidRDefault="0049707C" w:rsidP="0049707C">
      <w:pPr>
        <w:pStyle w:val="norm"/>
        <w:widowControl w:val="0"/>
        <w:spacing w:line="240" w:lineRule="auto"/>
        <w:ind w:firstLine="567"/>
        <w:contextualSpacing/>
        <w:rPr>
          <w:rFonts w:ascii="GHEA Grapalat" w:hAnsi="GHEA Grapalat"/>
          <w:b/>
          <w:sz w:val="24"/>
          <w:szCs w:val="24"/>
        </w:rPr>
      </w:pPr>
      <w:r w:rsidRPr="00F51568">
        <w:rPr>
          <w:rFonts w:ascii="GHEA Grapalat" w:hAnsi="GHEA Grapalat"/>
          <w:b/>
          <w:sz w:val="24"/>
          <w:szCs w:val="24"/>
        </w:rPr>
        <w:t>С</w:t>
      </w:r>
      <w:proofErr w:type="gramStart"/>
      <w:r w:rsidRPr="00F51568">
        <w:rPr>
          <w:rFonts w:ascii="GHEA Grapalat" w:hAnsi="GHEA Grapalat"/>
          <w:b/>
          <w:sz w:val="24"/>
          <w:szCs w:val="24"/>
        </w:rPr>
        <w:t>Ц-</w:t>
      </w:r>
      <w:proofErr w:type="gramEnd"/>
      <w:r w:rsidRPr="00F51568">
        <w:rPr>
          <w:rFonts w:ascii="GHEA Grapalat" w:hAnsi="GHEA Grapalat"/>
          <w:b/>
          <w:sz w:val="24"/>
          <w:szCs w:val="24"/>
        </w:rPr>
        <w:t xml:space="preserve"> совокупность максимальных единиц цен, установленных для оказания услуги:</w:t>
      </w:r>
    </w:p>
    <w:p w:rsidR="0049707C" w:rsidRPr="00F51568" w:rsidRDefault="0049707C" w:rsidP="0049707C">
      <w:pPr>
        <w:pStyle w:val="norm"/>
        <w:widowControl w:val="0"/>
        <w:spacing w:line="240" w:lineRule="auto"/>
        <w:ind w:firstLine="567"/>
        <w:contextualSpacing/>
        <w:rPr>
          <w:rFonts w:ascii="GHEA Grapalat" w:hAnsi="GHEA Grapalat"/>
          <w:b/>
          <w:sz w:val="24"/>
          <w:szCs w:val="24"/>
        </w:rPr>
      </w:pPr>
      <w:proofErr w:type="spellStart"/>
      <w:proofErr w:type="gramStart"/>
      <w:r w:rsidRPr="00F51568">
        <w:rPr>
          <w:rFonts w:ascii="GHEA Grapalat" w:hAnsi="GHEA Grapalat"/>
          <w:b/>
          <w:sz w:val="24"/>
          <w:szCs w:val="24"/>
        </w:rPr>
        <w:t>У-цена</w:t>
      </w:r>
      <w:proofErr w:type="spellEnd"/>
      <w:proofErr w:type="gramEnd"/>
      <w:r w:rsidRPr="00F51568">
        <w:rPr>
          <w:rFonts w:ascii="GHEA Grapalat" w:hAnsi="GHEA Grapalat"/>
          <w:b/>
          <w:sz w:val="24"/>
          <w:szCs w:val="24"/>
        </w:rPr>
        <w:t xml:space="preserve"> на максимальную единицу предоставленной услуги</w:t>
      </w:r>
    </w:p>
    <w:p w:rsidR="0049707C" w:rsidRPr="00F51568" w:rsidRDefault="0049707C" w:rsidP="0049707C">
      <w:pPr>
        <w:widowControl w:val="0"/>
        <w:ind w:left="567"/>
        <w:contextualSpacing/>
        <w:jc w:val="both"/>
        <w:rPr>
          <w:rFonts w:ascii="GHEA Grapalat" w:hAnsi="GHEA Grapalat" w:cs="Sylfaen"/>
          <w:b/>
        </w:rPr>
      </w:pPr>
      <w:r w:rsidRPr="00F51568">
        <w:rPr>
          <w:rFonts w:ascii="GHEA Grapalat" w:hAnsi="GHEA Grapalat"/>
          <w:b/>
        </w:rPr>
        <w:t>К-количество предоставленных услуг.</w:t>
      </w:r>
    </w:p>
    <w:p w:rsidR="00D932B2" w:rsidRDefault="00D932B2" w:rsidP="003F4FD0">
      <w:pPr>
        <w:contextualSpacing/>
        <w:rPr>
          <w:rFonts w:ascii="GHEA Grapalat" w:hAnsi="GHEA Grapalat"/>
          <w:b/>
        </w:rPr>
      </w:pP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w:t>
      </w:r>
      <w:proofErr w:type="gramStart"/>
      <w:r w:rsidRPr="00AD29CE">
        <w:rPr>
          <w:rFonts w:ascii="GHEA Grapalat" w:hAnsi="GHEA Grapalat"/>
        </w:rPr>
        <w:t>от</w:t>
      </w:r>
      <w:proofErr w:type="gramEnd"/>
      <w:r w:rsidRPr="00AD29CE">
        <w:rPr>
          <w:rFonts w:ascii="GHEA Grapalat" w:hAnsi="GHEA Grapalat"/>
        </w:rPr>
        <w:t xml:space="preserve"> </w:t>
      </w:r>
      <w:r w:rsidR="00B778A5" w:rsidRPr="00395B34">
        <w:rPr>
          <w:rFonts w:ascii="GHEA Grapalat" w:hAnsi="GHEA Grapalat"/>
        </w:rPr>
        <w:t xml:space="preserve">полностью и </w:t>
      </w:r>
      <w:proofErr w:type="gramStart"/>
      <w:r w:rsidR="00B778A5" w:rsidRPr="00395B34">
        <w:rPr>
          <w:rFonts w:ascii="GHEA Grapalat" w:hAnsi="GHEA Grapalat"/>
        </w:rPr>
        <w:t>надлежащим</w:t>
      </w:r>
      <w:proofErr w:type="gramEnd"/>
      <w:r w:rsidR="00B778A5" w:rsidRPr="00395B34">
        <w:rPr>
          <w:rFonts w:ascii="GHEA Grapalat" w:hAnsi="GHEA Grapalat"/>
        </w:rPr>
        <w:t xml:space="preserve">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 </w:t>
      </w:r>
      <w:r w:rsidR="00092AFE">
        <w:rPr>
          <w:rFonts w:ascii="GHEA Grapalat" w:hAnsi="GHEA Grapalat"/>
        </w:rPr>
        <w:t>1.1</w:t>
      </w:r>
      <w:r w:rsidRPr="00AD29CE">
        <w:rPr>
          <w:rFonts w:ascii="GHEA Grapalat" w:hAnsi="GHEA Grapalat"/>
        </w:rPr>
        <w:t xml:space="preserve">, </w:t>
      </w:r>
      <w:r w:rsidR="00352985" w:rsidRPr="00AD29CE">
        <w:rPr>
          <w:rFonts w:ascii="GHEA Grapalat" w:hAnsi="GHEA Grapalat"/>
        </w:rPr>
        <w:t xml:space="preserve">№ </w:t>
      </w:r>
      <w:r w:rsidR="00352985">
        <w:rPr>
          <w:rFonts w:ascii="GHEA Grapalat" w:hAnsi="GHEA Grapalat"/>
        </w:rPr>
        <w:t>1.2</w:t>
      </w:r>
      <w:r w:rsidR="00352985" w:rsidRPr="00AD29CE">
        <w:rPr>
          <w:rFonts w:ascii="GHEA Grapalat" w:hAnsi="GHEA Grapalat"/>
        </w:rPr>
        <w:t xml:space="preserve">, </w:t>
      </w:r>
      <w:r w:rsidRPr="00AD29CE">
        <w:rPr>
          <w:rFonts w:ascii="GHEA Grapalat" w:hAnsi="GHEA Grapalat"/>
        </w:rPr>
        <w:t>№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 xml:space="preserve">При этом расчет шестимесячного периода, данного настоящим пунктом для </w:t>
      </w:r>
      <w:proofErr w:type="spellStart"/>
      <w:r w:rsidR="00224C7B" w:rsidRPr="00224C7B">
        <w:rPr>
          <w:rFonts w:ascii="GHEA Grapalat" w:hAnsi="GHEA Grapalat"/>
          <w:color w:val="000000" w:themeColor="text1"/>
        </w:rPr>
        <w:t>предусмотрения</w:t>
      </w:r>
      <w:proofErr w:type="spellEnd"/>
      <w:r w:rsidR="00224C7B" w:rsidRPr="00224C7B">
        <w:rPr>
          <w:rFonts w:ascii="GHEA Grapalat" w:hAnsi="GHEA Grapalat"/>
          <w:color w:val="000000" w:themeColor="text1"/>
        </w:rPr>
        <w:t xml:space="preserve"> финансовых сре</w:t>
      </w:r>
      <w:proofErr w:type="gramStart"/>
      <w:r w:rsidR="00224C7B" w:rsidRPr="00224C7B">
        <w:rPr>
          <w:rFonts w:ascii="GHEA Grapalat" w:hAnsi="GHEA Grapalat"/>
          <w:color w:val="000000" w:themeColor="text1"/>
        </w:rPr>
        <w:t>дств дл</w:t>
      </w:r>
      <w:proofErr w:type="gramEnd"/>
      <w:r w:rsidR="00224C7B" w:rsidRPr="00224C7B">
        <w:rPr>
          <w:rFonts w:ascii="GHEA Grapalat" w:hAnsi="GHEA Grapalat"/>
          <w:color w:val="000000" w:themeColor="text1"/>
        </w:rPr>
        <w:t>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proofErr w:type="spellStart"/>
      <w:r w:rsidR="002B2DF0" w:rsidRPr="00842146">
        <w:rPr>
          <w:rFonts w:ascii="GHEA Grapalat" w:hAnsi="GHEA Grapalat"/>
        </w:rPr>
        <w:t>двадцатипя</w:t>
      </w:r>
      <w:r w:rsidRPr="00842146">
        <w:rPr>
          <w:rFonts w:ascii="GHEA Grapalat" w:hAnsi="GHEA Grapalat"/>
        </w:rPr>
        <w:t>тикратный</w:t>
      </w:r>
      <w:proofErr w:type="spellEnd"/>
      <w:r w:rsidRPr="00842146">
        <w:rPr>
          <w:rFonts w:ascii="GHEA Grapalat" w:hAnsi="GHEA Grapalat"/>
        </w:rPr>
        <w:t xml:space="preserve"> размер базовой единицы закупок, то Заказчиком будет </w:t>
      </w:r>
      <w:proofErr w:type="spellStart"/>
      <w:r w:rsidRPr="00842146">
        <w:rPr>
          <w:rFonts w:ascii="GHEA Grapalat" w:hAnsi="GHEA Grapalat"/>
        </w:rPr>
        <w:t>заключен</w:t>
      </w:r>
      <w:proofErr w:type="gramStart"/>
      <w:r w:rsidRPr="00842146">
        <w:rPr>
          <w:rFonts w:ascii="GHEA Grapalat" w:hAnsi="GHEA Grapalat"/>
        </w:rPr>
        <w:t>o</w:t>
      </w:r>
      <w:proofErr w:type="spellEnd"/>
      <w:proofErr w:type="gramEnd"/>
      <w:r w:rsidRPr="00842146">
        <w:rPr>
          <w:rFonts w:ascii="GHEA Grapalat" w:hAnsi="GHEA Grapalat"/>
        </w:rPr>
        <w:t xml:space="preserve">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 xml:space="preserve">" </w:t>
      </w:r>
      <w:r w:rsidR="00936F41">
        <w:rPr>
          <w:rFonts w:ascii="GHEA Grapalat" w:hAnsi="GHEA Grapalat"/>
        </w:rPr>
        <w:t xml:space="preserve"> </w:t>
      </w:r>
      <w:r w:rsidR="00936F41" w:rsidRPr="00842146">
        <w:rPr>
          <w:rFonts w:ascii="GHEA Grapalat" w:hAnsi="GHEA Grapalat"/>
        </w:rPr>
        <w:t>подпункта 1</w:t>
      </w:r>
      <w:r w:rsidR="00936F41">
        <w:rPr>
          <w:rFonts w:ascii="GHEA Grapalat" w:hAnsi="GHEA Grapalat"/>
        </w:rPr>
        <w:t xml:space="preserve"> и </w:t>
      </w:r>
      <w:r w:rsidRPr="00842146">
        <w:rPr>
          <w:rFonts w:ascii="GHEA Grapalat" w:hAnsi="GHEA Grapalat"/>
        </w:rPr>
        <w:t>абзаца "б" подпункта 1</w:t>
      </w:r>
      <w:r w:rsidR="002C12AE" w:rsidRPr="00842146">
        <w:rPr>
          <w:rFonts w:ascii="GHEA Grapalat" w:hAnsi="GHEA Grapalat"/>
        </w:rPr>
        <w:t>7</w:t>
      </w:r>
      <w:r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Pr="00842146">
        <w:rPr>
          <w:rFonts w:ascii="GHEA Grapalat" w:hAnsi="GHEA Grapalat"/>
        </w:rPr>
        <w:t xml:space="preserve"> </w:t>
      </w:r>
      <w:r w:rsidR="00A15315" w:rsidRPr="00842146">
        <w:rPr>
          <w:rFonts w:ascii="GHEA Grapalat" w:hAnsi="GHEA Grapalat"/>
        </w:rPr>
        <w:t xml:space="preserve">квалификации и </w:t>
      </w:r>
      <w:proofErr w:type="gramStart"/>
      <w:r w:rsidRPr="00842146">
        <w:rPr>
          <w:rFonts w:ascii="GHEA Grapalat" w:hAnsi="GHEA Grapalat"/>
        </w:rPr>
        <w:t>договора</w:t>
      </w:r>
      <w:proofErr w:type="gramEnd"/>
      <w:r w:rsidRPr="00842146">
        <w:rPr>
          <w:rFonts w:ascii="GHEA Grapalat" w:hAnsi="GHEA Grapalat"/>
        </w:rPr>
        <w:t xml:space="preserve"> представленн</w:t>
      </w:r>
      <w:r w:rsidR="00A27144" w:rsidRPr="00842146">
        <w:rPr>
          <w:rFonts w:ascii="GHEA Grapalat" w:hAnsi="GHEA Grapalat"/>
        </w:rPr>
        <w:t>ых</w:t>
      </w:r>
      <w:r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Pr="00842146">
        <w:rPr>
          <w:rFonts w:ascii="GHEA Grapalat" w:hAnsi="GHEA Grapalat"/>
        </w:rPr>
        <w:t xml:space="preserve"> обеспечени</w:t>
      </w:r>
      <w:r w:rsidR="00A15315" w:rsidRPr="00842146">
        <w:rPr>
          <w:rFonts w:ascii="GHEA Grapalat" w:hAnsi="GHEA Grapalat"/>
        </w:rPr>
        <w:t>я</w:t>
      </w:r>
      <w:r w:rsidRPr="00842146">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842146">
        <w:rPr>
          <w:rStyle w:val="af6"/>
          <w:rFonts w:ascii="GHEA Grapalat" w:hAnsi="GHEA Grapalat"/>
        </w:rPr>
        <w:footnoteReference w:customMarkFollows="1" w:id="9"/>
        <w:t>24</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0"/>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DE22A3">
      <w:footerReference w:type="default" r:id="rId8"/>
      <w:footnotePr>
        <w:pos w:val="beneathText"/>
      </w:footnotePr>
      <w:pgSz w:w="11906" w:h="16838" w:code="9"/>
      <w:pgMar w:top="993" w:right="849" w:bottom="993"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16C1" w:rsidRDefault="009316C1">
      <w:r>
        <w:separator/>
      </w:r>
    </w:p>
  </w:endnote>
  <w:endnote w:type="continuationSeparator" w:id="0">
    <w:p w:rsidR="009316C1" w:rsidRDefault="009316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1950196"/>
      <w:docPartObj>
        <w:docPartGallery w:val="Page Numbers (Bottom of Page)"/>
        <w:docPartUnique/>
      </w:docPartObj>
    </w:sdtPr>
    <w:sdtEndPr>
      <w:rPr>
        <w:rFonts w:ascii="GHEA Grapalat" w:hAnsi="GHEA Grapalat"/>
        <w:sz w:val="24"/>
        <w:szCs w:val="24"/>
      </w:rPr>
    </w:sdtEndPr>
    <w:sdtContent>
      <w:p w:rsidR="009316C1" w:rsidRPr="00305BEC" w:rsidRDefault="009316C1">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352985">
          <w:rPr>
            <w:rFonts w:ascii="GHEA Grapalat" w:hAnsi="GHEA Grapalat"/>
            <w:noProof/>
            <w:sz w:val="24"/>
            <w:szCs w:val="24"/>
          </w:rPr>
          <w:t>64</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16C1" w:rsidRDefault="009316C1">
      <w:r>
        <w:separator/>
      </w:r>
    </w:p>
  </w:footnote>
  <w:footnote w:type="continuationSeparator" w:id="0">
    <w:p w:rsidR="009316C1" w:rsidRDefault="009316C1">
      <w:r>
        <w:continuationSeparator/>
      </w:r>
    </w:p>
  </w:footnote>
  <w:footnote w:id="1">
    <w:p w:rsidR="009316C1" w:rsidRPr="00A31673" w:rsidRDefault="009316C1">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9316C1" w:rsidRDefault="009316C1" w:rsidP="006B3E56">
      <w:pPr>
        <w:jc w:val="both"/>
      </w:pPr>
    </w:p>
    <w:p w:rsidR="009316C1" w:rsidRDefault="009316C1" w:rsidP="0087579F">
      <w:pPr>
        <w:jc w:val="both"/>
        <w:rPr>
          <w:rFonts w:ascii="GHEA Grapalat" w:hAnsi="GHEA Grapalat"/>
          <w:i/>
          <w:sz w:val="20"/>
          <w:szCs w:val="20"/>
        </w:rPr>
      </w:pPr>
      <w:r w:rsidRPr="00503980">
        <w:rPr>
          <w:rFonts w:ascii="GHEA Grapalat" w:hAnsi="GHEA Grapalat"/>
          <w:i/>
          <w:sz w:val="20"/>
          <w:szCs w:val="20"/>
        </w:rPr>
        <w:t>** -участник</w:t>
      </w:r>
      <w:proofErr w:type="gramStart"/>
      <w:r>
        <w:rPr>
          <w:rFonts w:ascii="GHEA Grapalat" w:hAnsi="GHEA Grapalat"/>
          <w:i/>
          <w:sz w:val="20"/>
          <w:szCs w:val="20"/>
          <w:lang w:val="hy-AM"/>
        </w:rPr>
        <w:t>,</w:t>
      </w:r>
      <w:r>
        <w:rPr>
          <w:rFonts w:ascii="GHEA Grapalat" w:hAnsi="GHEA Grapalat"/>
          <w:i/>
          <w:sz w:val="20"/>
          <w:szCs w:val="20"/>
        </w:rPr>
        <w:t>я</w:t>
      </w:r>
      <w:proofErr w:type="gramEnd"/>
      <w:r>
        <w:rPr>
          <w:rFonts w:ascii="GHEA Grapalat" w:hAnsi="GHEA Grapalat"/>
          <w:i/>
          <w:sz w:val="20"/>
          <w:szCs w:val="20"/>
        </w:rPr>
        <w:t>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proofErr w:type="spellStart"/>
      <w:r>
        <w:rPr>
          <w:rFonts w:ascii="GHEA Grapalat" w:hAnsi="GHEA Grapalat"/>
          <w:i/>
          <w:sz w:val="20"/>
          <w:szCs w:val="20"/>
        </w:rPr>
        <w:t>веб-сайт</w:t>
      </w:r>
      <w:proofErr w:type="spellEnd"/>
      <w:r>
        <w:rPr>
          <w:rFonts w:ascii="GHEA Grapalat" w:hAnsi="GHEA Grapalat"/>
          <w:i/>
          <w:sz w:val="20"/>
          <w:szCs w:val="20"/>
        </w:rPr>
        <w:t>,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9316C1" w:rsidRPr="00503980" w:rsidRDefault="009316C1" w:rsidP="0087579F">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bookmarkStart w:id="2" w:name="_GoBack"/>
      <w:bookmarkEnd w:id="2"/>
      <w:r>
        <w:rPr>
          <w:rFonts w:ascii="GHEA Grapalat" w:hAnsi="GHEA Grapalat"/>
          <w:i/>
          <w:sz w:val="20"/>
          <w:szCs w:val="20"/>
        </w:rPr>
        <w:t>"</w:t>
      </w:r>
    </w:p>
    <w:p w:rsidR="009316C1" w:rsidRPr="003905B4" w:rsidRDefault="009316C1" w:rsidP="0087579F">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r>
        <w:rPr>
          <w:rFonts w:ascii="GHEA Grapalat" w:hAnsi="GHEA Grapalat"/>
          <w:i/>
          <w:sz w:val="20"/>
          <w:szCs w:val="20"/>
          <w:lang w:val="hy-AM"/>
        </w:rPr>
        <w:t>.</w:t>
      </w:r>
    </w:p>
    <w:p w:rsidR="009316C1" w:rsidRPr="0087579F" w:rsidRDefault="009316C1" w:rsidP="0087579F">
      <w:pPr>
        <w:jc w:val="both"/>
        <w:rPr>
          <w:rFonts w:ascii="GHEA Grapalat" w:hAnsi="GHEA Grapalat"/>
          <w:i/>
          <w:sz w:val="20"/>
          <w:szCs w:val="20"/>
          <w:lang w:val="hy-AM"/>
        </w:rPr>
      </w:pPr>
    </w:p>
    <w:p w:rsidR="009316C1" w:rsidRDefault="009316C1" w:rsidP="006B3E56">
      <w:pPr>
        <w:pStyle w:val="af2"/>
        <w:rPr>
          <w:rFonts w:asciiTheme="minorHAnsi" w:hAnsiTheme="minorHAnsi"/>
          <w:lang w:val="af-ZA"/>
        </w:rPr>
      </w:pPr>
    </w:p>
  </w:footnote>
  <w:footnote w:id="3">
    <w:p w:rsidR="009316C1" w:rsidRPr="00D3436F" w:rsidRDefault="009316C1"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9316C1" w:rsidRPr="00D3436F" w:rsidRDefault="009316C1">
      <w:pPr>
        <w:pStyle w:val="af2"/>
        <w:rPr>
          <w:lang w:val="es-ES"/>
        </w:rPr>
      </w:pPr>
    </w:p>
  </w:footnote>
  <w:footnote w:id="4">
    <w:p w:rsidR="009316C1" w:rsidRPr="008842CE" w:rsidRDefault="009316C1" w:rsidP="003D2FE2">
      <w:pPr>
        <w:pStyle w:val="af2"/>
        <w:jc w:val="both"/>
      </w:pPr>
    </w:p>
  </w:footnote>
  <w:footnote w:id="5">
    <w:p w:rsidR="009316C1" w:rsidRPr="008842CE" w:rsidRDefault="009316C1" w:rsidP="000A214C">
      <w:pPr>
        <w:pStyle w:val="af2"/>
        <w:jc w:val="both"/>
      </w:pPr>
    </w:p>
  </w:footnote>
  <w:footnote w:id="6">
    <w:p w:rsidR="009316C1" w:rsidRPr="006F5F33" w:rsidRDefault="009316C1"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9316C1" w:rsidRPr="006F5F33" w:rsidRDefault="009316C1"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9316C1" w:rsidRPr="006F5F33" w:rsidRDefault="009316C1"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9316C1" w:rsidRPr="006F5F33" w:rsidRDefault="009316C1"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9316C1" w:rsidRPr="009E00B3" w:rsidRDefault="009316C1"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9316C1" w:rsidRPr="00A47171" w:rsidRDefault="009316C1" w:rsidP="007122CD">
      <w:pPr>
        <w:pStyle w:val="af2"/>
        <w:jc w:val="both"/>
        <w:rPr>
          <w:rFonts w:ascii="GHEA Grapalat" w:hAnsi="GHEA Grapalat"/>
          <w:i/>
          <w:lang w:eastAsia="en-US"/>
        </w:rPr>
      </w:pPr>
      <w:r w:rsidRPr="009E00B3">
        <w:rPr>
          <w:rFonts w:ascii="GHEA Grapalat" w:hAnsi="GHEA Grapalat"/>
          <w:i/>
          <w:lang w:eastAsia="en-US"/>
        </w:rPr>
        <w:tab/>
      </w:r>
    </w:p>
  </w:footnote>
  <w:footnote w:id="10">
    <w:p w:rsidR="009316C1" w:rsidRPr="00E40AC8" w:rsidRDefault="009316C1"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37FF"/>
    <w:rsid w:val="00053BFB"/>
    <w:rsid w:val="000540F1"/>
    <w:rsid w:val="000549EE"/>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3F91"/>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6C4F"/>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497"/>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85"/>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910"/>
    <w:rsid w:val="003D1A79"/>
    <w:rsid w:val="003D1CF4"/>
    <w:rsid w:val="003D290D"/>
    <w:rsid w:val="003D2FE2"/>
    <w:rsid w:val="003D3964"/>
    <w:rsid w:val="003D51A0"/>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935"/>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5ABB"/>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6C4D"/>
    <w:rsid w:val="00487402"/>
    <w:rsid w:val="004874EC"/>
    <w:rsid w:val="00490743"/>
    <w:rsid w:val="004929E4"/>
    <w:rsid w:val="0049374F"/>
    <w:rsid w:val="00493AF9"/>
    <w:rsid w:val="00493C5B"/>
    <w:rsid w:val="00493CC7"/>
    <w:rsid w:val="00494964"/>
    <w:rsid w:val="004955FC"/>
    <w:rsid w:val="00495D4F"/>
    <w:rsid w:val="0049623A"/>
    <w:rsid w:val="0049655D"/>
    <w:rsid w:val="00496CA9"/>
    <w:rsid w:val="0049707C"/>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2CEF"/>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2FC"/>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32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19BB"/>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79F"/>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7EA"/>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6C1"/>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15D9"/>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7AE"/>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32"/>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0B5"/>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708"/>
    <w:rsid w:val="00CF5605"/>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1EFD"/>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2A3"/>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017"/>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451B"/>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1D"/>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023"/>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E2FF1-3245-4922-BEA6-0D607C564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2475</TotalTime>
  <Pages>68</Pages>
  <Words>15387</Words>
  <Characters>112328</Characters>
  <Application>Microsoft Office Word</Application>
  <DocSecurity>0</DocSecurity>
  <Lines>936</Lines>
  <Paragraphs>254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127461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1593</cp:revision>
  <cp:lastPrinted>2018-02-16T07:12:00Z</cp:lastPrinted>
  <dcterms:created xsi:type="dcterms:W3CDTF">2019-10-28T07:04:00Z</dcterms:created>
  <dcterms:modified xsi:type="dcterms:W3CDTF">2023-04-28T10:41:00Z</dcterms:modified>
</cp:coreProperties>
</file>