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6FEE" w:rsidRPr="00F432DC" w:rsidRDefault="00E26FEE" w:rsidP="00E26FEE">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Приложение №</w:t>
      </w:r>
      <w:r w:rsidRPr="00F432DC">
        <w:rPr>
          <w:rFonts w:ascii="GHEA Grapalat" w:hAnsi="GHEA Grapalat"/>
          <w:i/>
        </w:rPr>
        <w:t>7</w:t>
      </w:r>
    </w:p>
    <w:p w:rsidR="00E26FEE" w:rsidRPr="007F263C" w:rsidRDefault="00E26FEE" w:rsidP="00E26FEE">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 xml:space="preserve">к приказу Министра финансов РА </w:t>
      </w:r>
      <w:r w:rsidRPr="00E26FEE">
        <w:rPr>
          <w:rFonts w:ascii="GHEA Grapalat" w:hAnsi="GHEA Grapalat" w:cs="Sylfaen"/>
          <w:i/>
        </w:rPr>
        <w:br/>
      </w:r>
      <w:r w:rsidR="00F432DC" w:rsidRPr="00A052C7">
        <w:rPr>
          <w:rFonts w:ascii="GHEA Grapalat" w:hAnsi="GHEA Grapalat"/>
          <w:i/>
        </w:rPr>
        <w:t xml:space="preserve">от </w:t>
      </w:r>
      <w:r w:rsidR="00D94AC0" w:rsidRPr="00A052C7">
        <w:rPr>
          <w:rFonts w:ascii="GHEA Grapalat" w:hAnsi="GHEA Grapalat"/>
          <w:i/>
        </w:rPr>
        <w:t>1</w:t>
      </w:r>
      <w:r w:rsidR="005664F1" w:rsidRPr="00A052C7">
        <w:rPr>
          <w:rFonts w:ascii="GHEA Grapalat" w:hAnsi="GHEA Grapalat"/>
          <w:i/>
        </w:rPr>
        <w:t xml:space="preserve">-ого </w:t>
      </w:r>
      <w:r w:rsidR="00D94AC0" w:rsidRPr="00A052C7">
        <w:rPr>
          <w:rFonts w:ascii="GHEA Grapalat" w:hAnsi="GHEA Grapalat"/>
          <w:i/>
        </w:rPr>
        <w:t>марта</w:t>
      </w:r>
      <w:r w:rsidR="005664F1" w:rsidRPr="00A052C7">
        <w:rPr>
          <w:rFonts w:ascii="GHEA Grapalat" w:hAnsi="GHEA Grapalat"/>
          <w:i/>
        </w:rPr>
        <w:t xml:space="preserve"> </w:t>
      </w:r>
      <w:r w:rsidR="00F432DC" w:rsidRPr="00A052C7">
        <w:rPr>
          <w:rFonts w:ascii="GHEA Grapalat" w:hAnsi="GHEA Grapalat"/>
          <w:i/>
        </w:rPr>
        <w:t>202</w:t>
      </w:r>
      <w:r w:rsidR="00D94AC0" w:rsidRPr="00A052C7">
        <w:rPr>
          <w:rFonts w:ascii="GHEA Grapalat" w:hAnsi="GHEA Grapalat"/>
          <w:i/>
        </w:rPr>
        <w:t>3</w:t>
      </w:r>
      <w:r w:rsidR="00F432DC" w:rsidRPr="00A052C7">
        <w:rPr>
          <w:rFonts w:ascii="GHEA Grapalat" w:hAnsi="GHEA Grapalat"/>
          <w:i/>
        </w:rPr>
        <w:t xml:space="preserve"> года № </w:t>
      </w:r>
      <w:r w:rsidR="00730B41" w:rsidRPr="00A052C7">
        <w:rPr>
          <w:rFonts w:ascii="GHEA Grapalat" w:hAnsi="GHEA Grapalat"/>
          <w:i/>
          <w:lang w:val="hy-AM"/>
        </w:rPr>
        <w:t>87-</w:t>
      </w:r>
      <w:r w:rsidR="00F432DC" w:rsidRPr="00A052C7">
        <w:rPr>
          <w:rFonts w:ascii="GHEA Grapalat" w:hAnsi="GHEA Grapalat"/>
          <w:i/>
        </w:rPr>
        <w:t>A</w:t>
      </w:r>
    </w:p>
    <w:p w:rsidR="00E26FEE" w:rsidRPr="00E26FEE" w:rsidDel="0063504C" w:rsidRDefault="00E26FEE" w:rsidP="00E26FEE">
      <w:pPr>
        <w:widowControl w:val="0"/>
        <w:spacing w:after="160" w:line="360" w:lineRule="auto"/>
        <w:ind w:firstLine="567"/>
        <w:jc w:val="right"/>
        <w:rPr>
          <w:del w:id="0" w:author="Пользователь" w:date="2023-12-08T12:23:00Z"/>
          <w:rFonts w:ascii="GHEA Grapalat" w:hAnsi="GHEA Grapalat" w:cs="Sylfaen"/>
          <w:i/>
        </w:rPr>
      </w:pPr>
    </w:p>
    <w:p w:rsidR="00E26FEE" w:rsidRPr="00E26FEE" w:rsidRDefault="00E26FEE" w:rsidP="00E26FEE">
      <w:pPr>
        <w:widowControl w:val="0"/>
        <w:spacing w:after="160" w:line="360" w:lineRule="auto"/>
        <w:ind w:right="-7" w:firstLine="567"/>
        <w:jc w:val="right"/>
        <w:rPr>
          <w:rFonts w:ascii="GHEA Grapalat" w:hAnsi="GHEA Grapalat" w:cs="Sylfaen"/>
          <w:i/>
          <w:u w:val="single"/>
        </w:rPr>
      </w:pPr>
      <w:r w:rsidRPr="00E26FEE">
        <w:rPr>
          <w:rFonts w:ascii="GHEA Grapalat" w:hAnsi="GHEA Grapalat"/>
          <w:i/>
          <w:u w:val="single"/>
        </w:rPr>
        <w:t>Типовая форма</w:t>
      </w:r>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A7128"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w:t>
      </w:r>
      <w:r w:rsidR="00703753" w:rsidRPr="00703753">
        <w:rPr>
          <w:rFonts w:ascii="GHEA Grapalat" w:hAnsi="GHEA Grapalat"/>
          <w:sz w:val="22"/>
          <w:lang w:eastAsia="en-US" w:bidi="ar-SA"/>
        </w:rPr>
        <w:t xml:space="preserve"> </w:t>
      </w:r>
      <w:r w:rsidR="00703753" w:rsidRPr="00B32EE3">
        <w:rPr>
          <w:rFonts w:ascii="GHEA Grapalat" w:hAnsi="GHEA Grapalat"/>
          <w:sz w:val="22"/>
          <w:lang w:eastAsia="en-US" w:bidi="ar-SA"/>
        </w:rPr>
        <w:t>ЗАПРОС</w:t>
      </w:r>
      <w:r w:rsidR="00703753">
        <w:rPr>
          <w:rFonts w:ascii="GHEA Grapalat" w:hAnsi="GHEA Grapalat"/>
          <w:sz w:val="22"/>
          <w:lang w:eastAsia="en-US" w:bidi="ar-SA"/>
        </w:rPr>
        <w:t>E</w:t>
      </w:r>
      <w:r w:rsidR="00703753" w:rsidRPr="00B32EE3">
        <w:rPr>
          <w:rFonts w:ascii="GHEA Grapalat" w:hAnsi="GHEA Grapalat"/>
          <w:sz w:val="22"/>
          <w:lang w:eastAsia="en-US" w:bidi="ar-SA"/>
        </w:rPr>
        <w:t xml:space="preserve"> КОТИРОВОК</w:t>
      </w:r>
      <w:r w:rsidR="00703753">
        <w:rPr>
          <w:rStyle w:val="af6"/>
          <w:rFonts w:ascii="GHEA Grapalat" w:hAnsi="GHEA Grapalat"/>
          <w:i w:val="0"/>
          <w:sz w:val="24"/>
          <w:szCs w:val="24"/>
        </w:rPr>
        <w:t xml:space="preserve"> </w:t>
      </w:r>
      <w:r w:rsidR="00BA7128">
        <w:rPr>
          <w:rStyle w:val="af6"/>
          <w:rFonts w:ascii="GHEA Grapalat" w:hAnsi="GHEA Grapalat"/>
          <w:i w:val="0"/>
          <w:sz w:val="24"/>
          <w:szCs w:val="24"/>
        </w:rPr>
        <w:footnoteReference w:customMarkFollows="1" w:id="1"/>
        <w:t>*</w:t>
      </w:r>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p>
    <w:p w:rsidR="0091042F"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D6689D">
        <w:rPr>
          <w:rFonts w:ascii="GHEA Grapalat" w:hAnsi="GHEA Grapalat"/>
          <w:i w:val="0"/>
          <w:sz w:val="24"/>
          <w:szCs w:val="24"/>
          <w:lang w:val="hy-AM"/>
        </w:rPr>
        <w:t>20</w:t>
      </w:r>
      <w:r w:rsidRPr="009044F1">
        <w:rPr>
          <w:rFonts w:ascii="GHEA Grapalat" w:hAnsi="GHEA Grapalat"/>
          <w:i w:val="0"/>
          <w:sz w:val="24"/>
          <w:szCs w:val="24"/>
        </w:rPr>
        <w:t>" "</w:t>
      </w:r>
      <w:r w:rsidR="00D6689D">
        <w:rPr>
          <w:rFonts w:ascii="GHEA Grapalat" w:hAnsi="GHEA Grapalat"/>
          <w:i w:val="0"/>
          <w:sz w:val="24"/>
          <w:szCs w:val="24"/>
          <w:lang w:val="hy-AM"/>
        </w:rPr>
        <w:t>12</w:t>
      </w:r>
      <w:r w:rsidRPr="009044F1">
        <w:rPr>
          <w:rFonts w:ascii="GHEA Grapalat" w:hAnsi="GHEA Grapalat"/>
          <w:i w:val="0"/>
          <w:sz w:val="24"/>
          <w:szCs w:val="24"/>
        </w:rPr>
        <w:t>" 20</w:t>
      </w:r>
      <w:r w:rsidR="00D6689D">
        <w:rPr>
          <w:rFonts w:ascii="GHEA Grapalat" w:hAnsi="GHEA Grapalat"/>
          <w:i w:val="0"/>
          <w:sz w:val="24"/>
          <w:szCs w:val="24"/>
        </w:rPr>
        <w:t>2</w:t>
      </w:r>
      <w:r w:rsidR="00D6689D">
        <w:rPr>
          <w:rFonts w:ascii="GHEA Grapalat" w:hAnsi="GHEA Grapalat"/>
          <w:i w:val="0"/>
          <w:sz w:val="24"/>
          <w:szCs w:val="24"/>
          <w:lang w:val="hy-AM"/>
        </w:rPr>
        <w:t>4</w:t>
      </w:r>
      <w:r w:rsidR="00AA7117">
        <w:rPr>
          <w:rFonts w:ascii="GHEA Grapalat" w:hAnsi="GHEA Grapalat"/>
          <w:i w:val="0"/>
          <w:sz w:val="24"/>
          <w:szCs w:val="24"/>
        </w:rPr>
        <w:t xml:space="preserve"> </w:t>
      </w:r>
      <w:r w:rsidRPr="009044F1">
        <w:rPr>
          <w:rFonts w:ascii="GHEA Grapalat" w:hAnsi="GHEA Grapalat"/>
          <w:i w:val="0"/>
          <w:sz w:val="24"/>
          <w:szCs w:val="24"/>
        </w:rPr>
        <w:t>года "</w:t>
      </w:r>
      <w:r w:rsidR="0063504C">
        <w:rPr>
          <w:rFonts w:ascii="GHEA Grapalat" w:hAnsi="GHEA Grapalat"/>
          <w:i w:val="0"/>
          <w:sz w:val="24"/>
          <w:szCs w:val="24"/>
        </w:rPr>
        <w:t>1</w:t>
      </w:r>
      <w:r w:rsidRPr="009044F1">
        <w:rPr>
          <w:rFonts w:ascii="GHEA Grapalat" w:hAnsi="GHEA Grapalat"/>
          <w:i w:val="0"/>
          <w:sz w:val="24"/>
          <w:szCs w:val="24"/>
        </w:rPr>
        <w:t xml:space="preserve">" </w:t>
      </w:r>
    </w:p>
    <w:p w:rsidR="0091042F" w:rsidRPr="009044F1" w:rsidRDefault="0006703E" w:rsidP="00B46D58">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3A2438">
        <w:rPr>
          <w:rFonts w:ascii="GHEA Grapalat" w:hAnsi="GHEA Grapalat"/>
          <w:i w:val="0"/>
          <w:sz w:val="24"/>
          <w:szCs w:val="24"/>
        </w:rPr>
        <w:t>А</w:t>
      </w:r>
      <w:bookmarkStart w:id="1" w:name="_GoBack"/>
      <w:bookmarkEnd w:id="1"/>
      <w:r w:rsidR="0063504C">
        <w:rPr>
          <w:rFonts w:ascii="GHEA Grapalat" w:hAnsi="GHEA Grapalat"/>
          <w:i w:val="0"/>
          <w:sz w:val="24"/>
          <w:szCs w:val="24"/>
        </w:rPr>
        <w:t>BA-GH</w:t>
      </w:r>
      <w:r w:rsidR="00642EFE" w:rsidRPr="009044F1">
        <w:rPr>
          <w:rFonts w:ascii="GHEA Grapalat" w:hAnsi="GHEA Grapalat"/>
          <w:i w:val="0"/>
          <w:sz w:val="24"/>
          <w:szCs w:val="24"/>
        </w:rPr>
        <w:t>APDzB</w:t>
      </w:r>
      <w:r w:rsidR="00642EFE" w:rsidRPr="0063504C">
        <w:rPr>
          <w:rFonts w:ascii="GHEA Grapalat" w:hAnsi="GHEA Grapalat"/>
          <w:sz w:val="24"/>
          <w:szCs w:val="24"/>
        </w:rPr>
        <w:t xml:space="preserve"> </w:t>
      </w:r>
      <w:r w:rsidR="0063504C">
        <w:rPr>
          <w:rFonts w:ascii="GHEA Grapalat" w:hAnsi="GHEA Grapalat"/>
          <w:sz w:val="24"/>
          <w:szCs w:val="24"/>
        </w:rPr>
        <w:t>-2</w:t>
      </w:r>
      <w:r w:rsidR="00D6689D">
        <w:rPr>
          <w:rFonts w:ascii="GHEA Grapalat" w:hAnsi="GHEA Grapalat"/>
          <w:sz w:val="24"/>
          <w:szCs w:val="24"/>
          <w:lang w:val="hy-AM"/>
        </w:rPr>
        <w:t>5</w:t>
      </w:r>
      <w:r w:rsidR="0063504C" w:rsidRPr="0063504C">
        <w:rPr>
          <w:rFonts w:ascii="GHEA Grapalat" w:hAnsi="GHEA Grapalat"/>
          <w:i w:val="0"/>
          <w:sz w:val="24"/>
          <w:szCs w:val="24"/>
        </w:rPr>
        <w:t>/01</w:t>
      </w:r>
    </w:p>
    <w:p w:rsidR="0091042F" w:rsidRPr="009044F1" w:rsidRDefault="0091042F" w:rsidP="00B46D58">
      <w:pPr>
        <w:pStyle w:val="a3"/>
        <w:widowControl w:val="0"/>
        <w:spacing w:after="160" w:line="240" w:lineRule="auto"/>
        <w:rPr>
          <w:rFonts w:ascii="GHEA Grapalat" w:hAnsi="GHEA Grapalat"/>
          <w:i w:val="0"/>
          <w:sz w:val="24"/>
          <w:szCs w:val="24"/>
        </w:rPr>
      </w:pPr>
    </w:p>
    <w:p w:rsidR="00642EFE" w:rsidRPr="009044F1" w:rsidRDefault="00642EFE" w:rsidP="0063504C">
      <w:pPr>
        <w:pStyle w:val="a3"/>
        <w:widowControl w:val="0"/>
        <w:spacing w:line="240" w:lineRule="auto"/>
        <w:ind w:firstLine="709"/>
        <w:jc w:val="left"/>
        <w:rPr>
          <w:rFonts w:ascii="GHEA Grapalat" w:hAnsi="GHEA Grapalat"/>
          <w:i w:val="0"/>
          <w:sz w:val="24"/>
          <w:szCs w:val="24"/>
        </w:rPr>
      </w:pPr>
      <w:r w:rsidRPr="009044F1">
        <w:rPr>
          <w:rFonts w:ascii="GHEA Grapalat" w:hAnsi="GHEA Grapalat"/>
          <w:i w:val="0"/>
          <w:sz w:val="24"/>
          <w:szCs w:val="24"/>
        </w:rPr>
        <w:t xml:space="preserve">Заказчик </w:t>
      </w:r>
      <w:r w:rsidR="0063504C" w:rsidRPr="009044F1">
        <w:rPr>
          <w:rFonts w:ascii="GHEA Grapalat" w:hAnsi="GHEA Grapalat"/>
        </w:rPr>
        <w:t xml:space="preserve"> </w:t>
      </w:r>
      <w:r w:rsidR="0063504C" w:rsidRPr="00B32EE3">
        <w:rPr>
          <w:rFonts w:ascii="GHEA Grapalat" w:hAnsi="GHEA Grapalat"/>
          <w:bCs/>
          <w:sz w:val="22"/>
          <w:lang w:val="af-ZA" w:eastAsia="en-US" w:bidi="ar-SA"/>
        </w:rPr>
        <w:t>&lt;&lt;</w:t>
      </w:r>
      <w:r w:rsidR="00D6689D">
        <w:rPr>
          <w:rFonts w:ascii="GHEA Grapalat" w:hAnsi="GHEA Grapalat"/>
          <w:bCs/>
          <w:sz w:val="22"/>
          <w:lang w:eastAsia="en-US" w:bidi="ar-SA"/>
        </w:rPr>
        <w:t>Аракс Медицинская Амбулатория</w:t>
      </w:r>
      <w:r w:rsidR="0063504C" w:rsidRPr="00B32EE3">
        <w:rPr>
          <w:rFonts w:ascii="GHEA Grapalat" w:hAnsi="GHEA Grapalat"/>
          <w:bCs/>
          <w:sz w:val="22"/>
          <w:lang w:val="af-ZA" w:eastAsia="en-US" w:bidi="ar-SA"/>
        </w:rPr>
        <w:t>&gt;&gt;</w:t>
      </w:r>
      <w:r w:rsidR="0063504C" w:rsidRPr="00B32EE3">
        <w:rPr>
          <w:rFonts w:ascii="GHEA Grapalat" w:hAnsi="GHEA Grapalat" w:cs="Arial"/>
          <w:sz w:val="22"/>
          <w:lang w:eastAsia="en-US" w:bidi="ar-SA"/>
        </w:rPr>
        <w:t xml:space="preserve"> ОНКО</w:t>
      </w:r>
      <w:r w:rsidRPr="009044F1">
        <w:rPr>
          <w:rFonts w:ascii="GHEA Grapalat" w:hAnsi="GHEA Grapalat"/>
          <w:i w:val="0"/>
          <w:sz w:val="24"/>
          <w:szCs w:val="24"/>
        </w:rPr>
        <w:t>, находящийся по адресу:</w:t>
      </w:r>
      <w:r w:rsidR="0063504C" w:rsidRPr="0063504C">
        <w:rPr>
          <w:rFonts w:ascii="GHEA Grapalat" w:hAnsi="GHEA Grapalat"/>
          <w:sz w:val="22"/>
          <w:lang w:eastAsia="en-US" w:bidi="ar-SA"/>
        </w:rPr>
        <w:t xml:space="preserve"> </w:t>
      </w:r>
      <w:r w:rsidR="0063504C" w:rsidRPr="00B32EE3">
        <w:rPr>
          <w:rFonts w:ascii="GHEA Grapalat" w:hAnsi="GHEA Grapalat"/>
          <w:sz w:val="22"/>
          <w:lang w:eastAsia="en-US" w:bidi="ar-SA"/>
        </w:rPr>
        <w:t xml:space="preserve">обл,Армавир, с. </w:t>
      </w:r>
      <w:r w:rsidR="0063504C" w:rsidRPr="00B32EE3">
        <w:rPr>
          <w:rFonts w:ascii="GHEA Grapalat" w:hAnsi="GHEA Grapalat"/>
          <w:bCs/>
          <w:color w:val="000000"/>
          <w:sz w:val="22"/>
          <w:lang w:eastAsia="en-US" w:bidi="ar-SA"/>
        </w:rPr>
        <w:t>Гай , ул, Исаакян 1,д,22</w:t>
      </w:r>
      <w:r w:rsidR="0063504C">
        <w:rPr>
          <w:rFonts w:ascii="GHEA Grapalat" w:hAnsi="GHEA Grapalat"/>
          <w:bCs/>
          <w:color w:val="000000"/>
          <w:sz w:val="22"/>
          <w:lang w:eastAsia="en-US" w:bidi="ar-SA"/>
        </w:rPr>
        <w:t xml:space="preserve"> </w:t>
      </w:r>
      <w:r w:rsidRPr="007B0562">
        <w:rPr>
          <w:rFonts w:ascii="GHEA Grapalat" w:hAnsi="GHEA Grapalat"/>
          <w:i w:val="0"/>
          <w:sz w:val="24"/>
          <w:szCs w:val="24"/>
        </w:rPr>
        <w:t xml:space="preserve">объявляет </w:t>
      </w:r>
      <w:r w:rsidR="00703753" w:rsidRPr="00B32EE3">
        <w:rPr>
          <w:rFonts w:ascii="GHEA Grapalat" w:hAnsi="GHEA Grapalat"/>
          <w:sz w:val="22"/>
          <w:lang w:eastAsia="en-US" w:bidi="ar-SA"/>
        </w:rPr>
        <w:t>запрос котировок</w:t>
      </w:r>
      <w:r w:rsidR="00703753">
        <w:rPr>
          <w:rFonts w:ascii="GHEA Grapalat" w:hAnsi="GHEA Grapalat"/>
          <w:i w:val="0"/>
          <w:sz w:val="24"/>
          <w:szCs w:val="24"/>
        </w:rPr>
        <w:t xml:space="preserve">, </w:t>
      </w:r>
      <w:r w:rsidRPr="009044F1">
        <w:rPr>
          <w:rFonts w:ascii="GHEA Grapalat" w:hAnsi="GHEA Grapalat"/>
          <w:i w:val="0"/>
          <w:sz w:val="24"/>
          <w:szCs w:val="24"/>
        </w:rPr>
        <w:t>который проводится одним этапом</w:t>
      </w:r>
      <w:r w:rsidR="0050550F">
        <w:rPr>
          <w:rFonts w:ascii="GHEA Grapalat" w:hAnsi="GHEA Grapalat"/>
          <w:i w:val="0"/>
          <w:sz w:val="24"/>
          <w:szCs w:val="24"/>
        </w:rPr>
        <w:t>.</w:t>
      </w:r>
    </w:p>
    <w:p w:rsidR="00782D60" w:rsidRPr="00782D60" w:rsidRDefault="00A20B69" w:rsidP="00B46D58">
      <w:pPr>
        <w:pStyle w:val="a3"/>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rsidR="00341A74" w:rsidRPr="003A1EBB" w:rsidRDefault="00703753" w:rsidP="00B46D58">
      <w:pPr>
        <w:pStyle w:val="a3"/>
        <w:widowControl w:val="0"/>
        <w:spacing w:line="240" w:lineRule="auto"/>
        <w:ind w:firstLine="0"/>
        <w:rPr>
          <w:rFonts w:ascii="GHEA Grapalat" w:hAnsi="GHEA Grapalat"/>
          <w:i w:val="0"/>
          <w:sz w:val="24"/>
          <w:szCs w:val="24"/>
        </w:rPr>
      </w:pPr>
      <w:r w:rsidRPr="00B32EE3">
        <w:rPr>
          <w:rFonts w:ascii="GHEA Grapalat" w:hAnsi="GHEA Grapalat"/>
          <w:i w:val="0"/>
          <w:lang w:bidi="ar-SA"/>
        </w:rPr>
        <w:t>лекарств</w:t>
      </w:r>
      <w:r w:rsidR="00782D60">
        <w:rPr>
          <w:rFonts w:ascii="GHEA Grapalat" w:hAnsi="GHEA Grapalat"/>
          <w:i w:val="0"/>
          <w:sz w:val="24"/>
          <w:szCs w:val="24"/>
        </w:rPr>
        <w:t xml:space="preserve"> (далее — договор).</w:t>
      </w:r>
    </w:p>
    <w:p w:rsidR="00357D48" w:rsidRPr="009044F1" w:rsidRDefault="00A20B69"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1E6506" w:rsidRPr="00F677F1" w:rsidRDefault="00052084" w:rsidP="00B46D58">
      <w:pPr>
        <w:pStyle w:val="a3"/>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B46D58">
      <w:pPr>
        <w:pStyle w:val="a3"/>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0E2427" w:rsidRPr="009044F1" w:rsidRDefault="000E2427"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В отношении </w:t>
      </w:r>
      <w:r w:rsidR="00830445" w:rsidRPr="009044F1">
        <w:rPr>
          <w:rFonts w:ascii="GHEA Grapalat" w:hAnsi="GHEA Grapalat"/>
          <w:i w:val="0"/>
          <w:sz w:val="24"/>
          <w:szCs w:val="24"/>
        </w:rPr>
        <w:t>настояще</w:t>
      </w:r>
      <w:r w:rsidR="00830445">
        <w:rPr>
          <w:rFonts w:ascii="GHEA Grapalat" w:hAnsi="GHEA Grapalat"/>
          <w:i w:val="0"/>
          <w:sz w:val="24"/>
          <w:szCs w:val="24"/>
        </w:rPr>
        <w:t>й</w:t>
      </w:r>
      <w:r w:rsidR="00830445" w:rsidRPr="009044F1">
        <w:rPr>
          <w:rFonts w:ascii="GHEA Grapalat" w:hAnsi="GHEA Grapalat"/>
          <w:i w:val="0"/>
          <w:sz w:val="24"/>
          <w:szCs w:val="24"/>
        </w:rPr>
        <w:t xml:space="preserve"> </w:t>
      </w:r>
      <w:r w:rsidR="00830445">
        <w:rPr>
          <w:rFonts w:ascii="GHEA Grapalat" w:hAnsi="GHEA Grapalat"/>
          <w:i w:val="0"/>
          <w:sz w:val="24"/>
          <w:szCs w:val="24"/>
        </w:rPr>
        <w:t>процедуры</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применяются положения Соглашения </w:t>
      </w:r>
      <w:r w:rsidRPr="009044F1">
        <w:rPr>
          <w:rFonts w:ascii="GHEA Grapalat" w:hAnsi="GHEA Grapalat"/>
          <w:i w:val="0"/>
          <w:sz w:val="24"/>
          <w:szCs w:val="24"/>
        </w:rPr>
        <w:lastRenderedPageBreak/>
        <w:t>Всемирной торговой организации по правительственным закупкам.</w:t>
      </w:r>
      <w:r w:rsidRPr="009044F1">
        <w:rPr>
          <w:rStyle w:val="af6"/>
          <w:rFonts w:ascii="GHEA Grapalat" w:hAnsi="GHEA Grapalat"/>
          <w:i w:val="0"/>
          <w:sz w:val="24"/>
          <w:szCs w:val="24"/>
        </w:rPr>
        <w:footnoteReference w:id="2"/>
      </w:r>
    </w:p>
    <w:p w:rsidR="0067579A" w:rsidRPr="00D5443D" w:rsidRDefault="00357D48" w:rsidP="00B46D58">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3F6ED1" w:rsidRPr="00703753" w:rsidRDefault="003F6ED1" w:rsidP="00703753">
      <w:pPr>
        <w:pStyle w:val="a3"/>
        <w:widowControl w:val="0"/>
        <w:spacing w:after="160"/>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r>
        <w:rPr>
          <w:rFonts w:ascii="GHEA Grapalat" w:hAnsi="GHEA Grapalat"/>
          <w:i w:val="0"/>
          <w:sz w:val="24"/>
          <w:szCs w:val="24"/>
        </w:rPr>
        <w:t xml:space="preserve">на </w:t>
      </w:r>
      <w:r w:rsidR="00703753">
        <w:rPr>
          <w:rFonts w:ascii="GHEA Grapalat" w:hAnsi="GHEA Grapalat"/>
          <w:i w:val="0"/>
          <w:sz w:val="24"/>
          <w:szCs w:val="24"/>
        </w:rPr>
        <w:t>запрос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00703753">
        <w:rPr>
          <w:rFonts w:ascii="GHEA Grapalat" w:hAnsi="GHEA Grapalat"/>
          <w:i w:val="0"/>
          <w:spacing w:val="6"/>
          <w:sz w:val="24"/>
          <w:szCs w:val="24"/>
        </w:rPr>
        <w:t xml:space="preserve">Обл. Арарат г. Масис Гераци 28 </w:t>
      </w:r>
      <w:r w:rsidRPr="000F0CA8">
        <w:rPr>
          <w:rFonts w:ascii="GHEA Grapalat" w:hAnsi="GHEA Grapalat"/>
          <w:i w:val="0"/>
          <w:sz w:val="24"/>
          <w:szCs w:val="24"/>
        </w:rPr>
        <w:t xml:space="preserve">в документарной форме, до </w:t>
      </w:r>
      <w:r w:rsidR="00703753">
        <w:rPr>
          <w:rFonts w:ascii="GHEA Grapalat" w:hAnsi="GHEA Grapalat"/>
          <w:i w:val="0"/>
          <w:sz w:val="24"/>
          <w:szCs w:val="24"/>
        </w:rPr>
        <w:t xml:space="preserve">11:00 </w:t>
      </w:r>
      <w:r w:rsidRPr="000F0CA8">
        <w:rPr>
          <w:rFonts w:ascii="GHEA Grapalat" w:hAnsi="GHEA Grapalat"/>
          <w:i w:val="0"/>
          <w:sz w:val="24"/>
          <w:szCs w:val="24"/>
        </w:rPr>
        <w:t xml:space="preserve">часов </w:t>
      </w:r>
      <w:r w:rsidR="00703753">
        <w:rPr>
          <w:rFonts w:ascii="GHEA Grapalat" w:hAnsi="GHEA Grapalat"/>
          <w:i w:val="0"/>
          <w:sz w:val="24"/>
          <w:szCs w:val="24"/>
        </w:rPr>
        <w:t>7-</w:t>
      </w:r>
      <w:r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3F6ED1" w:rsidRPr="000F11E5" w:rsidRDefault="003F6ED1" w:rsidP="001516B2">
      <w:pPr>
        <w:pStyle w:val="a3"/>
        <w:widowControl w:val="0"/>
        <w:spacing w:after="160"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00703753">
        <w:rPr>
          <w:rFonts w:ascii="GHEA Grapalat" w:hAnsi="GHEA Grapalat"/>
          <w:i w:val="0"/>
          <w:spacing w:val="6"/>
          <w:sz w:val="24"/>
          <w:szCs w:val="24"/>
        </w:rPr>
        <w:t>Обл. Арарат г. Масис Гераци 28</w:t>
      </w:r>
      <w:r w:rsidRPr="000F0CA8">
        <w:rPr>
          <w:rFonts w:ascii="GHEA Grapalat" w:hAnsi="GHEA Grapalat"/>
          <w:i w:val="0"/>
          <w:sz w:val="24"/>
          <w:szCs w:val="24"/>
        </w:rPr>
        <w:t xml:space="preserve">, в </w:t>
      </w:r>
      <w:r w:rsidR="00703753">
        <w:rPr>
          <w:rFonts w:ascii="GHEA Grapalat" w:hAnsi="GHEA Grapalat"/>
          <w:i w:val="0"/>
          <w:sz w:val="24"/>
          <w:szCs w:val="24"/>
        </w:rPr>
        <w:t>1</w:t>
      </w:r>
      <w:r w:rsidR="00D6689D">
        <w:rPr>
          <w:rFonts w:ascii="GHEA Grapalat" w:hAnsi="GHEA Grapalat"/>
          <w:i w:val="0"/>
          <w:sz w:val="24"/>
          <w:szCs w:val="24"/>
          <w:lang w:val="hy-AM"/>
        </w:rPr>
        <w:t>2</w:t>
      </w:r>
      <w:r w:rsidR="00703753">
        <w:rPr>
          <w:rFonts w:ascii="GHEA Grapalat" w:hAnsi="GHEA Grapalat"/>
          <w:i w:val="0"/>
          <w:sz w:val="24"/>
          <w:szCs w:val="24"/>
        </w:rPr>
        <w:t>:00</w:t>
      </w:r>
      <w:r>
        <w:rPr>
          <w:rFonts w:ascii="GHEA Grapalat" w:hAnsi="GHEA Grapalat"/>
          <w:i w:val="0"/>
          <w:sz w:val="24"/>
          <w:szCs w:val="24"/>
        </w:rPr>
        <w:t xml:space="preserve"> часов "</w:t>
      </w:r>
      <w:r w:rsidR="00D6689D">
        <w:rPr>
          <w:rFonts w:ascii="GHEA Grapalat" w:hAnsi="GHEA Grapalat"/>
          <w:i w:val="0"/>
          <w:sz w:val="24"/>
          <w:szCs w:val="24"/>
          <w:lang w:val="hy-AM"/>
        </w:rPr>
        <w:t>20</w:t>
      </w:r>
      <w:r>
        <w:rPr>
          <w:rFonts w:ascii="GHEA Grapalat" w:hAnsi="GHEA Grapalat"/>
          <w:i w:val="0"/>
          <w:sz w:val="24"/>
          <w:szCs w:val="24"/>
        </w:rPr>
        <w:t>" "</w:t>
      </w:r>
      <w:r w:rsidR="00703753">
        <w:rPr>
          <w:rFonts w:ascii="GHEA Grapalat" w:hAnsi="GHEA Grapalat"/>
          <w:i w:val="0"/>
          <w:sz w:val="24"/>
          <w:szCs w:val="24"/>
        </w:rPr>
        <w:t>12</w:t>
      </w:r>
      <w:r>
        <w:rPr>
          <w:rFonts w:ascii="GHEA Grapalat" w:hAnsi="GHEA Grapalat"/>
          <w:i w:val="0"/>
          <w:sz w:val="24"/>
          <w:szCs w:val="24"/>
        </w:rPr>
        <w:t>" "</w:t>
      </w:r>
      <w:r w:rsidR="00703753">
        <w:rPr>
          <w:rFonts w:ascii="GHEA Grapalat" w:hAnsi="GHEA Grapalat"/>
          <w:i w:val="0"/>
          <w:sz w:val="24"/>
          <w:szCs w:val="24"/>
        </w:rPr>
        <w:t>202</w:t>
      </w:r>
      <w:r w:rsidR="00D6689D">
        <w:rPr>
          <w:rFonts w:ascii="GHEA Grapalat" w:hAnsi="GHEA Grapalat"/>
          <w:i w:val="0"/>
          <w:sz w:val="24"/>
          <w:szCs w:val="24"/>
          <w:lang w:val="hy-AM"/>
        </w:rPr>
        <w:t>4</w:t>
      </w:r>
      <w:r>
        <w:rPr>
          <w:rFonts w:ascii="GHEA Grapalat" w:hAnsi="GHEA Grapalat"/>
          <w:i w:val="0"/>
          <w:sz w:val="24"/>
          <w:szCs w:val="24"/>
        </w:rPr>
        <w:t>".</w:t>
      </w:r>
    </w:p>
    <w:p w:rsidR="002C09AA" w:rsidRPr="001B32D9" w:rsidRDefault="002C09AA" w:rsidP="002C09AA">
      <w:pPr>
        <w:pStyle w:val="a3"/>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BE1C5E" w:rsidRPr="003A1EBB" w:rsidRDefault="00754697"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r w:rsidR="00703753" w:rsidRPr="00BB26A9">
        <w:rPr>
          <w:rFonts w:ascii="GHEA Grapalat" w:hAnsi="GHEA Grapalat"/>
          <w:i w:val="0"/>
          <w:sz w:val="22"/>
        </w:rPr>
        <w:t>Эмма Мелконян</w:t>
      </w:r>
    </w:p>
    <w:p w:rsidR="00703753" w:rsidRPr="00BB26A9" w:rsidRDefault="00703753" w:rsidP="00703753">
      <w:pPr>
        <w:spacing w:after="160" w:line="360" w:lineRule="auto"/>
        <w:jc w:val="both"/>
        <w:rPr>
          <w:rFonts w:ascii="GHEA Grapalat" w:hAnsi="GHEA Grapalat"/>
          <w:sz w:val="20"/>
          <w:szCs w:val="20"/>
          <w:u w:val="single"/>
          <w:lang w:eastAsia="en-US" w:bidi="ar-SA"/>
        </w:rPr>
      </w:pPr>
      <w:r w:rsidRPr="00BB26A9">
        <w:rPr>
          <w:rFonts w:ascii="GHEA Grapalat" w:hAnsi="GHEA Grapalat"/>
          <w:sz w:val="20"/>
          <w:szCs w:val="20"/>
          <w:lang w:eastAsia="en-US" w:bidi="ar-SA"/>
        </w:rPr>
        <w:t>Телефон +374 77 04</w:t>
      </w:r>
      <w:r w:rsidRPr="00BB26A9">
        <w:rPr>
          <w:rFonts w:ascii="Courier New" w:hAnsi="Courier New" w:cs="Courier New"/>
          <w:sz w:val="20"/>
          <w:szCs w:val="20"/>
          <w:lang w:val="en-US" w:eastAsia="en-US" w:bidi="ar-SA"/>
        </w:rPr>
        <w:t> </w:t>
      </w:r>
      <w:r w:rsidRPr="00BB26A9">
        <w:rPr>
          <w:rFonts w:ascii="GHEA Grapalat" w:hAnsi="GHEA Grapalat"/>
          <w:sz w:val="20"/>
          <w:szCs w:val="20"/>
          <w:lang w:eastAsia="en-US" w:bidi="ar-SA"/>
        </w:rPr>
        <w:t>02 28</w:t>
      </w:r>
    </w:p>
    <w:p w:rsidR="00703753" w:rsidRPr="00BB26A9" w:rsidRDefault="00703753" w:rsidP="00703753">
      <w:pPr>
        <w:spacing w:after="160" w:line="360" w:lineRule="auto"/>
        <w:jc w:val="both"/>
        <w:rPr>
          <w:rFonts w:ascii="GHEA Grapalat" w:hAnsi="GHEA Grapalat"/>
          <w:sz w:val="20"/>
          <w:szCs w:val="20"/>
          <w:u w:val="single"/>
          <w:lang w:eastAsia="en-US" w:bidi="ar-SA"/>
        </w:rPr>
      </w:pPr>
      <w:r w:rsidRPr="00BB26A9">
        <w:rPr>
          <w:rFonts w:ascii="GHEA Grapalat" w:hAnsi="GHEA Grapalat"/>
          <w:sz w:val="20"/>
          <w:szCs w:val="20"/>
          <w:lang w:eastAsia="en-US" w:bidi="ar-SA"/>
        </w:rPr>
        <w:t xml:space="preserve">Электронная почта </w:t>
      </w:r>
      <w:hyperlink r:id="rId8" w:history="1">
        <w:r w:rsidRPr="00BB26A9">
          <w:rPr>
            <w:rStyle w:val="a9"/>
            <w:rFonts w:ascii="GHEA Grapalat" w:hAnsi="GHEA Grapalat"/>
            <w:sz w:val="20"/>
            <w:szCs w:val="20"/>
            <w:lang w:val="en-US" w:eastAsia="en-US" w:bidi="ar-SA"/>
          </w:rPr>
          <w:t>emma</w:t>
        </w:r>
        <w:r w:rsidRPr="00BB26A9">
          <w:rPr>
            <w:rStyle w:val="a9"/>
            <w:rFonts w:ascii="GHEA Grapalat" w:hAnsi="GHEA Grapalat"/>
            <w:sz w:val="20"/>
            <w:szCs w:val="20"/>
            <w:lang w:eastAsia="en-US" w:bidi="ar-SA"/>
          </w:rPr>
          <w:t>.</w:t>
        </w:r>
        <w:r w:rsidRPr="00BB26A9">
          <w:rPr>
            <w:rStyle w:val="a9"/>
            <w:rFonts w:ascii="GHEA Grapalat" w:hAnsi="GHEA Grapalat"/>
            <w:sz w:val="20"/>
            <w:szCs w:val="20"/>
            <w:lang w:val="en-US" w:eastAsia="en-US" w:bidi="ar-SA"/>
          </w:rPr>
          <w:t>melkonyan</w:t>
        </w:r>
        <w:r w:rsidRPr="00BB26A9">
          <w:rPr>
            <w:rStyle w:val="a9"/>
            <w:rFonts w:ascii="GHEA Grapalat" w:hAnsi="GHEA Grapalat"/>
            <w:sz w:val="20"/>
            <w:szCs w:val="20"/>
            <w:lang w:eastAsia="en-US" w:bidi="ar-SA"/>
          </w:rPr>
          <w:t>.95@</w:t>
        </w:r>
        <w:r w:rsidRPr="00BB26A9">
          <w:rPr>
            <w:rStyle w:val="a9"/>
            <w:rFonts w:ascii="GHEA Grapalat" w:hAnsi="GHEA Grapalat"/>
            <w:sz w:val="20"/>
            <w:szCs w:val="20"/>
            <w:lang w:val="en-US" w:eastAsia="en-US" w:bidi="ar-SA"/>
          </w:rPr>
          <w:t>mail</w:t>
        </w:r>
        <w:r w:rsidRPr="00BB26A9">
          <w:rPr>
            <w:rStyle w:val="a9"/>
            <w:rFonts w:ascii="GHEA Grapalat" w:hAnsi="GHEA Grapalat"/>
            <w:sz w:val="20"/>
            <w:szCs w:val="20"/>
            <w:lang w:eastAsia="en-US" w:bidi="ar-SA"/>
          </w:rPr>
          <w:t>.</w:t>
        </w:r>
        <w:r w:rsidRPr="00BB26A9">
          <w:rPr>
            <w:rStyle w:val="a9"/>
            <w:rFonts w:ascii="GHEA Grapalat" w:hAnsi="GHEA Grapalat"/>
            <w:sz w:val="20"/>
            <w:szCs w:val="20"/>
            <w:lang w:val="en-US" w:eastAsia="en-US" w:bidi="ar-SA"/>
          </w:rPr>
          <w:t>ru</w:t>
        </w:r>
      </w:hyperlink>
      <w:r w:rsidRPr="00BB26A9">
        <w:rPr>
          <w:rFonts w:ascii="GHEA Grapalat" w:hAnsi="GHEA Grapalat"/>
          <w:sz w:val="20"/>
          <w:szCs w:val="20"/>
          <w:lang w:eastAsia="en-US" w:bidi="ar-SA"/>
        </w:rPr>
        <w:t xml:space="preserve"> </w:t>
      </w:r>
    </w:p>
    <w:p w:rsidR="00703753" w:rsidRPr="00BB26A9" w:rsidRDefault="00703753" w:rsidP="00703753">
      <w:pPr>
        <w:spacing w:line="360" w:lineRule="auto"/>
        <w:rPr>
          <w:rFonts w:ascii="GHEA Grapalat" w:hAnsi="GHEA Grapalat" w:cs="Sylfaen"/>
          <w:sz w:val="20"/>
          <w:szCs w:val="20"/>
          <w:lang w:eastAsia="en-US" w:bidi="ar-SA"/>
        </w:rPr>
      </w:pPr>
      <w:r w:rsidRPr="00BB26A9">
        <w:rPr>
          <w:rFonts w:ascii="GHEA Grapalat" w:hAnsi="GHEA Grapalat"/>
          <w:sz w:val="20"/>
          <w:szCs w:val="20"/>
          <w:lang w:eastAsia="en-US" w:bidi="ar-SA"/>
        </w:rPr>
        <w:t xml:space="preserve">Заказчик </w:t>
      </w:r>
      <w:r w:rsidRPr="00BB26A9">
        <w:rPr>
          <w:rFonts w:ascii="GHEA Grapalat" w:hAnsi="GHEA Grapalat"/>
          <w:bCs/>
          <w:sz w:val="20"/>
          <w:szCs w:val="20"/>
          <w:lang w:val="af-ZA" w:eastAsia="en-US" w:bidi="ar-SA"/>
        </w:rPr>
        <w:t>&lt;&lt;</w:t>
      </w:r>
      <w:r w:rsidRPr="00BB26A9">
        <w:rPr>
          <w:rFonts w:ascii="GHEA Grapalat" w:hAnsi="GHEA Grapalat"/>
          <w:bCs/>
          <w:color w:val="000000"/>
          <w:sz w:val="20"/>
          <w:szCs w:val="20"/>
          <w:lang w:eastAsia="en-US" w:bidi="ar-SA"/>
        </w:rPr>
        <w:t xml:space="preserve"> </w:t>
      </w:r>
      <w:r w:rsidR="00D6689D">
        <w:rPr>
          <w:rFonts w:ascii="GHEA Grapalat" w:hAnsi="GHEA Grapalat"/>
          <w:bCs/>
          <w:sz w:val="20"/>
          <w:szCs w:val="20"/>
          <w:lang w:eastAsia="en-US" w:bidi="ar-SA"/>
        </w:rPr>
        <w:t>Аракс Медицинская Амбулатория</w:t>
      </w:r>
      <w:r w:rsidRPr="00BB26A9">
        <w:rPr>
          <w:rFonts w:ascii="GHEA Grapalat" w:hAnsi="GHEA Grapalat"/>
          <w:bCs/>
          <w:sz w:val="20"/>
          <w:szCs w:val="20"/>
          <w:lang w:val="af-ZA" w:eastAsia="en-US" w:bidi="ar-SA"/>
        </w:rPr>
        <w:t>&gt;&gt;</w:t>
      </w:r>
      <w:r w:rsidRPr="00BB26A9">
        <w:rPr>
          <w:rFonts w:ascii="GHEA Grapalat" w:hAnsi="GHEA Grapalat" w:cs="Arial"/>
          <w:sz w:val="20"/>
          <w:szCs w:val="20"/>
          <w:lang w:eastAsia="en-US" w:bidi="ar-SA"/>
        </w:rPr>
        <w:t xml:space="preserve"> ОНКО</w:t>
      </w:r>
    </w:p>
    <w:p w:rsidR="00703753" w:rsidRDefault="00703753" w:rsidP="00B46D58">
      <w:pPr>
        <w:pStyle w:val="aa"/>
        <w:widowControl w:val="0"/>
        <w:spacing w:after="160"/>
        <w:ind w:firstLine="567"/>
        <w:jc w:val="right"/>
        <w:rPr>
          <w:rFonts w:ascii="GHEA Grapalat" w:hAnsi="GHEA Grapalat"/>
          <w:i/>
        </w:rPr>
      </w:pPr>
    </w:p>
    <w:p w:rsidR="00703753" w:rsidRDefault="00703753" w:rsidP="00B46D58">
      <w:pPr>
        <w:pStyle w:val="aa"/>
        <w:widowControl w:val="0"/>
        <w:spacing w:after="160"/>
        <w:ind w:firstLine="567"/>
        <w:jc w:val="right"/>
        <w:rPr>
          <w:rFonts w:ascii="GHEA Grapalat" w:hAnsi="GHEA Grapalat"/>
          <w:i/>
        </w:rPr>
      </w:pPr>
    </w:p>
    <w:p w:rsidR="00703753" w:rsidRDefault="00703753" w:rsidP="00B46D58">
      <w:pPr>
        <w:pStyle w:val="aa"/>
        <w:widowControl w:val="0"/>
        <w:spacing w:after="160"/>
        <w:ind w:firstLine="567"/>
        <w:jc w:val="right"/>
        <w:rPr>
          <w:rFonts w:ascii="GHEA Grapalat" w:hAnsi="GHEA Grapalat"/>
          <w:i/>
        </w:rPr>
      </w:pPr>
    </w:p>
    <w:p w:rsidR="00703753" w:rsidRDefault="00703753" w:rsidP="00B46D58">
      <w:pPr>
        <w:pStyle w:val="aa"/>
        <w:widowControl w:val="0"/>
        <w:spacing w:after="160"/>
        <w:ind w:firstLine="567"/>
        <w:jc w:val="right"/>
        <w:rPr>
          <w:rFonts w:ascii="GHEA Grapalat" w:hAnsi="GHEA Grapalat"/>
          <w:i/>
        </w:rPr>
      </w:pPr>
    </w:p>
    <w:p w:rsidR="00703753" w:rsidRDefault="00703753" w:rsidP="00B46D58">
      <w:pPr>
        <w:pStyle w:val="aa"/>
        <w:widowControl w:val="0"/>
        <w:spacing w:after="160"/>
        <w:ind w:firstLine="567"/>
        <w:jc w:val="right"/>
        <w:rPr>
          <w:rFonts w:ascii="GHEA Grapalat" w:hAnsi="GHEA Grapalat"/>
          <w:i/>
        </w:rPr>
      </w:pPr>
    </w:p>
    <w:p w:rsidR="00703753" w:rsidRDefault="00703753" w:rsidP="00B46D58">
      <w:pPr>
        <w:pStyle w:val="aa"/>
        <w:widowControl w:val="0"/>
        <w:spacing w:after="160"/>
        <w:ind w:firstLine="567"/>
        <w:jc w:val="right"/>
        <w:rPr>
          <w:rFonts w:ascii="GHEA Grapalat" w:hAnsi="GHEA Grapalat"/>
          <w:i/>
        </w:rPr>
      </w:pPr>
    </w:p>
    <w:p w:rsidR="00703753" w:rsidRDefault="00703753" w:rsidP="00B46D58">
      <w:pPr>
        <w:pStyle w:val="aa"/>
        <w:widowControl w:val="0"/>
        <w:spacing w:after="160"/>
        <w:ind w:firstLine="567"/>
        <w:jc w:val="right"/>
        <w:rPr>
          <w:rFonts w:ascii="GHEA Grapalat" w:hAnsi="GHEA Grapalat"/>
          <w:i/>
        </w:rPr>
      </w:pPr>
    </w:p>
    <w:p w:rsidR="00703753" w:rsidRDefault="00703753" w:rsidP="00B46D58">
      <w:pPr>
        <w:pStyle w:val="aa"/>
        <w:widowControl w:val="0"/>
        <w:spacing w:after="160"/>
        <w:ind w:firstLine="567"/>
        <w:jc w:val="right"/>
        <w:rPr>
          <w:rFonts w:ascii="GHEA Grapalat" w:hAnsi="GHEA Grapalat"/>
          <w:i/>
        </w:rPr>
      </w:pPr>
    </w:p>
    <w:p w:rsidR="00703753" w:rsidRDefault="00703753" w:rsidP="00B46D58">
      <w:pPr>
        <w:pStyle w:val="aa"/>
        <w:widowControl w:val="0"/>
        <w:spacing w:after="160"/>
        <w:ind w:firstLine="567"/>
        <w:jc w:val="right"/>
        <w:rPr>
          <w:rFonts w:ascii="GHEA Grapalat" w:hAnsi="GHEA Grapalat"/>
          <w:i/>
        </w:rPr>
      </w:pPr>
    </w:p>
    <w:p w:rsidR="00703753" w:rsidRDefault="00703753" w:rsidP="00B46D58">
      <w:pPr>
        <w:pStyle w:val="aa"/>
        <w:widowControl w:val="0"/>
        <w:spacing w:after="160"/>
        <w:ind w:firstLine="567"/>
        <w:jc w:val="right"/>
        <w:rPr>
          <w:rFonts w:ascii="GHEA Grapalat" w:hAnsi="GHEA Grapalat"/>
          <w:i/>
        </w:rPr>
      </w:pPr>
    </w:p>
    <w:p w:rsidR="00096865" w:rsidRPr="009044F1" w:rsidRDefault="00096865" w:rsidP="00B46D58">
      <w:pPr>
        <w:pStyle w:val="aa"/>
        <w:widowControl w:val="0"/>
        <w:spacing w:after="160"/>
        <w:ind w:firstLine="567"/>
        <w:jc w:val="right"/>
        <w:rPr>
          <w:rFonts w:ascii="GHEA Grapalat" w:hAnsi="GHEA Grapalat" w:cs="Sylfaen"/>
          <w:i/>
        </w:rPr>
      </w:pPr>
      <w:r w:rsidRPr="009044F1">
        <w:rPr>
          <w:rFonts w:ascii="GHEA Grapalat" w:hAnsi="GHEA Grapalat"/>
          <w:i/>
        </w:rPr>
        <w:t>Утверждено</w:t>
      </w:r>
    </w:p>
    <w:p w:rsidR="00703753" w:rsidRDefault="005D7731" w:rsidP="00B46D58">
      <w:pPr>
        <w:pStyle w:val="aa"/>
        <w:widowControl w:val="0"/>
        <w:spacing w:after="160"/>
        <w:ind w:firstLine="567"/>
        <w:jc w:val="right"/>
        <w:rPr>
          <w:rFonts w:ascii="GHEA Grapalat" w:hAnsi="GHEA Grapalat"/>
        </w:rPr>
      </w:pPr>
      <w:r w:rsidRPr="009044F1">
        <w:rPr>
          <w:rFonts w:ascii="GHEA Grapalat" w:hAnsi="GHEA Grapalat"/>
        </w:rPr>
        <w:lastRenderedPageBreak/>
        <w:t xml:space="preserve">Решением Оценочной комиссии </w:t>
      </w:r>
      <w:r w:rsidR="00703753" w:rsidRPr="00BB26A9">
        <w:rPr>
          <w:rFonts w:ascii="GHEA Grapalat" w:hAnsi="GHEA Grapalat"/>
          <w:sz w:val="18"/>
          <w:szCs w:val="18"/>
        </w:rPr>
        <w:t>ЗАПРОСЕ КОТИРОВОК</w:t>
      </w:r>
      <w:r w:rsidR="001B32D9" w:rsidRPr="001B32D9">
        <w:rPr>
          <w:rFonts w:ascii="GHEA Grapalat" w:hAnsi="GHEA Grapalat" w:cs="Sylfaen"/>
          <w:i/>
        </w:rPr>
        <w:br/>
      </w:r>
      <w:r w:rsidR="00096865" w:rsidRPr="009044F1">
        <w:rPr>
          <w:rFonts w:ascii="GHEA Grapalat" w:hAnsi="GHEA Grapalat"/>
          <w:i/>
        </w:rPr>
        <w:t xml:space="preserve">под кодом </w:t>
      </w:r>
      <w:r w:rsidR="003A2438">
        <w:rPr>
          <w:rFonts w:ascii="GHEA Grapalat" w:hAnsi="GHEA Grapalat"/>
        </w:rPr>
        <w:t>А</w:t>
      </w:r>
      <w:r w:rsidR="00703753" w:rsidRPr="00BB26A9">
        <w:rPr>
          <w:rFonts w:ascii="GHEA Grapalat" w:hAnsi="GHEA Grapalat"/>
          <w:lang w:val="en-US"/>
        </w:rPr>
        <w:t>BA</w:t>
      </w:r>
      <w:r w:rsidR="00703753" w:rsidRPr="00BB26A9">
        <w:rPr>
          <w:rFonts w:ascii="GHEA Grapalat" w:hAnsi="GHEA Grapalat"/>
        </w:rPr>
        <w:t>-</w:t>
      </w:r>
      <w:r w:rsidR="00703753" w:rsidRPr="00BB26A9">
        <w:rPr>
          <w:rFonts w:ascii="GHEA Grapalat" w:hAnsi="GHEA Grapalat"/>
          <w:lang w:val="en-US"/>
        </w:rPr>
        <w:t>GH</w:t>
      </w:r>
      <w:r w:rsidR="00703753" w:rsidRPr="00BB26A9">
        <w:rPr>
          <w:rFonts w:ascii="GHEA Grapalat" w:hAnsi="GHEA Grapalat"/>
        </w:rPr>
        <w:t>APDzB-2</w:t>
      </w:r>
      <w:r w:rsidR="003A2438">
        <w:rPr>
          <w:rFonts w:ascii="GHEA Grapalat" w:hAnsi="GHEA Grapalat"/>
        </w:rPr>
        <w:t>5</w:t>
      </w:r>
      <w:r w:rsidR="00703753" w:rsidRPr="00BB26A9">
        <w:rPr>
          <w:rFonts w:ascii="GHEA Grapalat" w:hAnsi="GHEA Grapalat"/>
        </w:rPr>
        <w:t>/01</w:t>
      </w:r>
    </w:p>
    <w:p w:rsidR="00096865" w:rsidRPr="009044F1" w:rsidRDefault="00A46F92" w:rsidP="00B46D58">
      <w:pPr>
        <w:pStyle w:val="aa"/>
        <w:widowControl w:val="0"/>
        <w:spacing w:after="160"/>
        <w:ind w:firstLine="567"/>
        <w:jc w:val="right"/>
        <w:rPr>
          <w:rFonts w:ascii="GHEA Grapalat" w:hAnsi="GHEA Grapalat"/>
          <w:i/>
        </w:rPr>
      </w:pPr>
      <w:r>
        <w:rPr>
          <w:rFonts w:ascii="GHEA Grapalat" w:hAnsi="GHEA Grapalat"/>
          <w:i/>
        </w:rPr>
        <w:t xml:space="preserve">№ </w:t>
      </w:r>
      <w:r w:rsidR="00703753">
        <w:rPr>
          <w:rFonts w:ascii="GHEA Grapalat" w:hAnsi="GHEA Grapalat"/>
          <w:i/>
        </w:rPr>
        <w:t>1</w:t>
      </w:r>
      <w:r w:rsidR="00096865" w:rsidRPr="009044F1">
        <w:rPr>
          <w:rFonts w:ascii="GHEA Grapalat" w:hAnsi="GHEA Grapalat"/>
          <w:i/>
        </w:rPr>
        <w:t xml:space="preserve"> от </w:t>
      </w:r>
      <w:r w:rsidR="00D6689D">
        <w:rPr>
          <w:rFonts w:ascii="GHEA Grapalat" w:hAnsi="GHEA Grapalat"/>
          <w:i/>
        </w:rPr>
        <w:t>20.12.2024</w:t>
      </w:r>
      <w:r w:rsidR="00096865" w:rsidRPr="009044F1">
        <w:rPr>
          <w:rFonts w:ascii="GHEA Grapalat" w:hAnsi="GHEA Grapalat"/>
          <w:i/>
        </w:rPr>
        <w:t>г.</w:t>
      </w:r>
    </w:p>
    <w:p w:rsidR="00096865" w:rsidRPr="009044F1" w:rsidRDefault="00096865" w:rsidP="00B46D58">
      <w:pPr>
        <w:pStyle w:val="aa"/>
        <w:widowControl w:val="0"/>
        <w:spacing w:after="160"/>
        <w:ind w:right="-7" w:firstLine="567"/>
        <w:jc w:val="center"/>
        <w:rPr>
          <w:rFonts w:ascii="GHEA Grapalat" w:hAnsi="GHEA Grapalat"/>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703753" w:rsidRPr="00BB26A9" w:rsidRDefault="00703753" w:rsidP="00703753">
      <w:pPr>
        <w:pStyle w:val="aa"/>
        <w:widowControl w:val="0"/>
        <w:spacing w:after="160"/>
        <w:ind w:right="-7" w:firstLine="567"/>
        <w:jc w:val="center"/>
        <w:rPr>
          <w:rFonts w:ascii="GHEA Grapalat" w:hAnsi="GHEA Grapalat"/>
        </w:rPr>
      </w:pPr>
      <w:r w:rsidRPr="00BB26A9">
        <w:rPr>
          <w:rFonts w:ascii="GHEA Grapalat" w:hAnsi="GHEA Grapalat"/>
        </w:rPr>
        <w:t>"</w:t>
      </w:r>
      <w:r w:rsidRPr="00BB26A9">
        <w:rPr>
          <w:rFonts w:ascii="GHEA Grapalat" w:hAnsi="GHEA Grapalat"/>
          <w:bCs/>
          <w:color w:val="000000"/>
          <w:sz w:val="20"/>
          <w:szCs w:val="20"/>
          <w:lang w:eastAsia="en-US" w:bidi="ar-SA"/>
        </w:rPr>
        <w:t xml:space="preserve"> </w:t>
      </w:r>
      <w:r w:rsidR="00D6689D">
        <w:rPr>
          <w:rFonts w:ascii="GHEA Grapalat" w:hAnsi="GHEA Grapalat"/>
          <w:bCs/>
          <w:sz w:val="20"/>
          <w:szCs w:val="20"/>
          <w:lang w:eastAsia="en-US" w:bidi="ar-SA"/>
        </w:rPr>
        <w:t>Аракс Медицинская Амбулатория</w:t>
      </w:r>
      <w:r w:rsidRPr="00BB26A9">
        <w:rPr>
          <w:rFonts w:ascii="GHEA Grapalat" w:hAnsi="GHEA Grapalat"/>
          <w:b/>
          <w:bCs/>
          <w:color w:val="0000FF"/>
          <w:sz w:val="20"/>
          <w:szCs w:val="20"/>
          <w:lang w:val="af-ZA" w:bidi="ar-SA"/>
        </w:rPr>
        <w:t xml:space="preserve"> </w:t>
      </w:r>
      <w:r w:rsidRPr="00BB26A9">
        <w:rPr>
          <w:rFonts w:ascii="GHEA Grapalat" w:hAnsi="GHEA Grapalat"/>
        </w:rPr>
        <w:t>"</w:t>
      </w:r>
      <w:r w:rsidRPr="00BB26A9">
        <w:rPr>
          <w:rFonts w:ascii="GHEA Grapalat" w:hAnsi="GHEA Grapalat" w:cs="Arial"/>
          <w:sz w:val="20"/>
          <w:szCs w:val="20"/>
          <w:lang w:eastAsia="en-US" w:bidi="ar-SA"/>
        </w:rPr>
        <w:t xml:space="preserve"> ОНКО</w:t>
      </w: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96865" w:rsidRPr="009044F1" w:rsidRDefault="000763E5" w:rsidP="00B46D58">
      <w:pPr>
        <w:pStyle w:val="aa"/>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aa"/>
        <w:widowControl w:val="0"/>
        <w:spacing w:after="160"/>
        <w:ind w:right="-7" w:firstLine="567"/>
        <w:jc w:val="center"/>
        <w:rPr>
          <w:rFonts w:ascii="GHEA Grapalat" w:hAnsi="GHEA Grapalat" w:cs="Sylfaen"/>
        </w:rPr>
      </w:pPr>
    </w:p>
    <w:p w:rsidR="00096865" w:rsidRPr="009044F1" w:rsidRDefault="00096865" w:rsidP="00B46D58">
      <w:pPr>
        <w:pStyle w:val="aa"/>
        <w:widowControl w:val="0"/>
        <w:spacing w:after="160"/>
        <w:ind w:right="-7" w:firstLine="567"/>
        <w:jc w:val="center"/>
        <w:rPr>
          <w:rFonts w:ascii="GHEA Grapalat" w:hAnsi="GHEA Grapalat" w:cs="Sylfaen"/>
        </w:rPr>
      </w:pPr>
    </w:p>
    <w:p w:rsidR="00703753" w:rsidRPr="00BB26A9" w:rsidRDefault="002B32D6" w:rsidP="00703753">
      <w:pPr>
        <w:pStyle w:val="aa"/>
        <w:widowControl w:val="0"/>
        <w:spacing w:after="160"/>
        <w:ind w:right="-7"/>
        <w:jc w:val="center"/>
        <w:rPr>
          <w:rFonts w:ascii="GHEA Grapalat" w:hAnsi="GHEA Grapalat"/>
        </w:rPr>
      </w:pPr>
      <w:r w:rsidRPr="009044F1">
        <w:rPr>
          <w:rFonts w:ascii="GHEA Grapalat" w:hAnsi="GHEA Grapalat"/>
        </w:rPr>
        <w:t xml:space="preserve">НА </w:t>
      </w:r>
      <w:r w:rsidR="00703753">
        <w:rPr>
          <w:rFonts w:ascii="GHEA Grapalat" w:hAnsi="GHEA Grapalat"/>
        </w:rPr>
        <w:t>ЗАПРОС КОТИРОВОК</w:t>
      </w:r>
      <w:r w:rsidRPr="009044F1">
        <w:rPr>
          <w:rFonts w:ascii="GHEA Grapalat" w:hAnsi="GHEA Grapalat"/>
        </w:rPr>
        <w:t xml:space="preserve">, ОБЪЯВЛЕННЫЙ С ЦЕЛЬЮ ПРИОБРЕТЕНИЯ </w:t>
      </w:r>
      <w:r w:rsidR="00703753" w:rsidRPr="00BB26A9">
        <w:rPr>
          <w:rFonts w:ascii="GHEA Grapalat" w:hAnsi="GHEA Grapalat"/>
          <w:spacing w:val="6"/>
        </w:rPr>
        <w:t>есплатно</w:t>
      </w:r>
      <w:r w:rsidR="00703753" w:rsidRPr="00BB26A9">
        <w:rPr>
          <w:rStyle w:val="tlid-translation"/>
          <w:rFonts w:cs="Arial LatArm"/>
        </w:rPr>
        <w:t xml:space="preserve">, </w:t>
      </w:r>
      <w:r w:rsidR="00703753" w:rsidRPr="00BB26A9">
        <w:rPr>
          <w:rStyle w:val="tlid-translation"/>
          <w:rFonts w:ascii="GHEA Grapalat" w:hAnsi="GHEA Grapalat" w:cs="Arial LatArm"/>
        </w:rPr>
        <w:t xml:space="preserve">50%, 30% </w:t>
      </w:r>
      <w:r w:rsidR="00703753" w:rsidRPr="00BB26A9">
        <w:rPr>
          <w:rFonts w:ascii="GHEA Grapalat" w:hAnsi="GHEA Grapalat"/>
          <w:spacing w:val="6"/>
        </w:rPr>
        <w:t>лекарства из аптеки</w:t>
      </w:r>
      <w:r w:rsidR="00703753" w:rsidRPr="00BB26A9">
        <w:rPr>
          <w:rFonts w:ascii="GHEA Grapalat" w:hAnsi="GHEA Grapalat"/>
        </w:rPr>
        <w:t xml:space="preserve"> " ДЛЯ НУЖД </w:t>
      </w:r>
      <w:r w:rsidR="00703753" w:rsidRPr="00BB26A9">
        <w:rPr>
          <w:rFonts w:ascii="GHEA Grapalat" w:hAnsi="GHEA Grapalat"/>
          <w:bCs/>
          <w:sz w:val="20"/>
          <w:szCs w:val="20"/>
          <w:lang w:val="af-ZA" w:eastAsia="en-US" w:bidi="ar-SA"/>
        </w:rPr>
        <w:t>&lt;&lt;</w:t>
      </w:r>
      <w:r w:rsidR="00703753" w:rsidRPr="00BB26A9">
        <w:rPr>
          <w:rFonts w:ascii="GHEA Grapalat" w:hAnsi="GHEA Grapalat"/>
          <w:bCs/>
          <w:color w:val="000000"/>
          <w:sz w:val="20"/>
          <w:szCs w:val="20"/>
          <w:lang w:eastAsia="en-US" w:bidi="ar-SA"/>
        </w:rPr>
        <w:t xml:space="preserve"> </w:t>
      </w:r>
      <w:r w:rsidR="00D6689D">
        <w:rPr>
          <w:rFonts w:ascii="GHEA Grapalat" w:hAnsi="GHEA Grapalat"/>
          <w:bCs/>
          <w:sz w:val="20"/>
          <w:szCs w:val="20"/>
          <w:lang w:eastAsia="en-US" w:bidi="ar-SA"/>
        </w:rPr>
        <w:t>Аракс</w:t>
      </w:r>
      <w:r w:rsidR="00703753" w:rsidRPr="00BB26A9">
        <w:rPr>
          <w:rFonts w:ascii="GHEA Grapalat" w:hAnsi="GHEA Grapalat"/>
          <w:bCs/>
          <w:color w:val="000000"/>
          <w:sz w:val="20"/>
          <w:szCs w:val="20"/>
          <w:lang w:eastAsia="en-US" w:bidi="ar-SA"/>
        </w:rPr>
        <w:t xml:space="preserve">  Медицинская Амбулатория</w:t>
      </w:r>
      <w:r w:rsidR="00703753" w:rsidRPr="00BB26A9">
        <w:rPr>
          <w:rFonts w:ascii="GHEA Grapalat" w:hAnsi="GHEA Grapalat"/>
          <w:b/>
          <w:bCs/>
          <w:color w:val="0000FF"/>
          <w:sz w:val="20"/>
          <w:szCs w:val="20"/>
          <w:lang w:val="af-ZA" w:bidi="ar-SA"/>
        </w:rPr>
        <w:t xml:space="preserve"> </w:t>
      </w:r>
      <w:r w:rsidR="00703753" w:rsidRPr="00BB26A9">
        <w:rPr>
          <w:rFonts w:ascii="GHEA Grapalat" w:hAnsi="GHEA Grapalat"/>
          <w:bCs/>
          <w:sz w:val="20"/>
          <w:szCs w:val="20"/>
          <w:lang w:val="af-ZA" w:eastAsia="en-US" w:bidi="ar-SA"/>
        </w:rPr>
        <w:t>&gt;&gt;</w:t>
      </w:r>
      <w:r w:rsidR="00703753" w:rsidRPr="00BB26A9">
        <w:rPr>
          <w:rFonts w:ascii="GHEA Grapalat" w:hAnsi="GHEA Grapalat" w:cs="Arial"/>
          <w:sz w:val="20"/>
          <w:szCs w:val="20"/>
          <w:lang w:eastAsia="en-US" w:bidi="ar-SA"/>
        </w:rPr>
        <w:t xml:space="preserve"> ОНКО</w:t>
      </w:r>
    </w:p>
    <w:p w:rsidR="00CE0D95" w:rsidRPr="009044F1" w:rsidRDefault="00CE0D95" w:rsidP="00703753">
      <w:pPr>
        <w:pStyle w:val="aa"/>
        <w:widowControl w:val="0"/>
        <w:spacing w:after="160"/>
        <w:ind w:right="-7"/>
        <w:jc w:val="center"/>
        <w:rPr>
          <w:rFonts w:ascii="GHEA Grapalat" w:hAnsi="GHEA Grapalat"/>
        </w:rPr>
      </w:pPr>
    </w:p>
    <w:p w:rsidR="00CE0D95" w:rsidRPr="009044F1" w:rsidRDefault="00CE0D95" w:rsidP="00B46D58">
      <w:pPr>
        <w:pStyle w:val="aa"/>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703753" w:rsidRPr="00BB26A9" w:rsidRDefault="00703753" w:rsidP="00703753">
      <w:pPr>
        <w:widowControl w:val="0"/>
        <w:jc w:val="center"/>
        <w:rPr>
          <w:rFonts w:ascii="GHEA Grapalat" w:hAnsi="GHEA Grapalat"/>
          <w:b/>
        </w:rPr>
      </w:pPr>
      <w:r w:rsidRPr="00BB26A9">
        <w:rPr>
          <w:rFonts w:ascii="GHEA Grapalat" w:hAnsi="GHEA Grapalat"/>
          <w:b/>
          <w:spacing w:val="6"/>
        </w:rPr>
        <w:t>бесплатно</w:t>
      </w:r>
      <w:r w:rsidRPr="00BB26A9">
        <w:rPr>
          <w:rStyle w:val="tlid-translation"/>
          <w:rFonts w:cs="Arial LatArm"/>
          <w:b/>
        </w:rPr>
        <w:t xml:space="preserve">, </w:t>
      </w:r>
      <w:r w:rsidRPr="00BB26A9">
        <w:rPr>
          <w:rStyle w:val="tlid-translation"/>
          <w:rFonts w:ascii="GHEA Grapalat" w:hAnsi="GHEA Grapalat" w:cs="Arial LatArm"/>
          <w:b/>
        </w:rPr>
        <w:t xml:space="preserve">50%, 30% </w:t>
      </w:r>
      <w:r w:rsidRPr="00BB26A9">
        <w:rPr>
          <w:rFonts w:ascii="GHEA Grapalat" w:hAnsi="GHEA Grapalat"/>
          <w:b/>
          <w:spacing w:val="6"/>
        </w:rPr>
        <w:t>лекарства из аптеки</w:t>
      </w:r>
      <w:r w:rsidRPr="00BB26A9">
        <w:rPr>
          <w:rFonts w:ascii="GHEA Grapalat" w:hAnsi="GHEA Grapalat"/>
          <w:b/>
        </w:rPr>
        <w:t xml:space="preserve"> ДЛЯ НУЖД </w:t>
      </w:r>
      <w:r w:rsidRPr="00BB26A9">
        <w:rPr>
          <w:rFonts w:ascii="GHEA Grapalat" w:hAnsi="GHEA Grapalat"/>
          <w:b/>
          <w:bCs/>
          <w:sz w:val="20"/>
          <w:szCs w:val="20"/>
          <w:lang w:val="af-ZA"/>
        </w:rPr>
        <w:t>&lt;&lt;</w:t>
      </w:r>
      <w:r w:rsidRPr="00BB26A9">
        <w:rPr>
          <w:rFonts w:ascii="GHEA Grapalat" w:hAnsi="GHEA Grapalat"/>
          <w:bCs/>
          <w:color w:val="000000"/>
          <w:sz w:val="20"/>
          <w:szCs w:val="20"/>
          <w:lang w:eastAsia="en-US" w:bidi="ar-SA"/>
        </w:rPr>
        <w:t xml:space="preserve"> </w:t>
      </w:r>
      <w:r w:rsidR="00D6689D">
        <w:rPr>
          <w:rFonts w:ascii="GHEA Grapalat" w:hAnsi="GHEA Grapalat"/>
          <w:b/>
          <w:bCs/>
          <w:sz w:val="20"/>
          <w:szCs w:val="20"/>
          <w:lang w:eastAsia="en-US" w:bidi="ar-SA"/>
        </w:rPr>
        <w:t>Аракс Медицинская Амбулатория</w:t>
      </w:r>
      <w:r w:rsidRPr="00BB26A9">
        <w:rPr>
          <w:rFonts w:ascii="GHEA Grapalat" w:hAnsi="GHEA Grapalat"/>
          <w:b/>
          <w:bCs/>
          <w:sz w:val="20"/>
          <w:szCs w:val="20"/>
          <w:lang w:val="af-ZA"/>
        </w:rPr>
        <w:t>&gt;&gt;</w:t>
      </w:r>
      <w:r w:rsidRPr="00BB26A9">
        <w:rPr>
          <w:rFonts w:ascii="GHEA Grapalat" w:hAnsi="GHEA Grapalat" w:cs="Arial"/>
          <w:b/>
          <w:sz w:val="20"/>
          <w:szCs w:val="20"/>
        </w:rPr>
        <w:t xml:space="preserve"> ОНКО</w:t>
      </w:r>
    </w:p>
    <w:p w:rsidR="00160AE4" w:rsidRPr="003A1EBB" w:rsidRDefault="00160AE4" w:rsidP="00703753">
      <w:pPr>
        <w:widowControl w:val="0"/>
        <w:rPr>
          <w:rFonts w:ascii="GHEA Grapalat" w:hAnsi="GHEA Grapalat"/>
        </w:rPr>
      </w:pP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703753">
        <w:rPr>
          <w:rFonts w:ascii="GHEA Grapalat" w:hAnsi="GHEA Grapalat"/>
          <w:b/>
        </w:rPr>
        <w:t>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703753">
        <w:rPr>
          <w:rFonts w:ascii="GHEA Grapalat" w:hAnsi="GHEA Grapalat"/>
          <w:b/>
        </w:rPr>
        <w:t>ЗАПРОС КОТИРОВОК</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E17B7F" w:rsidP="00703753">
      <w:pPr>
        <w:rPr>
          <w:rFonts w:ascii="GHEA Grapalat" w:hAnsi="GHEA Grapalat"/>
          <w:spacing w:val="-6"/>
        </w:rPr>
      </w:pPr>
      <w:r>
        <w:rPr>
          <w:rFonts w:ascii="GHEA Grapalat" w:hAnsi="GHEA Grapalat"/>
          <w:spacing w:val="-6"/>
        </w:rPr>
        <w:br w:type="page"/>
      </w: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w:t>
      </w:r>
      <w:r w:rsidR="00703753">
        <w:rPr>
          <w:rFonts w:ascii="GHEA Grapalat" w:hAnsi="GHEA Grapalat"/>
          <w:spacing w:val="-6"/>
        </w:rPr>
        <w:t>О ЗАПРОСE КОТИРОВОК</w:t>
      </w:r>
      <w:r w:rsidR="00096865" w:rsidRPr="006D2DF7">
        <w:rPr>
          <w:rFonts w:ascii="GHEA Grapalat" w:hAnsi="GHEA Grapalat"/>
          <w:spacing w:val="-6"/>
        </w:rPr>
        <w:t xml:space="preserve">, проводимом под кодом </w:t>
      </w:r>
      <w:r w:rsidR="00091900">
        <w:rPr>
          <w:rFonts w:ascii="GHEA Grapalat" w:hAnsi="GHEA Grapalat"/>
          <w:spacing w:val="-6"/>
        </w:rPr>
        <w:t>АБА</w:t>
      </w:r>
      <w:r w:rsidR="00703753" w:rsidRPr="00BB26A9">
        <w:rPr>
          <w:rFonts w:ascii="GHEA Grapalat" w:hAnsi="GHEA Grapalat"/>
        </w:rPr>
        <w:t>-</w:t>
      </w:r>
      <w:r w:rsidR="00703753" w:rsidRPr="00BB26A9">
        <w:rPr>
          <w:rFonts w:ascii="GHEA Grapalat" w:hAnsi="GHEA Grapalat"/>
          <w:lang w:val="en-US"/>
        </w:rPr>
        <w:t>GH</w:t>
      </w:r>
      <w:r w:rsidR="00703753" w:rsidRPr="00BB26A9">
        <w:rPr>
          <w:rFonts w:ascii="GHEA Grapalat" w:hAnsi="GHEA Grapalat"/>
        </w:rPr>
        <w:t>APDzB-2</w:t>
      </w:r>
      <w:r w:rsidR="00091900">
        <w:rPr>
          <w:rFonts w:ascii="GHEA Grapalat" w:hAnsi="GHEA Grapalat"/>
        </w:rPr>
        <w:t>5</w:t>
      </w:r>
      <w:r w:rsidR="00703753" w:rsidRPr="00BB26A9">
        <w:rPr>
          <w:rFonts w:ascii="GHEA Grapalat" w:hAnsi="GHEA Grapalat"/>
        </w:rPr>
        <w:t>/01</w:t>
      </w:r>
      <w:r w:rsidR="00703753" w:rsidRPr="006D2DF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r w:rsidR="00703753" w:rsidRPr="00703753">
        <w:rPr>
          <w:rFonts w:ascii="GHEA Grapalat" w:hAnsi="GHEA Grapalat"/>
          <w:sz w:val="24"/>
          <w:szCs w:val="24"/>
        </w:rPr>
        <w:t xml:space="preserve"> </w:t>
      </w:r>
      <w:r w:rsidR="00703753">
        <w:rPr>
          <w:rFonts w:ascii="GHEA Grapalat" w:hAnsi="GHEA Grapalat"/>
          <w:sz w:val="24"/>
          <w:szCs w:val="24"/>
          <w:lang w:val="en-US"/>
        </w:rPr>
        <w:t>emma</w:t>
      </w:r>
      <w:r w:rsidR="00703753" w:rsidRPr="00051703">
        <w:rPr>
          <w:rFonts w:ascii="GHEA Grapalat" w:hAnsi="GHEA Grapalat"/>
          <w:sz w:val="24"/>
          <w:szCs w:val="24"/>
        </w:rPr>
        <w:t>.</w:t>
      </w:r>
      <w:r w:rsidR="00703753">
        <w:rPr>
          <w:rFonts w:ascii="GHEA Grapalat" w:hAnsi="GHEA Grapalat"/>
          <w:sz w:val="24"/>
          <w:szCs w:val="24"/>
          <w:lang w:val="en-US"/>
        </w:rPr>
        <w:t>melkonyan</w:t>
      </w:r>
      <w:r w:rsidR="00703753" w:rsidRPr="00051703">
        <w:rPr>
          <w:rFonts w:ascii="GHEA Grapalat" w:hAnsi="GHEA Grapalat"/>
          <w:sz w:val="24"/>
          <w:szCs w:val="24"/>
        </w:rPr>
        <w:t>.95@</w:t>
      </w:r>
      <w:r w:rsidR="00703753">
        <w:rPr>
          <w:rFonts w:ascii="GHEA Grapalat" w:hAnsi="GHEA Grapalat"/>
          <w:sz w:val="24"/>
          <w:szCs w:val="24"/>
          <w:lang w:val="en-US"/>
        </w:rPr>
        <w:t>mail</w:t>
      </w:r>
      <w:r w:rsidR="00703753" w:rsidRPr="00051703">
        <w:rPr>
          <w:rFonts w:ascii="GHEA Grapalat" w:hAnsi="GHEA Grapalat"/>
          <w:sz w:val="24"/>
          <w:szCs w:val="24"/>
        </w:rPr>
        <w:t>.</w:t>
      </w:r>
      <w:r w:rsidR="00703753">
        <w:rPr>
          <w:rFonts w:ascii="GHEA Grapalat" w:hAnsi="GHEA Grapalat"/>
          <w:sz w:val="24"/>
          <w:szCs w:val="24"/>
          <w:lang w:val="en-US"/>
        </w:rPr>
        <w:t>ru</w:t>
      </w:r>
      <w:r w:rsidR="00703753" w:rsidRPr="009044F1">
        <w:rPr>
          <w:rFonts w:ascii="GHEA Grapalat" w:hAnsi="GHEA Grapalat"/>
          <w:sz w:val="24"/>
          <w:szCs w:val="24"/>
        </w:rPr>
        <w:t xml:space="preserve"> </w:t>
      </w:r>
      <w:r w:rsidRPr="009044F1">
        <w:rPr>
          <w:rFonts w:ascii="GHEA Grapalat" w:hAnsi="GHEA Grapalat"/>
          <w:sz w:val="24"/>
          <w:szCs w:val="24"/>
        </w:rPr>
        <w:t>".</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"Наименование предмета закупки" (далее — также товар) для нужд "Наименование заказчика", которые сгруппированы в лоты "</w:t>
      </w:r>
      <w:r w:rsidR="00345CB2">
        <w:rPr>
          <w:rFonts w:ascii="GHEA Grapalat" w:hAnsi="GHEA Grapalat"/>
          <w:i w:val="0"/>
          <w:sz w:val="24"/>
          <w:szCs w:val="24"/>
        </w:rPr>
        <w:t>231</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246"/>
        <w:gridCol w:w="6458"/>
      </w:tblGrid>
      <w:tr w:rsidR="00AD432A" w:rsidRPr="009044F1" w:rsidTr="00AD432A">
        <w:trPr>
          <w:jc w:val="center"/>
        </w:trPr>
        <w:tc>
          <w:tcPr>
            <w:tcW w:w="2776" w:type="dxa"/>
            <w:gridSpan w:val="2"/>
            <w:vAlign w:val="center"/>
          </w:tcPr>
          <w:p w:rsidR="00AD432A" w:rsidRPr="00C53648" w:rsidRDefault="00AD432A" w:rsidP="00B46D58">
            <w:pPr>
              <w:pStyle w:val="23"/>
              <w:widowControl w:val="0"/>
              <w:spacing w:after="120" w:line="240" w:lineRule="auto"/>
              <w:ind w:firstLine="0"/>
              <w:jc w:val="center"/>
              <w:rPr>
                <w:rFonts w:ascii="GHEA Grapalat" w:hAnsi="GHEA Grapalat"/>
                <w:b/>
                <w:i/>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458" w:type="dxa"/>
            <w:vMerge w:val="restart"/>
            <w:vAlign w:val="center"/>
          </w:tcPr>
          <w:p w:rsidR="00AD432A" w:rsidRPr="00C53648" w:rsidRDefault="00AD432A" w:rsidP="00B46D58">
            <w:pPr>
              <w:pStyle w:val="23"/>
              <w:widowControl w:val="0"/>
              <w:spacing w:after="120" w:line="240" w:lineRule="auto"/>
              <w:ind w:firstLine="0"/>
              <w:jc w:val="center"/>
              <w:rPr>
                <w:rFonts w:ascii="GHEA Grapalat" w:hAnsi="GHEA Grapalat"/>
                <w:b/>
                <w:i/>
                <w:sz w:val="24"/>
                <w:szCs w:val="24"/>
              </w:rPr>
            </w:pPr>
            <w:r w:rsidRPr="009044F1">
              <w:rPr>
                <w:rFonts w:ascii="GHEA Grapalat" w:hAnsi="GHEA Grapalat"/>
                <w:b/>
                <w:i/>
                <w:sz w:val="24"/>
                <w:szCs w:val="24"/>
              </w:rPr>
              <w:t>Наименование лота</w:t>
            </w:r>
          </w:p>
        </w:tc>
      </w:tr>
      <w:tr w:rsidR="00AD432A" w:rsidRPr="009044F1" w:rsidTr="00AD432A">
        <w:trPr>
          <w:jc w:val="center"/>
        </w:trPr>
        <w:tc>
          <w:tcPr>
            <w:tcW w:w="1530" w:type="dxa"/>
            <w:vAlign w:val="center"/>
          </w:tcPr>
          <w:p w:rsidR="00AD432A" w:rsidRPr="009044F1" w:rsidRDefault="00AD432A"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246" w:type="dxa"/>
            <w:vAlign w:val="center"/>
          </w:tcPr>
          <w:p w:rsidR="00AD432A" w:rsidRPr="00C53648" w:rsidRDefault="00C53648" w:rsidP="00B46D58">
            <w:pPr>
              <w:pStyle w:val="23"/>
              <w:widowControl w:val="0"/>
              <w:spacing w:after="120" w:line="240" w:lineRule="auto"/>
              <w:ind w:firstLine="0"/>
              <w:jc w:val="center"/>
              <w:rPr>
                <w:rFonts w:ascii="GHEA Grapalat" w:hAnsi="GHEA Grapalat"/>
                <w:b/>
                <w:i/>
                <w:sz w:val="24"/>
                <w:szCs w:val="24"/>
              </w:rPr>
            </w:pPr>
            <w:r w:rsidRPr="00C53648">
              <w:rPr>
                <w:rFonts w:ascii="GHEA Grapalat" w:hAnsi="GHEA Grapalat"/>
                <w:b/>
                <w:i/>
                <w:sz w:val="24"/>
                <w:szCs w:val="24"/>
              </w:rPr>
              <w:t>Цена закупки</w:t>
            </w:r>
          </w:p>
        </w:tc>
        <w:tc>
          <w:tcPr>
            <w:tcW w:w="6458" w:type="dxa"/>
            <w:vMerge/>
            <w:vAlign w:val="center"/>
          </w:tcPr>
          <w:p w:rsidR="00AD432A" w:rsidRPr="00C53648" w:rsidRDefault="00AD432A" w:rsidP="00B46D58">
            <w:pPr>
              <w:pStyle w:val="23"/>
              <w:widowControl w:val="0"/>
              <w:spacing w:after="120" w:line="240" w:lineRule="auto"/>
              <w:ind w:firstLine="0"/>
              <w:rPr>
                <w:rFonts w:ascii="GHEA Grapalat" w:hAnsi="GHEA Grapalat"/>
                <w:b/>
                <w:i/>
                <w:sz w:val="24"/>
                <w:szCs w:val="24"/>
              </w:rPr>
            </w:pPr>
          </w:p>
        </w:tc>
      </w:tr>
      <w:tr w:rsidR="00703753" w:rsidRPr="009044F1" w:rsidTr="00AD432A">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1</w:t>
            </w:r>
          </w:p>
        </w:tc>
        <w:tc>
          <w:tcPr>
            <w:tcW w:w="1246" w:type="dxa"/>
            <w:vAlign w:val="center"/>
          </w:tcPr>
          <w:p w:rsidR="00703753" w:rsidRPr="00BB26A9" w:rsidRDefault="00703753" w:rsidP="00703753">
            <w:pPr>
              <w:rPr>
                <w:rFonts w:ascii="Sylfaen" w:hAnsi="Sylfaen"/>
                <w:sz w:val="18"/>
                <w:szCs w:val="18"/>
              </w:rPr>
            </w:pPr>
          </w:p>
        </w:tc>
        <w:tc>
          <w:tcPr>
            <w:tcW w:w="6458" w:type="dxa"/>
            <w:vAlign w:val="center"/>
          </w:tcPr>
          <w:p w:rsidR="00703753" w:rsidRPr="00BB26A9" w:rsidRDefault="00703753" w:rsidP="00703753">
            <w:pPr>
              <w:rPr>
                <w:rFonts w:ascii="Sylfaen" w:hAnsi="Sylfaen"/>
                <w:sz w:val="18"/>
                <w:szCs w:val="18"/>
              </w:rPr>
            </w:pPr>
            <w:r w:rsidRPr="00BB26A9">
              <w:rPr>
                <w:rFonts w:ascii="Sylfaen" w:hAnsi="Sylfaen"/>
                <w:sz w:val="18"/>
                <w:szCs w:val="18"/>
              </w:rPr>
              <w:t>Толперизон</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2</w:t>
            </w:r>
          </w:p>
        </w:tc>
        <w:tc>
          <w:tcPr>
            <w:tcW w:w="1246" w:type="dxa"/>
            <w:vAlign w:val="center"/>
          </w:tcPr>
          <w:p w:rsidR="00703753" w:rsidRPr="00BB26A9" w:rsidRDefault="00703753" w:rsidP="00703753">
            <w:pPr>
              <w:rPr>
                <w:rFonts w:ascii="Sylfaen" w:hAnsi="Sylfaen"/>
                <w:sz w:val="18"/>
                <w:szCs w:val="18"/>
              </w:rPr>
            </w:pPr>
          </w:p>
        </w:tc>
        <w:tc>
          <w:tcPr>
            <w:tcW w:w="6458" w:type="dxa"/>
            <w:vAlign w:val="bottom"/>
          </w:tcPr>
          <w:p w:rsidR="00703753" w:rsidRPr="00BB26A9" w:rsidRDefault="00703753" w:rsidP="00703753">
            <w:pPr>
              <w:rPr>
                <w:rFonts w:ascii="Calibri" w:hAnsi="Calibri"/>
                <w:color w:val="000000"/>
                <w:sz w:val="22"/>
                <w:szCs w:val="22"/>
              </w:rPr>
            </w:pPr>
            <w:r w:rsidRPr="00BB26A9">
              <w:rPr>
                <w:rFonts w:ascii="Calibri" w:hAnsi="Calibri"/>
                <w:color w:val="000000"/>
                <w:sz w:val="22"/>
                <w:szCs w:val="22"/>
              </w:rPr>
              <w:t xml:space="preserve">Соединение содержавших железа </w:t>
            </w:r>
          </w:p>
        </w:tc>
      </w:tr>
      <w:tr w:rsidR="00703753" w:rsidRPr="009044F1" w:rsidTr="00AD432A">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3</w:t>
            </w:r>
          </w:p>
        </w:tc>
        <w:tc>
          <w:tcPr>
            <w:tcW w:w="1246" w:type="dxa"/>
            <w:vAlign w:val="center"/>
          </w:tcPr>
          <w:p w:rsidR="00703753" w:rsidRPr="00BB26A9" w:rsidRDefault="00703753" w:rsidP="00703753">
            <w:pPr>
              <w:rPr>
                <w:rFonts w:ascii="Sylfaen" w:hAnsi="Sylfaen"/>
                <w:sz w:val="18"/>
                <w:szCs w:val="18"/>
              </w:rPr>
            </w:pPr>
          </w:p>
        </w:tc>
        <w:tc>
          <w:tcPr>
            <w:tcW w:w="6458" w:type="dxa"/>
            <w:vAlign w:val="center"/>
          </w:tcPr>
          <w:p w:rsidR="00703753" w:rsidRPr="00BB26A9" w:rsidRDefault="00703753" w:rsidP="00703753">
            <w:pPr>
              <w:rPr>
                <w:rFonts w:ascii="Sylfaen" w:hAnsi="Sylfaen"/>
                <w:sz w:val="18"/>
                <w:szCs w:val="18"/>
              </w:rPr>
            </w:pPr>
            <w:r w:rsidRPr="00BB26A9">
              <w:rPr>
                <w:rFonts w:ascii="Sylfaen" w:hAnsi="Sylfaen"/>
                <w:sz w:val="18"/>
                <w:szCs w:val="18"/>
              </w:rPr>
              <w:t>Соединение содержавших железа</w:t>
            </w:r>
          </w:p>
        </w:tc>
      </w:tr>
      <w:tr w:rsidR="00703753" w:rsidRPr="009044F1" w:rsidTr="00AD432A">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4</w:t>
            </w:r>
          </w:p>
        </w:tc>
        <w:tc>
          <w:tcPr>
            <w:tcW w:w="1246" w:type="dxa"/>
            <w:vAlign w:val="center"/>
          </w:tcPr>
          <w:p w:rsidR="00703753" w:rsidRPr="00BB26A9" w:rsidRDefault="00703753" w:rsidP="00703753">
            <w:pPr>
              <w:rPr>
                <w:rFonts w:ascii="Sylfaen" w:hAnsi="Sylfaen"/>
                <w:sz w:val="18"/>
                <w:szCs w:val="18"/>
              </w:rPr>
            </w:pPr>
          </w:p>
        </w:tc>
        <w:tc>
          <w:tcPr>
            <w:tcW w:w="6458" w:type="dxa"/>
            <w:vAlign w:val="center"/>
          </w:tcPr>
          <w:p w:rsidR="00703753" w:rsidRPr="00BB26A9" w:rsidRDefault="00703753" w:rsidP="00703753">
            <w:pPr>
              <w:rPr>
                <w:rFonts w:ascii="Sylfaen" w:hAnsi="Sylfaen"/>
                <w:sz w:val="18"/>
                <w:szCs w:val="18"/>
              </w:rPr>
            </w:pPr>
            <w:r w:rsidRPr="00BB26A9">
              <w:rPr>
                <w:rFonts w:ascii="Sylfaen" w:hAnsi="Sylfaen"/>
                <w:sz w:val="18"/>
                <w:szCs w:val="18"/>
              </w:rPr>
              <w:t>азитромицин</w:t>
            </w:r>
          </w:p>
        </w:tc>
      </w:tr>
      <w:tr w:rsidR="00703753" w:rsidRPr="009044F1" w:rsidTr="00703753">
        <w:trPr>
          <w:jc w:val="center"/>
        </w:trPr>
        <w:tc>
          <w:tcPr>
            <w:tcW w:w="1530" w:type="dxa"/>
          </w:tcPr>
          <w:p w:rsidR="00703753" w:rsidRPr="00BB26A9" w:rsidRDefault="00703753" w:rsidP="00703753">
            <w:pPr>
              <w:rPr>
                <w:sz w:val="18"/>
                <w:szCs w:val="18"/>
              </w:rPr>
            </w:pPr>
            <w:r w:rsidRPr="00BB26A9">
              <w:rPr>
                <w:sz w:val="18"/>
                <w:szCs w:val="18"/>
              </w:rPr>
              <w:t>5</w:t>
            </w:r>
          </w:p>
        </w:tc>
        <w:tc>
          <w:tcPr>
            <w:tcW w:w="1246" w:type="dxa"/>
          </w:tcPr>
          <w:p w:rsidR="00703753" w:rsidRPr="00BB26A9" w:rsidRDefault="00703753" w:rsidP="00703753">
            <w:pPr>
              <w:rPr>
                <w:sz w:val="18"/>
                <w:szCs w:val="18"/>
              </w:rPr>
            </w:pPr>
          </w:p>
        </w:tc>
        <w:tc>
          <w:tcPr>
            <w:tcW w:w="6458" w:type="dxa"/>
          </w:tcPr>
          <w:p w:rsidR="00703753" w:rsidRPr="00BB26A9" w:rsidRDefault="00703753" w:rsidP="00703753">
            <w:r w:rsidRPr="00BB26A9">
              <w:t>азитромицин</w:t>
            </w:r>
          </w:p>
        </w:tc>
      </w:tr>
      <w:tr w:rsidR="00703753" w:rsidRPr="009044F1" w:rsidTr="00703753">
        <w:trPr>
          <w:jc w:val="center"/>
        </w:trPr>
        <w:tc>
          <w:tcPr>
            <w:tcW w:w="1530" w:type="dxa"/>
          </w:tcPr>
          <w:p w:rsidR="00703753" w:rsidRPr="00BB26A9" w:rsidRDefault="00703753" w:rsidP="00703753">
            <w:pPr>
              <w:rPr>
                <w:sz w:val="18"/>
                <w:szCs w:val="18"/>
              </w:rPr>
            </w:pPr>
            <w:r w:rsidRPr="00BB26A9">
              <w:rPr>
                <w:sz w:val="18"/>
                <w:szCs w:val="18"/>
              </w:rPr>
              <w:t>6</w:t>
            </w:r>
          </w:p>
        </w:tc>
        <w:tc>
          <w:tcPr>
            <w:tcW w:w="1246" w:type="dxa"/>
          </w:tcPr>
          <w:p w:rsidR="00703753" w:rsidRPr="00BB26A9" w:rsidRDefault="00703753" w:rsidP="00703753">
            <w:pPr>
              <w:rPr>
                <w:sz w:val="18"/>
                <w:szCs w:val="18"/>
              </w:rPr>
            </w:pPr>
          </w:p>
        </w:tc>
        <w:tc>
          <w:tcPr>
            <w:tcW w:w="6458" w:type="dxa"/>
          </w:tcPr>
          <w:p w:rsidR="00703753" w:rsidRPr="00BB26A9" w:rsidRDefault="00703753" w:rsidP="00703753">
            <w:r w:rsidRPr="00BB26A9">
              <w:rPr>
                <w:rFonts w:ascii="GHEA Grapalat" w:hAnsi="GHEA Grapalat"/>
                <w:sz w:val="16"/>
                <w:szCs w:val="16"/>
              </w:rPr>
              <w:t xml:space="preserve">Варфарин </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lang w:val="hy-AM"/>
              </w:rPr>
            </w:pPr>
            <w:r w:rsidRPr="00BB26A9">
              <w:rPr>
                <w:rFonts w:ascii="Sylfaen" w:hAnsi="Sylfaen"/>
                <w:sz w:val="18"/>
                <w:szCs w:val="18"/>
                <w:lang w:val="hy-AM"/>
              </w:rPr>
              <w:t>7</w:t>
            </w:r>
          </w:p>
        </w:tc>
        <w:tc>
          <w:tcPr>
            <w:tcW w:w="1246" w:type="dxa"/>
            <w:vAlign w:val="center"/>
          </w:tcPr>
          <w:p w:rsidR="00703753" w:rsidRPr="00BB26A9" w:rsidRDefault="00703753" w:rsidP="00703753">
            <w:pPr>
              <w:rPr>
                <w:rFonts w:ascii="Sylfaen" w:hAnsi="Sylfaen"/>
                <w:sz w:val="18"/>
                <w:szCs w:val="18"/>
                <w:lang w:val="hy-AM"/>
              </w:rPr>
            </w:pPr>
          </w:p>
        </w:tc>
        <w:tc>
          <w:tcPr>
            <w:tcW w:w="6458" w:type="dxa"/>
          </w:tcPr>
          <w:p w:rsidR="00703753" w:rsidRPr="00BB26A9" w:rsidRDefault="00703753" w:rsidP="00703753">
            <w:r w:rsidRPr="00BB26A9">
              <w:rPr>
                <w:rFonts w:ascii="GHEA Grapalat" w:hAnsi="GHEA Grapalat"/>
                <w:sz w:val="16"/>
                <w:szCs w:val="16"/>
              </w:rPr>
              <w:t xml:space="preserve">Варфарин </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8</w:t>
            </w:r>
          </w:p>
        </w:tc>
        <w:tc>
          <w:tcPr>
            <w:tcW w:w="1246" w:type="dxa"/>
            <w:vAlign w:val="center"/>
          </w:tcPr>
          <w:p w:rsidR="00703753" w:rsidRPr="00BB26A9" w:rsidRDefault="00703753" w:rsidP="00703753">
            <w:pPr>
              <w:rPr>
                <w:rFonts w:ascii="Sylfaen" w:hAnsi="Sylfaen"/>
                <w:sz w:val="18"/>
                <w:szCs w:val="18"/>
              </w:rPr>
            </w:pPr>
          </w:p>
        </w:tc>
        <w:tc>
          <w:tcPr>
            <w:tcW w:w="6458" w:type="dxa"/>
            <w:vAlign w:val="center"/>
          </w:tcPr>
          <w:p w:rsidR="00703753" w:rsidRPr="00BB26A9" w:rsidRDefault="00703753" w:rsidP="00703753">
            <w:pPr>
              <w:rPr>
                <w:rFonts w:ascii="Sylfaen" w:hAnsi="Sylfaen"/>
                <w:sz w:val="18"/>
                <w:szCs w:val="18"/>
              </w:rPr>
            </w:pPr>
            <w:r w:rsidRPr="00BB26A9">
              <w:rPr>
                <w:rFonts w:ascii="Sylfaen" w:hAnsi="Sylfaen"/>
                <w:sz w:val="18"/>
                <w:szCs w:val="18"/>
              </w:rPr>
              <w:t>Перметрин</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9</w:t>
            </w:r>
          </w:p>
        </w:tc>
        <w:tc>
          <w:tcPr>
            <w:tcW w:w="1246" w:type="dxa"/>
            <w:vAlign w:val="center"/>
          </w:tcPr>
          <w:p w:rsidR="00703753" w:rsidRPr="00BB26A9" w:rsidRDefault="00703753" w:rsidP="00703753">
            <w:pPr>
              <w:rPr>
                <w:rFonts w:ascii="Sylfaen" w:hAnsi="Sylfaen"/>
                <w:sz w:val="18"/>
                <w:szCs w:val="18"/>
              </w:rPr>
            </w:pPr>
          </w:p>
        </w:tc>
        <w:tc>
          <w:tcPr>
            <w:tcW w:w="6458" w:type="dxa"/>
            <w:vAlign w:val="center"/>
          </w:tcPr>
          <w:p w:rsidR="00703753" w:rsidRPr="00BB26A9" w:rsidRDefault="00703753" w:rsidP="00703753">
            <w:pPr>
              <w:rPr>
                <w:rFonts w:ascii="Sylfaen" w:hAnsi="Sylfaen"/>
                <w:sz w:val="18"/>
                <w:szCs w:val="18"/>
              </w:rPr>
            </w:pPr>
            <w:r w:rsidRPr="00BB26A9">
              <w:rPr>
                <w:rFonts w:ascii="Sylfaen" w:hAnsi="Sylfaen"/>
                <w:sz w:val="18"/>
                <w:szCs w:val="18"/>
              </w:rPr>
              <w:t>Офлоксацин</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10</w:t>
            </w:r>
          </w:p>
        </w:tc>
        <w:tc>
          <w:tcPr>
            <w:tcW w:w="1246" w:type="dxa"/>
            <w:vAlign w:val="center"/>
          </w:tcPr>
          <w:p w:rsidR="00703753" w:rsidRPr="00BB26A9" w:rsidRDefault="00703753" w:rsidP="00703753">
            <w:pPr>
              <w:rPr>
                <w:rFonts w:ascii="Sylfaen" w:hAnsi="Sylfaen"/>
                <w:sz w:val="18"/>
                <w:szCs w:val="18"/>
              </w:rPr>
            </w:pPr>
          </w:p>
        </w:tc>
        <w:tc>
          <w:tcPr>
            <w:tcW w:w="6458" w:type="dxa"/>
            <w:vAlign w:val="center"/>
          </w:tcPr>
          <w:p w:rsidR="00703753" w:rsidRPr="00BB26A9" w:rsidRDefault="00703753" w:rsidP="00703753">
            <w:pPr>
              <w:rPr>
                <w:rFonts w:ascii="Sylfaen" w:hAnsi="Sylfaen"/>
                <w:sz w:val="18"/>
                <w:szCs w:val="18"/>
              </w:rPr>
            </w:pPr>
            <w:r w:rsidRPr="00BB26A9">
              <w:rPr>
                <w:rFonts w:ascii="Sylfaen" w:hAnsi="Sylfaen"/>
                <w:sz w:val="18"/>
                <w:szCs w:val="18"/>
              </w:rPr>
              <w:t xml:space="preserve">Активированный уголь, </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11</w:t>
            </w:r>
          </w:p>
        </w:tc>
        <w:tc>
          <w:tcPr>
            <w:tcW w:w="1246" w:type="dxa"/>
            <w:vAlign w:val="center"/>
          </w:tcPr>
          <w:p w:rsidR="00703753" w:rsidRPr="00BB26A9" w:rsidRDefault="00703753" w:rsidP="00703753">
            <w:pPr>
              <w:rPr>
                <w:rFonts w:ascii="Sylfaen" w:hAnsi="Sylfaen"/>
                <w:sz w:val="18"/>
                <w:szCs w:val="18"/>
              </w:rPr>
            </w:pPr>
          </w:p>
        </w:tc>
        <w:tc>
          <w:tcPr>
            <w:tcW w:w="6458" w:type="dxa"/>
            <w:vAlign w:val="center"/>
          </w:tcPr>
          <w:p w:rsidR="00703753" w:rsidRPr="00BB26A9" w:rsidRDefault="00703753" w:rsidP="00703753">
            <w:pPr>
              <w:rPr>
                <w:rFonts w:ascii="Sylfaen" w:hAnsi="Sylfaen"/>
                <w:sz w:val="18"/>
                <w:szCs w:val="18"/>
              </w:rPr>
            </w:pPr>
            <w:r w:rsidRPr="00BB26A9">
              <w:rPr>
                <w:rFonts w:ascii="Sylfaen" w:hAnsi="Sylfaen"/>
                <w:sz w:val="18"/>
                <w:szCs w:val="18"/>
              </w:rPr>
              <w:t xml:space="preserve">Пиридоксин </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12</w:t>
            </w:r>
          </w:p>
        </w:tc>
        <w:tc>
          <w:tcPr>
            <w:tcW w:w="1246" w:type="dxa"/>
            <w:vAlign w:val="center"/>
          </w:tcPr>
          <w:p w:rsidR="00703753" w:rsidRPr="00BB26A9" w:rsidRDefault="00703753" w:rsidP="00703753">
            <w:pPr>
              <w:rPr>
                <w:rFonts w:ascii="Sylfaen" w:hAnsi="Sylfaen"/>
                <w:sz w:val="18"/>
                <w:szCs w:val="18"/>
              </w:rPr>
            </w:pPr>
          </w:p>
        </w:tc>
        <w:tc>
          <w:tcPr>
            <w:tcW w:w="6458" w:type="dxa"/>
            <w:vAlign w:val="center"/>
          </w:tcPr>
          <w:p w:rsidR="00703753" w:rsidRPr="00BB26A9" w:rsidRDefault="00703753" w:rsidP="00703753">
            <w:pPr>
              <w:rPr>
                <w:rFonts w:ascii="Sylfaen" w:hAnsi="Sylfaen"/>
                <w:sz w:val="18"/>
                <w:szCs w:val="18"/>
              </w:rPr>
            </w:pPr>
            <w:r w:rsidRPr="00BB26A9">
              <w:rPr>
                <w:rFonts w:ascii="Sylfaen" w:hAnsi="Sylfaen" w:cs="Helvetica"/>
                <w:color w:val="333333"/>
                <w:sz w:val="20"/>
                <w:szCs w:val="20"/>
                <w:shd w:val="clear" w:color="auto" w:fill="FFFFFF"/>
                <w:lang w:val="hy-AM"/>
              </w:rPr>
              <w:t>Сальбутамол</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13</w:t>
            </w:r>
          </w:p>
        </w:tc>
        <w:tc>
          <w:tcPr>
            <w:tcW w:w="1246" w:type="dxa"/>
            <w:vAlign w:val="center"/>
          </w:tcPr>
          <w:p w:rsidR="00703753" w:rsidRPr="00BB26A9" w:rsidRDefault="00703753" w:rsidP="00703753">
            <w:pPr>
              <w:rPr>
                <w:rFonts w:ascii="Sylfaen" w:hAnsi="Sylfaen"/>
                <w:sz w:val="18"/>
                <w:szCs w:val="18"/>
              </w:rPr>
            </w:pPr>
          </w:p>
        </w:tc>
        <w:tc>
          <w:tcPr>
            <w:tcW w:w="6458" w:type="dxa"/>
          </w:tcPr>
          <w:p w:rsidR="00703753" w:rsidRPr="00BB26A9" w:rsidRDefault="00703753" w:rsidP="00703753">
            <w:r w:rsidRPr="00BB26A9">
              <w:rPr>
                <w:rFonts w:ascii="GHEA Grapalat" w:hAnsi="GHEA Grapalat"/>
                <w:sz w:val="16"/>
                <w:szCs w:val="16"/>
              </w:rPr>
              <w:t>Аминофиллин</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14</w:t>
            </w:r>
          </w:p>
        </w:tc>
        <w:tc>
          <w:tcPr>
            <w:tcW w:w="1246" w:type="dxa"/>
            <w:vAlign w:val="center"/>
          </w:tcPr>
          <w:p w:rsidR="00703753" w:rsidRPr="00BB26A9" w:rsidRDefault="00703753" w:rsidP="00703753">
            <w:pPr>
              <w:rPr>
                <w:rFonts w:ascii="Sylfaen" w:hAnsi="Sylfaen"/>
                <w:sz w:val="18"/>
                <w:szCs w:val="18"/>
              </w:rPr>
            </w:pPr>
          </w:p>
        </w:tc>
        <w:tc>
          <w:tcPr>
            <w:tcW w:w="6458" w:type="dxa"/>
          </w:tcPr>
          <w:p w:rsidR="00703753" w:rsidRPr="00BB26A9" w:rsidRDefault="00703753" w:rsidP="00703753">
            <w:r w:rsidRPr="00BB26A9">
              <w:rPr>
                <w:rFonts w:ascii="GHEA Grapalat" w:hAnsi="GHEA Grapalat"/>
                <w:sz w:val="16"/>
                <w:szCs w:val="16"/>
              </w:rPr>
              <w:t>Аминофиллин</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15</w:t>
            </w:r>
          </w:p>
        </w:tc>
        <w:tc>
          <w:tcPr>
            <w:tcW w:w="1246" w:type="dxa"/>
            <w:vAlign w:val="center"/>
          </w:tcPr>
          <w:p w:rsidR="00703753" w:rsidRPr="00BB26A9" w:rsidRDefault="00703753" w:rsidP="00703753">
            <w:pPr>
              <w:rPr>
                <w:rFonts w:ascii="Sylfaen" w:hAnsi="Sylfaen"/>
                <w:sz w:val="18"/>
                <w:szCs w:val="18"/>
              </w:rPr>
            </w:pPr>
          </w:p>
        </w:tc>
        <w:tc>
          <w:tcPr>
            <w:tcW w:w="6458" w:type="dxa"/>
            <w:vAlign w:val="center"/>
          </w:tcPr>
          <w:p w:rsidR="00703753" w:rsidRPr="00BB26A9" w:rsidRDefault="00703753" w:rsidP="00703753">
            <w:pPr>
              <w:rPr>
                <w:rFonts w:ascii="Sylfaen" w:hAnsi="Sylfaen"/>
                <w:sz w:val="18"/>
                <w:szCs w:val="18"/>
              </w:rPr>
            </w:pPr>
            <w:r w:rsidRPr="00BB26A9">
              <w:rPr>
                <w:rFonts w:ascii="Sylfaen" w:hAnsi="Sylfaen"/>
                <w:sz w:val="18"/>
                <w:szCs w:val="18"/>
              </w:rPr>
              <w:t>Водорастворимые соли для внутреннего потребления</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16</w:t>
            </w:r>
          </w:p>
        </w:tc>
        <w:tc>
          <w:tcPr>
            <w:tcW w:w="1246" w:type="dxa"/>
            <w:vAlign w:val="center"/>
          </w:tcPr>
          <w:p w:rsidR="00703753" w:rsidRPr="00BB26A9" w:rsidRDefault="00703753" w:rsidP="00703753">
            <w:pPr>
              <w:rPr>
                <w:rFonts w:ascii="Sylfaen" w:hAnsi="Sylfaen"/>
                <w:sz w:val="18"/>
                <w:szCs w:val="18"/>
              </w:rPr>
            </w:pPr>
          </w:p>
        </w:tc>
        <w:tc>
          <w:tcPr>
            <w:tcW w:w="6458" w:type="dxa"/>
            <w:vAlign w:val="center"/>
          </w:tcPr>
          <w:p w:rsidR="00703753" w:rsidRPr="00BB26A9" w:rsidRDefault="00703753" w:rsidP="00703753">
            <w:pPr>
              <w:rPr>
                <w:rFonts w:ascii="Sylfaen" w:hAnsi="Sylfaen"/>
                <w:sz w:val="18"/>
                <w:szCs w:val="18"/>
              </w:rPr>
            </w:pPr>
            <w:r w:rsidRPr="00BB26A9">
              <w:rPr>
                <w:rFonts w:ascii="Sylfaen" w:hAnsi="Sylfaen"/>
                <w:sz w:val="18"/>
                <w:szCs w:val="18"/>
              </w:rPr>
              <w:t>тиамин</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17</w:t>
            </w:r>
          </w:p>
        </w:tc>
        <w:tc>
          <w:tcPr>
            <w:tcW w:w="1246" w:type="dxa"/>
            <w:vAlign w:val="center"/>
          </w:tcPr>
          <w:p w:rsidR="00703753" w:rsidRPr="00BB26A9" w:rsidRDefault="00703753" w:rsidP="00703753">
            <w:pPr>
              <w:rPr>
                <w:rFonts w:ascii="Sylfaen" w:hAnsi="Sylfaen"/>
                <w:sz w:val="18"/>
                <w:szCs w:val="18"/>
              </w:rPr>
            </w:pPr>
          </w:p>
        </w:tc>
        <w:tc>
          <w:tcPr>
            <w:tcW w:w="6458" w:type="dxa"/>
            <w:vAlign w:val="center"/>
          </w:tcPr>
          <w:p w:rsidR="00703753" w:rsidRPr="00BB26A9" w:rsidRDefault="00703753" w:rsidP="00703753">
            <w:pPr>
              <w:rPr>
                <w:rFonts w:ascii="Sylfaen" w:hAnsi="Sylfaen"/>
                <w:sz w:val="18"/>
                <w:szCs w:val="18"/>
              </w:rPr>
            </w:pPr>
            <w:r w:rsidRPr="00BB26A9">
              <w:rPr>
                <w:rFonts w:ascii="Sylfaen" w:hAnsi="Sylfaen"/>
                <w:sz w:val="18"/>
                <w:szCs w:val="18"/>
              </w:rPr>
              <w:t>ципрофлоксацин</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18</w:t>
            </w:r>
          </w:p>
        </w:tc>
        <w:tc>
          <w:tcPr>
            <w:tcW w:w="1246" w:type="dxa"/>
            <w:vAlign w:val="center"/>
          </w:tcPr>
          <w:p w:rsidR="00703753" w:rsidRPr="00BB26A9" w:rsidRDefault="00703753" w:rsidP="00703753">
            <w:pPr>
              <w:rPr>
                <w:rFonts w:ascii="Sylfaen" w:hAnsi="Sylfaen"/>
                <w:sz w:val="18"/>
                <w:szCs w:val="18"/>
              </w:rPr>
            </w:pPr>
          </w:p>
        </w:tc>
        <w:tc>
          <w:tcPr>
            <w:tcW w:w="6458" w:type="dxa"/>
            <w:vAlign w:val="center"/>
          </w:tcPr>
          <w:p w:rsidR="00703753" w:rsidRPr="00BB26A9" w:rsidRDefault="00703753" w:rsidP="00703753">
            <w:pPr>
              <w:rPr>
                <w:rFonts w:ascii="Sylfaen" w:hAnsi="Sylfaen"/>
                <w:sz w:val="18"/>
                <w:szCs w:val="18"/>
              </w:rPr>
            </w:pPr>
            <w:r w:rsidRPr="00BB26A9">
              <w:rPr>
                <w:rFonts w:ascii="Sylfaen" w:hAnsi="Sylfaen"/>
                <w:sz w:val="18"/>
                <w:szCs w:val="18"/>
              </w:rPr>
              <w:t>ксилометазолин</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19</w:t>
            </w:r>
          </w:p>
        </w:tc>
        <w:tc>
          <w:tcPr>
            <w:tcW w:w="1246" w:type="dxa"/>
            <w:vAlign w:val="center"/>
          </w:tcPr>
          <w:p w:rsidR="00703753" w:rsidRPr="00BB26A9" w:rsidRDefault="00703753" w:rsidP="00703753">
            <w:pPr>
              <w:rPr>
                <w:rFonts w:ascii="Sylfaen" w:hAnsi="Sylfaen"/>
                <w:sz w:val="18"/>
                <w:szCs w:val="18"/>
              </w:rPr>
            </w:pPr>
          </w:p>
        </w:tc>
        <w:tc>
          <w:tcPr>
            <w:tcW w:w="6458" w:type="dxa"/>
            <w:vAlign w:val="center"/>
          </w:tcPr>
          <w:p w:rsidR="00703753" w:rsidRPr="00BB26A9" w:rsidRDefault="00703753" w:rsidP="00703753">
            <w:pPr>
              <w:rPr>
                <w:rFonts w:ascii="Sylfaen" w:hAnsi="Sylfaen"/>
                <w:sz w:val="18"/>
                <w:szCs w:val="18"/>
              </w:rPr>
            </w:pPr>
            <w:r w:rsidRPr="00BB26A9">
              <w:rPr>
                <w:rFonts w:ascii="GHEA Grapalat" w:hAnsi="GHEA Grapalat"/>
                <w:sz w:val="16"/>
                <w:szCs w:val="16"/>
              </w:rPr>
              <w:t>Амиодарон</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20</w:t>
            </w:r>
          </w:p>
        </w:tc>
        <w:tc>
          <w:tcPr>
            <w:tcW w:w="1246" w:type="dxa"/>
            <w:vAlign w:val="center"/>
          </w:tcPr>
          <w:p w:rsidR="00703753" w:rsidRPr="00BB26A9" w:rsidRDefault="00703753" w:rsidP="00703753">
            <w:pPr>
              <w:rPr>
                <w:rFonts w:ascii="Sylfaen" w:hAnsi="Sylfaen"/>
                <w:sz w:val="18"/>
                <w:szCs w:val="18"/>
              </w:rPr>
            </w:pPr>
          </w:p>
        </w:tc>
        <w:tc>
          <w:tcPr>
            <w:tcW w:w="6458" w:type="dxa"/>
          </w:tcPr>
          <w:p w:rsidR="00703753" w:rsidRPr="00BB26A9" w:rsidRDefault="00703753" w:rsidP="00703753">
            <w:r w:rsidRPr="00BB26A9">
              <w:rPr>
                <w:rFonts w:ascii="GHEA Grapalat" w:hAnsi="GHEA Grapalat"/>
                <w:sz w:val="16"/>
                <w:szCs w:val="16"/>
              </w:rPr>
              <w:t>Амлодипин</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21</w:t>
            </w:r>
          </w:p>
        </w:tc>
        <w:tc>
          <w:tcPr>
            <w:tcW w:w="1246" w:type="dxa"/>
            <w:vAlign w:val="center"/>
          </w:tcPr>
          <w:p w:rsidR="00703753" w:rsidRPr="00BB26A9" w:rsidRDefault="00703753" w:rsidP="00703753">
            <w:pPr>
              <w:rPr>
                <w:rFonts w:ascii="Sylfaen" w:hAnsi="Sylfaen"/>
                <w:sz w:val="18"/>
                <w:szCs w:val="18"/>
              </w:rPr>
            </w:pPr>
          </w:p>
        </w:tc>
        <w:tc>
          <w:tcPr>
            <w:tcW w:w="6458" w:type="dxa"/>
          </w:tcPr>
          <w:p w:rsidR="00703753" w:rsidRPr="00BB26A9" w:rsidRDefault="00703753" w:rsidP="00703753">
            <w:r w:rsidRPr="00BB26A9">
              <w:rPr>
                <w:rFonts w:ascii="GHEA Grapalat" w:hAnsi="GHEA Grapalat"/>
                <w:sz w:val="16"/>
                <w:szCs w:val="16"/>
              </w:rPr>
              <w:t>Амлодипин</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22</w:t>
            </w:r>
          </w:p>
        </w:tc>
        <w:tc>
          <w:tcPr>
            <w:tcW w:w="1246" w:type="dxa"/>
            <w:vAlign w:val="center"/>
          </w:tcPr>
          <w:p w:rsidR="00703753" w:rsidRPr="00BB26A9" w:rsidRDefault="00703753" w:rsidP="00703753">
            <w:pPr>
              <w:rPr>
                <w:rFonts w:ascii="Sylfaen" w:hAnsi="Sylfaen"/>
                <w:sz w:val="18"/>
                <w:szCs w:val="18"/>
              </w:rPr>
            </w:pPr>
          </w:p>
        </w:tc>
        <w:tc>
          <w:tcPr>
            <w:tcW w:w="6458" w:type="dxa"/>
            <w:vAlign w:val="center"/>
          </w:tcPr>
          <w:p w:rsidR="00703753" w:rsidRPr="00BB26A9" w:rsidRDefault="00703753" w:rsidP="00703753">
            <w:pPr>
              <w:rPr>
                <w:rFonts w:ascii="Sylfaen" w:hAnsi="Sylfaen"/>
                <w:sz w:val="18"/>
                <w:szCs w:val="18"/>
              </w:rPr>
            </w:pPr>
            <w:r w:rsidRPr="00BB26A9">
              <w:rPr>
                <w:rFonts w:ascii="Sylfaen" w:hAnsi="Sylfaen"/>
                <w:sz w:val="18"/>
                <w:szCs w:val="18"/>
              </w:rPr>
              <w:t>ампицилин</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23</w:t>
            </w:r>
          </w:p>
        </w:tc>
        <w:tc>
          <w:tcPr>
            <w:tcW w:w="1246" w:type="dxa"/>
            <w:vAlign w:val="center"/>
          </w:tcPr>
          <w:p w:rsidR="00703753" w:rsidRPr="00BB26A9" w:rsidRDefault="00703753" w:rsidP="00703753">
            <w:pPr>
              <w:rPr>
                <w:rFonts w:ascii="Sylfaen" w:hAnsi="Sylfaen"/>
                <w:sz w:val="18"/>
                <w:szCs w:val="18"/>
              </w:rPr>
            </w:pPr>
          </w:p>
        </w:tc>
        <w:tc>
          <w:tcPr>
            <w:tcW w:w="6458" w:type="dxa"/>
            <w:vAlign w:val="center"/>
          </w:tcPr>
          <w:p w:rsidR="00703753" w:rsidRPr="00BB26A9" w:rsidRDefault="00703753" w:rsidP="00703753">
            <w:pPr>
              <w:rPr>
                <w:rFonts w:ascii="Sylfaen" w:hAnsi="Sylfaen"/>
                <w:sz w:val="18"/>
                <w:szCs w:val="18"/>
              </w:rPr>
            </w:pPr>
            <w:r w:rsidRPr="00BB26A9">
              <w:rPr>
                <w:rFonts w:ascii="Sylfaen" w:hAnsi="Sylfaen"/>
                <w:sz w:val="18"/>
                <w:szCs w:val="18"/>
              </w:rPr>
              <w:t>ампицилин</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24</w:t>
            </w:r>
          </w:p>
        </w:tc>
        <w:tc>
          <w:tcPr>
            <w:tcW w:w="1246" w:type="dxa"/>
            <w:vAlign w:val="center"/>
          </w:tcPr>
          <w:p w:rsidR="00703753" w:rsidRPr="00BB26A9" w:rsidRDefault="00703753" w:rsidP="00703753">
            <w:pPr>
              <w:rPr>
                <w:rFonts w:ascii="Sylfaen" w:hAnsi="Sylfaen"/>
                <w:sz w:val="18"/>
                <w:szCs w:val="18"/>
              </w:rPr>
            </w:pPr>
          </w:p>
        </w:tc>
        <w:tc>
          <w:tcPr>
            <w:tcW w:w="6458" w:type="dxa"/>
            <w:vAlign w:val="center"/>
          </w:tcPr>
          <w:p w:rsidR="00703753" w:rsidRPr="00BB26A9" w:rsidRDefault="00703753" w:rsidP="00703753">
            <w:pPr>
              <w:rPr>
                <w:rFonts w:ascii="Sylfaen" w:hAnsi="Sylfaen"/>
                <w:sz w:val="18"/>
                <w:szCs w:val="18"/>
              </w:rPr>
            </w:pPr>
            <w:r w:rsidRPr="00BB26A9">
              <w:rPr>
                <w:rFonts w:ascii="GHEA Grapalat" w:hAnsi="GHEA Grapalat"/>
                <w:sz w:val="16"/>
                <w:szCs w:val="16"/>
              </w:rPr>
              <w:t>Амоксициллин</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25</w:t>
            </w:r>
          </w:p>
        </w:tc>
        <w:tc>
          <w:tcPr>
            <w:tcW w:w="1246" w:type="dxa"/>
            <w:vAlign w:val="center"/>
          </w:tcPr>
          <w:p w:rsidR="00703753" w:rsidRPr="00BB26A9" w:rsidRDefault="00703753" w:rsidP="00703753">
            <w:pPr>
              <w:rPr>
                <w:rFonts w:ascii="Sylfaen" w:hAnsi="Sylfaen"/>
                <w:sz w:val="18"/>
                <w:szCs w:val="18"/>
              </w:rPr>
            </w:pPr>
          </w:p>
        </w:tc>
        <w:tc>
          <w:tcPr>
            <w:tcW w:w="6458" w:type="dxa"/>
          </w:tcPr>
          <w:p w:rsidR="00703753" w:rsidRPr="00BB26A9" w:rsidRDefault="00703753" w:rsidP="00703753">
            <w:r w:rsidRPr="00BB26A9">
              <w:rPr>
                <w:rFonts w:ascii="GHEA Grapalat" w:hAnsi="GHEA Grapalat"/>
                <w:sz w:val="16"/>
                <w:szCs w:val="16"/>
              </w:rPr>
              <w:t>Амоксициллин</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26</w:t>
            </w:r>
          </w:p>
        </w:tc>
        <w:tc>
          <w:tcPr>
            <w:tcW w:w="1246" w:type="dxa"/>
            <w:vAlign w:val="center"/>
          </w:tcPr>
          <w:p w:rsidR="00703753" w:rsidRPr="00BB26A9" w:rsidRDefault="00703753" w:rsidP="00703753">
            <w:pPr>
              <w:rPr>
                <w:rFonts w:ascii="Sylfaen" w:hAnsi="Sylfaen"/>
                <w:sz w:val="18"/>
                <w:szCs w:val="18"/>
              </w:rPr>
            </w:pPr>
          </w:p>
        </w:tc>
        <w:tc>
          <w:tcPr>
            <w:tcW w:w="6458" w:type="dxa"/>
          </w:tcPr>
          <w:p w:rsidR="00703753" w:rsidRPr="00BB26A9" w:rsidRDefault="00703753" w:rsidP="00703753">
            <w:r w:rsidRPr="00BB26A9">
              <w:rPr>
                <w:rFonts w:ascii="GHEA Grapalat" w:hAnsi="GHEA Grapalat"/>
                <w:sz w:val="16"/>
                <w:szCs w:val="16"/>
              </w:rPr>
              <w:t>Амоксициллин</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27</w:t>
            </w:r>
          </w:p>
        </w:tc>
        <w:tc>
          <w:tcPr>
            <w:tcW w:w="1246" w:type="dxa"/>
            <w:vAlign w:val="center"/>
          </w:tcPr>
          <w:p w:rsidR="00703753" w:rsidRPr="00BB26A9" w:rsidRDefault="00703753" w:rsidP="00703753">
            <w:pPr>
              <w:rPr>
                <w:rFonts w:ascii="Sylfaen" w:hAnsi="Sylfaen"/>
                <w:sz w:val="18"/>
                <w:szCs w:val="18"/>
              </w:rPr>
            </w:pPr>
          </w:p>
        </w:tc>
        <w:tc>
          <w:tcPr>
            <w:tcW w:w="6458" w:type="dxa"/>
          </w:tcPr>
          <w:p w:rsidR="00703753" w:rsidRPr="00BB26A9" w:rsidRDefault="00703753" w:rsidP="00703753">
            <w:r w:rsidRPr="00BB26A9">
              <w:rPr>
                <w:rFonts w:ascii="GHEA Grapalat" w:hAnsi="GHEA Grapalat"/>
                <w:sz w:val="16"/>
                <w:szCs w:val="16"/>
              </w:rPr>
              <w:t>Амоксициллин</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28</w:t>
            </w:r>
          </w:p>
        </w:tc>
        <w:tc>
          <w:tcPr>
            <w:tcW w:w="1246" w:type="dxa"/>
            <w:vAlign w:val="center"/>
          </w:tcPr>
          <w:p w:rsidR="00703753" w:rsidRPr="00BB26A9" w:rsidRDefault="00703753" w:rsidP="00703753">
            <w:pPr>
              <w:rPr>
                <w:rFonts w:ascii="Sylfaen" w:hAnsi="Sylfaen"/>
                <w:sz w:val="18"/>
                <w:szCs w:val="18"/>
              </w:rPr>
            </w:pPr>
          </w:p>
        </w:tc>
        <w:tc>
          <w:tcPr>
            <w:tcW w:w="6458" w:type="dxa"/>
            <w:vAlign w:val="center"/>
          </w:tcPr>
          <w:p w:rsidR="00703753" w:rsidRPr="00BB26A9" w:rsidRDefault="00703753" w:rsidP="00703753">
            <w:pPr>
              <w:rPr>
                <w:rFonts w:ascii="Sylfaen" w:hAnsi="Sylfaen"/>
                <w:sz w:val="18"/>
                <w:szCs w:val="18"/>
              </w:rPr>
            </w:pPr>
            <w:r w:rsidRPr="00BB26A9">
              <w:rPr>
                <w:rFonts w:ascii="GHEA Grapalat" w:hAnsi="GHEA Grapalat"/>
                <w:sz w:val="16"/>
                <w:szCs w:val="16"/>
              </w:rPr>
              <w:t>Амоксициллин, клавулановая кислота</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29</w:t>
            </w:r>
          </w:p>
        </w:tc>
        <w:tc>
          <w:tcPr>
            <w:tcW w:w="1246" w:type="dxa"/>
            <w:vAlign w:val="center"/>
          </w:tcPr>
          <w:p w:rsidR="00703753" w:rsidRPr="00BB26A9" w:rsidRDefault="00703753" w:rsidP="00703753">
            <w:pPr>
              <w:rPr>
                <w:rFonts w:ascii="Sylfaen" w:hAnsi="Sylfaen"/>
                <w:sz w:val="18"/>
                <w:szCs w:val="18"/>
              </w:rPr>
            </w:pPr>
          </w:p>
        </w:tc>
        <w:tc>
          <w:tcPr>
            <w:tcW w:w="6458" w:type="dxa"/>
            <w:vAlign w:val="center"/>
          </w:tcPr>
          <w:p w:rsidR="00703753" w:rsidRPr="00BB26A9" w:rsidRDefault="00703753" w:rsidP="00703753">
            <w:pPr>
              <w:rPr>
                <w:rFonts w:ascii="Sylfaen" w:hAnsi="Sylfaen"/>
                <w:sz w:val="18"/>
                <w:szCs w:val="18"/>
              </w:rPr>
            </w:pPr>
            <w:r w:rsidRPr="00BB26A9">
              <w:rPr>
                <w:rFonts w:ascii="GHEA Grapalat" w:hAnsi="GHEA Grapalat"/>
                <w:sz w:val="16"/>
                <w:szCs w:val="16"/>
              </w:rPr>
              <w:t>Амоксициллин, клавулановая кислота</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30</w:t>
            </w:r>
          </w:p>
        </w:tc>
        <w:tc>
          <w:tcPr>
            <w:tcW w:w="1246" w:type="dxa"/>
            <w:vAlign w:val="center"/>
          </w:tcPr>
          <w:p w:rsidR="00703753" w:rsidRPr="00BB26A9" w:rsidRDefault="00703753" w:rsidP="00703753">
            <w:pPr>
              <w:rPr>
                <w:rFonts w:ascii="Sylfaen" w:hAnsi="Sylfaen"/>
                <w:sz w:val="18"/>
                <w:szCs w:val="18"/>
              </w:rPr>
            </w:pPr>
          </w:p>
        </w:tc>
        <w:tc>
          <w:tcPr>
            <w:tcW w:w="6458" w:type="dxa"/>
            <w:vAlign w:val="center"/>
          </w:tcPr>
          <w:p w:rsidR="00703753" w:rsidRPr="00BB26A9" w:rsidRDefault="00703753" w:rsidP="00703753">
            <w:pPr>
              <w:rPr>
                <w:rFonts w:ascii="Sylfaen" w:hAnsi="Sylfaen"/>
                <w:sz w:val="18"/>
                <w:szCs w:val="18"/>
              </w:rPr>
            </w:pPr>
            <w:r w:rsidRPr="00BB26A9">
              <w:rPr>
                <w:rFonts w:ascii="GHEA Grapalat" w:hAnsi="GHEA Grapalat"/>
                <w:sz w:val="16"/>
                <w:szCs w:val="16"/>
              </w:rPr>
              <w:t>Амоксициллин, клавулановая кислота</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31</w:t>
            </w:r>
          </w:p>
        </w:tc>
        <w:tc>
          <w:tcPr>
            <w:tcW w:w="1246" w:type="dxa"/>
            <w:vAlign w:val="center"/>
          </w:tcPr>
          <w:p w:rsidR="00703753" w:rsidRPr="00BB26A9" w:rsidRDefault="00703753" w:rsidP="00703753">
            <w:pPr>
              <w:rPr>
                <w:rFonts w:ascii="Sylfaen" w:hAnsi="Sylfaen"/>
                <w:sz w:val="18"/>
                <w:szCs w:val="18"/>
              </w:rPr>
            </w:pPr>
          </w:p>
        </w:tc>
        <w:tc>
          <w:tcPr>
            <w:tcW w:w="6458" w:type="dxa"/>
          </w:tcPr>
          <w:p w:rsidR="00703753" w:rsidRPr="00BB26A9" w:rsidRDefault="00703753" w:rsidP="00703753">
            <w:r w:rsidRPr="00BB26A9">
              <w:rPr>
                <w:rFonts w:ascii="GHEA Grapalat" w:hAnsi="GHEA Grapalat"/>
                <w:sz w:val="16"/>
                <w:szCs w:val="16"/>
              </w:rPr>
              <w:t xml:space="preserve">Аторвастатин </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32</w:t>
            </w:r>
          </w:p>
        </w:tc>
        <w:tc>
          <w:tcPr>
            <w:tcW w:w="1246" w:type="dxa"/>
            <w:vAlign w:val="center"/>
          </w:tcPr>
          <w:p w:rsidR="00703753" w:rsidRPr="00BB26A9" w:rsidRDefault="00703753" w:rsidP="00703753">
            <w:pPr>
              <w:rPr>
                <w:rFonts w:ascii="Sylfaen" w:hAnsi="Sylfaen"/>
                <w:sz w:val="18"/>
                <w:szCs w:val="18"/>
              </w:rPr>
            </w:pPr>
          </w:p>
        </w:tc>
        <w:tc>
          <w:tcPr>
            <w:tcW w:w="6458" w:type="dxa"/>
          </w:tcPr>
          <w:p w:rsidR="00703753" w:rsidRPr="00BB26A9" w:rsidRDefault="00703753" w:rsidP="00703753">
            <w:r w:rsidRPr="00BB26A9">
              <w:rPr>
                <w:rFonts w:ascii="GHEA Grapalat" w:hAnsi="GHEA Grapalat"/>
                <w:sz w:val="16"/>
                <w:szCs w:val="16"/>
              </w:rPr>
              <w:t xml:space="preserve">Аторвастатин </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33</w:t>
            </w:r>
          </w:p>
        </w:tc>
        <w:tc>
          <w:tcPr>
            <w:tcW w:w="1246" w:type="dxa"/>
            <w:vAlign w:val="center"/>
          </w:tcPr>
          <w:p w:rsidR="00703753" w:rsidRPr="00BB26A9" w:rsidRDefault="00703753" w:rsidP="00703753">
            <w:pPr>
              <w:rPr>
                <w:rFonts w:ascii="Sylfaen" w:hAnsi="Sylfaen"/>
                <w:sz w:val="18"/>
                <w:szCs w:val="18"/>
              </w:rPr>
            </w:pPr>
          </w:p>
        </w:tc>
        <w:tc>
          <w:tcPr>
            <w:tcW w:w="6458" w:type="dxa"/>
            <w:vAlign w:val="center"/>
          </w:tcPr>
          <w:p w:rsidR="00703753" w:rsidRPr="00BB26A9" w:rsidRDefault="00703753" w:rsidP="00703753">
            <w:pPr>
              <w:rPr>
                <w:rFonts w:ascii="Sylfaen" w:hAnsi="Sylfaen"/>
                <w:sz w:val="18"/>
                <w:szCs w:val="18"/>
              </w:rPr>
            </w:pPr>
            <w:r w:rsidRPr="00BB26A9">
              <w:rPr>
                <w:rFonts w:ascii="Sylfaen" w:hAnsi="Sylfaen"/>
                <w:sz w:val="18"/>
                <w:szCs w:val="18"/>
              </w:rPr>
              <w:t>амитриптилин</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34</w:t>
            </w:r>
          </w:p>
        </w:tc>
        <w:tc>
          <w:tcPr>
            <w:tcW w:w="1246" w:type="dxa"/>
            <w:vAlign w:val="center"/>
          </w:tcPr>
          <w:p w:rsidR="00703753" w:rsidRPr="00BB26A9" w:rsidRDefault="00703753" w:rsidP="00703753">
            <w:pPr>
              <w:rPr>
                <w:rFonts w:ascii="Sylfaen" w:hAnsi="Sylfaen"/>
                <w:sz w:val="18"/>
                <w:szCs w:val="18"/>
              </w:rPr>
            </w:pPr>
          </w:p>
        </w:tc>
        <w:tc>
          <w:tcPr>
            <w:tcW w:w="6458" w:type="dxa"/>
            <w:vAlign w:val="center"/>
          </w:tcPr>
          <w:p w:rsidR="00703753" w:rsidRPr="00BB26A9" w:rsidRDefault="00703753" w:rsidP="00703753">
            <w:pPr>
              <w:rPr>
                <w:rFonts w:ascii="Sylfaen" w:hAnsi="Sylfaen"/>
                <w:sz w:val="18"/>
                <w:szCs w:val="18"/>
              </w:rPr>
            </w:pPr>
            <w:r w:rsidRPr="00BB26A9">
              <w:rPr>
                <w:rFonts w:ascii="Sylfaen" w:hAnsi="Sylfaen"/>
                <w:sz w:val="18"/>
                <w:szCs w:val="18"/>
              </w:rPr>
              <w:t>Ацикловир</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35</w:t>
            </w:r>
          </w:p>
        </w:tc>
        <w:tc>
          <w:tcPr>
            <w:tcW w:w="1246" w:type="dxa"/>
            <w:vAlign w:val="center"/>
          </w:tcPr>
          <w:p w:rsidR="00703753" w:rsidRPr="00BB26A9" w:rsidRDefault="00703753" w:rsidP="00703753">
            <w:pPr>
              <w:rPr>
                <w:rFonts w:ascii="Sylfaen" w:hAnsi="Sylfaen"/>
                <w:sz w:val="18"/>
                <w:szCs w:val="18"/>
              </w:rPr>
            </w:pPr>
          </w:p>
        </w:tc>
        <w:tc>
          <w:tcPr>
            <w:tcW w:w="6458" w:type="dxa"/>
          </w:tcPr>
          <w:p w:rsidR="00703753" w:rsidRPr="00BB26A9" w:rsidRDefault="00703753" w:rsidP="00703753">
            <w:r w:rsidRPr="00BB26A9">
              <w:t>Ацикловир</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36</w:t>
            </w:r>
          </w:p>
        </w:tc>
        <w:tc>
          <w:tcPr>
            <w:tcW w:w="1246" w:type="dxa"/>
            <w:vAlign w:val="center"/>
          </w:tcPr>
          <w:p w:rsidR="00703753" w:rsidRPr="00BB26A9" w:rsidRDefault="00703753" w:rsidP="00703753">
            <w:pPr>
              <w:rPr>
                <w:rFonts w:ascii="Sylfaen" w:hAnsi="Sylfaen"/>
                <w:sz w:val="18"/>
                <w:szCs w:val="18"/>
              </w:rPr>
            </w:pPr>
          </w:p>
        </w:tc>
        <w:tc>
          <w:tcPr>
            <w:tcW w:w="6458" w:type="dxa"/>
          </w:tcPr>
          <w:p w:rsidR="00703753" w:rsidRPr="00BB26A9" w:rsidRDefault="00703753" w:rsidP="00703753">
            <w:r w:rsidRPr="00BB26A9">
              <w:t>Ацикловир</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37</w:t>
            </w:r>
          </w:p>
        </w:tc>
        <w:tc>
          <w:tcPr>
            <w:tcW w:w="1246" w:type="dxa"/>
            <w:vAlign w:val="center"/>
          </w:tcPr>
          <w:p w:rsidR="00703753" w:rsidRPr="00BB26A9" w:rsidRDefault="00703753" w:rsidP="00703753">
            <w:pPr>
              <w:rPr>
                <w:rFonts w:ascii="Sylfaen" w:hAnsi="Sylfaen"/>
                <w:sz w:val="18"/>
                <w:szCs w:val="18"/>
              </w:rPr>
            </w:pPr>
          </w:p>
        </w:tc>
        <w:tc>
          <w:tcPr>
            <w:tcW w:w="6458" w:type="dxa"/>
            <w:vAlign w:val="center"/>
          </w:tcPr>
          <w:p w:rsidR="00703753" w:rsidRPr="00BB26A9" w:rsidRDefault="00703753" w:rsidP="00703753">
            <w:pPr>
              <w:rPr>
                <w:rFonts w:ascii="Sylfaen" w:hAnsi="Sylfaen"/>
                <w:sz w:val="18"/>
                <w:szCs w:val="18"/>
              </w:rPr>
            </w:pPr>
            <w:r w:rsidRPr="00BB26A9">
              <w:rPr>
                <w:rFonts w:ascii="Sylfaen" w:hAnsi="Sylfaen"/>
                <w:sz w:val="18"/>
                <w:szCs w:val="18"/>
              </w:rPr>
              <w:t>Бензилбензоат</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38</w:t>
            </w:r>
          </w:p>
        </w:tc>
        <w:tc>
          <w:tcPr>
            <w:tcW w:w="1246" w:type="dxa"/>
            <w:vAlign w:val="center"/>
          </w:tcPr>
          <w:p w:rsidR="00703753" w:rsidRPr="00BB26A9" w:rsidRDefault="00703753" w:rsidP="00703753">
            <w:pPr>
              <w:rPr>
                <w:rFonts w:ascii="Sylfaen" w:hAnsi="Sylfaen"/>
                <w:sz w:val="18"/>
                <w:szCs w:val="18"/>
              </w:rPr>
            </w:pPr>
          </w:p>
        </w:tc>
        <w:tc>
          <w:tcPr>
            <w:tcW w:w="6458" w:type="dxa"/>
            <w:vAlign w:val="center"/>
          </w:tcPr>
          <w:p w:rsidR="00703753" w:rsidRPr="00BB26A9" w:rsidRDefault="00703753" w:rsidP="00703753">
            <w:pPr>
              <w:rPr>
                <w:rFonts w:ascii="Sylfaen" w:hAnsi="Sylfaen"/>
                <w:sz w:val="18"/>
                <w:szCs w:val="18"/>
              </w:rPr>
            </w:pPr>
            <w:r w:rsidRPr="00BB26A9">
              <w:rPr>
                <w:rFonts w:ascii="Sylfaen" w:hAnsi="Sylfaen"/>
                <w:sz w:val="18"/>
                <w:szCs w:val="18"/>
              </w:rPr>
              <w:t>Бетаметазон</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39</w:t>
            </w:r>
          </w:p>
        </w:tc>
        <w:tc>
          <w:tcPr>
            <w:tcW w:w="1246" w:type="dxa"/>
            <w:vAlign w:val="center"/>
          </w:tcPr>
          <w:p w:rsidR="00703753" w:rsidRPr="00BB26A9" w:rsidRDefault="00703753" w:rsidP="00703753">
            <w:pPr>
              <w:rPr>
                <w:rFonts w:ascii="Sylfaen" w:hAnsi="Sylfaen"/>
                <w:sz w:val="18"/>
                <w:szCs w:val="18"/>
              </w:rPr>
            </w:pPr>
          </w:p>
        </w:tc>
        <w:tc>
          <w:tcPr>
            <w:tcW w:w="6458" w:type="dxa"/>
          </w:tcPr>
          <w:p w:rsidR="00703753" w:rsidRPr="00BB26A9" w:rsidRDefault="00703753" w:rsidP="00703753">
            <w:r w:rsidRPr="00BB26A9">
              <w:rPr>
                <w:rFonts w:ascii="GHEA Grapalat" w:hAnsi="GHEA Grapalat"/>
                <w:sz w:val="16"/>
                <w:szCs w:val="16"/>
              </w:rPr>
              <w:t>Бисопролол</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40</w:t>
            </w:r>
          </w:p>
        </w:tc>
        <w:tc>
          <w:tcPr>
            <w:tcW w:w="1246" w:type="dxa"/>
            <w:vAlign w:val="center"/>
          </w:tcPr>
          <w:p w:rsidR="00703753" w:rsidRPr="00BB26A9" w:rsidRDefault="00703753" w:rsidP="00703753">
            <w:pPr>
              <w:rPr>
                <w:rFonts w:ascii="Sylfaen" w:hAnsi="Sylfaen"/>
                <w:sz w:val="18"/>
                <w:szCs w:val="18"/>
              </w:rPr>
            </w:pPr>
          </w:p>
        </w:tc>
        <w:tc>
          <w:tcPr>
            <w:tcW w:w="6458" w:type="dxa"/>
          </w:tcPr>
          <w:p w:rsidR="00703753" w:rsidRPr="00BB26A9" w:rsidRDefault="00703753" w:rsidP="00703753">
            <w:r w:rsidRPr="00BB26A9">
              <w:rPr>
                <w:rFonts w:ascii="GHEA Grapalat" w:hAnsi="GHEA Grapalat"/>
                <w:sz w:val="16"/>
                <w:szCs w:val="16"/>
              </w:rPr>
              <w:t>Бисопролол</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41</w:t>
            </w:r>
          </w:p>
        </w:tc>
        <w:tc>
          <w:tcPr>
            <w:tcW w:w="1246" w:type="dxa"/>
            <w:vAlign w:val="center"/>
          </w:tcPr>
          <w:p w:rsidR="00703753" w:rsidRPr="00BB26A9" w:rsidRDefault="00703753" w:rsidP="00703753">
            <w:pPr>
              <w:rPr>
                <w:rFonts w:ascii="Sylfaen" w:hAnsi="Sylfaen"/>
                <w:sz w:val="18"/>
                <w:szCs w:val="18"/>
              </w:rPr>
            </w:pPr>
          </w:p>
        </w:tc>
        <w:tc>
          <w:tcPr>
            <w:tcW w:w="6458" w:type="dxa"/>
          </w:tcPr>
          <w:p w:rsidR="00703753" w:rsidRPr="00BB26A9" w:rsidRDefault="00703753" w:rsidP="00703753">
            <w:r w:rsidRPr="00BB26A9">
              <w:rPr>
                <w:rFonts w:ascii="GHEA Grapalat" w:hAnsi="GHEA Grapalat"/>
                <w:color w:val="000000"/>
                <w:sz w:val="18"/>
                <w:szCs w:val="18"/>
              </w:rPr>
              <w:t>Бетагистин</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42</w:t>
            </w:r>
          </w:p>
        </w:tc>
        <w:tc>
          <w:tcPr>
            <w:tcW w:w="1246" w:type="dxa"/>
            <w:vAlign w:val="center"/>
          </w:tcPr>
          <w:p w:rsidR="00703753" w:rsidRPr="00BB26A9" w:rsidRDefault="00703753" w:rsidP="00703753">
            <w:pPr>
              <w:rPr>
                <w:rFonts w:ascii="Sylfaen" w:hAnsi="Sylfaen"/>
                <w:sz w:val="18"/>
                <w:szCs w:val="18"/>
              </w:rPr>
            </w:pPr>
          </w:p>
        </w:tc>
        <w:tc>
          <w:tcPr>
            <w:tcW w:w="6458" w:type="dxa"/>
            <w:vAlign w:val="center"/>
          </w:tcPr>
          <w:p w:rsidR="00703753" w:rsidRPr="00BB26A9" w:rsidRDefault="00703753" w:rsidP="00703753">
            <w:pPr>
              <w:rPr>
                <w:rFonts w:ascii="Sylfaen" w:hAnsi="Sylfaen"/>
                <w:sz w:val="18"/>
                <w:szCs w:val="18"/>
              </w:rPr>
            </w:pPr>
            <w:r w:rsidRPr="00BB26A9">
              <w:rPr>
                <w:rFonts w:ascii="Sylfaen" w:hAnsi="Sylfaen"/>
                <w:sz w:val="18"/>
                <w:szCs w:val="18"/>
              </w:rPr>
              <w:t xml:space="preserve">Доксициклин </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lastRenderedPageBreak/>
              <w:t>43</w:t>
            </w:r>
          </w:p>
        </w:tc>
        <w:tc>
          <w:tcPr>
            <w:tcW w:w="1246" w:type="dxa"/>
            <w:vAlign w:val="center"/>
          </w:tcPr>
          <w:p w:rsidR="00703753" w:rsidRPr="00BB26A9" w:rsidRDefault="00703753" w:rsidP="00703753">
            <w:pPr>
              <w:rPr>
                <w:rFonts w:ascii="Sylfaen" w:hAnsi="Sylfaen"/>
                <w:sz w:val="18"/>
                <w:szCs w:val="18"/>
              </w:rPr>
            </w:pPr>
          </w:p>
        </w:tc>
        <w:tc>
          <w:tcPr>
            <w:tcW w:w="6458" w:type="dxa"/>
          </w:tcPr>
          <w:p w:rsidR="00703753" w:rsidRPr="00BB26A9" w:rsidRDefault="00703753" w:rsidP="00703753">
            <w:r w:rsidRPr="00BB26A9">
              <w:rPr>
                <w:rFonts w:ascii="GHEA Grapalat" w:hAnsi="GHEA Grapalat"/>
                <w:sz w:val="16"/>
                <w:szCs w:val="16"/>
              </w:rPr>
              <w:t>Дексаметазон</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44</w:t>
            </w:r>
          </w:p>
        </w:tc>
        <w:tc>
          <w:tcPr>
            <w:tcW w:w="1246" w:type="dxa"/>
            <w:vAlign w:val="center"/>
          </w:tcPr>
          <w:p w:rsidR="00703753" w:rsidRPr="00BB26A9" w:rsidRDefault="00703753" w:rsidP="00703753">
            <w:pPr>
              <w:rPr>
                <w:rFonts w:ascii="Sylfaen" w:hAnsi="Sylfaen"/>
                <w:sz w:val="18"/>
                <w:szCs w:val="18"/>
              </w:rPr>
            </w:pPr>
          </w:p>
        </w:tc>
        <w:tc>
          <w:tcPr>
            <w:tcW w:w="6458" w:type="dxa"/>
          </w:tcPr>
          <w:p w:rsidR="00703753" w:rsidRPr="00BB26A9" w:rsidRDefault="00703753" w:rsidP="00703753">
            <w:r w:rsidRPr="00BB26A9">
              <w:rPr>
                <w:rFonts w:ascii="GHEA Grapalat" w:hAnsi="GHEA Grapalat"/>
                <w:sz w:val="16"/>
                <w:szCs w:val="16"/>
              </w:rPr>
              <w:t>Дексаметазон</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45</w:t>
            </w:r>
          </w:p>
        </w:tc>
        <w:tc>
          <w:tcPr>
            <w:tcW w:w="1246" w:type="dxa"/>
            <w:vAlign w:val="center"/>
          </w:tcPr>
          <w:p w:rsidR="00703753" w:rsidRPr="00BB26A9" w:rsidRDefault="00703753" w:rsidP="00703753">
            <w:pPr>
              <w:rPr>
                <w:rFonts w:ascii="Sylfaen" w:hAnsi="Sylfaen"/>
                <w:sz w:val="18"/>
                <w:szCs w:val="18"/>
              </w:rPr>
            </w:pPr>
          </w:p>
        </w:tc>
        <w:tc>
          <w:tcPr>
            <w:tcW w:w="6458" w:type="dxa"/>
            <w:vAlign w:val="center"/>
          </w:tcPr>
          <w:p w:rsidR="00703753" w:rsidRPr="00BB26A9" w:rsidRDefault="00703753" w:rsidP="00703753">
            <w:pPr>
              <w:rPr>
                <w:rFonts w:ascii="Sylfaen" w:hAnsi="Sylfaen"/>
                <w:sz w:val="18"/>
                <w:szCs w:val="18"/>
                <w:highlight w:val="cyan"/>
              </w:rPr>
            </w:pPr>
            <w:r w:rsidRPr="00BB26A9">
              <w:rPr>
                <w:rFonts w:ascii="Sylfaen" w:hAnsi="Sylfaen"/>
                <w:sz w:val="18"/>
                <w:szCs w:val="18"/>
                <w:highlight w:val="cyan"/>
              </w:rPr>
              <w:t>диазепам</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46</w:t>
            </w:r>
          </w:p>
        </w:tc>
        <w:tc>
          <w:tcPr>
            <w:tcW w:w="1246" w:type="dxa"/>
            <w:vAlign w:val="center"/>
          </w:tcPr>
          <w:p w:rsidR="00703753" w:rsidRPr="00BB26A9" w:rsidRDefault="00703753" w:rsidP="00703753">
            <w:pPr>
              <w:rPr>
                <w:rFonts w:ascii="Sylfaen" w:hAnsi="Sylfaen"/>
                <w:sz w:val="18"/>
                <w:szCs w:val="18"/>
              </w:rPr>
            </w:pPr>
          </w:p>
        </w:tc>
        <w:tc>
          <w:tcPr>
            <w:tcW w:w="6458" w:type="dxa"/>
          </w:tcPr>
          <w:p w:rsidR="00703753" w:rsidRPr="00BB26A9" w:rsidRDefault="00703753" w:rsidP="00703753">
            <w:r w:rsidRPr="00BB26A9">
              <w:rPr>
                <w:rFonts w:ascii="Sylfaen" w:hAnsi="Sylfaen"/>
                <w:sz w:val="18"/>
                <w:szCs w:val="18"/>
                <w:highlight w:val="cyan"/>
              </w:rPr>
              <w:t>диазепам</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47</w:t>
            </w:r>
          </w:p>
        </w:tc>
        <w:tc>
          <w:tcPr>
            <w:tcW w:w="1246" w:type="dxa"/>
            <w:vAlign w:val="center"/>
          </w:tcPr>
          <w:p w:rsidR="00703753" w:rsidRPr="00BB26A9" w:rsidRDefault="00703753" w:rsidP="00703753">
            <w:pPr>
              <w:rPr>
                <w:rFonts w:ascii="Sylfaen" w:hAnsi="Sylfaen"/>
                <w:sz w:val="18"/>
                <w:szCs w:val="18"/>
              </w:rPr>
            </w:pPr>
          </w:p>
        </w:tc>
        <w:tc>
          <w:tcPr>
            <w:tcW w:w="6458" w:type="dxa"/>
          </w:tcPr>
          <w:p w:rsidR="00703753" w:rsidRPr="00BB26A9" w:rsidRDefault="00703753" w:rsidP="00703753">
            <w:r w:rsidRPr="00BB26A9">
              <w:rPr>
                <w:rFonts w:ascii="Sylfaen" w:hAnsi="Sylfaen"/>
                <w:sz w:val="18"/>
                <w:szCs w:val="18"/>
                <w:highlight w:val="cyan"/>
              </w:rPr>
              <w:t>диазепам</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48</w:t>
            </w:r>
          </w:p>
        </w:tc>
        <w:tc>
          <w:tcPr>
            <w:tcW w:w="1246" w:type="dxa"/>
            <w:vAlign w:val="center"/>
          </w:tcPr>
          <w:p w:rsidR="00703753" w:rsidRPr="00BB26A9" w:rsidRDefault="00703753" w:rsidP="00703753">
            <w:pPr>
              <w:rPr>
                <w:rFonts w:ascii="Sylfaen" w:hAnsi="Sylfaen"/>
                <w:sz w:val="18"/>
                <w:szCs w:val="18"/>
              </w:rPr>
            </w:pPr>
          </w:p>
        </w:tc>
        <w:tc>
          <w:tcPr>
            <w:tcW w:w="6458" w:type="dxa"/>
          </w:tcPr>
          <w:p w:rsidR="00703753" w:rsidRPr="00BB26A9" w:rsidRDefault="00703753" w:rsidP="00703753">
            <w:r w:rsidRPr="00BB26A9">
              <w:rPr>
                <w:rFonts w:ascii="GHEA Grapalat" w:hAnsi="GHEA Grapalat"/>
                <w:color w:val="000000"/>
                <w:sz w:val="16"/>
                <w:szCs w:val="16"/>
              </w:rPr>
              <w:t>Дигоксин</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49</w:t>
            </w:r>
          </w:p>
        </w:tc>
        <w:tc>
          <w:tcPr>
            <w:tcW w:w="1246" w:type="dxa"/>
            <w:vAlign w:val="center"/>
          </w:tcPr>
          <w:p w:rsidR="00703753" w:rsidRPr="00BB26A9" w:rsidRDefault="00703753" w:rsidP="00703753">
            <w:pPr>
              <w:rPr>
                <w:rFonts w:ascii="Sylfaen" w:hAnsi="Sylfaen"/>
                <w:sz w:val="18"/>
                <w:szCs w:val="18"/>
              </w:rPr>
            </w:pPr>
          </w:p>
        </w:tc>
        <w:tc>
          <w:tcPr>
            <w:tcW w:w="6458" w:type="dxa"/>
          </w:tcPr>
          <w:p w:rsidR="00703753" w:rsidRPr="00BB26A9" w:rsidRDefault="00703753" w:rsidP="00703753">
            <w:r w:rsidRPr="00BB26A9">
              <w:rPr>
                <w:rFonts w:ascii="GHEA Grapalat" w:hAnsi="GHEA Grapalat"/>
                <w:sz w:val="16"/>
                <w:szCs w:val="16"/>
              </w:rPr>
              <w:t>Диклофенак</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50</w:t>
            </w:r>
          </w:p>
        </w:tc>
        <w:tc>
          <w:tcPr>
            <w:tcW w:w="1246" w:type="dxa"/>
            <w:vAlign w:val="center"/>
          </w:tcPr>
          <w:p w:rsidR="00703753" w:rsidRPr="00BB26A9" w:rsidRDefault="00703753" w:rsidP="00703753">
            <w:pPr>
              <w:rPr>
                <w:rFonts w:ascii="Sylfaen" w:hAnsi="Sylfaen"/>
                <w:sz w:val="18"/>
                <w:szCs w:val="18"/>
              </w:rPr>
            </w:pPr>
          </w:p>
        </w:tc>
        <w:tc>
          <w:tcPr>
            <w:tcW w:w="6458" w:type="dxa"/>
          </w:tcPr>
          <w:p w:rsidR="00703753" w:rsidRPr="00BB26A9" w:rsidRDefault="00703753" w:rsidP="00703753">
            <w:r w:rsidRPr="00BB26A9">
              <w:rPr>
                <w:rFonts w:ascii="GHEA Grapalat" w:hAnsi="GHEA Grapalat"/>
                <w:sz w:val="16"/>
                <w:szCs w:val="16"/>
              </w:rPr>
              <w:t>Диклофенак</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51</w:t>
            </w:r>
          </w:p>
        </w:tc>
        <w:tc>
          <w:tcPr>
            <w:tcW w:w="1246" w:type="dxa"/>
            <w:vAlign w:val="center"/>
          </w:tcPr>
          <w:p w:rsidR="00703753" w:rsidRPr="00BB26A9" w:rsidRDefault="00703753" w:rsidP="00703753">
            <w:pPr>
              <w:rPr>
                <w:rFonts w:ascii="Sylfaen" w:hAnsi="Sylfaen"/>
                <w:sz w:val="18"/>
                <w:szCs w:val="18"/>
              </w:rPr>
            </w:pPr>
          </w:p>
        </w:tc>
        <w:tc>
          <w:tcPr>
            <w:tcW w:w="6458" w:type="dxa"/>
          </w:tcPr>
          <w:p w:rsidR="00703753" w:rsidRPr="00BB26A9" w:rsidRDefault="00703753" w:rsidP="00703753">
            <w:r w:rsidRPr="00BB26A9">
              <w:rPr>
                <w:rFonts w:ascii="GHEA Grapalat" w:hAnsi="GHEA Grapalat"/>
                <w:sz w:val="16"/>
                <w:szCs w:val="16"/>
              </w:rPr>
              <w:t>Диклофенак</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52</w:t>
            </w:r>
          </w:p>
        </w:tc>
        <w:tc>
          <w:tcPr>
            <w:tcW w:w="1246" w:type="dxa"/>
            <w:vAlign w:val="center"/>
          </w:tcPr>
          <w:p w:rsidR="00703753" w:rsidRPr="00BB26A9" w:rsidRDefault="00703753" w:rsidP="00703753">
            <w:pPr>
              <w:rPr>
                <w:rFonts w:ascii="Sylfaen" w:hAnsi="Sylfaen"/>
                <w:sz w:val="18"/>
                <w:szCs w:val="18"/>
              </w:rPr>
            </w:pPr>
          </w:p>
        </w:tc>
        <w:tc>
          <w:tcPr>
            <w:tcW w:w="6458" w:type="dxa"/>
          </w:tcPr>
          <w:p w:rsidR="00703753" w:rsidRPr="00BB26A9" w:rsidRDefault="00703753" w:rsidP="00703753">
            <w:r w:rsidRPr="00BB26A9">
              <w:rPr>
                <w:rFonts w:ascii="GHEA Grapalat" w:hAnsi="GHEA Grapalat"/>
                <w:sz w:val="16"/>
                <w:szCs w:val="16"/>
              </w:rPr>
              <w:t>Диклофенак</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53</w:t>
            </w:r>
          </w:p>
        </w:tc>
        <w:tc>
          <w:tcPr>
            <w:tcW w:w="1246" w:type="dxa"/>
            <w:vAlign w:val="center"/>
          </w:tcPr>
          <w:p w:rsidR="00703753" w:rsidRPr="00BB26A9" w:rsidRDefault="00703753" w:rsidP="00703753">
            <w:pPr>
              <w:rPr>
                <w:rFonts w:ascii="Sylfaen" w:hAnsi="Sylfaen"/>
                <w:sz w:val="18"/>
                <w:szCs w:val="18"/>
              </w:rPr>
            </w:pPr>
          </w:p>
        </w:tc>
        <w:tc>
          <w:tcPr>
            <w:tcW w:w="6458" w:type="dxa"/>
            <w:vAlign w:val="center"/>
          </w:tcPr>
          <w:p w:rsidR="00703753" w:rsidRPr="00BB26A9" w:rsidRDefault="00703753" w:rsidP="00703753">
            <w:pPr>
              <w:rPr>
                <w:rFonts w:ascii="Sylfaen" w:hAnsi="Sylfaen"/>
                <w:sz w:val="18"/>
                <w:szCs w:val="18"/>
              </w:rPr>
            </w:pPr>
            <w:r w:rsidRPr="00BB26A9">
              <w:rPr>
                <w:rFonts w:ascii="Sylfaen" w:hAnsi="Sylfaen"/>
                <w:sz w:val="18"/>
                <w:szCs w:val="18"/>
              </w:rPr>
              <w:t>Тиамазол</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54</w:t>
            </w:r>
          </w:p>
        </w:tc>
        <w:tc>
          <w:tcPr>
            <w:tcW w:w="1246" w:type="dxa"/>
            <w:vAlign w:val="center"/>
          </w:tcPr>
          <w:p w:rsidR="00703753" w:rsidRPr="00BB26A9" w:rsidRDefault="00703753" w:rsidP="00703753">
            <w:pPr>
              <w:rPr>
                <w:rFonts w:ascii="Sylfaen" w:hAnsi="Sylfaen"/>
                <w:sz w:val="18"/>
                <w:szCs w:val="18"/>
              </w:rPr>
            </w:pPr>
          </w:p>
        </w:tc>
        <w:tc>
          <w:tcPr>
            <w:tcW w:w="6458" w:type="dxa"/>
            <w:vAlign w:val="center"/>
          </w:tcPr>
          <w:p w:rsidR="00703753" w:rsidRPr="00BB26A9" w:rsidRDefault="00703753" w:rsidP="00703753">
            <w:pPr>
              <w:rPr>
                <w:rFonts w:ascii="Sylfaen" w:hAnsi="Sylfaen"/>
                <w:sz w:val="18"/>
                <w:szCs w:val="18"/>
              </w:rPr>
            </w:pPr>
            <w:r w:rsidRPr="00BB26A9">
              <w:rPr>
                <w:rFonts w:ascii="Sylfaen" w:hAnsi="Sylfaen"/>
                <w:sz w:val="18"/>
                <w:szCs w:val="18"/>
              </w:rPr>
              <w:t>тимолол</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55</w:t>
            </w:r>
          </w:p>
        </w:tc>
        <w:tc>
          <w:tcPr>
            <w:tcW w:w="1246" w:type="dxa"/>
            <w:vAlign w:val="center"/>
          </w:tcPr>
          <w:p w:rsidR="00703753" w:rsidRPr="00BB26A9" w:rsidRDefault="00703753" w:rsidP="00703753">
            <w:pPr>
              <w:rPr>
                <w:rFonts w:ascii="Sylfaen" w:hAnsi="Sylfaen"/>
                <w:sz w:val="18"/>
                <w:szCs w:val="18"/>
              </w:rPr>
            </w:pPr>
          </w:p>
        </w:tc>
        <w:tc>
          <w:tcPr>
            <w:tcW w:w="6458" w:type="dxa"/>
            <w:vAlign w:val="center"/>
          </w:tcPr>
          <w:p w:rsidR="00703753" w:rsidRPr="00BB26A9" w:rsidRDefault="00703753" w:rsidP="00703753">
            <w:pPr>
              <w:rPr>
                <w:rFonts w:ascii="Sylfaen" w:hAnsi="Sylfaen"/>
                <w:sz w:val="18"/>
                <w:szCs w:val="18"/>
              </w:rPr>
            </w:pPr>
            <w:r w:rsidRPr="00BB26A9">
              <w:rPr>
                <w:rFonts w:ascii="Sylfaen" w:hAnsi="Sylfaen"/>
                <w:sz w:val="18"/>
                <w:szCs w:val="18"/>
              </w:rPr>
              <w:t xml:space="preserve">тимолол +бринзоламид </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56</w:t>
            </w:r>
          </w:p>
        </w:tc>
        <w:tc>
          <w:tcPr>
            <w:tcW w:w="1246" w:type="dxa"/>
            <w:vAlign w:val="center"/>
          </w:tcPr>
          <w:p w:rsidR="00703753" w:rsidRPr="00BB26A9" w:rsidRDefault="00703753" w:rsidP="00703753">
            <w:pPr>
              <w:rPr>
                <w:rFonts w:ascii="Sylfaen" w:hAnsi="Sylfaen"/>
                <w:sz w:val="18"/>
                <w:szCs w:val="18"/>
              </w:rPr>
            </w:pPr>
          </w:p>
        </w:tc>
        <w:tc>
          <w:tcPr>
            <w:tcW w:w="6458" w:type="dxa"/>
            <w:vAlign w:val="center"/>
          </w:tcPr>
          <w:p w:rsidR="00703753" w:rsidRPr="00BB26A9" w:rsidRDefault="00703753" w:rsidP="00703753">
            <w:pPr>
              <w:rPr>
                <w:rFonts w:ascii="Sylfaen" w:hAnsi="Sylfaen"/>
                <w:sz w:val="18"/>
                <w:szCs w:val="18"/>
              </w:rPr>
            </w:pPr>
            <w:r w:rsidRPr="00BB26A9">
              <w:rPr>
                <w:rFonts w:ascii="Sylfaen" w:hAnsi="Sylfaen"/>
                <w:sz w:val="18"/>
                <w:szCs w:val="18"/>
              </w:rPr>
              <w:t>Амброксол</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57</w:t>
            </w:r>
          </w:p>
        </w:tc>
        <w:tc>
          <w:tcPr>
            <w:tcW w:w="1246" w:type="dxa"/>
            <w:vAlign w:val="center"/>
          </w:tcPr>
          <w:p w:rsidR="00703753" w:rsidRPr="00BB26A9" w:rsidRDefault="00703753" w:rsidP="00703753">
            <w:pPr>
              <w:rPr>
                <w:rFonts w:ascii="Sylfaen" w:hAnsi="Sylfaen"/>
                <w:sz w:val="18"/>
                <w:szCs w:val="18"/>
              </w:rPr>
            </w:pPr>
          </w:p>
        </w:tc>
        <w:tc>
          <w:tcPr>
            <w:tcW w:w="6458" w:type="dxa"/>
            <w:vAlign w:val="center"/>
          </w:tcPr>
          <w:p w:rsidR="00703753" w:rsidRPr="00BB26A9" w:rsidRDefault="00703753" w:rsidP="00703753">
            <w:pPr>
              <w:rPr>
                <w:rFonts w:ascii="Sylfaen" w:hAnsi="Sylfaen"/>
                <w:sz w:val="18"/>
                <w:szCs w:val="18"/>
              </w:rPr>
            </w:pPr>
            <w:r w:rsidRPr="00BB26A9">
              <w:rPr>
                <w:rFonts w:ascii="Sylfaen" w:hAnsi="Sylfaen"/>
                <w:sz w:val="18"/>
                <w:szCs w:val="18"/>
              </w:rPr>
              <w:t>ибупрофен</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58</w:t>
            </w:r>
          </w:p>
        </w:tc>
        <w:tc>
          <w:tcPr>
            <w:tcW w:w="1246" w:type="dxa"/>
            <w:vAlign w:val="center"/>
          </w:tcPr>
          <w:p w:rsidR="00703753" w:rsidRPr="00BB26A9" w:rsidRDefault="00703753" w:rsidP="00703753">
            <w:pPr>
              <w:rPr>
                <w:rFonts w:ascii="Sylfaen" w:hAnsi="Sylfaen"/>
                <w:sz w:val="18"/>
                <w:szCs w:val="18"/>
              </w:rPr>
            </w:pPr>
          </w:p>
        </w:tc>
        <w:tc>
          <w:tcPr>
            <w:tcW w:w="6458" w:type="dxa"/>
            <w:vAlign w:val="center"/>
          </w:tcPr>
          <w:p w:rsidR="00703753" w:rsidRPr="00BB26A9" w:rsidRDefault="00703753" w:rsidP="00703753">
            <w:pPr>
              <w:rPr>
                <w:rFonts w:ascii="Sylfaen" w:hAnsi="Sylfaen"/>
                <w:sz w:val="18"/>
                <w:szCs w:val="18"/>
              </w:rPr>
            </w:pPr>
            <w:r w:rsidRPr="00BB26A9">
              <w:rPr>
                <w:rFonts w:ascii="Sylfaen" w:hAnsi="Sylfaen"/>
                <w:sz w:val="18"/>
                <w:szCs w:val="18"/>
              </w:rPr>
              <w:t>ибупрофен</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59</w:t>
            </w:r>
          </w:p>
        </w:tc>
        <w:tc>
          <w:tcPr>
            <w:tcW w:w="1246" w:type="dxa"/>
            <w:vAlign w:val="center"/>
          </w:tcPr>
          <w:p w:rsidR="00703753" w:rsidRPr="00BB26A9" w:rsidRDefault="00703753" w:rsidP="00703753">
            <w:pPr>
              <w:rPr>
                <w:rFonts w:ascii="Sylfaen" w:hAnsi="Sylfaen"/>
                <w:sz w:val="18"/>
                <w:szCs w:val="18"/>
              </w:rPr>
            </w:pPr>
          </w:p>
        </w:tc>
        <w:tc>
          <w:tcPr>
            <w:tcW w:w="6458" w:type="dxa"/>
            <w:vAlign w:val="center"/>
          </w:tcPr>
          <w:p w:rsidR="00703753" w:rsidRPr="00BB26A9" w:rsidRDefault="00703753" w:rsidP="00703753">
            <w:pPr>
              <w:rPr>
                <w:rFonts w:ascii="Sylfaen" w:hAnsi="Sylfaen"/>
                <w:sz w:val="18"/>
                <w:szCs w:val="18"/>
              </w:rPr>
            </w:pPr>
            <w:r w:rsidRPr="00BB26A9">
              <w:rPr>
                <w:rFonts w:ascii="GHEA Grapalat" w:hAnsi="GHEA Grapalat"/>
                <w:color w:val="000000"/>
                <w:sz w:val="18"/>
                <w:szCs w:val="18"/>
              </w:rPr>
              <w:t>Изосорбида мононитрат</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60</w:t>
            </w:r>
          </w:p>
        </w:tc>
        <w:tc>
          <w:tcPr>
            <w:tcW w:w="1246" w:type="dxa"/>
            <w:vAlign w:val="center"/>
          </w:tcPr>
          <w:p w:rsidR="00703753" w:rsidRPr="00BB26A9" w:rsidRDefault="00703753" w:rsidP="00703753">
            <w:pPr>
              <w:rPr>
                <w:rFonts w:ascii="Sylfaen" w:hAnsi="Sylfaen"/>
                <w:sz w:val="18"/>
                <w:szCs w:val="18"/>
              </w:rPr>
            </w:pPr>
          </w:p>
        </w:tc>
        <w:tc>
          <w:tcPr>
            <w:tcW w:w="6458" w:type="dxa"/>
            <w:vAlign w:val="center"/>
          </w:tcPr>
          <w:p w:rsidR="00703753" w:rsidRPr="00BB26A9" w:rsidRDefault="00703753" w:rsidP="00703753">
            <w:pPr>
              <w:rPr>
                <w:rFonts w:ascii="Sylfaen" w:hAnsi="Sylfaen"/>
                <w:sz w:val="18"/>
                <w:szCs w:val="18"/>
              </w:rPr>
            </w:pPr>
            <w:r w:rsidRPr="00BB26A9">
              <w:rPr>
                <w:rFonts w:ascii="GHEA Grapalat" w:hAnsi="GHEA Grapalat"/>
                <w:sz w:val="16"/>
                <w:szCs w:val="16"/>
              </w:rPr>
              <w:t>Левотироксин</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61</w:t>
            </w:r>
          </w:p>
        </w:tc>
        <w:tc>
          <w:tcPr>
            <w:tcW w:w="1246" w:type="dxa"/>
            <w:vAlign w:val="center"/>
          </w:tcPr>
          <w:p w:rsidR="00703753" w:rsidRPr="00BB26A9" w:rsidRDefault="00703753" w:rsidP="00703753">
            <w:pPr>
              <w:rPr>
                <w:rFonts w:ascii="Sylfaen" w:hAnsi="Sylfaen"/>
                <w:sz w:val="18"/>
                <w:szCs w:val="18"/>
              </w:rPr>
            </w:pPr>
          </w:p>
        </w:tc>
        <w:tc>
          <w:tcPr>
            <w:tcW w:w="6458" w:type="dxa"/>
            <w:vAlign w:val="center"/>
          </w:tcPr>
          <w:p w:rsidR="00703753" w:rsidRPr="00BB26A9" w:rsidRDefault="00703753" w:rsidP="00703753">
            <w:pPr>
              <w:rPr>
                <w:rFonts w:ascii="Sylfaen" w:hAnsi="Sylfaen"/>
                <w:sz w:val="18"/>
                <w:szCs w:val="18"/>
              </w:rPr>
            </w:pPr>
            <w:r w:rsidRPr="00BB26A9">
              <w:rPr>
                <w:rFonts w:ascii="Sylfaen" w:hAnsi="Sylfaen"/>
                <w:sz w:val="18"/>
                <w:szCs w:val="18"/>
              </w:rPr>
              <w:t>лидокаин</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62</w:t>
            </w:r>
          </w:p>
        </w:tc>
        <w:tc>
          <w:tcPr>
            <w:tcW w:w="1246" w:type="dxa"/>
            <w:vAlign w:val="center"/>
          </w:tcPr>
          <w:p w:rsidR="00703753" w:rsidRPr="00BB26A9" w:rsidRDefault="00703753" w:rsidP="00703753">
            <w:pPr>
              <w:rPr>
                <w:rFonts w:ascii="Sylfaen" w:hAnsi="Sylfaen"/>
                <w:sz w:val="18"/>
                <w:szCs w:val="18"/>
              </w:rPr>
            </w:pPr>
          </w:p>
        </w:tc>
        <w:tc>
          <w:tcPr>
            <w:tcW w:w="6458" w:type="dxa"/>
            <w:vAlign w:val="center"/>
          </w:tcPr>
          <w:p w:rsidR="00703753" w:rsidRPr="00BB26A9" w:rsidRDefault="00703753" w:rsidP="00703753">
            <w:pPr>
              <w:rPr>
                <w:rFonts w:ascii="Sylfaen" w:hAnsi="Sylfaen"/>
                <w:sz w:val="18"/>
                <w:szCs w:val="18"/>
              </w:rPr>
            </w:pPr>
            <w:r w:rsidRPr="00BB26A9">
              <w:rPr>
                <w:rFonts w:ascii="GHEA Grapalat" w:hAnsi="GHEA Grapalat"/>
                <w:sz w:val="16"/>
                <w:szCs w:val="16"/>
              </w:rPr>
              <w:t>Лоперамид</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63</w:t>
            </w:r>
          </w:p>
        </w:tc>
        <w:tc>
          <w:tcPr>
            <w:tcW w:w="1246" w:type="dxa"/>
            <w:vAlign w:val="center"/>
          </w:tcPr>
          <w:p w:rsidR="00703753" w:rsidRPr="00BB26A9" w:rsidRDefault="00703753" w:rsidP="00703753">
            <w:pPr>
              <w:rPr>
                <w:rFonts w:ascii="Sylfaen" w:hAnsi="Sylfaen"/>
                <w:sz w:val="18"/>
                <w:szCs w:val="18"/>
              </w:rPr>
            </w:pPr>
          </w:p>
        </w:tc>
        <w:tc>
          <w:tcPr>
            <w:tcW w:w="6458" w:type="dxa"/>
          </w:tcPr>
          <w:p w:rsidR="00703753" w:rsidRPr="00BB26A9" w:rsidRDefault="00703753" w:rsidP="00703753">
            <w:r w:rsidRPr="00BB26A9">
              <w:rPr>
                <w:rFonts w:ascii="GHEA Grapalat" w:hAnsi="GHEA Grapalat"/>
                <w:color w:val="000000"/>
                <w:sz w:val="16"/>
                <w:szCs w:val="16"/>
              </w:rPr>
              <w:t>лоратадин</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64</w:t>
            </w:r>
          </w:p>
        </w:tc>
        <w:tc>
          <w:tcPr>
            <w:tcW w:w="1246" w:type="dxa"/>
            <w:vAlign w:val="center"/>
          </w:tcPr>
          <w:p w:rsidR="00703753" w:rsidRPr="00BB26A9" w:rsidRDefault="00703753" w:rsidP="00703753">
            <w:pPr>
              <w:rPr>
                <w:rFonts w:ascii="Sylfaen" w:hAnsi="Sylfaen"/>
                <w:sz w:val="18"/>
                <w:szCs w:val="18"/>
              </w:rPr>
            </w:pPr>
          </w:p>
        </w:tc>
        <w:tc>
          <w:tcPr>
            <w:tcW w:w="6458" w:type="dxa"/>
          </w:tcPr>
          <w:p w:rsidR="00703753" w:rsidRPr="00BB26A9" w:rsidRDefault="00703753" w:rsidP="00703753">
            <w:r w:rsidRPr="00BB26A9">
              <w:rPr>
                <w:rFonts w:ascii="GHEA Grapalat" w:hAnsi="GHEA Grapalat"/>
                <w:color w:val="000000"/>
                <w:sz w:val="16"/>
                <w:szCs w:val="16"/>
              </w:rPr>
              <w:t>лоратадин</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65</w:t>
            </w:r>
          </w:p>
        </w:tc>
        <w:tc>
          <w:tcPr>
            <w:tcW w:w="1246" w:type="dxa"/>
            <w:vAlign w:val="center"/>
          </w:tcPr>
          <w:p w:rsidR="00703753" w:rsidRPr="00BB26A9" w:rsidRDefault="00703753" w:rsidP="00703753">
            <w:pPr>
              <w:rPr>
                <w:rFonts w:ascii="Sylfaen" w:hAnsi="Sylfaen"/>
                <w:sz w:val="18"/>
                <w:szCs w:val="18"/>
              </w:rPr>
            </w:pPr>
          </w:p>
        </w:tc>
        <w:tc>
          <w:tcPr>
            <w:tcW w:w="6458" w:type="dxa"/>
            <w:vAlign w:val="center"/>
          </w:tcPr>
          <w:p w:rsidR="00703753" w:rsidRPr="00BB26A9" w:rsidRDefault="00703753" w:rsidP="00703753">
            <w:pPr>
              <w:rPr>
                <w:rFonts w:ascii="Sylfaen" w:hAnsi="Sylfaen"/>
                <w:sz w:val="18"/>
                <w:szCs w:val="18"/>
              </w:rPr>
            </w:pPr>
            <w:r w:rsidRPr="00BB26A9">
              <w:rPr>
                <w:rFonts w:ascii="Sylfaen" w:hAnsi="Sylfaen"/>
                <w:sz w:val="18"/>
                <w:szCs w:val="18"/>
              </w:rPr>
              <w:t>Глюконат кальция</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66</w:t>
            </w:r>
          </w:p>
        </w:tc>
        <w:tc>
          <w:tcPr>
            <w:tcW w:w="1246" w:type="dxa"/>
            <w:vAlign w:val="center"/>
          </w:tcPr>
          <w:p w:rsidR="00703753" w:rsidRPr="00BB26A9" w:rsidRDefault="00703753" w:rsidP="00703753">
            <w:pPr>
              <w:rPr>
                <w:rFonts w:ascii="Sylfaen" w:hAnsi="Sylfaen"/>
                <w:sz w:val="18"/>
                <w:szCs w:val="18"/>
              </w:rPr>
            </w:pPr>
          </w:p>
        </w:tc>
        <w:tc>
          <w:tcPr>
            <w:tcW w:w="6458" w:type="dxa"/>
            <w:vAlign w:val="center"/>
          </w:tcPr>
          <w:p w:rsidR="00703753" w:rsidRPr="00BB26A9" w:rsidRDefault="00703753" w:rsidP="00703753">
            <w:pPr>
              <w:rPr>
                <w:rFonts w:ascii="Sylfaen" w:hAnsi="Sylfaen"/>
                <w:sz w:val="18"/>
                <w:szCs w:val="18"/>
              </w:rPr>
            </w:pPr>
            <w:r w:rsidRPr="00BB26A9">
              <w:rPr>
                <w:rFonts w:ascii="Sylfaen" w:hAnsi="Sylfaen"/>
                <w:sz w:val="18"/>
                <w:szCs w:val="18"/>
              </w:rPr>
              <w:t>Глюконат кальция</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67</w:t>
            </w:r>
          </w:p>
        </w:tc>
        <w:tc>
          <w:tcPr>
            <w:tcW w:w="1246" w:type="dxa"/>
            <w:vAlign w:val="center"/>
          </w:tcPr>
          <w:p w:rsidR="00703753" w:rsidRPr="00BB26A9" w:rsidRDefault="00703753" w:rsidP="00703753">
            <w:pPr>
              <w:rPr>
                <w:rFonts w:ascii="Sylfaen" w:hAnsi="Sylfaen"/>
                <w:sz w:val="18"/>
                <w:szCs w:val="18"/>
              </w:rPr>
            </w:pPr>
          </w:p>
        </w:tc>
        <w:tc>
          <w:tcPr>
            <w:tcW w:w="6458" w:type="dxa"/>
          </w:tcPr>
          <w:p w:rsidR="00703753" w:rsidRPr="00BB26A9" w:rsidRDefault="00703753" w:rsidP="00703753">
            <w:r w:rsidRPr="00BB26A9">
              <w:rPr>
                <w:rFonts w:ascii="GHEA Grapalat" w:hAnsi="GHEA Grapalat"/>
                <w:sz w:val="16"/>
                <w:szCs w:val="16"/>
              </w:rPr>
              <w:t>Карведилол,</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68</w:t>
            </w:r>
          </w:p>
        </w:tc>
        <w:tc>
          <w:tcPr>
            <w:tcW w:w="1246" w:type="dxa"/>
            <w:vAlign w:val="center"/>
          </w:tcPr>
          <w:p w:rsidR="00703753" w:rsidRPr="00BB26A9" w:rsidRDefault="00703753" w:rsidP="00703753">
            <w:pPr>
              <w:rPr>
                <w:rFonts w:ascii="Sylfaen" w:hAnsi="Sylfaen"/>
                <w:sz w:val="18"/>
                <w:szCs w:val="18"/>
              </w:rPr>
            </w:pPr>
          </w:p>
        </w:tc>
        <w:tc>
          <w:tcPr>
            <w:tcW w:w="6458" w:type="dxa"/>
          </w:tcPr>
          <w:p w:rsidR="00703753" w:rsidRPr="00BB26A9" w:rsidRDefault="00703753" w:rsidP="00703753">
            <w:r w:rsidRPr="00BB26A9">
              <w:rPr>
                <w:rFonts w:ascii="GHEA Grapalat" w:hAnsi="GHEA Grapalat"/>
                <w:sz w:val="16"/>
                <w:szCs w:val="16"/>
              </w:rPr>
              <w:t>Карведилол,</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69</w:t>
            </w:r>
          </w:p>
        </w:tc>
        <w:tc>
          <w:tcPr>
            <w:tcW w:w="1246" w:type="dxa"/>
            <w:vAlign w:val="center"/>
          </w:tcPr>
          <w:p w:rsidR="00703753" w:rsidRPr="00BB26A9" w:rsidRDefault="00703753" w:rsidP="00703753">
            <w:pPr>
              <w:rPr>
                <w:rFonts w:ascii="Sylfaen" w:hAnsi="Sylfaen"/>
                <w:sz w:val="18"/>
                <w:szCs w:val="18"/>
              </w:rPr>
            </w:pPr>
          </w:p>
        </w:tc>
        <w:tc>
          <w:tcPr>
            <w:tcW w:w="6458" w:type="dxa"/>
            <w:vAlign w:val="center"/>
          </w:tcPr>
          <w:p w:rsidR="00703753" w:rsidRPr="00BB26A9" w:rsidRDefault="00703753" w:rsidP="00703753">
            <w:pPr>
              <w:rPr>
                <w:rFonts w:ascii="Sylfaen" w:hAnsi="Sylfaen"/>
                <w:sz w:val="18"/>
                <w:szCs w:val="18"/>
              </w:rPr>
            </w:pPr>
            <w:r w:rsidRPr="00BB26A9">
              <w:rPr>
                <w:rFonts w:ascii="Sylfaen" w:hAnsi="Sylfaen"/>
                <w:sz w:val="18"/>
                <w:szCs w:val="18"/>
              </w:rPr>
              <w:t>Кларитромицин</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70</w:t>
            </w:r>
          </w:p>
        </w:tc>
        <w:tc>
          <w:tcPr>
            <w:tcW w:w="1246" w:type="dxa"/>
            <w:vAlign w:val="center"/>
          </w:tcPr>
          <w:p w:rsidR="00703753" w:rsidRPr="00BB26A9" w:rsidRDefault="00703753" w:rsidP="00703753">
            <w:pPr>
              <w:rPr>
                <w:rFonts w:ascii="Sylfaen" w:hAnsi="Sylfaen"/>
                <w:sz w:val="18"/>
                <w:szCs w:val="18"/>
              </w:rPr>
            </w:pPr>
          </w:p>
        </w:tc>
        <w:tc>
          <w:tcPr>
            <w:tcW w:w="6458" w:type="dxa"/>
            <w:vAlign w:val="center"/>
          </w:tcPr>
          <w:p w:rsidR="00703753" w:rsidRPr="00BB26A9" w:rsidRDefault="00703753" w:rsidP="00703753">
            <w:pPr>
              <w:rPr>
                <w:rFonts w:ascii="Sylfaen" w:hAnsi="Sylfaen"/>
                <w:sz w:val="18"/>
                <w:szCs w:val="18"/>
              </w:rPr>
            </w:pPr>
            <w:r w:rsidRPr="00BB26A9">
              <w:rPr>
                <w:rFonts w:ascii="Sylfaen" w:hAnsi="Sylfaen"/>
                <w:sz w:val="18"/>
                <w:szCs w:val="18"/>
              </w:rPr>
              <w:t xml:space="preserve">Клопидогрел </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71</w:t>
            </w:r>
          </w:p>
        </w:tc>
        <w:tc>
          <w:tcPr>
            <w:tcW w:w="1246" w:type="dxa"/>
            <w:vAlign w:val="center"/>
          </w:tcPr>
          <w:p w:rsidR="00703753" w:rsidRPr="00BB26A9" w:rsidRDefault="00703753" w:rsidP="00703753">
            <w:pPr>
              <w:rPr>
                <w:rFonts w:ascii="Sylfaen" w:hAnsi="Sylfaen"/>
                <w:sz w:val="18"/>
                <w:szCs w:val="18"/>
              </w:rPr>
            </w:pPr>
          </w:p>
        </w:tc>
        <w:tc>
          <w:tcPr>
            <w:tcW w:w="6458" w:type="dxa"/>
            <w:vAlign w:val="center"/>
          </w:tcPr>
          <w:p w:rsidR="00703753" w:rsidRPr="00BB26A9" w:rsidRDefault="00703753" w:rsidP="00703753">
            <w:pPr>
              <w:rPr>
                <w:rFonts w:ascii="Sylfaen" w:hAnsi="Sylfaen"/>
                <w:sz w:val="18"/>
                <w:szCs w:val="18"/>
              </w:rPr>
            </w:pPr>
            <w:r w:rsidRPr="00BB26A9">
              <w:rPr>
                <w:rFonts w:ascii="Sylfaen" w:hAnsi="Sylfaen"/>
                <w:sz w:val="18"/>
                <w:szCs w:val="18"/>
              </w:rPr>
              <w:t xml:space="preserve">Сульфат магния </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72</w:t>
            </w:r>
          </w:p>
        </w:tc>
        <w:tc>
          <w:tcPr>
            <w:tcW w:w="1246" w:type="dxa"/>
            <w:vAlign w:val="center"/>
          </w:tcPr>
          <w:p w:rsidR="00703753" w:rsidRPr="00BB26A9" w:rsidRDefault="00703753" w:rsidP="00703753">
            <w:pPr>
              <w:rPr>
                <w:rFonts w:ascii="Sylfaen" w:hAnsi="Sylfaen"/>
                <w:sz w:val="18"/>
                <w:szCs w:val="18"/>
              </w:rPr>
            </w:pPr>
          </w:p>
        </w:tc>
        <w:tc>
          <w:tcPr>
            <w:tcW w:w="6458" w:type="dxa"/>
            <w:vAlign w:val="center"/>
          </w:tcPr>
          <w:p w:rsidR="00703753" w:rsidRPr="00BB26A9" w:rsidRDefault="00703753" w:rsidP="00703753">
            <w:pPr>
              <w:rPr>
                <w:rFonts w:ascii="Sylfaen" w:hAnsi="Sylfaen"/>
                <w:sz w:val="18"/>
                <w:szCs w:val="18"/>
              </w:rPr>
            </w:pPr>
            <w:r w:rsidRPr="00BB26A9">
              <w:t xml:space="preserve"> </w:t>
            </w:r>
            <w:r w:rsidRPr="00BB26A9">
              <w:rPr>
                <w:rFonts w:ascii="Sylfaen" w:hAnsi="Sylfaen"/>
                <w:sz w:val="18"/>
                <w:szCs w:val="18"/>
              </w:rPr>
              <w:t>Мебендазол</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73</w:t>
            </w:r>
          </w:p>
        </w:tc>
        <w:tc>
          <w:tcPr>
            <w:tcW w:w="1246" w:type="dxa"/>
            <w:vAlign w:val="center"/>
          </w:tcPr>
          <w:p w:rsidR="00703753" w:rsidRPr="00BB26A9" w:rsidRDefault="00703753" w:rsidP="00703753">
            <w:pPr>
              <w:rPr>
                <w:rFonts w:ascii="Sylfaen" w:hAnsi="Sylfaen"/>
                <w:sz w:val="18"/>
                <w:szCs w:val="18"/>
              </w:rPr>
            </w:pPr>
          </w:p>
        </w:tc>
        <w:tc>
          <w:tcPr>
            <w:tcW w:w="6458" w:type="dxa"/>
            <w:vAlign w:val="center"/>
          </w:tcPr>
          <w:p w:rsidR="00703753" w:rsidRPr="00BB26A9" w:rsidRDefault="00703753" w:rsidP="00703753">
            <w:pPr>
              <w:rPr>
                <w:rFonts w:ascii="Sylfaen" w:hAnsi="Sylfaen"/>
                <w:sz w:val="18"/>
                <w:szCs w:val="18"/>
              </w:rPr>
            </w:pPr>
            <w:r w:rsidRPr="00BB26A9">
              <w:rPr>
                <w:rFonts w:ascii="Sylfaen" w:hAnsi="Sylfaen"/>
                <w:sz w:val="18"/>
                <w:szCs w:val="18"/>
              </w:rPr>
              <w:t>Мебендазол</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74</w:t>
            </w:r>
          </w:p>
        </w:tc>
        <w:tc>
          <w:tcPr>
            <w:tcW w:w="1246" w:type="dxa"/>
            <w:vAlign w:val="center"/>
          </w:tcPr>
          <w:p w:rsidR="00703753" w:rsidRPr="00BB26A9" w:rsidRDefault="00703753" w:rsidP="00703753">
            <w:pPr>
              <w:rPr>
                <w:rFonts w:ascii="Sylfaen" w:hAnsi="Sylfaen"/>
                <w:sz w:val="18"/>
                <w:szCs w:val="18"/>
              </w:rPr>
            </w:pPr>
          </w:p>
        </w:tc>
        <w:tc>
          <w:tcPr>
            <w:tcW w:w="6458" w:type="dxa"/>
          </w:tcPr>
          <w:p w:rsidR="00703753" w:rsidRPr="00BB26A9" w:rsidRDefault="00703753" w:rsidP="00703753">
            <w:r w:rsidRPr="00BB26A9">
              <w:t xml:space="preserve">Метоклопрамид </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75</w:t>
            </w:r>
          </w:p>
        </w:tc>
        <w:tc>
          <w:tcPr>
            <w:tcW w:w="1246" w:type="dxa"/>
            <w:vAlign w:val="center"/>
          </w:tcPr>
          <w:p w:rsidR="00703753" w:rsidRPr="00BB26A9" w:rsidRDefault="00703753" w:rsidP="00703753">
            <w:pPr>
              <w:rPr>
                <w:rFonts w:ascii="Sylfaen" w:hAnsi="Sylfaen"/>
                <w:sz w:val="18"/>
                <w:szCs w:val="18"/>
              </w:rPr>
            </w:pPr>
          </w:p>
        </w:tc>
        <w:tc>
          <w:tcPr>
            <w:tcW w:w="6458" w:type="dxa"/>
          </w:tcPr>
          <w:p w:rsidR="00703753" w:rsidRPr="00BB26A9" w:rsidRDefault="00703753" w:rsidP="00703753">
            <w:r w:rsidRPr="00BB26A9">
              <w:t xml:space="preserve">Метоклопрамид </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76</w:t>
            </w:r>
          </w:p>
        </w:tc>
        <w:tc>
          <w:tcPr>
            <w:tcW w:w="1246" w:type="dxa"/>
            <w:vAlign w:val="center"/>
          </w:tcPr>
          <w:p w:rsidR="00703753" w:rsidRPr="00BB26A9" w:rsidRDefault="00703753" w:rsidP="00703753">
            <w:pPr>
              <w:rPr>
                <w:rFonts w:ascii="Sylfaen" w:hAnsi="Sylfaen"/>
                <w:sz w:val="18"/>
                <w:szCs w:val="18"/>
              </w:rPr>
            </w:pPr>
          </w:p>
        </w:tc>
        <w:tc>
          <w:tcPr>
            <w:tcW w:w="6458" w:type="dxa"/>
            <w:vAlign w:val="center"/>
          </w:tcPr>
          <w:p w:rsidR="00703753" w:rsidRPr="00BB26A9" w:rsidRDefault="00703753" w:rsidP="00703753">
            <w:pPr>
              <w:rPr>
                <w:rFonts w:ascii="Sylfaen" w:hAnsi="Sylfaen"/>
                <w:sz w:val="18"/>
                <w:szCs w:val="18"/>
              </w:rPr>
            </w:pPr>
            <w:r w:rsidRPr="00BB26A9">
              <w:rPr>
                <w:rFonts w:ascii="Sylfaen" w:hAnsi="Sylfaen"/>
                <w:sz w:val="18"/>
                <w:szCs w:val="18"/>
              </w:rPr>
              <w:t>Миконазол</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77</w:t>
            </w:r>
          </w:p>
        </w:tc>
        <w:tc>
          <w:tcPr>
            <w:tcW w:w="1246" w:type="dxa"/>
            <w:vAlign w:val="center"/>
          </w:tcPr>
          <w:p w:rsidR="00703753" w:rsidRPr="00BB26A9" w:rsidRDefault="00703753" w:rsidP="00703753">
            <w:pPr>
              <w:rPr>
                <w:rFonts w:ascii="Sylfaen" w:hAnsi="Sylfaen"/>
                <w:sz w:val="18"/>
                <w:szCs w:val="18"/>
              </w:rPr>
            </w:pPr>
          </w:p>
        </w:tc>
        <w:tc>
          <w:tcPr>
            <w:tcW w:w="6458" w:type="dxa"/>
            <w:vAlign w:val="center"/>
          </w:tcPr>
          <w:p w:rsidR="00703753" w:rsidRPr="00BB26A9" w:rsidRDefault="00703753" w:rsidP="00703753">
            <w:pPr>
              <w:pStyle w:val="23"/>
              <w:widowControl w:val="0"/>
              <w:spacing w:after="120" w:line="240" w:lineRule="auto"/>
              <w:ind w:firstLine="0"/>
              <w:rPr>
                <w:rFonts w:ascii="GHEA Grapalat" w:hAnsi="GHEA Grapalat"/>
                <w:sz w:val="16"/>
                <w:szCs w:val="16"/>
              </w:rPr>
            </w:pPr>
            <w:r w:rsidRPr="00BB26A9">
              <w:rPr>
                <w:rFonts w:ascii="GHEA Grapalat" w:hAnsi="GHEA Grapalat"/>
                <w:sz w:val="16"/>
                <w:szCs w:val="16"/>
              </w:rPr>
              <w:t>Натри тиосульфат</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78</w:t>
            </w:r>
          </w:p>
        </w:tc>
        <w:tc>
          <w:tcPr>
            <w:tcW w:w="1246" w:type="dxa"/>
            <w:vAlign w:val="center"/>
          </w:tcPr>
          <w:p w:rsidR="00703753" w:rsidRPr="00BB26A9" w:rsidRDefault="00703753" w:rsidP="00703753">
            <w:pPr>
              <w:rPr>
                <w:rFonts w:ascii="Sylfaen" w:hAnsi="Sylfaen"/>
                <w:sz w:val="18"/>
                <w:szCs w:val="18"/>
              </w:rPr>
            </w:pPr>
          </w:p>
        </w:tc>
        <w:tc>
          <w:tcPr>
            <w:tcW w:w="6458" w:type="dxa"/>
            <w:vAlign w:val="center"/>
          </w:tcPr>
          <w:p w:rsidR="00703753" w:rsidRPr="00BB26A9" w:rsidRDefault="00703753" w:rsidP="00703753">
            <w:pPr>
              <w:rPr>
                <w:rFonts w:ascii="Sylfaen" w:hAnsi="Sylfaen"/>
                <w:sz w:val="18"/>
                <w:szCs w:val="18"/>
              </w:rPr>
            </w:pPr>
            <w:r w:rsidRPr="00BB26A9">
              <w:rPr>
                <w:rFonts w:ascii="Sylfaen" w:hAnsi="Sylfaen"/>
                <w:sz w:val="18"/>
                <w:szCs w:val="18"/>
              </w:rPr>
              <w:t>Натрий хлор</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79</w:t>
            </w:r>
          </w:p>
        </w:tc>
        <w:tc>
          <w:tcPr>
            <w:tcW w:w="1246" w:type="dxa"/>
            <w:vAlign w:val="center"/>
          </w:tcPr>
          <w:p w:rsidR="00703753" w:rsidRPr="00BB26A9" w:rsidRDefault="00703753" w:rsidP="00703753">
            <w:pPr>
              <w:rPr>
                <w:rFonts w:ascii="Sylfaen" w:hAnsi="Sylfaen"/>
                <w:sz w:val="18"/>
                <w:szCs w:val="18"/>
              </w:rPr>
            </w:pPr>
          </w:p>
        </w:tc>
        <w:tc>
          <w:tcPr>
            <w:tcW w:w="6458" w:type="dxa"/>
            <w:vAlign w:val="center"/>
          </w:tcPr>
          <w:p w:rsidR="00703753" w:rsidRPr="00BB26A9" w:rsidRDefault="00703753" w:rsidP="00703753">
            <w:pPr>
              <w:rPr>
                <w:rFonts w:ascii="Sylfaen" w:hAnsi="Sylfaen"/>
                <w:sz w:val="18"/>
                <w:szCs w:val="18"/>
              </w:rPr>
            </w:pPr>
            <w:r w:rsidRPr="00BB26A9">
              <w:rPr>
                <w:rFonts w:ascii="Sylfaen" w:hAnsi="Sylfaen"/>
                <w:sz w:val="18"/>
                <w:szCs w:val="18"/>
              </w:rPr>
              <w:t>Натрий хлор</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80</w:t>
            </w:r>
          </w:p>
        </w:tc>
        <w:tc>
          <w:tcPr>
            <w:tcW w:w="1246" w:type="dxa"/>
            <w:vAlign w:val="center"/>
          </w:tcPr>
          <w:p w:rsidR="00703753" w:rsidRPr="00BB26A9" w:rsidRDefault="00703753" w:rsidP="00703753">
            <w:pPr>
              <w:rPr>
                <w:rFonts w:ascii="Sylfaen" w:hAnsi="Sylfaen"/>
                <w:sz w:val="18"/>
                <w:szCs w:val="18"/>
              </w:rPr>
            </w:pPr>
          </w:p>
        </w:tc>
        <w:tc>
          <w:tcPr>
            <w:tcW w:w="6458" w:type="dxa"/>
            <w:vAlign w:val="center"/>
          </w:tcPr>
          <w:p w:rsidR="00703753" w:rsidRPr="00BB26A9" w:rsidRDefault="00703753" w:rsidP="00703753">
            <w:pPr>
              <w:rPr>
                <w:rFonts w:ascii="Sylfaen" w:hAnsi="Sylfaen"/>
                <w:sz w:val="18"/>
                <w:szCs w:val="18"/>
              </w:rPr>
            </w:pPr>
            <w:r w:rsidRPr="00BB26A9">
              <w:rPr>
                <w:rFonts w:ascii="Sylfaen" w:hAnsi="Sylfaen"/>
                <w:sz w:val="18"/>
                <w:szCs w:val="18"/>
              </w:rPr>
              <w:t>Вода для инъекций</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81</w:t>
            </w:r>
          </w:p>
        </w:tc>
        <w:tc>
          <w:tcPr>
            <w:tcW w:w="1246" w:type="dxa"/>
            <w:vAlign w:val="center"/>
          </w:tcPr>
          <w:p w:rsidR="00703753" w:rsidRPr="00BB26A9" w:rsidRDefault="00703753" w:rsidP="00703753">
            <w:pPr>
              <w:rPr>
                <w:rFonts w:ascii="Sylfaen" w:hAnsi="Sylfaen"/>
                <w:sz w:val="18"/>
                <w:szCs w:val="18"/>
              </w:rPr>
            </w:pPr>
          </w:p>
        </w:tc>
        <w:tc>
          <w:tcPr>
            <w:tcW w:w="6458" w:type="dxa"/>
            <w:vAlign w:val="center"/>
          </w:tcPr>
          <w:p w:rsidR="00703753" w:rsidRPr="00BB26A9" w:rsidRDefault="00703753" w:rsidP="00703753">
            <w:pPr>
              <w:rPr>
                <w:rFonts w:ascii="Sylfaen" w:hAnsi="Sylfaen"/>
                <w:sz w:val="18"/>
                <w:szCs w:val="18"/>
              </w:rPr>
            </w:pPr>
            <w:r w:rsidRPr="00BB26A9">
              <w:rPr>
                <w:rFonts w:ascii="Sylfaen" w:hAnsi="Sylfaen"/>
                <w:sz w:val="18"/>
                <w:szCs w:val="18"/>
              </w:rPr>
              <w:t xml:space="preserve">Нистатин Мазь </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82</w:t>
            </w:r>
          </w:p>
        </w:tc>
        <w:tc>
          <w:tcPr>
            <w:tcW w:w="1246" w:type="dxa"/>
            <w:vAlign w:val="center"/>
          </w:tcPr>
          <w:p w:rsidR="00703753" w:rsidRPr="00BB26A9" w:rsidRDefault="00703753" w:rsidP="00703753">
            <w:pPr>
              <w:rPr>
                <w:rFonts w:ascii="Sylfaen" w:hAnsi="Sylfaen"/>
                <w:sz w:val="18"/>
                <w:szCs w:val="18"/>
              </w:rPr>
            </w:pPr>
          </w:p>
        </w:tc>
        <w:tc>
          <w:tcPr>
            <w:tcW w:w="6458" w:type="dxa"/>
            <w:vAlign w:val="center"/>
          </w:tcPr>
          <w:p w:rsidR="00703753" w:rsidRPr="00BB26A9" w:rsidRDefault="00703753" w:rsidP="00703753">
            <w:pPr>
              <w:rPr>
                <w:rFonts w:ascii="Sylfaen" w:hAnsi="Sylfaen"/>
                <w:sz w:val="18"/>
                <w:szCs w:val="18"/>
              </w:rPr>
            </w:pPr>
            <w:r w:rsidRPr="00BB26A9">
              <w:rPr>
                <w:rFonts w:ascii="Sylfaen" w:hAnsi="Sylfaen"/>
                <w:sz w:val="18"/>
                <w:szCs w:val="18"/>
              </w:rPr>
              <w:t xml:space="preserve">Парацетамол, </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83</w:t>
            </w:r>
          </w:p>
        </w:tc>
        <w:tc>
          <w:tcPr>
            <w:tcW w:w="1246" w:type="dxa"/>
            <w:vAlign w:val="center"/>
          </w:tcPr>
          <w:p w:rsidR="00703753" w:rsidRPr="00BB26A9" w:rsidRDefault="00703753" w:rsidP="00703753">
            <w:pPr>
              <w:rPr>
                <w:rFonts w:ascii="Sylfaen" w:hAnsi="Sylfaen"/>
                <w:sz w:val="18"/>
                <w:szCs w:val="18"/>
              </w:rPr>
            </w:pPr>
          </w:p>
        </w:tc>
        <w:tc>
          <w:tcPr>
            <w:tcW w:w="6458" w:type="dxa"/>
            <w:vAlign w:val="center"/>
          </w:tcPr>
          <w:p w:rsidR="00703753" w:rsidRPr="00BB26A9" w:rsidRDefault="00703753" w:rsidP="00703753">
            <w:pPr>
              <w:rPr>
                <w:rFonts w:ascii="Sylfaen" w:hAnsi="Sylfaen"/>
                <w:sz w:val="18"/>
                <w:szCs w:val="18"/>
              </w:rPr>
            </w:pPr>
            <w:r w:rsidRPr="00BB26A9">
              <w:rPr>
                <w:rFonts w:ascii="Sylfaen" w:hAnsi="Sylfaen"/>
                <w:sz w:val="18"/>
                <w:szCs w:val="18"/>
              </w:rPr>
              <w:t>Парацетамол</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84</w:t>
            </w:r>
          </w:p>
        </w:tc>
        <w:tc>
          <w:tcPr>
            <w:tcW w:w="1246" w:type="dxa"/>
            <w:vAlign w:val="center"/>
          </w:tcPr>
          <w:p w:rsidR="00703753" w:rsidRPr="00BB26A9" w:rsidRDefault="00703753" w:rsidP="00703753">
            <w:pPr>
              <w:rPr>
                <w:rFonts w:ascii="Sylfaen" w:hAnsi="Sylfaen"/>
                <w:sz w:val="18"/>
                <w:szCs w:val="18"/>
              </w:rPr>
            </w:pPr>
          </w:p>
        </w:tc>
        <w:tc>
          <w:tcPr>
            <w:tcW w:w="6458" w:type="dxa"/>
            <w:vAlign w:val="center"/>
          </w:tcPr>
          <w:p w:rsidR="00703753" w:rsidRPr="00BB26A9" w:rsidRDefault="00703753" w:rsidP="00703753">
            <w:pPr>
              <w:rPr>
                <w:rFonts w:ascii="Sylfaen" w:hAnsi="Sylfaen"/>
                <w:sz w:val="18"/>
                <w:szCs w:val="18"/>
              </w:rPr>
            </w:pPr>
            <w:r w:rsidRPr="00BB26A9">
              <w:rPr>
                <w:rFonts w:ascii="Sylfaen" w:hAnsi="Sylfaen"/>
                <w:sz w:val="18"/>
                <w:szCs w:val="18"/>
              </w:rPr>
              <w:t xml:space="preserve">Сульфаметоксазол, триметоприм </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85</w:t>
            </w:r>
          </w:p>
        </w:tc>
        <w:tc>
          <w:tcPr>
            <w:tcW w:w="1246" w:type="dxa"/>
            <w:vAlign w:val="center"/>
          </w:tcPr>
          <w:p w:rsidR="00703753" w:rsidRPr="00BB26A9" w:rsidRDefault="00703753" w:rsidP="00703753">
            <w:pPr>
              <w:rPr>
                <w:rFonts w:ascii="Sylfaen" w:hAnsi="Sylfaen"/>
                <w:sz w:val="18"/>
                <w:szCs w:val="18"/>
              </w:rPr>
            </w:pPr>
          </w:p>
        </w:tc>
        <w:tc>
          <w:tcPr>
            <w:tcW w:w="6458" w:type="dxa"/>
          </w:tcPr>
          <w:p w:rsidR="00703753" w:rsidRPr="00BB26A9" w:rsidRDefault="00703753" w:rsidP="00703753">
            <w:r w:rsidRPr="00BB26A9">
              <w:rPr>
                <w:rFonts w:ascii="Sylfaen" w:hAnsi="Sylfaen"/>
                <w:sz w:val="18"/>
                <w:szCs w:val="18"/>
              </w:rPr>
              <w:t xml:space="preserve">Сульфаметоксазол, триметоприм </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86</w:t>
            </w:r>
          </w:p>
        </w:tc>
        <w:tc>
          <w:tcPr>
            <w:tcW w:w="1246" w:type="dxa"/>
            <w:vAlign w:val="center"/>
          </w:tcPr>
          <w:p w:rsidR="00703753" w:rsidRPr="00BB26A9" w:rsidRDefault="00703753" w:rsidP="00703753">
            <w:pPr>
              <w:rPr>
                <w:rFonts w:ascii="Sylfaen" w:hAnsi="Sylfaen"/>
                <w:sz w:val="18"/>
                <w:szCs w:val="18"/>
              </w:rPr>
            </w:pPr>
          </w:p>
        </w:tc>
        <w:tc>
          <w:tcPr>
            <w:tcW w:w="6458" w:type="dxa"/>
          </w:tcPr>
          <w:p w:rsidR="00703753" w:rsidRPr="00BB26A9" w:rsidRDefault="00703753" w:rsidP="00703753">
            <w:r w:rsidRPr="00BB26A9">
              <w:rPr>
                <w:rFonts w:ascii="Sylfaen" w:hAnsi="Sylfaen"/>
                <w:sz w:val="18"/>
                <w:szCs w:val="18"/>
              </w:rPr>
              <w:t xml:space="preserve">Сульфаметоксазол, триметоприм </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87</w:t>
            </w:r>
          </w:p>
        </w:tc>
        <w:tc>
          <w:tcPr>
            <w:tcW w:w="1246" w:type="dxa"/>
            <w:vAlign w:val="center"/>
          </w:tcPr>
          <w:p w:rsidR="00703753" w:rsidRPr="00BB26A9" w:rsidRDefault="00703753" w:rsidP="00703753">
            <w:pPr>
              <w:rPr>
                <w:rFonts w:ascii="Sylfaen" w:hAnsi="Sylfaen"/>
                <w:sz w:val="18"/>
                <w:szCs w:val="18"/>
              </w:rPr>
            </w:pPr>
          </w:p>
        </w:tc>
        <w:tc>
          <w:tcPr>
            <w:tcW w:w="6458" w:type="dxa"/>
            <w:vAlign w:val="center"/>
          </w:tcPr>
          <w:p w:rsidR="00703753" w:rsidRPr="00BB26A9" w:rsidRDefault="00703753" w:rsidP="00703753">
            <w:pPr>
              <w:rPr>
                <w:rFonts w:ascii="Sylfaen" w:hAnsi="Sylfaen"/>
                <w:sz w:val="18"/>
                <w:szCs w:val="18"/>
              </w:rPr>
            </w:pPr>
            <w:r w:rsidRPr="00BB26A9">
              <w:rPr>
                <w:rFonts w:ascii="Sylfaen" w:hAnsi="Sylfaen"/>
                <w:sz w:val="18"/>
                <w:szCs w:val="18"/>
              </w:rPr>
              <w:t xml:space="preserve">Гидроксид алюминия + гидроксид магния </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88</w:t>
            </w:r>
          </w:p>
        </w:tc>
        <w:tc>
          <w:tcPr>
            <w:tcW w:w="1246" w:type="dxa"/>
            <w:vAlign w:val="center"/>
          </w:tcPr>
          <w:p w:rsidR="00703753" w:rsidRPr="00BB26A9" w:rsidRDefault="00703753" w:rsidP="00703753">
            <w:pPr>
              <w:rPr>
                <w:rFonts w:ascii="Sylfaen" w:hAnsi="Sylfaen"/>
                <w:sz w:val="18"/>
                <w:szCs w:val="18"/>
              </w:rPr>
            </w:pPr>
          </w:p>
        </w:tc>
        <w:tc>
          <w:tcPr>
            <w:tcW w:w="6458" w:type="dxa"/>
            <w:vAlign w:val="center"/>
          </w:tcPr>
          <w:p w:rsidR="00703753" w:rsidRPr="00BB26A9" w:rsidRDefault="00703753" w:rsidP="00703753">
            <w:pPr>
              <w:rPr>
                <w:rFonts w:ascii="Sylfaen" w:hAnsi="Sylfaen"/>
                <w:sz w:val="18"/>
                <w:szCs w:val="18"/>
              </w:rPr>
            </w:pPr>
            <w:r w:rsidRPr="00BB26A9">
              <w:rPr>
                <w:rFonts w:ascii="GHEA Grapalat" w:hAnsi="GHEA Grapalat"/>
                <w:sz w:val="16"/>
                <w:szCs w:val="16"/>
              </w:rPr>
              <w:t>Спиронолактон</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89</w:t>
            </w:r>
          </w:p>
        </w:tc>
        <w:tc>
          <w:tcPr>
            <w:tcW w:w="1246" w:type="dxa"/>
            <w:vAlign w:val="center"/>
          </w:tcPr>
          <w:p w:rsidR="00703753" w:rsidRPr="00BB26A9" w:rsidRDefault="00703753" w:rsidP="00703753">
            <w:pPr>
              <w:rPr>
                <w:rFonts w:ascii="Sylfaen" w:hAnsi="Sylfaen"/>
                <w:sz w:val="18"/>
                <w:szCs w:val="18"/>
              </w:rPr>
            </w:pPr>
          </w:p>
        </w:tc>
        <w:tc>
          <w:tcPr>
            <w:tcW w:w="6458" w:type="dxa"/>
            <w:vAlign w:val="center"/>
          </w:tcPr>
          <w:p w:rsidR="00703753" w:rsidRPr="00BB26A9" w:rsidRDefault="00703753" w:rsidP="00703753">
            <w:pPr>
              <w:rPr>
                <w:rFonts w:ascii="Sylfaen" w:hAnsi="Sylfaen"/>
                <w:sz w:val="18"/>
                <w:szCs w:val="18"/>
              </w:rPr>
            </w:pPr>
            <w:r w:rsidRPr="00BB26A9">
              <w:rPr>
                <w:rFonts w:ascii="GHEA Grapalat" w:hAnsi="GHEA Grapalat"/>
                <w:sz w:val="16"/>
                <w:szCs w:val="16"/>
              </w:rPr>
              <w:t>Спиронолактон</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90</w:t>
            </w:r>
          </w:p>
        </w:tc>
        <w:tc>
          <w:tcPr>
            <w:tcW w:w="1246" w:type="dxa"/>
            <w:vAlign w:val="center"/>
          </w:tcPr>
          <w:p w:rsidR="00703753" w:rsidRPr="00BB26A9" w:rsidRDefault="00703753" w:rsidP="00703753">
            <w:pPr>
              <w:rPr>
                <w:rFonts w:ascii="Sylfaen" w:hAnsi="Sylfaen"/>
                <w:sz w:val="18"/>
                <w:szCs w:val="18"/>
              </w:rPr>
            </w:pPr>
          </w:p>
        </w:tc>
        <w:tc>
          <w:tcPr>
            <w:tcW w:w="6458" w:type="dxa"/>
            <w:vAlign w:val="center"/>
          </w:tcPr>
          <w:p w:rsidR="00703753" w:rsidRPr="00BB26A9" w:rsidRDefault="00703753" w:rsidP="00703753">
            <w:pPr>
              <w:rPr>
                <w:rFonts w:ascii="Sylfaen" w:hAnsi="Sylfaen"/>
                <w:sz w:val="18"/>
                <w:szCs w:val="18"/>
              </w:rPr>
            </w:pPr>
            <w:r w:rsidRPr="00BB26A9">
              <w:rPr>
                <w:rFonts w:ascii="Sylfaen" w:hAnsi="Sylfaen"/>
                <w:sz w:val="18"/>
                <w:szCs w:val="18"/>
              </w:rPr>
              <w:t xml:space="preserve">Вальпроевая кислота </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91</w:t>
            </w:r>
          </w:p>
        </w:tc>
        <w:tc>
          <w:tcPr>
            <w:tcW w:w="1246" w:type="dxa"/>
            <w:vAlign w:val="center"/>
          </w:tcPr>
          <w:p w:rsidR="00703753" w:rsidRPr="00BB26A9" w:rsidRDefault="00703753" w:rsidP="00703753">
            <w:pPr>
              <w:rPr>
                <w:rFonts w:ascii="Sylfaen" w:hAnsi="Sylfaen"/>
                <w:sz w:val="18"/>
                <w:szCs w:val="18"/>
              </w:rPr>
            </w:pPr>
          </w:p>
        </w:tc>
        <w:tc>
          <w:tcPr>
            <w:tcW w:w="6458" w:type="dxa"/>
            <w:vAlign w:val="center"/>
          </w:tcPr>
          <w:p w:rsidR="00703753" w:rsidRPr="00BB26A9" w:rsidRDefault="00703753" w:rsidP="00703753">
            <w:pPr>
              <w:rPr>
                <w:rFonts w:ascii="Sylfaen" w:hAnsi="Sylfaen"/>
                <w:sz w:val="18"/>
                <w:szCs w:val="18"/>
              </w:rPr>
            </w:pPr>
            <w:r w:rsidRPr="00BB26A9">
              <w:rPr>
                <w:rFonts w:ascii="GHEA Grapalat" w:hAnsi="GHEA Grapalat"/>
                <w:color w:val="000000"/>
                <w:sz w:val="18"/>
                <w:szCs w:val="18"/>
              </w:rPr>
              <w:t>верапамил</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92</w:t>
            </w:r>
          </w:p>
        </w:tc>
        <w:tc>
          <w:tcPr>
            <w:tcW w:w="1246" w:type="dxa"/>
            <w:vAlign w:val="center"/>
          </w:tcPr>
          <w:p w:rsidR="00703753" w:rsidRPr="00BB26A9" w:rsidRDefault="00703753" w:rsidP="00703753">
            <w:pPr>
              <w:rPr>
                <w:rFonts w:ascii="Sylfaen" w:hAnsi="Sylfaen"/>
                <w:sz w:val="18"/>
                <w:szCs w:val="18"/>
              </w:rPr>
            </w:pPr>
          </w:p>
        </w:tc>
        <w:tc>
          <w:tcPr>
            <w:tcW w:w="6458" w:type="dxa"/>
          </w:tcPr>
          <w:p w:rsidR="00703753" w:rsidRPr="00BB26A9" w:rsidRDefault="00703753" w:rsidP="00703753">
            <w:r w:rsidRPr="00BB26A9">
              <w:t>Цефазолин</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93</w:t>
            </w:r>
          </w:p>
        </w:tc>
        <w:tc>
          <w:tcPr>
            <w:tcW w:w="1246" w:type="dxa"/>
            <w:vAlign w:val="center"/>
          </w:tcPr>
          <w:p w:rsidR="00703753" w:rsidRPr="00BB26A9" w:rsidRDefault="00703753" w:rsidP="00703753">
            <w:pPr>
              <w:rPr>
                <w:rFonts w:ascii="Sylfaen" w:hAnsi="Sylfaen"/>
                <w:sz w:val="18"/>
                <w:szCs w:val="18"/>
              </w:rPr>
            </w:pPr>
          </w:p>
        </w:tc>
        <w:tc>
          <w:tcPr>
            <w:tcW w:w="6458" w:type="dxa"/>
          </w:tcPr>
          <w:p w:rsidR="00703753" w:rsidRPr="00BB26A9" w:rsidRDefault="00703753" w:rsidP="00703753">
            <w:r w:rsidRPr="00BB26A9">
              <w:t>Цефазолин</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94</w:t>
            </w:r>
          </w:p>
        </w:tc>
        <w:tc>
          <w:tcPr>
            <w:tcW w:w="1246" w:type="dxa"/>
            <w:vAlign w:val="center"/>
          </w:tcPr>
          <w:p w:rsidR="00703753" w:rsidRPr="00BB26A9" w:rsidRDefault="00703753" w:rsidP="00703753">
            <w:pPr>
              <w:rPr>
                <w:rFonts w:ascii="Sylfaen" w:hAnsi="Sylfaen"/>
                <w:sz w:val="18"/>
                <w:szCs w:val="18"/>
              </w:rPr>
            </w:pPr>
          </w:p>
        </w:tc>
        <w:tc>
          <w:tcPr>
            <w:tcW w:w="6458" w:type="dxa"/>
            <w:vAlign w:val="center"/>
          </w:tcPr>
          <w:p w:rsidR="00703753" w:rsidRPr="00BB26A9" w:rsidRDefault="00703753" w:rsidP="00703753">
            <w:pPr>
              <w:rPr>
                <w:rFonts w:ascii="Sylfaen" w:hAnsi="Sylfaen"/>
                <w:sz w:val="18"/>
                <w:szCs w:val="18"/>
              </w:rPr>
            </w:pPr>
            <w:r w:rsidRPr="00BB26A9">
              <w:rPr>
                <w:rFonts w:ascii="Sylfaen" w:hAnsi="Sylfaen"/>
                <w:sz w:val="18"/>
                <w:szCs w:val="18"/>
              </w:rPr>
              <w:t xml:space="preserve">Цефуроксим </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95</w:t>
            </w:r>
          </w:p>
        </w:tc>
        <w:tc>
          <w:tcPr>
            <w:tcW w:w="1246" w:type="dxa"/>
            <w:vAlign w:val="center"/>
          </w:tcPr>
          <w:p w:rsidR="00703753" w:rsidRPr="00BB26A9" w:rsidRDefault="00703753" w:rsidP="00703753">
            <w:pPr>
              <w:rPr>
                <w:rFonts w:ascii="Sylfaen" w:hAnsi="Sylfaen"/>
                <w:sz w:val="18"/>
                <w:szCs w:val="18"/>
              </w:rPr>
            </w:pPr>
          </w:p>
        </w:tc>
        <w:tc>
          <w:tcPr>
            <w:tcW w:w="6458" w:type="dxa"/>
          </w:tcPr>
          <w:p w:rsidR="00703753" w:rsidRPr="00BB26A9" w:rsidRDefault="00703753" w:rsidP="00703753">
            <w:r w:rsidRPr="00BB26A9">
              <w:rPr>
                <w:rFonts w:ascii="Calibri" w:hAnsi="Calibri"/>
                <w:color w:val="000000"/>
                <w:sz w:val="22"/>
                <w:szCs w:val="22"/>
              </w:rPr>
              <w:t>цефтриаксон</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96</w:t>
            </w:r>
          </w:p>
        </w:tc>
        <w:tc>
          <w:tcPr>
            <w:tcW w:w="1246" w:type="dxa"/>
            <w:vAlign w:val="center"/>
          </w:tcPr>
          <w:p w:rsidR="00703753" w:rsidRPr="00BB26A9" w:rsidRDefault="00703753" w:rsidP="00703753">
            <w:pPr>
              <w:rPr>
                <w:rFonts w:ascii="Sylfaen" w:hAnsi="Sylfaen"/>
                <w:sz w:val="18"/>
                <w:szCs w:val="18"/>
              </w:rPr>
            </w:pPr>
          </w:p>
        </w:tc>
        <w:tc>
          <w:tcPr>
            <w:tcW w:w="6458" w:type="dxa"/>
          </w:tcPr>
          <w:p w:rsidR="00703753" w:rsidRPr="00BB26A9" w:rsidRDefault="00703753" w:rsidP="00703753">
            <w:r w:rsidRPr="00BB26A9">
              <w:rPr>
                <w:rFonts w:ascii="Calibri" w:hAnsi="Calibri"/>
                <w:color w:val="000000"/>
                <w:sz w:val="22"/>
                <w:szCs w:val="22"/>
              </w:rPr>
              <w:t>цефтриаксон</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97</w:t>
            </w:r>
          </w:p>
        </w:tc>
        <w:tc>
          <w:tcPr>
            <w:tcW w:w="1246" w:type="dxa"/>
            <w:vAlign w:val="center"/>
          </w:tcPr>
          <w:p w:rsidR="00703753" w:rsidRPr="00BB26A9" w:rsidRDefault="00703753" w:rsidP="00703753">
            <w:pPr>
              <w:rPr>
                <w:rFonts w:ascii="Sylfaen" w:hAnsi="Sylfaen"/>
                <w:sz w:val="18"/>
                <w:szCs w:val="18"/>
              </w:rPr>
            </w:pPr>
          </w:p>
        </w:tc>
        <w:tc>
          <w:tcPr>
            <w:tcW w:w="6458" w:type="dxa"/>
            <w:vAlign w:val="center"/>
          </w:tcPr>
          <w:p w:rsidR="00703753" w:rsidRPr="00BB26A9" w:rsidRDefault="00703753" w:rsidP="00703753">
            <w:pPr>
              <w:rPr>
                <w:rFonts w:ascii="Sylfaen" w:hAnsi="Sylfaen"/>
                <w:sz w:val="18"/>
                <w:szCs w:val="18"/>
              </w:rPr>
            </w:pPr>
            <w:r w:rsidRPr="00BB26A9">
              <w:rPr>
                <w:rFonts w:ascii="Sylfaen" w:hAnsi="Sylfaen"/>
                <w:sz w:val="18"/>
                <w:szCs w:val="18"/>
              </w:rPr>
              <w:t xml:space="preserve">Цианокобаламин </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98</w:t>
            </w:r>
          </w:p>
        </w:tc>
        <w:tc>
          <w:tcPr>
            <w:tcW w:w="1246" w:type="dxa"/>
            <w:vAlign w:val="center"/>
          </w:tcPr>
          <w:p w:rsidR="00703753" w:rsidRPr="00BB26A9" w:rsidRDefault="00703753" w:rsidP="00703753">
            <w:pPr>
              <w:rPr>
                <w:rFonts w:ascii="Sylfaen" w:hAnsi="Sylfaen"/>
                <w:sz w:val="18"/>
                <w:szCs w:val="18"/>
              </w:rPr>
            </w:pPr>
          </w:p>
        </w:tc>
        <w:tc>
          <w:tcPr>
            <w:tcW w:w="6458" w:type="dxa"/>
            <w:vAlign w:val="center"/>
          </w:tcPr>
          <w:p w:rsidR="00703753" w:rsidRPr="00BB26A9" w:rsidRDefault="00703753" w:rsidP="00703753">
            <w:pPr>
              <w:rPr>
                <w:rFonts w:ascii="Sylfaen" w:hAnsi="Sylfaen"/>
                <w:sz w:val="18"/>
                <w:szCs w:val="18"/>
              </w:rPr>
            </w:pPr>
            <w:r w:rsidRPr="00BB26A9">
              <w:rPr>
                <w:rFonts w:ascii="Calibri" w:hAnsi="Calibri"/>
                <w:color w:val="000000"/>
                <w:sz w:val="22"/>
                <w:szCs w:val="22"/>
              </w:rPr>
              <w:t>ципрофлоксацин</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lastRenderedPageBreak/>
              <w:t>99</w:t>
            </w:r>
          </w:p>
        </w:tc>
        <w:tc>
          <w:tcPr>
            <w:tcW w:w="1246" w:type="dxa"/>
            <w:vAlign w:val="center"/>
          </w:tcPr>
          <w:p w:rsidR="00703753" w:rsidRPr="00BB26A9" w:rsidRDefault="00703753" w:rsidP="00703753">
            <w:pPr>
              <w:rPr>
                <w:rFonts w:ascii="Sylfaen" w:hAnsi="Sylfaen"/>
                <w:sz w:val="18"/>
                <w:szCs w:val="18"/>
              </w:rPr>
            </w:pPr>
          </w:p>
        </w:tc>
        <w:tc>
          <w:tcPr>
            <w:tcW w:w="6458" w:type="dxa"/>
          </w:tcPr>
          <w:p w:rsidR="00703753" w:rsidRPr="00BB26A9" w:rsidRDefault="00703753" w:rsidP="00703753">
            <w:r w:rsidRPr="00BB26A9">
              <w:rPr>
                <w:rFonts w:ascii="Calibri" w:hAnsi="Calibri"/>
                <w:color w:val="000000"/>
                <w:sz w:val="22"/>
                <w:szCs w:val="22"/>
              </w:rPr>
              <w:t>ципрофлоксацин</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100</w:t>
            </w:r>
          </w:p>
        </w:tc>
        <w:tc>
          <w:tcPr>
            <w:tcW w:w="1246" w:type="dxa"/>
            <w:vAlign w:val="center"/>
          </w:tcPr>
          <w:p w:rsidR="00703753" w:rsidRPr="00BB26A9" w:rsidRDefault="00703753" w:rsidP="00703753">
            <w:pPr>
              <w:rPr>
                <w:rFonts w:ascii="Sylfaen" w:hAnsi="Sylfaen"/>
                <w:sz w:val="18"/>
                <w:szCs w:val="18"/>
              </w:rPr>
            </w:pPr>
          </w:p>
        </w:tc>
        <w:tc>
          <w:tcPr>
            <w:tcW w:w="6458" w:type="dxa"/>
          </w:tcPr>
          <w:p w:rsidR="00703753" w:rsidRPr="00BB26A9" w:rsidRDefault="00703753" w:rsidP="00703753">
            <w:r w:rsidRPr="00BB26A9">
              <w:rPr>
                <w:rFonts w:ascii="Calibri" w:hAnsi="Calibri"/>
                <w:color w:val="000000"/>
                <w:sz w:val="22"/>
                <w:szCs w:val="22"/>
              </w:rPr>
              <w:t>ципрофлоксацин</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101</w:t>
            </w:r>
          </w:p>
        </w:tc>
        <w:tc>
          <w:tcPr>
            <w:tcW w:w="1246" w:type="dxa"/>
            <w:vAlign w:val="center"/>
          </w:tcPr>
          <w:p w:rsidR="00703753" w:rsidRPr="00BB26A9" w:rsidRDefault="00703753" w:rsidP="00703753">
            <w:pPr>
              <w:rPr>
                <w:rFonts w:ascii="Sylfaen" w:hAnsi="Sylfaen"/>
                <w:sz w:val="18"/>
                <w:szCs w:val="18"/>
              </w:rPr>
            </w:pPr>
          </w:p>
        </w:tc>
        <w:tc>
          <w:tcPr>
            <w:tcW w:w="6458" w:type="dxa"/>
          </w:tcPr>
          <w:p w:rsidR="00703753" w:rsidRPr="00BB26A9" w:rsidRDefault="00703753" w:rsidP="00703753">
            <w:r w:rsidRPr="00BB26A9">
              <w:rPr>
                <w:rFonts w:ascii="Calibri" w:hAnsi="Calibri"/>
                <w:color w:val="000000"/>
                <w:sz w:val="22"/>
                <w:szCs w:val="22"/>
              </w:rPr>
              <w:t>ципрофлоксацин</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102</w:t>
            </w:r>
          </w:p>
        </w:tc>
        <w:tc>
          <w:tcPr>
            <w:tcW w:w="1246" w:type="dxa"/>
            <w:vAlign w:val="center"/>
          </w:tcPr>
          <w:p w:rsidR="00703753" w:rsidRPr="00BB26A9" w:rsidRDefault="00703753" w:rsidP="00703753">
            <w:pPr>
              <w:rPr>
                <w:rFonts w:ascii="Sylfaen" w:hAnsi="Sylfaen"/>
                <w:sz w:val="18"/>
                <w:szCs w:val="18"/>
              </w:rPr>
            </w:pPr>
          </w:p>
        </w:tc>
        <w:tc>
          <w:tcPr>
            <w:tcW w:w="6458" w:type="dxa"/>
            <w:vAlign w:val="center"/>
          </w:tcPr>
          <w:p w:rsidR="00703753" w:rsidRPr="00BB26A9" w:rsidRDefault="00703753" w:rsidP="00703753">
            <w:pPr>
              <w:rPr>
                <w:rFonts w:ascii="Sylfaen" w:hAnsi="Sylfaen"/>
                <w:sz w:val="18"/>
                <w:szCs w:val="18"/>
              </w:rPr>
            </w:pPr>
            <w:r w:rsidRPr="00BB26A9">
              <w:rPr>
                <w:rFonts w:ascii="GHEA Grapalat" w:hAnsi="GHEA Grapalat"/>
                <w:sz w:val="16"/>
                <w:szCs w:val="16"/>
              </w:rPr>
              <w:t>Омепразол</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103</w:t>
            </w:r>
          </w:p>
        </w:tc>
        <w:tc>
          <w:tcPr>
            <w:tcW w:w="1246" w:type="dxa"/>
            <w:vAlign w:val="center"/>
          </w:tcPr>
          <w:p w:rsidR="00703753" w:rsidRPr="00BB26A9" w:rsidRDefault="00703753" w:rsidP="00703753">
            <w:pPr>
              <w:rPr>
                <w:rFonts w:ascii="Sylfaen" w:hAnsi="Sylfaen"/>
                <w:sz w:val="18"/>
                <w:szCs w:val="18"/>
              </w:rPr>
            </w:pPr>
          </w:p>
        </w:tc>
        <w:tc>
          <w:tcPr>
            <w:tcW w:w="6458" w:type="dxa"/>
            <w:vAlign w:val="center"/>
          </w:tcPr>
          <w:p w:rsidR="00703753" w:rsidRPr="00BB26A9" w:rsidRDefault="00703753" w:rsidP="00703753">
            <w:pPr>
              <w:rPr>
                <w:rFonts w:ascii="Sylfaen" w:hAnsi="Sylfaen"/>
                <w:sz w:val="18"/>
                <w:szCs w:val="18"/>
              </w:rPr>
            </w:pPr>
            <w:r w:rsidRPr="00BB26A9">
              <w:rPr>
                <w:rFonts w:ascii="Sylfaen" w:hAnsi="Sylfaen"/>
                <w:sz w:val="18"/>
                <w:szCs w:val="18"/>
              </w:rPr>
              <w:t xml:space="preserve">Фамотидин </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104</w:t>
            </w:r>
          </w:p>
        </w:tc>
        <w:tc>
          <w:tcPr>
            <w:tcW w:w="1246" w:type="dxa"/>
            <w:vAlign w:val="center"/>
          </w:tcPr>
          <w:p w:rsidR="00703753" w:rsidRPr="00BB26A9" w:rsidRDefault="00703753" w:rsidP="00703753">
            <w:pPr>
              <w:rPr>
                <w:rFonts w:ascii="Sylfaen" w:hAnsi="Sylfaen"/>
                <w:sz w:val="18"/>
                <w:szCs w:val="18"/>
              </w:rPr>
            </w:pPr>
          </w:p>
        </w:tc>
        <w:tc>
          <w:tcPr>
            <w:tcW w:w="6458" w:type="dxa"/>
          </w:tcPr>
          <w:p w:rsidR="00703753" w:rsidRPr="00BB26A9" w:rsidRDefault="00703753" w:rsidP="00703753">
            <w:r w:rsidRPr="00BB26A9">
              <w:t xml:space="preserve">Флуконазол </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105</w:t>
            </w:r>
          </w:p>
        </w:tc>
        <w:tc>
          <w:tcPr>
            <w:tcW w:w="1246" w:type="dxa"/>
            <w:vAlign w:val="center"/>
          </w:tcPr>
          <w:p w:rsidR="00703753" w:rsidRPr="00BB26A9" w:rsidRDefault="00703753" w:rsidP="00703753">
            <w:pPr>
              <w:rPr>
                <w:rFonts w:ascii="Sylfaen" w:hAnsi="Sylfaen"/>
                <w:sz w:val="18"/>
                <w:szCs w:val="18"/>
              </w:rPr>
            </w:pPr>
          </w:p>
        </w:tc>
        <w:tc>
          <w:tcPr>
            <w:tcW w:w="6458" w:type="dxa"/>
          </w:tcPr>
          <w:p w:rsidR="00703753" w:rsidRPr="00BB26A9" w:rsidRDefault="00703753" w:rsidP="00703753">
            <w:r w:rsidRPr="00BB26A9">
              <w:t xml:space="preserve">Флуконазол </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106</w:t>
            </w:r>
          </w:p>
        </w:tc>
        <w:tc>
          <w:tcPr>
            <w:tcW w:w="1246" w:type="dxa"/>
            <w:vAlign w:val="center"/>
          </w:tcPr>
          <w:p w:rsidR="00703753" w:rsidRPr="00BB26A9" w:rsidRDefault="00703753" w:rsidP="00703753">
            <w:pPr>
              <w:rPr>
                <w:rFonts w:ascii="Sylfaen" w:hAnsi="Sylfaen"/>
                <w:sz w:val="18"/>
                <w:szCs w:val="18"/>
              </w:rPr>
            </w:pPr>
          </w:p>
        </w:tc>
        <w:tc>
          <w:tcPr>
            <w:tcW w:w="6458" w:type="dxa"/>
            <w:vAlign w:val="center"/>
          </w:tcPr>
          <w:p w:rsidR="00703753" w:rsidRPr="00BB26A9" w:rsidRDefault="00703753" w:rsidP="00703753">
            <w:pPr>
              <w:rPr>
                <w:rFonts w:ascii="Sylfaen" w:hAnsi="Sylfaen"/>
                <w:sz w:val="18"/>
                <w:szCs w:val="18"/>
              </w:rPr>
            </w:pPr>
            <w:r w:rsidRPr="00BB26A9">
              <w:rPr>
                <w:rFonts w:ascii="GHEA Grapalat" w:hAnsi="GHEA Grapalat"/>
                <w:sz w:val="16"/>
                <w:szCs w:val="16"/>
              </w:rPr>
              <w:t>Фуросемид</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107</w:t>
            </w:r>
          </w:p>
        </w:tc>
        <w:tc>
          <w:tcPr>
            <w:tcW w:w="1246" w:type="dxa"/>
            <w:vAlign w:val="center"/>
          </w:tcPr>
          <w:p w:rsidR="00703753" w:rsidRPr="00BB26A9" w:rsidRDefault="00703753" w:rsidP="00703753">
            <w:pPr>
              <w:rPr>
                <w:rFonts w:ascii="Sylfaen" w:hAnsi="Sylfaen"/>
                <w:sz w:val="18"/>
                <w:szCs w:val="18"/>
              </w:rPr>
            </w:pPr>
          </w:p>
        </w:tc>
        <w:tc>
          <w:tcPr>
            <w:tcW w:w="6458" w:type="dxa"/>
            <w:vAlign w:val="center"/>
          </w:tcPr>
          <w:p w:rsidR="00703753" w:rsidRPr="00BB26A9" w:rsidRDefault="00703753" w:rsidP="00703753">
            <w:pPr>
              <w:rPr>
                <w:rFonts w:ascii="Sylfaen" w:hAnsi="Sylfaen"/>
                <w:color w:val="000000"/>
                <w:sz w:val="18"/>
                <w:szCs w:val="18"/>
              </w:rPr>
            </w:pPr>
            <w:r w:rsidRPr="00BB26A9">
              <w:t xml:space="preserve"> </w:t>
            </w:r>
            <w:r w:rsidRPr="00BB26A9">
              <w:rPr>
                <w:rFonts w:ascii="Sylfaen" w:hAnsi="Sylfaen"/>
                <w:color w:val="000000"/>
                <w:sz w:val="18"/>
                <w:szCs w:val="18"/>
              </w:rPr>
              <w:t xml:space="preserve">Альбендазол </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108</w:t>
            </w:r>
          </w:p>
        </w:tc>
        <w:tc>
          <w:tcPr>
            <w:tcW w:w="1246" w:type="dxa"/>
            <w:vAlign w:val="center"/>
          </w:tcPr>
          <w:p w:rsidR="00703753" w:rsidRPr="00BB26A9" w:rsidRDefault="00703753" w:rsidP="00703753">
            <w:pPr>
              <w:rPr>
                <w:rFonts w:ascii="Sylfaen" w:hAnsi="Sylfaen"/>
                <w:sz w:val="18"/>
                <w:szCs w:val="18"/>
              </w:rPr>
            </w:pPr>
          </w:p>
        </w:tc>
        <w:tc>
          <w:tcPr>
            <w:tcW w:w="6458" w:type="dxa"/>
            <w:vAlign w:val="center"/>
          </w:tcPr>
          <w:p w:rsidR="00703753" w:rsidRPr="00BB26A9" w:rsidRDefault="00703753" w:rsidP="00703753">
            <w:pPr>
              <w:rPr>
                <w:rFonts w:ascii="Sylfaen" w:hAnsi="Sylfaen"/>
                <w:color w:val="000000"/>
                <w:sz w:val="18"/>
                <w:szCs w:val="18"/>
              </w:rPr>
            </w:pPr>
            <w:r w:rsidRPr="00BB26A9">
              <w:rPr>
                <w:rFonts w:ascii="Sylfaen" w:hAnsi="Sylfaen"/>
                <w:color w:val="000000"/>
                <w:sz w:val="18"/>
                <w:szCs w:val="18"/>
              </w:rPr>
              <w:t xml:space="preserve">Альбендазол </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109</w:t>
            </w:r>
          </w:p>
        </w:tc>
        <w:tc>
          <w:tcPr>
            <w:tcW w:w="1246" w:type="dxa"/>
            <w:vAlign w:val="center"/>
          </w:tcPr>
          <w:p w:rsidR="00703753" w:rsidRPr="00BB26A9" w:rsidRDefault="00703753" w:rsidP="00703753">
            <w:pPr>
              <w:rPr>
                <w:rFonts w:ascii="Sylfaen" w:hAnsi="Sylfaen"/>
                <w:sz w:val="18"/>
                <w:szCs w:val="18"/>
              </w:rPr>
            </w:pPr>
          </w:p>
        </w:tc>
        <w:tc>
          <w:tcPr>
            <w:tcW w:w="6458" w:type="dxa"/>
            <w:vAlign w:val="center"/>
          </w:tcPr>
          <w:p w:rsidR="00703753" w:rsidRPr="00BB26A9" w:rsidRDefault="00703753" w:rsidP="00703753">
            <w:pPr>
              <w:rPr>
                <w:rFonts w:ascii="Sylfaen" w:hAnsi="Sylfaen"/>
                <w:color w:val="000000"/>
                <w:sz w:val="20"/>
                <w:szCs w:val="20"/>
              </w:rPr>
            </w:pPr>
            <w:r w:rsidRPr="00BB26A9">
              <w:rPr>
                <w:rFonts w:ascii="Sylfaen" w:hAnsi="Sylfaen"/>
                <w:color w:val="000000"/>
                <w:sz w:val="20"/>
                <w:szCs w:val="20"/>
              </w:rPr>
              <w:t>Ацетилсалициловая кислота  100мг</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110</w:t>
            </w:r>
          </w:p>
        </w:tc>
        <w:tc>
          <w:tcPr>
            <w:tcW w:w="1246" w:type="dxa"/>
            <w:vAlign w:val="center"/>
          </w:tcPr>
          <w:p w:rsidR="00703753" w:rsidRPr="00BB26A9" w:rsidRDefault="00703753" w:rsidP="00703753">
            <w:pPr>
              <w:rPr>
                <w:rFonts w:ascii="Sylfaen" w:hAnsi="Sylfaen"/>
                <w:sz w:val="18"/>
                <w:szCs w:val="18"/>
              </w:rPr>
            </w:pPr>
          </w:p>
        </w:tc>
        <w:tc>
          <w:tcPr>
            <w:tcW w:w="6458" w:type="dxa"/>
            <w:vAlign w:val="center"/>
          </w:tcPr>
          <w:p w:rsidR="00703753" w:rsidRPr="00BB26A9" w:rsidRDefault="00703753" w:rsidP="00703753">
            <w:pPr>
              <w:rPr>
                <w:rFonts w:ascii="Sylfaen" w:hAnsi="Sylfaen"/>
                <w:sz w:val="18"/>
                <w:szCs w:val="18"/>
              </w:rPr>
            </w:pPr>
            <w:r w:rsidRPr="00BB26A9">
              <w:rPr>
                <w:rFonts w:ascii="Sylfaen" w:hAnsi="Sylfaen"/>
                <w:sz w:val="18"/>
                <w:szCs w:val="18"/>
              </w:rPr>
              <w:t xml:space="preserve">Рамиприл + Гидрохлоротиазид </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111</w:t>
            </w:r>
          </w:p>
        </w:tc>
        <w:tc>
          <w:tcPr>
            <w:tcW w:w="1246" w:type="dxa"/>
            <w:vAlign w:val="center"/>
          </w:tcPr>
          <w:p w:rsidR="00703753" w:rsidRPr="00BB26A9" w:rsidRDefault="00703753" w:rsidP="00703753">
            <w:pPr>
              <w:rPr>
                <w:rFonts w:ascii="Sylfaen" w:hAnsi="Sylfaen"/>
                <w:sz w:val="18"/>
                <w:szCs w:val="18"/>
              </w:rPr>
            </w:pPr>
          </w:p>
        </w:tc>
        <w:tc>
          <w:tcPr>
            <w:tcW w:w="6458" w:type="dxa"/>
            <w:vAlign w:val="center"/>
          </w:tcPr>
          <w:p w:rsidR="00703753" w:rsidRPr="00BB26A9" w:rsidRDefault="00703753" w:rsidP="00703753">
            <w:pPr>
              <w:rPr>
                <w:rFonts w:ascii="Sylfaen" w:hAnsi="Sylfaen"/>
                <w:color w:val="000000"/>
                <w:sz w:val="18"/>
                <w:szCs w:val="18"/>
              </w:rPr>
            </w:pPr>
            <w:r w:rsidRPr="00BB26A9">
              <w:rPr>
                <w:rFonts w:ascii="Sylfaen" w:hAnsi="Sylfaen"/>
                <w:color w:val="000000"/>
                <w:sz w:val="18"/>
                <w:szCs w:val="18"/>
              </w:rPr>
              <w:t>Бисопролол, амлодипин 10 мг + 10 мг</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112</w:t>
            </w:r>
          </w:p>
        </w:tc>
        <w:tc>
          <w:tcPr>
            <w:tcW w:w="1246" w:type="dxa"/>
            <w:vAlign w:val="center"/>
          </w:tcPr>
          <w:p w:rsidR="00703753" w:rsidRPr="00BB26A9" w:rsidRDefault="00703753" w:rsidP="00703753">
            <w:pPr>
              <w:rPr>
                <w:rFonts w:ascii="Sylfaen" w:hAnsi="Sylfaen"/>
                <w:sz w:val="18"/>
                <w:szCs w:val="18"/>
              </w:rPr>
            </w:pPr>
          </w:p>
        </w:tc>
        <w:tc>
          <w:tcPr>
            <w:tcW w:w="6458" w:type="dxa"/>
            <w:vAlign w:val="bottom"/>
          </w:tcPr>
          <w:p w:rsidR="00703753" w:rsidRPr="00BB26A9" w:rsidRDefault="00703753" w:rsidP="00703753">
            <w:pPr>
              <w:rPr>
                <w:rFonts w:ascii="Sylfaen" w:hAnsi="Sylfaen"/>
                <w:sz w:val="18"/>
                <w:szCs w:val="18"/>
              </w:rPr>
            </w:pPr>
            <w:r w:rsidRPr="00BB26A9">
              <w:rPr>
                <w:rFonts w:ascii="Sylfaen" w:hAnsi="Sylfaen"/>
                <w:sz w:val="18"/>
                <w:szCs w:val="18"/>
              </w:rPr>
              <w:t xml:space="preserve">Капли холекальциферола </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113</w:t>
            </w:r>
          </w:p>
        </w:tc>
        <w:tc>
          <w:tcPr>
            <w:tcW w:w="1246" w:type="dxa"/>
            <w:vAlign w:val="center"/>
          </w:tcPr>
          <w:p w:rsidR="00703753" w:rsidRPr="00BB26A9" w:rsidRDefault="00703753" w:rsidP="00703753">
            <w:pPr>
              <w:rPr>
                <w:rFonts w:ascii="Sylfaen" w:hAnsi="Sylfaen"/>
                <w:sz w:val="18"/>
                <w:szCs w:val="18"/>
              </w:rPr>
            </w:pPr>
          </w:p>
        </w:tc>
        <w:tc>
          <w:tcPr>
            <w:tcW w:w="6458" w:type="dxa"/>
            <w:vAlign w:val="center"/>
          </w:tcPr>
          <w:p w:rsidR="00703753" w:rsidRPr="00BB26A9" w:rsidRDefault="00703753" w:rsidP="00703753">
            <w:pPr>
              <w:rPr>
                <w:rFonts w:ascii="Sylfaen" w:hAnsi="Sylfaen"/>
                <w:color w:val="000000"/>
                <w:sz w:val="18"/>
                <w:szCs w:val="18"/>
              </w:rPr>
            </w:pPr>
            <w:r w:rsidRPr="00BB26A9">
              <w:rPr>
                <w:rFonts w:ascii="Sylfaen" w:hAnsi="Sylfaen"/>
                <w:color w:val="000000"/>
                <w:sz w:val="18"/>
                <w:szCs w:val="18"/>
              </w:rPr>
              <w:t>Бисопролол, периндоприл таблетки 10 мг + 10 мг</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114</w:t>
            </w:r>
          </w:p>
        </w:tc>
        <w:tc>
          <w:tcPr>
            <w:tcW w:w="1246" w:type="dxa"/>
            <w:vAlign w:val="center"/>
          </w:tcPr>
          <w:p w:rsidR="00703753" w:rsidRPr="00BB26A9" w:rsidRDefault="00703753" w:rsidP="00703753">
            <w:pPr>
              <w:rPr>
                <w:rFonts w:ascii="Sylfaen" w:hAnsi="Sylfaen"/>
                <w:sz w:val="18"/>
                <w:szCs w:val="18"/>
              </w:rPr>
            </w:pPr>
          </w:p>
        </w:tc>
        <w:tc>
          <w:tcPr>
            <w:tcW w:w="6458" w:type="dxa"/>
            <w:vAlign w:val="center"/>
          </w:tcPr>
          <w:p w:rsidR="00703753" w:rsidRPr="00BB26A9" w:rsidRDefault="00703753" w:rsidP="00703753">
            <w:pPr>
              <w:rPr>
                <w:rFonts w:ascii="Sylfaen" w:hAnsi="Sylfaen"/>
                <w:color w:val="000000"/>
                <w:sz w:val="18"/>
                <w:szCs w:val="18"/>
              </w:rPr>
            </w:pPr>
            <w:r w:rsidRPr="00BB26A9">
              <w:rPr>
                <w:rFonts w:ascii="Sylfaen" w:hAnsi="Sylfaen"/>
                <w:color w:val="000000"/>
                <w:sz w:val="18"/>
                <w:szCs w:val="18"/>
              </w:rPr>
              <w:t>Бисопролол, периндоприл таблетки 10 мг + 5 мг</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115</w:t>
            </w:r>
          </w:p>
        </w:tc>
        <w:tc>
          <w:tcPr>
            <w:tcW w:w="1246" w:type="dxa"/>
            <w:vAlign w:val="center"/>
          </w:tcPr>
          <w:p w:rsidR="00703753" w:rsidRPr="00BB26A9" w:rsidRDefault="00703753" w:rsidP="00703753">
            <w:pPr>
              <w:rPr>
                <w:rFonts w:ascii="Sylfaen" w:hAnsi="Sylfaen"/>
                <w:sz w:val="18"/>
                <w:szCs w:val="18"/>
              </w:rPr>
            </w:pPr>
          </w:p>
        </w:tc>
        <w:tc>
          <w:tcPr>
            <w:tcW w:w="6458" w:type="dxa"/>
            <w:vAlign w:val="center"/>
          </w:tcPr>
          <w:p w:rsidR="00703753" w:rsidRPr="00BB26A9" w:rsidRDefault="00703753" w:rsidP="00703753">
            <w:pPr>
              <w:rPr>
                <w:rFonts w:ascii="Sylfaen" w:hAnsi="Sylfaen"/>
                <w:color w:val="000000"/>
                <w:sz w:val="18"/>
                <w:szCs w:val="18"/>
              </w:rPr>
            </w:pPr>
            <w:r w:rsidRPr="00BB26A9">
              <w:rPr>
                <w:rFonts w:ascii="Sylfaen" w:hAnsi="Sylfaen"/>
                <w:color w:val="000000"/>
                <w:sz w:val="18"/>
                <w:szCs w:val="18"/>
              </w:rPr>
              <w:t>Бисопролол, периндоприл таблетки 5 мг + 10 мг</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116</w:t>
            </w:r>
          </w:p>
        </w:tc>
        <w:tc>
          <w:tcPr>
            <w:tcW w:w="1246" w:type="dxa"/>
            <w:vAlign w:val="center"/>
          </w:tcPr>
          <w:p w:rsidR="00703753" w:rsidRPr="00BB26A9" w:rsidRDefault="00703753" w:rsidP="00703753">
            <w:pPr>
              <w:rPr>
                <w:rFonts w:ascii="Sylfaen" w:hAnsi="Sylfaen"/>
                <w:sz w:val="18"/>
                <w:szCs w:val="18"/>
              </w:rPr>
            </w:pPr>
          </w:p>
        </w:tc>
        <w:tc>
          <w:tcPr>
            <w:tcW w:w="6458" w:type="dxa"/>
            <w:vAlign w:val="center"/>
          </w:tcPr>
          <w:p w:rsidR="00703753" w:rsidRPr="00BB26A9" w:rsidRDefault="00703753" w:rsidP="00703753">
            <w:pPr>
              <w:rPr>
                <w:rFonts w:ascii="Sylfaen" w:hAnsi="Sylfaen"/>
                <w:color w:val="000000"/>
                <w:sz w:val="18"/>
                <w:szCs w:val="18"/>
              </w:rPr>
            </w:pPr>
            <w:r w:rsidRPr="00BB26A9">
              <w:rPr>
                <w:rFonts w:ascii="Sylfaen" w:hAnsi="Sylfaen"/>
                <w:color w:val="000000"/>
                <w:sz w:val="18"/>
                <w:szCs w:val="18"/>
              </w:rPr>
              <w:t>Бисопролол, периндоприл таблетки 5 мг + 5 мг</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117</w:t>
            </w:r>
          </w:p>
        </w:tc>
        <w:tc>
          <w:tcPr>
            <w:tcW w:w="1246" w:type="dxa"/>
            <w:vAlign w:val="center"/>
          </w:tcPr>
          <w:p w:rsidR="00703753" w:rsidRPr="00BB26A9" w:rsidRDefault="00703753" w:rsidP="00703753">
            <w:pPr>
              <w:rPr>
                <w:rFonts w:ascii="Sylfaen" w:hAnsi="Sylfaen"/>
                <w:sz w:val="18"/>
                <w:szCs w:val="18"/>
              </w:rPr>
            </w:pPr>
          </w:p>
        </w:tc>
        <w:tc>
          <w:tcPr>
            <w:tcW w:w="6458" w:type="dxa"/>
          </w:tcPr>
          <w:p w:rsidR="00703753" w:rsidRPr="00BB26A9" w:rsidRDefault="00703753" w:rsidP="00703753">
            <w:r w:rsidRPr="00BB26A9">
              <w:rPr>
                <w:rFonts w:ascii="GHEA Grapalat" w:hAnsi="GHEA Grapalat"/>
                <w:sz w:val="16"/>
                <w:szCs w:val="16"/>
              </w:rPr>
              <w:t>Аскорбиновая кислота</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118</w:t>
            </w:r>
          </w:p>
        </w:tc>
        <w:tc>
          <w:tcPr>
            <w:tcW w:w="1246" w:type="dxa"/>
            <w:vAlign w:val="center"/>
          </w:tcPr>
          <w:p w:rsidR="00703753" w:rsidRPr="00BB26A9" w:rsidRDefault="00703753" w:rsidP="00703753">
            <w:pPr>
              <w:rPr>
                <w:rFonts w:ascii="Sylfaen" w:hAnsi="Sylfaen"/>
                <w:sz w:val="18"/>
                <w:szCs w:val="18"/>
              </w:rPr>
            </w:pPr>
          </w:p>
        </w:tc>
        <w:tc>
          <w:tcPr>
            <w:tcW w:w="6458" w:type="dxa"/>
          </w:tcPr>
          <w:p w:rsidR="00703753" w:rsidRPr="00BB26A9" w:rsidRDefault="00703753" w:rsidP="00703753">
            <w:r w:rsidRPr="00BB26A9">
              <w:rPr>
                <w:rFonts w:ascii="GHEA Grapalat" w:hAnsi="GHEA Grapalat"/>
                <w:sz w:val="16"/>
                <w:szCs w:val="16"/>
              </w:rPr>
              <w:t>Аскорбиновая кислота</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119</w:t>
            </w:r>
          </w:p>
        </w:tc>
        <w:tc>
          <w:tcPr>
            <w:tcW w:w="1246" w:type="dxa"/>
            <w:vAlign w:val="center"/>
          </w:tcPr>
          <w:p w:rsidR="00703753" w:rsidRPr="00BB26A9" w:rsidRDefault="00703753" w:rsidP="00703753">
            <w:pPr>
              <w:rPr>
                <w:rFonts w:ascii="Sylfaen" w:hAnsi="Sylfaen"/>
                <w:sz w:val="18"/>
                <w:szCs w:val="18"/>
              </w:rPr>
            </w:pPr>
          </w:p>
        </w:tc>
        <w:tc>
          <w:tcPr>
            <w:tcW w:w="6458" w:type="dxa"/>
            <w:vAlign w:val="center"/>
          </w:tcPr>
          <w:p w:rsidR="00703753" w:rsidRPr="00BB26A9" w:rsidRDefault="00703753" w:rsidP="00703753">
            <w:pPr>
              <w:rPr>
                <w:rFonts w:ascii="Sylfaen" w:hAnsi="Sylfaen"/>
                <w:color w:val="000000"/>
                <w:sz w:val="18"/>
                <w:szCs w:val="18"/>
              </w:rPr>
            </w:pPr>
            <w:r w:rsidRPr="00BB26A9">
              <w:rPr>
                <w:rFonts w:ascii="Sylfaen" w:hAnsi="Sylfaen"/>
                <w:color w:val="000000"/>
                <w:sz w:val="18"/>
                <w:szCs w:val="18"/>
              </w:rPr>
              <w:t xml:space="preserve">Бримонидин, тимолол </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120</w:t>
            </w:r>
          </w:p>
        </w:tc>
        <w:tc>
          <w:tcPr>
            <w:tcW w:w="1246" w:type="dxa"/>
            <w:vAlign w:val="center"/>
          </w:tcPr>
          <w:p w:rsidR="00703753" w:rsidRPr="00BB26A9" w:rsidRDefault="00703753" w:rsidP="00703753">
            <w:pPr>
              <w:rPr>
                <w:rFonts w:ascii="Sylfaen" w:hAnsi="Sylfaen"/>
                <w:sz w:val="18"/>
                <w:szCs w:val="18"/>
              </w:rPr>
            </w:pPr>
          </w:p>
        </w:tc>
        <w:tc>
          <w:tcPr>
            <w:tcW w:w="6458" w:type="dxa"/>
            <w:vAlign w:val="center"/>
          </w:tcPr>
          <w:p w:rsidR="00703753" w:rsidRPr="00BB26A9" w:rsidRDefault="00703753" w:rsidP="00703753">
            <w:pPr>
              <w:rPr>
                <w:rFonts w:ascii="Sylfaen" w:hAnsi="Sylfaen"/>
                <w:color w:val="000000"/>
                <w:sz w:val="20"/>
                <w:szCs w:val="20"/>
              </w:rPr>
            </w:pPr>
            <w:r w:rsidRPr="00BB26A9">
              <w:rPr>
                <w:rFonts w:ascii="Sylfaen" w:hAnsi="Sylfaen"/>
                <w:color w:val="000000"/>
                <w:sz w:val="20"/>
                <w:szCs w:val="20"/>
              </w:rPr>
              <w:t>Ацетилсалициловая кислота</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121</w:t>
            </w:r>
          </w:p>
        </w:tc>
        <w:tc>
          <w:tcPr>
            <w:tcW w:w="1246" w:type="dxa"/>
            <w:vAlign w:val="center"/>
          </w:tcPr>
          <w:p w:rsidR="00703753" w:rsidRPr="00BB26A9" w:rsidRDefault="00703753" w:rsidP="00703753">
            <w:pPr>
              <w:rPr>
                <w:rFonts w:ascii="Sylfaen" w:hAnsi="Sylfaen"/>
                <w:sz w:val="18"/>
                <w:szCs w:val="18"/>
              </w:rPr>
            </w:pPr>
          </w:p>
        </w:tc>
        <w:tc>
          <w:tcPr>
            <w:tcW w:w="6458" w:type="dxa"/>
            <w:vAlign w:val="center"/>
          </w:tcPr>
          <w:p w:rsidR="00703753" w:rsidRPr="00BB26A9" w:rsidRDefault="00703753" w:rsidP="00703753">
            <w:pPr>
              <w:rPr>
                <w:rFonts w:ascii="Sylfaen" w:hAnsi="Sylfaen"/>
                <w:color w:val="000000"/>
                <w:sz w:val="18"/>
                <w:szCs w:val="18"/>
              </w:rPr>
            </w:pPr>
            <w:r w:rsidRPr="00BB26A9">
              <w:rPr>
                <w:rFonts w:ascii="Sylfaen" w:hAnsi="Sylfaen"/>
                <w:color w:val="000000"/>
                <w:sz w:val="18"/>
                <w:szCs w:val="18"/>
              </w:rPr>
              <w:t>Цетиризин 10 мг</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122</w:t>
            </w:r>
          </w:p>
        </w:tc>
        <w:tc>
          <w:tcPr>
            <w:tcW w:w="1246" w:type="dxa"/>
            <w:vAlign w:val="center"/>
          </w:tcPr>
          <w:p w:rsidR="00703753" w:rsidRPr="00BB26A9" w:rsidRDefault="00703753" w:rsidP="00703753">
            <w:pPr>
              <w:rPr>
                <w:rFonts w:ascii="Sylfaen" w:hAnsi="Sylfaen"/>
                <w:sz w:val="18"/>
                <w:szCs w:val="18"/>
              </w:rPr>
            </w:pPr>
          </w:p>
        </w:tc>
        <w:tc>
          <w:tcPr>
            <w:tcW w:w="6458" w:type="dxa"/>
            <w:vAlign w:val="center"/>
          </w:tcPr>
          <w:p w:rsidR="00703753" w:rsidRPr="00BB26A9" w:rsidRDefault="00703753" w:rsidP="00703753">
            <w:pPr>
              <w:rPr>
                <w:rFonts w:ascii="Sylfaen" w:hAnsi="Sylfaen"/>
                <w:color w:val="000000"/>
                <w:sz w:val="18"/>
                <w:szCs w:val="18"/>
              </w:rPr>
            </w:pPr>
            <w:r w:rsidRPr="00BB26A9">
              <w:rPr>
                <w:rFonts w:ascii="Sylfaen" w:hAnsi="Sylfaen"/>
                <w:color w:val="000000"/>
                <w:sz w:val="18"/>
                <w:szCs w:val="18"/>
              </w:rPr>
              <w:t>Цетиризин 5 мг</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123</w:t>
            </w:r>
          </w:p>
        </w:tc>
        <w:tc>
          <w:tcPr>
            <w:tcW w:w="1246" w:type="dxa"/>
            <w:vAlign w:val="center"/>
          </w:tcPr>
          <w:p w:rsidR="00703753" w:rsidRPr="00BB26A9" w:rsidRDefault="00703753" w:rsidP="00703753">
            <w:pPr>
              <w:rPr>
                <w:rFonts w:ascii="Sylfaen" w:hAnsi="Sylfaen"/>
                <w:sz w:val="18"/>
                <w:szCs w:val="18"/>
              </w:rPr>
            </w:pPr>
          </w:p>
        </w:tc>
        <w:tc>
          <w:tcPr>
            <w:tcW w:w="6458" w:type="dxa"/>
            <w:vAlign w:val="center"/>
          </w:tcPr>
          <w:p w:rsidR="00703753" w:rsidRPr="00BB26A9" w:rsidRDefault="00703753" w:rsidP="00703753">
            <w:pPr>
              <w:rPr>
                <w:rFonts w:ascii="Sylfaen" w:hAnsi="Sylfaen"/>
                <w:color w:val="000000"/>
                <w:sz w:val="18"/>
                <w:szCs w:val="18"/>
              </w:rPr>
            </w:pPr>
            <w:r w:rsidRPr="00BB26A9">
              <w:rPr>
                <w:rFonts w:ascii="Sylfaen" w:hAnsi="Sylfaen"/>
                <w:color w:val="000000"/>
                <w:sz w:val="18"/>
                <w:szCs w:val="18"/>
              </w:rPr>
              <w:t>Цетиризин</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124</w:t>
            </w:r>
          </w:p>
        </w:tc>
        <w:tc>
          <w:tcPr>
            <w:tcW w:w="1246" w:type="dxa"/>
            <w:vAlign w:val="center"/>
          </w:tcPr>
          <w:p w:rsidR="00703753" w:rsidRPr="00BB26A9" w:rsidRDefault="00703753" w:rsidP="00703753">
            <w:pPr>
              <w:rPr>
                <w:rFonts w:ascii="Sylfaen" w:hAnsi="Sylfaen"/>
                <w:sz w:val="18"/>
                <w:szCs w:val="18"/>
              </w:rPr>
            </w:pPr>
          </w:p>
        </w:tc>
        <w:tc>
          <w:tcPr>
            <w:tcW w:w="6458" w:type="dxa"/>
          </w:tcPr>
          <w:p w:rsidR="00703753" w:rsidRPr="00BB26A9" w:rsidRDefault="00703753" w:rsidP="00703753">
            <w:r w:rsidRPr="00BB26A9">
              <w:rPr>
                <w:rFonts w:ascii="GHEA Grapalat" w:hAnsi="GHEA Grapalat"/>
                <w:sz w:val="16"/>
                <w:szCs w:val="16"/>
              </w:rPr>
              <w:t>Атенолол</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125</w:t>
            </w:r>
          </w:p>
        </w:tc>
        <w:tc>
          <w:tcPr>
            <w:tcW w:w="1246" w:type="dxa"/>
            <w:vAlign w:val="center"/>
          </w:tcPr>
          <w:p w:rsidR="00703753" w:rsidRPr="00BB26A9" w:rsidRDefault="00703753" w:rsidP="00703753">
            <w:pPr>
              <w:rPr>
                <w:rFonts w:ascii="Sylfaen" w:hAnsi="Sylfaen"/>
                <w:sz w:val="18"/>
                <w:szCs w:val="18"/>
              </w:rPr>
            </w:pPr>
          </w:p>
        </w:tc>
        <w:tc>
          <w:tcPr>
            <w:tcW w:w="6458" w:type="dxa"/>
          </w:tcPr>
          <w:p w:rsidR="00703753" w:rsidRPr="00BB26A9" w:rsidRDefault="00703753" w:rsidP="00703753">
            <w:r w:rsidRPr="00BB26A9">
              <w:rPr>
                <w:rFonts w:ascii="GHEA Grapalat" w:hAnsi="GHEA Grapalat"/>
                <w:sz w:val="16"/>
                <w:szCs w:val="16"/>
              </w:rPr>
              <w:t>Атенолол</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126</w:t>
            </w:r>
          </w:p>
        </w:tc>
        <w:tc>
          <w:tcPr>
            <w:tcW w:w="1246" w:type="dxa"/>
            <w:vAlign w:val="center"/>
          </w:tcPr>
          <w:p w:rsidR="00703753" w:rsidRPr="00BB26A9" w:rsidRDefault="00703753" w:rsidP="00703753">
            <w:pPr>
              <w:rPr>
                <w:rFonts w:ascii="Sylfaen" w:hAnsi="Sylfaen"/>
                <w:sz w:val="18"/>
                <w:szCs w:val="18"/>
              </w:rPr>
            </w:pPr>
          </w:p>
        </w:tc>
        <w:tc>
          <w:tcPr>
            <w:tcW w:w="6458" w:type="dxa"/>
            <w:vAlign w:val="center"/>
          </w:tcPr>
          <w:p w:rsidR="00703753" w:rsidRPr="00BB26A9" w:rsidRDefault="00703753" w:rsidP="00703753">
            <w:pPr>
              <w:rPr>
                <w:rFonts w:ascii="Sylfaen" w:hAnsi="Sylfaen"/>
                <w:color w:val="000000"/>
                <w:sz w:val="18"/>
                <w:szCs w:val="18"/>
              </w:rPr>
            </w:pPr>
            <w:r w:rsidRPr="00BB26A9">
              <w:rPr>
                <w:rFonts w:ascii="Sylfaen" w:hAnsi="Sylfaen"/>
                <w:color w:val="000000"/>
                <w:sz w:val="18"/>
                <w:szCs w:val="18"/>
              </w:rPr>
              <w:t>Таблетка триглитрата глицерина</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127</w:t>
            </w:r>
          </w:p>
        </w:tc>
        <w:tc>
          <w:tcPr>
            <w:tcW w:w="1246" w:type="dxa"/>
            <w:vAlign w:val="center"/>
          </w:tcPr>
          <w:p w:rsidR="00703753" w:rsidRPr="00BB26A9" w:rsidRDefault="00703753" w:rsidP="00703753">
            <w:pPr>
              <w:rPr>
                <w:rFonts w:ascii="Sylfaen" w:hAnsi="Sylfaen"/>
                <w:sz w:val="18"/>
                <w:szCs w:val="18"/>
              </w:rPr>
            </w:pPr>
          </w:p>
        </w:tc>
        <w:tc>
          <w:tcPr>
            <w:tcW w:w="6458" w:type="dxa"/>
            <w:vAlign w:val="center"/>
          </w:tcPr>
          <w:p w:rsidR="00703753" w:rsidRPr="00BB26A9" w:rsidRDefault="00703753" w:rsidP="00703753">
            <w:pPr>
              <w:rPr>
                <w:rFonts w:ascii="Sylfaen" w:hAnsi="Sylfaen"/>
                <w:color w:val="000000"/>
                <w:sz w:val="18"/>
                <w:szCs w:val="18"/>
              </w:rPr>
            </w:pPr>
            <w:r w:rsidRPr="00BB26A9">
              <w:rPr>
                <w:rFonts w:ascii="Sylfaen" w:hAnsi="Sylfaen"/>
                <w:color w:val="000000"/>
                <w:sz w:val="18"/>
                <w:szCs w:val="18"/>
              </w:rPr>
              <w:t>Диосмин-Гесперидин 450 мг + 50 мг</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rPr>
            </w:pPr>
            <w:r w:rsidRPr="00BB26A9">
              <w:rPr>
                <w:rFonts w:ascii="Sylfaen" w:hAnsi="Sylfaen"/>
                <w:sz w:val="18"/>
                <w:szCs w:val="18"/>
              </w:rPr>
              <w:t>128</w:t>
            </w:r>
          </w:p>
        </w:tc>
        <w:tc>
          <w:tcPr>
            <w:tcW w:w="1246" w:type="dxa"/>
            <w:vAlign w:val="center"/>
          </w:tcPr>
          <w:p w:rsidR="00703753" w:rsidRPr="00BB26A9" w:rsidRDefault="00703753" w:rsidP="00703753">
            <w:pPr>
              <w:rPr>
                <w:rFonts w:ascii="Sylfaen" w:hAnsi="Sylfaen"/>
                <w:sz w:val="18"/>
                <w:szCs w:val="18"/>
              </w:rPr>
            </w:pPr>
          </w:p>
        </w:tc>
        <w:tc>
          <w:tcPr>
            <w:tcW w:w="6458" w:type="dxa"/>
            <w:vAlign w:val="center"/>
          </w:tcPr>
          <w:p w:rsidR="00703753" w:rsidRPr="00BB26A9" w:rsidRDefault="00703753" w:rsidP="00703753">
            <w:pPr>
              <w:rPr>
                <w:rFonts w:ascii="Sylfaen" w:hAnsi="Sylfaen"/>
                <w:color w:val="000000"/>
                <w:sz w:val="18"/>
                <w:szCs w:val="18"/>
              </w:rPr>
            </w:pPr>
            <w:r w:rsidRPr="00BB26A9">
              <w:rPr>
                <w:rFonts w:ascii="Sylfaen" w:hAnsi="Sylfaen"/>
                <w:color w:val="000000"/>
                <w:sz w:val="18"/>
                <w:szCs w:val="18"/>
              </w:rPr>
              <w:t>Каптоприл 25 мг</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lang w:val="hy-AM"/>
              </w:rPr>
            </w:pPr>
            <w:r w:rsidRPr="00BB26A9">
              <w:rPr>
                <w:rFonts w:ascii="Sylfaen" w:hAnsi="Sylfaen"/>
                <w:sz w:val="18"/>
                <w:szCs w:val="18"/>
              </w:rPr>
              <w:t>12</w:t>
            </w:r>
            <w:r w:rsidRPr="00BB26A9">
              <w:rPr>
                <w:rFonts w:ascii="Sylfaen" w:hAnsi="Sylfaen"/>
                <w:sz w:val="18"/>
                <w:szCs w:val="18"/>
                <w:lang w:val="hy-AM"/>
              </w:rPr>
              <w:t>9</w:t>
            </w:r>
          </w:p>
        </w:tc>
        <w:tc>
          <w:tcPr>
            <w:tcW w:w="1246" w:type="dxa"/>
            <w:vAlign w:val="center"/>
          </w:tcPr>
          <w:p w:rsidR="00703753" w:rsidRPr="00BB26A9" w:rsidRDefault="00703753" w:rsidP="00703753">
            <w:pPr>
              <w:rPr>
                <w:rFonts w:ascii="Sylfaen" w:hAnsi="Sylfaen"/>
                <w:sz w:val="18"/>
                <w:szCs w:val="18"/>
                <w:lang w:val="hy-AM"/>
              </w:rPr>
            </w:pPr>
          </w:p>
        </w:tc>
        <w:tc>
          <w:tcPr>
            <w:tcW w:w="6458" w:type="dxa"/>
            <w:vAlign w:val="center"/>
          </w:tcPr>
          <w:p w:rsidR="00703753" w:rsidRPr="00BB26A9" w:rsidRDefault="00703753" w:rsidP="00703753">
            <w:pPr>
              <w:rPr>
                <w:rFonts w:ascii="Sylfaen" w:hAnsi="Sylfaen"/>
                <w:sz w:val="18"/>
                <w:szCs w:val="18"/>
              </w:rPr>
            </w:pPr>
            <w:r w:rsidRPr="00BB26A9">
              <w:rPr>
                <w:rFonts w:ascii="Sylfaen" w:hAnsi="Sylfaen"/>
                <w:sz w:val="18"/>
                <w:szCs w:val="18"/>
              </w:rPr>
              <w:t>Гентамицин глазные капли, 3 мг / мл</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lang w:val="hy-AM"/>
              </w:rPr>
            </w:pPr>
            <w:r w:rsidRPr="00BB26A9">
              <w:rPr>
                <w:rFonts w:ascii="Sylfaen" w:hAnsi="Sylfaen"/>
                <w:sz w:val="18"/>
                <w:szCs w:val="18"/>
              </w:rPr>
              <w:t>1</w:t>
            </w:r>
            <w:r w:rsidRPr="00BB26A9">
              <w:rPr>
                <w:rFonts w:ascii="Sylfaen" w:hAnsi="Sylfaen"/>
                <w:sz w:val="18"/>
                <w:szCs w:val="18"/>
                <w:lang w:val="hy-AM"/>
              </w:rPr>
              <w:t>30</w:t>
            </w:r>
          </w:p>
        </w:tc>
        <w:tc>
          <w:tcPr>
            <w:tcW w:w="1246" w:type="dxa"/>
            <w:vAlign w:val="center"/>
          </w:tcPr>
          <w:p w:rsidR="00703753" w:rsidRPr="00BB26A9" w:rsidRDefault="00703753" w:rsidP="00703753">
            <w:pPr>
              <w:rPr>
                <w:rFonts w:ascii="Sylfaen" w:hAnsi="Sylfaen"/>
                <w:sz w:val="18"/>
                <w:szCs w:val="18"/>
                <w:lang w:val="hy-AM"/>
              </w:rPr>
            </w:pPr>
          </w:p>
        </w:tc>
        <w:tc>
          <w:tcPr>
            <w:tcW w:w="6458" w:type="dxa"/>
            <w:vAlign w:val="center"/>
          </w:tcPr>
          <w:p w:rsidR="00703753" w:rsidRPr="00BB26A9" w:rsidRDefault="00703753" w:rsidP="00703753">
            <w:pPr>
              <w:rPr>
                <w:rFonts w:ascii="Sylfaen" w:hAnsi="Sylfaen"/>
                <w:color w:val="000000"/>
                <w:sz w:val="18"/>
                <w:szCs w:val="18"/>
              </w:rPr>
            </w:pPr>
            <w:r w:rsidRPr="00BB26A9">
              <w:rPr>
                <w:rFonts w:ascii="Sylfaen" w:hAnsi="Sylfaen"/>
                <w:color w:val="000000"/>
                <w:sz w:val="18"/>
                <w:szCs w:val="18"/>
              </w:rPr>
              <w:t>карбамазепин</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lang w:val="hy-AM"/>
              </w:rPr>
            </w:pPr>
            <w:r w:rsidRPr="00BB26A9">
              <w:rPr>
                <w:rFonts w:ascii="Sylfaen" w:hAnsi="Sylfaen"/>
                <w:sz w:val="18"/>
                <w:szCs w:val="18"/>
              </w:rPr>
              <w:t>1</w:t>
            </w:r>
            <w:r w:rsidRPr="00BB26A9">
              <w:rPr>
                <w:rFonts w:ascii="Sylfaen" w:hAnsi="Sylfaen"/>
                <w:sz w:val="18"/>
                <w:szCs w:val="18"/>
                <w:lang w:val="hy-AM"/>
              </w:rPr>
              <w:t>31</w:t>
            </w:r>
          </w:p>
        </w:tc>
        <w:tc>
          <w:tcPr>
            <w:tcW w:w="1246" w:type="dxa"/>
            <w:vAlign w:val="center"/>
          </w:tcPr>
          <w:p w:rsidR="00703753" w:rsidRPr="00BB26A9" w:rsidRDefault="00703753" w:rsidP="00703753">
            <w:pPr>
              <w:rPr>
                <w:rFonts w:ascii="Sylfaen" w:hAnsi="Sylfaen"/>
                <w:sz w:val="18"/>
                <w:szCs w:val="18"/>
                <w:lang w:val="hy-AM"/>
              </w:rPr>
            </w:pPr>
          </w:p>
        </w:tc>
        <w:tc>
          <w:tcPr>
            <w:tcW w:w="6458" w:type="dxa"/>
          </w:tcPr>
          <w:p w:rsidR="00703753" w:rsidRPr="00BB26A9" w:rsidRDefault="00703753" w:rsidP="00703753">
            <w:pPr>
              <w:rPr>
                <w:sz w:val="20"/>
                <w:szCs w:val="20"/>
              </w:rPr>
            </w:pPr>
            <w:r w:rsidRPr="00BB26A9">
              <w:rPr>
                <w:sz w:val="20"/>
                <w:szCs w:val="20"/>
              </w:rPr>
              <w:t>парацетамол</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lang w:val="hy-AM"/>
              </w:rPr>
            </w:pPr>
            <w:r w:rsidRPr="00BB26A9">
              <w:rPr>
                <w:rFonts w:ascii="Sylfaen" w:hAnsi="Sylfaen"/>
                <w:sz w:val="18"/>
                <w:szCs w:val="18"/>
              </w:rPr>
              <w:t>1</w:t>
            </w:r>
            <w:r w:rsidRPr="00BB26A9">
              <w:rPr>
                <w:rFonts w:ascii="Sylfaen" w:hAnsi="Sylfaen"/>
                <w:sz w:val="18"/>
                <w:szCs w:val="18"/>
                <w:lang w:val="hy-AM"/>
              </w:rPr>
              <w:t>32</w:t>
            </w:r>
          </w:p>
        </w:tc>
        <w:tc>
          <w:tcPr>
            <w:tcW w:w="1246" w:type="dxa"/>
            <w:vAlign w:val="center"/>
          </w:tcPr>
          <w:p w:rsidR="00703753" w:rsidRPr="00BB26A9" w:rsidRDefault="00703753" w:rsidP="00703753">
            <w:pPr>
              <w:rPr>
                <w:rFonts w:ascii="Sylfaen" w:hAnsi="Sylfaen"/>
                <w:sz w:val="18"/>
                <w:szCs w:val="18"/>
                <w:lang w:val="hy-AM"/>
              </w:rPr>
            </w:pPr>
          </w:p>
        </w:tc>
        <w:tc>
          <w:tcPr>
            <w:tcW w:w="6458" w:type="dxa"/>
          </w:tcPr>
          <w:p w:rsidR="00703753" w:rsidRPr="00BB26A9" w:rsidRDefault="00703753" w:rsidP="00703753">
            <w:r w:rsidRPr="00BB26A9">
              <w:rPr>
                <w:rFonts w:ascii="Sylfaen" w:hAnsi="Sylfaen"/>
                <w:color w:val="000000"/>
                <w:sz w:val="18"/>
                <w:szCs w:val="18"/>
              </w:rPr>
              <w:t>парацетамол</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lang w:val="hy-AM"/>
              </w:rPr>
            </w:pPr>
            <w:r w:rsidRPr="00BB26A9">
              <w:rPr>
                <w:rFonts w:ascii="Sylfaen" w:hAnsi="Sylfaen"/>
                <w:sz w:val="18"/>
                <w:szCs w:val="18"/>
              </w:rPr>
              <w:t>1</w:t>
            </w:r>
            <w:r w:rsidRPr="00BB26A9">
              <w:rPr>
                <w:rFonts w:ascii="Sylfaen" w:hAnsi="Sylfaen"/>
                <w:sz w:val="18"/>
                <w:szCs w:val="18"/>
                <w:lang w:val="hy-AM"/>
              </w:rPr>
              <w:t>33</w:t>
            </w:r>
          </w:p>
        </w:tc>
        <w:tc>
          <w:tcPr>
            <w:tcW w:w="1246" w:type="dxa"/>
            <w:vAlign w:val="center"/>
          </w:tcPr>
          <w:p w:rsidR="00703753" w:rsidRPr="00BB26A9" w:rsidRDefault="00703753" w:rsidP="00703753">
            <w:pPr>
              <w:rPr>
                <w:rFonts w:ascii="Sylfaen" w:hAnsi="Sylfaen"/>
                <w:sz w:val="18"/>
                <w:szCs w:val="18"/>
                <w:lang w:val="hy-AM"/>
              </w:rPr>
            </w:pPr>
          </w:p>
        </w:tc>
        <w:tc>
          <w:tcPr>
            <w:tcW w:w="6458" w:type="dxa"/>
          </w:tcPr>
          <w:p w:rsidR="00703753" w:rsidRPr="00BB26A9" w:rsidRDefault="00703753" w:rsidP="00703753">
            <w:r w:rsidRPr="00BB26A9">
              <w:rPr>
                <w:rFonts w:ascii="Sylfaen" w:hAnsi="Sylfaen"/>
                <w:color w:val="000000"/>
                <w:sz w:val="18"/>
                <w:szCs w:val="18"/>
              </w:rPr>
              <w:t>парацетамол</w:t>
            </w:r>
          </w:p>
        </w:tc>
      </w:tr>
      <w:tr w:rsidR="00703753" w:rsidRPr="009044F1" w:rsidTr="00703753">
        <w:trPr>
          <w:jc w:val="center"/>
        </w:trPr>
        <w:tc>
          <w:tcPr>
            <w:tcW w:w="1530" w:type="dxa"/>
            <w:vAlign w:val="center"/>
          </w:tcPr>
          <w:p w:rsidR="00703753" w:rsidRPr="00BB26A9" w:rsidRDefault="00703753" w:rsidP="00703753">
            <w:pPr>
              <w:rPr>
                <w:rFonts w:ascii="Sylfaen" w:hAnsi="Sylfaen"/>
                <w:sz w:val="18"/>
                <w:szCs w:val="18"/>
                <w:lang w:val="hy-AM"/>
              </w:rPr>
            </w:pPr>
            <w:r w:rsidRPr="00BB26A9">
              <w:rPr>
                <w:rFonts w:ascii="Sylfaen" w:hAnsi="Sylfaen"/>
                <w:sz w:val="18"/>
                <w:szCs w:val="18"/>
              </w:rPr>
              <w:t>13</w:t>
            </w:r>
            <w:r w:rsidRPr="00BB26A9">
              <w:rPr>
                <w:rFonts w:ascii="Sylfaen" w:hAnsi="Sylfaen"/>
                <w:sz w:val="18"/>
                <w:szCs w:val="18"/>
                <w:lang w:val="hy-AM"/>
              </w:rPr>
              <w:t>4</w:t>
            </w:r>
          </w:p>
        </w:tc>
        <w:tc>
          <w:tcPr>
            <w:tcW w:w="1246" w:type="dxa"/>
            <w:vAlign w:val="center"/>
          </w:tcPr>
          <w:p w:rsidR="00703753" w:rsidRPr="00BB26A9" w:rsidRDefault="00703753" w:rsidP="00703753">
            <w:pPr>
              <w:rPr>
                <w:rFonts w:ascii="Sylfaen" w:hAnsi="Sylfaen"/>
                <w:sz w:val="18"/>
                <w:szCs w:val="18"/>
                <w:lang w:val="hy-AM"/>
              </w:rPr>
            </w:pPr>
          </w:p>
        </w:tc>
        <w:tc>
          <w:tcPr>
            <w:tcW w:w="6458" w:type="dxa"/>
            <w:vAlign w:val="center"/>
          </w:tcPr>
          <w:p w:rsidR="00703753" w:rsidRPr="00BB26A9" w:rsidRDefault="00703753" w:rsidP="00703753">
            <w:pPr>
              <w:rPr>
                <w:rFonts w:ascii="Sylfaen" w:hAnsi="Sylfaen"/>
                <w:color w:val="000000"/>
                <w:sz w:val="18"/>
                <w:szCs w:val="18"/>
              </w:rPr>
            </w:pPr>
            <w:r w:rsidRPr="00BB26A9">
              <w:rPr>
                <w:rFonts w:ascii="Sylfaen" w:hAnsi="Sylfaen"/>
                <w:color w:val="000000"/>
                <w:sz w:val="18"/>
                <w:szCs w:val="18"/>
              </w:rPr>
              <w:t>парацетамол</w:t>
            </w:r>
          </w:p>
        </w:tc>
      </w:tr>
      <w:tr w:rsidR="00703753" w:rsidRPr="009044F1" w:rsidTr="00703753">
        <w:trPr>
          <w:jc w:val="center"/>
        </w:trPr>
        <w:tc>
          <w:tcPr>
            <w:tcW w:w="1530" w:type="dxa"/>
            <w:vAlign w:val="bottom"/>
          </w:tcPr>
          <w:p w:rsidR="00703753" w:rsidRPr="00BB26A9" w:rsidRDefault="00703753" w:rsidP="00703753">
            <w:pPr>
              <w:rPr>
                <w:rFonts w:ascii="Calibri" w:hAnsi="Calibri" w:cs="Calibri"/>
                <w:sz w:val="18"/>
                <w:szCs w:val="18"/>
              </w:rPr>
            </w:pPr>
            <w:r w:rsidRPr="00BB26A9">
              <w:rPr>
                <w:rFonts w:ascii="Calibri" w:hAnsi="Calibri" w:cs="Calibri"/>
                <w:sz w:val="18"/>
                <w:szCs w:val="18"/>
              </w:rPr>
              <w:t>135</w:t>
            </w:r>
          </w:p>
        </w:tc>
        <w:tc>
          <w:tcPr>
            <w:tcW w:w="1246" w:type="dxa"/>
            <w:vAlign w:val="bottom"/>
          </w:tcPr>
          <w:p w:rsidR="00703753" w:rsidRPr="00BB26A9" w:rsidRDefault="00703753" w:rsidP="00703753">
            <w:pPr>
              <w:rPr>
                <w:rFonts w:ascii="Calibri" w:hAnsi="Calibri" w:cs="Calibri"/>
                <w:sz w:val="18"/>
                <w:szCs w:val="18"/>
              </w:rPr>
            </w:pPr>
          </w:p>
        </w:tc>
        <w:tc>
          <w:tcPr>
            <w:tcW w:w="6458" w:type="dxa"/>
            <w:vAlign w:val="center"/>
          </w:tcPr>
          <w:p w:rsidR="00703753" w:rsidRPr="00BB26A9" w:rsidRDefault="00703753" w:rsidP="00703753">
            <w:pPr>
              <w:rPr>
                <w:rFonts w:ascii="Sylfaen" w:hAnsi="Sylfaen"/>
                <w:color w:val="000000"/>
                <w:sz w:val="20"/>
                <w:szCs w:val="20"/>
              </w:rPr>
            </w:pPr>
            <w:r w:rsidRPr="00BB26A9">
              <w:rPr>
                <w:rFonts w:ascii="Sylfaen" w:hAnsi="Sylfaen"/>
                <w:color w:val="000000"/>
                <w:sz w:val="20"/>
                <w:szCs w:val="20"/>
              </w:rPr>
              <w:t>пиридоксин</w:t>
            </w:r>
          </w:p>
        </w:tc>
      </w:tr>
      <w:tr w:rsidR="00703753" w:rsidRPr="009044F1" w:rsidTr="00703753">
        <w:trPr>
          <w:jc w:val="center"/>
        </w:trPr>
        <w:tc>
          <w:tcPr>
            <w:tcW w:w="1530" w:type="dxa"/>
            <w:vAlign w:val="bottom"/>
          </w:tcPr>
          <w:p w:rsidR="00703753" w:rsidRPr="00BB26A9" w:rsidRDefault="00703753" w:rsidP="00703753">
            <w:pPr>
              <w:rPr>
                <w:rFonts w:ascii="Calibri" w:hAnsi="Calibri" w:cs="Calibri"/>
                <w:sz w:val="18"/>
                <w:szCs w:val="18"/>
              </w:rPr>
            </w:pPr>
            <w:r w:rsidRPr="00BB26A9">
              <w:rPr>
                <w:rFonts w:ascii="Calibri" w:hAnsi="Calibri" w:cs="Calibri"/>
                <w:sz w:val="18"/>
                <w:szCs w:val="18"/>
              </w:rPr>
              <w:t>136</w:t>
            </w:r>
          </w:p>
        </w:tc>
        <w:tc>
          <w:tcPr>
            <w:tcW w:w="1246" w:type="dxa"/>
            <w:vAlign w:val="bottom"/>
          </w:tcPr>
          <w:p w:rsidR="00703753" w:rsidRPr="00BB26A9" w:rsidRDefault="00703753" w:rsidP="00703753">
            <w:pPr>
              <w:rPr>
                <w:rFonts w:ascii="Calibri" w:hAnsi="Calibri" w:cs="Calibri"/>
                <w:sz w:val="18"/>
                <w:szCs w:val="18"/>
              </w:rPr>
            </w:pPr>
          </w:p>
        </w:tc>
        <w:tc>
          <w:tcPr>
            <w:tcW w:w="6458" w:type="dxa"/>
          </w:tcPr>
          <w:p w:rsidR="00703753" w:rsidRPr="00BB26A9" w:rsidRDefault="00703753" w:rsidP="00703753">
            <w:r w:rsidRPr="00BB26A9">
              <w:rPr>
                <w:rFonts w:ascii="GHEA Grapalat" w:hAnsi="GHEA Grapalat"/>
                <w:color w:val="000000"/>
                <w:sz w:val="16"/>
                <w:szCs w:val="16"/>
                <w:lang w:val="en-US" w:eastAsia="en-US" w:bidi="ar-SA"/>
              </w:rPr>
              <w:t xml:space="preserve">Трамадол  </w:t>
            </w:r>
          </w:p>
        </w:tc>
      </w:tr>
      <w:tr w:rsidR="00703753" w:rsidRPr="009044F1" w:rsidTr="00703753">
        <w:trPr>
          <w:jc w:val="center"/>
        </w:trPr>
        <w:tc>
          <w:tcPr>
            <w:tcW w:w="1530" w:type="dxa"/>
            <w:vAlign w:val="bottom"/>
          </w:tcPr>
          <w:p w:rsidR="00703753" w:rsidRPr="00BB26A9" w:rsidRDefault="00703753" w:rsidP="00703753">
            <w:pPr>
              <w:rPr>
                <w:rFonts w:ascii="Calibri" w:hAnsi="Calibri" w:cs="Calibri"/>
                <w:sz w:val="18"/>
                <w:szCs w:val="18"/>
              </w:rPr>
            </w:pPr>
            <w:r w:rsidRPr="00BB26A9">
              <w:rPr>
                <w:rFonts w:ascii="Calibri" w:hAnsi="Calibri" w:cs="Calibri"/>
                <w:sz w:val="18"/>
                <w:szCs w:val="18"/>
              </w:rPr>
              <w:t>137</w:t>
            </w:r>
          </w:p>
        </w:tc>
        <w:tc>
          <w:tcPr>
            <w:tcW w:w="1246" w:type="dxa"/>
            <w:vAlign w:val="bottom"/>
          </w:tcPr>
          <w:p w:rsidR="00703753" w:rsidRPr="00BB26A9" w:rsidRDefault="00703753" w:rsidP="00703753">
            <w:pPr>
              <w:rPr>
                <w:rFonts w:ascii="Calibri" w:hAnsi="Calibri" w:cs="Calibri"/>
                <w:sz w:val="18"/>
                <w:szCs w:val="18"/>
              </w:rPr>
            </w:pPr>
          </w:p>
        </w:tc>
        <w:tc>
          <w:tcPr>
            <w:tcW w:w="6458" w:type="dxa"/>
          </w:tcPr>
          <w:p w:rsidR="00703753" w:rsidRPr="00BB26A9" w:rsidRDefault="00703753" w:rsidP="00703753">
            <w:r w:rsidRPr="00BB26A9">
              <w:rPr>
                <w:rFonts w:ascii="GHEA Grapalat" w:hAnsi="GHEA Grapalat"/>
                <w:color w:val="000000"/>
                <w:sz w:val="16"/>
                <w:szCs w:val="16"/>
                <w:lang w:val="en-US" w:eastAsia="en-US" w:bidi="ar-SA"/>
              </w:rPr>
              <w:t xml:space="preserve">Трамадол  </w:t>
            </w:r>
          </w:p>
        </w:tc>
      </w:tr>
      <w:tr w:rsidR="00703753" w:rsidRPr="009044F1" w:rsidTr="00703753">
        <w:trPr>
          <w:jc w:val="center"/>
        </w:trPr>
        <w:tc>
          <w:tcPr>
            <w:tcW w:w="1530" w:type="dxa"/>
            <w:vAlign w:val="bottom"/>
          </w:tcPr>
          <w:p w:rsidR="00703753" w:rsidRPr="00BB26A9" w:rsidRDefault="00703753" w:rsidP="00703753">
            <w:pPr>
              <w:rPr>
                <w:rFonts w:ascii="Calibri" w:hAnsi="Calibri" w:cs="Calibri"/>
                <w:sz w:val="18"/>
                <w:szCs w:val="18"/>
              </w:rPr>
            </w:pPr>
            <w:r w:rsidRPr="00BB26A9">
              <w:rPr>
                <w:rFonts w:ascii="Calibri" w:hAnsi="Calibri" w:cs="Calibri"/>
                <w:sz w:val="18"/>
                <w:szCs w:val="18"/>
              </w:rPr>
              <w:t>138</w:t>
            </w:r>
          </w:p>
        </w:tc>
        <w:tc>
          <w:tcPr>
            <w:tcW w:w="1246" w:type="dxa"/>
            <w:vAlign w:val="bottom"/>
          </w:tcPr>
          <w:p w:rsidR="00703753" w:rsidRPr="00BB26A9" w:rsidRDefault="00703753" w:rsidP="00703753">
            <w:pPr>
              <w:rPr>
                <w:rFonts w:ascii="Calibri" w:hAnsi="Calibri" w:cs="Calibri"/>
                <w:sz w:val="18"/>
                <w:szCs w:val="18"/>
              </w:rPr>
            </w:pPr>
          </w:p>
        </w:tc>
        <w:tc>
          <w:tcPr>
            <w:tcW w:w="6458" w:type="dxa"/>
            <w:vAlign w:val="center"/>
          </w:tcPr>
          <w:p w:rsidR="00703753" w:rsidRPr="00BB26A9" w:rsidRDefault="00703753" w:rsidP="00703753">
            <w:pPr>
              <w:rPr>
                <w:rFonts w:ascii="Sylfaen" w:hAnsi="Sylfaen"/>
                <w:color w:val="000000"/>
                <w:sz w:val="18"/>
                <w:szCs w:val="18"/>
              </w:rPr>
            </w:pPr>
            <w:r w:rsidRPr="00BB26A9">
              <w:rPr>
                <w:rFonts w:ascii="GHEA Grapalat" w:hAnsi="GHEA Grapalat"/>
                <w:sz w:val="16"/>
                <w:szCs w:val="16"/>
              </w:rPr>
              <w:t>Тамсулозин</w:t>
            </w:r>
          </w:p>
        </w:tc>
      </w:tr>
      <w:tr w:rsidR="00703753" w:rsidRPr="009044F1" w:rsidTr="00703753">
        <w:trPr>
          <w:jc w:val="center"/>
        </w:trPr>
        <w:tc>
          <w:tcPr>
            <w:tcW w:w="1530" w:type="dxa"/>
            <w:vAlign w:val="bottom"/>
          </w:tcPr>
          <w:p w:rsidR="00703753" w:rsidRPr="00BB26A9" w:rsidRDefault="00703753" w:rsidP="00703753">
            <w:pPr>
              <w:rPr>
                <w:rFonts w:ascii="Calibri" w:hAnsi="Calibri" w:cs="Calibri"/>
                <w:sz w:val="18"/>
                <w:szCs w:val="18"/>
              </w:rPr>
            </w:pPr>
            <w:r w:rsidRPr="00BB26A9">
              <w:rPr>
                <w:rFonts w:ascii="Calibri" w:hAnsi="Calibri" w:cs="Calibri"/>
                <w:sz w:val="18"/>
                <w:szCs w:val="18"/>
              </w:rPr>
              <w:t>139</w:t>
            </w:r>
          </w:p>
        </w:tc>
        <w:tc>
          <w:tcPr>
            <w:tcW w:w="1246" w:type="dxa"/>
            <w:vAlign w:val="bottom"/>
          </w:tcPr>
          <w:p w:rsidR="00703753" w:rsidRPr="00BB26A9" w:rsidRDefault="00703753" w:rsidP="00703753">
            <w:pPr>
              <w:rPr>
                <w:rFonts w:ascii="Calibri" w:hAnsi="Calibri" w:cs="Calibri"/>
                <w:sz w:val="18"/>
                <w:szCs w:val="18"/>
              </w:rPr>
            </w:pPr>
          </w:p>
        </w:tc>
        <w:tc>
          <w:tcPr>
            <w:tcW w:w="6458" w:type="dxa"/>
          </w:tcPr>
          <w:p w:rsidR="00703753" w:rsidRPr="00BB26A9" w:rsidRDefault="00703753" w:rsidP="00703753">
            <w:r w:rsidRPr="00BB26A9">
              <w:rPr>
                <w:rFonts w:ascii="GHEA Grapalat" w:hAnsi="GHEA Grapalat"/>
                <w:sz w:val="16"/>
                <w:szCs w:val="16"/>
              </w:rPr>
              <w:t>эналаприл</w:t>
            </w:r>
          </w:p>
        </w:tc>
      </w:tr>
      <w:tr w:rsidR="00703753" w:rsidRPr="009044F1" w:rsidTr="00703753">
        <w:trPr>
          <w:jc w:val="center"/>
        </w:trPr>
        <w:tc>
          <w:tcPr>
            <w:tcW w:w="1530" w:type="dxa"/>
            <w:vAlign w:val="bottom"/>
          </w:tcPr>
          <w:p w:rsidR="00703753" w:rsidRPr="00BB26A9" w:rsidRDefault="00703753" w:rsidP="00703753">
            <w:pPr>
              <w:rPr>
                <w:rFonts w:ascii="Calibri" w:hAnsi="Calibri" w:cs="Calibri"/>
                <w:sz w:val="18"/>
                <w:szCs w:val="18"/>
              </w:rPr>
            </w:pPr>
            <w:r w:rsidRPr="00BB26A9">
              <w:rPr>
                <w:rFonts w:ascii="Calibri" w:hAnsi="Calibri" w:cs="Calibri"/>
                <w:sz w:val="18"/>
                <w:szCs w:val="18"/>
              </w:rPr>
              <w:t>140</w:t>
            </w:r>
          </w:p>
        </w:tc>
        <w:tc>
          <w:tcPr>
            <w:tcW w:w="1246" w:type="dxa"/>
            <w:vAlign w:val="bottom"/>
          </w:tcPr>
          <w:p w:rsidR="00703753" w:rsidRPr="00BB26A9" w:rsidRDefault="00703753" w:rsidP="00703753">
            <w:pPr>
              <w:rPr>
                <w:rFonts w:ascii="Calibri" w:hAnsi="Calibri" w:cs="Calibri"/>
                <w:sz w:val="18"/>
                <w:szCs w:val="18"/>
              </w:rPr>
            </w:pPr>
          </w:p>
        </w:tc>
        <w:tc>
          <w:tcPr>
            <w:tcW w:w="6458" w:type="dxa"/>
          </w:tcPr>
          <w:p w:rsidR="00703753" w:rsidRPr="00BB26A9" w:rsidRDefault="00703753" w:rsidP="00703753">
            <w:r w:rsidRPr="00BB26A9">
              <w:rPr>
                <w:rFonts w:ascii="GHEA Grapalat" w:hAnsi="GHEA Grapalat"/>
                <w:sz w:val="16"/>
                <w:szCs w:val="16"/>
              </w:rPr>
              <w:t>эналаприл</w:t>
            </w:r>
          </w:p>
        </w:tc>
      </w:tr>
      <w:tr w:rsidR="00703753" w:rsidRPr="009044F1" w:rsidTr="00703753">
        <w:trPr>
          <w:jc w:val="center"/>
        </w:trPr>
        <w:tc>
          <w:tcPr>
            <w:tcW w:w="1530" w:type="dxa"/>
            <w:vAlign w:val="bottom"/>
          </w:tcPr>
          <w:p w:rsidR="00703753" w:rsidRPr="00BB26A9" w:rsidRDefault="00703753" w:rsidP="00703753">
            <w:pPr>
              <w:rPr>
                <w:rFonts w:ascii="Calibri" w:hAnsi="Calibri" w:cs="Calibri"/>
                <w:sz w:val="18"/>
                <w:szCs w:val="18"/>
              </w:rPr>
            </w:pPr>
            <w:r w:rsidRPr="00BB26A9">
              <w:rPr>
                <w:rFonts w:ascii="Calibri" w:hAnsi="Calibri" w:cs="Calibri"/>
                <w:sz w:val="18"/>
                <w:szCs w:val="18"/>
              </w:rPr>
              <w:t>141</w:t>
            </w:r>
          </w:p>
        </w:tc>
        <w:tc>
          <w:tcPr>
            <w:tcW w:w="1246" w:type="dxa"/>
            <w:vAlign w:val="bottom"/>
          </w:tcPr>
          <w:p w:rsidR="00703753" w:rsidRPr="00BB26A9" w:rsidRDefault="00703753" w:rsidP="00703753">
            <w:pPr>
              <w:rPr>
                <w:rFonts w:ascii="Calibri" w:hAnsi="Calibri" w:cs="Calibri"/>
                <w:sz w:val="18"/>
                <w:szCs w:val="18"/>
              </w:rPr>
            </w:pPr>
          </w:p>
        </w:tc>
        <w:tc>
          <w:tcPr>
            <w:tcW w:w="6458" w:type="dxa"/>
            <w:vAlign w:val="center"/>
          </w:tcPr>
          <w:p w:rsidR="00703753" w:rsidRPr="00BB26A9" w:rsidRDefault="00703753" w:rsidP="00703753">
            <w:pPr>
              <w:rPr>
                <w:rFonts w:ascii="Sylfaen" w:hAnsi="Sylfaen"/>
                <w:color w:val="000000"/>
                <w:sz w:val="18"/>
                <w:szCs w:val="18"/>
              </w:rPr>
            </w:pPr>
            <w:r w:rsidRPr="00BB26A9">
              <w:rPr>
                <w:rFonts w:ascii="Sylfaen" w:hAnsi="Sylfaen"/>
                <w:color w:val="000000"/>
                <w:sz w:val="18"/>
                <w:szCs w:val="18"/>
              </w:rPr>
              <w:t>эналаприл, гидрохлоротиазид 10 мг + 25 мг</w:t>
            </w:r>
          </w:p>
        </w:tc>
      </w:tr>
      <w:tr w:rsidR="00703753" w:rsidRPr="009044F1" w:rsidTr="00703753">
        <w:trPr>
          <w:jc w:val="center"/>
        </w:trPr>
        <w:tc>
          <w:tcPr>
            <w:tcW w:w="1530" w:type="dxa"/>
            <w:vAlign w:val="bottom"/>
          </w:tcPr>
          <w:p w:rsidR="00703753" w:rsidRPr="00BB26A9" w:rsidRDefault="00703753" w:rsidP="00703753">
            <w:pPr>
              <w:rPr>
                <w:rFonts w:ascii="Calibri" w:hAnsi="Calibri" w:cs="Calibri"/>
                <w:sz w:val="18"/>
                <w:szCs w:val="18"/>
              </w:rPr>
            </w:pPr>
            <w:r w:rsidRPr="00BB26A9">
              <w:rPr>
                <w:rFonts w:ascii="Calibri" w:hAnsi="Calibri" w:cs="Calibri"/>
                <w:sz w:val="18"/>
                <w:szCs w:val="18"/>
              </w:rPr>
              <w:t>142</w:t>
            </w:r>
          </w:p>
        </w:tc>
        <w:tc>
          <w:tcPr>
            <w:tcW w:w="1246" w:type="dxa"/>
            <w:vAlign w:val="bottom"/>
          </w:tcPr>
          <w:p w:rsidR="00703753" w:rsidRPr="00BB26A9" w:rsidRDefault="00703753" w:rsidP="00703753">
            <w:pPr>
              <w:rPr>
                <w:rFonts w:ascii="Calibri" w:hAnsi="Calibri" w:cs="Calibri"/>
                <w:sz w:val="18"/>
                <w:szCs w:val="18"/>
              </w:rPr>
            </w:pPr>
          </w:p>
        </w:tc>
        <w:tc>
          <w:tcPr>
            <w:tcW w:w="6458" w:type="dxa"/>
            <w:vAlign w:val="center"/>
          </w:tcPr>
          <w:p w:rsidR="00703753" w:rsidRPr="00BB26A9" w:rsidRDefault="00703753" w:rsidP="00703753">
            <w:pPr>
              <w:rPr>
                <w:rFonts w:ascii="Sylfaen" w:hAnsi="Sylfaen"/>
                <w:color w:val="000000"/>
                <w:sz w:val="18"/>
                <w:szCs w:val="18"/>
              </w:rPr>
            </w:pPr>
            <w:r w:rsidRPr="00BB26A9">
              <w:rPr>
                <w:rFonts w:ascii="Sylfaen" w:hAnsi="Sylfaen"/>
                <w:color w:val="000000"/>
                <w:sz w:val="18"/>
                <w:szCs w:val="18"/>
              </w:rPr>
              <w:t>Эритромицин 0,5% 10 г</w:t>
            </w:r>
          </w:p>
        </w:tc>
      </w:tr>
      <w:tr w:rsidR="00703753" w:rsidRPr="009044F1" w:rsidTr="00703753">
        <w:trPr>
          <w:jc w:val="center"/>
        </w:trPr>
        <w:tc>
          <w:tcPr>
            <w:tcW w:w="1530" w:type="dxa"/>
            <w:vAlign w:val="bottom"/>
          </w:tcPr>
          <w:p w:rsidR="00703753" w:rsidRPr="00BB26A9" w:rsidRDefault="00703753" w:rsidP="00703753">
            <w:pPr>
              <w:rPr>
                <w:rFonts w:ascii="Calibri" w:hAnsi="Calibri" w:cs="Calibri"/>
                <w:sz w:val="18"/>
                <w:szCs w:val="18"/>
              </w:rPr>
            </w:pPr>
            <w:r w:rsidRPr="00BB26A9">
              <w:rPr>
                <w:rFonts w:ascii="Calibri" w:hAnsi="Calibri" w:cs="Calibri"/>
                <w:sz w:val="18"/>
                <w:szCs w:val="18"/>
              </w:rPr>
              <w:t>143</w:t>
            </w:r>
          </w:p>
        </w:tc>
        <w:tc>
          <w:tcPr>
            <w:tcW w:w="1246" w:type="dxa"/>
            <w:vAlign w:val="bottom"/>
          </w:tcPr>
          <w:p w:rsidR="00703753" w:rsidRPr="00BB26A9" w:rsidRDefault="00703753" w:rsidP="00703753">
            <w:pPr>
              <w:rPr>
                <w:rFonts w:ascii="Calibri" w:hAnsi="Calibri" w:cs="Calibri"/>
                <w:sz w:val="18"/>
                <w:szCs w:val="18"/>
              </w:rPr>
            </w:pPr>
          </w:p>
        </w:tc>
        <w:tc>
          <w:tcPr>
            <w:tcW w:w="6458" w:type="dxa"/>
          </w:tcPr>
          <w:p w:rsidR="00703753" w:rsidRPr="00BB26A9" w:rsidRDefault="00703753" w:rsidP="00703753">
            <w:r w:rsidRPr="00BB26A9">
              <w:rPr>
                <w:rFonts w:ascii="GHEA Grapalat" w:hAnsi="GHEA Grapalat"/>
                <w:sz w:val="16"/>
                <w:szCs w:val="16"/>
                <w:lang w:val="en-US"/>
              </w:rPr>
              <w:t xml:space="preserve">Изосорбит </w:t>
            </w:r>
            <w:r w:rsidRPr="00BB26A9">
              <w:rPr>
                <w:rFonts w:ascii="GHEA Grapalat" w:hAnsi="GHEA Grapalat"/>
                <w:sz w:val="16"/>
                <w:szCs w:val="16"/>
              </w:rPr>
              <w:t>моно</w:t>
            </w:r>
            <w:r w:rsidRPr="00BB26A9">
              <w:rPr>
                <w:rFonts w:ascii="GHEA Grapalat" w:hAnsi="GHEA Grapalat"/>
                <w:sz w:val="16"/>
                <w:szCs w:val="16"/>
                <w:lang w:val="en-US"/>
              </w:rPr>
              <w:t>нитрат</w:t>
            </w:r>
          </w:p>
        </w:tc>
      </w:tr>
      <w:tr w:rsidR="00703753" w:rsidRPr="009044F1" w:rsidTr="00703753">
        <w:trPr>
          <w:jc w:val="center"/>
        </w:trPr>
        <w:tc>
          <w:tcPr>
            <w:tcW w:w="1530" w:type="dxa"/>
            <w:vAlign w:val="bottom"/>
          </w:tcPr>
          <w:p w:rsidR="00703753" w:rsidRPr="00BB26A9" w:rsidRDefault="00703753" w:rsidP="00703753">
            <w:pPr>
              <w:rPr>
                <w:rFonts w:ascii="Calibri" w:hAnsi="Calibri" w:cs="Calibri"/>
                <w:sz w:val="18"/>
                <w:szCs w:val="18"/>
              </w:rPr>
            </w:pPr>
            <w:r w:rsidRPr="00BB26A9">
              <w:rPr>
                <w:rFonts w:ascii="Calibri" w:hAnsi="Calibri" w:cs="Calibri"/>
                <w:sz w:val="18"/>
                <w:szCs w:val="18"/>
              </w:rPr>
              <w:t>144</w:t>
            </w:r>
          </w:p>
        </w:tc>
        <w:tc>
          <w:tcPr>
            <w:tcW w:w="1246" w:type="dxa"/>
            <w:vAlign w:val="bottom"/>
          </w:tcPr>
          <w:p w:rsidR="00703753" w:rsidRPr="00BB26A9" w:rsidRDefault="00703753" w:rsidP="00703753">
            <w:pPr>
              <w:rPr>
                <w:rFonts w:ascii="Calibri" w:hAnsi="Calibri" w:cs="Calibri"/>
                <w:sz w:val="18"/>
                <w:szCs w:val="18"/>
              </w:rPr>
            </w:pPr>
          </w:p>
        </w:tc>
        <w:tc>
          <w:tcPr>
            <w:tcW w:w="6458" w:type="dxa"/>
          </w:tcPr>
          <w:p w:rsidR="00703753" w:rsidRPr="00BB26A9" w:rsidRDefault="00703753" w:rsidP="00703753">
            <w:r w:rsidRPr="00BB26A9">
              <w:rPr>
                <w:rFonts w:ascii="GHEA Grapalat" w:hAnsi="GHEA Grapalat"/>
                <w:sz w:val="16"/>
                <w:szCs w:val="16"/>
                <w:lang w:val="en-US"/>
              </w:rPr>
              <w:t xml:space="preserve">Изосорбит </w:t>
            </w:r>
            <w:r w:rsidRPr="00BB26A9">
              <w:rPr>
                <w:rFonts w:ascii="GHEA Grapalat" w:hAnsi="GHEA Grapalat"/>
                <w:sz w:val="16"/>
                <w:szCs w:val="16"/>
              </w:rPr>
              <w:t>моно</w:t>
            </w:r>
            <w:r w:rsidRPr="00BB26A9">
              <w:rPr>
                <w:rFonts w:ascii="GHEA Grapalat" w:hAnsi="GHEA Grapalat"/>
                <w:sz w:val="16"/>
                <w:szCs w:val="16"/>
                <w:lang w:val="en-US"/>
              </w:rPr>
              <w:t>нитрат</w:t>
            </w:r>
          </w:p>
        </w:tc>
      </w:tr>
      <w:tr w:rsidR="00703753" w:rsidRPr="009044F1" w:rsidTr="00703753">
        <w:trPr>
          <w:jc w:val="center"/>
        </w:trPr>
        <w:tc>
          <w:tcPr>
            <w:tcW w:w="1530" w:type="dxa"/>
            <w:vAlign w:val="bottom"/>
          </w:tcPr>
          <w:p w:rsidR="00703753" w:rsidRPr="00BB26A9" w:rsidRDefault="00703753" w:rsidP="00703753">
            <w:pPr>
              <w:rPr>
                <w:rFonts w:ascii="Calibri" w:hAnsi="Calibri" w:cs="Calibri"/>
                <w:sz w:val="18"/>
                <w:szCs w:val="18"/>
              </w:rPr>
            </w:pPr>
            <w:r w:rsidRPr="00BB26A9">
              <w:rPr>
                <w:rFonts w:ascii="Calibri" w:hAnsi="Calibri" w:cs="Calibri"/>
                <w:sz w:val="18"/>
                <w:szCs w:val="18"/>
              </w:rPr>
              <w:t>145</w:t>
            </w:r>
          </w:p>
        </w:tc>
        <w:tc>
          <w:tcPr>
            <w:tcW w:w="1246" w:type="dxa"/>
            <w:vAlign w:val="bottom"/>
          </w:tcPr>
          <w:p w:rsidR="00703753" w:rsidRPr="00BB26A9" w:rsidRDefault="00703753" w:rsidP="00703753">
            <w:pPr>
              <w:rPr>
                <w:rFonts w:ascii="Calibri" w:hAnsi="Calibri" w:cs="Calibri"/>
                <w:sz w:val="18"/>
                <w:szCs w:val="18"/>
              </w:rPr>
            </w:pPr>
          </w:p>
        </w:tc>
        <w:tc>
          <w:tcPr>
            <w:tcW w:w="6458" w:type="dxa"/>
            <w:vAlign w:val="center"/>
          </w:tcPr>
          <w:p w:rsidR="00703753" w:rsidRPr="00BB26A9" w:rsidRDefault="00703753" w:rsidP="00703753">
            <w:pPr>
              <w:rPr>
                <w:rFonts w:ascii="Sylfaen" w:hAnsi="Sylfaen"/>
                <w:sz w:val="18"/>
                <w:szCs w:val="18"/>
              </w:rPr>
            </w:pPr>
            <w:r w:rsidRPr="00BB26A9">
              <w:rPr>
                <w:rFonts w:ascii="Sylfaen" w:hAnsi="Sylfaen"/>
                <w:sz w:val="18"/>
                <w:szCs w:val="18"/>
              </w:rPr>
              <w:t>Кальций, холекальциферол 1000 мг + 22 мг (880 мм)</w:t>
            </w:r>
          </w:p>
        </w:tc>
      </w:tr>
      <w:tr w:rsidR="00703753" w:rsidRPr="009044F1" w:rsidTr="00703753">
        <w:trPr>
          <w:jc w:val="center"/>
        </w:trPr>
        <w:tc>
          <w:tcPr>
            <w:tcW w:w="1530" w:type="dxa"/>
            <w:vAlign w:val="bottom"/>
          </w:tcPr>
          <w:p w:rsidR="00703753" w:rsidRPr="00BB26A9" w:rsidRDefault="00703753" w:rsidP="00703753">
            <w:pPr>
              <w:rPr>
                <w:rFonts w:ascii="Calibri" w:hAnsi="Calibri" w:cs="Calibri"/>
                <w:sz w:val="18"/>
                <w:szCs w:val="18"/>
              </w:rPr>
            </w:pPr>
            <w:r w:rsidRPr="00BB26A9">
              <w:rPr>
                <w:rFonts w:ascii="Calibri" w:hAnsi="Calibri" w:cs="Calibri"/>
                <w:sz w:val="18"/>
                <w:szCs w:val="18"/>
              </w:rPr>
              <w:t>146</w:t>
            </w:r>
          </w:p>
        </w:tc>
        <w:tc>
          <w:tcPr>
            <w:tcW w:w="1246" w:type="dxa"/>
            <w:vAlign w:val="bottom"/>
          </w:tcPr>
          <w:p w:rsidR="00703753" w:rsidRPr="00BB26A9" w:rsidRDefault="00703753" w:rsidP="00703753">
            <w:pPr>
              <w:rPr>
                <w:rFonts w:ascii="Calibri" w:hAnsi="Calibri" w:cs="Calibri"/>
                <w:sz w:val="18"/>
                <w:szCs w:val="18"/>
              </w:rPr>
            </w:pPr>
          </w:p>
        </w:tc>
        <w:tc>
          <w:tcPr>
            <w:tcW w:w="6458" w:type="dxa"/>
            <w:vAlign w:val="center"/>
          </w:tcPr>
          <w:p w:rsidR="00703753" w:rsidRPr="00BB26A9" w:rsidRDefault="00703753" w:rsidP="00703753">
            <w:pPr>
              <w:rPr>
                <w:rFonts w:ascii="Sylfaen" w:hAnsi="Sylfaen"/>
                <w:sz w:val="18"/>
                <w:szCs w:val="18"/>
              </w:rPr>
            </w:pPr>
            <w:r w:rsidRPr="00BB26A9">
              <w:rPr>
                <w:rFonts w:ascii="Sylfaen" w:hAnsi="Sylfaen"/>
                <w:sz w:val="18"/>
                <w:szCs w:val="18"/>
              </w:rPr>
              <w:t>Кальций, холекальциферол 500 мг +5,5 мг (200 ммоль)</w:t>
            </w:r>
          </w:p>
        </w:tc>
      </w:tr>
      <w:tr w:rsidR="00703753" w:rsidRPr="009044F1" w:rsidTr="00703753">
        <w:trPr>
          <w:jc w:val="center"/>
        </w:trPr>
        <w:tc>
          <w:tcPr>
            <w:tcW w:w="1530" w:type="dxa"/>
            <w:vAlign w:val="bottom"/>
          </w:tcPr>
          <w:p w:rsidR="00703753" w:rsidRPr="00BB26A9" w:rsidRDefault="00703753" w:rsidP="00703753">
            <w:pPr>
              <w:rPr>
                <w:rFonts w:ascii="Calibri" w:hAnsi="Calibri" w:cs="Calibri"/>
                <w:sz w:val="18"/>
                <w:szCs w:val="18"/>
              </w:rPr>
            </w:pPr>
            <w:r w:rsidRPr="00BB26A9">
              <w:rPr>
                <w:rFonts w:ascii="Calibri" w:hAnsi="Calibri" w:cs="Calibri"/>
                <w:sz w:val="18"/>
                <w:szCs w:val="18"/>
              </w:rPr>
              <w:t>147</w:t>
            </w:r>
          </w:p>
        </w:tc>
        <w:tc>
          <w:tcPr>
            <w:tcW w:w="1246" w:type="dxa"/>
            <w:vAlign w:val="bottom"/>
          </w:tcPr>
          <w:p w:rsidR="00703753" w:rsidRPr="00BB26A9" w:rsidRDefault="00703753" w:rsidP="00703753">
            <w:pPr>
              <w:rPr>
                <w:rFonts w:ascii="Calibri" w:hAnsi="Calibri" w:cs="Calibri"/>
                <w:sz w:val="18"/>
                <w:szCs w:val="18"/>
              </w:rPr>
            </w:pPr>
          </w:p>
        </w:tc>
        <w:tc>
          <w:tcPr>
            <w:tcW w:w="6458" w:type="dxa"/>
            <w:vAlign w:val="center"/>
          </w:tcPr>
          <w:p w:rsidR="00703753" w:rsidRPr="00BB26A9" w:rsidRDefault="00703753" w:rsidP="00703753">
            <w:pPr>
              <w:rPr>
                <w:rFonts w:ascii="Sylfaen" w:hAnsi="Sylfaen"/>
                <w:sz w:val="18"/>
                <w:szCs w:val="18"/>
              </w:rPr>
            </w:pPr>
            <w:r w:rsidRPr="00BB26A9">
              <w:rPr>
                <w:rFonts w:ascii="Sylfaen" w:hAnsi="Sylfaen"/>
                <w:sz w:val="18"/>
                <w:szCs w:val="18"/>
              </w:rPr>
              <w:t>Кальций, холекальциферол, 500 мг + 11 мг (400 ммоль)</w:t>
            </w:r>
          </w:p>
        </w:tc>
      </w:tr>
      <w:tr w:rsidR="00703753" w:rsidRPr="009044F1" w:rsidTr="00703753">
        <w:trPr>
          <w:jc w:val="center"/>
        </w:trPr>
        <w:tc>
          <w:tcPr>
            <w:tcW w:w="1530" w:type="dxa"/>
            <w:vAlign w:val="bottom"/>
          </w:tcPr>
          <w:p w:rsidR="00703753" w:rsidRPr="00BB26A9" w:rsidRDefault="00703753" w:rsidP="00703753">
            <w:pPr>
              <w:rPr>
                <w:rFonts w:ascii="Calibri" w:hAnsi="Calibri" w:cs="Calibri"/>
                <w:sz w:val="18"/>
                <w:szCs w:val="18"/>
              </w:rPr>
            </w:pPr>
            <w:r w:rsidRPr="00BB26A9">
              <w:rPr>
                <w:rFonts w:ascii="Calibri" w:hAnsi="Calibri" w:cs="Calibri"/>
                <w:sz w:val="18"/>
                <w:szCs w:val="18"/>
              </w:rPr>
              <w:t>148</w:t>
            </w:r>
          </w:p>
        </w:tc>
        <w:tc>
          <w:tcPr>
            <w:tcW w:w="1246" w:type="dxa"/>
            <w:vAlign w:val="bottom"/>
          </w:tcPr>
          <w:p w:rsidR="00703753" w:rsidRPr="00BB26A9" w:rsidRDefault="00703753" w:rsidP="00703753">
            <w:pPr>
              <w:rPr>
                <w:rFonts w:ascii="Calibri" w:hAnsi="Calibri" w:cs="Calibri"/>
                <w:sz w:val="18"/>
                <w:szCs w:val="18"/>
              </w:rPr>
            </w:pPr>
          </w:p>
        </w:tc>
        <w:tc>
          <w:tcPr>
            <w:tcW w:w="6458" w:type="dxa"/>
            <w:vAlign w:val="center"/>
          </w:tcPr>
          <w:p w:rsidR="00703753" w:rsidRPr="00BB26A9" w:rsidRDefault="00703753" w:rsidP="00703753">
            <w:pPr>
              <w:rPr>
                <w:rFonts w:ascii="Sylfaen" w:hAnsi="Sylfaen"/>
                <w:sz w:val="18"/>
                <w:szCs w:val="18"/>
              </w:rPr>
            </w:pPr>
            <w:r w:rsidRPr="00BB26A9">
              <w:rPr>
                <w:rFonts w:ascii="Sylfaen" w:hAnsi="Sylfaen"/>
                <w:sz w:val="18"/>
                <w:szCs w:val="18"/>
              </w:rPr>
              <w:t>Каптоприл 25г</w:t>
            </w:r>
          </w:p>
        </w:tc>
      </w:tr>
      <w:tr w:rsidR="00703753" w:rsidRPr="009044F1" w:rsidTr="00703753">
        <w:trPr>
          <w:jc w:val="center"/>
        </w:trPr>
        <w:tc>
          <w:tcPr>
            <w:tcW w:w="1530" w:type="dxa"/>
            <w:vAlign w:val="bottom"/>
          </w:tcPr>
          <w:p w:rsidR="00703753" w:rsidRPr="00BB26A9" w:rsidRDefault="00703753" w:rsidP="00703753">
            <w:pPr>
              <w:rPr>
                <w:rFonts w:ascii="Calibri" w:hAnsi="Calibri" w:cs="Calibri"/>
                <w:sz w:val="18"/>
                <w:szCs w:val="18"/>
              </w:rPr>
            </w:pPr>
            <w:r w:rsidRPr="00BB26A9">
              <w:rPr>
                <w:rFonts w:ascii="Calibri" w:hAnsi="Calibri" w:cs="Calibri"/>
                <w:sz w:val="18"/>
                <w:szCs w:val="18"/>
              </w:rPr>
              <w:t>149</w:t>
            </w:r>
          </w:p>
        </w:tc>
        <w:tc>
          <w:tcPr>
            <w:tcW w:w="1246" w:type="dxa"/>
            <w:vAlign w:val="bottom"/>
          </w:tcPr>
          <w:p w:rsidR="00703753" w:rsidRPr="00BB26A9" w:rsidRDefault="00703753" w:rsidP="00703753">
            <w:pPr>
              <w:rPr>
                <w:rFonts w:ascii="Calibri" w:hAnsi="Calibri" w:cs="Calibri"/>
                <w:sz w:val="18"/>
                <w:szCs w:val="18"/>
              </w:rPr>
            </w:pPr>
          </w:p>
        </w:tc>
        <w:tc>
          <w:tcPr>
            <w:tcW w:w="6458" w:type="dxa"/>
          </w:tcPr>
          <w:p w:rsidR="00703753" w:rsidRPr="00BB26A9" w:rsidRDefault="00703753" w:rsidP="00703753">
            <w:r w:rsidRPr="00BB26A9">
              <w:rPr>
                <w:rFonts w:ascii="GHEA Grapalat" w:hAnsi="GHEA Grapalat"/>
                <w:sz w:val="16"/>
                <w:szCs w:val="16"/>
              </w:rPr>
              <w:t>Кетопрофен</w:t>
            </w:r>
          </w:p>
        </w:tc>
      </w:tr>
      <w:tr w:rsidR="00703753" w:rsidRPr="009044F1" w:rsidTr="00703753">
        <w:trPr>
          <w:jc w:val="center"/>
        </w:trPr>
        <w:tc>
          <w:tcPr>
            <w:tcW w:w="1530" w:type="dxa"/>
            <w:vAlign w:val="bottom"/>
          </w:tcPr>
          <w:p w:rsidR="00703753" w:rsidRPr="00BB26A9" w:rsidRDefault="00703753" w:rsidP="00703753">
            <w:pPr>
              <w:rPr>
                <w:rFonts w:ascii="Calibri" w:hAnsi="Calibri" w:cs="Calibri"/>
                <w:sz w:val="18"/>
                <w:szCs w:val="18"/>
              </w:rPr>
            </w:pPr>
            <w:r w:rsidRPr="00BB26A9">
              <w:rPr>
                <w:rFonts w:ascii="Calibri" w:hAnsi="Calibri" w:cs="Calibri"/>
                <w:sz w:val="18"/>
                <w:szCs w:val="18"/>
              </w:rPr>
              <w:t>150</w:t>
            </w:r>
          </w:p>
        </w:tc>
        <w:tc>
          <w:tcPr>
            <w:tcW w:w="1246" w:type="dxa"/>
            <w:vAlign w:val="bottom"/>
          </w:tcPr>
          <w:p w:rsidR="00703753" w:rsidRPr="00BB26A9" w:rsidRDefault="00703753" w:rsidP="00703753">
            <w:pPr>
              <w:rPr>
                <w:rFonts w:ascii="Calibri" w:hAnsi="Calibri" w:cs="Calibri"/>
                <w:sz w:val="18"/>
                <w:szCs w:val="18"/>
              </w:rPr>
            </w:pPr>
          </w:p>
        </w:tc>
        <w:tc>
          <w:tcPr>
            <w:tcW w:w="6458" w:type="dxa"/>
          </w:tcPr>
          <w:p w:rsidR="00703753" w:rsidRPr="00BB26A9" w:rsidRDefault="00703753" w:rsidP="00703753">
            <w:r w:rsidRPr="00BB26A9">
              <w:rPr>
                <w:rFonts w:ascii="GHEA Grapalat" w:hAnsi="GHEA Grapalat"/>
                <w:sz w:val="16"/>
                <w:szCs w:val="16"/>
              </w:rPr>
              <w:t>Кетопрофен</w:t>
            </w:r>
          </w:p>
        </w:tc>
      </w:tr>
      <w:tr w:rsidR="00703753" w:rsidRPr="009044F1" w:rsidTr="00703753">
        <w:trPr>
          <w:jc w:val="center"/>
        </w:trPr>
        <w:tc>
          <w:tcPr>
            <w:tcW w:w="1530" w:type="dxa"/>
            <w:vAlign w:val="bottom"/>
          </w:tcPr>
          <w:p w:rsidR="00703753" w:rsidRPr="00BB26A9" w:rsidRDefault="00703753" w:rsidP="00703753">
            <w:pPr>
              <w:rPr>
                <w:rFonts w:ascii="Calibri" w:hAnsi="Calibri" w:cs="Calibri"/>
                <w:sz w:val="18"/>
                <w:szCs w:val="18"/>
              </w:rPr>
            </w:pPr>
            <w:r w:rsidRPr="00BB26A9">
              <w:rPr>
                <w:rFonts w:ascii="Calibri" w:hAnsi="Calibri" w:cs="Calibri"/>
                <w:sz w:val="18"/>
                <w:szCs w:val="18"/>
              </w:rPr>
              <w:t>151</w:t>
            </w:r>
          </w:p>
        </w:tc>
        <w:tc>
          <w:tcPr>
            <w:tcW w:w="1246" w:type="dxa"/>
            <w:vAlign w:val="bottom"/>
          </w:tcPr>
          <w:p w:rsidR="00703753" w:rsidRPr="00BB26A9" w:rsidRDefault="00703753" w:rsidP="00703753">
            <w:pPr>
              <w:rPr>
                <w:rFonts w:ascii="Calibri" w:hAnsi="Calibri" w:cs="Calibri"/>
                <w:sz w:val="18"/>
                <w:szCs w:val="18"/>
              </w:rPr>
            </w:pPr>
          </w:p>
        </w:tc>
        <w:tc>
          <w:tcPr>
            <w:tcW w:w="6458" w:type="dxa"/>
          </w:tcPr>
          <w:p w:rsidR="00703753" w:rsidRPr="00BB26A9" w:rsidRDefault="00703753" w:rsidP="00703753">
            <w:r w:rsidRPr="00BB26A9">
              <w:rPr>
                <w:rFonts w:ascii="GHEA Grapalat" w:hAnsi="GHEA Grapalat"/>
                <w:sz w:val="16"/>
                <w:szCs w:val="16"/>
              </w:rPr>
              <w:t>Кетопрофен</w:t>
            </w:r>
          </w:p>
        </w:tc>
      </w:tr>
      <w:tr w:rsidR="00703753" w:rsidRPr="009044F1" w:rsidTr="00703753">
        <w:trPr>
          <w:jc w:val="center"/>
        </w:trPr>
        <w:tc>
          <w:tcPr>
            <w:tcW w:w="1530" w:type="dxa"/>
            <w:vAlign w:val="bottom"/>
          </w:tcPr>
          <w:p w:rsidR="00703753" w:rsidRPr="00BB26A9" w:rsidRDefault="00703753" w:rsidP="00703753">
            <w:pPr>
              <w:rPr>
                <w:rFonts w:ascii="Calibri" w:hAnsi="Calibri" w:cs="Calibri"/>
                <w:sz w:val="18"/>
                <w:szCs w:val="18"/>
              </w:rPr>
            </w:pPr>
            <w:r w:rsidRPr="00BB26A9">
              <w:rPr>
                <w:rFonts w:ascii="Calibri" w:hAnsi="Calibri" w:cs="Calibri"/>
                <w:sz w:val="18"/>
                <w:szCs w:val="18"/>
              </w:rPr>
              <w:t>152</w:t>
            </w:r>
          </w:p>
        </w:tc>
        <w:tc>
          <w:tcPr>
            <w:tcW w:w="1246" w:type="dxa"/>
            <w:vAlign w:val="bottom"/>
          </w:tcPr>
          <w:p w:rsidR="00703753" w:rsidRPr="00BB26A9" w:rsidRDefault="00703753" w:rsidP="00703753">
            <w:pPr>
              <w:rPr>
                <w:rFonts w:ascii="Calibri" w:hAnsi="Calibri" w:cs="Calibri"/>
                <w:sz w:val="18"/>
                <w:szCs w:val="18"/>
              </w:rPr>
            </w:pPr>
          </w:p>
        </w:tc>
        <w:tc>
          <w:tcPr>
            <w:tcW w:w="6458" w:type="dxa"/>
            <w:vAlign w:val="center"/>
          </w:tcPr>
          <w:p w:rsidR="00703753" w:rsidRPr="00BB26A9" w:rsidRDefault="00703753" w:rsidP="00703753">
            <w:pPr>
              <w:rPr>
                <w:rFonts w:ascii="Sylfaen" w:hAnsi="Sylfaen"/>
                <w:sz w:val="18"/>
                <w:szCs w:val="18"/>
                <w:highlight w:val="cyan"/>
              </w:rPr>
            </w:pPr>
            <w:r w:rsidRPr="00BB26A9">
              <w:rPr>
                <w:rFonts w:ascii="Sylfaen" w:hAnsi="Sylfaen"/>
                <w:sz w:val="18"/>
                <w:szCs w:val="18"/>
                <w:highlight w:val="cyan"/>
              </w:rPr>
              <w:t xml:space="preserve">Клоназепам </w:t>
            </w:r>
          </w:p>
        </w:tc>
      </w:tr>
      <w:tr w:rsidR="00703753" w:rsidRPr="009044F1" w:rsidTr="00703753">
        <w:trPr>
          <w:jc w:val="center"/>
        </w:trPr>
        <w:tc>
          <w:tcPr>
            <w:tcW w:w="1530" w:type="dxa"/>
            <w:vAlign w:val="bottom"/>
          </w:tcPr>
          <w:p w:rsidR="00703753" w:rsidRPr="00BB26A9" w:rsidRDefault="00703753" w:rsidP="00703753">
            <w:pPr>
              <w:rPr>
                <w:rFonts w:ascii="Calibri" w:hAnsi="Calibri" w:cs="Calibri"/>
                <w:sz w:val="18"/>
                <w:szCs w:val="18"/>
              </w:rPr>
            </w:pPr>
            <w:r w:rsidRPr="00BB26A9">
              <w:rPr>
                <w:rFonts w:ascii="Calibri" w:hAnsi="Calibri" w:cs="Calibri"/>
                <w:sz w:val="18"/>
                <w:szCs w:val="18"/>
              </w:rPr>
              <w:t>153</w:t>
            </w:r>
          </w:p>
        </w:tc>
        <w:tc>
          <w:tcPr>
            <w:tcW w:w="1246" w:type="dxa"/>
            <w:vAlign w:val="bottom"/>
          </w:tcPr>
          <w:p w:rsidR="00703753" w:rsidRPr="00BB26A9" w:rsidRDefault="00703753" w:rsidP="00703753">
            <w:pPr>
              <w:rPr>
                <w:rFonts w:ascii="Calibri" w:hAnsi="Calibri" w:cs="Calibri"/>
                <w:sz w:val="18"/>
                <w:szCs w:val="18"/>
              </w:rPr>
            </w:pPr>
          </w:p>
        </w:tc>
        <w:tc>
          <w:tcPr>
            <w:tcW w:w="6458" w:type="dxa"/>
            <w:vAlign w:val="center"/>
          </w:tcPr>
          <w:p w:rsidR="00703753" w:rsidRPr="00BB26A9" w:rsidRDefault="00703753" w:rsidP="00703753">
            <w:pPr>
              <w:rPr>
                <w:rFonts w:ascii="Sylfaen" w:hAnsi="Sylfaen"/>
                <w:sz w:val="18"/>
                <w:szCs w:val="18"/>
              </w:rPr>
            </w:pPr>
            <w:r w:rsidRPr="00BB26A9">
              <w:rPr>
                <w:rFonts w:ascii="Sylfaen" w:hAnsi="Sylfaen"/>
                <w:sz w:val="18"/>
                <w:szCs w:val="18"/>
              </w:rPr>
              <w:t>Метилпреднизолон 4 мг</w:t>
            </w:r>
          </w:p>
        </w:tc>
      </w:tr>
      <w:tr w:rsidR="00703753" w:rsidRPr="009044F1" w:rsidTr="00703753">
        <w:trPr>
          <w:jc w:val="center"/>
        </w:trPr>
        <w:tc>
          <w:tcPr>
            <w:tcW w:w="1530" w:type="dxa"/>
            <w:vAlign w:val="bottom"/>
          </w:tcPr>
          <w:p w:rsidR="00703753" w:rsidRPr="00BB26A9" w:rsidRDefault="00703753" w:rsidP="00703753">
            <w:pPr>
              <w:rPr>
                <w:rFonts w:ascii="Calibri" w:hAnsi="Calibri" w:cs="Calibri"/>
                <w:sz w:val="18"/>
                <w:szCs w:val="18"/>
              </w:rPr>
            </w:pPr>
            <w:r w:rsidRPr="00BB26A9">
              <w:rPr>
                <w:rFonts w:ascii="Calibri" w:hAnsi="Calibri" w:cs="Calibri"/>
                <w:sz w:val="18"/>
                <w:szCs w:val="18"/>
              </w:rPr>
              <w:t>154</w:t>
            </w:r>
          </w:p>
        </w:tc>
        <w:tc>
          <w:tcPr>
            <w:tcW w:w="1246" w:type="dxa"/>
            <w:vAlign w:val="bottom"/>
          </w:tcPr>
          <w:p w:rsidR="00703753" w:rsidRPr="00BB26A9" w:rsidRDefault="00703753" w:rsidP="00703753">
            <w:pPr>
              <w:rPr>
                <w:rFonts w:ascii="Calibri" w:hAnsi="Calibri" w:cs="Calibri"/>
                <w:sz w:val="18"/>
                <w:szCs w:val="18"/>
              </w:rPr>
            </w:pPr>
          </w:p>
        </w:tc>
        <w:tc>
          <w:tcPr>
            <w:tcW w:w="6458" w:type="dxa"/>
            <w:vAlign w:val="center"/>
          </w:tcPr>
          <w:p w:rsidR="00703753" w:rsidRPr="00BB26A9" w:rsidRDefault="00703753" w:rsidP="00703753">
            <w:pPr>
              <w:rPr>
                <w:rFonts w:ascii="Sylfaen" w:hAnsi="Sylfaen"/>
                <w:sz w:val="18"/>
                <w:szCs w:val="18"/>
                <w:highlight w:val="yellow"/>
              </w:rPr>
            </w:pPr>
            <w:r w:rsidRPr="00BB26A9">
              <w:rPr>
                <w:rFonts w:ascii="GHEA Grapalat" w:hAnsi="GHEA Grapalat"/>
                <w:color w:val="000000"/>
                <w:sz w:val="18"/>
                <w:szCs w:val="18"/>
              </w:rPr>
              <w:t>Монтелукаст  1</w:t>
            </w:r>
            <w:r w:rsidRPr="00BB26A9">
              <w:rPr>
                <w:rFonts w:ascii="Sylfaen" w:hAnsi="Sylfaen"/>
                <w:sz w:val="18"/>
                <w:szCs w:val="18"/>
              </w:rPr>
              <w:t>0мг</w:t>
            </w:r>
          </w:p>
        </w:tc>
      </w:tr>
      <w:tr w:rsidR="00703753" w:rsidRPr="009044F1" w:rsidTr="00703753">
        <w:trPr>
          <w:jc w:val="center"/>
        </w:trPr>
        <w:tc>
          <w:tcPr>
            <w:tcW w:w="1530" w:type="dxa"/>
            <w:vAlign w:val="bottom"/>
          </w:tcPr>
          <w:p w:rsidR="00703753" w:rsidRPr="00BB26A9" w:rsidRDefault="00703753" w:rsidP="00703753">
            <w:pPr>
              <w:rPr>
                <w:rFonts w:ascii="Calibri" w:hAnsi="Calibri" w:cs="Calibri"/>
                <w:sz w:val="18"/>
                <w:szCs w:val="18"/>
              </w:rPr>
            </w:pPr>
            <w:r w:rsidRPr="00BB26A9">
              <w:rPr>
                <w:rFonts w:ascii="Calibri" w:hAnsi="Calibri" w:cs="Calibri"/>
                <w:sz w:val="18"/>
                <w:szCs w:val="18"/>
              </w:rPr>
              <w:t>155</w:t>
            </w:r>
          </w:p>
        </w:tc>
        <w:tc>
          <w:tcPr>
            <w:tcW w:w="1246" w:type="dxa"/>
            <w:vAlign w:val="bottom"/>
          </w:tcPr>
          <w:p w:rsidR="00703753" w:rsidRPr="00BB26A9" w:rsidRDefault="00703753" w:rsidP="00703753">
            <w:pPr>
              <w:rPr>
                <w:rFonts w:ascii="Calibri" w:hAnsi="Calibri" w:cs="Calibri"/>
                <w:sz w:val="18"/>
                <w:szCs w:val="18"/>
              </w:rPr>
            </w:pPr>
          </w:p>
        </w:tc>
        <w:tc>
          <w:tcPr>
            <w:tcW w:w="6458" w:type="dxa"/>
            <w:vAlign w:val="center"/>
          </w:tcPr>
          <w:p w:rsidR="00703753" w:rsidRPr="00BB26A9" w:rsidRDefault="00703753" w:rsidP="00703753">
            <w:pPr>
              <w:rPr>
                <w:rFonts w:ascii="Sylfaen" w:hAnsi="Sylfaen"/>
                <w:sz w:val="18"/>
                <w:szCs w:val="18"/>
              </w:rPr>
            </w:pPr>
            <w:r w:rsidRPr="00BB26A9">
              <w:rPr>
                <w:rFonts w:ascii="GHEA Grapalat" w:hAnsi="GHEA Grapalat"/>
                <w:color w:val="000000"/>
                <w:sz w:val="18"/>
                <w:szCs w:val="18"/>
              </w:rPr>
              <w:t>Монтелукаст 5</w:t>
            </w:r>
            <w:r w:rsidRPr="00BB26A9">
              <w:rPr>
                <w:rFonts w:ascii="Sylfaen" w:hAnsi="Sylfaen"/>
                <w:sz w:val="18"/>
                <w:szCs w:val="18"/>
              </w:rPr>
              <w:t>мг</w:t>
            </w:r>
          </w:p>
        </w:tc>
      </w:tr>
      <w:tr w:rsidR="00703753" w:rsidRPr="009044F1" w:rsidTr="00703753">
        <w:trPr>
          <w:jc w:val="center"/>
        </w:trPr>
        <w:tc>
          <w:tcPr>
            <w:tcW w:w="1530" w:type="dxa"/>
            <w:vAlign w:val="bottom"/>
          </w:tcPr>
          <w:p w:rsidR="00703753" w:rsidRPr="00BB26A9" w:rsidRDefault="00703753" w:rsidP="00703753">
            <w:pPr>
              <w:rPr>
                <w:rFonts w:ascii="Calibri" w:hAnsi="Calibri" w:cs="Calibri"/>
                <w:sz w:val="18"/>
                <w:szCs w:val="18"/>
              </w:rPr>
            </w:pPr>
            <w:r w:rsidRPr="00BB26A9">
              <w:rPr>
                <w:rFonts w:ascii="Calibri" w:hAnsi="Calibri" w:cs="Calibri"/>
                <w:sz w:val="18"/>
                <w:szCs w:val="18"/>
              </w:rPr>
              <w:lastRenderedPageBreak/>
              <w:t>156</w:t>
            </w:r>
          </w:p>
        </w:tc>
        <w:tc>
          <w:tcPr>
            <w:tcW w:w="1246" w:type="dxa"/>
            <w:vAlign w:val="bottom"/>
          </w:tcPr>
          <w:p w:rsidR="00703753" w:rsidRPr="00BB26A9" w:rsidRDefault="00703753" w:rsidP="00703753">
            <w:pPr>
              <w:rPr>
                <w:rFonts w:ascii="Calibri" w:hAnsi="Calibri" w:cs="Calibri"/>
                <w:sz w:val="18"/>
                <w:szCs w:val="18"/>
              </w:rPr>
            </w:pPr>
          </w:p>
        </w:tc>
        <w:tc>
          <w:tcPr>
            <w:tcW w:w="6458" w:type="dxa"/>
            <w:vAlign w:val="center"/>
          </w:tcPr>
          <w:p w:rsidR="00703753" w:rsidRPr="00BB26A9" w:rsidRDefault="00703753" w:rsidP="00703753">
            <w:pPr>
              <w:rPr>
                <w:rFonts w:ascii="Sylfaen" w:hAnsi="Sylfaen"/>
                <w:sz w:val="18"/>
                <w:szCs w:val="18"/>
              </w:rPr>
            </w:pPr>
            <w:r w:rsidRPr="00BB26A9">
              <w:rPr>
                <w:rFonts w:ascii="Sylfaen" w:hAnsi="Sylfaen"/>
                <w:sz w:val="18"/>
                <w:szCs w:val="18"/>
              </w:rPr>
              <w:t>Пантопразол 40 мг</w:t>
            </w:r>
          </w:p>
        </w:tc>
      </w:tr>
      <w:tr w:rsidR="00703753" w:rsidRPr="009044F1" w:rsidTr="00703753">
        <w:trPr>
          <w:jc w:val="center"/>
        </w:trPr>
        <w:tc>
          <w:tcPr>
            <w:tcW w:w="1530" w:type="dxa"/>
            <w:vAlign w:val="bottom"/>
          </w:tcPr>
          <w:p w:rsidR="00703753" w:rsidRPr="00BB26A9" w:rsidRDefault="00703753" w:rsidP="00703753">
            <w:pPr>
              <w:rPr>
                <w:rFonts w:ascii="Calibri" w:hAnsi="Calibri" w:cs="Calibri"/>
                <w:sz w:val="18"/>
                <w:szCs w:val="18"/>
              </w:rPr>
            </w:pPr>
            <w:r w:rsidRPr="00BB26A9">
              <w:rPr>
                <w:rFonts w:ascii="Calibri" w:hAnsi="Calibri" w:cs="Calibri"/>
                <w:sz w:val="18"/>
                <w:szCs w:val="18"/>
              </w:rPr>
              <w:t>157</w:t>
            </w:r>
          </w:p>
        </w:tc>
        <w:tc>
          <w:tcPr>
            <w:tcW w:w="1246" w:type="dxa"/>
            <w:vAlign w:val="bottom"/>
          </w:tcPr>
          <w:p w:rsidR="00703753" w:rsidRPr="00BB26A9" w:rsidRDefault="00703753" w:rsidP="00703753">
            <w:pPr>
              <w:rPr>
                <w:rFonts w:ascii="Calibri" w:hAnsi="Calibri" w:cs="Calibri"/>
                <w:sz w:val="18"/>
                <w:szCs w:val="18"/>
              </w:rPr>
            </w:pPr>
          </w:p>
        </w:tc>
        <w:tc>
          <w:tcPr>
            <w:tcW w:w="6458" w:type="dxa"/>
            <w:vAlign w:val="center"/>
          </w:tcPr>
          <w:p w:rsidR="00703753" w:rsidRPr="00BB26A9" w:rsidRDefault="00703753" w:rsidP="00703753">
            <w:pPr>
              <w:rPr>
                <w:rFonts w:ascii="Sylfaen" w:hAnsi="Sylfaen"/>
                <w:sz w:val="18"/>
                <w:szCs w:val="18"/>
              </w:rPr>
            </w:pPr>
            <w:r w:rsidRPr="00BB26A9">
              <w:rPr>
                <w:rFonts w:ascii="Sylfaen" w:hAnsi="Sylfaen"/>
                <w:sz w:val="18"/>
                <w:szCs w:val="18"/>
              </w:rPr>
              <w:t>Пантопразол 20 мг</w:t>
            </w:r>
          </w:p>
        </w:tc>
      </w:tr>
      <w:tr w:rsidR="00703753" w:rsidRPr="009044F1" w:rsidTr="00703753">
        <w:trPr>
          <w:jc w:val="center"/>
        </w:trPr>
        <w:tc>
          <w:tcPr>
            <w:tcW w:w="1530" w:type="dxa"/>
            <w:vAlign w:val="bottom"/>
          </w:tcPr>
          <w:p w:rsidR="00703753" w:rsidRPr="00BB26A9" w:rsidRDefault="00703753" w:rsidP="00703753">
            <w:pPr>
              <w:rPr>
                <w:rFonts w:ascii="Calibri" w:hAnsi="Calibri" w:cs="Calibri"/>
                <w:sz w:val="18"/>
                <w:szCs w:val="18"/>
              </w:rPr>
            </w:pPr>
            <w:r w:rsidRPr="00BB26A9">
              <w:rPr>
                <w:rFonts w:ascii="Calibri" w:hAnsi="Calibri" w:cs="Calibri"/>
                <w:sz w:val="18"/>
                <w:szCs w:val="18"/>
              </w:rPr>
              <w:t>158</w:t>
            </w:r>
          </w:p>
        </w:tc>
        <w:tc>
          <w:tcPr>
            <w:tcW w:w="1246" w:type="dxa"/>
            <w:vAlign w:val="bottom"/>
          </w:tcPr>
          <w:p w:rsidR="00703753" w:rsidRPr="00BB26A9" w:rsidRDefault="00703753" w:rsidP="00703753">
            <w:pPr>
              <w:rPr>
                <w:rFonts w:ascii="Calibri" w:hAnsi="Calibri" w:cs="Calibri"/>
                <w:sz w:val="18"/>
                <w:szCs w:val="18"/>
              </w:rPr>
            </w:pPr>
          </w:p>
        </w:tc>
        <w:tc>
          <w:tcPr>
            <w:tcW w:w="6458" w:type="dxa"/>
          </w:tcPr>
          <w:p w:rsidR="00703753" w:rsidRPr="00BB26A9" w:rsidRDefault="00703753" w:rsidP="00703753">
            <w:r w:rsidRPr="00BB26A9">
              <w:t>Периндоприл, индапамид</w:t>
            </w:r>
          </w:p>
        </w:tc>
      </w:tr>
      <w:tr w:rsidR="00703753" w:rsidRPr="009044F1" w:rsidTr="00703753">
        <w:trPr>
          <w:jc w:val="center"/>
        </w:trPr>
        <w:tc>
          <w:tcPr>
            <w:tcW w:w="1530" w:type="dxa"/>
            <w:vAlign w:val="bottom"/>
          </w:tcPr>
          <w:p w:rsidR="00703753" w:rsidRPr="00BB26A9" w:rsidRDefault="00703753" w:rsidP="00703753">
            <w:pPr>
              <w:rPr>
                <w:rFonts w:ascii="Calibri" w:hAnsi="Calibri" w:cs="Calibri"/>
                <w:sz w:val="18"/>
                <w:szCs w:val="18"/>
              </w:rPr>
            </w:pPr>
            <w:r w:rsidRPr="00BB26A9">
              <w:rPr>
                <w:rFonts w:ascii="Calibri" w:hAnsi="Calibri" w:cs="Calibri"/>
                <w:sz w:val="18"/>
                <w:szCs w:val="18"/>
              </w:rPr>
              <w:t>159</w:t>
            </w:r>
          </w:p>
        </w:tc>
        <w:tc>
          <w:tcPr>
            <w:tcW w:w="1246" w:type="dxa"/>
            <w:vAlign w:val="bottom"/>
          </w:tcPr>
          <w:p w:rsidR="00703753" w:rsidRPr="00BB26A9" w:rsidRDefault="00703753" w:rsidP="00703753">
            <w:pPr>
              <w:rPr>
                <w:rFonts w:ascii="Calibri" w:hAnsi="Calibri" w:cs="Calibri"/>
                <w:sz w:val="18"/>
                <w:szCs w:val="18"/>
              </w:rPr>
            </w:pPr>
          </w:p>
        </w:tc>
        <w:tc>
          <w:tcPr>
            <w:tcW w:w="6458" w:type="dxa"/>
          </w:tcPr>
          <w:p w:rsidR="00703753" w:rsidRPr="00BB26A9" w:rsidRDefault="00703753" w:rsidP="00703753">
            <w:r w:rsidRPr="00BB26A9">
              <w:t>Периндоприл, индапамид</w:t>
            </w:r>
          </w:p>
        </w:tc>
      </w:tr>
      <w:tr w:rsidR="00703753" w:rsidRPr="009044F1" w:rsidTr="00703753">
        <w:trPr>
          <w:jc w:val="center"/>
        </w:trPr>
        <w:tc>
          <w:tcPr>
            <w:tcW w:w="1530" w:type="dxa"/>
            <w:vAlign w:val="bottom"/>
          </w:tcPr>
          <w:p w:rsidR="00703753" w:rsidRPr="00BB26A9" w:rsidRDefault="00703753" w:rsidP="00703753">
            <w:pPr>
              <w:rPr>
                <w:rFonts w:ascii="Calibri" w:hAnsi="Calibri" w:cs="Calibri"/>
                <w:sz w:val="16"/>
                <w:szCs w:val="16"/>
              </w:rPr>
            </w:pPr>
            <w:r w:rsidRPr="00BB26A9">
              <w:rPr>
                <w:rFonts w:ascii="Calibri" w:hAnsi="Calibri" w:cs="Calibri"/>
                <w:sz w:val="16"/>
                <w:szCs w:val="16"/>
              </w:rPr>
              <w:t>160</w:t>
            </w:r>
          </w:p>
        </w:tc>
        <w:tc>
          <w:tcPr>
            <w:tcW w:w="1246" w:type="dxa"/>
            <w:vAlign w:val="bottom"/>
          </w:tcPr>
          <w:p w:rsidR="00703753" w:rsidRPr="00BB26A9" w:rsidRDefault="00703753" w:rsidP="00703753">
            <w:pPr>
              <w:rPr>
                <w:rFonts w:ascii="Calibri" w:hAnsi="Calibri" w:cs="Calibri"/>
                <w:sz w:val="16"/>
                <w:szCs w:val="16"/>
              </w:rPr>
            </w:pPr>
          </w:p>
        </w:tc>
        <w:tc>
          <w:tcPr>
            <w:tcW w:w="6458" w:type="dxa"/>
          </w:tcPr>
          <w:p w:rsidR="00703753" w:rsidRPr="00BB26A9" w:rsidRDefault="00703753" w:rsidP="00703753">
            <w:r w:rsidRPr="00BB26A9">
              <w:rPr>
                <w:rFonts w:ascii="GHEA Grapalat" w:hAnsi="GHEA Grapalat"/>
                <w:sz w:val="16"/>
                <w:szCs w:val="16"/>
              </w:rPr>
              <w:t xml:space="preserve">Периндоприл, , амлодипин  </w:t>
            </w:r>
            <w:r w:rsidRPr="00BB26A9">
              <w:rPr>
                <w:rFonts w:ascii="Sylfaen" w:hAnsi="Sylfaen"/>
                <w:sz w:val="18"/>
                <w:szCs w:val="18"/>
              </w:rPr>
              <w:t>5мг+5мг</w:t>
            </w:r>
          </w:p>
        </w:tc>
      </w:tr>
      <w:tr w:rsidR="00703753" w:rsidRPr="009044F1" w:rsidTr="00703753">
        <w:trPr>
          <w:jc w:val="center"/>
        </w:trPr>
        <w:tc>
          <w:tcPr>
            <w:tcW w:w="1530" w:type="dxa"/>
            <w:vAlign w:val="bottom"/>
          </w:tcPr>
          <w:p w:rsidR="00703753" w:rsidRPr="00BB26A9" w:rsidRDefault="00703753" w:rsidP="00703753">
            <w:pPr>
              <w:rPr>
                <w:rFonts w:ascii="Calibri" w:hAnsi="Calibri" w:cs="Calibri"/>
                <w:sz w:val="16"/>
                <w:szCs w:val="16"/>
              </w:rPr>
            </w:pPr>
            <w:r w:rsidRPr="00BB26A9">
              <w:rPr>
                <w:rFonts w:ascii="Calibri" w:hAnsi="Calibri" w:cs="Calibri"/>
                <w:sz w:val="16"/>
                <w:szCs w:val="16"/>
              </w:rPr>
              <w:t>161</w:t>
            </w:r>
          </w:p>
        </w:tc>
        <w:tc>
          <w:tcPr>
            <w:tcW w:w="1246" w:type="dxa"/>
            <w:vAlign w:val="bottom"/>
          </w:tcPr>
          <w:p w:rsidR="00703753" w:rsidRPr="00BB26A9" w:rsidRDefault="00703753" w:rsidP="00703753">
            <w:pPr>
              <w:rPr>
                <w:rFonts w:ascii="Calibri" w:hAnsi="Calibri" w:cs="Calibri"/>
                <w:sz w:val="16"/>
                <w:szCs w:val="16"/>
              </w:rPr>
            </w:pPr>
          </w:p>
        </w:tc>
        <w:tc>
          <w:tcPr>
            <w:tcW w:w="6458" w:type="dxa"/>
          </w:tcPr>
          <w:p w:rsidR="00703753" w:rsidRPr="00BB26A9" w:rsidRDefault="00703753" w:rsidP="00703753">
            <w:r w:rsidRPr="00BB26A9">
              <w:rPr>
                <w:rFonts w:ascii="GHEA Grapalat" w:hAnsi="GHEA Grapalat"/>
                <w:sz w:val="16"/>
                <w:szCs w:val="16"/>
              </w:rPr>
              <w:t xml:space="preserve">Периндоприл,  амлодипин  </w:t>
            </w:r>
            <w:r w:rsidRPr="00BB26A9">
              <w:rPr>
                <w:rFonts w:ascii="Sylfaen" w:hAnsi="Sylfaen"/>
                <w:sz w:val="18"/>
                <w:szCs w:val="18"/>
              </w:rPr>
              <w:t>5мг+10мг</w:t>
            </w:r>
          </w:p>
        </w:tc>
      </w:tr>
      <w:tr w:rsidR="00703753" w:rsidRPr="009044F1" w:rsidTr="00703753">
        <w:trPr>
          <w:jc w:val="center"/>
        </w:trPr>
        <w:tc>
          <w:tcPr>
            <w:tcW w:w="1530" w:type="dxa"/>
            <w:vAlign w:val="bottom"/>
          </w:tcPr>
          <w:p w:rsidR="00703753" w:rsidRPr="00BB26A9" w:rsidRDefault="00703753" w:rsidP="00703753">
            <w:pPr>
              <w:jc w:val="both"/>
              <w:rPr>
                <w:rFonts w:ascii="Calibri" w:hAnsi="Calibri" w:cs="Calibri"/>
                <w:sz w:val="16"/>
                <w:szCs w:val="16"/>
              </w:rPr>
            </w:pPr>
            <w:r w:rsidRPr="00BB26A9">
              <w:rPr>
                <w:rFonts w:ascii="Calibri" w:hAnsi="Calibri" w:cs="Calibri"/>
                <w:sz w:val="16"/>
                <w:szCs w:val="16"/>
              </w:rPr>
              <w:t>162</w:t>
            </w:r>
          </w:p>
        </w:tc>
        <w:tc>
          <w:tcPr>
            <w:tcW w:w="1246" w:type="dxa"/>
            <w:vAlign w:val="bottom"/>
          </w:tcPr>
          <w:p w:rsidR="00703753" w:rsidRPr="00BB26A9" w:rsidRDefault="00703753" w:rsidP="00703753">
            <w:pPr>
              <w:jc w:val="both"/>
              <w:rPr>
                <w:rFonts w:ascii="Calibri" w:hAnsi="Calibri" w:cs="Calibri"/>
                <w:sz w:val="16"/>
                <w:szCs w:val="16"/>
              </w:rPr>
            </w:pPr>
          </w:p>
        </w:tc>
        <w:tc>
          <w:tcPr>
            <w:tcW w:w="6458" w:type="dxa"/>
          </w:tcPr>
          <w:p w:rsidR="00703753" w:rsidRPr="00BB26A9" w:rsidRDefault="00703753" w:rsidP="00703753">
            <w:r w:rsidRPr="00BB26A9">
              <w:rPr>
                <w:rFonts w:ascii="GHEA Grapalat" w:hAnsi="GHEA Grapalat"/>
                <w:sz w:val="16"/>
                <w:szCs w:val="16"/>
              </w:rPr>
              <w:t xml:space="preserve">Периндоприл,  амлодипин  </w:t>
            </w:r>
            <w:r w:rsidRPr="00BB26A9">
              <w:rPr>
                <w:rFonts w:ascii="Sylfaen" w:hAnsi="Sylfaen"/>
                <w:sz w:val="18"/>
                <w:szCs w:val="18"/>
              </w:rPr>
              <w:t>10мг+</w:t>
            </w:r>
            <w:r w:rsidRPr="00BB26A9">
              <w:rPr>
                <w:rFonts w:ascii="Sylfaen" w:hAnsi="Sylfaen"/>
                <w:sz w:val="18"/>
                <w:szCs w:val="18"/>
                <w:lang w:val="en-US"/>
              </w:rPr>
              <w:t>5</w:t>
            </w:r>
            <w:r w:rsidRPr="00BB26A9">
              <w:rPr>
                <w:rFonts w:ascii="Sylfaen" w:hAnsi="Sylfaen"/>
                <w:sz w:val="18"/>
                <w:szCs w:val="18"/>
              </w:rPr>
              <w:t>мг</w:t>
            </w:r>
          </w:p>
        </w:tc>
      </w:tr>
      <w:tr w:rsidR="00703753" w:rsidRPr="009044F1" w:rsidTr="00703753">
        <w:trPr>
          <w:jc w:val="center"/>
        </w:trPr>
        <w:tc>
          <w:tcPr>
            <w:tcW w:w="1530" w:type="dxa"/>
            <w:vAlign w:val="bottom"/>
          </w:tcPr>
          <w:p w:rsidR="00703753" w:rsidRPr="00BB26A9" w:rsidRDefault="00703753" w:rsidP="00703753">
            <w:pPr>
              <w:jc w:val="both"/>
              <w:rPr>
                <w:rFonts w:ascii="Calibri" w:hAnsi="Calibri" w:cs="Calibri"/>
                <w:sz w:val="16"/>
                <w:szCs w:val="16"/>
              </w:rPr>
            </w:pPr>
            <w:r w:rsidRPr="00BB26A9">
              <w:rPr>
                <w:rFonts w:ascii="Calibri" w:hAnsi="Calibri" w:cs="Calibri"/>
                <w:sz w:val="16"/>
                <w:szCs w:val="16"/>
              </w:rPr>
              <w:t>163</w:t>
            </w:r>
          </w:p>
        </w:tc>
        <w:tc>
          <w:tcPr>
            <w:tcW w:w="1246" w:type="dxa"/>
            <w:vAlign w:val="bottom"/>
          </w:tcPr>
          <w:p w:rsidR="00703753" w:rsidRPr="00BB26A9" w:rsidRDefault="00703753" w:rsidP="00703753">
            <w:pPr>
              <w:jc w:val="both"/>
              <w:rPr>
                <w:rFonts w:ascii="Calibri" w:hAnsi="Calibri" w:cs="Calibri"/>
                <w:sz w:val="16"/>
                <w:szCs w:val="16"/>
              </w:rPr>
            </w:pPr>
          </w:p>
        </w:tc>
        <w:tc>
          <w:tcPr>
            <w:tcW w:w="6458" w:type="dxa"/>
          </w:tcPr>
          <w:p w:rsidR="00703753" w:rsidRPr="00BB26A9" w:rsidRDefault="00703753" w:rsidP="00703753">
            <w:r w:rsidRPr="00BB26A9">
              <w:t xml:space="preserve">Периндоприл, индапамид </w:t>
            </w:r>
            <w:r w:rsidRPr="00BB26A9">
              <w:rPr>
                <w:rFonts w:ascii="Sylfaen" w:hAnsi="Sylfaen"/>
                <w:sz w:val="18"/>
                <w:szCs w:val="18"/>
                <w:lang w:val="en-US"/>
              </w:rPr>
              <w:t>10</w:t>
            </w:r>
            <w:r w:rsidRPr="00BB26A9">
              <w:rPr>
                <w:rFonts w:ascii="Sylfaen" w:hAnsi="Sylfaen"/>
                <w:sz w:val="18"/>
                <w:szCs w:val="18"/>
              </w:rPr>
              <w:t>мг</w:t>
            </w:r>
            <w:r w:rsidRPr="00BB26A9">
              <w:rPr>
                <w:rFonts w:ascii="Sylfaen" w:hAnsi="Sylfaen"/>
                <w:sz w:val="18"/>
                <w:szCs w:val="18"/>
                <w:lang w:val="en-US"/>
              </w:rPr>
              <w:t>+2,5</w:t>
            </w:r>
            <w:r w:rsidRPr="00BB26A9">
              <w:rPr>
                <w:rFonts w:ascii="Sylfaen" w:hAnsi="Sylfaen"/>
                <w:sz w:val="18"/>
                <w:szCs w:val="18"/>
              </w:rPr>
              <w:t>мг</w:t>
            </w:r>
          </w:p>
        </w:tc>
      </w:tr>
      <w:tr w:rsidR="00703753" w:rsidRPr="009044F1" w:rsidTr="00703753">
        <w:trPr>
          <w:jc w:val="center"/>
        </w:trPr>
        <w:tc>
          <w:tcPr>
            <w:tcW w:w="1530" w:type="dxa"/>
            <w:vAlign w:val="bottom"/>
          </w:tcPr>
          <w:p w:rsidR="00703753" w:rsidRPr="00BB26A9" w:rsidRDefault="00703753" w:rsidP="00703753">
            <w:pPr>
              <w:jc w:val="both"/>
              <w:rPr>
                <w:rFonts w:ascii="Calibri" w:hAnsi="Calibri" w:cs="Calibri"/>
                <w:sz w:val="16"/>
                <w:szCs w:val="16"/>
              </w:rPr>
            </w:pPr>
            <w:r w:rsidRPr="00BB26A9">
              <w:rPr>
                <w:rFonts w:ascii="Calibri" w:hAnsi="Calibri" w:cs="Calibri"/>
                <w:sz w:val="16"/>
                <w:szCs w:val="16"/>
              </w:rPr>
              <w:t>164</w:t>
            </w:r>
          </w:p>
        </w:tc>
        <w:tc>
          <w:tcPr>
            <w:tcW w:w="1246" w:type="dxa"/>
            <w:vAlign w:val="bottom"/>
          </w:tcPr>
          <w:p w:rsidR="00703753" w:rsidRPr="00BB26A9" w:rsidRDefault="00703753" w:rsidP="00703753">
            <w:pPr>
              <w:jc w:val="both"/>
              <w:rPr>
                <w:rFonts w:ascii="Calibri" w:hAnsi="Calibri" w:cs="Calibri"/>
                <w:sz w:val="16"/>
                <w:szCs w:val="16"/>
              </w:rPr>
            </w:pPr>
          </w:p>
        </w:tc>
        <w:tc>
          <w:tcPr>
            <w:tcW w:w="6458" w:type="dxa"/>
          </w:tcPr>
          <w:p w:rsidR="00703753" w:rsidRPr="00BB26A9" w:rsidRDefault="00703753" w:rsidP="00703753">
            <w:r w:rsidRPr="00BB26A9">
              <w:rPr>
                <w:rFonts w:ascii="GHEA Grapalat" w:hAnsi="GHEA Grapalat"/>
                <w:sz w:val="16"/>
                <w:szCs w:val="16"/>
              </w:rPr>
              <w:t xml:space="preserve">Периндоприл, индапамид, амлодипин </w:t>
            </w:r>
          </w:p>
        </w:tc>
      </w:tr>
      <w:tr w:rsidR="00703753" w:rsidRPr="009044F1" w:rsidTr="00703753">
        <w:trPr>
          <w:jc w:val="center"/>
        </w:trPr>
        <w:tc>
          <w:tcPr>
            <w:tcW w:w="1530" w:type="dxa"/>
            <w:vAlign w:val="bottom"/>
          </w:tcPr>
          <w:p w:rsidR="00703753" w:rsidRPr="00BB26A9" w:rsidRDefault="00703753" w:rsidP="00703753">
            <w:pPr>
              <w:jc w:val="both"/>
              <w:rPr>
                <w:rFonts w:ascii="Calibri" w:hAnsi="Calibri" w:cs="Calibri"/>
                <w:sz w:val="16"/>
                <w:szCs w:val="16"/>
              </w:rPr>
            </w:pPr>
            <w:r w:rsidRPr="00BB26A9">
              <w:rPr>
                <w:rFonts w:ascii="Calibri" w:hAnsi="Calibri" w:cs="Calibri"/>
                <w:sz w:val="16"/>
                <w:szCs w:val="16"/>
              </w:rPr>
              <w:t>165</w:t>
            </w:r>
          </w:p>
        </w:tc>
        <w:tc>
          <w:tcPr>
            <w:tcW w:w="1246" w:type="dxa"/>
            <w:vAlign w:val="bottom"/>
          </w:tcPr>
          <w:p w:rsidR="00703753" w:rsidRPr="00BB26A9" w:rsidRDefault="00703753" w:rsidP="00703753">
            <w:pPr>
              <w:jc w:val="both"/>
              <w:rPr>
                <w:rFonts w:ascii="Calibri" w:hAnsi="Calibri" w:cs="Calibri"/>
                <w:sz w:val="16"/>
                <w:szCs w:val="16"/>
              </w:rPr>
            </w:pPr>
          </w:p>
        </w:tc>
        <w:tc>
          <w:tcPr>
            <w:tcW w:w="6458" w:type="dxa"/>
          </w:tcPr>
          <w:p w:rsidR="00703753" w:rsidRPr="00BB26A9" w:rsidRDefault="00703753" w:rsidP="00703753">
            <w:r w:rsidRPr="00BB26A9">
              <w:rPr>
                <w:rFonts w:ascii="GHEA Grapalat" w:hAnsi="GHEA Grapalat"/>
                <w:sz w:val="16"/>
                <w:szCs w:val="16"/>
              </w:rPr>
              <w:t xml:space="preserve">Периндоприл, индапамид, амлодипин </w:t>
            </w:r>
          </w:p>
        </w:tc>
      </w:tr>
      <w:tr w:rsidR="00703753" w:rsidRPr="009044F1" w:rsidTr="00703753">
        <w:trPr>
          <w:jc w:val="center"/>
        </w:trPr>
        <w:tc>
          <w:tcPr>
            <w:tcW w:w="1530" w:type="dxa"/>
            <w:vAlign w:val="bottom"/>
          </w:tcPr>
          <w:p w:rsidR="00703753" w:rsidRPr="00BB26A9" w:rsidRDefault="00703753" w:rsidP="00703753">
            <w:pPr>
              <w:jc w:val="both"/>
              <w:rPr>
                <w:rFonts w:ascii="Calibri" w:hAnsi="Calibri" w:cs="Calibri"/>
                <w:sz w:val="16"/>
                <w:szCs w:val="16"/>
              </w:rPr>
            </w:pPr>
            <w:r w:rsidRPr="00BB26A9">
              <w:rPr>
                <w:rFonts w:ascii="Calibri" w:hAnsi="Calibri" w:cs="Calibri"/>
                <w:sz w:val="16"/>
                <w:szCs w:val="16"/>
              </w:rPr>
              <w:t>166</w:t>
            </w:r>
          </w:p>
        </w:tc>
        <w:tc>
          <w:tcPr>
            <w:tcW w:w="1246" w:type="dxa"/>
            <w:vAlign w:val="bottom"/>
          </w:tcPr>
          <w:p w:rsidR="00703753" w:rsidRPr="00BB26A9" w:rsidRDefault="00703753" w:rsidP="00703753">
            <w:pPr>
              <w:jc w:val="both"/>
              <w:rPr>
                <w:rFonts w:ascii="Calibri" w:hAnsi="Calibri" w:cs="Calibri"/>
                <w:sz w:val="16"/>
                <w:szCs w:val="16"/>
              </w:rPr>
            </w:pPr>
          </w:p>
        </w:tc>
        <w:tc>
          <w:tcPr>
            <w:tcW w:w="6458" w:type="dxa"/>
            <w:vAlign w:val="center"/>
          </w:tcPr>
          <w:p w:rsidR="00703753" w:rsidRPr="00BB26A9" w:rsidRDefault="00703753" w:rsidP="00703753">
            <w:pPr>
              <w:rPr>
                <w:rFonts w:ascii="Sylfaen" w:hAnsi="Sylfaen"/>
                <w:sz w:val="18"/>
                <w:szCs w:val="18"/>
              </w:rPr>
            </w:pPr>
            <w:r w:rsidRPr="00BB26A9">
              <w:rPr>
                <w:rFonts w:ascii="Sylfaen" w:hAnsi="Sylfaen"/>
                <w:sz w:val="18"/>
                <w:szCs w:val="18"/>
              </w:rPr>
              <w:t xml:space="preserve">пирацетам 200 мг / мл, </w:t>
            </w:r>
          </w:p>
        </w:tc>
      </w:tr>
      <w:tr w:rsidR="00703753" w:rsidRPr="009044F1" w:rsidTr="00703753">
        <w:trPr>
          <w:jc w:val="center"/>
        </w:trPr>
        <w:tc>
          <w:tcPr>
            <w:tcW w:w="1530" w:type="dxa"/>
            <w:vAlign w:val="bottom"/>
          </w:tcPr>
          <w:p w:rsidR="00703753" w:rsidRPr="00BB26A9" w:rsidRDefault="00703753" w:rsidP="00703753">
            <w:pPr>
              <w:jc w:val="both"/>
              <w:rPr>
                <w:rFonts w:ascii="Calibri" w:hAnsi="Calibri" w:cs="Calibri"/>
                <w:sz w:val="16"/>
                <w:szCs w:val="16"/>
              </w:rPr>
            </w:pPr>
            <w:r w:rsidRPr="00BB26A9">
              <w:rPr>
                <w:rFonts w:ascii="Calibri" w:hAnsi="Calibri" w:cs="Calibri"/>
                <w:sz w:val="16"/>
                <w:szCs w:val="16"/>
              </w:rPr>
              <w:t>167</w:t>
            </w:r>
          </w:p>
        </w:tc>
        <w:tc>
          <w:tcPr>
            <w:tcW w:w="1246" w:type="dxa"/>
            <w:vAlign w:val="bottom"/>
          </w:tcPr>
          <w:p w:rsidR="00703753" w:rsidRPr="00BB26A9" w:rsidRDefault="00703753" w:rsidP="00703753">
            <w:pPr>
              <w:jc w:val="both"/>
              <w:rPr>
                <w:rFonts w:ascii="Calibri" w:hAnsi="Calibri" w:cs="Calibri"/>
                <w:sz w:val="16"/>
                <w:szCs w:val="16"/>
              </w:rPr>
            </w:pPr>
          </w:p>
        </w:tc>
        <w:tc>
          <w:tcPr>
            <w:tcW w:w="6458" w:type="dxa"/>
            <w:vAlign w:val="center"/>
          </w:tcPr>
          <w:p w:rsidR="00703753" w:rsidRPr="00BB26A9" w:rsidRDefault="00703753" w:rsidP="00703753">
            <w:pPr>
              <w:rPr>
                <w:rFonts w:ascii="Sylfaen" w:hAnsi="Sylfaen"/>
                <w:sz w:val="18"/>
                <w:szCs w:val="18"/>
              </w:rPr>
            </w:pPr>
            <w:r w:rsidRPr="00BB26A9">
              <w:rPr>
                <w:rFonts w:ascii="Sylfaen" w:hAnsi="Sylfaen"/>
                <w:sz w:val="18"/>
                <w:szCs w:val="18"/>
              </w:rPr>
              <w:t xml:space="preserve">Повидон йод </w:t>
            </w:r>
          </w:p>
        </w:tc>
      </w:tr>
      <w:tr w:rsidR="00703753" w:rsidRPr="009044F1" w:rsidTr="00703753">
        <w:trPr>
          <w:jc w:val="center"/>
        </w:trPr>
        <w:tc>
          <w:tcPr>
            <w:tcW w:w="1530" w:type="dxa"/>
            <w:vAlign w:val="bottom"/>
          </w:tcPr>
          <w:p w:rsidR="00703753" w:rsidRPr="00BB26A9" w:rsidRDefault="00703753" w:rsidP="00703753">
            <w:pPr>
              <w:jc w:val="both"/>
              <w:rPr>
                <w:rFonts w:ascii="Calibri" w:hAnsi="Calibri" w:cs="Calibri"/>
                <w:sz w:val="16"/>
                <w:szCs w:val="16"/>
              </w:rPr>
            </w:pPr>
            <w:r w:rsidRPr="00BB26A9">
              <w:rPr>
                <w:rFonts w:ascii="Calibri" w:hAnsi="Calibri" w:cs="Calibri"/>
                <w:sz w:val="16"/>
                <w:szCs w:val="16"/>
              </w:rPr>
              <w:t>168</w:t>
            </w:r>
          </w:p>
        </w:tc>
        <w:tc>
          <w:tcPr>
            <w:tcW w:w="1246" w:type="dxa"/>
            <w:vAlign w:val="bottom"/>
          </w:tcPr>
          <w:p w:rsidR="00703753" w:rsidRPr="00BB26A9" w:rsidRDefault="00703753" w:rsidP="00703753">
            <w:pPr>
              <w:jc w:val="both"/>
              <w:rPr>
                <w:rFonts w:ascii="Calibri" w:hAnsi="Calibri" w:cs="Calibri"/>
                <w:sz w:val="16"/>
                <w:szCs w:val="16"/>
              </w:rPr>
            </w:pPr>
          </w:p>
        </w:tc>
        <w:tc>
          <w:tcPr>
            <w:tcW w:w="6458" w:type="dxa"/>
            <w:vAlign w:val="center"/>
          </w:tcPr>
          <w:p w:rsidR="00703753" w:rsidRPr="00BB26A9" w:rsidRDefault="00703753" w:rsidP="00703753">
            <w:pPr>
              <w:rPr>
                <w:rFonts w:ascii="Sylfaen" w:hAnsi="Sylfaen"/>
                <w:sz w:val="18"/>
                <w:szCs w:val="18"/>
              </w:rPr>
            </w:pPr>
            <w:r w:rsidRPr="00BB26A9">
              <w:rPr>
                <w:rFonts w:ascii="Sylfaen" w:hAnsi="Sylfaen"/>
                <w:sz w:val="18"/>
                <w:szCs w:val="18"/>
              </w:rPr>
              <w:t xml:space="preserve">Пирацетам </w:t>
            </w:r>
          </w:p>
        </w:tc>
      </w:tr>
      <w:tr w:rsidR="00703753" w:rsidRPr="009044F1" w:rsidTr="00703753">
        <w:trPr>
          <w:jc w:val="center"/>
        </w:trPr>
        <w:tc>
          <w:tcPr>
            <w:tcW w:w="1530" w:type="dxa"/>
            <w:vAlign w:val="bottom"/>
          </w:tcPr>
          <w:p w:rsidR="00703753" w:rsidRPr="00BB26A9" w:rsidRDefault="00703753" w:rsidP="00703753">
            <w:pPr>
              <w:jc w:val="both"/>
              <w:rPr>
                <w:rFonts w:ascii="Calibri" w:hAnsi="Calibri" w:cs="Calibri"/>
                <w:sz w:val="16"/>
                <w:szCs w:val="16"/>
              </w:rPr>
            </w:pPr>
            <w:r w:rsidRPr="00BB26A9">
              <w:rPr>
                <w:rFonts w:ascii="Calibri" w:hAnsi="Calibri" w:cs="Calibri"/>
                <w:sz w:val="16"/>
                <w:szCs w:val="16"/>
              </w:rPr>
              <w:t>169</w:t>
            </w:r>
          </w:p>
        </w:tc>
        <w:tc>
          <w:tcPr>
            <w:tcW w:w="1246" w:type="dxa"/>
            <w:vAlign w:val="bottom"/>
          </w:tcPr>
          <w:p w:rsidR="00703753" w:rsidRPr="00BB26A9" w:rsidRDefault="00703753" w:rsidP="00703753">
            <w:pPr>
              <w:jc w:val="both"/>
              <w:rPr>
                <w:rFonts w:ascii="Calibri" w:hAnsi="Calibri" w:cs="Calibri"/>
                <w:sz w:val="16"/>
                <w:szCs w:val="16"/>
              </w:rPr>
            </w:pPr>
          </w:p>
        </w:tc>
        <w:tc>
          <w:tcPr>
            <w:tcW w:w="6458" w:type="dxa"/>
            <w:vAlign w:val="center"/>
          </w:tcPr>
          <w:p w:rsidR="00703753" w:rsidRPr="00BB26A9" w:rsidRDefault="00703753" w:rsidP="00703753">
            <w:pPr>
              <w:rPr>
                <w:rFonts w:ascii="Sylfaen" w:hAnsi="Sylfaen"/>
                <w:sz w:val="18"/>
                <w:szCs w:val="18"/>
              </w:rPr>
            </w:pPr>
            <w:r w:rsidRPr="00BB26A9">
              <w:rPr>
                <w:rFonts w:ascii="Sylfaen" w:hAnsi="Sylfaen"/>
                <w:sz w:val="18"/>
                <w:szCs w:val="18"/>
              </w:rPr>
              <w:t>Ранитидин 150 мг</w:t>
            </w:r>
          </w:p>
        </w:tc>
      </w:tr>
      <w:tr w:rsidR="00703753" w:rsidRPr="009044F1" w:rsidTr="00703753">
        <w:trPr>
          <w:jc w:val="center"/>
        </w:trPr>
        <w:tc>
          <w:tcPr>
            <w:tcW w:w="1530" w:type="dxa"/>
            <w:vAlign w:val="bottom"/>
          </w:tcPr>
          <w:p w:rsidR="00703753" w:rsidRPr="00BB26A9" w:rsidRDefault="00703753" w:rsidP="00703753">
            <w:pPr>
              <w:jc w:val="both"/>
              <w:rPr>
                <w:rFonts w:ascii="Calibri" w:hAnsi="Calibri" w:cs="Calibri"/>
                <w:sz w:val="16"/>
                <w:szCs w:val="16"/>
              </w:rPr>
            </w:pPr>
            <w:r w:rsidRPr="00BB26A9">
              <w:rPr>
                <w:rFonts w:ascii="Calibri" w:hAnsi="Calibri" w:cs="Calibri"/>
                <w:sz w:val="16"/>
                <w:szCs w:val="16"/>
              </w:rPr>
              <w:t>170</w:t>
            </w:r>
          </w:p>
        </w:tc>
        <w:tc>
          <w:tcPr>
            <w:tcW w:w="1246" w:type="dxa"/>
            <w:vAlign w:val="bottom"/>
          </w:tcPr>
          <w:p w:rsidR="00703753" w:rsidRPr="00BB26A9" w:rsidRDefault="00703753" w:rsidP="00703753">
            <w:pPr>
              <w:jc w:val="both"/>
              <w:rPr>
                <w:rFonts w:ascii="Calibri" w:hAnsi="Calibri" w:cs="Calibri"/>
                <w:sz w:val="16"/>
                <w:szCs w:val="16"/>
              </w:rPr>
            </w:pPr>
          </w:p>
        </w:tc>
        <w:tc>
          <w:tcPr>
            <w:tcW w:w="6458" w:type="dxa"/>
            <w:vAlign w:val="center"/>
          </w:tcPr>
          <w:p w:rsidR="00703753" w:rsidRPr="00BB26A9" w:rsidRDefault="00703753" w:rsidP="00703753">
            <w:pPr>
              <w:rPr>
                <w:rFonts w:ascii="Sylfaen" w:hAnsi="Sylfaen"/>
                <w:sz w:val="18"/>
                <w:szCs w:val="18"/>
              </w:rPr>
            </w:pPr>
            <w:r w:rsidRPr="00BB26A9">
              <w:rPr>
                <w:rFonts w:ascii="Sylfaen" w:hAnsi="Sylfaen"/>
                <w:sz w:val="18"/>
                <w:szCs w:val="18"/>
              </w:rPr>
              <w:t>Тетрациклиновая мазь 30 мг / г 15 г</w:t>
            </w:r>
          </w:p>
        </w:tc>
      </w:tr>
      <w:tr w:rsidR="00703753" w:rsidRPr="009044F1" w:rsidTr="00703753">
        <w:trPr>
          <w:jc w:val="center"/>
        </w:trPr>
        <w:tc>
          <w:tcPr>
            <w:tcW w:w="1530" w:type="dxa"/>
            <w:vAlign w:val="bottom"/>
          </w:tcPr>
          <w:p w:rsidR="00703753" w:rsidRPr="00BB26A9" w:rsidRDefault="00703753" w:rsidP="00703753">
            <w:pPr>
              <w:jc w:val="both"/>
              <w:rPr>
                <w:rFonts w:ascii="Calibri" w:hAnsi="Calibri" w:cs="Calibri"/>
                <w:sz w:val="16"/>
                <w:szCs w:val="16"/>
              </w:rPr>
            </w:pPr>
            <w:r w:rsidRPr="00BB26A9">
              <w:rPr>
                <w:rFonts w:ascii="Calibri" w:hAnsi="Calibri" w:cs="Calibri"/>
                <w:sz w:val="16"/>
                <w:szCs w:val="16"/>
              </w:rPr>
              <w:t>171</w:t>
            </w:r>
          </w:p>
        </w:tc>
        <w:tc>
          <w:tcPr>
            <w:tcW w:w="1246" w:type="dxa"/>
            <w:vAlign w:val="bottom"/>
          </w:tcPr>
          <w:p w:rsidR="00703753" w:rsidRPr="00BB26A9" w:rsidRDefault="00703753" w:rsidP="00703753">
            <w:pPr>
              <w:jc w:val="both"/>
              <w:rPr>
                <w:rFonts w:ascii="Calibri" w:hAnsi="Calibri" w:cs="Calibri"/>
                <w:sz w:val="16"/>
                <w:szCs w:val="16"/>
              </w:rPr>
            </w:pPr>
          </w:p>
        </w:tc>
        <w:tc>
          <w:tcPr>
            <w:tcW w:w="6458" w:type="dxa"/>
            <w:vAlign w:val="center"/>
          </w:tcPr>
          <w:p w:rsidR="00703753" w:rsidRPr="00BB26A9" w:rsidRDefault="00703753" w:rsidP="00703753">
            <w:pPr>
              <w:rPr>
                <w:rFonts w:ascii="Sylfaen" w:hAnsi="Sylfaen"/>
                <w:sz w:val="18"/>
                <w:szCs w:val="18"/>
              </w:rPr>
            </w:pPr>
            <w:r w:rsidRPr="00BB26A9">
              <w:rPr>
                <w:rFonts w:ascii="Sylfaen" w:hAnsi="Sylfaen"/>
                <w:sz w:val="18"/>
                <w:szCs w:val="18"/>
              </w:rPr>
              <w:t>Тобрамицин глазные капли 3,0 г</w:t>
            </w:r>
          </w:p>
        </w:tc>
      </w:tr>
      <w:tr w:rsidR="00703753" w:rsidRPr="009044F1" w:rsidTr="00703753">
        <w:trPr>
          <w:jc w:val="center"/>
        </w:trPr>
        <w:tc>
          <w:tcPr>
            <w:tcW w:w="1530" w:type="dxa"/>
            <w:vAlign w:val="bottom"/>
          </w:tcPr>
          <w:p w:rsidR="00703753" w:rsidRPr="00BB26A9" w:rsidRDefault="00703753" w:rsidP="00703753">
            <w:pPr>
              <w:jc w:val="both"/>
              <w:rPr>
                <w:rFonts w:ascii="Calibri" w:hAnsi="Calibri" w:cs="Calibri"/>
                <w:sz w:val="16"/>
                <w:szCs w:val="16"/>
              </w:rPr>
            </w:pPr>
            <w:r w:rsidRPr="00BB26A9">
              <w:rPr>
                <w:rFonts w:ascii="Calibri" w:hAnsi="Calibri" w:cs="Calibri"/>
                <w:sz w:val="16"/>
                <w:szCs w:val="16"/>
              </w:rPr>
              <w:t>172</w:t>
            </w:r>
          </w:p>
        </w:tc>
        <w:tc>
          <w:tcPr>
            <w:tcW w:w="1246" w:type="dxa"/>
            <w:vAlign w:val="bottom"/>
          </w:tcPr>
          <w:p w:rsidR="00703753" w:rsidRPr="00BB26A9" w:rsidRDefault="00703753" w:rsidP="00703753">
            <w:pPr>
              <w:jc w:val="both"/>
              <w:rPr>
                <w:rFonts w:ascii="Calibri" w:hAnsi="Calibri" w:cs="Calibri"/>
                <w:sz w:val="16"/>
                <w:szCs w:val="16"/>
              </w:rPr>
            </w:pPr>
          </w:p>
        </w:tc>
        <w:tc>
          <w:tcPr>
            <w:tcW w:w="6458" w:type="dxa"/>
            <w:vAlign w:val="center"/>
          </w:tcPr>
          <w:p w:rsidR="00703753" w:rsidRPr="00BB26A9" w:rsidRDefault="00703753" w:rsidP="00703753">
            <w:pPr>
              <w:rPr>
                <w:rFonts w:ascii="Sylfaen" w:hAnsi="Sylfaen"/>
                <w:sz w:val="20"/>
                <w:szCs w:val="20"/>
                <w:highlight w:val="yellow"/>
              </w:rPr>
            </w:pPr>
            <w:r w:rsidRPr="00BB26A9">
              <w:rPr>
                <w:rFonts w:ascii="Sylfaen" w:hAnsi="Sylfaen"/>
                <w:sz w:val="20"/>
                <w:szCs w:val="20"/>
              </w:rPr>
              <w:t>Лоразепам</w:t>
            </w:r>
          </w:p>
        </w:tc>
      </w:tr>
      <w:tr w:rsidR="00703753" w:rsidRPr="009044F1" w:rsidTr="00703753">
        <w:trPr>
          <w:jc w:val="center"/>
        </w:trPr>
        <w:tc>
          <w:tcPr>
            <w:tcW w:w="1530" w:type="dxa"/>
            <w:vAlign w:val="bottom"/>
          </w:tcPr>
          <w:p w:rsidR="00703753" w:rsidRPr="00BB26A9" w:rsidRDefault="00703753" w:rsidP="00703753">
            <w:pPr>
              <w:jc w:val="both"/>
              <w:rPr>
                <w:rFonts w:ascii="Calibri" w:hAnsi="Calibri" w:cs="Calibri"/>
                <w:sz w:val="16"/>
                <w:szCs w:val="16"/>
              </w:rPr>
            </w:pPr>
            <w:r w:rsidRPr="00BB26A9">
              <w:rPr>
                <w:rFonts w:ascii="Calibri" w:hAnsi="Calibri" w:cs="Calibri"/>
                <w:sz w:val="16"/>
                <w:szCs w:val="16"/>
              </w:rPr>
              <w:t>173</w:t>
            </w:r>
          </w:p>
        </w:tc>
        <w:tc>
          <w:tcPr>
            <w:tcW w:w="1246" w:type="dxa"/>
            <w:vAlign w:val="bottom"/>
          </w:tcPr>
          <w:p w:rsidR="00703753" w:rsidRPr="00BB26A9" w:rsidRDefault="00703753" w:rsidP="00703753">
            <w:pPr>
              <w:jc w:val="both"/>
              <w:rPr>
                <w:rFonts w:ascii="Calibri" w:hAnsi="Calibri" w:cs="Calibri"/>
                <w:sz w:val="16"/>
                <w:szCs w:val="16"/>
              </w:rPr>
            </w:pPr>
          </w:p>
        </w:tc>
        <w:tc>
          <w:tcPr>
            <w:tcW w:w="6458" w:type="dxa"/>
            <w:vAlign w:val="center"/>
          </w:tcPr>
          <w:p w:rsidR="00703753" w:rsidRPr="00BB26A9" w:rsidRDefault="00703753" w:rsidP="00703753">
            <w:pPr>
              <w:rPr>
                <w:rFonts w:ascii="Sylfaen" w:hAnsi="Sylfaen"/>
                <w:sz w:val="20"/>
                <w:szCs w:val="20"/>
              </w:rPr>
            </w:pPr>
            <w:r w:rsidRPr="00BB26A9">
              <w:rPr>
                <w:rFonts w:ascii="Sylfaen" w:hAnsi="Sylfaen"/>
                <w:sz w:val="20"/>
                <w:szCs w:val="20"/>
              </w:rPr>
              <w:t>Преднизалон 5 мг</w:t>
            </w:r>
          </w:p>
        </w:tc>
      </w:tr>
      <w:tr w:rsidR="00703753" w:rsidRPr="009044F1" w:rsidTr="00703753">
        <w:trPr>
          <w:jc w:val="center"/>
        </w:trPr>
        <w:tc>
          <w:tcPr>
            <w:tcW w:w="1530" w:type="dxa"/>
            <w:vAlign w:val="bottom"/>
          </w:tcPr>
          <w:p w:rsidR="00703753" w:rsidRPr="00BB26A9" w:rsidRDefault="00703753" w:rsidP="00703753">
            <w:pPr>
              <w:jc w:val="both"/>
              <w:rPr>
                <w:rFonts w:ascii="Calibri" w:hAnsi="Calibri" w:cs="Calibri"/>
                <w:sz w:val="16"/>
                <w:szCs w:val="16"/>
                <w:lang w:val="en-US"/>
              </w:rPr>
            </w:pPr>
            <w:r w:rsidRPr="00BB26A9">
              <w:rPr>
                <w:rFonts w:ascii="Calibri" w:hAnsi="Calibri" w:cs="Calibri"/>
                <w:sz w:val="16"/>
                <w:szCs w:val="16"/>
                <w:lang w:val="en-US"/>
              </w:rPr>
              <w:t>174</w:t>
            </w:r>
          </w:p>
        </w:tc>
        <w:tc>
          <w:tcPr>
            <w:tcW w:w="1246" w:type="dxa"/>
            <w:vAlign w:val="bottom"/>
          </w:tcPr>
          <w:p w:rsidR="00703753" w:rsidRPr="00BB26A9" w:rsidRDefault="00703753" w:rsidP="00703753">
            <w:pPr>
              <w:jc w:val="both"/>
              <w:rPr>
                <w:rFonts w:ascii="Calibri" w:hAnsi="Calibri" w:cs="Calibri"/>
                <w:sz w:val="16"/>
                <w:szCs w:val="16"/>
                <w:lang w:val="en-US"/>
              </w:rPr>
            </w:pPr>
          </w:p>
        </w:tc>
        <w:tc>
          <w:tcPr>
            <w:tcW w:w="6458" w:type="dxa"/>
            <w:vAlign w:val="center"/>
          </w:tcPr>
          <w:p w:rsidR="00703753" w:rsidRPr="00BB26A9" w:rsidRDefault="00703753" w:rsidP="00703753">
            <w:pPr>
              <w:rPr>
                <w:rFonts w:ascii="Sylfaen" w:hAnsi="Sylfaen"/>
                <w:sz w:val="20"/>
                <w:szCs w:val="20"/>
              </w:rPr>
            </w:pPr>
            <w:r w:rsidRPr="00BB26A9">
              <w:rPr>
                <w:rFonts w:ascii="Sylfaen" w:hAnsi="Sylfaen"/>
                <w:sz w:val="20"/>
                <w:szCs w:val="20"/>
              </w:rPr>
              <w:t>Лозартан 100 мг</w:t>
            </w:r>
          </w:p>
        </w:tc>
      </w:tr>
      <w:tr w:rsidR="00703753" w:rsidRPr="009044F1" w:rsidTr="00703753">
        <w:trPr>
          <w:jc w:val="center"/>
        </w:trPr>
        <w:tc>
          <w:tcPr>
            <w:tcW w:w="1530" w:type="dxa"/>
            <w:vAlign w:val="bottom"/>
          </w:tcPr>
          <w:p w:rsidR="00703753" w:rsidRPr="00BB26A9" w:rsidRDefault="00703753" w:rsidP="00703753">
            <w:pPr>
              <w:jc w:val="both"/>
              <w:rPr>
                <w:rFonts w:ascii="Calibri" w:hAnsi="Calibri" w:cs="Calibri"/>
                <w:sz w:val="16"/>
                <w:szCs w:val="16"/>
                <w:lang w:val="en-US"/>
              </w:rPr>
            </w:pPr>
            <w:r w:rsidRPr="00BB26A9">
              <w:rPr>
                <w:rFonts w:ascii="Calibri" w:hAnsi="Calibri" w:cs="Calibri"/>
                <w:sz w:val="16"/>
                <w:szCs w:val="16"/>
                <w:lang w:val="en-US"/>
              </w:rPr>
              <w:t>175</w:t>
            </w:r>
          </w:p>
        </w:tc>
        <w:tc>
          <w:tcPr>
            <w:tcW w:w="1246" w:type="dxa"/>
            <w:vAlign w:val="bottom"/>
          </w:tcPr>
          <w:p w:rsidR="00703753" w:rsidRPr="00BB26A9" w:rsidRDefault="00703753" w:rsidP="00703753">
            <w:pPr>
              <w:jc w:val="both"/>
              <w:rPr>
                <w:rFonts w:ascii="Calibri" w:hAnsi="Calibri" w:cs="Calibri"/>
                <w:sz w:val="16"/>
                <w:szCs w:val="16"/>
                <w:lang w:val="en-US"/>
              </w:rPr>
            </w:pPr>
          </w:p>
        </w:tc>
        <w:tc>
          <w:tcPr>
            <w:tcW w:w="6458" w:type="dxa"/>
            <w:vAlign w:val="center"/>
          </w:tcPr>
          <w:p w:rsidR="00703753" w:rsidRPr="00BB26A9" w:rsidRDefault="00703753" w:rsidP="00703753">
            <w:pPr>
              <w:rPr>
                <w:rFonts w:ascii="Sylfaen" w:hAnsi="Sylfaen"/>
                <w:sz w:val="20"/>
                <w:szCs w:val="20"/>
                <w:highlight w:val="yellow"/>
              </w:rPr>
            </w:pPr>
            <w:r w:rsidRPr="00BB26A9">
              <w:rPr>
                <w:rFonts w:ascii="Sylfaen" w:hAnsi="Sylfaen"/>
                <w:sz w:val="20"/>
                <w:szCs w:val="20"/>
              </w:rPr>
              <w:t>рамиприл, амлодипин 2,5 мг + 2,5 мг</w:t>
            </w:r>
          </w:p>
        </w:tc>
      </w:tr>
      <w:tr w:rsidR="00703753" w:rsidRPr="009044F1" w:rsidTr="00703753">
        <w:trPr>
          <w:jc w:val="center"/>
        </w:trPr>
        <w:tc>
          <w:tcPr>
            <w:tcW w:w="1530" w:type="dxa"/>
            <w:vAlign w:val="bottom"/>
          </w:tcPr>
          <w:p w:rsidR="00703753" w:rsidRPr="00BB26A9" w:rsidRDefault="00703753" w:rsidP="00703753">
            <w:pPr>
              <w:jc w:val="both"/>
              <w:rPr>
                <w:rFonts w:ascii="Calibri" w:hAnsi="Calibri" w:cs="Calibri"/>
                <w:sz w:val="16"/>
                <w:szCs w:val="16"/>
                <w:lang w:val="en-US"/>
              </w:rPr>
            </w:pPr>
            <w:r w:rsidRPr="00BB26A9">
              <w:rPr>
                <w:rFonts w:ascii="Calibri" w:hAnsi="Calibri" w:cs="Calibri"/>
                <w:sz w:val="16"/>
                <w:szCs w:val="16"/>
                <w:lang w:val="en-US"/>
              </w:rPr>
              <w:t>176</w:t>
            </w:r>
          </w:p>
        </w:tc>
        <w:tc>
          <w:tcPr>
            <w:tcW w:w="1246" w:type="dxa"/>
            <w:vAlign w:val="bottom"/>
          </w:tcPr>
          <w:p w:rsidR="00703753" w:rsidRPr="00BB26A9" w:rsidRDefault="00703753" w:rsidP="00703753">
            <w:pPr>
              <w:jc w:val="both"/>
              <w:rPr>
                <w:rFonts w:ascii="Calibri" w:hAnsi="Calibri" w:cs="Calibri"/>
                <w:sz w:val="16"/>
                <w:szCs w:val="16"/>
                <w:lang w:val="en-US"/>
              </w:rPr>
            </w:pPr>
          </w:p>
        </w:tc>
        <w:tc>
          <w:tcPr>
            <w:tcW w:w="6458" w:type="dxa"/>
            <w:vAlign w:val="center"/>
          </w:tcPr>
          <w:p w:rsidR="00703753" w:rsidRPr="00BB26A9" w:rsidRDefault="00703753" w:rsidP="00703753">
            <w:pPr>
              <w:rPr>
                <w:rFonts w:ascii="Sylfaen" w:hAnsi="Sylfaen"/>
                <w:sz w:val="20"/>
                <w:szCs w:val="20"/>
                <w:highlight w:val="yellow"/>
              </w:rPr>
            </w:pPr>
            <w:r w:rsidRPr="00BB26A9">
              <w:rPr>
                <w:rFonts w:ascii="Sylfaen" w:hAnsi="Sylfaen"/>
                <w:sz w:val="20"/>
                <w:szCs w:val="20"/>
              </w:rPr>
              <w:t>рамиприл, амлодипин 5 мг + 5 мг</w:t>
            </w:r>
          </w:p>
        </w:tc>
      </w:tr>
      <w:tr w:rsidR="00703753" w:rsidRPr="009044F1" w:rsidTr="00703753">
        <w:trPr>
          <w:jc w:val="center"/>
        </w:trPr>
        <w:tc>
          <w:tcPr>
            <w:tcW w:w="1530" w:type="dxa"/>
            <w:vAlign w:val="bottom"/>
          </w:tcPr>
          <w:p w:rsidR="00703753" w:rsidRPr="00BB26A9" w:rsidRDefault="00703753" w:rsidP="00703753">
            <w:pPr>
              <w:jc w:val="both"/>
              <w:rPr>
                <w:rFonts w:ascii="Calibri" w:hAnsi="Calibri" w:cs="Calibri"/>
                <w:sz w:val="16"/>
                <w:szCs w:val="16"/>
                <w:lang w:val="en-US"/>
              </w:rPr>
            </w:pPr>
            <w:r w:rsidRPr="00BB26A9">
              <w:rPr>
                <w:rFonts w:ascii="Calibri" w:hAnsi="Calibri" w:cs="Calibri"/>
                <w:sz w:val="16"/>
                <w:szCs w:val="16"/>
                <w:lang w:val="en-US"/>
              </w:rPr>
              <w:t>177</w:t>
            </w:r>
          </w:p>
        </w:tc>
        <w:tc>
          <w:tcPr>
            <w:tcW w:w="1246" w:type="dxa"/>
            <w:vAlign w:val="bottom"/>
          </w:tcPr>
          <w:p w:rsidR="00703753" w:rsidRPr="00BB26A9" w:rsidRDefault="00703753" w:rsidP="00703753">
            <w:pPr>
              <w:jc w:val="both"/>
              <w:rPr>
                <w:rFonts w:ascii="Calibri" w:hAnsi="Calibri" w:cs="Calibri"/>
                <w:sz w:val="16"/>
                <w:szCs w:val="16"/>
                <w:lang w:val="en-US"/>
              </w:rPr>
            </w:pPr>
          </w:p>
        </w:tc>
        <w:tc>
          <w:tcPr>
            <w:tcW w:w="6458" w:type="dxa"/>
            <w:vAlign w:val="center"/>
          </w:tcPr>
          <w:p w:rsidR="00703753" w:rsidRPr="00BB26A9" w:rsidRDefault="00703753" w:rsidP="00703753">
            <w:pPr>
              <w:rPr>
                <w:rFonts w:ascii="Sylfaen" w:hAnsi="Sylfaen"/>
                <w:sz w:val="20"/>
                <w:szCs w:val="20"/>
                <w:highlight w:val="yellow"/>
              </w:rPr>
            </w:pPr>
            <w:r w:rsidRPr="00BB26A9">
              <w:rPr>
                <w:rFonts w:ascii="Sylfaen" w:hAnsi="Sylfaen"/>
                <w:sz w:val="20"/>
                <w:szCs w:val="20"/>
              </w:rPr>
              <w:t xml:space="preserve">рамиприл, амлодипин 5 мг + </w:t>
            </w:r>
            <w:r w:rsidRPr="00BB26A9">
              <w:rPr>
                <w:rFonts w:ascii="Sylfaen" w:hAnsi="Sylfaen"/>
                <w:sz w:val="20"/>
                <w:szCs w:val="20"/>
                <w:lang w:val="en-US"/>
              </w:rPr>
              <w:t>10</w:t>
            </w:r>
            <w:r w:rsidRPr="00BB26A9">
              <w:rPr>
                <w:rFonts w:ascii="Sylfaen" w:hAnsi="Sylfaen"/>
                <w:sz w:val="20"/>
                <w:szCs w:val="20"/>
              </w:rPr>
              <w:t xml:space="preserve"> мг</w:t>
            </w:r>
          </w:p>
        </w:tc>
      </w:tr>
      <w:tr w:rsidR="00703753" w:rsidRPr="009044F1" w:rsidTr="00703753">
        <w:trPr>
          <w:jc w:val="center"/>
        </w:trPr>
        <w:tc>
          <w:tcPr>
            <w:tcW w:w="1530" w:type="dxa"/>
            <w:vAlign w:val="bottom"/>
          </w:tcPr>
          <w:p w:rsidR="00703753" w:rsidRPr="00BB26A9" w:rsidRDefault="00703753" w:rsidP="00703753">
            <w:pPr>
              <w:jc w:val="both"/>
              <w:rPr>
                <w:rFonts w:ascii="Calibri" w:hAnsi="Calibri" w:cs="Calibri"/>
                <w:sz w:val="16"/>
                <w:szCs w:val="16"/>
                <w:lang w:val="en-US"/>
              </w:rPr>
            </w:pPr>
            <w:r w:rsidRPr="00BB26A9">
              <w:rPr>
                <w:rFonts w:ascii="Calibri" w:hAnsi="Calibri" w:cs="Calibri"/>
                <w:sz w:val="16"/>
                <w:szCs w:val="16"/>
                <w:lang w:val="en-US"/>
              </w:rPr>
              <w:t>178</w:t>
            </w:r>
          </w:p>
        </w:tc>
        <w:tc>
          <w:tcPr>
            <w:tcW w:w="1246" w:type="dxa"/>
            <w:vAlign w:val="bottom"/>
          </w:tcPr>
          <w:p w:rsidR="00703753" w:rsidRPr="00BB26A9" w:rsidRDefault="00703753" w:rsidP="00703753">
            <w:pPr>
              <w:jc w:val="both"/>
              <w:rPr>
                <w:rFonts w:ascii="Calibri" w:hAnsi="Calibri" w:cs="Calibri"/>
                <w:sz w:val="16"/>
                <w:szCs w:val="16"/>
                <w:lang w:val="en-US"/>
              </w:rPr>
            </w:pPr>
          </w:p>
        </w:tc>
        <w:tc>
          <w:tcPr>
            <w:tcW w:w="6458" w:type="dxa"/>
            <w:vAlign w:val="center"/>
          </w:tcPr>
          <w:p w:rsidR="00703753" w:rsidRPr="00BB26A9" w:rsidRDefault="00703753" w:rsidP="00703753">
            <w:pPr>
              <w:rPr>
                <w:rFonts w:ascii="Sylfaen" w:hAnsi="Sylfaen"/>
                <w:sz w:val="20"/>
                <w:szCs w:val="20"/>
              </w:rPr>
            </w:pPr>
            <w:r w:rsidRPr="00BB26A9">
              <w:rPr>
                <w:rFonts w:ascii="Sylfaen" w:hAnsi="Sylfaen"/>
                <w:sz w:val="20"/>
                <w:szCs w:val="20"/>
              </w:rPr>
              <w:t>Метотрексат 2,5 мг</w:t>
            </w:r>
          </w:p>
        </w:tc>
      </w:tr>
      <w:tr w:rsidR="00703753" w:rsidRPr="009044F1" w:rsidTr="00703753">
        <w:trPr>
          <w:jc w:val="center"/>
        </w:trPr>
        <w:tc>
          <w:tcPr>
            <w:tcW w:w="1530" w:type="dxa"/>
            <w:vAlign w:val="bottom"/>
          </w:tcPr>
          <w:p w:rsidR="00703753" w:rsidRPr="00BB26A9" w:rsidRDefault="00703753" w:rsidP="00703753">
            <w:pPr>
              <w:jc w:val="both"/>
              <w:rPr>
                <w:rFonts w:ascii="Calibri" w:hAnsi="Calibri" w:cs="Calibri"/>
                <w:sz w:val="16"/>
                <w:szCs w:val="16"/>
                <w:lang w:val="en-US"/>
              </w:rPr>
            </w:pPr>
            <w:r w:rsidRPr="00BB26A9">
              <w:rPr>
                <w:rFonts w:ascii="Calibri" w:hAnsi="Calibri" w:cs="Calibri"/>
                <w:sz w:val="16"/>
                <w:szCs w:val="16"/>
                <w:lang w:val="en-US"/>
              </w:rPr>
              <w:t>179</w:t>
            </w:r>
          </w:p>
        </w:tc>
        <w:tc>
          <w:tcPr>
            <w:tcW w:w="1246" w:type="dxa"/>
            <w:vAlign w:val="bottom"/>
          </w:tcPr>
          <w:p w:rsidR="00703753" w:rsidRPr="00BB26A9" w:rsidRDefault="00703753" w:rsidP="00703753">
            <w:pPr>
              <w:jc w:val="both"/>
              <w:rPr>
                <w:rFonts w:ascii="Calibri" w:hAnsi="Calibri" w:cs="Calibri"/>
                <w:sz w:val="16"/>
                <w:szCs w:val="16"/>
                <w:lang w:val="en-US"/>
              </w:rPr>
            </w:pPr>
          </w:p>
        </w:tc>
        <w:tc>
          <w:tcPr>
            <w:tcW w:w="6458" w:type="dxa"/>
            <w:vAlign w:val="center"/>
          </w:tcPr>
          <w:p w:rsidR="00703753" w:rsidRPr="00BB26A9" w:rsidRDefault="00703753" w:rsidP="00703753">
            <w:pPr>
              <w:rPr>
                <w:rFonts w:ascii="Sylfaen" w:hAnsi="Sylfaen"/>
                <w:sz w:val="20"/>
                <w:szCs w:val="20"/>
              </w:rPr>
            </w:pPr>
            <w:r w:rsidRPr="00BB26A9">
              <w:rPr>
                <w:rFonts w:ascii="Sylfaen" w:hAnsi="Sylfaen"/>
                <w:sz w:val="20"/>
                <w:szCs w:val="20"/>
              </w:rPr>
              <w:t>Дилтиазем Ретард 90 мг</w:t>
            </w:r>
          </w:p>
        </w:tc>
      </w:tr>
      <w:tr w:rsidR="00703753" w:rsidRPr="009044F1" w:rsidTr="00703753">
        <w:trPr>
          <w:jc w:val="center"/>
        </w:trPr>
        <w:tc>
          <w:tcPr>
            <w:tcW w:w="1530" w:type="dxa"/>
            <w:vAlign w:val="bottom"/>
          </w:tcPr>
          <w:p w:rsidR="00703753" w:rsidRPr="00BB26A9" w:rsidRDefault="00703753" w:rsidP="00703753">
            <w:pPr>
              <w:jc w:val="both"/>
              <w:rPr>
                <w:rFonts w:ascii="Calibri" w:hAnsi="Calibri" w:cs="Calibri"/>
                <w:sz w:val="16"/>
                <w:szCs w:val="16"/>
                <w:lang w:val="en-US"/>
              </w:rPr>
            </w:pPr>
            <w:r w:rsidRPr="00BB26A9">
              <w:rPr>
                <w:rFonts w:ascii="Calibri" w:hAnsi="Calibri" w:cs="Calibri"/>
                <w:sz w:val="16"/>
                <w:szCs w:val="16"/>
                <w:lang w:val="en-US"/>
              </w:rPr>
              <w:t>180</w:t>
            </w:r>
          </w:p>
        </w:tc>
        <w:tc>
          <w:tcPr>
            <w:tcW w:w="1246" w:type="dxa"/>
            <w:vAlign w:val="bottom"/>
          </w:tcPr>
          <w:p w:rsidR="00703753" w:rsidRPr="00BB26A9" w:rsidRDefault="00703753" w:rsidP="00703753">
            <w:pPr>
              <w:jc w:val="both"/>
              <w:rPr>
                <w:rFonts w:ascii="Calibri" w:hAnsi="Calibri" w:cs="Calibri"/>
                <w:sz w:val="16"/>
                <w:szCs w:val="16"/>
                <w:lang w:val="en-US"/>
              </w:rPr>
            </w:pPr>
          </w:p>
        </w:tc>
        <w:tc>
          <w:tcPr>
            <w:tcW w:w="6458" w:type="dxa"/>
          </w:tcPr>
          <w:p w:rsidR="00703753" w:rsidRPr="00BB26A9" w:rsidRDefault="00703753" w:rsidP="00703753">
            <w:pPr>
              <w:pStyle w:val="HTML"/>
              <w:shd w:val="clear" w:color="auto" w:fill="F8F9FA"/>
              <w:spacing w:line="540" w:lineRule="atLeast"/>
              <w:rPr>
                <w:color w:val="202124"/>
                <w:sz w:val="18"/>
                <w:szCs w:val="18"/>
              </w:rPr>
            </w:pPr>
            <w:r w:rsidRPr="00BB26A9">
              <w:rPr>
                <w:color w:val="202124"/>
                <w:sz w:val="18"/>
                <w:szCs w:val="18"/>
              </w:rPr>
              <w:t>Гидрохлоротиазид 25 мг</w:t>
            </w:r>
          </w:p>
          <w:p w:rsidR="00703753" w:rsidRPr="00BB26A9" w:rsidRDefault="00703753" w:rsidP="00703753">
            <w:pPr>
              <w:jc w:val="both"/>
              <w:rPr>
                <w:rFonts w:ascii="Sylfaen" w:hAnsi="Sylfaen"/>
                <w:sz w:val="20"/>
                <w:lang w:val="hy-AM"/>
              </w:rPr>
            </w:pPr>
          </w:p>
        </w:tc>
      </w:tr>
      <w:tr w:rsidR="00703753" w:rsidRPr="009044F1" w:rsidTr="00703753">
        <w:trPr>
          <w:jc w:val="center"/>
        </w:trPr>
        <w:tc>
          <w:tcPr>
            <w:tcW w:w="1530" w:type="dxa"/>
            <w:vAlign w:val="bottom"/>
          </w:tcPr>
          <w:p w:rsidR="00703753" w:rsidRPr="00BB26A9" w:rsidRDefault="00703753" w:rsidP="00703753">
            <w:pPr>
              <w:jc w:val="both"/>
              <w:rPr>
                <w:rFonts w:ascii="Calibri" w:hAnsi="Calibri" w:cs="Calibri"/>
                <w:sz w:val="16"/>
                <w:szCs w:val="16"/>
                <w:lang w:val="en-US"/>
              </w:rPr>
            </w:pPr>
            <w:r w:rsidRPr="00BB26A9">
              <w:rPr>
                <w:rFonts w:ascii="Calibri" w:hAnsi="Calibri" w:cs="Calibri"/>
                <w:sz w:val="16"/>
                <w:szCs w:val="16"/>
                <w:lang w:val="en-US"/>
              </w:rPr>
              <w:t>181</w:t>
            </w:r>
          </w:p>
        </w:tc>
        <w:tc>
          <w:tcPr>
            <w:tcW w:w="1246" w:type="dxa"/>
            <w:vAlign w:val="bottom"/>
          </w:tcPr>
          <w:p w:rsidR="00703753" w:rsidRPr="00BB26A9" w:rsidRDefault="00703753" w:rsidP="00703753">
            <w:pPr>
              <w:jc w:val="both"/>
              <w:rPr>
                <w:rFonts w:ascii="Calibri" w:hAnsi="Calibri" w:cs="Calibri"/>
                <w:sz w:val="16"/>
                <w:szCs w:val="16"/>
                <w:lang w:val="en-US"/>
              </w:rPr>
            </w:pPr>
          </w:p>
        </w:tc>
        <w:tc>
          <w:tcPr>
            <w:tcW w:w="6458" w:type="dxa"/>
          </w:tcPr>
          <w:p w:rsidR="00703753" w:rsidRPr="00BB26A9" w:rsidRDefault="00703753" w:rsidP="00703753">
            <w:pPr>
              <w:jc w:val="both"/>
              <w:rPr>
                <w:rFonts w:ascii="Sylfaen" w:hAnsi="Sylfaen"/>
                <w:sz w:val="20"/>
                <w:szCs w:val="20"/>
              </w:rPr>
            </w:pPr>
            <w:r w:rsidRPr="00BB26A9">
              <w:rPr>
                <w:rFonts w:ascii="Sylfaen" w:hAnsi="Sylfaen"/>
                <w:sz w:val="20"/>
                <w:szCs w:val="20"/>
              </w:rPr>
              <w:t>Ибупрофен раствор для внутреннего применения 20 мг / мл</w:t>
            </w:r>
          </w:p>
        </w:tc>
      </w:tr>
      <w:tr w:rsidR="00703753" w:rsidRPr="009044F1" w:rsidTr="00703753">
        <w:trPr>
          <w:jc w:val="center"/>
        </w:trPr>
        <w:tc>
          <w:tcPr>
            <w:tcW w:w="1530" w:type="dxa"/>
            <w:vAlign w:val="bottom"/>
          </w:tcPr>
          <w:p w:rsidR="00703753" w:rsidRPr="00BB26A9" w:rsidRDefault="00703753" w:rsidP="00703753">
            <w:pPr>
              <w:jc w:val="both"/>
              <w:rPr>
                <w:rFonts w:ascii="Calibri" w:hAnsi="Calibri" w:cs="Calibri"/>
                <w:sz w:val="16"/>
                <w:szCs w:val="16"/>
                <w:lang w:val="en-US"/>
              </w:rPr>
            </w:pPr>
            <w:r w:rsidRPr="00BB26A9">
              <w:rPr>
                <w:rFonts w:ascii="Calibri" w:hAnsi="Calibri" w:cs="Calibri"/>
                <w:sz w:val="16"/>
                <w:szCs w:val="16"/>
                <w:lang w:val="en-US"/>
              </w:rPr>
              <w:t>182</w:t>
            </w:r>
          </w:p>
        </w:tc>
        <w:tc>
          <w:tcPr>
            <w:tcW w:w="1246" w:type="dxa"/>
            <w:vAlign w:val="bottom"/>
          </w:tcPr>
          <w:p w:rsidR="00703753" w:rsidRPr="00BB26A9" w:rsidRDefault="00703753" w:rsidP="00703753">
            <w:pPr>
              <w:jc w:val="both"/>
              <w:rPr>
                <w:rFonts w:ascii="Calibri" w:hAnsi="Calibri" w:cs="Calibri"/>
                <w:sz w:val="16"/>
                <w:szCs w:val="16"/>
                <w:lang w:val="en-US"/>
              </w:rPr>
            </w:pPr>
          </w:p>
        </w:tc>
        <w:tc>
          <w:tcPr>
            <w:tcW w:w="6458" w:type="dxa"/>
          </w:tcPr>
          <w:p w:rsidR="00703753" w:rsidRPr="00BB26A9" w:rsidRDefault="00703753" w:rsidP="00703753">
            <w:pPr>
              <w:jc w:val="both"/>
              <w:rPr>
                <w:rFonts w:ascii="Sylfaen" w:hAnsi="Sylfaen"/>
                <w:sz w:val="20"/>
              </w:rPr>
            </w:pPr>
            <w:r w:rsidRPr="00BB26A9">
              <w:rPr>
                <w:rFonts w:ascii="Sylfaen" w:hAnsi="Sylfaen"/>
                <w:sz w:val="20"/>
              </w:rPr>
              <w:t>Цефалексин 250 мг / 5 мл</w:t>
            </w:r>
          </w:p>
        </w:tc>
      </w:tr>
      <w:tr w:rsidR="00703753" w:rsidRPr="009044F1" w:rsidTr="00703753">
        <w:trPr>
          <w:jc w:val="center"/>
        </w:trPr>
        <w:tc>
          <w:tcPr>
            <w:tcW w:w="1530" w:type="dxa"/>
            <w:vAlign w:val="bottom"/>
          </w:tcPr>
          <w:p w:rsidR="00703753" w:rsidRPr="00BB26A9" w:rsidRDefault="00703753" w:rsidP="00703753">
            <w:pPr>
              <w:jc w:val="both"/>
              <w:rPr>
                <w:rFonts w:ascii="Calibri" w:hAnsi="Calibri" w:cs="Calibri"/>
                <w:sz w:val="16"/>
                <w:szCs w:val="16"/>
                <w:lang w:val="en-US"/>
              </w:rPr>
            </w:pPr>
            <w:r w:rsidRPr="00BB26A9">
              <w:rPr>
                <w:rFonts w:ascii="Calibri" w:hAnsi="Calibri" w:cs="Calibri"/>
                <w:sz w:val="16"/>
                <w:szCs w:val="16"/>
                <w:lang w:val="en-US"/>
              </w:rPr>
              <w:t>183</w:t>
            </w:r>
          </w:p>
        </w:tc>
        <w:tc>
          <w:tcPr>
            <w:tcW w:w="1246" w:type="dxa"/>
            <w:vAlign w:val="bottom"/>
          </w:tcPr>
          <w:p w:rsidR="00703753" w:rsidRPr="00BB26A9" w:rsidRDefault="00703753" w:rsidP="00703753">
            <w:pPr>
              <w:jc w:val="both"/>
              <w:rPr>
                <w:rFonts w:ascii="Calibri" w:hAnsi="Calibri" w:cs="Calibri"/>
                <w:sz w:val="16"/>
                <w:szCs w:val="16"/>
                <w:lang w:val="en-US"/>
              </w:rPr>
            </w:pPr>
          </w:p>
        </w:tc>
        <w:tc>
          <w:tcPr>
            <w:tcW w:w="6458" w:type="dxa"/>
          </w:tcPr>
          <w:p w:rsidR="00703753" w:rsidRPr="00BB26A9" w:rsidRDefault="00703753" w:rsidP="00703753">
            <w:pPr>
              <w:jc w:val="both"/>
              <w:rPr>
                <w:rFonts w:ascii="Sylfaen" w:hAnsi="Sylfaen"/>
                <w:sz w:val="20"/>
              </w:rPr>
            </w:pPr>
            <w:r w:rsidRPr="00BB26A9">
              <w:rPr>
                <w:rFonts w:ascii="Sylfaen" w:hAnsi="Sylfaen"/>
                <w:sz w:val="20"/>
              </w:rPr>
              <w:t>Метилпреднизолон 1000 мг</w:t>
            </w:r>
          </w:p>
        </w:tc>
      </w:tr>
      <w:tr w:rsidR="00703753" w:rsidRPr="009044F1" w:rsidTr="00703753">
        <w:trPr>
          <w:jc w:val="center"/>
        </w:trPr>
        <w:tc>
          <w:tcPr>
            <w:tcW w:w="1530" w:type="dxa"/>
            <w:vAlign w:val="bottom"/>
          </w:tcPr>
          <w:p w:rsidR="00703753" w:rsidRPr="00BB26A9" w:rsidRDefault="00703753" w:rsidP="00703753">
            <w:pPr>
              <w:jc w:val="both"/>
              <w:rPr>
                <w:rFonts w:ascii="Calibri" w:hAnsi="Calibri" w:cs="Calibri"/>
                <w:sz w:val="16"/>
                <w:szCs w:val="16"/>
                <w:lang w:val="en-US"/>
              </w:rPr>
            </w:pPr>
            <w:r w:rsidRPr="00BB26A9">
              <w:rPr>
                <w:rFonts w:ascii="Calibri" w:hAnsi="Calibri" w:cs="Calibri"/>
                <w:sz w:val="16"/>
                <w:szCs w:val="16"/>
                <w:lang w:val="en-US"/>
              </w:rPr>
              <w:t>184</w:t>
            </w:r>
          </w:p>
        </w:tc>
        <w:tc>
          <w:tcPr>
            <w:tcW w:w="1246" w:type="dxa"/>
            <w:vAlign w:val="bottom"/>
          </w:tcPr>
          <w:p w:rsidR="00703753" w:rsidRPr="00BB26A9" w:rsidRDefault="00703753" w:rsidP="00703753">
            <w:pPr>
              <w:jc w:val="both"/>
              <w:rPr>
                <w:rFonts w:ascii="Calibri" w:hAnsi="Calibri" w:cs="Calibri"/>
                <w:sz w:val="16"/>
                <w:szCs w:val="16"/>
                <w:lang w:val="en-US"/>
              </w:rPr>
            </w:pPr>
          </w:p>
        </w:tc>
        <w:tc>
          <w:tcPr>
            <w:tcW w:w="6458" w:type="dxa"/>
          </w:tcPr>
          <w:p w:rsidR="00703753" w:rsidRPr="00BB26A9" w:rsidRDefault="00703753" w:rsidP="00703753">
            <w:pPr>
              <w:jc w:val="both"/>
              <w:rPr>
                <w:rFonts w:ascii="Sylfaen" w:hAnsi="Sylfaen"/>
                <w:sz w:val="20"/>
              </w:rPr>
            </w:pPr>
            <w:r w:rsidRPr="00BB26A9">
              <w:rPr>
                <w:rFonts w:ascii="Sylfaen" w:hAnsi="Sylfaen"/>
                <w:sz w:val="20"/>
              </w:rPr>
              <w:t xml:space="preserve">Метилпреднизолон </w:t>
            </w:r>
            <w:r w:rsidRPr="00BB26A9">
              <w:rPr>
                <w:rFonts w:ascii="Sylfaen" w:hAnsi="Sylfaen"/>
                <w:sz w:val="20"/>
                <w:lang w:val="en-US"/>
              </w:rPr>
              <w:t>5</w:t>
            </w:r>
            <w:r w:rsidRPr="00BB26A9">
              <w:rPr>
                <w:rFonts w:ascii="Sylfaen" w:hAnsi="Sylfaen"/>
                <w:sz w:val="20"/>
              </w:rPr>
              <w:t>00 мг</w:t>
            </w:r>
          </w:p>
        </w:tc>
      </w:tr>
      <w:tr w:rsidR="00703753" w:rsidRPr="009044F1" w:rsidTr="00703753">
        <w:trPr>
          <w:jc w:val="center"/>
        </w:trPr>
        <w:tc>
          <w:tcPr>
            <w:tcW w:w="1530" w:type="dxa"/>
            <w:vAlign w:val="bottom"/>
          </w:tcPr>
          <w:p w:rsidR="00703753" w:rsidRPr="00BB26A9" w:rsidRDefault="00703753" w:rsidP="00703753">
            <w:pPr>
              <w:jc w:val="both"/>
              <w:rPr>
                <w:rFonts w:ascii="Calibri" w:hAnsi="Calibri" w:cs="Calibri"/>
                <w:sz w:val="16"/>
                <w:szCs w:val="16"/>
                <w:lang w:val="en-US"/>
              </w:rPr>
            </w:pPr>
            <w:r w:rsidRPr="00BB26A9">
              <w:rPr>
                <w:rFonts w:ascii="Calibri" w:hAnsi="Calibri" w:cs="Calibri"/>
                <w:sz w:val="16"/>
                <w:szCs w:val="16"/>
                <w:lang w:val="en-US"/>
              </w:rPr>
              <w:t>185</w:t>
            </w:r>
          </w:p>
        </w:tc>
        <w:tc>
          <w:tcPr>
            <w:tcW w:w="1246" w:type="dxa"/>
            <w:vAlign w:val="bottom"/>
          </w:tcPr>
          <w:p w:rsidR="00703753" w:rsidRPr="00BB26A9" w:rsidRDefault="00703753" w:rsidP="00703753">
            <w:pPr>
              <w:jc w:val="both"/>
              <w:rPr>
                <w:rFonts w:ascii="Calibri" w:hAnsi="Calibri" w:cs="Calibri"/>
                <w:sz w:val="16"/>
                <w:szCs w:val="16"/>
                <w:lang w:val="en-US"/>
              </w:rPr>
            </w:pPr>
          </w:p>
        </w:tc>
        <w:tc>
          <w:tcPr>
            <w:tcW w:w="6458" w:type="dxa"/>
          </w:tcPr>
          <w:p w:rsidR="00703753" w:rsidRPr="00BB26A9" w:rsidRDefault="00703753" w:rsidP="00703753">
            <w:pPr>
              <w:jc w:val="both"/>
              <w:rPr>
                <w:rFonts w:ascii="Sylfaen" w:hAnsi="Sylfaen"/>
                <w:sz w:val="20"/>
              </w:rPr>
            </w:pPr>
            <w:r w:rsidRPr="00BB26A9">
              <w:rPr>
                <w:rFonts w:ascii="Sylfaen" w:hAnsi="Sylfaen"/>
                <w:sz w:val="20"/>
              </w:rPr>
              <w:t>Сальбутамол 2 мг</w:t>
            </w:r>
          </w:p>
        </w:tc>
      </w:tr>
      <w:tr w:rsidR="00703753" w:rsidRPr="009044F1" w:rsidTr="00703753">
        <w:trPr>
          <w:jc w:val="center"/>
        </w:trPr>
        <w:tc>
          <w:tcPr>
            <w:tcW w:w="1530" w:type="dxa"/>
            <w:vAlign w:val="bottom"/>
          </w:tcPr>
          <w:p w:rsidR="00703753" w:rsidRPr="00BB26A9" w:rsidRDefault="00703753" w:rsidP="00703753">
            <w:pPr>
              <w:jc w:val="both"/>
              <w:rPr>
                <w:rFonts w:ascii="Calibri" w:hAnsi="Calibri" w:cs="Calibri"/>
                <w:sz w:val="16"/>
                <w:szCs w:val="16"/>
                <w:lang w:val="en-US"/>
              </w:rPr>
            </w:pPr>
            <w:r w:rsidRPr="00BB26A9">
              <w:rPr>
                <w:rFonts w:ascii="Calibri" w:hAnsi="Calibri" w:cs="Calibri"/>
                <w:sz w:val="16"/>
                <w:szCs w:val="16"/>
                <w:lang w:val="en-US"/>
              </w:rPr>
              <w:t>186</w:t>
            </w:r>
          </w:p>
        </w:tc>
        <w:tc>
          <w:tcPr>
            <w:tcW w:w="1246" w:type="dxa"/>
            <w:vAlign w:val="bottom"/>
          </w:tcPr>
          <w:p w:rsidR="00703753" w:rsidRPr="00BB26A9" w:rsidRDefault="00703753" w:rsidP="00703753">
            <w:pPr>
              <w:jc w:val="both"/>
              <w:rPr>
                <w:rFonts w:ascii="Calibri" w:hAnsi="Calibri" w:cs="Calibri"/>
                <w:sz w:val="16"/>
                <w:szCs w:val="16"/>
                <w:lang w:val="en-US"/>
              </w:rPr>
            </w:pPr>
          </w:p>
        </w:tc>
        <w:tc>
          <w:tcPr>
            <w:tcW w:w="6458" w:type="dxa"/>
          </w:tcPr>
          <w:p w:rsidR="00703753" w:rsidRPr="00BB26A9" w:rsidRDefault="00703753" w:rsidP="00703753">
            <w:pPr>
              <w:ind w:left="108"/>
              <w:jc w:val="both"/>
              <w:rPr>
                <w:rFonts w:ascii="Sylfaen" w:hAnsi="Sylfaen"/>
                <w:sz w:val="20"/>
              </w:rPr>
            </w:pPr>
            <w:r w:rsidRPr="00BB26A9">
              <w:rPr>
                <w:rFonts w:ascii="Sylfaen" w:hAnsi="Sylfaen"/>
                <w:sz w:val="20"/>
              </w:rPr>
              <w:t>Сальбутамол 2 мг / 5 мл сиропа</w:t>
            </w:r>
          </w:p>
        </w:tc>
      </w:tr>
      <w:tr w:rsidR="00703753" w:rsidRPr="009044F1" w:rsidTr="00703753">
        <w:trPr>
          <w:jc w:val="center"/>
        </w:trPr>
        <w:tc>
          <w:tcPr>
            <w:tcW w:w="1530" w:type="dxa"/>
            <w:vAlign w:val="bottom"/>
          </w:tcPr>
          <w:p w:rsidR="00703753" w:rsidRPr="00BB26A9" w:rsidRDefault="00703753" w:rsidP="00703753">
            <w:pPr>
              <w:jc w:val="both"/>
              <w:rPr>
                <w:rFonts w:ascii="Calibri" w:hAnsi="Calibri" w:cs="Calibri"/>
                <w:sz w:val="16"/>
                <w:szCs w:val="16"/>
                <w:lang w:val="en-US"/>
              </w:rPr>
            </w:pPr>
            <w:r w:rsidRPr="00BB26A9">
              <w:rPr>
                <w:rFonts w:ascii="Calibri" w:hAnsi="Calibri" w:cs="Calibri"/>
                <w:sz w:val="16"/>
                <w:szCs w:val="16"/>
                <w:lang w:val="en-US"/>
              </w:rPr>
              <w:t>187</w:t>
            </w:r>
          </w:p>
        </w:tc>
        <w:tc>
          <w:tcPr>
            <w:tcW w:w="1246" w:type="dxa"/>
            <w:vAlign w:val="bottom"/>
          </w:tcPr>
          <w:p w:rsidR="00703753" w:rsidRPr="00BB26A9" w:rsidRDefault="00703753" w:rsidP="00703753">
            <w:pPr>
              <w:jc w:val="both"/>
              <w:rPr>
                <w:rFonts w:ascii="Calibri" w:hAnsi="Calibri" w:cs="Calibri"/>
                <w:sz w:val="16"/>
                <w:szCs w:val="16"/>
                <w:lang w:val="en-US"/>
              </w:rPr>
            </w:pPr>
          </w:p>
        </w:tc>
        <w:tc>
          <w:tcPr>
            <w:tcW w:w="6458" w:type="dxa"/>
          </w:tcPr>
          <w:p w:rsidR="00703753" w:rsidRPr="00BB26A9" w:rsidRDefault="00703753" w:rsidP="00703753">
            <w:pPr>
              <w:jc w:val="both"/>
              <w:rPr>
                <w:rFonts w:ascii="Sylfaen" w:hAnsi="Sylfaen"/>
                <w:sz w:val="20"/>
              </w:rPr>
            </w:pPr>
            <w:r w:rsidRPr="00BB26A9">
              <w:rPr>
                <w:rFonts w:ascii="Sylfaen" w:hAnsi="Sylfaen"/>
                <w:sz w:val="20"/>
              </w:rPr>
              <w:t>Каптоприл 50 мг</w:t>
            </w:r>
          </w:p>
        </w:tc>
      </w:tr>
      <w:tr w:rsidR="00703753" w:rsidRPr="009044F1" w:rsidTr="00703753">
        <w:trPr>
          <w:jc w:val="center"/>
        </w:trPr>
        <w:tc>
          <w:tcPr>
            <w:tcW w:w="1530" w:type="dxa"/>
            <w:vAlign w:val="bottom"/>
          </w:tcPr>
          <w:p w:rsidR="00703753" w:rsidRPr="00BB26A9" w:rsidRDefault="00703753" w:rsidP="00703753">
            <w:pPr>
              <w:jc w:val="both"/>
              <w:rPr>
                <w:rFonts w:ascii="Calibri" w:hAnsi="Calibri" w:cs="Calibri"/>
                <w:sz w:val="16"/>
                <w:szCs w:val="16"/>
                <w:lang w:val="en-US"/>
              </w:rPr>
            </w:pPr>
            <w:r w:rsidRPr="00BB26A9">
              <w:rPr>
                <w:rFonts w:ascii="Calibri" w:hAnsi="Calibri" w:cs="Calibri"/>
                <w:sz w:val="16"/>
                <w:szCs w:val="16"/>
                <w:lang w:val="en-US"/>
              </w:rPr>
              <w:t>188</w:t>
            </w:r>
          </w:p>
        </w:tc>
        <w:tc>
          <w:tcPr>
            <w:tcW w:w="1246" w:type="dxa"/>
            <w:vAlign w:val="bottom"/>
          </w:tcPr>
          <w:p w:rsidR="00703753" w:rsidRPr="00BB26A9" w:rsidRDefault="00703753" w:rsidP="00703753">
            <w:pPr>
              <w:jc w:val="both"/>
              <w:rPr>
                <w:rFonts w:ascii="Calibri" w:hAnsi="Calibri" w:cs="Calibri"/>
                <w:sz w:val="16"/>
                <w:szCs w:val="16"/>
                <w:lang w:val="en-US"/>
              </w:rPr>
            </w:pPr>
          </w:p>
        </w:tc>
        <w:tc>
          <w:tcPr>
            <w:tcW w:w="6458" w:type="dxa"/>
          </w:tcPr>
          <w:p w:rsidR="00703753" w:rsidRPr="00BB26A9" w:rsidRDefault="00703753" w:rsidP="00703753">
            <w:pPr>
              <w:ind w:left="108"/>
              <w:jc w:val="both"/>
              <w:rPr>
                <w:rFonts w:ascii="Sylfaen" w:hAnsi="Sylfaen"/>
                <w:sz w:val="20"/>
              </w:rPr>
            </w:pPr>
            <w:r w:rsidRPr="00BB26A9">
              <w:rPr>
                <w:rFonts w:ascii="Sylfaen" w:hAnsi="Sylfaen"/>
                <w:sz w:val="20"/>
              </w:rPr>
              <w:t>Сенадекс:</w:t>
            </w:r>
          </w:p>
        </w:tc>
      </w:tr>
      <w:tr w:rsidR="00703753" w:rsidRPr="009044F1" w:rsidTr="00703753">
        <w:trPr>
          <w:jc w:val="center"/>
        </w:trPr>
        <w:tc>
          <w:tcPr>
            <w:tcW w:w="1530" w:type="dxa"/>
            <w:vAlign w:val="bottom"/>
          </w:tcPr>
          <w:p w:rsidR="00703753" w:rsidRPr="00703753" w:rsidRDefault="00703753" w:rsidP="00703753">
            <w:pPr>
              <w:jc w:val="both"/>
              <w:rPr>
                <w:rFonts w:ascii="Calibri" w:hAnsi="Calibri" w:cs="Calibri"/>
                <w:sz w:val="16"/>
                <w:szCs w:val="16"/>
              </w:rPr>
            </w:pPr>
            <w:r>
              <w:rPr>
                <w:rFonts w:ascii="Calibri" w:hAnsi="Calibri" w:cs="Calibri"/>
                <w:sz w:val="16"/>
                <w:szCs w:val="16"/>
              </w:rPr>
              <w:t>189</w:t>
            </w:r>
          </w:p>
        </w:tc>
        <w:tc>
          <w:tcPr>
            <w:tcW w:w="1246" w:type="dxa"/>
            <w:vAlign w:val="bottom"/>
          </w:tcPr>
          <w:p w:rsidR="00703753" w:rsidRPr="00BB26A9" w:rsidRDefault="00703753" w:rsidP="00703753">
            <w:pPr>
              <w:jc w:val="both"/>
              <w:rPr>
                <w:rFonts w:ascii="Calibri" w:hAnsi="Calibri" w:cs="Calibri"/>
                <w:sz w:val="16"/>
                <w:szCs w:val="16"/>
                <w:lang w:val="en-US"/>
              </w:rPr>
            </w:pPr>
          </w:p>
        </w:tc>
        <w:tc>
          <w:tcPr>
            <w:tcW w:w="6458" w:type="dxa"/>
          </w:tcPr>
          <w:p w:rsidR="00703753" w:rsidRPr="00BB26A9" w:rsidRDefault="00703753" w:rsidP="00703753">
            <w:pPr>
              <w:ind w:left="108"/>
              <w:jc w:val="both"/>
              <w:rPr>
                <w:rFonts w:ascii="Sylfaen" w:hAnsi="Sylfaen"/>
                <w:sz w:val="20"/>
              </w:rPr>
            </w:pPr>
            <w:r>
              <w:rPr>
                <w:rFonts w:ascii="Sylfaen" w:hAnsi="Sylfaen"/>
                <w:sz w:val="20"/>
              </w:rPr>
              <w:t>Флутиказон</w:t>
            </w:r>
          </w:p>
        </w:tc>
      </w:tr>
      <w:tr w:rsidR="00703753" w:rsidRPr="009044F1" w:rsidTr="00703753">
        <w:trPr>
          <w:jc w:val="center"/>
        </w:trPr>
        <w:tc>
          <w:tcPr>
            <w:tcW w:w="1530" w:type="dxa"/>
            <w:vAlign w:val="bottom"/>
          </w:tcPr>
          <w:p w:rsidR="00703753" w:rsidRPr="00703753" w:rsidRDefault="00703753" w:rsidP="00703753">
            <w:pPr>
              <w:jc w:val="both"/>
              <w:rPr>
                <w:rFonts w:ascii="Calibri" w:hAnsi="Calibri" w:cs="Calibri"/>
                <w:sz w:val="16"/>
                <w:szCs w:val="16"/>
              </w:rPr>
            </w:pPr>
            <w:r>
              <w:rPr>
                <w:rFonts w:ascii="Calibri" w:hAnsi="Calibri" w:cs="Calibri"/>
                <w:sz w:val="16"/>
                <w:szCs w:val="16"/>
              </w:rPr>
              <w:t>190</w:t>
            </w:r>
          </w:p>
        </w:tc>
        <w:tc>
          <w:tcPr>
            <w:tcW w:w="1246" w:type="dxa"/>
            <w:vAlign w:val="bottom"/>
          </w:tcPr>
          <w:p w:rsidR="00703753" w:rsidRPr="00BB26A9" w:rsidRDefault="00703753" w:rsidP="00703753">
            <w:pPr>
              <w:jc w:val="both"/>
              <w:rPr>
                <w:rFonts w:ascii="Calibri" w:hAnsi="Calibri" w:cs="Calibri"/>
                <w:sz w:val="16"/>
                <w:szCs w:val="16"/>
                <w:lang w:val="en-US"/>
              </w:rPr>
            </w:pPr>
          </w:p>
        </w:tc>
        <w:tc>
          <w:tcPr>
            <w:tcW w:w="6458" w:type="dxa"/>
          </w:tcPr>
          <w:p w:rsidR="00703753" w:rsidRPr="00BB26A9" w:rsidRDefault="00AE29D1" w:rsidP="00703753">
            <w:pPr>
              <w:ind w:left="108"/>
              <w:jc w:val="both"/>
              <w:rPr>
                <w:rFonts w:ascii="Sylfaen" w:hAnsi="Sylfaen"/>
                <w:sz w:val="20"/>
              </w:rPr>
            </w:pPr>
            <w:r>
              <w:rPr>
                <w:rFonts w:ascii="Sylfaen" w:hAnsi="Sylfaen"/>
                <w:sz w:val="20"/>
              </w:rPr>
              <w:t xml:space="preserve">Беклометазон </w:t>
            </w:r>
          </w:p>
        </w:tc>
      </w:tr>
      <w:tr w:rsidR="00AE29D1" w:rsidRPr="009044F1" w:rsidTr="00703753">
        <w:trPr>
          <w:jc w:val="center"/>
        </w:trPr>
        <w:tc>
          <w:tcPr>
            <w:tcW w:w="1530" w:type="dxa"/>
            <w:vAlign w:val="bottom"/>
          </w:tcPr>
          <w:p w:rsidR="00AE29D1" w:rsidRPr="00703753" w:rsidRDefault="00AE29D1" w:rsidP="00703753">
            <w:pPr>
              <w:jc w:val="both"/>
              <w:rPr>
                <w:rFonts w:ascii="Calibri" w:hAnsi="Calibri" w:cs="Calibri"/>
                <w:sz w:val="16"/>
                <w:szCs w:val="16"/>
              </w:rPr>
            </w:pPr>
            <w:r>
              <w:rPr>
                <w:rFonts w:ascii="Calibri" w:hAnsi="Calibri" w:cs="Calibri"/>
                <w:sz w:val="16"/>
                <w:szCs w:val="16"/>
              </w:rPr>
              <w:t>191</w:t>
            </w:r>
          </w:p>
        </w:tc>
        <w:tc>
          <w:tcPr>
            <w:tcW w:w="1246" w:type="dxa"/>
            <w:vAlign w:val="bottom"/>
          </w:tcPr>
          <w:p w:rsidR="00AE29D1" w:rsidRPr="00BB26A9" w:rsidRDefault="00AE29D1" w:rsidP="00703753">
            <w:pPr>
              <w:jc w:val="both"/>
              <w:rPr>
                <w:rFonts w:ascii="Calibri" w:hAnsi="Calibri" w:cs="Calibri"/>
                <w:sz w:val="16"/>
                <w:szCs w:val="16"/>
                <w:lang w:val="en-US"/>
              </w:rPr>
            </w:pPr>
          </w:p>
        </w:tc>
        <w:tc>
          <w:tcPr>
            <w:tcW w:w="6458" w:type="dxa"/>
          </w:tcPr>
          <w:p w:rsidR="00AE29D1" w:rsidRDefault="00AE29D1">
            <w:r w:rsidRPr="00F915D1">
              <w:rPr>
                <w:rFonts w:ascii="Sylfaen" w:hAnsi="Sylfaen"/>
                <w:sz w:val="20"/>
              </w:rPr>
              <w:t xml:space="preserve">Беклометазон </w:t>
            </w:r>
          </w:p>
        </w:tc>
      </w:tr>
      <w:tr w:rsidR="00AE29D1" w:rsidRPr="009044F1" w:rsidTr="00AE29D1">
        <w:trPr>
          <w:trHeight w:val="302"/>
          <w:jc w:val="center"/>
        </w:trPr>
        <w:tc>
          <w:tcPr>
            <w:tcW w:w="1530" w:type="dxa"/>
            <w:vAlign w:val="bottom"/>
          </w:tcPr>
          <w:p w:rsidR="00AE29D1" w:rsidRPr="00703753" w:rsidRDefault="00AE29D1" w:rsidP="00703753">
            <w:pPr>
              <w:jc w:val="both"/>
              <w:rPr>
                <w:rFonts w:ascii="Calibri" w:hAnsi="Calibri" w:cs="Calibri"/>
                <w:sz w:val="16"/>
                <w:szCs w:val="16"/>
              </w:rPr>
            </w:pPr>
            <w:r>
              <w:rPr>
                <w:rFonts w:ascii="Calibri" w:hAnsi="Calibri" w:cs="Calibri"/>
                <w:sz w:val="16"/>
                <w:szCs w:val="16"/>
              </w:rPr>
              <w:t>192</w:t>
            </w:r>
          </w:p>
        </w:tc>
        <w:tc>
          <w:tcPr>
            <w:tcW w:w="1246" w:type="dxa"/>
            <w:vAlign w:val="bottom"/>
          </w:tcPr>
          <w:p w:rsidR="00AE29D1" w:rsidRPr="00BB26A9" w:rsidRDefault="00AE29D1" w:rsidP="00703753">
            <w:pPr>
              <w:jc w:val="both"/>
              <w:rPr>
                <w:rFonts w:ascii="Calibri" w:hAnsi="Calibri" w:cs="Calibri"/>
                <w:sz w:val="16"/>
                <w:szCs w:val="16"/>
                <w:lang w:val="en-US"/>
              </w:rPr>
            </w:pPr>
          </w:p>
        </w:tc>
        <w:tc>
          <w:tcPr>
            <w:tcW w:w="6458" w:type="dxa"/>
          </w:tcPr>
          <w:p w:rsidR="00AE29D1" w:rsidRDefault="00AE29D1">
            <w:r w:rsidRPr="00F915D1">
              <w:rPr>
                <w:rFonts w:ascii="Sylfaen" w:hAnsi="Sylfaen"/>
                <w:sz w:val="20"/>
              </w:rPr>
              <w:t xml:space="preserve">Беклометазон </w:t>
            </w:r>
          </w:p>
        </w:tc>
      </w:tr>
      <w:tr w:rsidR="00703753" w:rsidRPr="009044F1" w:rsidTr="00703753">
        <w:trPr>
          <w:jc w:val="center"/>
        </w:trPr>
        <w:tc>
          <w:tcPr>
            <w:tcW w:w="1530" w:type="dxa"/>
            <w:vAlign w:val="bottom"/>
          </w:tcPr>
          <w:p w:rsidR="00703753" w:rsidRPr="00703753" w:rsidRDefault="00703753" w:rsidP="00703753">
            <w:pPr>
              <w:jc w:val="both"/>
              <w:rPr>
                <w:rFonts w:ascii="Calibri" w:hAnsi="Calibri" w:cs="Calibri"/>
                <w:sz w:val="16"/>
                <w:szCs w:val="16"/>
              </w:rPr>
            </w:pPr>
            <w:r>
              <w:rPr>
                <w:rFonts w:ascii="Calibri" w:hAnsi="Calibri" w:cs="Calibri"/>
                <w:sz w:val="16"/>
                <w:szCs w:val="16"/>
              </w:rPr>
              <w:t>193</w:t>
            </w:r>
          </w:p>
        </w:tc>
        <w:tc>
          <w:tcPr>
            <w:tcW w:w="1246" w:type="dxa"/>
            <w:vAlign w:val="bottom"/>
          </w:tcPr>
          <w:p w:rsidR="00703753" w:rsidRPr="00BB26A9" w:rsidRDefault="00703753" w:rsidP="00703753">
            <w:pPr>
              <w:jc w:val="both"/>
              <w:rPr>
                <w:rFonts w:ascii="Calibri" w:hAnsi="Calibri" w:cs="Calibri"/>
                <w:sz w:val="16"/>
                <w:szCs w:val="16"/>
                <w:lang w:val="en-US"/>
              </w:rPr>
            </w:pPr>
          </w:p>
        </w:tc>
        <w:tc>
          <w:tcPr>
            <w:tcW w:w="6458" w:type="dxa"/>
          </w:tcPr>
          <w:p w:rsidR="00703753" w:rsidRPr="00BB26A9" w:rsidRDefault="00AE29D1" w:rsidP="00703753">
            <w:pPr>
              <w:ind w:left="108"/>
              <w:jc w:val="both"/>
              <w:rPr>
                <w:rFonts w:ascii="Sylfaen" w:hAnsi="Sylfaen"/>
                <w:sz w:val="20"/>
              </w:rPr>
            </w:pPr>
            <w:r>
              <w:rPr>
                <w:rFonts w:ascii="Sylfaen" w:hAnsi="Sylfaen"/>
                <w:sz w:val="20"/>
              </w:rPr>
              <w:t>Будесонид +формотерол</w:t>
            </w:r>
          </w:p>
        </w:tc>
      </w:tr>
      <w:tr w:rsidR="00703753" w:rsidRPr="009044F1" w:rsidTr="00703753">
        <w:trPr>
          <w:jc w:val="center"/>
        </w:trPr>
        <w:tc>
          <w:tcPr>
            <w:tcW w:w="1530" w:type="dxa"/>
            <w:vAlign w:val="bottom"/>
          </w:tcPr>
          <w:p w:rsidR="00703753" w:rsidRPr="00703753" w:rsidRDefault="00703753" w:rsidP="00703753">
            <w:pPr>
              <w:jc w:val="both"/>
              <w:rPr>
                <w:rFonts w:ascii="Calibri" w:hAnsi="Calibri" w:cs="Calibri"/>
                <w:sz w:val="16"/>
                <w:szCs w:val="16"/>
              </w:rPr>
            </w:pPr>
            <w:r>
              <w:rPr>
                <w:rFonts w:ascii="Calibri" w:hAnsi="Calibri" w:cs="Calibri"/>
                <w:sz w:val="16"/>
                <w:szCs w:val="16"/>
              </w:rPr>
              <w:t>194</w:t>
            </w:r>
          </w:p>
        </w:tc>
        <w:tc>
          <w:tcPr>
            <w:tcW w:w="1246" w:type="dxa"/>
            <w:vAlign w:val="bottom"/>
          </w:tcPr>
          <w:p w:rsidR="00703753" w:rsidRPr="00BB26A9" w:rsidRDefault="00703753" w:rsidP="00703753">
            <w:pPr>
              <w:jc w:val="both"/>
              <w:rPr>
                <w:rFonts w:ascii="Calibri" w:hAnsi="Calibri" w:cs="Calibri"/>
                <w:sz w:val="16"/>
                <w:szCs w:val="16"/>
                <w:lang w:val="en-US"/>
              </w:rPr>
            </w:pPr>
          </w:p>
        </w:tc>
        <w:tc>
          <w:tcPr>
            <w:tcW w:w="6458" w:type="dxa"/>
          </w:tcPr>
          <w:p w:rsidR="00703753" w:rsidRPr="00BB26A9" w:rsidRDefault="00AE29D1" w:rsidP="00703753">
            <w:pPr>
              <w:ind w:left="108"/>
              <w:jc w:val="both"/>
              <w:rPr>
                <w:rFonts w:ascii="Sylfaen" w:hAnsi="Sylfaen"/>
                <w:sz w:val="20"/>
              </w:rPr>
            </w:pPr>
            <w:r>
              <w:rPr>
                <w:rFonts w:ascii="Sylfaen" w:hAnsi="Sylfaen"/>
                <w:sz w:val="20"/>
              </w:rPr>
              <w:t>Будесонид +формотерол</w:t>
            </w:r>
          </w:p>
        </w:tc>
      </w:tr>
      <w:tr w:rsidR="00703753" w:rsidRPr="009044F1" w:rsidTr="00703753">
        <w:trPr>
          <w:jc w:val="center"/>
        </w:trPr>
        <w:tc>
          <w:tcPr>
            <w:tcW w:w="1530" w:type="dxa"/>
            <w:vAlign w:val="bottom"/>
          </w:tcPr>
          <w:p w:rsidR="00703753" w:rsidRPr="00703753" w:rsidRDefault="00703753" w:rsidP="00703753">
            <w:pPr>
              <w:jc w:val="both"/>
              <w:rPr>
                <w:rFonts w:ascii="Calibri" w:hAnsi="Calibri" w:cs="Calibri"/>
                <w:sz w:val="16"/>
                <w:szCs w:val="16"/>
              </w:rPr>
            </w:pPr>
            <w:r>
              <w:rPr>
                <w:rFonts w:ascii="Calibri" w:hAnsi="Calibri" w:cs="Calibri"/>
                <w:sz w:val="16"/>
                <w:szCs w:val="16"/>
              </w:rPr>
              <w:t>195</w:t>
            </w:r>
          </w:p>
        </w:tc>
        <w:tc>
          <w:tcPr>
            <w:tcW w:w="1246" w:type="dxa"/>
            <w:vAlign w:val="bottom"/>
          </w:tcPr>
          <w:p w:rsidR="00703753" w:rsidRPr="00BB26A9" w:rsidRDefault="00703753" w:rsidP="00703753">
            <w:pPr>
              <w:jc w:val="both"/>
              <w:rPr>
                <w:rFonts w:ascii="Calibri" w:hAnsi="Calibri" w:cs="Calibri"/>
                <w:sz w:val="16"/>
                <w:szCs w:val="16"/>
                <w:lang w:val="en-US"/>
              </w:rPr>
            </w:pPr>
          </w:p>
        </w:tc>
        <w:tc>
          <w:tcPr>
            <w:tcW w:w="6458" w:type="dxa"/>
          </w:tcPr>
          <w:p w:rsidR="00703753" w:rsidRPr="00BB26A9" w:rsidRDefault="00112623" w:rsidP="00CE66BD">
            <w:pPr>
              <w:ind w:left="108"/>
              <w:rPr>
                <w:rFonts w:ascii="Sylfaen" w:hAnsi="Sylfaen"/>
                <w:sz w:val="20"/>
              </w:rPr>
            </w:pPr>
            <w:r>
              <w:rPr>
                <w:rFonts w:ascii="Sylfaen" w:hAnsi="Sylfaen"/>
                <w:sz w:val="20"/>
              </w:rPr>
              <w:t xml:space="preserve">  </w:t>
            </w:r>
            <w:r w:rsidR="00CE66BD">
              <w:rPr>
                <w:rFonts w:ascii="Sylfaen" w:hAnsi="Sylfaen"/>
                <w:sz w:val="20"/>
              </w:rPr>
              <w:t>Салметерол+флутиказон</w:t>
            </w:r>
          </w:p>
        </w:tc>
      </w:tr>
      <w:tr w:rsidR="00703753" w:rsidRPr="009044F1" w:rsidTr="00703753">
        <w:trPr>
          <w:jc w:val="center"/>
        </w:trPr>
        <w:tc>
          <w:tcPr>
            <w:tcW w:w="1530" w:type="dxa"/>
            <w:vAlign w:val="bottom"/>
          </w:tcPr>
          <w:p w:rsidR="00703753" w:rsidRPr="00703753" w:rsidRDefault="00703753" w:rsidP="00703753">
            <w:pPr>
              <w:jc w:val="both"/>
              <w:rPr>
                <w:rFonts w:ascii="Calibri" w:hAnsi="Calibri" w:cs="Calibri"/>
                <w:sz w:val="16"/>
                <w:szCs w:val="16"/>
              </w:rPr>
            </w:pPr>
            <w:r>
              <w:rPr>
                <w:rFonts w:ascii="Calibri" w:hAnsi="Calibri" w:cs="Calibri"/>
                <w:sz w:val="16"/>
                <w:szCs w:val="16"/>
              </w:rPr>
              <w:t>196</w:t>
            </w:r>
          </w:p>
        </w:tc>
        <w:tc>
          <w:tcPr>
            <w:tcW w:w="1246" w:type="dxa"/>
            <w:vAlign w:val="bottom"/>
          </w:tcPr>
          <w:p w:rsidR="00703753" w:rsidRPr="00BB26A9" w:rsidRDefault="00703753" w:rsidP="00703753">
            <w:pPr>
              <w:jc w:val="both"/>
              <w:rPr>
                <w:rFonts w:ascii="Calibri" w:hAnsi="Calibri" w:cs="Calibri"/>
                <w:sz w:val="16"/>
                <w:szCs w:val="16"/>
                <w:lang w:val="en-US"/>
              </w:rPr>
            </w:pPr>
          </w:p>
        </w:tc>
        <w:tc>
          <w:tcPr>
            <w:tcW w:w="6458" w:type="dxa"/>
          </w:tcPr>
          <w:p w:rsidR="00703753" w:rsidRPr="00BB26A9" w:rsidRDefault="00CE66BD" w:rsidP="00703753">
            <w:pPr>
              <w:ind w:left="108"/>
              <w:jc w:val="both"/>
              <w:rPr>
                <w:rFonts w:ascii="Sylfaen" w:hAnsi="Sylfaen"/>
                <w:sz w:val="20"/>
              </w:rPr>
            </w:pPr>
            <w:r>
              <w:rPr>
                <w:rFonts w:ascii="Sylfaen" w:hAnsi="Sylfaen"/>
                <w:sz w:val="20"/>
              </w:rPr>
              <w:t xml:space="preserve">  Салметерол+флутиказон</w:t>
            </w:r>
          </w:p>
        </w:tc>
      </w:tr>
      <w:tr w:rsidR="00703753" w:rsidRPr="009044F1" w:rsidTr="00703753">
        <w:trPr>
          <w:jc w:val="center"/>
        </w:trPr>
        <w:tc>
          <w:tcPr>
            <w:tcW w:w="1530" w:type="dxa"/>
            <w:vAlign w:val="bottom"/>
          </w:tcPr>
          <w:p w:rsidR="00703753" w:rsidRPr="00703753" w:rsidRDefault="00703753" w:rsidP="00703753">
            <w:pPr>
              <w:jc w:val="both"/>
              <w:rPr>
                <w:rFonts w:ascii="Calibri" w:hAnsi="Calibri" w:cs="Calibri"/>
                <w:sz w:val="16"/>
                <w:szCs w:val="16"/>
              </w:rPr>
            </w:pPr>
            <w:r>
              <w:rPr>
                <w:rFonts w:ascii="Calibri" w:hAnsi="Calibri" w:cs="Calibri"/>
                <w:sz w:val="16"/>
                <w:szCs w:val="16"/>
              </w:rPr>
              <w:t>197</w:t>
            </w:r>
          </w:p>
        </w:tc>
        <w:tc>
          <w:tcPr>
            <w:tcW w:w="1246" w:type="dxa"/>
            <w:vAlign w:val="bottom"/>
          </w:tcPr>
          <w:p w:rsidR="00703753" w:rsidRPr="00BB26A9" w:rsidRDefault="00703753" w:rsidP="00703753">
            <w:pPr>
              <w:jc w:val="both"/>
              <w:rPr>
                <w:rFonts w:ascii="Calibri" w:hAnsi="Calibri" w:cs="Calibri"/>
                <w:sz w:val="16"/>
                <w:szCs w:val="16"/>
                <w:lang w:val="en-US"/>
              </w:rPr>
            </w:pPr>
          </w:p>
        </w:tc>
        <w:tc>
          <w:tcPr>
            <w:tcW w:w="6458" w:type="dxa"/>
          </w:tcPr>
          <w:p w:rsidR="00703753" w:rsidRPr="00BB26A9" w:rsidRDefault="00CE66BD" w:rsidP="00703753">
            <w:pPr>
              <w:ind w:left="108"/>
              <w:jc w:val="both"/>
              <w:rPr>
                <w:rFonts w:ascii="Sylfaen" w:hAnsi="Sylfaen"/>
                <w:sz w:val="20"/>
              </w:rPr>
            </w:pPr>
            <w:r>
              <w:rPr>
                <w:rFonts w:ascii="Sylfaen" w:hAnsi="Sylfaen"/>
                <w:sz w:val="20"/>
              </w:rPr>
              <w:t>Кальциум +холекалциферол</w:t>
            </w:r>
          </w:p>
        </w:tc>
      </w:tr>
      <w:tr w:rsidR="00703753" w:rsidRPr="009044F1" w:rsidTr="00703753">
        <w:trPr>
          <w:jc w:val="center"/>
        </w:trPr>
        <w:tc>
          <w:tcPr>
            <w:tcW w:w="1530" w:type="dxa"/>
            <w:vAlign w:val="bottom"/>
          </w:tcPr>
          <w:p w:rsidR="00703753" w:rsidRPr="00703753" w:rsidRDefault="00703753" w:rsidP="00703753">
            <w:pPr>
              <w:jc w:val="both"/>
              <w:rPr>
                <w:rFonts w:ascii="Calibri" w:hAnsi="Calibri" w:cs="Calibri"/>
                <w:sz w:val="16"/>
                <w:szCs w:val="16"/>
              </w:rPr>
            </w:pPr>
            <w:r>
              <w:rPr>
                <w:rFonts w:ascii="Calibri" w:hAnsi="Calibri" w:cs="Calibri"/>
                <w:sz w:val="16"/>
                <w:szCs w:val="16"/>
              </w:rPr>
              <w:t>198</w:t>
            </w:r>
          </w:p>
        </w:tc>
        <w:tc>
          <w:tcPr>
            <w:tcW w:w="1246" w:type="dxa"/>
            <w:vAlign w:val="bottom"/>
          </w:tcPr>
          <w:p w:rsidR="00703753" w:rsidRPr="00BB26A9" w:rsidRDefault="00703753" w:rsidP="00703753">
            <w:pPr>
              <w:jc w:val="both"/>
              <w:rPr>
                <w:rFonts w:ascii="Calibri" w:hAnsi="Calibri" w:cs="Calibri"/>
                <w:sz w:val="16"/>
                <w:szCs w:val="16"/>
                <w:lang w:val="en-US"/>
              </w:rPr>
            </w:pPr>
          </w:p>
        </w:tc>
        <w:tc>
          <w:tcPr>
            <w:tcW w:w="6458" w:type="dxa"/>
          </w:tcPr>
          <w:p w:rsidR="00703753" w:rsidRPr="00BB26A9" w:rsidRDefault="00CE66BD" w:rsidP="00703753">
            <w:pPr>
              <w:ind w:left="108"/>
              <w:jc w:val="both"/>
              <w:rPr>
                <w:rFonts w:ascii="Sylfaen" w:hAnsi="Sylfaen"/>
                <w:sz w:val="20"/>
              </w:rPr>
            </w:pPr>
            <w:r>
              <w:rPr>
                <w:rFonts w:ascii="Sylfaen" w:hAnsi="Sylfaen"/>
                <w:sz w:val="20"/>
              </w:rPr>
              <w:t>Кальциум +холекалциферол</w:t>
            </w:r>
          </w:p>
        </w:tc>
      </w:tr>
      <w:tr w:rsidR="00703753" w:rsidRPr="009044F1" w:rsidTr="00703753">
        <w:trPr>
          <w:jc w:val="center"/>
        </w:trPr>
        <w:tc>
          <w:tcPr>
            <w:tcW w:w="1530" w:type="dxa"/>
            <w:vAlign w:val="bottom"/>
          </w:tcPr>
          <w:p w:rsidR="00703753" w:rsidRPr="00703753" w:rsidRDefault="00703753" w:rsidP="00703753">
            <w:pPr>
              <w:jc w:val="both"/>
              <w:rPr>
                <w:rFonts w:ascii="Calibri" w:hAnsi="Calibri" w:cs="Calibri"/>
                <w:sz w:val="16"/>
                <w:szCs w:val="16"/>
              </w:rPr>
            </w:pPr>
            <w:r>
              <w:rPr>
                <w:rFonts w:ascii="Calibri" w:hAnsi="Calibri" w:cs="Calibri"/>
                <w:sz w:val="16"/>
                <w:szCs w:val="16"/>
              </w:rPr>
              <w:t>199</w:t>
            </w:r>
          </w:p>
        </w:tc>
        <w:tc>
          <w:tcPr>
            <w:tcW w:w="1246" w:type="dxa"/>
            <w:vAlign w:val="bottom"/>
          </w:tcPr>
          <w:p w:rsidR="00703753" w:rsidRPr="00BB26A9" w:rsidRDefault="00703753" w:rsidP="00703753">
            <w:pPr>
              <w:jc w:val="both"/>
              <w:rPr>
                <w:rFonts w:ascii="Calibri" w:hAnsi="Calibri" w:cs="Calibri"/>
                <w:sz w:val="16"/>
                <w:szCs w:val="16"/>
                <w:lang w:val="en-US"/>
              </w:rPr>
            </w:pPr>
          </w:p>
        </w:tc>
        <w:tc>
          <w:tcPr>
            <w:tcW w:w="6458" w:type="dxa"/>
          </w:tcPr>
          <w:p w:rsidR="00703753" w:rsidRPr="00BB26A9" w:rsidRDefault="00CE66BD" w:rsidP="00703753">
            <w:pPr>
              <w:ind w:left="108"/>
              <w:jc w:val="both"/>
              <w:rPr>
                <w:rFonts w:ascii="Sylfaen" w:hAnsi="Sylfaen"/>
                <w:sz w:val="20"/>
              </w:rPr>
            </w:pPr>
            <w:r>
              <w:rPr>
                <w:rFonts w:ascii="Sylfaen" w:hAnsi="Sylfaen"/>
                <w:sz w:val="20"/>
              </w:rPr>
              <w:t>винпоцетин</w:t>
            </w:r>
          </w:p>
        </w:tc>
      </w:tr>
      <w:tr w:rsidR="00703753" w:rsidRPr="009044F1" w:rsidTr="00703753">
        <w:trPr>
          <w:jc w:val="center"/>
        </w:trPr>
        <w:tc>
          <w:tcPr>
            <w:tcW w:w="1530" w:type="dxa"/>
            <w:vAlign w:val="bottom"/>
          </w:tcPr>
          <w:p w:rsidR="00703753" w:rsidRPr="00703753" w:rsidRDefault="00703753" w:rsidP="00703753">
            <w:pPr>
              <w:jc w:val="both"/>
              <w:rPr>
                <w:rFonts w:ascii="Calibri" w:hAnsi="Calibri" w:cs="Calibri"/>
                <w:sz w:val="16"/>
                <w:szCs w:val="16"/>
              </w:rPr>
            </w:pPr>
            <w:r>
              <w:rPr>
                <w:rFonts w:ascii="Calibri" w:hAnsi="Calibri" w:cs="Calibri"/>
                <w:sz w:val="16"/>
                <w:szCs w:val="16"/>
              </w:rPr>
              <w:t>200</w:t>
            </w:r>
          </w:p>
        </w:tc>
        <w:tc>
          <w:tcPr>
            <w:tcW w:w="1246" w:type="dxa"/>
            <w:vAlign w:val="bottom"/>
          </w:tcPr>
          <w:p w:rsidR="00703753" w:rsidRPr="00BB26A9" w:rsidRDefault="00703753" w:rsidP="00703753">
            <w:pPr>
              <w:jc w:val="both"/>
              <w:rPr>
                <w:rFonts w:ascii="Calibri" w:hAnsi="Calibri" w:cs="Calibri"/>
                <w:sz w:val="16"/>
                <w:szCs w:val="16"/>
                <w:lang w:val="en-US"/>
              </w:rPr>
            </w:pPr>
          </w:p>
        </w:tc>
        <w:tc>
          <w:tcPr>
            <w:tcW w:w="6458" w:type="dxa"/>
          </w:tcPr>
          <w:p w:rsidR="00703753" w:rsidRPr="00BB26A9" w:rsidRDefault="00CE66BD" w:rsidP="00703753">
            <w:pPr>
              <w:ind w:left="108"/>
              <w:jc w:val="both"/>
              <w:rPr>
                <w:rFonts w:ascii="Sylfaen" w:hAnsi="Sylfaen"/>
                <w:sz w:val="20"/>
              </w:rPr>
            </w:pPr>
            <w:r>
              <w:rPr>
                <w:rFonts w:ascii="Sylfaen" w:hAnsi="Sylfaen"/>
                <w:sz w:val="20"/>
              </w:rPr>
              <w:t>винпоцетин</w:t>
            </w:r>
          </w:p>
        </w:tc>
      </w:tr>
      <w:tr w:rsidR="00703753" w:rsidRPr="009044F1" w:rsidTr="00703753">
        <w:trPr>
          <w:jc w:val="center"/>
        </w:trPr>
        <w:tc>
          <w:tcPr>
            <w:tcW w:w="1530" w:type="dxa"/>
            <w:vAlign w:val="bottom"/>
          </w:tcPr>
          <w:p w:rsidR="00703753" w:rsidRPr="00703753" w:rsidRDefault="00703753" w:rsidP="00703753">
            <w:pPr>
              <w:jc w:val="both"/>
              <w:rPr>
                <w:rFonts w:ascii="Calibri" w:hAnsi="Calibri" w:cs="Calibri"/>
                <w:sz w:val="16"/>
                <w:szCs w:val="16"/>
              </w:rPr>
            </w:pPr>
            <w:r>
              <w:rPr>
                <w:rFonts w:ascii="Calibri" w:hAnsi="Calibri" w:cs="Calibri"/>
                <w:sz w:val="16"/>
                <w:szCs w:val="16"/>
              </w:rPr>
              <w:t>201</w:t>
            </w:r>
          </w:p>
        </w:tc>
        <w:tc>
          <w:tcPr>
            <w:tcW w:w="1246" w:type="dxa"/>
            <w:vAlign w:val="bottom"/>
          </w:tcPr>
          <w:p w:rsidR="00703753" w:rsidRPr="00BB26A9" w:rsidRDefault="00703753" w:rsidP="00703753">
            <w:pPr>
              <w:jc w:val="both"/>
              <w:rPr>
                <w:rFonts w:ascii="Calibri" w:hAnsi="Calibri" w:cs="Calibri"/>
                <w:sz w:val="16"/>
                <w:szCs w:val="16"/>
                <w:lang w:val="en-US"/>
              </w:rPr>
            </w:pPr>
          </w:p>
        </w:tc>
        <w:tc>
          <w:tcPr>
            <w:tcW w:w="6458" w:type="dxa"/>
          </w:tcPr>
          <w:p w:rsidR="00703753" w:rsidRPr="00BB26A9" w:rsidRDefault="00CE66BD" w:rsidP="00703753">
            <w:pPr>
              <w:ind w:left="108"/>
              <w:jc w:val="both"/>
              <w:rPr>
                <w:rFonts w:ascii="Sylfaen" w:hAnsi="Sylfaen"/>
                <w:sz w:val="20"/>
              </w:rPr>
            </w:pPr>
            <w:r>
              <w:rPr>
                <w:rFonts w:ascii="Sylfaen" w:hAnsi="Sylfaen"/>
                <w:sz w:val="20"/>
              </w:rPr>
              <w:t>Диосмин+гисперидин</w:t>
            </w:r>
          </w:p>
        </w:tc>
      </w:tr>
      <w:tr w:rsidR="00703753" w:rsidRPr="009044F1" w:rsidTr="00703753">
        <w:trPr>
          <w:jc w:val="center"/>
        </w:trPr>
        <w:tc>
          <w:tcPr>
            <w:tcW w:w="1530" w:type="dxa"/>
            <w:vAlign w:val="bottom"/>
          </w:tcPr>
          <w:p w:rsidR="00703753" w:rsidRPr="00703753" w:rsidRDefault="00703753" w:rsidP="00703753">
            <w:pPr>
              <w:jc w:val="both"/>
              <w:rPr>
                <w:rFonts w:ascii="Calibri" w:hAnsi="Calibri" w:cs="Calibri"/>
                <w:sz w:val="16"/>
                <w:szCs w:val="16"/>
              </w:rPr>
            </w:pPr>
            <w:r>
              <w:rPr>
                <w:rFonts w:ascii="Calibri" w:hAnsi="Calibri" w:cs="Calibri"/>
                <w:sz w:val="16"/>
                <w:szCs w:val="16"/>
              </w:rPr>
              <w:t>202</w:t>
            </w:r>
          </w:p>
        </w:tc>
        <w:tc>
          <w:tcPr>
            <w:tcW w:w="1246" w:type="dxa"/>
            <w:vAlign w:val="bottom"/>
          </w:tcPr>
          <w:p w:rsidR="00703753" w:rsidRPr="00BB26A9" w:rsidRDefault="00703753" w:rsidP="00703753">
            <w:pPr>
              <w:jc w:val="both"/>
              <w:rPr>
                <w:rFonts w:ascii="Calibri" w:hAnsi="Calibri" w:cs="Calibri"/>
                <w:sz w:val="16"/>
                <w:szCs w:val="16"/>
                <w:lang w:val="en-US"/>
              </w:rPr>
            </w:pPr>
          </w:p>
        </w:tc>
        <w:tc>
          <w:tcPr>
            <w:tcW w:w="6458" w:type="dxa"/>
          </w:tcPr>
          <w:p w:rsidR="00703753" w:rsidRPr="00BB26A9" w:rsidRDefault="00CE66BD" w:rsidP="00703753">
            <w:pPr>
              <w:ind w:left="108"/>
              <w:jc w:val="both"/>
              <w:rPr>
                <w:rFonts w:ascii="Sylfaen" w:hAnsi="Sylfaen"/>
                <w:sz w:val="20"/>
              </w:rPr>
            </w:pPr>
            <w:r>
              <w:rPr>
                <w:rFonts w:ascii="Sylfaen" w:hAnsi="Sylfaen"/>
                <w:sz w:val="20"/>
              </w:rPr>
              <w:t>ламотригин</w:t>
            </w:r>
          </w:p>
        </w:tc>
      </w:tr>
      <w:tr w:rsidR="00703753" w:rsidRPr="009044F1" w:rsidTr="00703753">
        <w:trPr>
          <w:jc w:val="center"/>
        </w:trPr>
        <w:tc>
          <w:tcPr>
            <w:tcW w:w="1530" w:type="dxa"/>
            <w:vAlign w:val="bottom"/>
          </w:tcPr>
          <w:p w:rsidR="00703753" w:rsidRPr="00703753" w:rsidRDefault="00703753" w:rsidP="00703753">
            <w:pPr>
              <w:jc w:val="both"/>
              <w:rPr>
                <w:rFonts w:ascii="Calibri" w:hAnsi="Calibri" w:cs="Calibri"/>
                <w:sz w:val="16"/>
                <w:szCs w:val="16"/>
              </w:rPr>
            </w:pPr>
            <w:r>
              <w:rPr>
                <w:rFonts w:ascii="Calibri" w:hAnsi="Calibri" w:cs="Calibri"/>
                <w:sz w:val="16"/>
                <w:szCs w:val="16"/>
              </w:rPr>
              <w:t>203</w:t>
            </w:r>
          </w:p>
        </w:tc>
        <w:tc>
          <w:tcPr>
            <w:tcW w:w="1246" w:type="dxa"/>
            <w:vAlign w:val="bottom"/>
          </w:tcPr>
          <w:p w:rsidR="00703753" w:rsidRPr="00BB26A9" w:rsidRDefault="00703753" w:rsidP="00703753">
            <w:pPr>
              <w:jc w:val="both"/>
              <w:rPr>
                <w:rFonts w:ascii="Calibri" w:hAnsi="Calibri" w:cs="Calibri"/>
                <w:sz w:val="16"/>
                <w:szCs w:val="16"/>
                <w:lang w:val="en-US"/>
              </w:rPr>
            </w:pPr>
          </w:p>
        </w:tc>
        <w:tc>
          <w:tcPr>
            <w:tcW w:w="6458" w:type="dxa"/>
          </w:tcPr>
          <w:p w:rsidR="00703753" w:rsidRPr="00BB26A9" w:rsidRDefault="00CE66BD" w:rsidP="00703753">
            <w:pPr>
              <w:ind w:left="108"/>
              <w:jc w:val="both"/>
              <w:rPr>
                <w:rFonts w:ascii="Sylfaen" w:hAnsi="Sylfaen"/>
                <w:sz w:val="20"/>
              </w:rPr>
            </w:pPr>
            <w:r>
              <w:rPr>
                <w:rFonts w:ascii="Sylfaen" w:hAnsi="Sylfaen"/>
                <w:sz w:val="20"/>
              </w:rPr>
              <w:t>ламотригин</w:t>
            </w:r>
          </w:p>
        </w:tc>
      </w:tr>
      <w:tr w:rsidR="00703753" w:rsidRPr="009044F1" w:rsidTr="00703753">
        <w:trPr>
          <w:jc w:val="center"/>
        </w:trPr>
        <w:tc>
          <w:tcPr>
            <w:tcW w:w="1530" w:type="dxa"/>
            <w:vAlign w:val="bottom"/>
          </w:tcPr>
          <w:p w:rsidR="00703753" w:rsidRPr="00703753" w:rsidRDefault="00703753" w:rsidP="00703753">
            <w:pPr>
              <w:jc w:val="both"/>
              <w:rPr>
                <w:rFonts w:ascii="Calibri" w:hAnsi="Calibri" w:cs="Calibri"/>
                <w:sz w:val="16"/>
                <w:szCs w:val="16"/>
              </w:rPr>
            </w:pPr>
            <w:r>
              <w:rPr>
                <w:rFonts w:ascii="Calibri" w:hAnsi="Calibri" w:cs="Calibri"/>
                <w:sz w:val="16"/>
                <w:szCs w:val="16"/>
              </w:rPr>
              <w:t>204</w:t>
            </w:r>
          </w:p>
        </w:tc>
        <w:tc>
          <w:tcPr>
            <w:tcW w:w="1246" w:type="dxa"/>
            <w:vAlign w:val="bottom"/>
          </w:tcPr>
          <w:p w:rsidR="00703753" w:rsidRPr="00BB26A9" w:rsidRDefault="00703753" w:rsidP="00703753">
            <w:pPr>
              <w:jc w:val="both"/>
              <w:rPr>
                <w:rFonts w:ascii="Calibri" w:hAnsi="Calibri" w:cs="Calibri"/>
                <w:sz w:val="16"/>
                <w:szCs w:val="16"/>
                <w:lang w:val="en-US"/>
              </w:rPr>
            </w:pPr>
          </w:p>
        </w:tc>
        <w:tc>
          <w:tcPr>
            <w:tcW w:w="6458" w:type="dxa"/>
          </w:tcPr>
          <w:p w:rsidR="00703753" w:rsidRPr="00BB26A9" w:rsidRDefault="00CE66BD" w:rsidP="00703753">
            <w:pPr>
              <w:ind w:left="108"/>
              <w:jc w:val="both"/>
              <w:rPr>
                <w:rFonts w:ascii="Sylfaen" w:hAnsi="Sylfaen"/>
                <w:sz w:val="20"/>
              </w:rPr>
            </w:pPr>
            <w:r>
              <w:rPr>
                <w:rFonts w:ascii="Sylfaen" w:hAnsi="Sylfaen"/>
                <w:sz w:val="20"/>
              </w:rPr>
              <w:t>Клотримазол</w:t>
            </w:r>
          </w:p>
        </w:tc>
      </w:tr>
      <w:tr w:rsidR="00703753" w:rsidRPr="009044F1" w:rsidTr="00703753">
        <w:trPr>
          <w:jc w:val="center"/>
        </w:trPr>
        <w:tc>
          <w:tcPr>
            <w:tcW w:w="1530" w:type="dxa"/>
            <w:vAlign w:val="bottom"/>
          </w:tcPr>
          <w:p w:rsidR="00703753" w:rsidRPr="00703753" w:rsidRDefault="00703753" w:rsidP="00703753">
            <w:pPr>
              <w:jc w:val="both"/>
              <w:rPr>
                <w:rFonts w:ascii="Calibri" w:hAnsi="Calibri" w:cs="Calibri"/>
                <w:sz w:val="16"/>
                <w:szCs w:val="16"/>
              </w:rPr>
            </w:pPr>
            <w:r>
              <w:rPr>
                <w:rFonts w:ascii="Calibri" w:hAnsi="Calibri" w:cs="Calibri"/>
                <w:sz w:val="16"/>
                <w:szCs w:val="16"/>
              </w:rPr>
              <w:t>205</w:t>
            </w:r>
          </w:p>
        </w:tc>
        <w:tc>
          <w:tcPr>
            <w:tcW w:w="1246" w:type="dxa"/>
            <w:vAlign w:val="bottom"/>
          </w:tcPr>
          <w:p w:rsidR="00703753" w:rsidRPr="00BB26A9" w:rsidRDefault="00703753" w:rsidP="00703753">
            <w:pPr>
              <w:jc w:val="both"/>
              <w:rPr>
                <w:rFonts w:ascii="Calibri" w:hAnsi="Calibri" w:cs="Calibri"/>
                <w:sz w:val="16"/>
                <w:szCs w:val="16"/>
                <w:lang w:val="en-US"/>
              </w:rPr>
            </w:pPr>
          </w:p>
        </w:tc>
        <w:tc>
          <w:tcPr>
            <w:tcW w:w="6458" w:type="dxa"/>
          </w:tcPr>
          <w:p w:rsidR="00703753" w:rsidRPr="00BB26A9" w:rsidRDefault="00CE66BD" w:rsidP="00703753">
            <w:pPr>
              <w:ind w:left="108"/>
              <w:jc w:val="both"/>
              <w:rPr>
                <w:rFonts w:ascii="Sylfaen" w:hAnsi="Sylfaen"/>
                <w:sz w:val="20"/>
              </w:rPr>
            </w:pPr>
            <w:r>
              <w:rPr>
                <w:rFonts w:ascii="Sylfaen" w:hAnsi="Sylfaen"/>
                <w:sz w:val="20"/>
              </w:rPr>
              <w:t>Метронидазол</w:t>
            </w:r>
          </w:p>
        </w:tc>
      </w:tr>
      <w:tr w:rsidR="00703753" w:rsidRPr="009044F1" w:rsidTr="00703753">
        <w:trPr>
          <w:jc w:val="center"/>
        </w:trPr>
        <w:tc>
          <w:tcPr>
            <w:tcW w:w="1530" w:type="dxa"/>
            <w:vAlign w:val="bottom"/>
          </w:tcPr>
          <w:p w:rsidR="00703753" w:rsidRPr="00703753" w:rsidRDefault="00703753" w:rsidP="00703753">
            <w:pPr>
              <w:jc w:val="both"/>
              <w:rPr>
                <w:rFonts w:ascii="Calibri" w:hAnsi="Calibri" w:cs="Calibri"/>
                <w:sz w:val="16"/>
                <w:szCs w:val="16"/>
              </w:rPr>
            </w:pPr>
            <w:r>
              <w:rPr>
                <w:rFonts w:ascii="Calibri" w:hAnsi="Calibri" w:cs="Calibri"/>
                <w:sz w:val="16"/>
                <w:szCs w:val="16"/>
              </w:rPr>
              <w:t>206</w:t>
            </w:r>
          </w:p>
        </w:tc>
        <w:tc>
          <w:tcPr>
            <w:tcW w:w="1246" w:type="dxa"/>
            <w:vAlign w:val="bottom"/>
          </w:tcPr>
          <w:p w:rsidR="00703753" w:rsidRPr="00BB26A9" w:rsidRDefault="00703753" w:rsidP="00703753">
            <w:pPr>
              <w:jc w:val="both"/>
              <w:rPr>
                <w:rFonts w:ascii="Calibri" w:hAnsi="Calibri" w:cs="Calibri"/>
                <w:sz w:val="16"/>
                <w:szCs w:val="16"/>
                <w:lang w:val="en-US"/>
              </w:rPr>
            </w:pPr>
          </w:p>
        </w:tc>
        <w:tc>
          <w:tcPr>
            <w:tcW w:w="6458" w:type="dxa"/>
          </w:tcPr>
          <w:p w:rsidR="00703753" w:rsidRPr="00BB26A9" w:rsidRDefault="00CE66BD" w:rsidP="00703753">
            <w:pPr>
              <w:ind w:left="108"/>
              <w:jc w:val="both"/>
              <w:rPr>
                <w:rFonts w:ascii="Sylfaen" w:hAnsi="Sylfaen"/>
                <w:sz w:val="20"/>
              </w:rPr>
            </w:pPr>
            <w:r>
              <w:rPr>
                <w:rFonts w:ascii="Sylfaen" w:hAnsi="Sylfaen"/>
                <w:sz w:val="20"/>
              </w:rPr>
              <w:t>Суматриптан</w:t>
            </w:r>
          </w:p>
        </w:tc>
      </w:tr>
      <w:tr w:rsidR="00703753" w:rsidRPr="009044F1" w:rsidTr="00703753">
        <w:trPr>
          <w:jc w:val="center"/>
        </w:trPr>
        <w:tc>
          <w:tcPr>
            <w:tcW w:w="1530" w:type="dxa"/>
            <w:vAlign w:val="bottom"/>
          </w:tcPr>
          <w:p w:rsidR="00703753" w:rsidRPr="00703753" w:rsidRDefault="00703753" w:rsidP="00703753">
            <w:pPr>
              <w:jc w:val="both"/>
              <w:rPr>
                <w:rFonts w:ascii="Calibri" w:hAnsi="Calibri" w:cs="Calibri"/>
                <w:sz w:val="16"/>
                <w:szCs w:val="16"/>
              </w:rPr>
            </w:pPr>
            <w:r>
              <w:rPr>
                <w:rFonts w:ascii="Calibri" w:hAnsi="Calibri" w:cs="Calibri"/>
                <w:sz w:val="16"/>
                <w:szCs w:val="16"/>
              </w:rPr>
              <w:lastRenderedPageBreak/>
              <w:t>207</w:t>
            </w:r>
          </w:p>
        </w:tc>
        <w:tc>
          <w:tcPr>
            <w:tcW w:w="1246" w:type="dxa"/>
            <w:vAlign w:val="bottom"/>
          </w:tcPr>
          <w:p w:rsidR="00703753" w:rsidRPr="00BB26A9" w:rsidRDefault="00703753" w:rsidP="00703753">
            <w:pPr>
              <w:jc w:val="both"/>
              <w:rPr>
                <w:rFonts w:ascii="Calibri" w:hAnsi="Calibri" w:cs="Calibri"/>
                <w:sz w:val="16"/>
                <w:szCs w:val="16"/>
                <w:lang w:val="en-US"/>
              </w:rPr>
            </w:pPr>
          </w:p>
        </w:tc>
        <w:tc>
          <w:tcPr>
            <w:tcW w:w="6458" w:type="dxa"/>
          </w:tcPr>
          <w:p w:rsidR="00703753" w:rsidRPr="00BB26A9" w:rsidRDefault="00CE66BD" w:rsidP="00703753">
            <w:pPr>
              <w:ind w:left="108"/>
              <w:jc w:val="both"/>
              <w:rPr>
                <w:rFonts w:ascii="Sylfaen" w:hAnsi="Sylfaen"/>
                <w:sz w:val="20"/>
              </w:rPr>
            </w:pPr>
            <w:r>
              <w:rPr>
                <w:rFonts w:ascii="Sylfaen" w:hAnsi="Sylfaen"/>
                <w:sz w:val="20"/>
              </w:rPr>
              <w:t>Карбидопа</w:t>
            </w:r>
          </w:p>
        </w:tc>
      </w:tr>
      <w:tr w:rsidR="00703753" w:rsidRPr="009044F1" w:rsidTr="00703753">
        <w:trPr>
          <w:jc w:val="center"/>
        </w:trPr>
        <w:tc>
          <w:tcPr>
            <w:tcW w:w="1530" w:type="dxa"/>
            <w:vAlign w:val="bottom"/>
          </w:tcPr>
          <w:p w:rsidR="00703753" w:rsidRDefault="00703753" w:rsidP="00703753">
            <w:pPr>
              <w:jc w:val="both"/>
              <w:rPr>
                <w:rFonts w:ascii="Calibri" w:hAnsi="Calibri" w:cs="Calibri"/>
                <w:sz w:val="16"/>
                <w:szCs w:val="16"/>
              </w:rPr>
            </w:pPr>
            <w:r>
              <w:rPr>
                <w:rFonts w:ascii="Calibri" w:hAnsi="Calibri" w:cs="Calibri"/>
                <w:sz w:val="16"/>
                <w:szCs w:val="16"/>
              </w:rPr>
              <w:t>208</w:t>
            </w:r>
          </w:p>
        </w:tc>
        <w:tc>
          <w:tcPr>
            <w:tcW w:w="1246" w:type="dxa"/>
            <w:vAlign w:val="bottom"/>
          </w:tcPr>
          <w:p w:rsidR="00703753" w:rsidRPr="00BB26A9" w:rsidRDefault="00703753" w:rsidP="00703753">
            <w:pPr>
              <w:jc w:val="both"/>
              <w:rPr>
                <w:rFonts w:ascii="Calibri" w:hAnsi="Calibri" w:cs="Calibri"/>
                <w:sz w:val="16"/>
                <w:szCs w:val="16"/>
                <w:lang w:val="en-US"/>
              </w:rPr>
            </w:pPr>
          </w:p>
        </w:tc>
        <w:tc>
          <w:tcPr>
            <w:tcW w:w="6458" w:type="dxa"/>
          </w:tcPr>
          <w:p w:rsidR="00703753" w:rsidRPr="00BB26A9" w:rsidRDefault="00CE66BD" w:rsidP="00CE66BD">
            <w:pPr>
              <w:jc w:val="both"/>
              <w:rPr>
                <w:rFonts w:ascii="Sylfaen" w:hAnsi="Sylfaen"/>
                <w:sz w:val="20"/>
              </w:rPr>
            </w:pPr>
            <w:r>
              <w:rPr>
                <w:rFonts w:ascii="Sylfaen" w:hAnsi="Sylfaen"/>
                <w:sz w:val="20"/>
              </w:rPr>
              <w:t>Железа/ фолиевая кислата</w:t>
            </w:r>
          </w:p>
        </w:tc>
      </w:tr>
      <w:tr w:rsidR="00703753" w:rsidRPr="009044F1" w:rsidTr="00703753">
        <w:trPr>
          <w:jc w:val="center"/>
        </w:trPr>
        <w:tc>
          <w:tcPr>
            <w:tcW w:w="1530" w:type="dxa"/>
            <w:vAlign w:val="bottom"/>
          </w:tcPr>
          <w:p w:rsidR="00703753" w:rsidRDefault="00703753" w:rsidP="00703753">
            <w:pPr>
              <w:jc w:val="both"/>
              <w:rPr>
                <w:rFonts w:ascii="Calibri" w:hAnsi="Calibri" w:cs="Calibri"/>
                <w:sz w:val="16"/>
                <w:szCs w:val="16"/>
              </w:rPr>
            </w:pPr>
            <w:r>
              <w:rPr>
                <w:rFonts w:ascii="Calibri" w:hAnsi="Calibri" w:cs="Calibri"/>
                <w:sz w:val="16"/>
                <w:szCs w:val="16"/>
              </w:rPr>
              <w:t>209</w:t>
            </w:r>
          </w:p>
        </w:tc>
        <w:tc>
          <w:tcPr>
            <w:tcW w:w="1246" w:type="dxa"/>
            <w:vAlign w:val="bottom"/>
          </w:tcPr>
          <w:p w:rsidR="00703753" w:rsidRPr="00BB26A9" w:rsidRDefault="00703753" w:rsidP="00703753">
            <w:pPr>
              <w:jc w:val="both"/>
              <w:rPr>
                <w:rFonts w:ascii="Calibri" w:hAnsi="Calibri" w:cs="Calibri"/>
                <w:sz w:val="16"/>
                <w:szCs w:val="16"/>
                <w:lang w:val="en-US"/>
              </w:rPr>
            </w:pPr>
          </w:p>
        </w:tc>
        <w:tc>
          <w:tcPr>
            <w:tcW w:w="6458" w:type="dxa"/>
          </w:tcPr>
          <w:p w:rsidR="00703753" w:rsidRPr="00BB26A9" w:rsidRDefault="00CE66BD" w:rsidP="00703753">
            <w:pPr>
              <w:ind w:left="108"/>
              <w:jc w:val="both"/>
              <w:rPr>
                <w:rFonts w:ascii="Sylfaen" w:hAnsi="Sylfaen"/>
                <w:sz w:val="20"/>
              </w:rPr>
            </w:pPr>
            <w:r>
              <w:rPr>
                <w:rFonts w:ascii="Sylfaen" w:hAnsi="Sylfaen"/>
                <w:sz w:val="20"/>
              </w:rPr>
              <w:t>Лозартан</w:t>
            </w:r>
          </w:p>
        </w:tc>
      </w:tr>
      <w:tr w:rsidR="00703753" w:rsidRPr="009044F1" w:rsidTr="00703753">
        <w:trPr>
          <w:jc w:val="center"/>
        </w:trPr>
        <w:tc>
          <w:tcPr>
            <w:tcW w:w="1530" w:type="dxa"/>
            <w:vAlign w:val="bottom"/>
          </w:tcPr>
          <w:p w:rsidR="00703753" w:rsidRDefault="00703753" w:rsidP="00703753">
            <w:pPr>
              <w:jc w:val="both"/>
              <w:rPr>
                <w:rFonts w:ascii="Calibri" w:hAnsi="Calibri" w:cs="Calibri"/>
                <w:sz w:val="16"/>
                <w:szCs w:val="16"/>
              </w:rPr>
            </w:pPr>
            <w:r>
              <w:rPr>
                <w:rFonts w:ascii="Calibri" w:hAnsi="Calibri" w:cs="Calibri"/>
                <w:sz w:val="16"/>
                <w:szCs w:val="16"/>
              </w:rPr>
              <w:t>210</w:t>
            </w:r>
          </w:p>
        </w:tc>
        <w:tc>
          <w:tcPr>
            <w:tcW w:w="1246" w:type="dxa"/>
            <w:vAlign w:val="bottom"/>
          </w:tcPr>
          <w:p w:rsidR="00703753" w:rsidRPr="00BB26A9" w:rsidRDefault="00703753" w:rsidP="00703753">
            <w:pPr>
              <w:jc w:val="both"/>
              <w:rPr>
                <w:rFonts w:ascii="Calibri" w:hAnsi="Calibri" w:cs="Calibri"/>
                <w:sz w:val="16"/>
                <w:szCs w:val="16"/>
                <w:lang w:val="en-US"/>
              </w:rPr>
            </w:pPr>
          </w:p>
        </w:tc>
        <w:tc>
          <w:tcPr>
            <w:tcW w:w="6458" w:type="dxa"/>
          </w:tcPr>
          <w:p w:rsidR="00703753" w:rsidRPr="00BB26A9" w:rsidRDefault="00CE66BD" w:rsidP="00703753">
            <w:pPr>
              <w:ind w:left="108"/>
              <w:jc w:val="both"/>
              <w:rPr>
                <w:rFonts w:ascii="Sylfaen" w:hAnsi="Sylfaen"/>
                <w:sz w:val="20"/>
              </w:rPr>
            </w:pPr>
            <w:r>
              <w:rPr>
                <w:rFonts w:ascii="Sylfaen" w:hAnsi="Sylfaen"/>
                <w:sz w:val="20"/>
              </w:rPr>
              <w:t>Лозартан+г</w:t>
            </w:r>
          </w:p>
        </w:tc>
      </w:tr>
      <w:tr w:rsidR="00703753" w:rsidRPr="009044F1" w:rsidTr="00703753">
        <w:trPr>
          <w:jc w:val="center"/>
        </w:trPr>
        <w:tc>
          <w:tcPr>
            <w:tcW w:w="1530" w:type="dxa"/>
            <w:vAlign w:val="bottom"/>
          </w:tcPr>
          <w:p w:rsidR="00703753" w:rsidRDefault="00703753" w:rsidP="00703753">
            <w:pPr>
              <w:jc w:val="both"/>
              <w:rPr>
                <w:rFonts w:ascii="Calibri" w:hAnsi="Calibri" w:cs="Calibri"/>
                <w:sz w:val="16"/>
                <w:szCs w:val="16"/>
              </w:rPr>
            </w:pPr>
            <w:r>
              <w:rPr>
                <w:rFonts w:ascii="Calibri" w:hAnsi="Calibri" w:cs="Calibri"/>
                <w:sz w:val="16"/>
                <w:szCs w:val="16"/>
              </w:rPr>
              <w:t>211</w:t>
            </w:r>
          </w:p>
        </w:tc>
        <w:tc>
          <w:tcPr>
            <w:tcW w:w="1246" w:type="dxa"/>
            <w:vAlign w:val="bottom"/>
          </w:tcPr>
          <w:p w:rsidR="00703753" w:rsidRPr="00BB26A9" w:rsidRDefault="00703753" w:rsidP="00703753">
            <w:pPr>
              <w:jc w:val="both"/>
              <w:rPr>
                <w:rFonts w:ascii="Calibri" w:hAnsi="Calibri" w:cs="Calibri"/>
                <w:sz w:val="16"/>
                <w:szCs w:val="16"/>
                <w:lang w:val="en-US"/>
              </w:rPr>
            </w:pPr>
          </w:p>
        </w:tc>
        <w:tc>
          <w:tcPr>
            <w:tcW w:w="6458" w:type="dxa"/>
          </w:tcPr>
          <w:p w:rsidR="00703753" w:rsidRPr="00BB26A9" w:rsidRDefault="00CE66BD" w:rsidP="00703753">
            <w:pPr>
              <w:ind w:left="108"/>
              <w:jc w:val="both"/>
              <w:rPr>
                <w:rFonts w:ascii="Sylfaen" w:hAnsi="Sylfaen"/>
                <w:sz w:val="20"/>
              </w:rPr>
            </w:pPr>
            <w:r>
              <w:rPr>
                <w:rFonts w:ascii="Sylfaen" w:hAnsi="Sylfaen"/>
                <w:sz w:val="20"/>
              </w:rPr>
              <w:t>Лозартан+г</w:t>
            </w:r>
          </w:p>
        </w:tc>
      </w:tr>
      <w:tr w:rsidR="00703753" w:rsidRPr="009044F1" w:rsidTr="00703753">
        <w:trPr>
          <w:jc w:val="center"/>
        </w:trPr>
        <w:tc>
          <w:tcPr>
            <w:tcW w:w="1530" w:type="dxa"/>
            <w:vAlign w:val="bottom"/>
          </w:tcPr>
          <w:p w:rsidR="00703753" w:rsidRDefault="00703753" w:rsidP="00703753">
            <w:pPr>
              <w:jc w:val="both"/>
              <w:rPr>
                <w:rFonts w:ascii="Calibri" w:hAnsi="Calibri" w:cs="Calibri"/>
                <w:sz w:val="16"/>
                <w:szCs w:val="16"/>
              </w:rPr>
            </w:pPr>
            <w:r>
              <w:rPr>
                <w:rFonts w:ascii="Calibri" w:hAnsi="Calibri" w:cs="Calibri"/>
                <w:sz w:val="16"/>
                <w:szCs w:val="16"/>
              </w:rPr>
              <w:t>212</w:t>
            </w:r>
          </w:p>
        </w:tc>
        <w:tc>
          <w:tcPr>
            <w:tcW w:w="1246" w:type="dxa"/>
            <w:vAlign w:val="bottom"/>
          </w:tcPr>
          <w:p w:rsidR="00703753" w:rsidRPr="00BB26A9" w:rsidRDefault="00703753" w:rsidP="00703753">
            <w:pPr>
              <w:jc w:val="both"/>
              <w:rPr>
                <w:rFonts w:ascii="Calibri" w:hAnsi="Calibri" w:cs="Calibri"/>
                <w:sz w:val="16"/>
                <w:szCs w:val="16"/>
                <w:lang w:val="en-US"/>
              </w:rPr>
            </w:pPr>
          </w:p>
        </w:tc>
        <w:tc>
          <w:tcPr>
            <w:tcW w:w="6458" w:type="dxa"/>
          </w:tcPr>
          <w:p w:rsidR="00703753" w:rsidRPr="00BB26A9" w:rsidRDefault="00CE66BD" w:rsidP="00703753">
            <w:pPr>
              <w:ind w:left="108"/>
              <w:jc w:val="both"/>
              <w:rPr>
                <w:rFonts w:ascii="Sylfaen" w:hAnsi="Sylfaen"/>
                <w:sz w:val="20"/>
              </w:rPr>
            </w:pPr>
            <w:r>
              <w:rPr>
                <w:rFonts w:ascii="Sylfaen" w:hAnsi="Sylfaen"/>
                <w:sz w:val="20"/>
              </w:rPr>
              <w:t>Периндоприл/индапамид/амлодипин</w:t>
            </w:r>
          </w:p>
        </w:tc>
      </w:tr>
      <w:tr w:rsidR="00CE66BD" w:rsidRPr="009044F1" w:rsidTr="00703753">
        <w:trPr>
          <w:jc w:val="center"/>
        </w:trPr>
        <w:tc>
          <w:tcPr>
            <w:tcW w:w="1530" w:type="dxa"/>
            <w:vAlign w:val="bottom"/>
          </w:tcPr>
          <w:p w:rsidR="00CE66BD" w:rsidRDefault="00CE66BD" w:rsidP="00703753">
            <w:pPr>
              <w:jc w:val="both"/>
              <w:rPr>
                <w:rFonts w:ascii="Calibri" w:hAnsi="Calibri" w:cs="Calibri"/>
                <w:sz w:val="16"/>
                <w:szCs w:val="16"/>
              </w:rPr>
            </w:pPr>
            <w:r>
              <w:rPr>
                <w:rFonts w:ascii="Calibri" w:hAnsi="Calibri" w:cs="Calibri"/>
                <w:sz w:val="16"/>
                <w:szCs w:val="16"/>
              </w:rPr>
              <w:t>213</w:t>
            </w:r>
          </w:p>
        </w:tc>
        <w:tc>
          <w:tcPr>
            <w:tcW w:w="1246" w:type="dxa"/>
            <w:vAlign w:val="bottom"/>
          </w:tcPr>
          <w:p w:rsidR="00CE66BD" w:rsidRPr="00BB26A9" w:rsidRDefault="00CE66BD" w:rsidP="00703753">
            <w:pPr>
              <w:jc w:val="both"/>
              <w:rPr>
                <w:rFonts w:ascii="Calibri" w:hAnsi="Calibri" w:cs="Calibri"/>
                <w:sz w:val="16"/>
                <w:szCs w:val="16"/>
                <w:lang w:val="en-US"/>
              </w:rPr>
            </w:pPr>
          </w:p>
        </w:tc>
        <w:tc>
          <w:tcPr>
            <w:tcW w:w="6458" w:type="dxa"/>
          </w:tcPr>
          <w:p w:rsidR="00CE66BD" w:rsidRDefault="00CE66BD">
            <w:r w:rsidRPr="00130F67">
              <w:rPr>
                <w:rFonts w:ascii="Sylfaen" w:hAnsi="Sylfaen"/>
                <w:sz w:val="20"/>
              </w:rPr>
              <w:t>Периндоприл/индапамид/амлодипин</w:t>
            </w:r>
          </w:p>
        </w:tc>
      </w:tr>
      <w:tr w:rsidR="00CE66BD" w:rsidRPr="009044F1" w:rsidTr="00703753">
        <w:trPr>
          <w:jc w:val="center"/>
        </w:trPr>
        <w:tc>
          <w:tcPr>
            <w:tcW w:w="1530" w:type="dxa"/>
            <w:vAlign w:val="bottom"/>
          </w:tcPr>
          <w:p w:rsidR="00CE66BD" w:rsidRDefault="00CE66BD" w:rsidP="00703753">
            <w:pPr>
              <w:jc w:val="both"/>
              <w:rPr>
                <w:rFonts w:ascii="Calibri" w:hAnsi="Calibri" w:cs="Calibri"/>
                <w:sz w:val="16"/>
                <w:szCs w:val="16"/>
              </w:rPr>
            </w:pPr>
            <w:r>
              <w:rPr>
                <w:rFonts w:ascii="Calibri" w:hAnsi="Calibri" w:cs="Calibri"/>
                <w:sz w:val="16"/>
                <w:szCs w:val="16"/>
              </w:rPr>
              <w:t>214</w:t>
            </w:r>
          </w:p>
        </w:tc>
        <w:tc>
          <w:tcPr>
            <w:tcW w:w="1246" w:type="dxa"/>
            <w:vAlign w:val="bottom"/>
          </w:tcPr>
          <w:p w:rsidR="00CE66BD" w:rsidRPr="00BB26A9" w:rsidRDefault="00CE66BD" w:rsidP="00703753">
            <w:pPr>
              <w:jc w:val="both"/>
              <w:rPr>
                <w:rFonts w:ascii="Calibri" w:hAnsi="Calibri" w:cs="Calibri"/>
                <w:sz w:val="16"/>
                <w:szCs w:val="16"/>
                <w:lang w:val="en-US"/>
              </w:rPr>
            </w:pPr>
          </w:p>
        </w:tc>
        <w:tc>
          <w:tcPr>
            <w:tcW w:w="6458" w:type="dxa"/>
          </w:tcPr>
          <w:p w:rsidR="00CE66BD" w:rsidRDefault="00CE66BD">
            <w:r w:rsidRPr="00130F67">
              <w:rPr>
                <w:rFonts w:ascii="Sylfaen" w:hAnsi="Sylfaen"/>
                <w:sz w:val="20"/>
              </w:rPr>
              <w:t>Периндоприл/индапамид/амлодипин</w:t>
            </w:r>
          </w:p>
        </w:tc>
      </w:tr>
      <w:tr w:rsidR="00703753" w:rsidRPr="009044F1" w:rsidTr="00703753">
        <w:trPr>
          <w:jc w:val="center"/>
        </w:trPr>
        <w:tc>
          <w:tcPr>
            <w:tcW w:w="1530" w:type="dxa"/>
            <w:vAlign w:val="bottom"/>
          </w:tcPr>
          <w:p w:rsidR="00703753" w:rsidRDefault="00703753" w:rsidP="00703753">
            <w:pPr>
              <w:jc w:val="both"/>
              <w:rPr>
                <w:rFonts w:ascii="Calibri" w:hAnsi="Calibri" w:cs="Calibri"/>
                <w:sz w:val="16"/>
                <w:szCs w:val="16"/>
              </w:rPr>
            </w:pPr>
            <w:r>
              <w:rPr>
                <w:rFonts w:ascii="Calibri" w:hAnsi="Calibri" w:cs="Calibri"/>
                <w:sz w:val="16"/>
                <w:szCs w:val="16"/>
              </w:rPr>
              <w:t>215</w:t>
            </w:r>
          </w:p>
        </w:tc>
        <w:tc>
          <w:tcPr>
            <w:tcW w:w="1246" w:type="dxa"/>
            <w:vAlign w:val="bottom"/>
          </w:tcPr>
          <w:p w:rsidR="00703753" w:rsidRPr="00BB26A9" w:rsidRDefault="00703753" w:rsidP="00703753">
            <w:pPr>
              <w:jc w:val="both"/>
              <w:rPr>
                <w:rFonts w:ascii="Calibri" w:hAnsi="Calibri" w:cs="Calibri"/>
                <w:sz w:val="16"/>
                <w:szCs w:val="16"/>
                <w:lang w:val="en-US"/>
              </w:rPr>
            </w:pPr>
          </w:p>
        </w:tc>
        <w:tc>
          <w:tcPr>
            <w:tcW w:w="6458" w:type="dxa"/>
          </w:tcPr>
          <w:p w:rsidR="00703753" w:rsidRPr="00BB26A9" w:rsidRDefault="00CE66BD" w:rsidP="00703753">
            <w:pPr>
              <w:ind w:left="108"/>
              <w:jc w:val="both"/>
              <w:rPr>
                <w:rFonts w:ascii="Sylfaen" w:hAnsi="Sylfaen"/>
                <w:sz w:val="20"/>
              </w:rPr>
            </w:pPr>
            <w:r>
              <w:rPr>
                <w:rFonts w:ascii="Sylfaen" w:hAnsi="Sylfaen"/>
                <w:sz w:val="20"/>
              </w:rPr>
              <w:t>Периндоприл/индапамид/амлодипин</w:t>
            </w:r>
          </w:p>
        </w:tc>
      </w:tr>
      <w:tr w:rsidR="00703753" w:rsidRPr="009044F1" w:rsidTr="00703753">
        <w:trPr>
          <w:jc w:val="center"/>
        </w:trPr>
        <w:tc>
          <w:tcPr>
            <w:tcW w:w="1530" w:type="dxa"/>
            <w:vAlign w:val="bottom"/>
          </w:tcPr>
          <w:p w:rsidR="00703753" w:rsidRDefault="00703753" w:rsidP="00703753">
            <w:pPr>
              <w:jc w:val="both"/>
              <w:rPr>
                <w:rFonts w:ascii="Calibri" w:hAnsi="Calibri" w:cs="Calibri"/>
                <w:sz w:val="16"/>
                <w:szCs w:val="16"/>
              </w:rPr>
            </w:pPr>
            <w:r>
              <w:rPr>
                <w:rFonts w:ascii="Calibri" w:hAnsi="Calibri" w:cs="Calibri"/>
                <w:sz w:val="16"/>
                <w:szCs w:val="16"/>
              </w:rPr>
              <w:t>216</w:t>
            </w:r>
          </w:p>
        </w:tc>
        <w:tc>
          <w:tcPr>
            <w:tcW w:w="1246" w:type="dxa"/>
            <w:vAlign w:val="bottom"/>
          </w:tcPr>
          <w:p w:rsidR="00703753" w:rsidRPr="00BB26A9" w:rsidRDefault="00703753" w:rsidP="00703753">
            <w:pPr>
              <w:jc w:val="both"/>
              <w:rPr>
                <w:rFonts w:ascii="Calibri" w:hAnsi="Calibri" w:cs="Calibri"/>
                <w:sz w:val="16"/>
                <w:szCs w:val="16"/>
                <w:lang w:val="en-US"/>
              </w:rPr>
            </w:pPr>
          </w:p>
        </w:tc>
        <w:tc>
          <w:tcPr>
            <w:tcW w:w="6458" w:type="dxa"/>
          </w:tcPr>
          <w:p w:rsidR="00703753" w:rsidRPr="00BB26A9" w:rsidRDefault="00CE66BD" w:rsidP="00703753">
            <w:pPr>
              <w:ind w:left="108"/>
              <w:jc w:val="both"/>
              <w:rPr>
                <w:rFonts w:ascii="Sylfaen" w:hAnsi="Sylfaen"/>
                <w:sz w:val="20"/>
              </w:rPr>
            </w:pPr>
            <w:r>
              <w:rPr>
                <w:rFonts w:ascii="Sylfaen" w:hAnsi="Sylfaen"/>
                <w:sz w:val="20"/>
              </w:rPr>
              <w:t>Лизиноприл+г</w:t>
            </w:r>
          </w:p>
        </w:tc>
      </w:tr>
      <w:tr w:rsidR="00703753" w:rsidRPr="009044F1" w:rsidTr="00703753">
        <w:trPr>
          <w:jc w:val="center"/>
        </w:trPr>
        <w:tc>
          <w:tcPr>
            <w:tcW w:w="1530" w:type="dxa"/>
            <w:vAlign w:val="bottom"/>
          </w:tcPr>
          <w:p w:rsidR="00703753" w:rsidRDefault="00703753" w:rsidP="00703753">
            <w:pPr>
              <w:jc w:val="both"/>
              <w:rPr>
                <w:rFonts w:ascii="Calibri" w:hAnsi="Calibri" w:cs="Calibri"/>
                <w:sz w:val="16"/>
                <w:szCs w:val="16"/>
              </w:rPr>
            </w:pPr>
            <w:r>
              <w:rPr>
                <w:rFonts w:ascii="Calibri" w:hAnsi="Calibri" w:cs="Calibri"/>
                <w:sz w:val="16"/>
                <w:szCs w:val="16"/>
              </w:rPr>
              <w:t>217</w:t>
            </w:r>
          </w:p>
        </w:tc>
        <w:tc>
          <w:tcPr>
            <w:tcW w:w="1246" w:type="dxa"/>
            <w:vAlign w:val="bottom"/>
          </w:tcPr>
          <w:p w:rsidR="00703753" w:rsidRPr="00BB26A9" w:rsidRDefault="00703753" w:rsidP="00703753">
            <w:pPr>
              <w:jc w:val="both"/>
              <w:rPr>
                <w:rFonts w:ascii="Calibri" w:hAnsi="Calibri" w:cs="Calibri"/>
                <w:sz w:val="16"/>
                <w:szCs w:val="16"/>
                <w:lang w:val="en-US"/>
              </w:rPr>
            </w:pPr>
          </w:p>
        </w:tc>
        <w:tc>
          <w:tcPr>
            <w:tcW w:w="6458" w:type="dxa"/>
          </w:tcPr>
          <w:p w:rsidR="00703753" w:rsidRPr="00BB26A9" w:rsidRDefault="00CE66BD" w:rsidP="00703753">
            <w:pPr>
              <w:ind w:left="108"/>
              <w:jc w:val="both"/>
              <w:rPr>
                <w:rFonts w:ascii="Sylfaen" w:hAnsi="Sylfaen"/>
                <w:sz w:val="20"/>
              </w:rPr>
            </w:pPr>
            <w:r>
              <w:rPr>
                <w:rFonts w:ascii="Sylfaen" w:hAnsi="Sylfaen"/>
                <w:sz w:val="20"/>
              </w:rPr>
              <w:t>Лизиноприл+амлодипин</w:t>
            </w:r>
          </w:p>
        </w:tc>
      </w:tr>
      <w:tr w:rsidR="00703753" w:rsidRPr="009044F1" w:rsidTr="00703753">
        <w:trPr>
          <w:jc w:val="center"/>
        </w:trPr>
        <w:tc>
          <w:tcPr>
            <w:tcW w:w="1530" w:type="dxa"/>
            <w:vAlign w:val="bottom"/>
          </w:tcPr>
          <w:p w:rsidR="00703753" w:rsidRDefault="00703753" w:rsidP="00703753">
            <w:pPr>
              <w:jc w:val="both"/>
              <w:rPr>
                <w:rFonts w:ascii="Calibri" w:hAnsi="Calibri" w:cs="Calibri"/>
                <w:sz w:val="16"/>
                <w:szCs w:val="16"/>
              </w:rPr>
            </w:pPr>
            <w:r>
              <w:rPr>
                <w:rFonts w:ascii="Calibri" w:hAnsi="Calibri" w:cs="Calibri"/>
                <w:sz w:val="16"/>
                <w:szCs w:val="16"/>
              </w:rPr>
              <w:t>218</w:t>
            </w:r>
          </w:p>
        </w:tc>
        <w:tc>
          <w:tcPr>
            <w:tcW w:w="1246" w:type="dxa"/>
            <w:vAlign w:val="bottom"/>
          </w:tcPr>
          <w:p w:rsidR="00703753" w:rsidRPr="00BB26A9" w:rsidRDefault="00703753" w:rsidP="00703753">
            <w:pPr>
              <w:jc w:val="both"/>
              <w:rPr>
                <w:rFonts w:ascii="Calibri" w:hAnsi="Calibri" w:cs="Calibri"/>
                <w:sz w:val="16"/>
                <w:szCs w:val="16"/>
                <w:lang w:val="en-US"/>
              </w:rPr>
            </w:pPr>
          </w:p>
        </w:tc>
        <w:tc>
          <w:tcPr>
            <w:tcW w:w="6458" w:type="dxa"/>
          </w:tcPr>
          <w:p w:rsidR="00703753" w:rsidRPr="00BB26A9" w:rsidRDefault="00CE66BD" w:rsidP="00703753">
            <w:pPr>
              <w:ind w:left="108"/>
              <w:jc w:val="both"/>
              <w:rPr>
                <w:rFonts w:ascii="Sylfaen" w:hAnsi="Sylfaen"/>
                <w:sz w:val="20"/>
              </w:rPr>
            </w:pPr>
            <w:r>
              <w:rPr>
                <w:rFonts w:ascii="Sylfaen" w:hAnsi="Sylfaen"/>
                <w:sz w:val="20"/>
              </w:rPr>
              <w:t>Лизиноприл+амлодипин</w:t>
            </w:r>
          </w:p>
        </w:tc>
      </w:tr>
      <w:tr w:rsidR="00703753" w:rsidRPr="009044F1" w:rsidTr="00703753">
        <w:trPr>
          <w:jc w:val="center"/>
        </w:trPr>
        <w:tc>
          <w:tcPr>
            <w:tcW w:w="1530" w:type="dxa"/>
            <w:vAlign w:val="bottom"/>
          </w:tcPr>
          <w:p w:rsidR="00703753" w:rsidRDefault="00703753" w:rsidP="00703753">
            <w:pPr>
              <w:jc w:val="both"/>
              <w:rPr>
                <w:rFonts w:ascii="Calibri" w:hAnsi="Calibri" w:cs="Calibri"/>
                <w:sz w:val="16"/>
                <w:szCs w:val="16"/>
              </w:rPr>
            </w:pPr>
            <w:r>
              <w:rPr>
                <w:rFonts w:ascii="Calibri" w:hAnsi="Calibri" w:cs="Calibri"/>
                <w:sz w:val="16"/>
                <w:szCs w:val="16"/>
              </w:rPr>
              <w:t>219</w:t>
            </w:r>
          </w:p>
        </w:tc>
        <w:tc>
          <w:tcPr>
            <w:tcW w:w="1246" w:type="dxa"/>
            <w:vAlign w:val="bottom"/>
          </w:tcPr>
          <w:p w:rsidR="00703753" w:rsidRPr="00BB26A9" w:rsidRDefault="00703753" w:rsidP="00703753">
            <w:pPr>
              <w:jc w:val="both"/>
              <w:rPr>
                <w:rFonts w:ascii="Calibri" w:hAnsi="Calibri" w:cs="Calibri"/>
                <w:sz w:val="16"/>
                <w:szCs w:val="16"/>
                <w:lang w:val="en-US"/>
              </w:rPr>
            </w:pPr>
          </w:p>
        </w:tc>
        <w:tc>
          <w:tcPr>
            <w:tcW w:w="6458" w:type="dxa"/>
          </w:tcPr>
          <w:p w:rsidR="00703753" w:rsidRPr="00BB26A9" w:rsidRDefault="00CE66BD" w:rsidP="00703753">
            <w:pPr>
              <w:ind w:left="108"/>
              <w:jc w:val="both"/>
              <w:rPr>
                <w:rFonts w:ascii="Sylfaen" w:hAnsi="Sylfaen"/>
                <w:sz w:val="20"/>
              </w:rPr>
            </w:pPr>
            <w:r>
              <w:rPr>
                <w:rFonts w:ascii="Sylfaen" w:hAnsi="Sylfaen"/>
                <w:sz w:val="20"/>
              </w:rPr>
              <w:t>Торасемид</w:t>
            </w:r>
          </w:p>
        </w:tc>
      </w:tr>
      <w:tr w:rsidR="00703753" w:rsidRPr="009044F1" w:rsidTr="00703753">
        <w:trPr>
          <w:jc w:val="center"/>
        </w:trPr>
        <w:tc>
          <w:tcPr>
            <w:tcW w:w="1530" w:type="dxa"/>
            <w:vAlign w:val="bottom"/>
          </w:tcPr>
          <w:p w:rsidR="00703753" w:rsidRDefault="00703753" w:rsidP="00703753">
            <w:pPr>
              <w:jc w:val="both"/>
              <w:rPr>
                <w:rFonts w:ascii="Calibri" w:hAnsi="Calibri" w:cs="Calibri"/>
                <w:sz w:val="16"/>
                <w:szCs w:val="16"/>
              </w:rPr>
            </w:pPr>
            <w:r>
              <w:rPr>
                <w:rFonts w:ascii="Calibri" w:hAnsi="Calibri" w:cs="Calibri"/>
                <w:sz w:val="16"/>
                <w:szCs w:val="16"/>
              </w:rPr>
              <w:t>220</w:t>
            </w:r>
          </w:p>
        </w:tc>
        <w:tc>
          <w:tcPr>
            <w:tcW w:w="1246" w:type="dxa"/>
            <w:vAlign w:val="bottom"/>
          </w:tcPr>
          <w:p w:rsidR="00703753" w:rsidRPr="00BB26A9" w:rsidRDefault="00703753" w:rsidP="00703753">
            <w:pPr>
              <w:jc w:val="both"/>
              <w:rPr>
                <w:rFonts w:ascii="Calibri" w:hAnsi="Calibri" w:cs="Calibri"/>
                <w:sz w:val="16"/>
                <w:szCs w:val="16"/>
                <w:lang w:val="en-US"/>
              </w:rPr>
            </w:pPr>
          </w:p>
        </w:tc>
        <w:tc>
          <w:tcPr>
            <w:tcW w:w="6458" w:type="dxa"/>
          </w:tcPr>
          <w:p w:rsidR="00703753" w:rsidRPr="00BB26A9" w:rsidRDefault="00CE66BD" w:rsidP="00703753">
            <w:pPr>
              <w:ind w:left="108"/>
              <w:jc w:val="both"/>
              <w:rPr>
                <w:rFonts w:ascii="Sylfaen" w:hAnsi="Sylfaen"/>
                <w:sz w:val="20"/>
              </w:rPr>
            </w:pPr>
            <w:r>
              <w:rPr>
                <w:rFonts w:ascii="Sylfaen" w:hAnsi="Sylfaen"/>
                <w:sz w:val="20"/>
              </w:rPr>
              <w:t>Моксонидин</w:t>
            </w:r>
          </w:p>
        </w:tc>
      </w:tr>
      <w:tr w:rsidR="00703753" w:rsidRPr="009044F1" w:rsidTr="00703753">
        <w:trPr>
          <w:jc w:val="center"/>
        </w:trPr>
        <w:tc>
          <w:tcPr>
            <w:tcW w:w="1530" w:type="dxa"/>
            <w:vAlign w:val="bottom"/>
          </w:tcPr>
          <w:p w:rsidR="00703753" w:rsidRDefault="00703753" w:rsidP="00703753">
            <w:pPr>
              <w:jc w:val="both"/>
              <w:rPr>
                <w:rFonts w:ascii="Calibri" w:hAnsi="Calibri" w:cs="Calibri"/>
                <w:sz w:val="16"/>
                <w:szCs w:val="16"/>
              </w:rPr>
            </w:pPr>
            <w:r>
              <w:rPr>
                <w:rFonts w:ascii="Calibri" w:hAnsi="Calibri" w:cs="Calibri"/>
                <w:sz w:val="16"/>
                <w:szCs w:val="16"/>
              </w:rPr>
              <w:t>221</w:t>
            </w:r>
          </w:p>
        </w:tc>
        <w:tc>
          <w:tcPr>
            <w:tcW w:w="1246" w:type="dxa"/>
            <w:vAlign w:val="bottom"/>
          </w:tcPr>
          <w:p w:rsidR="00703753" w:rsidRPr="00BB26A9" w:rsidRDefault="00703753" w:rsidP="00703753">
            <w:pPr>
              <w:jc w:val="both"/>
              <w:rPr>
                <w:rFonts w:ascii="Calibri" w:hAnsi="Calibri" w:cs="Calibri"/>
                <w:sz w:val="16"/>
                <w:szCs w:val="16"/>
                <w:lang w:val="en-US"/>
              </w:rPr>
            </w:pPr>
          </w:p>
        </w:tc>
        <w:tc>
          <w:tcPr>
            <w:tcW w:w="6458" w:type="dxa"/>
          </w:tcPr>
          <w:p w:rsidR="00703753" w:rsidRPr="00BB26A9" w:rsidRDefault="00CE66BD" w:rsidP="00703753">
            <w:pPr>
              <w:ind w:left="108"/>
              <w:jc w:val="both"/>
              <w:rPr>
                <w:rFonts w:ascii="Sylfaen" w:hAnsi="Sylfaen"/>
                <w:sz w:val="20"/>
              </w:rPr>
            </w:pPr>
            <w:r>
              <w:rPr>
                <w:rFonts w:ascii="Sylfaen" w:hAnsi="Sylfaen"/>
                <w:sz w:val="20"/>
              </w:rPr>
              <w:t>Моксонидин</w:t>
            </w:r>
          </w:p>
        </w:tc>
      </w:tr>
      <w:tr w:rsidR="00703753" w:rsidRPr="009044F1" w:rsidTr="00703753">
        <w:trPr>
          <w:jc w:val="center"/>
        </w:trPr>
        <w:tc>
          <w:tcPr>
            <w:tcW w:w="1530" w:type="dxa"/>
            <w:vAlign w:val="bottom"/>
          </w:tcPr>
          <w:p w:rsidR="00703753" w:rsidRDefault="00703753" w:rsidP="00703753">
            <w:pPr>
              <w:jc w:val="both"/>
              <w:rPr>
                <w:rFonts w:ascii="Calibri" w:hAnsi="Calibri" w:cs="Calibri"/>
                <w:sz w:val="16"/>
                <w:szCs w:val="16"/>
              </w:rPr>
            </w:pPr>
            <w:r>
              <w:rPr>
                <w:rFonts w:ascii="Calibri" w:hAnsi="Calibri" w:cs="Calibri"/>
                <w:sz w:val="16"/>
                <w:szCs w:val="16"/>
              </w:rPr>
              <w:t>222</w:t>
            </w:r>
          </w:p>
        </w:tc>
        <w:tc>
          <w:tcPr>
            <w:tcW w:w="1246" w:type="dxa"/>
            <w:vAlign w:val="bottom"/>
          </w:tcPr>
          <w:p w:rsidR="00703753" w:rsidRPr="00BB26A9" w:rsidRDefault="00703753" w:rsidP="00703753">
            <w:pPr>
              <w:jc w:val="both"/>
              <w:rPr>
                <w:rFonts w:ascii="Calibri" w:hAnsi="Calibri" w:cs="Calibri"/>
                <w:sz w:val="16"/>
                <w:szCs w:val="16"/>
                <w:lang w:val="en-US"/>
              </w:rPr>
            </w:pPr>
          </w:p>
        </w:tc>
        <w:tc>
          <w:tcPr>
            <w:tcW w:w="6458" w:type="dxa"/>
          </w:tcPr>
          <w:p w:rsidR="00703753" w:rsidRPr="00BB26A9" w:rsidRDefault="00CE66BD" w:rsidP="00703753">
            <w:pPr>
              <w:ind w:left="108"/>
              <w:jc w:val="both"/>
              <w:rPr>
                <w:rFonts w:ascii="Sylfaen" w:hAnsi="Sylfaen"/>
                <w:sz w:val="20"/>
              </w:rPr>
            </w:pPr>
            <w:r>
              <w:rPr>
                <w:rFonts w:ascii="Sylfaen" w:hAnsi="Sylfaen"/>
                <w:sz w:val="20"/>
              </w:rPr>
              <w:t>Симвастатин</w:t>
            </w:r>
          </w:p>
        </w:tc>
      </w:tr>
      <w:tr w:rsidR="00703753" w:rsidRPr="009044F1" w:rsidTr="00703753">
        <w:trPr>
          <w:jc w:val="center"/>
        </w:trPr>
        <w:tc>
          <w:tcPr>
            <w:tcW w:w="1530" w:type="dxa"/>
            <w:vAlign w:val="bottom"/>
          </w:tcPr>
          <w:p w:rsidR="00703753" w:rsidRDefault="00703753" w:rsidP="00703753">
            <w:pPr>
              <w:jc w:val="both"/>
              <w:rPr>
                <w:rFonts w:ascii="Calibri" w:hAnsi="Calibri" w:cs="Calibri"/>
                <w:sz w:val="16"/>
                <w:szCs w:val="16"/>
              </w:rPr>
            </w:pPr>
            <w:r>
              <w:rPr>
                <w:rFonts w:ascii="Calibri" w:hAnsi="Calibri" w:cs="Calibri"/>
                <w:sz w:val="16"/>
                <w:szCs w:val="16"/>
              </w:rPr>
              <w:t>223</w:t>
            </w:r>
          </w:p>
        </w:tc>
        <w:tc>
          <w:tcPr>
            <w:tcW w:w="1246" w:type="dxa"/>
            <w:vAlign w:val="bottom"/>
          </w:tcPr>
          <w:p w:rsidR="00703753" w:rsidRPr="00BB26A9" w:rsidRDefault="00703753" w:rsidP="00703753">
            <w:pPr>
              <w:jc w:val="both"/>
              <w:rPr>
                <w:rFonts w:ascii="Calibri" w:hAnsi="Calibri" w:cs="Calibri"/>
                <w:sz w:val="16"/>
                <w:szCs w:val="16"/>
                <w:lang w:val="en-US"/>
              </w:rPr>
            </w:pPr>
          </w:p>
        </w:tc>
        <w:tc>
          <w:tcPr>
            <w:tcW w:w="6458" w:type="dxa"/>
          </w:tcPr>
          <w:p w:rsidR="00703753" w:rsidRPr="00BB26A9" w:rsidRDefault="00CE66BD" w:rsidP="00703753">
            <w:pPr>
              <w:ind w:left="108"/>
              <w:jc w:val="both"/>
              <w:rPr>
                <w:rFonts w:ascii="Sylfaen" w:hAnsi="Sylfaen"/>
                <w:sz w:val="20"/>
              </w:rPr>
            </w:pPr>
            <w:r>
              <w:rPr>
                <w:rFonts w:ascii="Sylfaen" w:hAnsi="Sylfaen"/>
                <w:sz w:val="20"/>
              </w:rPr>
              <w:t>Симвастатин</w:t>
            </w:r>
          </w:p>
        </w:tc>
      </w:tr>
      <w:tr w:rsidR="00703753" w:rsidRPr="009044F1" w:rsidTr="00703753">
        <w:trPr>
          <w:jc w:val="center"/>
        </w:trPr>
        <w:tc>
          <w:tcPr>
            <w:tcW w:w="1530" w:type="dxa"/>
            <w:vAlign w:val="bottom"/>
          </w:tcPr>
          <w:p w:rsidR="00703753" w:rsidRDefault="00703753" w:rsidP="00703753">
            <w:pPr>
              <w:jc w:val="both"/>
              <w:rPr>
                <w:rFonts w:ascii="Calibri" w:hAnsi="Calibri" w:cs="Calibri"/>
                <w:sz w:val="16"/>
                <w:szCs w:val="16"/>
              </w:rPr>
            </w:pPr>
            <w:r>
              <w:rPr>
                <w:rFonts w:ascii="Calibri" w:hAnsi="Calibri" w:cs="Calibri"/>
                <w:sz w:val="16"/>
                <w:szCs w:val="16"/>
              </w:rPr>
              <w:t>224</w:t>
            </w:r>
          </w:p>
        </w:tc>
        <w:tc>
          <w:tcPr>
            <w:tcW w:w="1246" w:type="dxa"/>
            <w:vAlign w:val="bottom"/>
          </w:tcPr>
          <w:p w:rsidR="00703753" w:rsidRPr="00BB26A9" w:rsidRDefault="00703753" w:rsidP="00703753">
            <w:pPr>
              <w:jc w:val="both"/>
              <w:rPr>
                <w:rFonts w:ascii="Calibri" w:hAnsi="Calibri" w:cs="Calibri"/>
                <w:sz w:val="16"/>
                <w:szCs w:val="16"/>
                <w:lang w:val="en-US"/>
              </w:rPr>
            </w:pPr>
          </w:p>
        </w:tc>
        <w:tc>
          <w:tcPr>
            <w:tcW w:w="6458" w:type="dxa"/>
          </w:tcPr>
          <w:p w:rsidR="00703753" w:rsidRPr="00BB26A9" w:rsidRDefault="00CE66BD" w:rsidP="00703753">
            <w:pPr>
              <w:ind w:left="108"/>
              <w:jc w:val="both"/>
              <w:rPr>
                <w:rFonts w:ascii="Sylfaen" w:hAnsi="Sylfaen"/>
                <w:sz w:val="20"/>
              </w:rPr>
            </w:pPr>
            <w:r>
              <w:rPr>
                <w:rFonts w:ascii="Sylfaen" w:hAnsi="Sylfaen"/>
                <w:sz w:val="20"/>
              </w:rPr>
              <w:t xml:space="preserve">Бетаметазон </w:t>
            </w:r>
          </w:p>
        </w:tc>
      </w:tr>
      <w:tr w:rsidR="00703753" w:rsidRPr="009044F1" w:rsidTr="00703753">
        <w:trPr>
          <w:jc w:val="center"/>
        </w:trPr>
        <w:tc>
          <w:tcPr>
            <w:tcW w:w="1530" w:type="dxa"/>
            <w:vAlign w:val="bottom"/>
          </w:tcPr>
          <w:p w:rsidR="00703753" w:rsidRDefault="00703753" w:rsidP="00703753">
            <w:pPr>
              <w:jc w:val="both"/>
              <w:rPr>
                <w:rFonts w:ascii="Calibri" w:hAnsi="Calibri" w:cs="Calibri"/>
                <w:sz w:val="16"/>
                <w:szCs w:val="16"/>
              </w:rPr>
            </w:pPr>
            <w:r>
              <w:rPr>
                <w:rFonts w:ascii="Calibri" w:hAnsi="Calibri" w:cs="Calibri"/>
                <w:sz w:val="16"/>
                <w:szCs w:val="16"/>
              </w:rPr>
              <w:t>225</w:t>
            </w:r>
          </w:p>
        </w:tc>
        <w:tc>
          <w:tcPr>
            <w:tcW w:w="1246" w:type="dxa"/>
            <w:vAlign w:val="bottom"/>
          </w:tcPr>
          <w:p w:rsidR="00703753" w:rsidRPr="00BB26A9" w:rsidRDefault="00703753" w:rsidP="00703753">
            <w:pPr>
              <w:jc w:val="both"/>
              <w:rPr>
                <w:rFonts w:ascii="Calibri" w:hAnsi="Calibri" w:cs="Calibri"/>
                <w:sz w:val="16"/>
                <w:szCs w:val="16"/>
                <w:lang w:val="en-US"/>
              </w:rPr>
            </w:pPr>
          </w:p>
        </w:tc>
        <w:tc>
          <w:tcPr>
            <w:tcW w:w="6458" w:type="dxa"/>
          </w:tcPr>
          <w:p w:rsidR="00703753" w:rsidRPr="00BB26A9" w:rsidRDefault="00CE66BD" w:rsidP="00703753">
            <w:pPr>
              <w:ind w:left="108"/>
              <w:jc w:val="both"/>
              <w:rPr>
                <w:rFonts w:ascii="Sylfaen" w:hAnsi="Sylfaen"/>
                <w:sz w:val="20"/>
              </w:rPr>
            </w:pPr>
            <w:r>
              <w:rPr>
                <w:rFonts w:ascii="Sylfaen" w:hAnsi="Sylfaen"/>
                <w:sz w:val="20"/>
              </w:rPr>
              <w:t>перметрин</w:t>
            </w:r>
          </w:p>
        </w:tc>
      </w:tr>
      <w:tr w:rsidR="00703753" w:rsidRPr="009044F1" w:rsidTr="00703753">
        <w:trPr>
          <w:jc w:val="center"/>
        </w:trPr>
        <w:tc>
          <w:tcPr>
            <w:tcW w:w="1530" w:type="dxa"/>
            <w:vAlign w:val="bottom"/>
          </w:tcPr>
          <w:p w:rsidR="00703753" w:rsidRDefault="00703753" w:rsidP="00703753">
            <w:pPr>
              <w:jc w:val="both"/>
              <w:rPr>
                <w:rFonts w:ascii="Calibri" w:hAnsi="Calibri" w:cs="Calibri"/>
                <w:sz w:val="16"/>
                <w:szCs w:val="16"/>
              </w:rPr>
            </w:pPr>
            <w:r>
              <w:rPr>
                <w:rFonts w:ascii="Calibri" w:hAnsi="Calibri" w:cs="Calibri"/>
                <w:sz w:val="16"/>
                <w:szCs w:val="16"/>
              </w:rPr>
              <w:t>226</w:t>
            </w:r>
          </w:p>
        </w:tc>
        <w:tc>
          <w:tcPr>
            <w:tcW w:w="1246" w:type="dxa"/>
            <w:vAlign w:val="bottom"/>
          </w:tcPr>
          <w:p w:rsidR="00703753" w:rsidRPr="00BB26A9" w:rsidRDefault="00703753" w:rsidP="00703753">
            <w:pPr>
              <w:jc w:val="both"/>
              <w:rPr>
                <w:rFonts w:ascii="Calibri" w:hAnsi="Calibri" w:cs="Calibri"/>
                <w:sz w:val="16"/>
                <w:szCs w:val="16"/>
                <w:lang w:val="en-US"/>
              </w:rPr>
            </w:pPr>
          </w:p>
        </w:tc>
        <w:tc>
          <w:tcPr>
            <w:tcW w:w="6458" w:type="dxa"/>
          </w:tcPr>
          <w:p w:rsidR="00703753" w:rsidRPr="00BB26A9" w:rsidRDefault="00CE66BD" w:rsidP="00703753">
            <w:pPr>
              <w:ind w:left="108"/>
              <w:jc w:val="both"/>
              <w:rPr>
                <w:rFonts w:ascii="Sylfaen" w:hAnsi="Sylfaen"/>
                <w:sz w:val="20"/>
              </w:rPr>
            </w:pPr>
            <w:r>
              <w:rPr>
                <w:rFonts w:ascii="Sylfaen" w:hAnsi="Sylfaen"/>
                <w:sz w:val="20"/>
              </w:rPr>
              <w:t>Тропикамид</w:t>
            </w:r>
          </w:p>
        </w:tc>
      </w:tr>
      <w:tr w:rsidR="00703753" w:rsidRPr="009044F1" w:rsidTr="00703753">
        <w:trPr>
          <w:jc w:val="center"/>
        </w:trPr>
        <w:tc>
          <w:tcPr>
            <w:tcW w:w="1530" w:type="dxa"/>
            <w:vAlign w:val="bottom"/>
          </w:tcPr>
          <w:p w:rsidR="00703753" w:rsidRDefault="00703753" w:rsidP="00703753">
            <w:pPr>
              <w:jc w:val="both"/>
              <w:rPr>
                <w:rFonts w:ascii="Calibri" w:hAnsi="Calibri" w:cs="Calibri"/>
                <w:sz w:val="16"/>
                <w:szCs w:val="16"/>
              </w:rPr>
            </w:pPr>
            <w:r>
              <w:rPr>
                <w:rFonts w:ascii="Calibri" w:hAnsi="Calibri" w:cs="Calibri"/>
                <w:sz w:val="16"/>
                <w:szCs w:val="16"/>
              </w:rPr>
              <w:t>227</w:t>
            </w:r>
          </w:p>
        </w:tc>
        <w:tc>
          <w:tcPr>
            <w:tcW w:w="1246" w:type="dxa"/>
            <w:vAlign w:val="bottom"/>
          </w:tcPr>
          <w:p w:rsidR="00703753" w:rsidRPr="00BB26A9" w:rsidRDefault="00703753" w:rsidP="00703753">
            <w:pPr>
              <w:jc w:val="both"/>
              <w:rPr>
                <w:rFonts w:ascii="Calibri" w:hAnsi="Calibri" w:cs="Calibri"/>
                <w:sz w:val="16"/>
                <w:szCs w:val="16"/>
                <w:lang w:val="en-US"/>
              </w:rPr>
            </w:pPr>
          </w:p>
        </w:tc>
        <w:tc>
          <w:tcPr>
            <w:tcW w:w="6458" w:type="dxa"/>
          </w:tcPr>
          <w:p w:rsidR="00703753" w:rsidRPr="00BB26A9" w:rsidRDefault="00CE66BD" w:rsidP="00703753">
            <w:pPr>
              <w:ind w:left="108"/>
              <w:jc w:val="both"/>
              <w:rPr>
                <w:rFonts w:ascii="Sylfaen" w:hAnsi="Sylfaen"/>
                <w:sz w:val="20"/>
              </w:rPr>
            </w:pPr>
            <w:r>
              <w:rPr>
                <w:rFonts w:ascii="Sylfaen" w:hAnsi="Sylfaen"/>
                <w:sz w:val="20"/>
              </w:rPr>
              <w:t>Лоперамид</w:t>
            </w:r>
          </w:p>
        </w:tc>
      </w:tr>
      <w:tr w:rsidR="00703753" w:rsidRPr="009044F1" w:rsidTr="00703753">
        <w:trPr>
          <w:jc w:val="center"/>
        </w:trPr>
        <w:tc>
          <w:tcPr>
            <w:tcW w:w="1530" w:type="dxa"/>
            <w:vAlign w:val="bottom"/>
          </w:tcPr>
          <w:p w:rsidR="00703753" w:rsidRDefault="00703753" w:rsidP="00703753">
            <w:pPr>
              <w:jc w:val="both"/>
              <w:rPr>
                <w:rFonts w:ascii="Calibri" w:hAnsi="Calibri" w:cs="Calibri"/>
                <w:sz w:val="16"/>
                <w:szCs w:val="16"/>
              </w:rPr>
            </w:pPr>
            <w:r>
              <w:rPr>
                <w:rFonts w:ascii="Calibri" w:hAnsi="Calibri" w:cs="Calibri"/>
                <w:sz w:val="16"/>
                <w:szCs w:val="16"/>
              </w:rPr>
              <w:t>228</w:t>
            </w:r>
          </w:p>
        </w:tc>
        <w:tc>
          <w:tcPr>
            <w:tcW w:w="1246" w:type="dxa"/>
            <w:vAlign w:val="bottom"/>
          </w:tcPr>
          <w:p w:rsidR="00703753" w:rsidRPr="00BB26A9" w:rsidRDefault="00703753" w:rsidP="00703753">
            <w:pPr>
              <w:jc w:val="both"/>
              <w:rPr>
                <w:rFonts w:ascii="Calibri" w:hAnsi="Calibri" w:cs="Calibri"/>
                <w:sz w:val="16"/>
                <w:szCs w:val="16"/>
                <w:lang w:val="en-US"/>
              </w:rPr>
            </w:pPr>
          </w:p>
        </w:tc>
        <w:tc>
          <w:tcPr>
            <w:tcW w:w="6458" w:type="dxa"/>
          </w:tcPr>
          <w:p w:rsidR="00703753" w:rsidRPr="00BB26A9" w:rsidRDefault="00CE66BD" w:rsidP="00703753">
            <w:pPr>
              <w:ind w:left="108"/>
              <w:jc w:val="both"/>
              <w:rPr>
                <w:rFonts w:ascii="Sylfaen" w:hAnsi="Sylfaen"/>
                <w:sz w:val="20"/>
              </w:rPr>
            </w:pPr>
            <w:r>
              <w:rPr>
                <w:rFonts w:ascii="Sylfaen" w:hAnsi="Sylfaen"/>
                <w:sz w:val="20"/>
              </w:rPr>
              <w:t>Цинк</w:t>
            </w:r>
          </w:p>
        </w:tc>
      </w:tr>
      <w:tr w:rsidR="00703753" w:rsidRPr="009044F1" w:rsidTr="00703753">
        <w:trPr>
          <w:jc w:val="center"/>
        </w:trPr>
        <w:tc>
          <w:tcPr>
            <w:tcW w:w="1530" w:type="dxa"/>
            <w:vAlign w:val="bottom"/>
          </w:tcPr>
          <w:p w:rsidR="00703753" w:rsidRDefault="00703753" w:rsidP="00703753">
            <w:pPr>
              <w:jc w:val="both"/>
              <w:rPr>
                <w:rFonts w:ascii="Calibri" w:hAnsi="Calibri" w:cs="Calibri"/>
                <w:sz w:val="16"/>
                <w:szCs w:val="16"/>
              </w:rPr>
            </w:pPr>
            <w:r>
              <w:rPr>
                <w:rFonts w:ascii="Calibri" w:hAnsi="Calibri" w:cs="Calibri"/>
                <w:sz w:val="16"/>
                <w:szCs w:val="16"/>
              </w:rPr>
              <w:t>229</w:t>
            </w:r>
          </w:p>
        </w:tc>
        <w:tc>
          <w:tcPr>
            <w:tcW w:w="1246" w:type="dxa"/>
            <w:vAlign w:val="bottom"/>
          </w:tcPr>
          <w:p w:rsidR="00703753" w:rsidRPr="00BB26A9" w:rsidRDefault="00703753" w:rsidP="00703753">
            <w:pPr>
              <w:jc w:val="both"/>
              <w:rPr>
                <w:rFonts w:ascii="Calibri" w:hAnsi="Calibri" w:cs="Calibri"/>
                <w:sz w:val="16"/>
                <w:szCs w:val="16"/>
                <w:lang w:val="en-US"/>
              </w:rPr>
            </w:pPr>
          </w:p>
        </w:tc>
        <w:tc>
          <w:tcPr>
            <w:tcW w:w="6458" w:type="dxa"/>
          </w:tcPr>
          <w:p w:rsidR="00703753" w:rsidRPr="00CE66BD" w:rsidRDefault="00CE66BD" w:rsidP="00CE66BD">
            <w:pPr>
              <w:pStyle w:val="HTML"/>
              <w:shd w:val="clear" w:color="auto" w:fill="F8F9FA"/>
              <w:rPr>
                <w:rFonts w:ascii="GHEA Grapalat" w:hAnsi="GHEA Grapalat"/>
                <w:color w:val="202124"/>
                <w:sz w:val="42"/>
                <w:szCs w:val="42"/>
              </w:rPr>
            </w:pPr>
            <w:r w:rsidRPr="00CE66BD">
              <w:rPr>
                <w:rStyle w:val="y2iqfc"/>
                <w:rFonts w:ascii="GHEA Grapalat" w:hAnsi="GHEA Grapalat"/>
                <w:color w:val="202124"/>
                <w:szCs w:val="42"/>
              </w:rPr>
              <w:t>соли регидратационные для внутреннего прием</w:t>
            </w:r>
          </w:p>
        </w:tc>
      </w:tr>
      <w:tr w:rsidR="00703753" w:rsidRPr="009044F1" w:rsidTr="00703753">
        <w:trPr>
          <w:jc w:val="center"/>
        </w:trPr>
        <w:tc>
          <w:tcPr>
            <w:tcW w:w="1530" w:type="dxa"/>
            <w:vAlign w:val="bottom"/>
          </w:tcPr>
          <w:p w:rsidR="00703753" w:rsidRDefault="00703753" w:rsidP="00703753">
            <w:pPr>
              <w:jc w:val="both"/>
              <w:rPr>
                <w:rFonts w:ascii="Calibri" w:hAnsi="Calibri" w:cs="Calibri"/>
                <w:sz w:val="16"/>
                <w:szCs w:val="16"/>
              </w:rPr>
            </w:pPr>
            <w:r>
              <w:rPr>
                <w:rFonts w:ascii="Calibri" w:hAnsi="Calibri" w:cs="Calibri"/>
                <w:sz w:val="16"/>
                <w:szCs w:val="16"/>
              </w:rPr>
              <w:t>230</w:t>
            </w:r>
          </w:p>
        </w:tc>
        <w:tc>
          <w:tcPr>
            <w:tcW w:w="1246" w:type="dxa"/>
            <w:vAlign w:val="bottom"/>
          </w:tcPr>
          <w:p w:rsidR="00703753" w:rsidRPr="00BB26A9" w:rsidRDefault="00703753" w:rsidP="00703753">
            <w:pPr>
              <w:jc w:val="both"/>
              <w:rPr>
                <w:rFonts w:ascii="Calibri" w:hAnsi="Calibri" w:cs="Calibri"/>
                <w:sz w:val="16"/>
                <w:szCs w:val="16"/>
                <w:lang w:val="en-US"/>
              </w:rPr>
            </w:pPr>
          </w:p>
        </w:tc>
        <w:tc>
          <w:tcPr>
            <w:tcW w:w="6458" w:type="dxa"/>
          </w:tcPr>
          <w:p w:rsidR="00703753" w:rsidRPr="00CE66BD" w:rsidRDefault="00CE66BD" w:rsidP="00703753">
            <w:pPr>
              <w:ind w:left="108"/>
              <w:jc w:val="both"/>
              <w:rPr>
                <w:rFonts w:ascii="Sylfaen" w:hAnsi="Sylfaen"/>
                <w:sz w:val="20"/>
              </w:rPr>
            </w:pPr>
            <w:r>
              <w:rPr>
                <w:rFonts w:ascii="Sylfaen" w:hAnsi="Sylfaen"/>
                <w:sz w:val="20"/>
              </w:rPr>
              <w:t xml:space="preserve">Латанопрост </w:t>
            </w:r>
          </w:p>
        </w:tc>
      </w:tr>
      <w:tr w:rsidR="00703753" w:rsidRPr="009044F1" w:rsidTr="00703753">
        <w:trPr>
          <w:jc w:val="center"/>
        </w:trPr>
        <w:tc>
          <w:tcPr>
            <w:tcW w:w="1530" w:type="dxa"/>
            <w:vAlign w:val="bottom"/>
          </w:tcPr>
          <w:p w:rsidR="00703753" w:rsidRDefault="00703753" w:rsidP="00703753">
            <w:pPr>
              <w:jc w:val="both"/>
              <w:rPr>
                <w:rFonts w:ascii="Calibri" w:hAnsi="Calibri" w:cs="Calibri"/>
                <w:sz w:val="16"/>
                <w:szCs w:val="16"/>
              </w:rPr>
            </w:pPr>
            <w:r>
              <w:rPr>
                <w:rFonts w:ascii="Calibri" w:hAnsi="Calibri" w:cs="Calibri"/>
                <w:sz w:val="16"/>
                <w:szCs w:val="16"/>
              </w:rPr>
              <w:t>231</w:t>
            </w:r>
          </w:p>
        </w:tc>
        <w:tc>
          <w:tcPr>
            <w:tcW w:w="1246" w:type="dxa"/>
            <w:vAlign w:val="bottom"/>
          </w:tcPr>
          <w:p w:rsidR="00703753" w:rsidRPr="00BB26A9" w:rsidRDefault="00703753" w:rsidP="00703753">
            <w:pPr>
              <w:jc w:val="both"/>
              <w:rPr>
                <w:rFonts w:ascii="Calibri" w:hAnsi="Calibri" w:cs="Calibri"/>
                <w:sz w:val="16"/>
                <w:szCs w:val="16"/>
                <w:lang w:val="en-US"/>
              </w:rPr>
            </w:pPr>
          </w:p>
        </w:tc>
        <w:tc>
          <w:tcPr>
            <w:tcW w:w="6458" w:type="dxa"/>
          </w:tcPr>
          <w:p w:rsidR="00703753" w:rsidRPr="00BB26A9" w:rsidRDefault="00CE66BD" w:rsidP="00703753">
            <w:pPr>
              <w:ind w:left="108"/>
              <w:jc w:val="both"/>
              <w:rPr>
                <w:rFonts w:ascii="Sylfaen" w:hAnsi="Sylfaen"/>
                <w:sz w:val="20"/>
              </w:rPr>
            </w:pPr>
            <w:r>
              <w:rPr>
                <w:rFonts w:ascii="Sylfaen" w:hAnsi="Sylfaen"/>
                <w:sz w:val="20"/>
              </w:rPr>
              <w:t>Варениклин</w:t>
            </w:r>
          </w:p>
        </w:tc>
      </w:tr>
    </w:tbl>
    <w:p w:rsidR="006173D4" w:rsidRPr="00B453CD" w:rsidRDefault="00816505" w:rsidP="006173D4">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r w:rsidR="006173D4" w:rsidRPr="00B453CD">
        <w:rPr>
          <w:rFonts w:ascii="GHEA Grapalat" w:hAnsi="GHEA Grapalat"/>
          <w:sz w:val="24"/>
          <w:szCs w:val="24"/>
        </w:rPr>
        <w:t xml:space="preserve"> </w:t>
      </w:r>
      <w:r w:rsidR="00B453CD">
        <w:rPr>
          <w:rFonts w:ascii="GHEA Grapalat" w:hAnsi="GHEA Grapalat"/>
          <w:sz w:val="24"/>
          <w:szCs w:val="24"/>
        </w:rPr>
        <w:t xml:space="preserve"> </w:t>
      </w:r>
      <w:r w:rsidR="006173D4" w:rsidRPr="00B453CD">
        <w:rPr>
          <w:rFonts w:ascii="GHEA Grapalat" w:hAnsi="GHEA Grapalat"/>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F62D7A">
        <w:rPr>
          <w:rFonts w:ascii="GHEA Grapalat" w:hAnsi="GHEA Grapalat"/>
        </w:rPr>
        <w:t xml:space="preserve"> или  отменена</w:t>
      </w:r>
      <w:r w:rsidR="003240F7">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 xml:space="preserve">в отношении которых  административный акт, устанавливающий </w:t>
      </w:r>
      <w:r w:rsidR="00CB2FE2">
        <w:rPr>
          <w:rFonts w:ascii="GHEA Grapalat" w:hAnsi="GHEA Grapalat"/>
        </w:rPr>
        <w:lastRenderedPageBreak/>
        <w:t>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6622A4" w:rsidRDefault="006622A4" w:rsidP="006622A4">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6622A4" w:rsidRPr="006622A4" w:rsidRDefault="006622A4" w:rsidP="006622A4">
      <w:pPr>
        <w:pStyle w:val="aff"/>
        <w:widowControl w:val="0"/>
        <w:numPr>
          <w:ilvl w:val="0"/>
          <w:numId w:val="31"/>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6622A4" w:rsidRDefault="006622A4" w:rsidP="006622A4">
      <w:pPr>
        <w:pStyle w:val="aff"/>
        <w:widowControl w:val="0"/>
        <w:numPr>
          <w:ilvl w:val="0"/>
          <w:numId w:val="31"/>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6622A4" w:rsidRPr="009044F1" w:rsidRDefault="006622A4" w:rsidP="00B46D58">
      <w:pPr>
        <w:widowControl w:val="0"/>
        <w:tabs>
          <w:tab w:val="left" w:pos="1134"/>
        </w:tabs>
        <w:spacing w:after="160"/>
        <w:ind w:firstLine="567"/>
        <w:jc w:val="both"/>
        <w:rPr>
          <w:rFonts w:ascii="GHEA Grapalat" w:hAnsi="GHEA Grapalat" w:cs="Sylfaen"/>
        </w:rPr>
      </w:pP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5A221E" w:rsidRDefault="00BA3554" w:rsidP="005A221E">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5A221E"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5A221E">
        <w:rPr>
          <w:rFonts w:ascii="GHEA Grapalat" w:hAnsi="GHEA Grapalat"/>
        </w:rPr>
        <w:t>.</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w:t>
      </w:r>
      <w:r w:rsidRPr="009044F1">
        <w:rPr>
          <w:rFonts w:ascii="GHEA Grapalat" w:hAnsi="GHEA Grapalat"/>
        </w:rPr>
        <w:lastRenderedPageBreak/>
        <w:t>(консорциумом).</w:t>
      </w:r>
    </w:p>
    <w:p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 xml:space="preserve">кто-либо из членов какого-либо органа управления одного из них или из </w:t>
      </w:r>
      <w:r w:rsidRPr="009044F1">
        <w:rPr>
          <w:rFonts w:ascii="GHEA Grapalat" w:hAnsi="GHEA Grapalat"/>
          <w:color w:val="000000"/>
        </w:rPr>
        <w:lastRenderedPageBreak/>
        <w:t>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Pr>
          <w:rFonts w:ascii="GHEA Grapalat" w:hAnsi="GHEA Grapalat"/>
          <w:color w:val="000000"/>
        </w:rPr>
        <w:t>внуки,</w:t>
      </w:r>
      <w:ins w:id="2" w:author="Vardan" w:date="2022-10-29T23:46:00Z">
        <w:r w:rsidR="006E007C">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w:t>
      </w:r>
      <w:r w:rsidR="00A7559E" w:rsidRPr="00AC3C74">
        <w:rPr>
          <w:rFonts w:ascii="GHEA Grapalat" w:hAnsi="GHEA Grapalat"/>
        </w:rPr>
        <w:t>представляет обеспечение квалификации в порядке и размере, установленны</w:t>
      </w:r>
      <w:r w:rsidR="00A7559E">
        <w:rPr>
          <w:rFonts w:ascii="GHEA Grapalat" w:hAnsi="GHEA Grapalat"/>
        </w:rPr>
        <w:t>ми</w:t>
      </w:r>
      <w:r w:rsidR="00A7559E" w:rsidRPr="00AC3C74">
        <w:rPr>
          <w:rFonts w:ascii="GHEA Grapalat" w:hAnsi="GHEA Grapalat"/>
        </w:rPr>
        <w:t xml:space="preserve"> настоящим приглашением</w:t>
      </w:r>
      <w:r w:rsidR="00A7559E">
        <w:rPr>
          <w:rFonts w:ascii="GHEA Grapalat" w:hAnsi="GHEA Grapalat"/>
          <w:lang w:val="hy-AM"/>
        </w:rPr>
        <w:t>.</w:t>
      </w:r>
      <w:r w:rsidR="00A425E2" w:rsidRPr="003F2899">
        <w:t xml:space="preserve"> </w:t>
      </w:r>
      <w:r w:rsidR="00A425E2"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3F2899">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32548E"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w:t>
      </w:r>
      <w:r w:rsidRPr="009044F1">
        <w:rPr>
          <w:rFonts w:ascii="GHEA Grapalat" w:hAnsi="GHEA Grapalat"/>
        </w:rPr>
        <w:lastRenderedPageBreak/>
        <w:t xml:space="preserve">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af6"/>
          <w:rFonts w:ascii="GHEA Grapalat" w:hAnsi="GHEA Grapalat"/>
        </w:rPr>
        <w:footnoteReference w:customMarkFollows="1" w:id="3"/>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 xml:space="preserve">по электронной почте </w:t>
      </w:r>
      <w:r w:rsidR="00F9791A" w:rsidRPr="00F9791A">
        <w:rPr>
          <w:rFonts w:ascii="GHEA Grapalat" w:hAnsi="GHEA Grapalat"/>
          <w:lang w:val="hy-AM"/>
        </w:rPr>
        <w:lastRenderedPageBreak/>
        <w:t>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af6"/>
          <w:rFonts w:ascii="GHEA Grapalat" w:hAnsi="GHEA Grapalat"/>
        </w:rPr>
        <w:footnoteReference w:customMarkFollows="1" w:id="4"/>
        <w:t>6</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703753">
        <w:rPr>
          <w:rFonts w:ascii="GHEA Grapalat" w:hAnsi="GHEA Grapalat"/>
          <w:sz w:val="24"/>
          <w:szCs w:val="24"/>
        </w:rPr>
        <w:t>запрос котировок</w:t>
      </w:r>
      <w:r w:rsidRPr="009044F1">
        <w:rPr>
          <w:rFonts w:ascii="GHEA Grapalat" w:hAnsi="GHEA Grapalat"/>
          <w:sz w:val="24"/>
          <w:szCs w:val="24"/>
        </w:rPr>
        <w:t>.</w:t>
      </w:r>
    </w:p>
    <w:p w:rsidR="00A80ECD" w:rsidRDefault="00A80ECD" w:rsidP="008C6890">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Заявки на процедуру необходимо представить в комиссию по адресу "</w:t>
      </w:r>
      <w:r>
        <w:rPr>
          <w:rFonts w:ascii="GHEA Grapalat" w:hAnsi="GHEA Grapalat"/>
          <w:sz w:val="24"/>
          <w:szCs w:val="24"/>
          <w:vertAlign w:val="subscript"/>
        </w:rPr>
        <w:t>место подачи заявок</w:t>
      </w:r>
      <w:r>
        <w:rPr>
          <w:rFonts w:ascii="GHEA Grapalat" w:hAnsi="GHEA Grapalat"/>
          <w:sz w:val="24"/>
          <w:szCs w:val="24"/>
        </w:rPr>
        <w:t>" не позднее, чем "</w:t>
      </w:r>
      <w:r>
        <w:rPr>
          <w:rFonts w:ascii="GHEA Grapalat" w:hAnsi="GHEA Grapalat"/>
          <w:sz w:val="24"/>
          <w:szCs w:val="24"/>
          <w:vertAlign w:val="subscript"/>
        </w:rPr>
        <w:t>окончательный срок подачи заявок</w:t>
      </w:r>
      <w:r>
        <w:rPr>
          <w:rFonts w:ascii="GHEA Grapalat" w:hAnsi="GHEA Grapalat"/>
          <w:sz w:val="24"/>
          <w:szCs w:val="24"/>
        </w:rPr>
        <w:t xml:space="preserve">" часов "—"-го дня с даты опубликования в бюллетене объявления и приглашения на настоящую процедуру. </w:t>
      </w:r>
    </w:p>
    <w:p w:rsidR="00A80ECD" w:rsidRDefault="00A80ECD" w:rsidP="008C6890">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 "</w:t>
      </w:r>
      <w:r>
        <w:rPr>
          <w:rFonts w:ascii="GHEA Grapalat" w:hAnsi="GHEA Grapalat"/>
          <w:sz w:val="24"/>
          <w:szCs w:val="24"/>
          <w:vertAlign w:val="subscript"/>
        </w:rPr>
        <w:t>имя, фамилия секретаря комиссии</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lastRenderedPageBreak/>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3" w:author="Vardan" w:date="2022-10-29T23:48:00Z">
        <w:r w:rsidR="00E32603">
          <w:rPr>
            <w:rFonts w:ascii="GHEA Grapalat" w:hAnsi="GHEA Grapalat"/>
          </w:rPr>
          <w:t xml:space="preserve"> </w:t>
        </w:r>
      </w:ins>
      <w:r w:rsidR="00E32603">
        <w:rPr>
          <w:rFonts w:ascii="GHEA Grapalat" w:hAnsi="GHEA Grapalat"/>
        </w:rPr>
        <w:t xml:space="preserve">и </w:t>
      </w:r>
      <w:r w:rsidR="00E32603"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w:t>
      </w:r>
      <w:r w:rsidR="00883734" w:rsidRPr="003C5795">
        <w:rPr>
          <w:rFonts w:ascii="GHEA Grapalat" w:hAnsi="GHEA Grapalat"/>
        </w:rPr>
        <w:t>настоящ</w:t>
      </w:r>
      <w:r w:rsidR="00883734">
        <w:rPr>
          <w:rFonts w:ascii="GHEA Grapalat" w:hAnsi="GHEA Grapalat"/>
        </w:rPr>
        <w:t>им</w:t>
      </w:r>
      <w:r w:rsidR="00883734" w:rsidRPr="003C5795">
        <w:rPr>
          <w:rFonts w:ascii="GHEA Grapalat" w:hAnsi="GHEA Grapalat"/>
        </w:rPr>
        <w:t xml:space="preserve"> </w:t>
      </w:r>
      <w:r w:rsidR="00CC2B97" w:rsidRPr="003C5795">
        <w:rPr>
          <w:rFonts w:ascii="GHEA Grapalat" w:hAnsi="GHEA Grapalat"/>
        </w:rPr>
        <w:t>приглашени</w:t>
      </w:r>
      <w:r w:rsidR="00CC2B97">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FD4D68">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650DCD" w:rsidRDefault="001361B2" w:rsidP="00B46D58">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r w:rsidR="006A7E82" w:rsidRPr="00650DCD">
        <w:rPr>
          <w:rFonts w:ascii="GHEA Grapalat" w:hAnsi="GHEA Grapalat"/>
          <w:sz w:val="24"/>
          <w:szCs w:val="24"/>
        </w:rPr>
        <w:t>деклация</w:t>
      </w:r>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Pr="005D5092">
        <w:rPr>
          <w:rFonts w:ascii="GHEA Grapalat" w:hAnsi="GHEA Grapalat"/>
          <w:sz w:val="24"/>
          <w:szCs w:val="24"/>
        </w:rPr>
        <w:t>;</w:t>
      </w:r>
      <w:r w:rsidR="005F25EF" w:rsidRPr="005D5092">
        <w:rPr>
          <w:rFonts w:ascii="GHEA Grapalat" w:hAnsi="GHEA Grapalat"/>
          <w:sz w:val="24"/>
          <w:szCs w:val="24"/>
        </w:rPr>
        <w:t xml:space="preserve"> </w:t>
      </w:r>
      <w:r w:rsidR="00E80312" w:rsidRPr="005D5092">
        <w:rPr>
          <w:rFonts w:ascii="GHEA Grapalat" w:hAnsi="GHEA Grapalat"/>
          <w:sz w:val="24"/>
          <w:szCs w:val="24"/>
          <w:vertAlign w:val="superscript"/>
        </w:rPr>
        <w:t>6</w:t>
      </w:r>
      <w:r w:rsidR="005D5092" w:rsidRPr="005D5092">
        <w:rPr>
          <w:rFonts w:ascii="GHEA Grapalat" w:hAnsi="GHEA Grapalat"/>
          <w:sz w:val="24"/>
          <w:szCs w:val="24"/>
          <w:vertAlign w:val="superscript"/>
          <w:lang w:val="hy-AM"/>
        </w:rPr>
        <w:t>.1</w:t>
      </w:r>
      <w:r w:rsidR="005F25EF" w:rsidRPr="00E80312">
        <w:rPr>
          <w:rFonts w:ascii="GHEA Grapalat" w:hAnsi="GHEA Grapalat"/>
          <w:sz w:val="24"/>
          <w:szCs w:val="24"/>
          <w:vertAlign w:val="superscript"/>
        </w:rPr>
        <w:t xml:space="preserve"> </w:t>
      </w:r>
    </w:p>
    <w:p w:rsidR="00071119" w:rsidRPr="008E138A" w:rsidRDefault="00EA0D10" w:rsidP="00B46D58">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00932115"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xml:space="preserve">, а также товарный знак, </w:t>
      </w:r>
      <w:r w:rsidR="00932115" w:rsidRPr="008E138A">
        <w:rPr>
          <w:rFonts w:ascii="GHEA Grapalat" w:hAnsi="GHEA Grapalat" w:cs="Sylfaen"/>
          <w:sz w:val="24"/>
          <w:szCs w:val="24"/>
        </w:rPr>
        <w:t xml:space="preserve">фирменное наименование, </w:t>
      </w:r>
      <w:r w:rsidR="005F6602">
        <w:rPr>
          <w:rFonts w:ascii="GHEA Grapalat" w:hAnsi="GHEA Grapalat" w:cs="Sylfaen"/>
          <w:sz w:val="24"/>
          <w:szCs w:val="24"/>
        </w:rPr>
        <w:t>модель</w:t>
      </w:r>
      <w:r w:rsidR="005F6602" w:rsidRPr="008E138A">
        <w:rPr>
          <w:rFonts w:ascii="GHEA Grapalat" w:hAnsi="GHEA Grapalat" w:cs="Sylfaen"/>
          <w:sz w:val="24"/>
          <w:szCs w:val="24"/>
        </w:rPr>
        <w:t xml:space="preserve"> </w:t>
      </w:r>
      <w:r w:rsidR="00932115" w:rsidRPr="008E138A">
        <w:rPr>
          <w:rFonts w:ascii="GHEA Grapalat" w:hAnsi="GHEA Grapalat" w:cs="Sylfaen"/>
          <w:sz w:val="24"/>
          <w:szCs w:val="24"/>
        </w:rPr>
        <w:t>и</w:t>
      </w:r>
      <w:r w:rsidR="00932115" w:rsidRPr="008E138A">
        <w:rPr>
          <w:rFonts w:ascii="GHEA Grapalat" w:hAnsi="GHEA Grapalat"/>
          <w:sz w:val="24"/>
          <w:szCs w:val="24"/>
        </w:rPr>
        <w:t xml:space="preserve"> </w:t>
      </w:r>
      <w:r w:rsidR="005F25EF" w:rsidRPr="008E138A">
        <w:rPr>
          <w:rFonts w:ascii="GHEA Grapalat" w:hAnsi="GHEA Grapalat"/>
          <w:sz w:val="24"/>
          <w:szCs w:val="24"/>
        </w:rPr>
        <w:t>наименование производителя, (далее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r w:rsidR="00B82520" w:rsidRPr="008E138A">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2376B5">
        <w:rPr>
          <w:rFonts w:ascii="GHEA Grapalat" w:hAnsi="GHEA Grapalat"/>
          <w:sz w:val="24"/>
          <w:szCs w:val="24"/>
        </w:rPr>
        <w:t xml:space="preserve">модель </w:t>
      </w:r>
      <w:r w:rsidR="005F6602" w:rsidRPr="002376B5">
        <w:rPr>
          <w:rFonts w:ascii="GHEA Grapalat" w:hAnsi="GHEA Grapalat"/>
        </w:rPr>
        <w:t>если не применяется условие, установленное последним предложением пункта 1.1 настоящей части</w:t>
      </w:r>
      <w:r w:rsidR="00B82520" w:rsidRPr="008E138A" w:rsidDel="001B47B5">
        <w:rPr>
          <w:rFonts w:ascii="GHEA Grapalat" w:hAnsi="GHEA Grapalat"/>
        </w:rPr>
        <w:t xml:space="preserve"> </w:t>
      </w:r>
      <w:r w:rsidR="00EA6AE0" w:rsidRPr="008E138A">
        <w:rPr>
          <w:rStyle w:val="af6"/>
          <w:rFonts w:ascii="GHEA Grapalat" w:hAnsi="GHEA Grapalat" w:cs="Sylfaen"/>
          <w:sz w:val="24"/>
          <w:szCs w:val="24"/>
        </w:rPr>
        <w:footnoteReference w:customMarkFollows="1" w:id="5"/>
        <w:t>7</w:t>
      </w:r>
      <w:r w:rsidR="005F25EF" w:rsidRPr="008E138A">
        <w:rPr>
          <w:rFonts w:ascii="GHEA Grapalat" w:hAnsi="GHEA Grapalat" w:cs="Sylfaen"/>
          <w:sz w:val="24"/>
          <w:szCs w:val="24"/>
        </w:rPr>
        <w:t>:</w:t>
      </w:r>
      <w:r w:rsidR="00932115" w:rsidRPr="008E138A">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094F5C" w:rsidP="00B46D58">
      <w:pPr>
        <w:widowControl w:val="0"/>
        <w:tabs>
          <w:tab w:val="left" w:pos="1134"/>
        </w:tabs>
        <w:spacing w:after="160"/>
        <w:ind w:firstLine="567"/>
        <w:jc w:val="both"/>
        <w:rPr>
          <w:rFonts w:ascii="GHEA Grapalat" w:hAnsi="GHEA Grapalat"/>
        </w:rPr>
      </w:pPr>
      <w:r>
        <w:rPr>
          <w:rFonts w:ascii="GHEA Grapalat" w:hAnsi="GHEA Grapalat"/>
        </w:rPr>
        <w:t>4</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 xml:space="preserve">в форме наличных денег или банковской </w:t>
      </w:r>
      <w:r w:rsidR="00E326DD" w:rsidRPr="009044F1">
        <w:rPr>
          <w:rFonts w:ascii="GHEA Grapalat" w:hAnsi="GHEA Grapalat"/>
        </w:rPr>
        <w:lastRenderedPageBreak/>
        <w:t>гарантии</w:t>
      </w:r>
      <w:r w:rsidR="00395F4A">
        <w:rPr>
          <w:rFonts w:ascii="GHEA Grapalat" w:hAnsi="GHEA Grapalat"/>
          <w:lang w:val="hy-AM"/>
        </w:rPr>
        <w:t>.</w:t>
      </w:r>
      <w:r w:rsidR="005700F1">
        <w:rPr>
          <w:rStyle w:val="af6"/>
          <w:rFonts w:ascii="GHEA Grapalat" w:hAnsi="GHEA Grapalat"/>
        </w:rPr>
        <w:footnoteReference w:customMarkFollows="1" w:id="6"/>
        <w:t>8</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w:t>
      </w:r>
      <w:r w:rsidR="00F677F1" w:rsidRPr="009044F1">
        <w:rPr>
          <w:rFonts w:ascii="GHEA Grapalat" w:hAnsi="GHEA Grapalat"/>
          <w:sz w:val="24"/>
          <w:szCs w:val="24"/>
        </w:rPr>
        <w:lastRenderedPageBreak/>
        <w:t xml:space="preserve">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23"/>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lastRenderedPageBreak/>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w:t>
      </w:r>
      <w:r w:rsidR="00682AE5">
        <w:rPr>
          <w:rFonts w:ascii="GHEA Grapalat" w:hAnsi="GHEA Grapalat"/>
        </w:rPr>
        <w:t>цены закупки</w:t>
      </w:r>
      <w:r w:rsidR="00682AE5" w:rsidRPr="009044F1">
        <w:rPr>
          <w:rFonts w:ascii="GHEA Grapalat" w:hAnsi="GHEA Grapalat"/>
        </w:rPr>
        <w:t xml:space="preserve">. </w:t>
      </w:r>
      <w:r w:rsidR="00682AE5" w:rsidRPr="003C6EB1">
        <w:rPr>
          <w:rFonts w:ascii="GHEA Grapalat" w:hAnsi="GHEA Grapalat"/>
        </w:rPr>
        <w:t xml:space="preserve">Если ценовое предложение участника превышает цену </w:t>
      </w:r>
      <w:r w:rsidR="00682AE5">
        <w:rPr>
          <w:rFonts w:ascii="GHEA Grapalat" w:hAnsi="GHEA Grapalat"/>
        </w:rPr>
        <w:t>за</w:t>
      </w:r>
      <w:r w:rsidR="00682AE5" w:rsidRPr="003C6EB1">
        <w:rPr>
          <w:rFonts w:ascii="GHEA Grapalat" w:hAnsi="GHEA Grapalat"/>
        </w:rPr>
        <w:t>купки, то размер обеспечения заявки равен пяти процентам ценового предложения</w:t>
      </w:r>
      <w:r w:rsidR="00682AE5">
        <w:rPr>
          <w:rFonts w:ascii="GHEA Grapalat" w:hAnsi="GHEA Grapalat"/>
        </w:rPr>
        <w:t>.</w:t>
      </w:r>
      <w:r w:rsidRPr="009044F1">
        <w:rPr>
          <w:rFonts w:ascii="GHEA Grapalat" w:hAnsi="GHEA Grapalat"/>
        </w:rPr>
        <w:t xml:space="preserve">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7A2CBF" w:rsidRPr="009044F1" w:rsidRDefault="001578D4" w:rsidP="007A2CBF">
      <w:pPr>
        <w:widowControl w:val="0"/>
        <w:spacing w:after="160"/>
        <w:ind w:firstLine="567"/>
        <w:jc w:val="both"/>
        <w:rPr>
          <w:rFonts w:ascii="GHEA Grapalat" w:hAnsi="GHEA Grapalat" w:cs="Sylfaen"/>
        </w:rPr>
      </w:pPr>
      <w:r w:rsidRPr="009044F1">
        <w:rPr>
          <w:rFonts w:ascii="GHEA Grapalat" w:hAnsi="GHEA Grapalat"/>
        </w:rPr>
        <w:t>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w:t>
      </w:r>
      <w:r w:rsidR="00FC1A85">
        <w:rPr>
          <w:rFonts w:ascii="GHEA Grapalat" w:hAnsi="GHEA Grapalat"/>
        </w:rPr>
        <w:t>,</w:t>
      </w:r>
      <w:r w:rsidRPr="009044F1">
        <w:rPr>
          <w:rFonts w:ascii="GHEA Grapalat" w:hAnsi="GHEA Grapalat"/>
        </w:rPr>
        <w:t xml:space="preserve"> за исключением случаев, предусмотренных пунктом 7.3 части 1 настоящего приглашения. </w:t>
      </w:r>
      <w:r w:rsidR="007A2CBF">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w:t>
      </w:r>
      <w:r w:rsidR="007A2CBF" w:rsidRPr="007A2CBF">
        <w:rPr>
          <w:rFonts w:ascii="GHEA Grapalat" w:hAnsi="GHEA Grapalat"/>
        </w:rPr>
        <w:t>следующих за истечением периода ожидания</w:t>
      </w:r>
      <w:r w:rsidR="007A2CBF">
        <w:rPr>
          <w:rFonts w:ascii="GHEA Grapalat" w:hAnsi="GHEA Grapalat"/>
        </w:rPr>
        <w:t>, если результаты процедуры закупки не обжалованы.</w:t>
      </w:r>
      <w:r w:rsidR="007A2CBF">
        <w:t xml:space="preserve"> </w:t>
      </w:r>
      <w:r w:rsidR="007A2CBF">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r w:rsidR="00864673">
        <w:rPr>
          <w:rFonts w:ascii="GHEA Grapalat" w:hAnsi="GHEA Grapalat"/>
        </w:rPr>
        <w:t>.</w:t>
      </w:r>
    </w:p>
    <w:p w:rsidR="00B522C1" w:rsidRPr="009044F1" w:rsidRDefault="00B522C1" w:rsidP="00B522C1">
      <w:pPr>
        <w:widowControl w:val="0"/>
        <w:spacing w:after="160"/>
        <w:ind w:firstLine="567"/>
        <w:jc w:val="both"/>
        <w:rPr>
          <w:rFonts w:ascii="GHEA Grapalat" w:hAnsi="GHEA Grapalat" w:cs="Sylfaen"/>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r>
        <w:rPr>
          <w:rFonts w:ascii="GHEA Grapalat" w:hAnsi="GHEA Grapalat"/>
        </w:rPr>
        <w:t xml:space="preserve">предусмотрении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Если в течение шести месяцев со дня заключения договора финансовые средства для исполнения договора не предусмотр</w:t>
      </w:r>
      <w:r>
        <w:rPr>
          <w:rFonts w:ascii="GHEA Grapalat" w:hAnsi="GHEA Grapalat"/>
        </w:rPr>
        <w:t>иваются</w:t>
      </w:r>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003D7F6E" w:rsidRPr="003D7F6E">
        <w:rPr>
          <w:rFonts w:ascii="GHEA Grapalat" w:hAnsi="GHEA Grapalat"/>
          <w:vertAlign w:val="superscript"/>
        </w:rPr>
        <w:t>9.1</w:t>
      </w:r>
    </w:p>
    <w:p w:rsidR="00C0350C" w:rsidRPr="00EA262B" w:rsidRDefault="00C0350C" w:rsidP="000D4D0B">
      <w:pPr>
        <w:widowControl w:val="0"/>
        <w:tabs>
          <w:tab w:val="left" w:pos="1134"/>
        </w:tabs>
        <w:ind w:firstLine="567"/>
        <w:jc w:val="both"/>
        <w:rPr>
          <w:rFonts w:ascii="GHEA Grapalat" w:hAnsi="GHEA Grapalat"/>
        </w:rPr>
      </w:pPr>
      <w:r w:rsidRPr="00B2678A">
        <w:rPr>
          <w:rFonts w:ascii="GHEA Grapalat" w:hAnsi="GHEA Grapalat"/>
        </w:rPr>
        <w:t>Руководитель заказчика письменно информирует о возврате обеспечения заявки в сроки, предусмотренные настоящим пунктом</w:t>
      </w:r>
      <w:r w:rsidR="00EA262B" w:rsidRPr="000D4D0B">
        <w:rPr>
          <w:rFonts w:ascii="GHEA Grapalat" w:hAnsi="GHEA Grapalat"/>
        </w:rPr>
        <w:t>:</w:t>
      </w:r>
    </w:p>
    <w:p w:rsidR="00C0350C" w:rsidRPr="00B2678A" w:rsidRDefault="00C0350C" w:rsidP="000D4D0B">
      <w:pPr>
        <w:widowControl w:val="0"/>
        <w:tabs>
          <w:tab w:val="left" w:pos="1134"/>
        </w:tabs>
        <w:ind w:firstLine="567"/>
        <w:jc w:val="both"/>
        <w:rPr>
          <w:rFonts w:ascii="GHEA Grapalat" w:hAnsi="GHEA Grapalat"/>
        </w:rPr>
      </w:pPr>
      <w:r w:rsidRPr="00B2678A">
        <w:rPr>
          <w:rFonts w:ascii="GHEA Grapalat" w:hAnsi="GHEA Grapalat"/>
        </w:rPr>
        <w:t>- в случае обеспечения, представленного в виде наличных денег-</w:t>
      </w:r>
      <w:r w:rsidRPr="003226FA">
        <w:rPr>
          <w:rFonts w:ascii="GHEA Grapalat" w:hAnsi="GHEA Grapalat"/>
        </w:rPr>
        <w:t>Министерств</w:t>
      </w:r>
      <w:r>
        <w:rPr>
          <w:rFonts w:ascii="GHEA Grapalat" w:hAnsi="GHEA Grapalat"/>
          <w:lang w:val="en-US"/>
        </w:rPr>
        <w:t>o</w:t>
      </w:r>
      <w:r w:rsidRPr="003226FA">
        <w:rPr>
          <w:rFonts w:ascii="GHEA Grapalat" w:hAnsi="GHEA Grapalat"/>
        </w:rPr>
        <w:t xml:space="preserve"> финансов</w:t>
      </w:r>
      <w:r w:rsidRPr="00B2678A">
        <w:rPr>
          <w:rFonts w:ascii="GHEA Grapalat" w:hAnsi="GHEA Grapalat"/>
        </w:rPr>
        <w:t xml:space="preserve"> </w:t>
      </w:r>
      <w:r>
        <w:rPr>
          <w:rFonts w:ascii="GHEA Grapalat" w:hAnsi="GHEA Grapalat"/>
        </w:rPr>
        <w:t>РА</w:t>
      </w:r>
      <w:r w:rsidRPr="003226FA">
        <w:rPr>
          <w:rFonts w:ascii="GHEA Grapalat" w:hAnsi="GHEA Grapalat"/>
        </w:rPr>
        <w:t xml:space="preserve"> </w:t>
      </w:r>
      <w:r w:rsidRPr="00B2678A">
        <w:rPr>
          <w:rFonts w:ascii="GHEA Grapalat" w:hAnsi="GHEA Grapalat"/>
        </w:rPr>
        <w:t xml:space="preserve">приложив копию </w:t>
      </w:r>
      <w:r w:rsidRPr="00700209">
        <w:rPr>
          <w:rFonts w:ascii="GHEA Grapalat" w:hAnsi="GHEA Grapalat"/>
        </w:rPr>
        <w:t>представленного заявкой</w:t>
      </w:r>
      <w:r w:rsidRPr="008D6463">
        <w:rPr>
          <w:rFonts w:ascii="GHEA Grapalat" w:hAnsi="GHEA Grapalat"/>
        </w:rPr>
        <w:t xml:space="preserve"> </w:t>
      </w:r>
      <w:r w:rsidRPr="00B2678A">
        <w:rPr>
          <w:rFonts w:ascii="GHEA Grapalat" w:hAnsi="GHEA Grapalat"/>
        </w:rPr>
        <w:t>документа</w:t>
      </w:r>
      <w:r w:rsidRPr="008D6463">
        <w:rPr>
          <w:rFonts w:ascii="GHEA Grapalat" w:hAnsi="GHEA Grapalat"/>
        </w:rPr>
        <w:t xml:space="preserve"> </w:t>
      </w:r>
      <w:r w:rsidRPr="004A1042">
        <w:rPr>
          <w:rFonts w:ascii="GHEA Grapalat" w:hAnsi="GHEA Grapalat"/>
        </w:rPr>
        <w:t>обосновывающ</w:t>
      </w:r>
      <w:r>
        <w:rPr>
          <w:rFonts w:ascii="GHEA Grapalat" w:hAnsi="GHEA Grapalat"/>
        </w:rPr>
        <w:t>ую</w:t>
      </w:r>
      <w:r w:rsidRPr="004A1042">
        <w:rPr>
          <w:rFonts w:ascii="GHEA Grapalat" w:hAnsi="GHEA Grapalat"/>
        </w:rPr>
        <w:t xml:space="preserve"> выплату</w:t>
      </w:r>
      <w:r w:rsidRPr="00B2678A">
        <w:rPr>
          <w:rFonts w:ascii="GHEA Grapalat" w:hAnsi="GHEA Grapalat"/>
        </w:rPr>
        <w:t xml:space="preserve">, </w:t>
      </w:r>
    </w:p>
    <w:p w:rsidR="00C0350C" w:rsidRPr="00B2678A" w:rsidRDefault="00C0350C" w:rsidP="000D4D0B">
      <w:pPr>
        <w:widowControl w:val="0"/>
        <w:tabs>
          <w:tab w:val="left" w:pos="1134"/>
        </w:tabs>
        <w:ind w:firstLine="567"/>
        <w:jc w:val="both"/>
        <w:rPr>
          <w:rFonts w:ascii="GHEA Grapalat" w:hAnsi="GHEA Grapalat"/>
        </w:rPr>
      </w:pPr>
      <w:r w:rsidRPr="00B2678A">
        <w:rPr>
          <w:rFonts w:ascii="GHEA Grapalat" w:hAnsi="GHEA Grapalat"/>
        </w:rPr>
        <w:t xml:space="preserve">- в случае обеспечения, представленного в виде банковской гарантии </w:t>
      </w:r>
      <w:r>
        <w:rPr>
          <w:rFonts w:ascii="GHEA Grapalat" w:hAnsi="GHEA Grapalat"/>
        </w:rPr>
        <w:t>-</w:t>
      </w:r>
      <w:r w:rsidRPr="00B2678A">
        <w:rPr>
          <w:rFonts w:ascii="GHEA Grapalat" w:hAnsi="GHEA Grapalat"/>
        </w:rPr>
        <w:t xml:space="preserve"> выдавш</w:t>
      </w:r>
      <w:r>
        <w:rPr>
          <w:rFonts w:ascii="GHEA Grapalat" w:hAnsi="GHEA Grapalat"/>
        </w:rPr>
        <w:t xml:space="preserve">ий </w:t>
      </w:r>
      <w:r w:rsidRPr="00B2678A">
        <w:rPr>
          <w:rFonts w:ascii="GHEA Grapalat" w:hAnsi="GHEA Grapalat"/>
        </w:rPr>
        <w:t>гарантию</w:t>
      </w:r>
      <w:r w:rsidRPr="001826BF">
        <w:rPr>
          <w:rFonts w:ascii="GHEA Grapalat" w:hAnsi="GHEA Grapalat"/>
        </w:rPr>
        <w:t xml:space="preserve"> </w:t>
      </w:r>
      <w:r w:rsidRPr="007D0088">
        <w:rPr>
          <w:rFonts w:ascii="GHEA Grapalat" w:hAnsi="GHEA Grapalat"/>
        </w:rPr>
        <w:t>банк</w:t>
      </w:r>
      <w:r>
        <w:rPr>
          <w:rFonts w:ascii="GHEA Grapalat" w:hAnsi="GHEA Grapalat"/>
        </w:rPr>
        <w:t>.</w:t>
      </w:r>
    </w:p>
    <w:p w:rsidR="00C0350C" w:rsidDel="00C0350C" w:rsidRDefault="00C0350C" w:rsidP="00B46D58">
      <w:pPr>
        <w:widowControl w:val="0"/>
        <w:tabs>
          <w:tab w:val="left" w:pos="1134"/>
        </w:tabs>
        <w:spacing w:after="160"/>
        <w:ind w:firstLine="567"/>
        <w:jc w:val="both"/>
        <w:rPr>
          <w:del w:id="5" w:author="Inesa Kocharyan" w:date="2023-07-07T16:35:00Z"/>
          <w:rFonts w:ascii="GHEA Grapalat" w:hAnsi="GHEA Grapalat"/>
        </w:rPr>
      </w:pPr>
    </w:p>
    <w:p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r w:rsidR="007F263C">
        <w:rPr>
          <w:rFonts w:ascii="GHEA Grapalat" w:hAnsi="GHEA Grapalat"/>
        </w:rPr>
        <w:t xml:space="preserve"> если</w:t>
      </w:r>
      <w:r w:rsidR="00681F45">
        <w:rPr>
          <w:rFonts w:ascii="GHEA Grapalat" w:hAnsi="GHEA Grapalat"/>
        </w:rPr>
        <w:t>:</w:t>
      </w:r>
    </w:p>
    <w:p w:rsidR="00B72055" w:rsidRPr="00FF4B9E" w:rsidRDefault="000A7528" w:rsidP="00B46D58">
      <w:pPr>
        <w:widowControl w:val="0"/>
        <w:tabs>
          <w:tab w:val="left" w:pos="1134"/>
        </w:tabs>
        <w:spacing w:after="160"/>
        <w:ind w:firstLine="567"/>
        <w:jc w:val="both"/>
        <w:rPr>
          <w:rFonts w:ascii="GHEA Grapalat" w:hAnsi="GHEA Grapalat" w:cs="Sylfaen"/>
        </w:rPr>
      </w:pPr>
      <w:r w:rsidRPr="00A502FC">
        <w:rPr>
          <w:rFonts w:ascii="GHEA Grapalat" w:hAnsi="GHEA Grapalat"/>
        </w:rPr>
        <w:t>а.</w:t>
      </w:r>
      <w:r w:rsidR="003A6791" w:rsidRPr="00A502FC">
        <w:rPr>
          <w:rFonts w:ascii="GHEA Grapalat" w:hAnsi="GHEA Grapalat"/>
        </w:rPr>
        <w:tab/>
      </w:r>
      <w:r w:rsidRPr="00A502FC">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B72055" w:rsidRPr="00A502FC">
        <w:rPr>
          <w:rFonts w:ascii="GHEA Grapalat" w:hAnsi="GHEA Grapalat"/>
        </w:rPr>
        <w:t>В</w:t>
      </w:r>
      <w:r w:rsidR="00B72055" w:rsidRPr="00A502FC">
        <w:rPr>
          <w:rFonts w:ascii="Courier New" w:hAnsi="Courier New" w:cs="Courier New"/>
        </w:rPr>
        <w:t> </w:t>
      </w:r>
      <w:r w:rsidR="00B72055" w:rsidRPr="00A502FC">
        <w:rPr>
          <w:rFonts w:ascii="GHEA Grapalat" w:hAnsi="GHEA Grapalat"/>
        </w:rPr>
        <w:t>случае представления одного обеспечения заявки, его сумма исчисляется в отношении общей суммы цен закупок  по</w:t>
      </w:r>
      <w:r w:rsidR="00B72055" w:rsidRPr="00A502FC">
        <w:rPr>
          <w:rFonts w:ascii="Courier New" w:hAnsi="Courier New" w:cs="Courier New"/>
        </w:rPr>
        <w:t> </w:t>
      </w:r>
      <w:r w:rsidR="00B72055" w:rsidRPr="00A502FC">
        <w:rPr>
          <w:rFonts w:ascii="GHEA Grapalat" w:hAnsi="GHEA Grapalat"/>
        </w:rPr>
        <w:t>представленным лотам,</w:t>
      </w:r>
      <w:r w:rsidR="00B72055" w:rsidRPr="00A502FC">
        <w:rPr>
          <w:rFonts w:ascii="GHEA Grapalat" w:hAnsi="GHEA Grapalat"/>
          <w:color w:val="000000" w:themeColor="text1"/>
        </w:rPr>
        <w:t xml:space="preserve"> </w:t>
      </w:r>
      <w:r w:rsidR="00B72055" w:rsidRPr="00A502FC">
        <w:rPr>
          <w:rFonts w:ascii="GHEA Grapalat" w:hAnsi="GHEA Grapalat"/>
        </w:rPr>
        <w:t xml:space="preserve">а в том случае </w:t>
      </w:r>
      <w:r w:rsidR="00B72055" w:rsidRPr="00A502FC">
        <w:rPr>
          <w:rFonts w:ascii="GHEA Grapalat" w:hAnsi="GHEA Grapalat"/>
          <w:lang w:val="en-US"/>
        </w:rPr>
        <w:t>e</w:t>
      </w:r>
      <w:r w:rsidR="00B72055" w:rsidRPr="00A502FC">
        <w:rPr>
          <w:rFonts w:ascii="GHEA Grapalat" w:hAnsi="GHEA Grapalat"/>
        </w:rPr>
        <w:t>сли ценовые предложения превышают цены закупки - в отношении общей суммы ценовых предложений</w:t>
      </w:r>
      <w:r w:rsidR="00FF4B9E" w:rsidRPr="00FF4B9E">
        <w:rPr>
          <w:rFonts w:ascii="GHEA Grapalat" w:hAnsi="GHEA Grapalat"/>
        </w:rPr>
        <w:t>,</w:t>
      </w:r>
      <w:r w:rsidR="00B72055" w:rsidRPr="00A502FC">
        <w:rPr>
          <w:rFonts w:ascii="GHEA Grapalat" w:hAnsi="GHEA Grapalat"/>
          <w:color w:val="000000" w:themeColor="text1"/>
        </w:rPr>
        <w:t xml:space="preserve"> с учетом </w:t>
      </w:r>
      <w:r w:rsidR="00B72055" w:rsidRPr="00A502FC">
        <w:rPr>
          <w:rFonts w:ascii="GHEA Grapalat" w:hAnsi="GHEA Grapalat" w:cs="Sylfaen"/>
        </w:rPr>
        <w:t>требований абзаца «д» подпункта 1 пункта 32 Порядка;</w:t>
      </w:r>
    </w:p>
    <w:p w:rsidR="00C35487" w:rsidRPr="00C35487" w:rsidRDefault="000A7528" w:rsidP="00B46D58">
      <w:pPr>
        <w:widowControl w:val="0"/>
        <w:tabs>
          <w:tab w:val="left" w:pos="1134"/>
        </w:tabs>
        <w:spacing w:after="160"/>
        <w:ind w:firstLine="567"/>
        <w:jc w:val="both"/>
      </w:pPr>
      <w:r w:rsidRPr="009044F1">
        <w:rPr>
          <w:rFonts w:ascii="GHEA Grapalat" w:hAnsi="GHEA Grapalat"/>
        </w:rPr>
        <w:lastRenderedPageBreak/>
        <w:t>б.</w:t>
      </w:r>
      <w:r w:rsidR="00E70FC4" w:rsidRPr="005114D0">
        <w:rPr>
          <w:rFonts w:ascii="GHEA Grapalat" w:hAnsi="GHEA Grapalat"/>
        </w:rPr>
        <w:tab/>
      </w:r>
      <w:r w:rsidRPr="00D667DA">
        <w:rPr>
          <w:rFonts w:ascii="GHEA Grapalat" w:hAnsi="GHEA Grapalat"/>
        </w:rPr>
        <w:t>участник лишается права на заключение договора</w:t>
      </w:r>
      <w:r w:rsidR="00A41723" w:rsidRPr="00D667DA">
        <w:rPr>
          <w:rFonts w:ascii="GHEA Grapalat" w:hAnsi="GHEA Grapalat"/>
        </w:rPr>
        <w:t xml:space="preserve"> по какому либо лоту</w:t>
      </w:r>
      <w:r w:rsidRPr="00D667DA">
        <w:rPr>
          <w:rFonts w:ascii="GHEA Grapalat" w:hAnsi="GHEA Grapalat"/>
        </w:rPr>
        <w:t>, то обеспечение заявки выплачивается в размере суммы обеспечения, исчисленной в отношении только данного лота.</w:t>
      </w:r>
      <w:r w:rsidR="002A2F79" w:rsidRPr="00D667DA">
        <w:rPr>
          <w:rStyle w:val="af6"/>
        </w:rPr>
        <w:footnoteReference w:customMarkFollows="1" w:id="7"/>
        <w:t>9</w:t>
      </w:r>
    </w:p>
    <w:p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6F5184" w:rsidRPr="007F263C" w:rsidRDefault="00FA0EEA" w:rsidP="00FA0EEA">
      <w:pPr>
        <w:widowControl w:val="0"/>
        <w:tabs>
          <w:tab w:val="left" w:pos="1134"/>
        </w:tabs>
        <w:spacing w:after="160"/>
        <w:ind w:firstLine="567"/>
        <w:jc w:val="both"/>
        <w:rPr>
          <w:rFonts w:ascii="GHEA Grapalat" w:hAnsi="GHEA Grapalat"/>
        </w:rPr>
      </w:pPr>
      <w:r>
        <w:rPr>
          <w:rFonts w:ascii="GHEA Grapalat" w:hAnsi="GHEA Grapalat"/>
        </w:rPr>
        <w:t>7.</w:t>
      </w:r>
      <w:r w:rsidR="00B04EBE">
        <w:rPr>
          <w:rFonts w:ascii="GHEA Grapalat" w:hAnsi="GHEA Grapalat"/>
        </w:rPr>
        <w:t>4</w:t>
      </w:r>
      <w:r>
        <w:rPr>
          <w:rFonts w:ascii="GHEA Grapalat" w:hAnsi="GHEA Grapalat"/>
        </w:rPr>
        <w:t xml:space="preserve"> </w:t>
      </w:r>
      <w:r w:rsidR="006F5184" w:rsidRPr="009044F1">
        <w:rPr>
          <w:rFonts w:ascii="GHEA Grapalat" w:hAnsi="GHEA Grapalat"/>
        </w:rPr>
        <w:t xml:space="preserve">Обеспечение заявки должно быть </w:t>
      </w:r>
      <w:r w:rsidR="009B5257" w:rsidRPr="009044F1">
        <w:rPr>
          <w:rFonts w:ascii="GHEA Grapalat" w:hAnsi="GHEA Grapalat"/>
        </w:rPr>
        <w:t>действительн</w:t>
      </w:r>
      <w:r w:rsidR="009B5257">
        <w:rPr>
          <w:rFonts w:ascii="GHEA Grapalat" w:hAnsi="GHEA Grapalat"/>
        </w:rPr>
        <w:t>ым</w:t>
      </w:r>
      <w:r w:rsidR="009B5257" w:rsidRPr="009044F1">
        <w:rPr>
          <w:rFonts w:ascii="GHEA Grapalat" w:hAnsi="GHEA Grapalat"/>
        </w:rPr>
        <w:t xml:space="preserve"> </w:t>
      </w:r>
      <w:r w:rsidR="006F5184" w:rsidRPr="009044F1">
        <w:rPr>
          <w:rFonts w:ascii="GHEA Grapalat" w:hAnsi="GHEA Grapalat"/>
        </w:rPr>
        <w:t>в течение 90</w:t>
      </w:r>
      <w:r w:rsidR="006F5184">
        <w:rPr>
          <w:rFonts w:ascii="Courier New" w:hAnsi="Courier New" w:cs="Courier New"/>
        </w:rPr>
        <w:t> </w:t>
      </w:r>
      <w:r w:rsidR="006F5184" w:rsidRPr="009044F1">
        <w:rPr>
          <w:rFonts w:ascii="GHEA Grapalat" w:hAnsi="GHEA Grapalat"/>
        </w:rPr>
        <w:t xml:space="preserve">(девяноста) </w:t>
      </w:r>
      <w:r w:rsidR="006F5184">
        <w:rPr>
          <w:rFonts w:ascii="GHEA Grapalat" w:hAnsi="GHEA Grapalat"/>
        </w:rPr>
        <w:t xml:space="preserve">рабочих </w:t>
      </w:r>
      <w:r w:rsidR="006F5184" w:rsidRPr="009044F1">
        <w:rPr>
          <w:rFonts w:ascii="GHEA Grapalat" w:hAnsi="GHEA Grapalat"/>
        </w:rPr>
        <w:t>дней со дня</w:t>
      </w:r>
      <w:r w:rsidR="009B5257">
        <w:rPr>
          <w:rFonts w:ascii="GHEA Grapalat" w:hAnsi="GHEA Grapalat"/>
        </w:rPr>
        <w:t xml:space="preserve"> </w:t>
      </w:r>
      <w:r w:rsidR="009B5257" w:rsidRPr="009F6BFE">
        <w:rPr>
          <w:rFonts w:ascii="GHEA Grapalat" w:hAnsi="GHEA Grapalat"/>
        </w:rPr>
        <w:t>истечения крайнего срока</w:t>
      </w:r>
      <w:r w:rsidR="006F5184" w:rsidRPr="009044F1">
        <w:rPr>
          <w:rFonts w:ascii="GHEA Grapalat" w:hAnsi="GHEA Grapalat"/>
        </w:rPr>
        <w:t xml:space="preserve"> подачи заяв</w:t>
      </w:r>
      <w:r w:rsidR="009B5257">
        <w:rPr>
          <w:rFonts w:ascii="GHEA Grapalat" w:hAnsi="GHEA Grapalat"/>
        </w:rPr>
        <w:t>о</w:t>
      </w:r>
      <w:r w:rsidR="006F5184" w:rsidRPr="009044F1">
        <w:rPr>
          <w:rFonts w:ascii="GHEA Grapalat" w:hAnsi="GHEA Grapalat"/>
        </w:rPr>
        <w:t>к.</w:t>
      </w:r>
      <w:r w:rsidR="00CD5802" w:rsidRPr="00CD5802">
        <w:rPr>
          <w:rFonts w:ascii="GHEA Grapalat" w:hAnsi="GHEA Grapalat"/>
          <w:vertAlign w:val="superscript"/>
        </w:rPr>
        <w:t>9.2</w:t>
      </w:r>
      <w:r w:rsidR="006F5184" w:rsidRPr="009044F1">
        <w:rPr>
          <w:rFonts w:ascii="GHEA Grapalat" w:hAnsi="GHEA Grapalat"/>
        </w:rPr>
        <w:t xml:space="preserve"> </w:t>
      </w:r>
    </w:p>
    <w:p w:rsidR="00FA0EEA" w:rsidRPr="007F263C" w:rsidRDefault="00B04EBE" w:rsidP="00FA0EEA">
      <w:pPr>
        <w:widowControl w:val="0"/>
        <w:tabs>
          <w:tab w:val="left" w:pos="1134"/>
        </w:tabs>
        <w:spacing w:after="160"/>
        <w:ind w:firstLine="567"/>
        <w:jc w:val="both"/>
        <w:rPr>
          <w:rFonts w:ascii="GHEA Grapalat" w:hAnsi="GHEA Grapalat"/>
        </w:rPr>
      </w:pPr>
      <w:r>
        <w:rPr>
          <w:rFonts w:ascii="GHEA Grapalat" w:hAnsi="GHEA Grapalat"/>
        </w:rPr>
        <w:t xml:space="preserve">7.5 </w:t>
      </w:r>
      <w:r w:rsidR="00FA0EEA">
        <w:rPr>
          <w:rFonts w:ascii="GHEA Grapalat" w:hAnsi="GHEA Grapalat"/>
        </w:rPr>
        <w:t xml:space="preserve">Руководитель заказчика </w:t>
      </w:r>
      <w:r w:rsidR="0081784D">
        <w:rPr>
          <w:rFonts w:ascii="GHEA Grapalat" w:hAnsi="GHEA Grapalat"/>
        </w:rPr>
        <w:t xml:space="preserve">в письменной форме </w:t>
      </w:r>
      <w:r w:rsidR="00FA0EEA">
        <w:rPr>
          <w:rFonts w:ascii="GHEA Grapalat" w:hAnsi="GHEA Grapalat"/>
        </w:rPr>
        <w:t xml:space="preserve">представляет требование о выплате обеспечения заявки банку, а в случае обеспечения, представленного в виде наличных денег, </w:t>
      </w:r>
      <w:r w:rsidR="0081784D">
        <w:rPr>
          <w:rFonts w:ascii="GHEA Grapalat" w:hAnsi="GHEA Grapalat"/>
        </w:rPr>
        <w:t>Министерству финансов РА</w:t>
      </w:r>
      <w:r w:rsidR="00FA0EEA">
        <w:rPr>
          <w:rFonts w:ascii="GHEA Grapalat" w:hAnsi="GHEA Grapalat"/>
        </w:rPr>
        <w:t xml:space="preserve"> в течение </w:t>
      </w:r>
      <w:r w:rsidR="0081784D">
        <w:rPr>
          <w:rFonts w:ascii="GHEA Grapalat" w:hAnsi="GHEA Grapalat"/>
        </w:rPr>
        <w:t xml:space="preserve">пяти </w:t>
      </w:r>
      <w:r w:rsidR="00FA0EEA">
        <w:rPr>
          <w:rFonts w:ascii="GHEA Grapalat" w:hAnsi="GHEA Grapalat"/>
        </w:rPr>
        <w:t>рабочих дней, следующих за днем возникновения основания для вылаты обеспечения заявки. Если требование о выплате обеспечения отклоняется банком</w:t>
      </w:r>
      <w:r w:rsidR="003F7952">
        <w:rPr>
          <w:rFonts w:ascii="GHEA Grapalat" w:hAnsi="GHEA Grapalat"/>
        </w:rPr>
        <w:t xml:space="preserve"> или Министерством финансов РА</w:t>
      </w:r>
      <w:r w:rsidR="00FA0EEA">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3F7952">
        <w:rPr>
          <w:rFonts w:ascii="GHEA Grapalat" w:hAnsi="GHEA Grapalat"/>
        </w:rPr>
        <w:t>письменно</w:t>
      </w:r>
      <w:r w:rsidR="00FA0EEA">
        <w:rPr>
          <w:rFonts w:ascii="GHEA Grapalat" w:hAnsi="GHEA Grapalat"/>
        </w:rPr>
        <w:t xml:space="preserve"> в течение двух рабочих дней после получения отказа.</w:t>
      </w:r>
    </w:p>
    <w:p w:rsidR="00FA0EEA" w:rsidRPr="00996C18" w:rsidRDefault="00FA0EEA" w:rsidP="00FA0EEA">
      <w:pPr>
        <w:widowControl w:val="0"/>
        <w:tabs>
          <w:tab w:val="left" w:pos="1134"/>
        </w:tabs>
        <w:spacing w:after="160"/>
        <w:ind w:firstLine="567"/>
        <w:jc w:val="both"/>
        <w:rPr>
          <w:rFonts w:ascii="GHEA Grapalat" w:hAnsi="GHEA Grapalat" w:cs="Sylfaen"/>
        </w:rPr>
      </w:pPr>
      <w:r w:rsidRPr="005E62F0">
        <w:rPr>
          <w:rFonts w:ascii="GHEA Grapalat" w:hAnsi="GHEA Grapalat"/>
        </w:rPr>
        <w:t>7.</w:t>
      </w:r>
      <w:r>
        <w:rPr>
          <w:rFonts w:ascii="GHEA Grapalat" w:hAnsi="GHEA Grapalat"/>
        </w:rPr>
        <w:t>6</w:t>
      </w:r>
      <w:r w:rsidRPr="009569E5">
        <w:rPr>
          <w:rFonts w:ascii="GHEA Grapalat" w:hAnsi="GHEA Grapalat"/>
        </w:rPr>
        <w:t xml:space="preserve"> Заявка участника подлежит отклонению, если в ней отсутствует </w:t>
      </w:r>
      <w:r w:rsidRPr="00264826">
        <w:rPr>
          <w:rFonts w:ascii="GHEA Grapalat" w:hAnsi="GHEA Grapalat"/>
        </w:rPr>
        <w:t>о</w:t>
      </w:r>
      <w:r w:rsidRPr="007C1F83">
        <w:rPr>
          <w:rFonts w:ascii="GHEA Grapalat" w:hAnsi="GHEA Grapalat"/>
        </w:rPr>
        <w:t>беспечение заявки или представленное обеспечение не соответствует требованиям приглашения.</w:t>
      </w:r>
    </w:p>
    <w:p w:rsidR="00CC0E15" w:rsidRPr="00CC0E15" w:rsidRDefault="00CC0E15" w:rsidP="00B46D58">
      <w:pPr>
        <w:widowControl w:val="0"/>
        <w:tabs>
          <w:tab w:val="left" w:pos="1134"/>
        </w:tabs>
        <w:spacing w:after="160"/>
        <w:ind w:firstLine="567"/>
        <w:jc w:val="both"/>
        <w:rPr>
          <w:rFonts w:ascii="GHEA Grapalat" w:hAnsi="GHEA Grapalat" w:cs="Sylfaen"/>
        </w:rPr>
      </w:pP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на "—"-ый день в "час вскрытия"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00576D5D" w:rsidRPr="009044F1">
        <w:rPr>
          <w:rFonts w:ascii="GHEA Grapalat" w:hAnsi="GHEA Grapalat"/>
        </w:rPr>
        <w:t xml:space="preserve">на </w:t>
      </w:r>
      <w:r w:rsidR="00576D5D" w:rsidRPr="009044F1">
        <w:rPr>
          <w:rFonts w:ascii="GHEA Grapalat" w:hAnsi="GHEA Grapalat"/>
        </w:rPr>
        <w:lastRenderedPageBreak/>
        <w:t>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6A4E85">
        <w:rPr>
          <w:rFonts w:ascii="GHEA Grapalat" w:hAnsi="GHEA Grapalat"/>
        </w:rPr>
        <w:t>и/или обеспечение заявки,</w:t>
      </w:r>
      <w:r w:rsidR="006A4E85" w:rsidRPr="009044F1">
        <w:rPr>
          <w:rFonts w:ascii="GHEA Grapalat" w:hAnsi="GHEA Grapalat"/>
        </w:rPr>
        <w:t xml:space="preserve"> </w:t>
      </w:r>
      <w:r w:rsidR="006A4E85">
        <w:rPr>
          <w:rFonts w:ascii="GHEA Grapalat" w:hAnsi="GHEA Grapalat"/>
        </w:rPr>
        <w:t xml:space="preserve">или </w:t>
      </w:r>
      <w:r w:rsidRPr="009044F1">
        <w:rPr>
          <w:rFonts w:ascii="GHEA Grapalat" w:hAnsi="GHEA Grapalat"/>
        </w:rPr>
        <w:t>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644850">
        <w:rPr>
          <w:rFonts w:ascii="GHEA Grapalat" w:hAnsi="GHEA Grapalat"/>
          <w:i w:val="0"/>
          <w:sz w:val="24"/>
          <w:szCs w:val="24"/>
        </w:rPr>
        <w:t>_____</w:t>
      </w:r>
      <w:r w:rsidR="00A01157" w:rsidRPr="00A01157">
        <w:rPr>
          <w:rFonts w:ascii="GHEA Grapalat" w:hAnsi="GHEA Grapalat"/>
          <w:i w:val="0"/>
          <w:sz w:val="24"/>
          <w:szCs w:val="24"/>
        </w:rPr>
        <w:t>_________</w:t>
      </w:r>
      <w:r w:rsidR="00644850" w:rsidRPr="00644850">
        <w:rPr>
          <w:rFonts w:ascii="GHEA Grapalat" w:hAnsi="GHEA Grapalat"/>
          <w:i w:val="0"/>
          <w:sz w:val="24"/>
          <w:szCs w:val="24"/>
        </w:rPr>
        <w:t>_______</w:t>
      </w:r>
      <w:r w:rsidR="003C78D9">
        <w:rPr>
          <w:rStyle w:val="af6"/>
          <w:rFonts w:ascii="GHEA Grapalat" w:hAnsi="GHEA Grapalat"/>
          <w:i w:val="0"/>
          <w:sz w:val="24"/>
          <w:szCs w:val="24"/>
        </w:rPr>
        <w:footnoteReference w:customMarkFollows="1" w:id="8"/>
        <w:t>10</w:t>
      </w:r>
      <w:r w:rsidR="00A01157">
        <w:rPr>
          <w:rFonts w:ascii="GHEA Grapalat" w:hAnsi="GHEA Grapalat"/>
          <w:i w:val="0"/>
          <w:sz w:val="24"/>
          <w:szCs w:val="24"/>
        </w:rPr>
        <w:t>.</w:t>
      </w:r>
    </w:p>
    <w:p w:rsidR="00B15493" w:rsidRDefault="00FD274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1E1D4C">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Pr>
          <w:rFonts w:ascii="GHEA Grapalat" w:hAnsi="GHEA Grapalat"/>
          <w:sz w:val="24"/>
          <w:szCs w:val="24"/>
        </w:rPr>
        <w:lastRenderedPageBreak/>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del w:id="7" w:author="Vardan" w:date="2022-10-29T23:54:00Z">
        <w:r w:rsidRPr="009044F1" w:rsidDel="002164B3">
          <w:rPr>
            <w:rFonts w:ascii="GHEA Grapalat" w:hAnsi="GHEA Grapalat"/>
            <w:sz w:val="24"/>
            <w:szCs w:val="24"/>
          </w:rPr>
          <w:delText xml:space="preserve"> </w:delText>
        </w:r>
      </w:del>
      <w:r w:rsidR="00186559">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sidR="00A55C6C">
        <w:rPr>
          <w:rFonts w:ascii="GHEA Grapalat" w:hAnsi="GHEA Grapalat"/>
          <w:sz w:val="24"/>
          <w:szCs w:val="24"/>
        </w:rPr>
        <w:t>на заседаниии комиссии</w:t>
      </w:r>
      <w:r w:rsidR="00A55C6C" w:rsidRPr="009044F1">
        <w:rPr>
          <w:rFonts w:ascii="GHEA Grapalat" w:hAnsi="GHEA Grapalat"/>
          <w:sz w:val="24"/>
          <w:szCs w:val="24"/>
        </w:rPr>
        <w:t xml:space="preserve"> </w:t>
      </w:r>
      <w:r w:rsidR="00A55C6C"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sidR="006248D3">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75330D" w:rsidRPr="0075330D">
        <w:rPr>
          <w:rFonts w:ascii="GHEA Grapalat" w:hAnsi="GHEA Grapalat"/>
          <w:sz w:val="24"/>
          <w:szCs w:val="24"/>
        </w:rPr>
        <w:t xml:space="preserve"> </w:t>
      </w:r>
      <w:r w:rsidR="0075330D" w:rsidRPr="009044F1">
        <w:rPr>
          <w:rFonts w:ascii="GHEA Grapalat" w:hAnsi="GHEA Grapalat"/>
          <w:sz w:val="24"/>
          <w:szCs w:val="24"/>
        </w:rPr>
        <w:t>присутствуют</w:t>
      </w:r>
      <w:r w:rsidR="0075330D" w:rsidRPr="0075330D">
        <w:rPr>
          <w:rFonts w:ascii="GHEA Grapalat" w:hAnsi="GHEA Grapalat"/>
          <w:sz w:val="24"/>
          <w:szCs w:val="24"/>
        </w:rPr>
        <w:t xml:space="preserve"> </w:t>
      </w:r>
      <w:r w:rsidR="0075330D" w:rsidRPr="009044F1">
        <w:rPr>
          <w:rFonts w:ascii="GHEA Grapalat" w:hAnsi="GHEA Grapalat"/>
          <w:sz w:val="24"/>
          <w:szCs w:val="24"/>
        </w:rPr>
        <w:t>на заседании</w:t>
      </w:r>
      <w:r w:rsidR="0075330D">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sidR="002615E2">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D64A0E" w:rsidRDefault="009B6D58" w:rsidP="00D64A0E">
      <w:pPr>
        <w:pStyle w:val="norm"/>
        <w:widowControl w:val="0"/>
        <w:tabs>
          <w:tab w:val="left" w:pos="1134"/>
        </w:tabs>
        <w:spacing w:after="160" w:line="240" w:lineRule="auto"/>
        <w:ind w:firstLine="567"/>
        <w:rPr>
          <w:ins w:id="8" w:author="Vardan" w:date="2022-10-29T23:58:00Z"/>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w:t>
      </w:r>
      <w:r w:rsidR="00D64A0E" w:rsidRPr="00D64A0E">
        <w:rPr>
          <w:rFonts w:ascii="GHEA Grapalat" w:hAnsi="GHEA Grapalat"/>
          <w:sz w:val="24"/>
          <w:szCs w:val="24"/>
        </w:rPr>
        <w:t xml:space="preserve"> </w:t>
      </w:r>
      <w:r w:rsidR="00D64A0E"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D64A0E">
        <w:rPr>
          <w:rFonts w:ascii="GHEA Grapalat" w:hAnsi="GHEA Grapalat"/>
          <w:sz w:val="24"/>
          <w:szCs w:val="24"/>
        </w:rPr>
        <w:t>.</w:t>
      </w:r>
    </w:p>
    <w:p w:rsidR="00B05FE6" w:rsidRDefault="00B05FE6" w:rsidP="00B05FE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8.</w:t>
      </w:r>
      <w:r w:rsidR="00222CDB">
        <w:rPr>
          <w:rFonts w:ascii="GHEA Grapalat" w:hAnsi="GHEA Grapalat"/>
          <w:sz w:val="24"/>
          <w:szCs w:val="24"/>
        </w:rPr>
        <w:t>6</w:t>
      </w:r>
      <w:r>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B05FE6" w:rsidRPr="009044F1" w:rsidRDefault="00B05FE6" w:rsidP="00B05FE6">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lastRenderedPageBreak/>
        <w:t>В случае неприменения настоящего пункта процедура на основании пункта 1 части 1 статьи 37 Закона объявляется несостоявшейся</w:t>
      </w:r>
    </w:p>
    <w:p w:rsidR="009B6D58" w:rsidRPr="009044F1" w:rsidDel="00AE108B" w:rsidRDefault="009B6D58" w:rsidP="00B46D58">
      <w:pPr>
        <w:pStyle w:val="norm"/>
        <w:widowControl w:val="0"/>
        <w:tabs>
          <w:tab w:val="left" w:pos="1134"/>
        </w:tabs>
        <w:spacing w:after="160" w:line="240" w:lineRule="auto"/>
        <w:ind w:firstLine="567"/>
        <w:rPr>
          <w:del w:id="9" w:author="Vardan" w:date="2022-10-29T23:58:00Z"/>
          <w:rFonts w:ascii="GHEA Grapalat" w:hAnsi="GHEA Grapalat" w:cs="Sylfaen"/>
          <w:sz w:val="24"/>
          <w:szCs w:val="24"/>
        </w:rPr>
      </w:pP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6A649A"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17C45" w:rsidRPr="00DB680D">
        <w:rPr>
          <w:rFonts w:ascii="GHEA Grapalat" w:hAnsi="GHEA Grapalat"/>
        </w:rPr>
        <w:t>.</w:t>
      </w:r>
      <w:r w:rsidR="0088745E" w:rsidRPr="00DB680D">
        <w:rPr>
          <w:rFonts w:ascii="GHEA Grapalat" w:hAnsi="GHEA Grapalat"/>
        </w:rPr>
        <w:t xml:space="preserve"> </w:t>
      </w:r>
      <w:r w:rsidR="00D17C45" w:rsidRPr="00DB680D">
        <w:rPr>
          <w:rFonts w:ascii="GHEA Grapalat" w:hAnsi="GHEA Grapalat"/>
        </w:rPr>
        <w:t xml:space="preserve">Мотивированное решение руководителя </w:t>
      </w:r>
      <w:r w:rsidR="00D17C45" w:rsidRPr="00982592">
        <w:rPr>
          <w:rFonts w:ascii="GHEA Grapalat" w:hAnsi="GHEA Grapalat"/>
        </w:rPr>
        <w:t>заказчика уполномоченный орган публикует в бюллетене.</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r w:rsidR="0052468C">
        <w:rPr>
          <w:rFonts w:ascii="GHEA Grapalat" w:hAnsi="GHEA Grapalat"/>
        </w:rPr>
        <w:t>на десятый ден</w:t>
      </w:r>
      <w:r w:rsidR="00C143D2">
        <w:rPr>
          <w:rFonts w:ascii="GHEA Grapalat" w:hAnsi="GHEA Grapalat"/>
        </w:rPr>
        <w:t>ь</w:t>
      </w:r>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570BBD">
        <w:t xml:space="preserve"> </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rsidR="00B24E4B" w:rsidRPr="00B24E4B" w:rsidRDefault="000E53B7" w:rsidP="00B24E4B">
      <w:pPr>
        <w:widowControl w:val="0"/>
        <w:tabs>
          <w:tab w:val="left" w:pos="1276"/>
        </w:tabs>
        <w:rPr>
          <w:rFonts w:ascii="GHEA Grapalat" w:hAnsi="GHEA Grapalat"/>
        </w:rPr>
      </w:pPr>
      <w:r>
        <w:rPr>
          <w:rFonts w:ascii="GHEA Grapalat" w:hAnsi="GHEA Grapalat"/>
        </w:rPr>
        <w:t>Е</w:t>
      </w:r>
      <w:r w:rsidR="00B24E4B" w:rsidRPr="00B24E4B">
        <w:rPr>
          <w:rFonts w:ascii="GHEA Grapalat" w:hAnsi="GHEA Grapalat"/>
        </w:rPr>
        <w:t>сли:</w:t>
      </w:r>
    </w:p>
    <w:p w:rsidR="00B24E4B" w:rsidRPr="00B24E4B" w:rsidRDefault="00B24E4B" w:rsidP="00B24E4B">
      <w:pPr>
        <w:pStyle w:val="aff"/>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B24E4B" w:rsidRDefault="00B24E4B" w:rsidP="00B24E4B">
      <w:pPr>
        <w:pStyle w:val="aff"/>
        <w:widowControl w:val="0"/>
        <w:numPr>
          <w:ilvl w:val="0"/>
          <w:numId w:val="31"/>
        </w:numPr>
        <w:ind w:left="0" w:firstLine="284"/>
        <w:contextualSpacing/>
        <w:jc w:val="both"/>
        <w:rPr>
          <w:ins w:id="10" w:author="Vardan" w:date="2022-10-30T00:00:00Z"/>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0A1DB5"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007E2805" w:rsidRPr="00155453">
        <w:rPr>
          <w:rFonts w:ascii="GHEA Grapalat" w:hAnsi="GHEA Grapalat"/>
        </w:rPr>
        <w:t xml:space="preserve">истечения </w:t>
      </w:r>
      <w:r w:rsidR="00F97C74" w:rsidRPr="006E181F">
        <w:rPr>
          <w:rFonts w:ascii="GHEA Grapalat" w:hAnsi="GHEA Grapalat"/>
        </w:rPr>
        <w:t>сорокодневного срока</w:t>
      </w:r>
      <w:r w:rsidR="00F97C74" w:rsidRPr="00155453" w:rsidDel="00F97C74">
        <w:rPr>
          <w:rFonts w:ascii="GHEA Grapalat" w:hAnsi="GHEA Grapalat"/>
        </w:rPr>
        <w:t xml:space="preserve"> </w:t>
      </w:r>
      <w:r w:rsidR="007E2805" w:rsidRPr="00155453">
        <w:rPr>
          <w:rFonts w:ascii="GHEA Grapalat" w:hAnsi="GHEA Grapalat"/>
        </w:rPr>
        <w:t>установленн</w:t>
      </w:r>
      <w:r w:rsidR="00F97C74" w:rsidRPr="00357DB8">
        <w:rPr>
          <w:rFonts w:ascii="GHEA Grapalat" w:hAnsi="GHEA Grapalat"/>
        </w:rPr>
        <w:t>ого</w:t>
      </w:r>
      <w:r w:rsidR="007E2805" w:rsidRPr="00155453">
        <w:rPr>
          <w:rFonts w:ascii="GHEA Grapalat" w:hAnsi="GHEA Grapalat"/>
        </w:rPr>
        <w:t xml:space="preserve"> для включения </w:t>
      </w:r>
      <w:r w:rsidR="00F97C74" w:rsidRPr="00155453">
        <w:rPr>
          <w:rFonts w:ascii="GHEA Grapalat" w:hAnsi="GHEA Grapalat"/>
        </w:rPr>
        <w:t xml:space="preserve">уполномоченным органом </w:t>
      </w:r>
      <w:r w:rsidR="007E2805" w:rsidRPr="00155453">
        <w:rPr>
          <w:rFonts w:ascii="GHEA Grapalat" w:hAnsi="GHEA Grapalat"/>
        </w:rPr>
        <w:lastRenderedPageBreak/>
        <w:t xml:space="preserve">участника </w:t>
      </w:r>
      <w:r w:rsidRPr="00B24E4B">
        <w:rPr>
          <w:rFonts w:ascii="GHEA Grapalat" w:hAnsi="GHEA Grapalat"/>
        </w:rPr>
        <w:t xml:space="preserve"> в список, </w:t>
      </w:r>
      <w:r w:rsidR="000A1DB5"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0A1DB5">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C20AD3" w:rsidRPr="00637CD2" w:rsidRDefault="006435F5" w:rsidP="00637CD2">
      <w:pPr>
        <w:widowControl w:val="0"/>
        <w:tabs>
          <w:tab w:val="left" w:pos="1134"/>
        </w:tabs>
        <w:ind w:left="-360"/>
        <w:jc w:val="both"/>
        <w:rPr>
          <w:rFonts w:ascii="GHEA Grapalat" w:hAnsi="GHEA Grapalat"/>
        </w:rPr>
      </w:pPr>
      <w:r w:rsidRPr="00637CD2">
        <w:rPr>
          <w:rFonts w:ascii="GHEA Grapalat" w:hAnsi="GHEA Grapalat" w:cs="Sylfaen"/>
        </w:rPr>
        <w:t xml:space="preserve">       </w:t>
      </w:r>
      <w:r w:rsidR="00C20AD3" w:rsidRPr="00637CD2">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C20AD3" w:rsidRPr="00637CD2" w:rsidRDefault="00C20AD3" w:rsidP="00637CD2">
      <w:pPr>
        <w:widowControl w:val="0"/>
        <w:ind w:left="284"/>
        <w:contextualSpacing/>
        <w:jc w:val="both"/>
        <w:rPr>
          <w:rFonts w:ascii="GHEA Grapalat" w:hAnsi="GHEA Grapalat"/>
        </w:rPr>
      </w:pP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af6"/>
          <w:rFonts w:ascii="GHEA Grapalat" w:hAnsi="GHEA Grapalat"/>
          <w:sz w:val="24"/>
          <w:szCs w:val="24"/>
        </w:rPr>
        <w:footnoteReference w:customMarkFollows="1" w:id="9"/>
        <w:t>11</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lastRenderedPageBreak/>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Default="0084513E" w:rsidP="0084513E">
      <w:pPr>
        <w:pStyle w:val="23"/>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rsidR="0084513E" w:rsidRPr="00B6749E" w:rsidRDefault="0084513E" w:rsidP="0084513E">
      <w:pPr>
        <w:pStyle w:val="23"/>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rsidR="0084513E" w:rsidRDefault="0084513E" w:rsidP="0084513E">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84513E"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rsidR="0084513E" w:rsidRPr="00747338" w:rsidRDefault="0084513E" w:rsidP="0084513E">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47535" w:rsidRDefault="00B47535">
      <w:pPr>
        <w:rPr>
          <w:rFonts w:ascii="GHEA Grapalat" w:hAnsi="GHEA Grapalat"/>
          <w:b/>
        </w:rPr>
      </w:pPr>
      <w:r>
        <w:rPr>
          <w:rFonts w:ascii="GHEA Grapalat" w:hAnsi="GHEA Grapalat"/>
          <w:b/>
        </w:rPr>
        <w:lastRenderedPageBreak/>
        <w:br w:type="page"/>
      </w: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Default="00AA0AD8" w:rsidP="00BD587C">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участник </w:t>
      </w:r>
      <w:r w:rsidR="00BD587C">
        <w:rPr>
          <w:rFonts w:ascii="GHEA Grapalat" w:hAnsi="GHEA Grapalat"/>
          <w:color w:val="000000" w:themeColor="text1"/>
        </w:rPr>
        <w:t xml:space="preserve"> после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 пунктом 10.1 настоящего приглашения</w:t>
      </w:r>
      <w:r w:rsidR="00BD587C">
        <w:rPr>
          <w:rFonts w:ascii="GHEA Grapalat" w:hAnsi="GHEA Grapalat"/>
        </w:rPr>
        <w:t>,</w:t>
      </w:r>
      <w:r w:rsidR="00BD587C" w:rsidRPr="00996C18">
        <w:rPr>
          <w:rFonts w:ascii="GHEA Grapalat" w:hAnsi="GHEA Grapalat"/>
        </w:rPr>
        <w:t xml:space="preserve"> </w:t>
      </w:r>
      <w:r w:rsidR="00BD587C" w:rsidRPr="00C61190">
        <w:rPr>
          <w:rFonts w:ascii="GHEA Grapalat" w:hAnsi="GHEA Grapalat"/>
        </w:rPr>
        <w:t>а в случае, если по заключаемому договору предусмотрен</w:t>
      </w:r>
      <w:r w:rsidR="00BD587C">
        <w:rPr>
          <w:rFonts w:ascii="GHEA Grapalat" w:hAnsi="GHEA Grapalat"/>
        </w:rPr>
        <w:t>а</w:t>
      </w:r>
      <w:r w:rsidR="00BD587C" w:rsidRPr="00C61190">
        <w:rPr>
          <w:rFonts w:ascii="GHEA Grapalat" w:hAnsi="GHEA Grapalat"/>
        </w:rPr>
        <w:t xml:space="preserve"> предоплата</w:t>
      </w:r>
      <w:r w:rsidR="00BD587C">
        <w:rPr>
          <w:rFonts w:ascii="GHEA Grapalat" w:hAnsi="GHEA Grapalat"/>
        </w:rPr>
        <w:t xml:space="preserve"> - </w:t>
      </w:r>
      <w:r w:rsidR="00BD587C" w:rsidRPr="00DF59E9">
        <w:rPr>
          <w:rFonts w:ascii="GHEA Grapalat" w:hAnsi="GHEA Grapalat"/>
        </w:rPr>
        <w:t>в течение 10 рабочих</w:t>
      </w:r>
      <w:r w:rsidR="00BD587C">
        <w:rPr>
          <w:rFonts w:ascii="GHEA Grapalat" w:hAnsi="GHEA Grapalat"/>
        </w:rPr>
        <w:t xml:space="preserve"> </w:t>
      </w:r>
      <w:r w:rsidR="00BD587C" w:rsidRPr="00DF59E9">
        <w:rPr>
          <w:rFonts w:ascii="GHEA Grapalat" w:hAnsi="GHEA Grapalat"/>
        </w:rPr>
        <w:t>дней</w:t>
      </w:r>
      <w:r w:rsidR="00BD587C" w:rsidRPr="00C61190">
        <w:rPr>
          <w:rFonts w:ascii="GHEA Grapalat" w:hAnsi="GHEA Grapalat"/>
        </w:rPr>
        <w:t xml:space="preserve">, </w:t>
      </w:r>
      <w:r w:rsidR="00BD587C" w:rsidRPr="00DF59E9">
        <w:rPr>
          <w:rFonts w:ascii="GHEA Grapalat" w:hAnsi="GHEA Grapalat"/>
        </w:rPr>
        <w:t xml:space="preserve">не подписывает договор и </w:t>
      </w:r>
      <w:r w:rsidR="00BD587C">
        <w:rPr>
          <w:rFonts w:ascii="GHEA Grapalat" w:hAnsi="GHEA Grapalat"/>
        </w:rPr>
        <w:t xml:space="preserve"> не </w:t>
      </w:r>
      <w:r w:rsidR="00BD587C" w:rsidRPr="00DF59E9">
        <w:rPr>
          <w:rFonts w:ascii="GHEA Grapalat" w:hAnsi="GHEA Grapalat"/>
        </w:rPr>
        <w:t>пред</w:t>
      </w:r>
      <w:r w:rsidR="00BD587C">
        <w:rPr>
          <w:rFonts w:ascii="GHEA Grapalat" w:hAnsi="GHEA Grapalat"/>
        </w:rPr>
        <w:t>о</w:t>
      </w:r>
      <w:r w:rsidR="00BD587C" w:rsidRPr="00DF59E9">
        <w:rPr>
          <w:rFonts w:ascii="GHEA Grapalat" w:hAnsi="GHEA Grapalat"/>
        </w:rPr>
        <w:t>ставляет заказчику обеспечени</w:t>
      </w:r>
      <w:r w:rsidR="00BD587C">
        <w:rPr>
          <w:rFonts w:ascii="GHEA Grapalat" w:hAnsi="GHEA Grapalat"/>
        </w:rPr>
        <w:t xml:space="preserve">я </w:t>
      </w:r>
      <w:r w:rsidR="00BD587C" w:rsidRPr="00DF59E9">
        <w:rPr>
          <w:rFonts w:ascii="GHEA Grapalat" w:hAnsi="GHEA Grapalat"/>
        </w:rPr>
        <w:t>квалификации и договора</w:t>
      </w:r>
      <w:r w:rsidR="00BD587C">
        <w:rPr>
          <w:rFonts w:ascii="GHEA Grapalat" w:hAnsi="GHEA Grapalat"/>
        </w:rPr>
        <w:t>,</w:t>
      </w:r>
      <w:r w:rsidR="00BD587C" w:rsidRPr="00C61190">
        <w:rPr>
          <w:rFonts w:ascii="GHEA Grapalat" w:hAnsi="GHEA Grapalat"/>
        </w:rPr>
        <w:t xml:space="preserve"> </w:t>
      </w:r>
      <w:r w:rsidR="00BD587C" w:rsidRPr="00106011">
        <w:rPr>
          <w:rFonts w:ascii="GHEA Grapalat" w:hAnsi="GHEA Grapalat"/>
        </w:rPr>
        <w:t>а в случае, если проектом заключаемого договора предусмотрена предоплата и</w:t>
      </w:r>
      <w:r w:rsidR="00BD587C">
        <w:rPr>
          <w:rFonts w:ascii="GHEA Grapalat" w:hAnsi="GHEA Grapalat"/>
        </w:rPr>
        <w:t xml:space="preserve"> при принятии </w:t>
      </w:r>
      <w:r w:rsidR="00BD587C" w:rsidRPr="00106011">
        <w:rPr>
          <w:rFonts w:ascii="GHEA Grapalat" w:hAnsi="GHEA Grapalat"/>
        </w:rPr>
        <w:t>это</w:t>
      </w:r>
      <w:r w:rsidR="00BD587C">
        <w:rPr>
          <w:rFonts w:ascii="GHEA Grapalat" w:hAnsi="GHEA Grapalat"/>
        </w:rPr>
        <w:t>го</w:t>
      </w:r>
      <w:r w:rsidR="00BD587C" w:rsidRPr="00106011">
        <w:rPr>
          <w:rFonts w:ascii="GHEA Grapalat" w:hAnsi="GHEA Grapalat"/>
        </w:rPr>
        <w:t xml:space="preserve"> услови</w:t>
      </w:r>
      <w:r w:rsidR="00BD587C">
        <w:rPr>
          <w:rFonts w:ascii="GHEA Grapalat" w:hAnsi="GHEA Grapalat"/>
        </w:rPr>
        <w:t>я</w:t>
      </w:r>
      <w:r w:rsidR="00BD587C" w:rsidRPr="00106011">
        <w:rPr>
          <w:rFonts w:ascii="GHEA Grapalat" w:hAnsi="GHEA Grapalat"/>
        </w:rPr>
        <w:t xml:space="preserve"> </w:t>
      </w:r>
      <w:r w:rsidR="00BD587C">
        <w:rPr>
          <w:rFonts w:ascii="GHEA Grapalat" w:hAnsi="GHEA Grapalat"/>
        </w:rPr>
        <w:t>ото</w:t>
      </w:r>
      <w:r w:rsidR="00BD587C" w:rsidRPr="00106011">
        <w:rPr>
          <w:rFonts w:ascii="GHEA Grapalat" w:hAnsi="GHEA Grapalat"/>
        </w:rPr>
        <w:t>бранным участником</w:t>
      </w:r>
      <w:r w:rsidR="00BD587C">
        <w:rPr>
          <w:rFonts w:ascii="GHEA Grapalat" w:hAnsi="GHEA Grapalat"/>
        </w:rPr>
        <w:t xml:space="preserve"> не представляется также обеспечение предоплаты,</w:t>
      </w:r>
      <w:r w:rsidR="00BD587C" w:rsidRPr="00D02623">
        <w:rPr>
          <w:rFonts w:ascii="GHEA Grapalat" w:hAnsi="GHEA Grapalat"/>
          <w:color w:val="000000" w:themeColor="text1"/>
        </w:rPr>
        <w:t xml:space="preserve"> </w:t>
      </w:r>
      <w:r w:rsidR="00BD587C" w:rsidRPr="00681C1F">
        <w:rPr>
          <w:rFonts w:ascii="GHEA Grapalat" w:hAnsi="GHEA Grapalat"/>
          <w:color w:val="000000" w:themeColor="text1"/>
        </w:rPr>
        <w:t>то он лишается права подписания договора.</w:t>
      </w:r>
    </w:p>
    <w:p w:rsidR="000313A6" w:rsidRPr="009044F1" w:rsidRDefault="000313A6" w:rsidP="00BD587C">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646B97" w:rsidRPr="00681C1F">
        <w:rPr>
          <w:rFonts w:ascii="GHEA Grapalat" w:hAnsi="GHEA Grapalat"/>
          <w:color w:val="000000" w:themeColor="text1"/>
        </w:rPr>
        <w:t>На основании требования о предоставлении обеспечений</w:t>
      </w:r>
      <w:r w:rsidR="00646B97">
        <w:rPr>
          <w:rFonts w:ascii="GHEA Grapalat" w:hAnsi="GHEA Grapalat"/>
          <w:color w:val="000000" w:themeColor="text1"/>
        </w:rPr>
        <w:t xml:space="preserve"> </w:t>
      </w:r>
      <w:r w:rsidR="00646B97" w:rsidRPr="00681C1F">
        <w:rPr>
          <w:rFonts w:ascii="GHEA Grapalat" w:hAnsi="GHEA Grapalat"/>
          <w:color w:val="000000" w:themeColor="text1"/>
        </w:rPr>
        <w:t xml:space="preserve">квалификации и договора отобранный участник в течение </w:t>
      </w:r>
      <w:r w:rsidR="00646B97">
        <w:rPr>
          <w:rFonts w:ascii="GHEA Grapalat" w:hAnsi="GHEA Grapalat"/>
          <w:color w:val="000000" w:themeColor="text1"/>
        </w:rPr>
        <w:t>5</w:t>
      </w:r>
      <w:r w:rsidR="00646B97" w:rsidRPr="00681C1F">
        <w:rPr>
          <w:rFonts w:ascii="GHEA Grapalat" w:hAnsi="GHEA Grapalat"/>
          <w:color w:val="000000" w:themeColor="text1"/>
        </w:rPr>
        <w:t xml:space="preserve">-и рабочих дней </w:t>
      </w:r>
      <w:r w:rsidR="009D228B">
        <w:rPr>
          <w:rFonts w:ascii="GHEA Grapalat" w:hAnsi="GHEA Grapalat"/>
          <w:color w:val="000000" w:themeColor="text1"/>
        </w:rPr>
        <w:t xml:space="preserve">после </w:t>
      </w:r>
      <w:r w:rsidR="00646B97" w:rsidRPr="00681C1F">
        <w:rPr>
          <w:rFonts w:ascii="GHEA Grapalat" w:hAnsi="GHEA Grapalat"/>
          <w:color w:val="000000" w:themeColor="text1"/>
        </w:rPr>
        <w:t>дня его получения, обязан представить обеспечения квалификации и договора.</w:t>
      </w:r>
      <w:r w:rsidR="00646B97" w:rsidRPr="00EA7411">
        <w:rPr>
          <w:rFonts w:ascii="GHEA Grapalat" w:hAnsi="GHEA Grapalat"/>
        </w:rPr>
        <w:t xml:space="preserve"> </w:t>
      </w:r>
      <w:r w:rsidR="00646B97"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646B97" w:rsidRPr="00681C1F">
        <w:rPr>
          <w:rFonts w:ascii="GHEA Grapalat" w:hAnsi="GHEA Grapalat"/>
          <w:color w:val="000000" w:themeColor="text1"/>
        </w:rPr>
        <w:t xml:space="preserve"> С отобранным участником заключается договор, если он представляет обеспечения </w:t>
      </w:r>
      <w:r w:rsidR="00646B97" w:rsidRPr="00681C1F">
        <w:rPr>
          <w:rFonts w:ascii="GHEA Grapalat" w:hAnsi="GHEA Grapalat"/>
          <w:color w:val="000000" w:themeColor="text1"/>
        </w:rPr>
        <w:lastRenderedPageBreak/>
        <w:t>квалификации</w:t>
      </w:r>
      <w:r w:rsidR="00646B97">
        <w:rPr>
          <w:rFonts w:ascii="GHEA Grapalat" w:hAnsi="GHEA Grapalat"/>
          <w:color w:val="000000" w:themeColor="text1"/>
        </w:rPr>
        <w:t xml:space="preserve"> </w:t>
      </w:r>
      <w:r w:rsidR="00646B97" w:rsidRPr="00681C1F">
        <w:rPr>
          <w:rFonts w:ascii="GHEA Grapalat" w:hAnsi="GHEA Grapalat"/>
          <w:color w:val="000000" w:themeColor="text1"/>
        </w:rPr>
        <w:t>и договора(</w:t>
      </w:r>
      <w:r w:rsidR="00646B97">
        <w:rPr>
          <w:rFonts w:ascii="GHEA Grapalat" w:hAnsi="GHEA Grapalat"/>
          <w:color w:val="000000" w:themeColor="text1"/>
        </w:rPr>
        <w:t>предоплаты</w:t>
      </w:r>
      <w:r w:rsidR="00646B97" w:rsidRPr="00681C1F">
        <w:rPr>
          <w:rFonts w:ascii="GHEA Grapalat" w:hAnsi="GHEA Grapalat"/>
          <w:color w:val="000000" w:themeColor="text1"/>
        </w:rPr>
        <w:t>)</w:t>
      </w:r>
      <w:r w:rsidRPr="009044F1">
        <w:rPr>
          <w:rFonts w:ascii="GHEA Grapalat" w:hAnsi="GHEA Grapalat"/>
        </w:rPr>
        <w:t>.</w:t>
      </w:r>
      <w:r w:rsidR="002E57E8" w:rsidRPr="002E57E8">
        <w:rPr>
          <w:rFonts w:ascii="GHEA Grapalat" w:hAnsi="GHEA Grapalat"/>
          <w:vertAlign w:val="superscript"/>
        </w:rPr>
        <w:t>11.1</w:t>
      </w:r>
    </w:p>
    <w:p w:rsidR="003D57AD" w:rsidRPr="003D57AD" w:rsidRDefault="00A6609C" w:rsidP="00801A4F">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Pr>
          <w:rFonts w:ascii="GHEA Grapalat" w:hAnsi="GHEA Grapalat"/>
        </w:rPr>
        <w:t xml:space="preserve">15 процентам </w:t>
      </w:r>
      <w:r w:rsidR="00E70468">
        <w:rPr>
          <w:rFonts w:ascii="GHEA Grapalat" w:hAnsi="GHEA Grapalat"/>
        </w:rPr>
        <w:t xml:space="preserve">от </w:t>
      </w:r>
      <w:r w:rsidR="00E70468" w:rsidRPr="00123A23">
        <w:rPr>
          <w:rFonts w:ascii="GHEA Grapalat" w:hAnsi="GHEA Grapalat"/>
        </w:rPr>
        <w:t>цен</w:t>
      </w:r>
      <w:r w:rsidR="00E70468">
        <w:rPr>
          <w:rFonts w:ascii="GHEA Grapalat" w:hAnsi="GHEA Grapalat"/>
        </w:rPr>
        <w:t>ы</w:t>
      </w:r>
      <w:r w:rsidR="00E70468" w:rsidRPr="00123A23">
        <w:rPr>
          <w:rFonts w:ascii="GHEA Grapalat" w:hAnsi="GHEA Grapalat"/>
        </w:rPr>
        <w:t xml:space="preserve"> закупки </w:t>
      </w:r>
      <w:r w:rsidR="00E70468">
        <w:rPr>
          <w:rFonts w:ascii="GHEA Grapalat" w:hAnsi="GHEA Grapalat"/>
        </w:rPr>
        <w:t>товаров</w:t>
      </w:r>
      <w:r w:rsidR="00E70468" w:rsidRPr="00123A23">
        <w:rPr>
          <w:rFonts w:ascii="GHEA Grapalat" w:hAnsi="GHEA Grapalat"/>
        </w:rPr>
        <w:t xml:space="preserve"> закуп</w:t>
      </w:r>
      <w:r w:rsidR="00E70468">
        <w:rPr>
          <w:rFonts w:ascii="GHEA Grapalat" w:hAnsi="GHEA Grapalat"/>
        </w:rPr>
        <w:t>аемых</w:t>
      </w:r>
      <w:r w:rsidR="00E70468" w:rsidRPr="00123A23">
        <w:rPr>
          <w:rFonts w:ascii="GHEA Grapalat" w:hAnsi="GHEA Grapalat"/>
        </w:rPr>
        <w:t xml:space="preserve"> в рамках данной процедуры</w:t>
      </w:r>
      <w:r w:rsidR="00E70468" w:rsidRPr="008D2394">
        <w:rPr>
          <w:rFonts w:ascii="GHEA Grapalat" w:hAnsi="GHEA Grapalat"/>
        </w:rPr>
        <w:t>.</w:t>
      </w:r>
      <w:r w:rsidR="003D57AD" w:rsidRPr="00370E40">
        <w:rPr>
          <w:rFonts w:ascii="GHEA Grapalat" w:hAnsi="GHEA Grapalat"/>
        </w:rPr>
        <w:t xml:space="preserve"> </w:t>
      </w:r>
      <w:r w:rsidR="00382A99"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Pr>
          <w:rFonts w:ascii="GHEA Grapalat" w:hAnsi="GHEA Grapalat"/>
        </w:rPr>
        <w:t xml:space="preserve"> </w:t>
      </w:r>
      <w:r w:rsidR="003D57AD" w:rsidRPr="00370E40">
        <w:rPr>
          <w:rFonts w:ascii="GHEA Grapalat" w:hAnsi="GHEA Grapalat"/>
        </w:rPr>
        <w:t>Обеспечение квалификации представляется в виде</w:t>
      </w:r>
      <w:r w:rsidR="003D57AD">
        <w:rPr>
          <w:rFonts w:ascii="GHEA Grapalat" w:hAnsi="GHEA Grapalat"/>
        </w:rPr>
        <w:t xml:space="preserve"> соглашения о неустойке</w:t>
      </w:r>
      <w:r w:rsidR="003D57AD" w:rsidRPr="00174059">
        <w:rPr>
          <w:rFonts w:ascii="GHEA Grapalat" w:hAnsi="GHEA Grapalat"/>
        </w:rPr>
        <w:t xml:space="preserve"> (приложение 4. 2) или наличных денег, или гарантий, предоставленных банками.</w:t>
      </w:r>
      <w:r w:rsidR="003D57AD" w:rsidRPr="00370E40">
        <w:rPr>
          <w:rFonts w:ascii="GHEA Grapalat" w:hAnsi="GHEA Grapalat"/>
        </w:rPr>
        <w:t xml:space="preserve"> Причем  обеспечение должно быть действительным как минимум 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0-го рабочего дня, следующего за днем полного принятия заказчиком результата выполнения контракта.</w:t>
      </w:r>
      <w:r w:rsidR="003D57AD" w:rsidRPr="003D57AD">
        <w:rPr>
          <w:rFonts w:ascii="GHEA Grapalat" w:hAnsi="GHEA Grapalat"/>
          <w:vertAlign w:val="superscript"/>
          <w:lang w:val="hy-AM"/>
        </w:rPr>
        <w:t>12.1</w:t>
      </w:r>
    </w:p>
    <w:p w:rsidR="00571E4C" w:rsidRPr="00BF3E44" w:rsidRDefault="00801A4F" w:rsidP="00571E4C">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Pr>
          <w:rFonts w:ascii="GHEA Grapalat" w:hAnsi="GHEA Grapalat"/>
        </w:rPr>
        <w:t xml:space="preserve">сумме цен закупок представленных лотов, </w:t>
      </w:r>
      <w:r w:rsidR="008A4985">
        <w:rPr>
          <w:rFonts w:ascii="GHEA Grapalat" w:hAnsi="GHEA Grapalat" w:cs="Sylfaen"/>
        </w:rPr>
        <w:t>с учетом требований абзаца «в» подпункта 1 пункта 32 Порядка</w:t>
      </w:r>
      <w:r w:rsidR="008A4985">
        <w:rPr>
          <w:rFonts w:ascii="GHEA Grapalat" w:hAnsi="GHEA Grapalat"/>
          <w:color w:val="000000" w:themeColor="text1"/>
        </w:rPr>
        <w:t>.</w:t>
      </w:r>
      <w:r w:rsidR="00E562C0">
        <w:rPr>
          <w:rFonts w:ascii="GHEA Grapalat" w:hAnsi="GHEA Grapalat"/>
          <w:color w:val="000000" w:themeColor="text1"/>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A0186" w:rsidRPr="004408E1" w:rsidRDefault="00801A4F" w:rsidP="00801A4F">
      <w:pPr>
        <w:widowControl w:val="0"/>
        <w:tabs>
          <w:tab w:val="left" w:pos="1276"/>
        </w:tabs>
        <w:spacing w:after="160"/>
        <w:ind w:firstLine="567"/>
        <w:jc w:val="both"/>
        <w:rPr>
          <w:rFonts w:ascii="GHEA Grapalat" w:hAnsi="GHEA Grapalat"/>
          <w:lang w:val="hy-AM"/>
        </w:rPr>
      </w:pPr>
      <w:r w:rsidRPr="004408E1">
        <w:rPr>
          <w:rFonts w:ascii="GHEA Grapalat" w:hAnsi="GHEA Grapalat"/>
        </w:rPr>
        <w:t xml:space="preserve">Если выполнение договора поэтапное и выполнение каждого этапа </w:t>
      </w:r>
      <w:r w:rsidR="00DC6732" w:rsidRPr="004408E1">
        <w:rPr>
          <w:rFonts w:ascii="GHEA Grapalat" w:hAnsi="GHEA Grapalat"/>
        </w:rPr>
        <w:t xml:space="preserve">непосредственно не взаимосвязано </w:t>
      </w:r>
      <w:r w:rsidRPr="004408E1">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4408E1">
        <w:rPr>
          <w:rFonts w:ascii="GHEA Grapalat" w:hAnsi="GHEA Grapalat"/>
        </w:rPr>
        <w:t>пропорции, исчисленной в отношении суммы этого этапа</w:t>
      </w:r>
      <w:r w:rsidRPr="004408E1">
        <w:rPr>
          <w:rFonts w:ascii="GHEA Grapalat" w:hAnsi="GHEA Grapalat"/>
        </w:rPr>
        <w:t>.</w:t>
      </w:r>
    </w:p>
    <w:p w:rsidR="00DA0186" w:rsidRDefault="00DA0186" w:rsidP="00801A4F">
      <w:pPr>
        <w:widowControl w:val="0"/>
        <w:tabs>
          <w:tab w:val="left" w:pos="1276"/>
        </w:tabs>
        <w:spacing w:after="160"/>
        <w:ind w:firstLine="567"/>
        <w:jc w:val="both"/>
        <w:rPr>
          <w:rFonts w:ascii="GHEA Grapalat" w:hAnsi="GHEA Grapalat"/>
        </w:rPr>
      </w:pPr>
      <w:r w:rsidRPr="000C5529">
        <w:rPr>
          <w:rFonts w:ascii="GHEA Grapalat" w:hAnsi="GHEA Grapalat"/>
          <w:lang w:val="hy-AM"/>
        </w:rPr>
        <w:t>---------------------------</w:t>
      </w:r>
    </w:p>
    <w:p w:rsidR="0052513C" w:rsidRPr="0052513C" w:rsidRDefault="0052513C" w:rsidP="0052513C">
      <w:pPr>
        <w:pStyle w:val="af2"/>
        <w:jc w:val="both"/>
        <w:rPr>
          <w:rFonts w:asciiTheme="minorHAnsi" w:hAnsiTheme="minorHAnsi"/>
          <w:i/>
        </w:rPr>
      </w:pPr>
      <w:r w:rsidRPr="0052513C">
        <w:rPr>
          <w:rFonts w:asciiTheme="minorHAnsi" w:hAnsiTheme="minorHAnsi"/>
          <w:i/>
          <w:vertAlign w:val="superscript"/>
        </w:rPr>
        <w:t>11.1</w:t>
      </w:r>
      <w:r w:rsidRPr="0052513C">
        <w:rPr>
          <w:rFonts w:asciiTheme="minorHAnsi" w:hAnsiTheme="minorHAnsi"/>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2513C" w:rsidRPr="0052513C" w:rsidRDefault="0052513C" w:rsidP="0052513C">
      <w:pPr>
        <w:pStyle w:val="af2"/>
        <w:jc w:val="both"/>
        <w:rPr>
          <w:rFonts w:asciiTheme="minorHAnsi" w:hAnsiTheme="minorHAnsi"/>
          <w:i/>
        </w:rPr>
      </w:pPr>
      <w:r w:rsidRPr="0052513C">
        <w:rPr>
          <w:rFonts w:asciiTheme="minorHAnsi" w:hAnsiTheme="minorHAnsi"/>
          <w:i/>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2513C" w:rsidRPr="0052513C" w:rsidRDefault="0052513C" w:rsidP="0052513C">
      <w:pPr>
        <w:pStyle w:val="af2"/>
        <w:jc w:val="both"/>
        <w:rPr>
          <w:rFonts w:asciiTheme="minorHAnsi" w:hAnsiTheme="minorHAnsi"/>
          <w:i/>
        </w:rPr>
      </w:pPr>
      <w:r w:rsidRPr="0052513C">
        <w:rPr>
          <w:rFonts w:asciiTheme="minorHAnsi" w:hAnsiTheme="minorHAnsi"/>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rsidR="00DA0186" w:rsidRPr="00564A46" w:rsidRDefault="00DA0186" w:rsidP="00DA0186">
      <w:pPr>
        <w:pStyle w:val="af2"/>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 xml:space="preserve">Если цена </w:t>
      </w:r>
      <w:r w:rsidR="007A2AFB">
        <w:rPr>
          <w:rFonts w:asciiTheme="minorHAnsi" w:hAnsiTheme="minorHAnsi"/>
          <w:i/>
        </w:rPr>
        <w:t xml:space="preserve"> закупки </w:t>
      </w:r>
      <w:r w:rsidRPr="00564A46">
        <w:rPr>
          <w:rFonts w:asciiTheme="minorHAnsi" w:hAnsiTheme="minorHAnsi"/>
          <w:i/>
        </w:rPr>
        <w:t>данного лота по заявке на закупку․</w:t>
      </w:r>
    </w:p>
    <w:p w:rsidR="00DA0186" w:rsidRPr="00564A46" w:rsidRDefault="00DA0186" w:rsidP="00DA0186">
      <w:pPr>
        <w:pStyle w:val="af2"/>
        <w:jc w:val="both"/>
        <w:rPr>
          <w:rFonts w:asciiTheme="minorHAnsi" w:hAnsiTheme="minorHAnsi"/>
          <w:i/>
        </w:rPr>
      </w:pPr>
      <w:r w:rsidRPr="00564A46">
        <w:rPr>
          <w:rFonts w:asciiTheme="minorHAnsi" w:hAnsiTheme="minorHAnsi"/>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DA0186" w:rsidRPr="00564A46" w:rsidRDefault="00DA0186" w:rsidP="00DA0186">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xml:space="preserve">- не превышает </w:t>
      </w:r>
      <w:r w:rsidR="0087562B" w:rsidRPr="0087562B">
        <w:rPr>
          <w:rFonts w:asciiTheme="minorHAnsi" w:hAnsiTheme="minorHAnsi"/>
          <w:i/>
          <w:sz w:val="20"/>
          <w:szCs w:val="20"/>
        </w:rPr>
        <w:t>восьмидесятикратный</w:t>
      </w:r>
      <w:r w:rsidRPr="00564A46">
        <w:rPr>
          <w:rFonts w:asciiTheme="minorHAnsi" w:hAnsiTheme="minorHAnsi"/>
          <w:i/>
          <w:sz w:val="20"/>
          <w:szCs w:val="20"/>
        </w:rPr>
        <w: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rsidR="00DA0186" w:rsidRPr="00564A46" w:rsidRDefault="00DA0186" w:rsidP="00DA0186">
      <w:pPr>
        <w:pStyle w:val="af2"/>
        <w:jc w:val="both"/>
        <w:rPr>
          <w:rFonts w:asciiTheme="minorHAnsi" w:hAnsiTheme="minorHAnsi"/>
          <w:i/>
          <w:lang w:val="hy-AM"/>
        </w:rPr>
      </w:pPr>
      <w:r w:rsidRPr="00564A46">
        <w:rPr>
          <w:rFonts w:asciiTheme="minorHAnsi" w:hAnsiTheme="minorHAnsi"/>
          <w:i/>
        </w:rPr>
        <w:lastRenderedPageBreak/>
        <w:t xml:space="preserve">- превышает </w:t>
      </w:r>
      <w:r w:rsidR="00C257D6" w:rsidRPr="00C257D6">
        <w:rPr>
          <w:rFonts w:asciiTheme="minorHAnsi" w:hAnsiTheme="minorHAnsi"/>
          <w:i/>
        </w:rPr>
        <w:t>восьмидесятикратный</w:t>
      </w:r>
      <w:r w:rsidRPr="00564A46">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564A46">
        <w:rPr>
          <w:rFonts w:asciiTheme="minorHAnsi" w:hAnsiTheme="minorHAnsi"/>
          <w:i/>
          <w:lang w:val="hy-AM"/>
        </w:rPr>
        <w:t>.</w:t>
      </w:r>
    </w:p>
    <w:p w:rsidR="00801A4F" w:rsidRPr="00FF309F" w:rsidRDefault="00801A4F" w:rsidP="00DA0186">
      <w:pPr>
        <w:widowControl w:val="0"/>
        <w:tabs>
          <w:tab w:val="left" w:pos="1276"/>
        </w:tabs>
        <w:spacing w:after="160"/>
        <w:ind w:firstLine="567"/>
        <w:jc w:val="both"/>
        <w:rPr>
          <w:rFonts w:ascii="GHEA Grapalat" w:hAnsi="GHEA Grapalat"/>
          <w:color w:val="FF0000"/>
        </w:rPr>
      </w:pPr>
      <w:r w:rsidRPr="00FF309F">
        <w:rPr>
          <w:rFonts w:ascii="GHEA Grapalat" w:hAnsi="GHEA Grapalat"/>
          <w:color w:val="FF0000"/>
        </w:rPr>
        <w:t xml:space="preserve"> </w:t>
      </w:r>
    </w:p>
    <w:p w:rsidR="0035631F" w:rsidRDefault="00801A4F" w:rsidP="00801A4F">
      <w:pPr>
        <w:widowControl w:val="0"/>
        <w:tabs>
          <w:tab w:val="left" w:pos="1276"/>
        </w:tabs>
        <w:spacing w:after="160"/>
        <w:ind w:firstLine="567"/>
        <w:jc w:val="both"/>
        <w:rPr>
          <w:ins w:id="11" w:author="Vardan" w:date="2022-10-30T00:02:00Z"/>
          <w:rFonts w:ascii="GHEA Grapalat" w:hAnsi="GHEA Grapalat"/>
        </w:rPr>
      </w:pPr>
      <w:r>
        <w:rPr>
          <w:rFonts w:ascii="GHEA Grapalat" w:hAnsi="GHEA Grapalat" w:cs="Sylfaen"/>
        </w:rPr>
        <w:t>О</w:t>
      </w:r>
      <w:r w:rsidRPr="00DC29D8">
        <w:rPr>
          <w:rFonts w:ascii="GHEA Grapalat" w:hAnsi="GHEA Grapalat" w:cs="Sylfaen"/>
        </w:rPr>
        <w:t xml:space="preserve">беспечение </w:t>
      </w:r>
      <w:r>
        <w:rPr>
          <w:rFonts w:ascii="GHEA Grapalat" w:hAnsi="GHEA Grapalat" w:cs="Sylfaen"/>
        </w:rPr>
        <w:t>к</w:t>
      </w:r>
      <w:r w:rsidRPr="00DC29D8">
        <w:rPr>
          <w:rFonts w:ascii="GHEA Grapalat" w:hAnsi="GHEA Grapalat" w:cs="Sylfaen"/>
        </w:rPr>
        <w:t>валификаци</w:t>
      </w:r>
      <w:r>
        <w:rPr>
          <w:rFonts w:ascii="GHEA Grapalat" w:hAnsi="GHEA Grapalat" w:cs="Sylfaen"/>
        </w:rPr>
        <w:t>и</w:t>
      </w:r>
      <w:r w:rsidRPr="00DC29D8">
        <w:rPr>
          <w:rFonts w:ascii="GHEA Grapalat" w:hAnsi="GHEA Grapalat" w:cs="Sylfaen"/>
        </w:rPr>
        <w:t xml:space="preserve"> в виде </w:t>
      </w:r>
      <w:r w:rsidR="00482E18">
        <w:rPr>
          <w:rFonts w:ascii="GHEA Grapalat" w:hAnsi="GHEA Grapalat" w:cs="Sylfaen"/>
        </w:rPr>
        <w:t xml:space="preserve">банковской </w:t>
      </w:r>
      <w:r w:rsidRPr="00DC29D8">
        <w:rPr>
          <w:rFonts w:ascii="GHEA Grapalat" w:hAnsi="GHEA Grapalat" w:cs="Sylfaen"/>
        </w:rPr>
        <w:t xml:space="preserve">гарантии </w:t>
      </w:r>
      <w:r>
        <w:rPr>
          <w:rFonts w:ascii="GHEA Grapalat" w:hAnsi="GHEA Grapalat" w:cs="Sylfaen"/>
        </w:rPr>
        <w:t>ото</w:t>
      </w:r>
      <w:r w:rsidRPr="00DC29D8">
        <w:rPr>
          <w:rFonts w:ascii="GHEA Grapalat" w:hAnsi="GHEA Grapalat" w:cs="Sylfaen"/>
        </w:rPr>
        <w:t>бранный участник представляет согласно приложению 4 или приложению 4.1</w:t>
      </w:r>
      <w:r w:rsidRPr="00801A4F">
        <w:rPr>
          <w:rFonts w:ascii="GHEA Grapalat" w:hAnsi="GHEA Grapalat" w:cs="Sylfaen"/>
        </w:rPr>
        <w:t>.</w:t>
      </w:r>
      <w:r w:rsidR="009A0467">
        <w:rPr>
          <w:rStyle w:val="af6"/>
          <w:rFonts w:ascii="GHEA Grapalat" w:hAnsi="GHEA Grapalat"/>
        </w:rPr>
        <w:footnoteReference w:customMarkFollows="1" w:id="10"/>
        <w:t>12</w:t>
      </w:r>
      <w:r w:rsidR="00A6609C" w:rsidRPr="0027573B">
        <w:rPr>
          <w:rFonts w:ascii="GHEA Grapalat" w:hAnsi="GHEA Grapalat"/>
        </w:rPr>
        <w:t xml:space="preserve"> </w:t>
      </w:r>
      <w:r w:rsidR="00853CBA" w:rsidRPr="0027573B">
        <w:rPr>
          <w:rFonts w:ascii="GHEA Grapalat" w:hAnsi="GHEA Grapalat"/>
        </w:rPr>
        <w:t>.</w:t>
      </w:r>
    </w:p>
    <w:p w:rsidR="00AA0D5B" w:rsidRPr="00707948" w:rsidRDefault="00AA0D5B" w:rsidP="00AA0D5B">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sidR="00E562C0">
        <w:rPr>
          <w:rFonts w:ascii="GHEA Grapalat" w:hAnsi="GHEA Grapalat"/>
        </w:rPr>
        <w:t>закупки</w:t>
      </w:r>
      <w:r w:rsidRPr="009044F1">
        <w:rPr>
          <w:rFonts w:ascii="GHEA Grapalat" w:hAnsi="GHEA Grapalat"/>
        </w:rPr>
        <w:t xml:space="preserve">. </w:t>
      </w:r>
      <w:r w:rsidR="002D492B" w:rsidRPr="002D492B">
        <w:rPr>
          <w:rFonts w:ascii="GHEA Grapalat" w:hAnsi="GHEA Grapalat"/>
        </w:rPr>
        <w:t xml:space="preserve">Если цена закупки товара меньше цены заключаемого договора, то размер обеспечения </w:t>
      </w:r>
      <w:r w:rsidR="00E04CFC">
        <w:rPr>
          <w:rFonts w:ascii="GHEA Grapalat" w:hAnsi="GHEA Grapalat"/>
        </w:rPr>
        <w:t>договора</w:t>
      </w:r>
      <w:r w:rsidR="002D492B" w:rsidRPr="002D492B">
        <w:rPr>
          <w:rFonts w:ascii="GHEA Grapalat" w:hAnsi="GHEA Grapalat"/>
        </w:rPr>
        <w:t xml:space="preserve"> исчисляется в отношении цены договора.</w:t>
      </w:r>
      <w:r w:rsidR="002D492B">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9A0467">
        <w:rPr>
          <w:rStyle w:val="af6"/>
          <w:rFonts w:ascii="GHEA Grapalat" w:hAnsi="GHEA Grapalat"/>
        </w:rPr>
        <w:footnoteReference w:customMarkFollows="1" w:id="11"/>
        <w:t>13</w:t>
      </w:r>
      <w:r w:rsidR="00375E5E">
        <w:rPr>
          <w:rFonts w:ascii="GHEA Grapalat" w:hAnsi="GHEA Grapalat"/>
        </w:rPr>
        <w:t>.</w:t>
      </w:r>
    </w:p>
    <w:p w:rsidR="00DA0D2B" w:rsidRDefault="0058395E" w:rsidP="00DA0D2B">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по более чем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 xml:space="preserve">для каждого лота в отдельности, так и одно обеспечение для всех лотов. </w:t>
      </w:r>
      <w:r w:rsidR="00DA0D2B" w:rsidRPr="00DA0D2B">
        <w:rPr>
          <w:rFonts w:ascii="GHEA Grapalat" w:hAnsi="GHEA Grapalat"/>
        </w:rPr>
        <w:t xml:space="preserve">При представлении одного обеспечения догогвора его сумма исчисляется по отношению </w:t>
      </w:r>
      <w:r w:rsidR="00DA0D2B" w:rsidRPr="00DA0D2B">
        <w:rPr>
          <w:rFonts w:ascii="GHEA Grapalat" w:hAnsi="GHEA Grapalat" w:cs="Sylfaen"/>
        </w:rPr>
        <w:t>к сумме цен закупок представленных лотов</w:t>
      </w:r>
      <w:r w:rsidR="00DA0D2B" w:rsidRPr="00DA0D2B">
        <w:rPr>
          <w:rFonts w:ascii="GHEA Grapalat" w:hAnsi="GHEA Grapalat"/>
          <w:color w:val="FF0000"/>
        </w:rPr>
        <w:t xml:space="preserve"> </w:t>
      </w:r>
      <w:r w:rsidR="00DA0D2B" w:rsidRPr="00DA0D2B">
        <w:rPr>
          <w:rFonts w:ascii="GHEA Grapalat" w:hAnsi="GHEA Grapalat"/>
          <w:color w:val="000000" w:themeColor="text1"/>
        </w:rPr>
        <w:t>с учетом требований 9-ого подпункта 32-ого пункта</w:t>
      </w:r>
      <w:r w:rsidR="00DA0D2B" w:rsidRPr="00DA0D2B">
        <w:rPr>
          <w:rFonts w:ascii="GHEA Grapalat" w:hAnsi="GHEA Grapalat"/>
        </w:rPr>
        <w:t>.</w:t>
      </w:r>
      <w:r w:rsidR="00DA0D2B">
        <w:rPr>
          <w:rFonts w:ascii="GHEA Grapalat" w:hAnsi="GHEA Grapalat"/>
        </w:rPr>
        <w:t xml:space="preserve"> </w:t>
      </w:r>
    </w:p>
    <w:p w:rsidR="00BE0C42" w:rsidRPr="0025254A" w:rsidRDefault="00BE0C42" w:rsidP="00B46D58">
      <w:pPr>
        <w:widowControl w:val="0"/>
        <w:tabs>
          <w:tab w:val="left" w:pos="1276"/>
        </w:tabs>
        <w:spacing w:after="160"/>
        <w:ind w:firstLine="567"/>
        <w:jc w:val="both"/>
        <w:rPr>
          <w:rFonts w:ascii="GHEA Grapalat" w:hAnsi="GHEA Grapalat"/>
          <w:lang w:val="hy-AM"/>
        </w:rPr>
      </w:pPr>
      <w:r w:rsidRPr="0025254A">
        <w:rPr>
          <w:rFonts w:ascii="GHEA Grapalat" w:hAnsi="GHEA Grapalat"/>
        </w:rPr>
        <w:t>.</w:t>
      </w:r>
    </w:p>
    <w:p w:rsidR="00E969ED" w:rsidRPr="00DC30CC" w:rsidRDefault="00BE0C42" w:rsidP="00B46D58">
      <w:pPr>
        <w:widowControl w:val="0"/>
        <w:tabs>
          <w:tab w:val="left" w:pos="1276"/>
        </w:tabs>
        <w:spacing w:after="160"/>
        <w:ind w:firstLine="567"/>
        <w:jc w:val="both"/>
        <w:rPr>
          <w:rFonts w:ascii="GHEA Grapalat" w:hAnsi="GHEA Grapalat"/>
        </w:rPr>
      </w:pPr>
      <w:r w:rsidRPr="009044F1">
        <w:rPr>
          <w:rFonts w:ascii="GHEA Grapalat" w:hAnsi="GHEA Grapalat"/>
        </w:rPr>
        <w:lastRenderedPageBreak/>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411A25">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250377" w:rsidRDefault="004A0321" w:rsidP="00B46D58">
      <w:pPr>
        <w:widowControl w:val="0"/>
        <w:tabs>
          <w:tab w:val="left" w:pos="1276"/>
        </w:tabs>
        <w:spacing w:after="160"/>
        <w:ind w:firstLine="567"/>
        <w:jc w:val="both"/>
        <w:rPr>
          <w:rFonts w:ascii="GHEA Grapalat" w:hAnsi="GHEA Grapalat" w:cs="Sylfaen"/>
        </w:rPr>
      </w:pPr>
      <w:r w:rsidRPr="00250377">
        <w:rPr>
          <w:rFonts w:ascii="GHEA Grapalat" w:hAnsi="GHEA Grapalat"/>
        </w:rPr>
        <w:t>10.4</w:t>
      </w:r>
      <w:r w:rsidR="00251CF9" w:rsidRPr="00250377">
        <w:rPr>
          <w:rFonts w:ascii="GHEA Grapalat" w:hAnsi="GHEA Grapalat"/>
        </w:rPr>
        <w:t xml:space="preserve"> </w:t>
      </w:r>
      <w:r w:rsidR="0076763C" w:rsidRPr="00250377">
        <w:rPr>
          <w:rFonts w:ascii="GHEA Grapalat" w:hAnsi="GHEA Grapalat"/>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rPr>
          <w:rFonts w:ascii="GHEA Grapalat" w:hAnsi="GHEA Grapalat"/>
        </w:rPr>
        <w:t>я квалификации и</w:t>
      </w:r>
      <w:r w:rsidR="0076763C" w:rsidRPr="00250377">
        <w:rPr>
          <w:rFonts w:ascii="GHEA Grapalat" w:hAnsi="GHEA Grapalat"/>
        </w:rPr>
        <w:t xml:space="preserve"> договора представля</w:t>
      </w:r>
      <w:r w:rsidR="00DE7753" w:rsidRPr="00250377">
        <w:rPr>
          <w:rFonts w:ascii="GHEA Grapalat" w:hAnsi="GHEA Grapalat"/>
        </w:rPr>
        <w:t>ю</w:t>
      </w:r>
      <w:r w:rsidR="0076763C" w:rsidRPr="00250377">
        <w:rPr>
          <w:rFonts w:ascii="GHEA Grapalat" w:hAnsi="GHEA Grapalat"/>
        </w:rPr>
        <w:t>тся</w:t>
      </w:r>
      <w:r w:rsidR="00180134" w:rsidRPr="00250377">
        <w:rPr>
          <w:rFonts w:ascii="GHEA Grapalat" w:hAnsi="GHEA Grapalat"/>
        </w:rPr>
        <w:t xml:space="preserve"> в виде заключенного в одностороннем порядке </w:t>
      </w:r>
      <w:r w:rsidR="00A9694C" w:rsidRPr="00250377">
        <w:rPr>
          <w:rFonts w:ascii="GHEA Grapalat" w:hAnsi="GHEA Grapalat"/>
        </w:rPr>
        <w:t>за</w:t>
      </w:r>
      <w:r w:rsidR="00180134" w:rsidRPr="00250377">
        <w:rPr>
          <w:rFonts w:ascii="GHEA Grapalat" w:hAnsi="GHEA Grapalat"/>
        </w:rPr>
        <w:t>явления - в виде неустойки или наличных денег</w:t>
      </w:r>
      <w:r w:rsidR="006D7219" w:rsidRPr="00250377">
        <w:rPr>
          <w:rFonts w:ascii="GHEA Grapalat" w:hAnsi="GHEA Grapalat"/>
        </w:rPr>
        <w:t>. Если на момент возникновения правомочия по заключению договора</w:t>
      </w:r>
      <w:r w:rsidR="00E01672" w:rsidRPr="00250377">
        <w:rPr>
          <w:rFonts w:ascii="GHEA Grapalat" w:hAnsi="GHEA Grapalat"/>
          <w:lang w:val="hy-AM"/>
        </w:rPr>
        <w:t xml:space="preserve"> </w:t>
      </w:r>
      <w:r w:rsidR="00D32092" w:rsidRPr="00250377">
        <w:rPr>
          <w:rFonts w:ascii="GHEA Grapalat" w:hAnsi="GHEA Grapalat" w:cs="Sylfaen"/>
        </w:rPr>
        <w:t xml:space="preserve">предусмотренные финансовые средства превышают </w:t>
      </w:r>
      <w:r w:rsidR="00E01672" w:rsidRPr="00250377">
        <w:rPr>
          <w:rFonts w:ascii="GHEA Grapalat" w:hAnsi="GHEA Grapalat" w:cs="Sylfaen"/>
          <w:lang w:val="hy-AM"/>
        </w:rPr>
        <w:t>25</w:t>
      </w:r>
      <w:r w:rsidR="00D32092" w:rsidRPr="0025037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F66146" w:rsidRPr="00250377">
        <w:rPr>
          <w:rFonts w:ascii="GHEA Grapalat" w:hAnsi="GHEA Grapalat" w:cs="Sylfaen"/>
        </w:rPr>
        <w:t>я квалификации и</w:t>
      </w:r>
      <w:r w:rsidR="00D32092" w:rsidRPr="00250377">
        <w:rPr>
          <w:rFonts w:ascii="GHEA Grapalat" w:hAnsi="GHEA Grapalat" w:cs="Sylfaen"/>
        </w:rPr>
        <w:t xml:space="preserve"> договора, по части выделенных финансовых средств, представляется в виде </w:t>
      </w:r>
      <w:r w:rsidR="00817C86">
        <w:rPr>
          <w:rFonts w:ascii="GHEA Grapalat" w:hAnsi="GHEA Grapalat" w:cs="Sylfaen"/>
        </w:rPr>
        <w:t xml:space="preserve">банковской </w:t>
      </w:r>
      <w:r w:rsidR="00D32092" w:rsidRPr="00250377">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Pr>
          <w:rFonts w:ascii="GHEA Grapalat" w:hAnsi="GHEA Grapalat"/>
        </w:rPr>
        <w:t xml:space="preserve"> </w:t>
      </w:r>
      <w:r w:rsidR="00D90394" w:rsidRPr="001647D2">
        <w:rPr>
          <w:rFonts w:ascii="GHEA Grapalat" w:hAnsi="GHEA Grapalat"/>
        </w:rPr>
        <w:t>(</w:t>
      </w:r>
      <w:r w:rsidR="00D90394">
        <w:rPr>
          <w:rFonts w:ascii="GHEA Grapalat" w:hAnsi="GHEA Grapalat"/>
        </w:rPr>
        <w:t>П</w:t>
      </w:r>
      <w:r w:rsidR="00D90394" w:rsidRPr="001647D2">
        <w:rPr>
          <w:rFonts w:ascii="GHEA Grapalat" w:hAnsi="GHEA Grapalat"/>
        </w:rPr>
        <w:t xml:space="preserve">риложение </w:t>
      </w:r>
      <w:r w:rsidR="00D90394">
        <w:rPr>
          <w:rFonts w:ascii="GHEA Grapalat" w:hAnsi="GHEA Grapalat"/>
        </w:rPr>
        <w:t>5.2</w:t>
      </w:r>
      <w:r w:rsidR="00D90394"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1075CA" w:rsidRDefault="001075CA" w:rsidP="001075CA">
      <w:pPr>
        <w:widowControl w:val="0"/>
        <w:tabs>
          <w:tab w:val="left" w:pos="1134"/>
        </w:tabs>
        <w:spacing w:after="160"/>
        <w:ind w:firstLine="567"/>
        <w:jc w:val="both"/>
        <w:rPr>
          <w:ins w:id="12" w:author="Inesa Kocharyan" w:date="2023-07-07T16:48:00Z"/>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sidR="00D70281">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sidR="00D70281">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D70281">
        <w:rPr>
          <w:rFonts w:ascii="GHEA Grapalat" w:hAnsi="GHEA Grapalat"/>
        </w:rPr>
        <w:t>пяти</w:t>
      </w:r>
      <w:r w:rsidR="00D70281" w:rsidRPr="0074650E">
        <w:rPr>
          <w:rFonts w:ascii="GHEA Grapalat" w:hAnsi="GHEA Grapalat"/>
        </w:rPr>
        <w:t xml:space="preserve"> </w:t>
      </w:r>
      <w:r w:rsidRPr="0074650E">
        <w:rPr>
          <w:rFonts w:ascii="GHEA Grapalat" w:hAnsi="GHEA Grapalat"/>
        </w:rPr>
        <w:t>рабочих дней, следующих за днем возникновения основания для вылаты обеспечения. Если требование о выплате обеспечения отклоняется банком</w:t>
      </w:r>
      <w:r w:rsidR="00091C48">
        <w:rPr>
          <w:rFonts w:ascii="GHEA Grapalat" w:hAnsi="GHEA Grapalat"/>
        </w:rPr>
        <w:t xml:space="preserve"> </w:t>
      </w:r>
      <w:r w:rsidR="00091C48" w:rsidRPr="00C87B61">
        <w:rPr>
          <w:rFonts w:ascii="GHEA Grapalat" w:hAnsi="GHEA Grapalat"/>
        </w:rPr>
        <w:t>или Министерством Финансов РА</w:t>
      </w:r>
      <w:r w:rsidR="00091C48" w:rsidRPr="00C87B61">
        <w:t xml:space="preserve"> </w:t>
      </w:r>
      <w:r w:rsidRPr="00C87B61">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91C48" w:rsidRPr="00C87B61">
        <w:rPr>
          <w:rFonts w:ascii="GHEA Grapalat" w:hAnsi="GHEA Grapalat"/>
        </w:rPr>
        <w:t>письменно</w:t>
      </w:r>
      <w:r w:rsidR="00091C48">
        <w:rPr>
          <w:rFonts w:ascii="GHEA Grapalat" w:hAnsi="GHEA Grapalat"/>
        </w:rPr>
        <w:t xml:space="preserve"> </w:t>
      </w:r>
      <w:r w:rsidRPr="0074650E">
        <w:rPr>
          <w:rFonts w:ascii="GHEA Grapalat" w:hAnsi="GHEA Grapalat"/>
        </w:rPr>
        <w:t>в течение двух рабочих дней после получения отказа.</w:t>
      </w:r>
    </w:p>
    <w:p w:rsidR="00D70281" w:rsidRPr="00C87B61"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10.8 </w:t>
      </w:r>
      <w:r w:rsidRPr="00C87B61">
        <w:rPr>
          <w:rFonts w:ascii="GHEA Grapalat" w:hAnsi="GHEA Grapalat" w:hint="eastAsia"/>
        </w:rPr>
        <w:t>О</w:t>
      </w:r>
      <w:r w:rsidRPr="00C87B61">
        <w:rPr>
          <w:rFonts w:ascii="GHEA Grapalat" w:hAnsi="GHEA Grapalat"/>
        </w:rPr>
        <w:t xml:space="preserve"> </w:t>
      </w:r>
      <w:r w:rsidRPr="00C87B61">
        <w:rPr>
          <w:rFonts w:ascii="GHEA Grapalat" w:hAnsi="GHEA Grapalat" w:hint="eastAsia"/>
        </w:rPr>
        <w:t>возврате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договора</w:t>
      </w:r>
      <w:r w:rsidRPr="00C87B61">
        <w:rPr>
          <w:rFonts w:ascii="GHEA Grapalat" w:hAnsi="GHEA Grapalat"/>
        </w:rPr>
        <w:t xml:space="preserve"> </w:t>
      </w:r>
      <w:r w:rsidRPr="00C87B61">
        <w:rPr>
          <w:rFonts w:ascii="GHEA Grapalat" w:hAnsi="GHEA Grapalat" w:hint="eastAsia"/>
        </w:rPr>
        <w:t>и</w:t>
      </w:r>
      <w:r w:rsidRPr="00C87B61">
        <w:rPr>
          <w:rFonts w:ascii="GHEA Grapalat" w:hAnsi="GHEA Grapalat"/>
        </w:rPr>
        <w:t>/</w:t>
      </w:r>
      <w:r w:rsidRPr="00C87B61">
        <w:rPr>
          <w:rFonts w:ascii="GHEA Grapalat" w:hAnsi="GHEA Grapalat" w:hint="eastAsia"/>
        </w:rPr>
        <w:t>или</w:t>
      </w:r>
      <w:r w:rsidRPr="00C87B61">
        <w:rPr>
          <w:rFonts w:ascii="GHEA Grapalat" w:hAnsi="GHEA Grapalat"/>
        </w:rPr>
        <w:t xml:space="preserve"> </w:t>
      </w:r>
      <w:r w:rsidRPr="00C87B61">
        <w:rPr>
          <w:rFonts w:ascii="GHEA Grapalat" w:hAnsi="GHEA Grapalat" w:hint="eastAsia"/>
        </w:rPr>
        <w:t>квалификации</w:t>
      </w:r>
      <w:r w:rsidRPr="00C87B61">
        <w:rPr>
          <w:rFonts w:ascii="GHEA Grapalat" w:hAnsi="GHEA Grapalat"/>
        </w:rPr>
        <w:t xml:space="preserve"> </w:t>
      </w:r>
      <w:r w:rsidRPr="00C87B61">
        <w:rPr>
          <w:rFonts w:ascii="GHEA Grapalat" w:hAnsi="GHEA Grapalat" w:hint="eastAsia"/>
        </w:rPr>
        <w:t>руководитель</w:t>
      </w:r>
      <w:r w:rsidRPr="00C87B61">
        <w:rPr>
          <w:rFonts w:ascii="GHEA Grapalat" w:hAnsi="GHEA Grapalat"/>
        </w:rPr>
        <w:t xml:space="preserve"> </w:t>
      </w:r>
      <w:r w:rsidRPr="00C87B61">
        <w:rPr>
          <w:rFonts w:ascii="GHEA Grapalat" w:hAnsi="GHEA Grapalat" w:hint="eastAsia"/>
        </w:rPr>
        <w:t>заказчика</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письменной</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течение</w:t>
      </w:r>
      <w:r w:rsidRPr="00C87B61">
        <w:rPr>
          <w:rFonts w:ascii="GHEA Grapalat" w:hAnsi="GHEA Grapalat"/>
        </w:rPr>
        <w:t xml:space="preserve"> </w:t>
      </w:r>
      <w:r w:rsidRPr="00C87B61">
        <w:rPr>
          <w:rFonts w:ascii="GHEA Grapalat" w:hAnsi="GHEA Grapalat" w:hint="eastAsia"/>
        </w:rPr>
        <w:t>пяти</w:t>
      </w:r>
      <w:r w:rsidRPr="00C87B61">
        <w:rPr>
          <w:rFonts w:ascii="GHEA Grapalat" w:hAnsi="GHEA Grapalat"/>
        </w:rPr>
        <w:t xml:space="preserve"> </w:t>
      </w:r>
      <w:r w:rsidRPr="00C87B61">
        <w:rPr>
          <w:rFonts w:ascii="GHEA Grapalat" w:hAnsi="GHEA Grapalat" w:hint="eastAsia"/>
        </w:rPr>
        <w:t>рабочих</w:t>
      </w:r>
      <w:r w:rsidRPr="00C87B61">
        <w:rPr>
          <w:rFonts w:ascii="GHEA Grapalat" w:hAnsi="GHEA Grapalat"/>
        </w:rPr>
        <w:t xml:space="preserve"> </w:t>
      </w:r>
      <w:r w:rsidRPr="00C87B61">
        <w:rPr>
          <w:rFonts w:ascii="GHEA Grapalat" w:hAnsi="GHEA Grapalat" w:hint="eastAsia"/>
        </w:rPr>
        <w:t>дней</w:t>
      </w:r>
      <w:r w:rsidRPr="00C87B61">
        <w:rPr>
          <w:rFonts w:ascii="GHEA Grapalat" w:hAnsi="GHEA Grapalat"/>
        </w:rPr>
        <w:t xml:space="preserve">, </w:t>
      </w:r>
      <w:r w:rsidRPr="00C87B61">
        <w:rPr>
          <w:rFonts w:ascii="GHEA Grapalat" w:hAnsi="GHEA Grapalat" w:hint="eastAsia"/>
        </w:rPr>
        <w:t>следующих</w:t>
      </w:r>
      <w:r w:rsidRPr="00C87B61">
        <w:rPr>
          <w:rFonts w:ascii="GHEA Grapalat" w:hAnsi="GHEA Grapalat"/>
        </w:rPr>
        <w:t xml:space="preserve"> </w:t>
      </w:r>
      <w:r w:rsidR="00173318" w:rsidRPr="00C87B61">
        <w:rPr>
          <w:rFonts w:ascii="GHEA Grapalat" w:hAnsi="GHEA Grapalat"/>
        </w:rPr>
        <w:t>за днем возникновения основания возврата обеспечения уведомляет</w:t>
      </w:r>
      <w:r w:rsidRPr="00C87B61">
        <w:rPr>
          <w:rFonts w:ascii="GHEA Grapalat" w:hAnsi="GHEA Grapalat"/>
        </w:rPr>
        <w:t>:</w:t>
      </w:r>
    </w:p>
    <w:p w:rsidR="00D70281" w:rsidRPr="00C87B61" w:rsidRDefault="00D70281" w:rsidP="002520F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lastRenderedPageBreak/>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002520FB" w:rsidRPr="00C87B61">
        <w:rPr>
          <w:rFonts w:ascii="GHEA Grapalat" w:hAnsi="GHEA Grapalat" w:hint="eastAsia"/>
        </w:rPr>
        <w:t>представлен</w:t>
      </w:r>
      <w:r w:rsidR="002520FB" w:rsidRPr="00C87B61">
        <w:rPr>
          <w:rFonts w:ascii="GHEA Grapalat" w:hAnsi="GHEA Grapalat"/>
        </w:rPr>
        <w:t xml:space="preserve">ного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наличных денег - </w:t>
      </w:r>
      <w:r w:rsidRPr="00C87B61">
        <w:rPr>
          <w:rFonts w:ascii="GHEA Grapalat" w:hAnsi="GHEA Grapalat" w:hint="eastAsia"/>
        </w:rPr>
        <w:t>Министерство</w:t>
      </w:r>
      <w:r w:rsidRPr="00C87B61">
        <w:rPr>
          <w:rFonts w:ascii="GHEA Grapalat" w:hAnsi="GHEA Grapalat"/>
        </w:rPr>
        <w:t xml:space="preserve"> </w:t>
      </w:r>
      <w:r w:rsidRPr="00C87B61">
        <w:rPr>
          <w:rFonts w:ascii="GHEA Grapalat" w:hAnsi="GHEA Grapalat" w:hint="eastAsia"/>
        </w:rPr>
        <w:t>финансов</w:t>
      </w:r>
      <w:r w:rsidRPr="00C87B61">
        <w:rPr>
          <w:rFonts w:ascii="GHEA Grapalat" w:hAnsi="GHEA Grapalat"/>
        </w:rPr>
        <w:t xml:space="preserve"> </w:t>
      </w:r>
      <w:r w:rsidRPr="00C87B61">
        <w:rPr>
          <w:rFonts w:ascii="GHEA Grapalat" w:hAnsi="GHEA Grapalat" w:hint="eastAsia"/>
        </w:rPr>
        <w:t>РА</w:t>
      </w:r>
      <w:r w:rsidRPr="00C87B61">
        <w:rPr>
          <w:rFonts w:ascii="GHEA Grapalat" w:hAnsi="GHEA Grapalat"/>
        </w:rPr>
        <w:t xml:space="preserve"> </w:t>
      </w:r>
      <w:r w:rsidRPr="00C87B61">
        <w:rPr>
          <w:rFonts w:ascii="GHEA Grapalat" w:hAnsi="GHEA Grapalat" w:hint="eastAsia"/>
        </w:rPr>
        <w:t>с</w:t>
      </w:r>
      <w:r w:rsidRPr="00C87B61">
        <w:rPr>
          <w:rFonts w:ascii="GHEA Grapalat" w:hAnsi="GHEA Grapalat"/>
        </w:rPr>
        <w:t xml:space="preserve"> </w:t>
      </w:r>
      <w:r w:rsidRPr="00C87B61">
        <w:rPr>
          <w:rFonts w:ascii="GHEA Grapalat" w:hAnsi="GHEA Grapalat" w:hint="eastAsia"/>
        </w:rPr>
        <w:t>приложением</w:t>
      </w:r>
      <w:r w:rsidRPr="00C87B61">
        <w:rPr>
          <w:rFonts w:ascii="GHEA Grapalat" w:hAnsi="GHEA Grapalat"/>
        </w:rPr>
        <w:t xml:space="preserve"> </w:t>
      </w:r>
      <w:r w:rsidRPr="00C87B61">
        <w:rPr>
          <w:rFonts w:ascii="GHEA Grapalat" w:hAnsi="GHEA Grapalat" w:hint="eastAsia"/>
        </w:rPr>
        <w:t>копии</w:t>
      </w:r>
      <w:r w:rsidRPr="00C87B61">
        <w:rPr>
          <w:rFonts w:ascii="GHEA Grapalat" w:hAnsi="GHEA Grapalat"/>
        </w:rPr>
        <w:t xml:space="preserve"> представленного в заявке </w:t>
      </w:r>
      <w:r w:rsidRPr="00C87B61">
        <w:rPr>
          <w:rFonts w:ascii="GHEA Grapalat" w:hAnsi="GHEA Grapalat" w:hint="eastAsia"/>
        </w:rPr>
        <w:t>документа</w:t>
      </w:r>
      <w:r w:rsidRPr="00C87B61">
        <w:rPr>
          <w:rFonts w:ascii="GHEA Grapalat" w:hAnsi="GHEA Grapalat"/>
        </w:rPr>
        <w:t xml:space="preserve">, </w:t>
      </w:r>
      <w:r w:rsidRPr="00C87B61">
        <w:rPr>
          <w:rFonts w:ascii="GHEA Grapalat" w:hAnsi="GHEA Grapalat" w:hint="eastAsia"/>
        </w:rPr>
        <w:t>об</w:t>
      </w:r>
      <w:r w:rsidRPr="00C87B61">
        <w:rPr>
          <w:rFonts w:ascii="GHEA Grapalat" w:hAnsi="GHEA Grapalat"/>
        </w:rPr>
        <w:t xml:space="preserve"> </w:t>
      </w:r>
      <w:r w:rsidRPr="00C87B61">
        <w:rPr>
          <w:rFonts w:ascii="GHEA Grapalat" w:hAnsi="GHEA Grapalat" w:hint="eastAsia"/>
        </w:rPr>
        <w:t>обосновании</w:t>
      </w:r>
      <w:r w:rsidRPr="00C87B61">
        <w:rPr>
          <w:rFonts w:ascii="GHEA Grapalat" w:hAnsi="GHEA Grapalat"/>
        </w:rPr>
        <w:t xml:space="preserve"> </w:t>
      </w:r>
      <w:r w:rsidRPr="00C87B61">
        <w:rPr>
          <w:rFonts w:ascii="GHEA Grapalat" w:hAnsi="GHEA Grapalat" w:hint="eastAsia"/>
        </w:rPr>
        <w:t>платежа</w:t>
      </w:r>
      <w:r w:rsidR="002520FB" w:rsidRPr="00C87B61">
        <w:rPr>
          <w:rFonts w:ascii="GHEA Grapalat" w:hAnsi="GHEA Grapalat"/>
        </w:rPr>
        <w:t>;</w:t>
      </w:r>
    </w:p>
    <w:p w:rsidR="00D70281" w:rsidRPr="00C87B61"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w:t>
      </w:r>
      <w:r w:rsidRPr="00C87B61">
        <w:rPr>
          <w:rFonts w:ascii="GHEA Grapalat" w:hAnsi="GHEA Grapalat" w:hint="eastAsia"/>
        </w:rPr>
        <w:t>банковской</w:t>
      </w:r>
      <w:r w:rsidRPr="00C87B61">
        <w:rPr>
          <w:rFonts w:ascii="GHEA Grapalat" w:hAnsi="GHEA Grapalat"/>
        </w:rPr>
        <w:t xml:space="preserve"> </w:t>
      </w:r>
      <w:r w:rsidRPr="00C87B61">
        <w:rPr>
          <w:rFonts w:ascii="GHEA Grapalat" w:hAnsi="GHEA Grapalat" w:hint="eastAsia"/>
        </w:rPr>
        <w:t>гарантии</w:t>
      </w:r>
      <w:r w:rsidRPr="00C87B61">
        <w:rPr>
          <w:rFonts w:ascii="GHEA Grapalat" w:hAnsi="GHEA Grapalat"/>
        </w:rPr>
        <w:t xml:space="preserve">- </w:t>
      </w:r>
      <w:r w:rsidRPr="00C87B61">
        <w:rPr>
          <w:rFonts w:ascii="GHEA Grapalat" w:hAnsi="GHEA Grapalat" w:hint="eastAsia"/>
        </w:rPr>
        <w:t>банк</w:t>
      </w:r>
      <w:r w:rsidRPr="00C87B61">
        <w:rPr>
          <w:rFonts w:ascii="GHEA Grapalat" w:hAnsi="GHEA Grapalat"/>
        </w:rPr>
        <w:t xml:space="preserve">, </w:t>
      </w:r>
      <w:r w:rsidRPr="00C87B61">
        <w:rPr>
          <w:rFonts w:ascii="GHEA Grapalat" w:hAnsi="GHEA Grapalat" w:hint="eastAsia"/>
        </w:rPr>
        <w:t>выдавший</w:t>
      </w:r>
      <w:r w:rsidRPr="00C87B61">
        <w:rPr>
          <w:rFonts w:ascii="GHEA Grapalat" w:hAnsi="GHEA Grapalat"/>
        </w:rPr>
        <w:t xml:space="preserve"> </w:t>
      </w:r>
      <w:r w:rsidRPr="00C87B61">
        <w:rPr>
          <w:rFonts w:ascii="GHEA Grapalat" w:hAnsi="GHEA Grapalat" w:hint="eastAsia"/>
        </w:rPr>
        <w:t>гарантию</w:t>
      </w:r>
      <w:r w:rsidRPr="00C87B61">
        <w:rPr>
          <w:rFonts w:ascii="GHEA Grapalat" w:hAnsi="GHEA Grapalat"/>
        </w:rPr>
        <w:t>;</w:t>
      </w:r>
    </w:p>
    <w:p w:rsidR="00D70281" w:rsidRPr="00B2678A"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соглашения о неустойке - </w:t>
      </w:r>
      <w:r w:rsidRPr="00C87B61">
        <w:rPr>
          <w:rFonts w:ascii="GHEA Grapalat" w:hAnsi="GHEA Grapalat" w:hint="eastAsia"/>
        </w:rPr>
        <w:t>представивше</w:t>
      </w:r>
      <w:r w:rsidRPr="00C87B61">
        <w:rPr>
          <w:rFonts w:ascii="GHEA Grapalat" w:hAnsi="GHEA Grapalat"/>
        </w:rPr>
        <w:t>го его участника.</w:t>
      </w:r>
    </w:p>
    <w:p w:rsidR="00D70281" w:rsidRDefault="00D70281" w:rsidP="001075CA">
      <w:pPr>
        <w:widowControl w:val="0"/>
        <w:tabs>
          <w:tab w:val="left" w:pos="1134"/>
        </w:tabs>
        <w:spacing w:after="160"/>
        <w:ind w:firstLine="567"/>
        <w:jc w:val="both"/>
        <w:rPr>
          <w:rFonts w:ascii="GHEA Grapalat" w:hAnsi="GHEA Grapalat"/>
        </w:rPr>
      </w:pP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362FEF" w:rsidRDefault="00362FEF">
      <w:pPr>
        <w:rPr>
          <w:rFonts w:ascii="GHEA Grapalat" w:hAnsi="GHEA Grapalat" w:cs="Sylfaen"/>
        </w:rPr>
      </w:pPr>
      <w:r>
        <w:rPr>
          <w:rFonts w:ascii="GHEA Grapalat" w:hAnsi="GHEA Grapalat" w:cs="Sylfaen"/>
        </w:rPr>
        <w:br w:type="page"/>
      </w:r>
    </w:p>
    <w:p w:rsidR="00637D24" w:rsidRPr="009044F1" w:rsidRDefault="00637D24" w:rsidP="00B46D58">
      <w:pPr>
        <w:widowControl w:val="0"/>
        <w:tabs>
          <w:tab w:val="left" w:pos="1134"/>
        </w:tabs>
        <w:spacing w:after="160"/>
        <w:ind w:firstLine="567"/>
        <w:jc w:val="both"/>
        <w:rPr>
          <w:rFonts w:ascii="GHEA Grapalat" w:hAnsi="GHEA Grapalat" w:cs="Sylfaen"/>
        </w:rPr>
      </w:pP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27573B">
        <w:rPr>
          <w:rStyle w:val="af6"/>
          <w:rFonts w:ascii="GHEA Grapalat" w:hAnsi="GHEA Grapalat"/>
        </w:rPr>
        <w:footnoteReference w:customMarkFollows="1" w:id="12"/>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1770E8" w:rsidRPr="00216702" w:rsidRDefault="001770E8" w:rsidP="001770E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770E8" w:rsidRPr="00996C18" w:rsidRDefault="001770E8" w:rsidP="001770E8">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 xml:space="preserve">установленный настоящим приглашением, является </w:t>
      </w:r>
      <w:r w:rsidRPr="000B56C9">
        <w:rPr>
          <w:rFonts w:ascii="GHEA Grapalat" w:hAnsi="GHEA Grapalat"/>
        </w:rPr>
        <w:lastRenderedPageBreak/>
        <w:t>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C87BF8" w:rsidRDefault="00C87BF8" w:rsidP="00C87BF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C87BF8" w:rsidRPr="00570BBD" w:rsidRDefault="00C87BF8" w:rsidP="00C87BF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C87BF8" w:rsidRDefault="00C87BF8" w:rsidP="00C87BF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C87BF8" w:rsidRPr="00570BBD" w:rsidRDefault="00C87BF8" w:rsidP="00C87BF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lastRenderedPageBreak/>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C87BF8" w:rsidRPr="009044F1" w:rsidRDefault="00C87BF8" w:rsidP="00C87BF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703753">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13"/>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При этом заявкой представляется оригинал документа, удостоверяющего оплату наличных денег, или оригинал банковской гарантии.</w:t>
      </w:r>
      <w:r w:rsidR="0036524F">
        <w:rPr>
          <w:rFonts w:ascii="GHEA Grapalat" w:hAnsi="GHEA Grapalat"/>
        </w:rPr>
        <w:t xml:space="preserve"> </w:t>
      </w:r>
      <w:r w:rsidR="00761A4D" w:rsidRPr="00B138F3">
        <w:rPr>
          <w:rStyle w:val="af6"/>
          <w:rFonts w:ascii="GHEA Grapalat" w:hAnsi="GHEA Grapalat"/>
        </w:rPr>
        <w:footnoteReference w:customMarkFollows="1" w:id="14"/>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B2572B" w:rsidRPr="00374F4A" w:rsidRDefault="00B2572B" w:rsidP="00B46D58">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703753">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6132ED">
        <w:rPr>
          <w:rFonts w:ascii="GHEA Grapalat" w:hAnsi="GHEA Grapalat"/>
          <w:sz w:val="24"/>
          <w:szCs w:val="24"/>
        </w:rPr>
        <w:t>"</w:t>
      </w:r>
      <w:r w:rsidRPr="00374F4A">
        <w:rPr>
          <w:rFonts w:ascii="GHEA Grapalat" w:hAnsi="GHEA Grapalat"/>
          <w:b/>
          <w:sz w:val="24"/>
          <w:szCs w:val="24"/>
        </w:rPr>
        <w:t>---BMAPDzB</w:t>
      </w:r>
      <w:r w:rsidR="00B666FB">
        <w:rPr>
          <w:rStyle w:val="af6"/>
          <w:rFonts w:ascii="GHEA Grapalat" w:hAnsi="GHEA Grapalat"/>
          <w:b/>
          <w:sz w:val="24"/>
          <w:szCs w:val="24"/>
        </w:rPr>
        <w:footnoteReference w:customMarkFollows="1" w:id="15"/>
        <w:t>*</w:t>
      </w:r>
      <w:r w:rsidRPr="00374F4A">
        <w:rPr>
          <w:rFonts w:ascii="GHEA Grapalat" w:hAnsi="GHEA Grapalat"/>
          <w:b/>
          <w:sz w:val="24"/>
          <w:szCs w:val="24"/>
        </w:rPr>
        <w:t>---/---</w:t>
      </w:r>
      <w:r w:rsidR="006132ED">
        <w:rPr>
          <w:rFonts w:ascii="GHEA Grapalat" w:hAnsi="GHEA Grapalat"/>
          <w:sz w:val="24"/>
          <w:szCs w:val="24"/>
        </w:rPr>
        <w:t>"</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Pr="00DD2B43">
        <w:rPr>
          <w:rFonts w:ascii="GHEA Grapalat" w:hAnsi="GHEA Grapalat"/>
        </w:rPr>
        <w:t>---BMAPDzB---/---</w:t>
      </w:r>
      <w:r w:rsidR="006132ED">
        <w:rPr>
          <w:rFonts w:ascii="GHEA Grapalat" w:hAnsi="GHEA Grapalat"/>
        </w:rPr>
        <w:t>"</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9E1F0A" w:rsidRPr="004F23CF" w:rsidRDefault="009E1F0A" w:rsidP="009E1F0A">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rsidR="009E1F0A" w:rsidRPr="004F23CF" w:rsidRDefault="009E1F0A" w:rsidP="009E1F0A">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rsidR="009E1F0A" w:rsidRPr="004F23CF" w:rsidRDefault="009E1F0A" w:rsidP="009E1F0A">
      <w:pPr>
        <w:rPr>
          <w:rFonts w:ascii="GHEA Grapalat" w:hAnsi="GHEA Grapalat"/>
          <w:i/>
          <w:sz w:val="16"/>
          <w:vertAlign w:val="superscript"/>
          <w:lang w:val="es-ES"/>
        </w:rPr>
      </w:pPr>
    </w:p>
    <w:p w:rsidR="009E1F0A" w:rsidRPr="004F23CF" w:rsidRDefault="009E1F0A" w:rsidP="009E1F0A">
      <w:pPr>
        <w:rPr>
          <w:rFonts w:ascii="GHEA Grapalat" w:hAnsi="GHEA Grapalat" w:cs="Sylfaen"/>
          <w:sz w:val="20"/>
          <w:lang w:val="hy-AM"/>
        </w:rPr>
      </w:pPr>
      <w:r w:rsidRPr="004F23CF">
        <w:rPr>
          <w:rFonts w:ascii="GHEA Grapalat" w:hAnsi="GHEA Grapalat"/>
          <w:lang w:val="hy-AM"/>
        </w:rPr>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r w:rsidRPr="004F23CF">
        <w:rPr>
          <w:rFonts w:ascii="GHEA Grapalat" w:hAnsi="GHEA Grapalat"/>
          <w:spacing w:val="-4"/>
        </w:rPr>
        <w:t xml:space="preserve">на </w:t>
      </w:r>
      <w:r w:rsidR="00703753">
        <w:rPr>
          <w:rFonts w:ascii="GHEA Grapalat" w:hAnsi="GHEA Grapalat"/>
        </w:rPr>
        <w:t>запрос котировок</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Pr="004F23CF">
        <w:rPr>
          <w:rFonts w:ascii="GHEA Grapalat" w:hAnsi="GHEA Grapalat"/>
        </w:rPr>
        <w:t>"--- BMAPDzB ---/---"*</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sidR="006247D8">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rsidR="009E1F0A" w:rsidRPr="004F23CF" w:rsidRDefault="009E1F0A" w:rsidP="009E1F0A">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sidR="006247D8">
        <w:rPr>
          <w:rFonts w:ascii="GHEA Grapalat" w:hAnsi="GHEA Grapalat" w:cs="Sylfaen"/>
          <w:sz w:val="20"/>
        </w:rPr>
        <w:t xml:space="preserve">                                        </w:t>
      </w:r>
      <w:r w:rsidRPr="004F23CF">
        <w:rPr>
          <w:rFonts w:ascii="GHEA Grapalat" w:hAnsi="GHEA Grapalat"/>
          <w:sz w:val="16"/>
        </w:rPr>
        <w:t>наименование участника</w:t>
      </w:r>
    </w:p>
    <w:p w:rsidR="006B3E56" w:rsidRPr="00AF791F" w:rsidRDefault="009E1F0A" w:rsidP="00AF791F">
      <w:pPr>
        <w:widowControl w:val="0"/>
        <w:spacing w:after="160"/>
        <w:ind w:left="568"/>
        <w:jc w:val="both"/>
        <w:rPr>
          <w:rFonts w:ascii="GHEA Grapalat" w:hAnsi="GHEA Grapalat" w:cs="Arial"/>
        </w:rPr>
      </w:pPr>
      <w:r w:rsidRPr="00AF791F">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AF791F" w:rsidDel="009E1F0A">
        <w:rPr>
          <w:rFonts w:ascii="GHEA Grapalat" w:hAnsi="GHEA Grapalat"/>
        </w:rPr>
        <w:t xml:space="preserve"> </w:t>
      </w:r>
      <w:r w:rsidR="0035493A" w:rsidRPr="00AF791F">
        <w:rPr>
          <w:rFonts w:ascii="GHEA Grapalat" w:hAnsi="GHEA Grapalat"/>
          <w:vertAlign w:val="superscript"/>
        </w:rPr>
        <w:t>16</w:t>
      </w:r>
      <w:r w:rsidR="00952531" w:rsidRPr="00AF791F">
        <w:rPr>
          <w:rFonts w:ascii="GHEA Grapalat" w:hAnsi="GHEA Grapalat"/>
        </w:rPr>
        <w:t>,</w:t>
      </w:r>
    </w:p>
    <w:p w:rsidR="006B3E56" w:rsidRPr="00AF791F" w:rsidRDefault="006B3E56" w:rsidP="00AF791F">
      <w:pPr>
        <w:pStyle w:val="aff"/>
        <w:widowControl w:val="0"/>
        <w:numPr>
          <w:ilvl w:val="0"/>
          <w:numId w:val="33"/>
        </w:numPr>
        <w:tabs>
          <w:tab w:val="left" w:pos="567"/>
        </w:tabs>
        <w:spacing w:after="160"/>
        <w:jc w:val="both"/>
        <w:rPr>
          <w:rFonts w:ascii="GHEA Grapalat" w:hAnsi="GHEA Grapalat" w:cs="Arial"/>
        </w:rPr>
      </w:pPr>
      <w:r w:rsidRPr="00AF791F">
        <w:rPr>
          <w:rFonts w:ascii="GHEA Grapalat" w:hAnsi="GHEA Grapalat"/>
        </w:rPr>
        <w:t xml:space="preserve">в рамках участия в </w:t>
      </w:r>
      <w:r w:rsidR="00305944" w:rsidRPr="00AF791F">
        <w:rPr>
          <w:rFonts w:ascii="GHEA Grapalat" w:hAnsi="GHEA Grapalat"/>
        </w:rPr>
        <w:t xml:space="preserve">открытом конкурсе </w:t>
      </w:r>
      <w:r w:rsidRPr="00AF791F">
        <w:rPr>
          <w:rFonts w:ascii="GHEA Grapalat" w:hAnsi="GHEA Grapalat"/>
        </w:rPr>
        <w:t>под кодом "--- BMAPDzB ---/---"*</w:t>
      </w:r>
    </w:p>
    <w:p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w:t>
      </w:r>
      <w:r w:rsidR="00024FA3">
        <w:rPr>
          <w:rFonts w:ascii="GHEA Grapalat" w:hAnsi="GHEA Grapalat"/>
        </w:rPr>
        <w:t xml:space="preserve"> </w:t>
      </w:r>
      <w:r w:rsidR="00024FA3" w:rsidRPr="00326396">
        <w:rPr>
          <w:rFonts w:ascii="GHEA Grapalat" w:hAnsi="GHEA Grapalat"/>
          <w:lang w:val="hy-AM"/>
        </w:rPr>
        <w:t>недобросовестн</w:t>
      </w:r>
      <w:r w:rsidR="00024FA3">
        <w:rPr>
          <w:rFonts w:ascii="GHEA Grapalat" w:hAnsi="GHEA Grapalat"/>
        </w:rPr>
        <w:t>ой</w:t>
      </w:r>
      <w:r w:rsidR="00024FA3" w:rsidRPr="00326396">
        <w:rPr>
          <w:rFonts w:ascii="GHEA Grapalat" w:hAnsi="GHEA Grapalat"/>
          <w:lang w:val="hy-AM"/>
        </w:rPr>
        <w:t xml:space="preserve"> конкуренци</w:t>
      </w:r>
      <w:r w:rsidR="00024FA3">
        <w:rPr>
          <w:rFonts w:ascii="GHEA Grapalat" w:hAnsi="GHEA Grapalat"/>
        </w:rPr>
        <w:t>и,</w:t>
      </w:r>
      <w:r>
        <w:rPr>
          <w:rFonts w:ascii="GHEA Grapalat" w:hAnsi="GHEA Grapalat"/>
        </w:rPr>
        <w:t xml:space="preserve"> злоупотребления доминирующим положением и антиконкурентного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703753">
        <w:rPr>
          <w:rFonts w:ascii="GHEA Grapalat" w:hAnsi="GHEA Grapalat"/>
        </w:rPr>
        <w:t>запрос котировок</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13"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rsidR="00BB6319" w:rsidRDefault="00BB6319" w:rsidP="00BB6319">
      <w:pPr>
        <w:widowControl w:val="0"/>
        <w:spacing w:after="160"/>
        <w:contextualSpacing/>
        <w:jc w:val="both"/>
        <w:rPr>
          <w:rFonts w:ascii="GHEA Grapalat" w:hAnsi="GHEA Grapalat"/>
        </w:rPr>
      </w:pPr>
      <w:r>
        <w:rPr>
          <w:rFonts w:ascii="GHEA Grapalat" w:hAnsi="GHEA Grapalat"/>
        </w:rPr>
        <w:t>Ниже  ------------</w:t>
      </w:r>
      <w:r w:rsidR="009A73EA">
        <w:rPr>
          <w:rFonts w:ascii="GHEA Grapalat" w:hAnsi="GHEA Grapalat"/>
        </w:rPr>
        <w:t>---------------------------</w:t>
      </w:r>
      <w:r>
        <w:rPr>
          <w:rFonts w:ascii="GHEA Grapalat" w:hAnsi="GHEA Grapalat"/>
        </w:rPr>
        <w:t>-</w:t>
      </w:r>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rsidR="00BB6319" w:rsidRDefault="00BB6319" w:rsidP="004A5C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rsidR="007D1008" w:rsidRPr="009A73EA" w:rsidRDefault="009A73EA" w:rsidP="00724462">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af6"/>
          <w:rFonts w:ascii="GHEA Grapalat" w:hAnsi="GHEA Grapalat"/>
          <w:sz w:val="28"/>
          <w:szCs w:val="28"/>
        </w:rPr>
        <w:footnoteReference w:customMarkFollows="1" w:id="16"/>
        <w:t>**</w:t>
      </w:r>
      <w:r>
        <w:rPr>
          <w:rFonts w:ascii="GHEA Grapalat" w:hAnsi="GHEA Grapalat"/>
          <w:sz w:val="28"/>
          <w:szCs w:val="28"/>
        </w:rPr>
        <w:t>.</w:t>
      </w:r>
      <w:r w:rsidR="006B3E56" w:rsidRPr="009A73EA">
        <w:rPr>
          <w:rFonts w:ascii="GHEA Grapalat" w:hAnsi="GHEA Grapalat"/>
        </w:rPr>
        <w:t xml:space="preserve"> </w:t>
      </w:r>
      <w:r w:rsidR="007D1008" w:rsidRPr="009A73EA">
        <w:rPr>
          <w:rFonts w:ascii="GHEA Grapalat" w:hAnsi="GHEA Grapalat"/>
        </w:rPr>
        <w:br w:type="page"/>
      </w:r>
    </w:p>
    <w:p w:rsidR="00923711" w:rsidRDefault="00923711">
      <w:pPr>
        <w:rPr>
          <w:rFonts w:ascii="GHEA Grapalat" w:hAnsi="GHEA Grapalat"/>
        </w:rPr>
      </w:pPr>
    </w:p>
    <w:p w:rsidR="00110534" w:rsidRDefault="00F36AD3" w:rsidP="00B46D58">
      <w:pPr>
        <w:jc w:val="both"/>
        <w:rPr>
          <w:rFonts w:ascii="GHEA Grapalat" w:hAnsi="GHEA Grapalat"/>
        </w:rPr>
      </w:pPr>
      <w:r>
        <w:rPr>
          <w:rFonts w:ascii="GHEA Grapalat" w:hAnsi="GHEA Grapalat"/>
        </w:rPr>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9044F1" w:rsidRDefault="00D043C1" w:rsidP="00D043C1">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703753">
        <w:rPr>
          <w:rFonts w:ascii="GHEA Grapalat" w:hAnsi="GHEA Grapalat"/>
          <w:b/>
          <w:sz w:val="24"/>
          <w:szCs w:val="24"/>
        </w:rPr>
        <w:t>запрос котировок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Pr="009044F1">
        <w:rPr>
          <w:rFonts w:ascii="GHEA Grapalat" w:hAnsi="GHEA Grapalat"/>
          <w:b/>
          <w:sz w:val="24"/>
          <w:szCs w:val="24"/>
        </w:rPr>
        <w:t>---BMAPDzB---/---</w:t>
      </w:r>
      <w:r>
        <w:rPr>
          <w:rFonts w:ascii="GHEA Grapalat" w:hAnsi="GHEA Grapalat"/>
          <w:b/>
          <w:sz w:val="24"/>
          <w:szCs w:val="24"/>
        </w:rPr>
        <w:t>"</w:t>
      </w:r>
      <w:r>
        <w:rPr>
          <w:rStyle w:val="af6"/>
          <w:rFonts w:ascii="GHEA Grapalat" w:hAnsi="GHEA Grapalat"/>
          <w:b/>
          <w:sz w:val="24"/>
          <w:szCs w:val="24"/>
        </w:rPr>
        <w:footnoteReference w:customMarkFollows="1" w:id="17"/>
        <w:t>*</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Pr>
          <w:rFonts w:ascii="GHEA Grapalat" w:hAnsi="GHEA Grapalat"/>
        </w:rPr>
        <w:t>"</w:t>
      </w:r>
      <w:r w:rsidRPr="009044F1">
        <w:rPr>
          <w:rFonts w:ascii="GHEA Grapalat" w:hAnsi="GHEA Grapalat"/>
        </w:rPr>
        <w:t>---BMAPDzB---/---</w:t>
      </w:r>
      <w:r>
        <w:rPr>
          <w:rFonts w:ascii="GHEA Grapalat" w:hAnsi="GHEA Grapalat"/>
        </w:rPr>
        <w:t>"</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9A3C00" w:rsidP="009A3C00">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AB6E69" w:rsidRDefault="00AB6E69" w:rsidP="00AB6E69">
      <w:pPr>
        <w:jc w:val="right"/>
        <w:rPr>
          <w:rFonts w:ascii="GHEA Grapalat" w:hAnsi="GHEA Grapalat"/>
          <w:b/>
        </w:rPr>
      </w:pPr>
      <w:r>
        <w:rPr>
          <w:rFonts w:ascii="GHEA Grapalat" w:hAnsi="GHEA Grapalat"/>
          <w:b/>
        </w:rPr>
        <w:lastRenderedPageBreak/>
        <w:t>Приложение 1.</w:t>
      </w:r>
      <w:r w:rsidR="000B5664">
        <w:rPr>
          <w:rFonts w:ascii="GHEA Grapalat" w:hAnsi="GHEA Grapalat"/>
          <w:b/>
        </w:rPr>
        <w:t>2</w:t>
      </w:r>
      <w:r>
        <w:rPr>
          <w:rFonts w:ascii="GHEA Grapalat" w:hAnsi="GHEA Grapalat"/>
          <w:b/>
        </w:rPr>
        <w:t xml:space="preserve">** </w:t>
      </w:r>
    </w:p>
    <w:p w:rsidR="00AB6E69" w:rsidRPr="00FA6464" w:rsidRDefault="00AB6E69" w:rsidP="00AB6E69">
      <w:pPr>
        <w:jc w:val="right"/>
        <w:rPr>
          <w:rFonts w:ascii="GHEA Grapalat" w:hAnsi="GHEA Grapalat"/>
          <w:b/>
        </w:rPr>
      </w:pPr>
      <w:r w:rsidRPr="001439BD">
        <w:rPr>
          <w:rFonts w:ascii="GHEA Grapalat" w:hAnsi="GHEA Grapalat"/>
          <w:b/>
        </w:rPr>
        <w:t xml:space="preserve">к Приглашению на </w:t>
      </w:r>
      <w:r w:rsidR="00703753">
        <w:rPr>
          <w:rFonts w:ascii="GHEA Grapalat" w:hAnsi="GHEA Grapalat"/>
          <w:b/>
        </w:rPr>
        <w:t>запрос котировок</w:t>
      </w:r>
    </w:p>
    <w:p w:rsidR="00AB6E69" w:rsidRPr="009044F1" w:rsidRDefault="00AB6E69" w:rsidP="00AB6E69">
      <w:pPr>
        <w:pStyle w:val="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Pr>
          <w:rFonts w:ascii="GHEA Grapalat" w:hAnsi="GHEA Grapalat"/>
          <w:b/>
          <w:sz w:val="24"/>
          <w:szCs w:val="24"/>
        </w:rPr>
        <w:t>"</w:t>
      </w:r>
      <w:r w:rsidRPr="009044F1">
        <w:rPr>
          <w:rFonts w:ascii="GHEA Grapalat" w:hAnsi="GHEA Grapalat"/>
          <w:b/>
          <w:sz w:val="24"/>
          <w:szCs w:val="24"/>
        </w:rPr>
        <w:t>---BMAPDzB</w:t>
      </w:r>
      <w:r w:rsidR="000B5664">
        <w:rPr>
          <w:rFonts w:ascii="GHEA Grapalat" w:hAnsi="GHEA Grapalat"/>
          <w:b/>
          <w:sz w:val="24"/>
          <w:szCs w:val="24"/>
        </w:rPr>
        <w:t>*</w:t>
      </w:r>
      <w:r w:rsidRPr="009044F1">
        <w:rPr>
          <w:rFonts w:ascii="GHEA Grapalat" w:hAnsi="GHEA Grapalat"/>
          <w:b/>
          <w:sz w:val="24"/>
          <w:szCs w:val="24"/>
        </w:rPr>
        <w:t>---/---</w:t>
      </w:r>
      <w:r>
        <w:rPr>
          <w:rFonts w:ascii="GHEA Grapalat" w:hAnsi="GHEA Grapalat"/>
          <w:b/>
          <w:sz w:val="24"/>
          <w:szCs w:val="24"/>
        </w:rPr>
        <w:t>"</w:t>
      </w:r>
    </w:p>
    <w:p w:rsidR="00F016A2" w:rsidRDefault="00F016A2">
      <w:pPr>
        <w:rPr>
          <w:rFonts w:ascii="GHEA Grapalat" w:hAnsi="GHEA Grapalat"/>
          <w:b/>
        </w:rPr>
      </w:pPr>
    </w:p>
    <w:p w:rsidR="00F016A2" w:rsidRDefault="00F016A2" w:rsidP="00F016A2">
      <w:pPr>
        <w:ind w:left="360" w:hanging="360"/>
        <w:jc w:val="center"/>
        <w:rPr>
          <w:rFonts w:ascii="GHEA Grapalat" w:hAnsi="GHEA Grapalat"/>
          <w:b/>
        </w:rPr>
      </w:pPr>
      <w:r>
        <w:rPr>
          <w:rFonts w:ascii="GHEA Grapalat" w:hAnsi="GHEA Grapalat"/>
          <w:b/>
        </w:rPr>
        <w:t>ФОРМА</w:t>
      </w:r>
    </w:p>
    <w:p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F016A2" w:rsidRPr="00ED3A13" w:rsidRDefault="00F016A2" w:rsidP="00F016A2">
      <w:pPr>
        <w:ind w:left="360" w:hanging="360"/>
        <w:jc w:val="center"/>
        <w:rPr>
          <w:rFonts w:ascii="GHEA Grapalat" w:eastAsia="GHEA Grapalat" w:hAnsi="GHEA Grapalat" w:cs="GHEA Grapalat"/>
          <w:b/>
        </w:rPr>
      </w:pPr>
    </w:p>
    <w:p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4"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F016A2" w:rsidRPr="00FD1EE4" w:rsidRDefault="00F016A2" w:rsidP="006D2CDF">
            <w:pPr>
              <w:spacing w:before="240" w:after="240"/>
              <w:ind w:left="993" w:hanging="851"/>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ind w:left="993" w:hanging="851"/>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487"/>
        </w:trPr>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rPr>
          <w:rFonts w:ascii="GHEA Grapalat" w:eastAsia="GHEA Grapalat" w:hAnsi="GHEA Grapalat" w:cs="GHEA Grapalat"/>
        </w:rPr>
      </w:pPr>
    </w:p>
    <w:p w:rsidR="00F016A2" w:rsidRPr="00FD1EE4" w:rsidRDefault="00F016A2" w:rsidP="00F016A2">
      <w:pPr>
        <w:rPr>
          <w:rFonts w:ascii="GHEA Grapalat" w:eastAsia="GHEA Grapalat" w:hAnsi="GHEA Grapalat" w:cs="GHEA Grapalat"/>
        </w:rPr>
      </w:pPr>
      <w:r w:rsidRPr="00FD1EE4">
        <w:rPr>
          <w:rFonts w:ascii="GHEA Grapalat" w:hAnsi="GHEA Grapalat"/>
        </w:rPr>
        <w:br w:type="page"/>
      </w:r>
    </w:p>
    <w:p w:rsidR="00F016A2" w:rsidRPr="009A52BE"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361"/>
        </w:trPr>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F016A2" w:rsidRPr="00FD1EE4" w:rsidRDefault="00CD768C" w:rsidP="006D2CDF">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CD768C" w:rsidP="006D2CDF">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F016A2" w:rsidRPr="00CB7DFD"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CD768C" w:rsidP="006D2CDF">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CD768C" w:rsidP="006D2CDF">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B047A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CD768C" w:rsidP="006D2CDF">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CD768C" w:rsidP="006D2CDF">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rPr>
          <w:rFonts w:ascii="GHEA Grapalat" w:eastAsia="GHEA Grapalat" w:hAnsi="GHEA Grapalat" w:cs="GHEA Grapalat"/>
          <w:b/>
        </w:rPr>
      </w:pPr>
      <w:r w:rsidRPr="00FD1EE4">
        <w:rPr>
          <w:rFonts w:ascii="GHEA Grapalat" w:hAnsi="GHEA Grapalat"/>
        </w:rPr>
        <w:br w:type="page"/>
      </w: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 xml:space="preserve">Административно-территориальная </w:t>
            </w:r>
            <w:r w:rsidRPr="004A63D6">
              <w:rPr>
                <w:rFonts w:ascii="GHEA Grapalat" w:eastAsia="GHEA Grapalat" w:hAnsi="GHEA Grapalat" w:cs="GHEA Grapalat"/>
                <w:color w:val="000000"/>
              </w:rPr>
              <w:lastRenderedPageBreak/>
              <w:t>единица</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6D2CDF">
        <w:trPr>
          <w:trHeight w:val="924"/>
        </w:trPr>
        <w:tc>
          <w:tcPr>
            <w:tcW w:w="9016" w:type="dxa"/>
            <w:gridSpan w:val="2"/>
            <w:vAlign w:val="center"/>
          </w:tcPr>
          <w:p w:rsidR="00F016A2" w:rsidRPr="00FD1EE4" w:rsidRDefault="00CD768C"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rsidTr="006D2CDF">
        <w:trPr>
          <w:trHeight w:val="684"/>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F016A2" w:rsidRPr="006B364D" w:rsidRDefault="00CD768C"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F10CBA" w:rsidRDefault="00CD768C"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CD768C" w:rsidP="006D2CDF">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rsidTr="006D2CDF">
        <w:tc>
          <w:tcPr>
            <w:tcW w:w="9016" w:type="dxa"/>
            <w:gridSpan w:val="2"/>
            <w:vAlign w:val="center"/>
          </w:tcPr>
          <w:p w:rsidR="00F016A2" w:rsidRPr="00FD1EE4" w:rsidRDefault="00CD768C"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6D2CDF">
        <w:trPr>
          <w:trHeight w:val="924"/>
        </w:trPr>
        <w:tc>
          <w:tcPr>
            <w:tcW w:w="9016" w:type="dxa"/>
            <w:gridSpan w:val="2"/>
            <w:vAlign w:val="center"/>
          </w:tcPr>
          <w:p w:rsidR="00F016A2" w:rsidRPr="00FD1EE4" w:rsidRDefault="00CD768C"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rsidTr="006D2CDF">
        <w:trPr>
          <w:trHeight w:val="684"/>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F016A2" w:rsidRPr="00C843BA" w:rsidRDefault="00CD768C"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C843BA" w:rsidRDefault="00CD768C"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CD768C" w:rsidP="006D2CDF">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rsidTr="006D2CDF">
        <w:tc>
          <w:tcPr>
            <w:tcW w:w="9016" w:type="dxa"/>
            <w:gridSpan w:val="2"/>
            <w:vAlign w:val="center"/>
          </w:tcPr>
          <w:p w:rsidR="00F016A2" w:rsidRPr="00FD1EE4" w:rsidRDefault="00CD768C" w:rsidP="006D2CDF">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rsidTr="006D2CDF">
        <w:tc>
          <w:tcPr>
            <w:tcW w:w="9016" w:type="dxa"/>
            <w:gridSpan w:val="2"/>
            <w:vAlign w:val="center"/>
          </w:tcPr>
          <w:p w:rsidR="00F016A2" w:rsidRPr="00FD1EE4" w:rsidRDefault="00CD768C" w:rsidP="006D2CDF">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rsidTr="006D2CDF">
        <w:tc>
          <w:tcPr>
            <w:tcW w:w="9016" w:type="dxa"/>
            <w:gridSpan w:val="2"/>
            <w:vAlign w:val="center"/>
          </w:tcPr>
          <w:p w:rsidR="00F016A2" w:rsidRPr="00FD1EE4" w:rsidRDefault="00CD768C" w:rsidP="006D2CDF">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F016A2" w:rsidRPr="00B23852" w:rsidRDefault="00CD768C"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rsidR="00F016A2" w:rsidRPr="00FD1EE4" w:rsidRDefault="00CD768C" w:rsidP="006D2CDF">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lastRenderedPageBreak/>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F016A2" w:rsidRPr="005600B4" w:rsidRDefault="00CD768C"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rsidR="00F016A2" w:rsidRPr="005600B4" w:rsidRDefault="00CD768C"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rPr>
          <w:trHeight w:val="853"/>
        </w:trPr>
        <w:tc>
          <w:tcPr>
            <w:tcW w:w="2835" w:type="dxa"/>
            <w:vMerge w:val="restart"/>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bl>
    <w:p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F016A2" w:rsidRPr="00E61782" w:rsidRDefault="00F016A2" w:rsidP="00E61782">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lastRenderedPageBreak/>
        <w:t>Дополнительные примечания</w:t>
      </w:r>
    </w:p>
    <w:tbl>
      <w:tblPr>
        <w:tblStyle w:val="afe"/>
        <w:tblW w:w="0" w:type="auto"/>
        <w:tblLayout w:type="fixed"/>
        <w:tblLook w:val="04A0" w:firstRow="1" w:lastRow="0" w:firstColumn="1" w:lastColumn="0" w:noHBand="0" w:noVBand="1"/>
      </w:tblPr>
      <w:tblGrid>
        <w:gridCol w:w="9016"/>
      </w:tblGrid>
      <w:tr w:rsidR="00F016A2" w:rsidRPr="00FD1EE4" w:rsidTr="006D2CDF">
        <w:tc>
          <w:tcPr>
            <w:tcW w:w="9016" w:type="dxa"/>
            <w:shd w:val="clear" w:color="auto" w:fill="DBE5F1" w:themeFill="accent1" w:themeFillTint="33"/>
          </w:tcPr>
          <w:p w:rsidR="00F016A2" w:rsidRPr="00FD1EE4" w:rsidRDefault="00F016A2" w:rsidP="006D2C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rsidTr="006D2CDF">
        <w:trPr>
          <w:trHeight w:val="10187"/>
        </w:trPr>
        <w:tc>
          <w:tcPr>
            <w:tcW w:w="9016" w:type="dxa"/>
          </w:tcPr>
          <w:p w:rsidR="00F016A2" w:rsidRPr="00FD1EE4" w:rsidRDefault="00F016A2" w:rsidP="006D2CDF">
            <w:pPr>
              <w:rPr>
                <w:rFonts w:ascii="GHEA Grapalat" w:eastAsia="GHEA Grapalat" w:hAnsi="GHEA Grapalat" w:cs="GHEA Grapalat"/>
                <w:b/>
                <w:color w:val="000000"/>
              </w:rPr>
            </w:pPr>
          </w:p>
        </w:tc>
      </w:tr>
    </w:tbl>
    <w:p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rsidR="00F016A2" w:rsidRDefault="00F016A2" w:rsidP="00F016A2">
      <w:pPr>
        <w:rPr>
          <w:rFonts w:ascii="GHEA Grapalat" w:hAnsi="GHEA Grapalat"/>
          <w:b/>
        </w:rPr>
      </w:pPr>
    </w:p>
    <w:p w:rsidR="00F016A2" w:rsidRDefault="00F016A2" w:rsidP="00F016A2">
      <w:pPr>
        <w:rPr>
          <w:ins w:id="15" w:author="Inesa Kocharyan" w:date="2021-09-01T11:45:00Z"/>
          <w:rFonts w:ascii="GHEA Grapalat" w:hAnsi="GHEA Grapalat"/>
          <w:b/>
        </w:rPr>
      </w:pPr>
    </w:p>
    <w:p w:rsidR="00F016A2" w:rsidRDefault="00F016A2" w:rsidP="00F016A2">
      <w:pPr>
        <w:rPr>
          <w:rFonts w:ascii="GHEA Grapalat" w:hAnsi="GHEA Grapalat"/>
          <w:b/>
        </w:rPr>
      </w:pPr>
      <w:r>
        <w:rPr>
          <w:rFonts w:ascii="GHEA Grapalat" w:hAnsi="GHEA Grapalat"/>
          <w:b/>
        </w:rPr>
        <w:br w:type="page"/>
      </w:r>
    </w:p>
    <w:p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0306ED" w:rsidRDefault="00F016A2" w:rsidP="00F016A2">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0306ED" w:rsidRDefault="00F016A2" w:rsidP="00F016A2">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0306ED" w:rsidRDefault="00F016A2" w:rsidP="00F016A2">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0306ED" w:rsidRDefault="00F016A2" w:rsidP="00F016A2">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w:t>
      </w:r>
      <w:r w:rsidRPr="000306ED">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w:t>
      </w:r>
      <w:r w:rsidRPr="000306ED">
        <w:rPr>
          <w:rFonts w:ascii="GHEA Grapalat" w:hAnsi="GHEA Grapalat"/>
        </w:rPr>
        <w:lastRenderedPageBreak/>
        <w:t>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w:t>
      </w:r>
      <w:r w:rsidRPr="000306ED">
        <w:rPr>
          <w:rFonts w:ascii="GHEA Grapalat" w:hAnsi="GHEA Grapalat"/>
        </w:rPr>
        <w:lastRenderedPageBreak/>
        <w:t>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 xml:space="preserve">В поле "Вид участия" производится отметка о прямой или косвенной принадлежности участия в уставном капитале. При наличии в уставном </w:t>
      </w:r>
      <w:r w:rsidRPr="000306ED">
        <w:rPr>
          <w:rFonts w:ascii="GHEA Grapalat" w:eastAsia="GHEA Grapalat" w:hAnsi="GHEA Grapalat" w:cs="GHEA Grapalat"/>
        </w:rPr>
        <w:lastRenderedPageBreak/>
        <w:t>капитале и прямого, и косвенного участия производится отметка о наличии одновременно и прямого, и косвенного участия;</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sidR="00DB39A5">
        <w:rPr>
          <w:rFonts w:ascii="GHEA Grapalat" w:hAnsi="GHEA Grapalat"/>
          <w:i/>
          <w:sz w:val="18"/>
          <w:szCs w:val="18"/>
          <w:lang w:val="hy-AM"/>
        </w:rPr>
        <w:t xml:space="preserve">, </w:t>
      </w:r>
      <w:r w:rsidR="00302841">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lastRenderedPageBreak/>
        <w:t xml:space="preserve">Приложение № </w:t>
      </w:r>
      <w:r w:rsidR="00B048B2" w:rsidRPr="00D3436F">
        <w:rPr>
          <w:rFonts w:ascii="GHEA Grapalat" w:hAnsi="GHEA Grapalat"/>
          <w:b/>
        </w:rPr>
        <w:t>2</w:t>
      </w:r>
    </w:p>
    <w:p w:rsidR="00B2572B" w:rsidRPr="009044F1" w:rsidRDefault="00B2572B" w:rsidP="00B46D58">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703753">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Pr="009044F1">
        <w:rPr>
          <w:rFonts w:ascii="GHEA Grapalat" w:hAnsi="GHEA Grapalat"/>
          <w:b/>
          <w:sz w:val="24"/>
          <w:szCs w:val="24"/>
        </w:rPr>
        <w:t>---BMAPDzB---/---</w:t>
      </w:r>
      <w:r w:rsidR="006132ED">
        <w:rPr>
          <w:rFonts w:ascii="GHEA Grapalat" w:hAnsi="GHEA Grapalat"/>
          <w:b/>
          <w:sz w:val="24"/>
          <w:szCs w:val="24"/>
        </w:rPr>
        <w:t>"</w:t>
      </w:r>
      <w:r w:rsidR="00DC619D">
        <w:rPr>
          <w:rStyle w:val="af6"/>
          <w:rFonts w:ascii="GHEA Grapalat" w:hAnsi="GHEA Grapalat"/>
          <w:b/>
          <w:sz w:val="24"/>
          <w:szCs w:val="24"/>
        </w:rPr>
        <w:footnoteReference w:customMarkFollows="1" w:id="18"/>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703753">
        <w:rPr>
          <w:rFonts w:ascii="GHEA Grapalat" w:hAnsi="GHEA Grapalat"/>
          <w:spacing w:val="-6"/>
        </w:rPr>
        <w:t>запрос котировок</w:t>
      </w:r>
      <w:r w:rsidRPr="005744FC">
        <w:rPr>
          <w:rFonts w:ascii="GHEA Grapalat" w:hAnsi="GHEA Grapalat"/>
          <w:spacing w:val="-6"/>
        </w:rPr>
        <w:t xml:space="preserve"> под кодом </w:t>
      </w:r>
      <w:r w:rsidR="006132ED">
        <w:rPr>
          <w:rFonts w:ascii="GHEA Grapalat" w:hAnsi="GHEA Grapalat"/>
          <w:spacing w:val="-6"/>
        </w:rPr>
        <w:t>"</w:t>
      </w:r>
      <w:r w:rsidRPr="005744FC">
        <w:rPr>
          <w:rFonts w:ascii="GHEA Grapalat" w:hAnsi="GHEA Grapalat"/>
          <w:spacing w:val="-6"/>
        </w:rPr>
        <w:t>---BMAPDzB---/---</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19"/>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B2572B" w:rsidRPr="00B138F3" w:rsidRDefault="00B2572B" w:rsidP="00B46D58">
      <w:pPr>
        <w:widowControl w:val="0"/>
        <w:spacing w:after="160"/>
        <w:ind w:firstLine="567"/>
        <w:jc w:val="right"/>
        <w:rPr>
          <w:rFonts w:ascii="GHEA Grapalat" w:hAnsi="GHEA Grapalat" w:cs="Arial"/>
          <w:b/>
        </w:rPr>
      </w:pPr>
      <w:r w:rsidRPr="00B138F3">
        <w:rPr>
          <w:rFonts w:ascii="GHEA Grapalat" w:hAnsi="GHEA Grapalat"/>
          <w:b/>
        </w:rPr>
        <w:lastRenderedPageBreak/>
        <w:t xml:space="preserve">Приложение № </w:t>
      </w:r>
      <w:r w:rsidR="001F7821" w:rsidRPr="00B138F3">
        <w:rPr>
          <w:rFonts w:ascii="GHEA Grapalat" w:hAnsi="GHEA Grapalat"/>
          <w:b/>
        </w:rPr>
        <w:t>3</w:t>
      </w:r>
    </w:p>
    <w:p w:rsidR="00B2572B" w:rsidRPr="00B138F3" w:rsidRDefault="00B2572B" w:rsidP="00B46D58">
      <w:pPr>
        <w:pStyle w:val="31"/>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703753">
        <w:rPr>
          <w:rFonts w:ascii="GHEA Grapalat" w:hAnsi="GHEA Grapalat"/>
          <w:b/>
          <w:sz w:val="24"/>
          <w:szCs w:val="24"/>
        </w:rPr>
        <w:t>запрос котировок</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Pr="00B138F3">
        <w:rPr>
          <w:rFonts w:ascii="GHEA Grapalat" w:hAnsi="GHEA Grapalat"/>
          <w:b/>
          <w:sz w:val="24"/>
          <w:szCs w:val="24"/>
        </w:rPr>
        <w:t>---BMAPDzB---/---</w:t>
      </w:r>
      <w:r w:rsidR="006132ED" w:rsidRPr="00B138F3">
        <w:rPr>
          <w:rFonts w:ascii="GHEA Grapalat" w:hAnsi="GHEA Grapalat"/>
          <w:b/>
          <w:sz w:val="24"/>
          <w:szCs w:val="24"/>
        </w:rPr>
        <w:t>"</w:t>
      </w:r>
      <w:r w:rsidR="009924E6" w:rsidRPr="00B138F3">
        <w:rPr>
          <w:rStyle w:val="af6"/>
          <w:rFonts w:ascii="GHEA Grapalat" w:hAnsi="GHEA Grapalat"/>
          <w:b/>
          <w:sz w:val="24"/>
          <w:szCs w:val="24"/>
        </w:rPr>
        <w:footnoteReference w:customMarkFollows="1" w:id="20"/>
        <w:t>*</w:t>
      </w:r>
    </w:p>
    <w:p w:rsidR="00742F7B" w:rsidRPr="00B138F3" w:rsidRDefault="00742F7B" w:rsidP="00742F7B">
      <w:pPr>
        <w:pStyle w:val="31"/>
        <w:widowControl w:val="0"/>
        <w:spacing w:after="160" w:line="240" w:lineRule="auto"/>
        <w:jc w:val="center"/>
        <w:rPr>
          <w:rFonts w:ascii="GHEA Grapalat" w:hAnsi="GHEA Grapalat"/>
          <w:sz w:val="24"/>
          <w:szCs w:val="24"/>
        </w:rPr>
      </w:pPr>
      <w:r w:rsidRPr="00B138F3">
        <w:rPr>
          <w:rFonts w:ascii="GHEA Grapalat" w:hAnsi="GHEA Grapalat"/>
          <w:sz w:val="24"/>
          <w:szCs w:val="24"/>
        </w:rPr>
        <w:t xml:space="preserve"> </w:t>
      </w:r>
    </w:p>
    <w:p w:rsidR="00B2572B" w:rsidRPr="00B138F3" w:rsidRDefault="00742F7B" w:rsidP="00742F7B">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rsidR="000E5A91" w:rsidRPr="00B138F3" w:rsidRDefault="000E5A91" w:rsidP="000E5A91">
      <w:pPr>
        <w:widowControl w:val="0"/>
        <w:spacing w:after="160"/>
        <w:ind w:left="567" w:right="565"/>
        <w:jc w:val="center"/>
        <w:rPr>
          <w:rFonts w:ascii="GHEA Grapalat" w:hAnsi="GHEA Grapalat"/>
          <w:b/>
        </w:rPr>
      </w:pPr>
    </w:p>
    <w:p w:rsidR="00BF7253" w:rsidRPr="00B138F3" w:rsidRDefault="00BF7253" w:rsidP="00BF7253">
      <w:pPr>
        <w:pStyle w:val="af4"/>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rsidR="00BF7253" w:rsidRPr="00B138F3" w:rsidRDefault="00BF7253" w:rsidP="00BF7253">
      <w:pPr>
        <w:pStyle w:val="af4"/>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rsidR="00BF7253" w:rsidRPr="00B138F3" w:rsidRDefault="00BF7253" w:rsidP="00BF7253">
      <w:pPr>
        <w:pStyle w:val="af4"/>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rsidR="00BF7253" w:rsidRPr="00B138F3" w:rsidRDefault="00BF7253" w:rsidP="00BF7253">
      <w:pPr>
        <w:pStyle w:val="af4"/>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af5"/>
          <w:rFonts w:ascii="GHEA Grapalat" w:hAnsi="GHEA Grapalat"/>
          <w:sz w:val="16"/>
          <w:szCs w:val="16"/>
        </w:rPr>
        <w:t xml:space="preserve">                                                                                                       </w:t>
      </w:r>
      <w:r w:rsidRPr="00B138F3">
        <w:rPr>
          <w:rStyle w:val="af5"/>
          <w:rFonts w:ascii="GHEA Grapalat" w:hAnsi="GHEA Grapalat"/>
          <w:b w:val="0"/>
          <w:sz w:val="16"/>
          <w:szCs w:val="16"/>
        </w:rPr>
        <w:t>наименование участника</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rsidR="00BF7253" w:rsidRPr="00B138F3" w:rsidRDefault="00BF7253" w:rsidP="00BF7253">
      <w:pPr>
        <w:pStyle w:val="af4"/>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045968">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rsidR="00BF7253" w:rsidRPr="00B138F3" w:rsidRDefault="00BF7253" w:rsidP="00BF7253">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F7253" w:rsidRPr="00B138F3" w:rsidRDefault="00BF7253" w:rsidP="00BF7253">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5. Гарантия действует </w:t>
      </w:r>
      <w:r w:rsidR="009426DB">
        <w:rPr>
          <w:rFonts w:ascii="GHEA Grapalat" w:eastAsiaTheme="minorHAnsi" w:hAnsi="GHEA Grapalat" w:cstheme="minorBidi"/>
        </w:rPr>
        <w:t xml:space="preserve">с момента выпуска и в силе </w:t>
      </w:r>
      <w:r w:rsidRPr="00B138F3">
        <w:rPr>
          <w:rFonts w:ascii="GHEA Grapalat" w:eastAsiaTheme="minorHAnsi" w:hAnsi="GHEA Grapalat" w:cstheme="minorBidi"/>
        </w:rPr>
        <w:t>девяносто рабочих дней</w:t>
      </w:r>
      <w:r w:rsidR="0056608D" w:rsidRPr="0056608D">
        <w:rPr>
          <w:rFonts w:ascii="GHEA Grapalat" w:eastAsiaTheme="minorHAnsi" w:hAnsi="GHEA Grapalat" w:cstheme="minorBidi"/>
        </w:rPr>
        <w:t>**</w:t>
      </w:r>
      <w:r w:rsidRPr="00B138F3">
        <w:rPr>
          <w:rFonts w:ascii="GHEA Grapalat" w:eastAsiaTheme="minorHAnsi" w:hAnsi="GHEA Grapalat" w:cstheme="minorBidi"/>
        </w:rPr>
        <w:t xml:space="preserve"> со дня </w:t>
      </w:r>
      <w:r w:rsidR="009939C4" w:rsidRPr="00AA4C59">
        <w:rPr>
          <w:rFonts w:ascii="GHEA Grapalat" w:eastAsiaTheme="minorHAnsi" w:hAnsi="GHEA Grapalat" w:cstheme="minorBidi"/>
        </w:rPr>
        <w:t xml:space="preserve">истечения </w:t>
      </w:r>
      <w:r w:rsidR="009939C4">
        <w:rPr>
          <w:rFonts w:ascii="GHEA Grapalat" w:eastAsiaTheme="minorHAnsi" w:hAnsi="GHEA Grapalat" w:cstheme="minorBidi"/>
        </w:rPr>
        <w:t xml:space="preserve">крайнего </w:t>
      </w:r>
      <w:r w:rsidR="009939C4" w:rsidRPr="00AA4C59">
        <w:rPr>
          <w:rFonts w:ascii="GHEA Grapalat" w:eastAsiaTheme="minorHAnsi" w:hAnsi="GHEA Grapalat" w:cstheme="minorBidi"/>
        </w:rPr>
        <w:t xml:space="preserve">срока </w:t>
      </w:r>
      <w:r w:rsidRPr="00B138F3">
        <w:rPr>
          <w:rFonts w:ascii="GHEA Grapalat" w:eastAsiaTheme="minorHAnsi" w:hAnsi="GHEA Grapalat" w:cstheme="minorBidi"/>
        </w:rPr>
        <w:t>подачи принципалом заяв</w:t>
      </w:r>
      <w:r w:rsidR="009939C4">
        <w:rPr>
          <w:rFonts w:ascii="GHEA Grapalat" w:eastAsiaTheme="minorHAnsi" w:hAnsi="GHEA Grapalat" w:cstheme="minorBidi"/>
        </w:rPr>
        <w:t>о</w:t>
      </w:r>
      <w:r w:rsidRPr="00B138F3">
        <w:rPr>
          <w:rFonts w:ascii="GHEA Grapalat" w:eastAsiaTheme="minorHAnsi" w:hAnsi="GHEA Grapalat" w:cstheme="minorBidi"/>
        </w:rPr>
        <w:t>к на участие в организованной бенефициаром процедуре закупок под кодом   ________________________________.</w:t>
      </w:r>
    </w:p>
    <w:p w:rsidR="00BF7253" w:rsidRPr="00B138F3" w:rsidRDefault="009426DB" w:rsidP="009939C4">
      <w:pPr>
        <w:pStyle w:val="af4"/>
        <w:shd w:val="clear" w:color="auto" w:fill="FFFFFF"/>
        <w:ind w:firstLine="374"/>
        <w:contextualSpacing/>
        <w:rPr>
          <w:rFonts w:ascii="GHEA Grapalat" w:eastAsiaTheme="minorHAnsi" w:hAnsi="GHEA Grapalat" w:cstheme="minorBidi"/>
          <w:sz w:val="18"/>
          <w:szCs w:val="18"/>
        </w:rPr>
      </w:pPr>
      <w:r>
        <w:rPr>
          <w:rFonts w:eastAsiaTheme="minorHAnsi" w:cstheme="minorBidi"/>
        </w:rPr>
        <w:t xml:space="preserve">  </w:t>
      </w:r>
      <w:r w:rsidR="00BF7253" w:rsidRPr="00B138F3">
        <w:rPr>
          <w:rFonts w:eastAsiaTheme="minorHAnsi" w:cstheme="minorBidi"/>
        </w:rPr>
        <w:t xml:space="preserve"> </w:t>
      </w:r>
      <w:r w:rsidR="00BF7253" w:rsidRPr="00B138F3">
        <w:rPr>
          <w:rFonts w:ascii="GHEA Grapalat" w:eastAsiaTheme="minorHAnsi" w:hAnsi="GHEA Grapalat" w:cstheme="minorBidi"/>
          <w:sz w:val="18"/>
          <w:szCs w:val="18"/>
        </w:rPr>
        <w:t>код процедуры</w:t>
      </w:r>
    </w:p>
    <w:p w:rsidR="009D753C" w:rsidRDefault="00634B02" w:rsidP="00634B02">
      <w:pPr>
        <w:pStyle w:val="af4"/>
        <w:shd w:val="clear" w:color="auto" w:fill="FFFFFF"/>
        <w:spacing w:before="0" w:beforeAutospacing="0" w:after="0" w:afterAutospacing="0"/>
        <w:ind w:firstLine="375"/>
        <w:jc w:val="both"/>
        <w:rPr>
          <w:ins w:id="16" w:author="Inesa Kocharyan" w:date="2023-07-07T17:01:00Z"/>
          <w:rFonts w:ascii="GHEA Grapalat" w:eastAsiaTheme="minorHAnsi" w:hAnsi="GHEA Grapalat" w:cstheme="minorBidi"/>
        </w:rPr>
      </w:pPr>
      <w:r w:rsidRPr="001F3278">
        <w:rPr>
          <w:rFonts w:ascii="GHEA Grapalat" w:eastAsiaTheme="minorHAnsi" w:hAnsi="GHEA Grapalat" w:cstheme="minorBidi"/>
        </w:rPr>
        <w:t>Информацию о факте предоставления настоящей гарантии</w:t>
      </w:r>
      <w:r w:rsidR="0062057D" w:rsidRPr="001F3278">
        <w:rPr>
          <w:rFonts w:ascii="GHEA Grapalat" w:eastAsiaTheme="minorHAnsi" w:hAnsi="GHEA Grapalat" w:cstheme="minorBidi"/>
        </w:rPr>
        <w:t xml:space="preserve">- номер гарантии, наименование предоставляющего банка и код, указанный в пункте 1 настоящей </w:t>
      </w:r>
      <w:r w:rsidR="0062057D" w:rsidRPr="001F3278">
        <w:rPr>
          <w:rFonts w:ascii="GHEA Grapalat" w:eastAsiaTheme="minorHAnsi" w:hAnsi="GHEA Grapalat" w:cstheme="minorBidi"/>
        </w:rPr>
        <w:lastRenderedPageBreak/>
        <w:t>гарантии,</w:t>
      </w:r>
      <w:r w:rsidRPr="001F3278">
        <w:rPr>
          <w:rFonts w:ascii="GHEA Grapalat" w:eastAsiaTheme="minorHAnsi" w:hAnsi="GHEA Grapalat" w:cstheme="minorBidi"/>
        </w:rPr>
        <w:t xml:space="preserve"> без указания размера суммы лицо, выдающее гарантию, в день предоставления настоящей </w:t>
      </w:r>
      <w:r w:rsidRPr="00A452CD">
        <w:rPr>
          <w:rFonts w:ascii="GHEA Grapalat" w:eastAsiaTheme="minorHAnsi" w:hAnsi="GHEA Grapalat" w:cstheme="minorBidi"/>
        </w:rPr>
        <w:t>гарантии отправляет с официального адреса электронной почты на адрес электронной почты секретаря оценочной комиссии</w:t>
      </w:r>
      <w:r w:rsidR="009D753C">
        <w:rPr>
          <w:rFonts w:ascii="GHEA Grapalat" w:eastAsiaTheme="minorHAnsi" w:hAnsi="GHEA Grapalat" w:cstheme="minorBidi"/>
        </w:rPr>
        <w:t>--------------------------------------------</w:t>
      </w:r>
      <w:r w:rsidR="007531AA">
        <w:rPr>
          <w:rFonts w:ascii="GHEA Grapalat" w:eastAsiaTheme="minorHAnsi" w:hAnsi="GHEA Grapalat" w:cstheme="minorBidi"/>
        </w:rPr>
        <w:t>,</w:t>
      </w:r>
      <w:ins w:id="17" w:author="Inesa Kocharyan" w:date="2023-07-07T17:01:00Z">
        <w:r w:rsidR="007531AA">
          <w:rPr>
            <w:rFonts w:ascii="GHEA Grapalat" w:eastAsiaTheme="minorHAnsi" w:hAnsi="GHEA Grapalat" w:cstheme="minorBidi"/>
          </w:rPr>
          <w:t xml:space="preserve"> </w:t>
        </w:r>
      </w:ins>
      <w:r w:rsidRPr="00A452CD">
        <w:rPr>
          <w:rFonts w:ascii="GHEA Grapalat" w:eastAsiaTheme="minorHAnsi" w:hAnsi="GHEA Grapalat" w:cstheme="minorBidi"/>
        </w:rPr>
        <w:t xml:space="preserve">который указан в упомянутом в настоящем пункте </w:t>
      </w:r>
    </w:p>
    <w:p w:rsidR="009D753C" w:rsidRDefault="009D753C" w:rsidP="00634B02">
      <w:pPr>
        <w:pStyle w:val="af4"/>
        <w:shd w:val="clear" w:color="auto" w:fill="FFFFFF"/>
        <w:spacing w:before="0" w:beforeAutospacing="0" w:after="0" w:afterAutospacing="0"/>
        <w:ind w:firstLine="375"/>
        <w:jc w:val="both"/>
        <w:rPr>
          <w:rFonts w:ascii="GHEA Grapalat" w:eastAsiaTheme="minorHAnsi" w:hAnsi="GHEA Grapalat" w:cstheme="minorBidi"/>
        </w:rPr>
      </w:pPr>
      <w:r>
        <w:rPr>
          <w:rStyle w:val="af5"/>
          <w:b w:val="0"/>
          <w:bCs w:val="0"/>
          <w:sz w:val="20"/>
          <w:szCs w:val="20"/>
        </w:rPr>
        <w:t>адрес эл. почты секретаря</w:t>
      </w:r>
    </w:p>
    <w:p w:rsidR="00634B02" w:rsidRDefault="00634B02" w:rsidP="00A3702B">
      <w:pPr>
        <w:pStyle w:val="af4"/>
        <w:shd w:val="clear" w:color="auto" w:fill="FFFFFF"/>
        <w:spacing w:before="0" w:beforeAutospacing="0" w:after="0" w:afterAutospacing="0"/>
        <w:jc w:val="both"/>
        <w:rPr>
          <w:rFonts w:ascii="GHEA Grapalat" w:eastAsiaTheme="minorHAnsi" w:hAnsi="GHEA Grapalat" w:cstheme="minorBidi"/>
        </w:rPr>
      </w:pPr>
      <w:r w:rsidRPr="00A452CD">
        <w:rPr>
          <w:rFonts w:ascii="GHEA Grapalat" w:eastAsiaTheme="minorHAnsi" w:hAnsi="GHEA Grapalat" w:cstheme="minorBidi"/>
        </w:rPr>
        <w:t>приглашении к процедуре закупок.</w:t>
      </w:r>
    </w:p>
    <w:p w:rsidR="00634B02" w:rsidRDefault="00634B02" w:rsidP="00634B02">
      <w:pPr>
        <w:pStyle w:val="af4"/>
        <w:shd w:val="clear" w:color="auto" w:fill="FFFFFF"/>
        <w:spacing w:before="0" w:beforeAutospacing="0" w:after="0" w:afterAutospacing="0"/>
        <w:ind w:firstLine="375"/>
        <w:jc w:val="both"/>
        <w:rPr>
          <w:rStyle w:val="af5"/>
          <w:b w:val="0"/>
          <w:bCs w:val="0"/>
          <w:sz w:val="20"/>
          <w:szCs w:val="20"/>
        </w:rPr>
      </w:pPr>
    </w:p>
    <w:p w:rsidR="00BF7253" w:rsidRPr="00842D08"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w:t>
      </w:r>
      <w:r w:rsidR="00842D08" w:rsidRPr="00842D08">
        <w:rPr>
          <w:rFonts w:ascii="GHEA Grapalat" w:eastAsiaTheme="minorHAnsi" w:hAnsi="GHEA Grapalat" w:cstheme="minorBidi"/>
        </w:rPr>
        <w:t>е</w:t>
      </w:r>
      <w:r w:rsidRPr="00B138F3">
        <w:rPr>
          <w:rFonts w:ascii="GHEA Grapalat" w:eastAsiaTheme="minorHAnsi" w:hAnsi="GHEA Grapalat" w:cstheme="minorBidi"/>
        </w:rPr>
        <w:t>тся копия протокола заседания оценочной комиссии об отклонении заявки</w:t>
      </w:r>
      <w:r w:rsidR="00842D08" w:rsidRPr="00842D08">
        <w:rPr>
          <w:rFonts w:ascii="GHEA Grapalat" w:eastAsiaTheme="minorHAnsi" w:hAnsi="GHEA Grapalat" w:cstheme="minorBidi"/>
        </w:rPr>
        <w:t>.</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0E5A91" w:rsidRPr="00B138F3" w:rsidRDefault="000E5A91" w:rsidP="00BF7253">
      <w:pPr>
        <w:pStyle w:val="a3"/>
        <w:widowControl w:val="0"/>
        <w:spacing w:after="160" w:line="240" w:lineRule="auto"/>
        <w:rPr>
          <w:rFonts w:ascii="GHEA Grapalat" w:hAnsi="GHEA Grapalat" w:cs="Sylfaen"/>
          <w:i w:val="0"/>
          <w:sz w:val="24"/>
          <w:szCs w:val="24"/>
        </w:rPr>
      </w:pPr>
    </w:p>
    <w:p w:rsidR="00260163" w:rsidRPr="00B138F3" w:rsidRDefault="00260163"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t>Приложение № 4</w:t>
      </w:r>
    </w:p>
    <w:p w:rsidR="007B3F5F" w:rsidRPr="00B138F3" w:rsidRDefault="007B3F5F" w:rsidP="001005B0">
      <w:pPr>
        <w:widowControl w:val="0"/>
        <w:spacing w:after="160"/>
        <w:ind w:firstLine="567"/>
        <w:jc w:val="right"/>
        <w:rPr>
          <w:rFonts w:ascii="GHEA Grapalat" w:hAnsi="GHEA Grapalat" w:cs="Arial"/>
          <w:b/>
        </w:rPr>
      </w:pPr>
      <w:r w:rsidRPr="00B138F3">
        <w:rPr>
          <w:rFonts w:ascii="GHEA Grapalat" w:hAnsi="GHEA Grapalat"/>
          <w:b/>
        </w:rPr>
        <w:t xml:space="preserve">к Приглашению на </w:t>
      </w:r>
      <w:r w:rsidR="00703753">
        <w:rPr>
          <w:rFonts w:ascii="GHEA Grapalat" w:hAnsi="GHEA Grapalat"/>
          <w:b/>
        </w:rPr>
        <w:t>запрос котировок</w:t>
      </w:r>
      <w:r w:rsidRPr="00B138F3">
        <w:rPr>
          <w:rFonts w:ascii="GHEA Grapalat" w:hAnsi="GHEA Grapalat" w:cs="Arial"/>
          <w:b/>
        </w:rPr>
        <w:br/>
      </w:r>
      <w:r w:rsidRPr="00B138F3">
        <w:rPr>
          <w:rFonts w:ascii="GHEA Grapalat" w:hAnsi="GHEA Grapalat"/>
          <w:b/>
        </w:rPr>
        <w:t>под кодом "---BMAPDzB---/---"</w:t>
      </w:r>
      <w:r w:rsidRPr="00B138F3">
        <w:rPr>
          <w:rStyle w:val="af6"/>
          <w:rFonts w:ascii="GHEA Grapalat" w:hAnsi="GHEA Grapalat"/>
          <w:b/>
        </w:rPr>
        <w:footnoteReference w:customMarkFollows="1" w:id="21"/>
        <w:t>*</w:t>
      </w:r>
    </w:p>
    <w:p w:rsidR="0016001A" w:rsidRPr="00B138F3" w:rsidRDefault="0016001A" w:rsidP="0016001A">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7B3F5F" w:rsidRPr="00B138F3" w:rsidRDefault="007B3F5F" w:rsidP="007B3F5F">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p>
    <w:p w:rsidR="007B3F5F" w:rsidRPr="00B138F3" w:rsidRDefault="007B3F5F" w:rsidP="007B3F5F">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lang w:val="hy-AM"/>
        </w:rPr>
        <w:tab/>
      </w:r>
      <w:r w:rsidRPr="00B138F3">
        <w:rPr>
          <w:rStyle w:val="af5"/>
          <w:rFonts w:ascii="GHEA Grapalat" w:hAnsi="GHEA Grapalat"/>
          <w:b w:val="0"/>
          <w:sz w:val="18"/>
          <w:szCs w:val="18"/>
        </w:rPr>
        <w:t xml:space="preserve">                                                                            номер заключаемого договора</w:t>
      </w:r>
    </w:p>
    <w:p w:rsidR="007B3F5F" w:rsidRPr="00B138F3" w:rsidRDefault="007B3F5F" w:rsidP="007B3F5F">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7B3F5F" w:rsidRPr="00B138F3" w:rsidRDefault="007B3F5F" w:rsidP="007B3F5F">
      <w:pPr>
        <w:pStyle w:val="af4"/>
        <w:shd w:val="clear" w:color="auto" w:fill="FFFFFF"/>
        <w:spacing w:before="0" w:beforeAutospacing="0" w:after="0" w:afterAutospacing="0"/>
        <w:ind w:left="-142"/>
        <w:rPr>
          <w:rFonts w:cs="Sylfaen"/>
          <w:b/>
          <w:sz w:val="18"/>
          <w:szCs w:val="18"/>
          <w:vertAlign w:val="superscript"/>
          <w:lang w:val="hy-AM"/>
        </w:rPr>
      </w:pPr>
      <w:r w:rsidRPr="00B138F3">
        <w:rPr>
          <w:rStyle w:val="af5"/>
          <w:rFonts w:ascii="GHEA Grapalat" w:hAnsi="GHEA Grapalat"/>
          <w:b w:val="0"/>
          <w:sz w:val="18"/>
          <w:szCs w:val="18"/>
        </w:rPr>
        <w:t xml:space="preserve">                                  наименование отобранного участника</w:t>
      </w:r>
      <w:r w:rsidRPr="00B138F3">
        <w:rPr>
          <w:rStyle w:val="af5"/>
          <w:rFonts w:ascii="GHEA Grapalat" w:hAnsi="GHEA Grapalat"/>
          <w:b w:val="0"/>
          <w:sz w:val="18"/>
          <w:szCs w:val="18"/>
          <w:lang w:val="hy-AM"/>
        </w:rPr>
        <w:tab/>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Fonts w:eastAsiaTheme="minorHAnsi" w:cstheme="minorBidi"/>
        </w:rPr>
        <w:t xml:space="preserve"> </w:t>
      </w:r>
    </w:p>
    <w:p w:rsidR="007B3F5F" w:rsidRPr="00B138F3" w:rsidRDefault="007B3F5F" w:rsidP="007B3F5F">
      <w:pPr>
        <w:pStyle w:val="af4"/>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rsidR="007B3F5F" w:rsidRPr="00B138F3" w:rsidRDefault="007B3F5F" w:rsidP="007B3F5F">
      <w:pPr>
        <w:pStyle w:val="af4"/>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af5"/>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rsidR="007B3F5F" w:rsidRPr="00B138F3" w:rsidRDefault="007B3F5F" w:rsidP="007B3F5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w:t>
      </w:r>
      <w:r w:rsidRPr="00361EFF">
        <w:rPr>
          <w:rFonts w:ascii="GHEA Grapalat" w:eastAsiaTheme="minorHAnsi" w:hAnsi="GHEA Grapalat" w:cstheme="minorBidi"/>
          <w:sz w:val="18"/>
          <w:szCs w:val="18"/>
        </w:rPr>
        <w:t xml:space="preserve">наименование </w:t>
      </w:r>
      <w:r w:rsidR="00C7561C" w:rsidRPr="00361EFF">
        <w:rPr>
          <w:rFonts w:ascii="GHEA Grapalat" w:eastAsiaTheme="minorHAnsi" w:hAnsi="GHEA Grapalat" w:cstheme="minorBidi"/>
          <w:sz w:val="18"/>
          <w:szCs w:val="18"/>
        </w:rPr>
        <w:t xml:space="preserve">выдающего гарантию </w:t>
      </w:r>
      <w:r w:rsidRPr="00361EFF">
        <w:rPr>
          <w:rFonts w:ascii="GHEA Grapalat" w:eastAsiaTheme="minorHAnsi" w:hAnsi="GHEA Grapalat" w:cstheme="minorBidi"/>
          <w:sz w:val="18"/>
          <w:szCs w:val="18"/>
        </w:rPr>
        <w:t>банка</w:t>
      </w:r>
      <w:r w:rsidR="00C7561C" w:rsidRPr="00361EFF">
        <w:rPr>
          <w:rFonts w:ascii="GHEA Grapalat" w:eastAsiaTheme="minorHAnsi" w:hAnsi="GHEA Grapalat" w:cstheme="minorBidi"/>
          <w:sz w:val="18"/>
          <w:szCs w:val="18"/>
        </w:rPr>
        <w:t xml:space="preserve"> </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ED62EA">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rsidR="007B3F5F" w:rsidRPr="00B138F3" w:rsidRDefault="007B3F5F" w:rsidP="007B3F5F">
      <w:pPr>
        <w:pStyle w:val="af4"/>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3597C" w:rsidRPr="00D66198" w:rsidRDefault="0053597C" w:rsidP="0053597C">
      <w:pPr>
        <w:pStyle w:val="af4"/>
        <w:shd w:val="clear" w:color="auto" w:fill="FFFFFF"/>
        <w:ind w:firstLine="374"/>
        <w:contextualSpacing/>
        <w:jc w:val="both"/>
        <w:rPr>
          <w:rFonts w:ascii="GHEA Grapalat" w:eastAsiaTheme="minorHAnsi" w:hAnsi="GHEA Grapalat" w:cstheme="minorBidi"/>
        </w:rPr>
      </w:pPr>
      <w:r w:rsidRPr="00D66198">
        <w:rPr>
          <w:rFonts w:ascii="GHEA Grapalat" w:eastAsiaTheme="minorHAnsi" w:hAnsi="GHEA Grapalat" w:cstheme="minorBidi"/>
        </w:rPr>
        <w:t xml:space="preserve">5. Гарантия действует </w:t>
      </w:r>
      <w:r w:rsidR="00B31A63">
        <w:rPr>
          <w:rFonts w:ascii="GHEA Grapalat" w:eastAsiaTheme="minorHAnsi" w:hAnsi="GHEA Grapalat" w:cstheme="minorBidi"/>
        </w:rPr>
        <w:t xml:space="preserve">с момента выпуска и в силе  </w:t>
      </w:r>
      <w:r w:rsidRPr="00D66198">
        <w:rPr>
          <w:rFonts w:ascii="GHEA Grapalat" w:eastAsiaTheme="minorHAnsi" w:hAnsi="GHEA Grapalat" w:cstheme="minorBidi"/>
        </w:rPr>
        <w:t xml:space="preserve">со дня вступления в силу договора под кодом N________________________ заключаемого  между  </w:t>
      </w:r>
    </w:p>
    <w:p w:rsidR="0053597C" w:rsidRPr="00D66198" w:rsidRDefault="00B31A63" w:rsidP="0053597C">
      <w:pPr>
        <w:pStyle w:val="af4"/>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0053597C" w:rsidRPr="00D66198">
        <w:rPr>
          <w:rFonts w:ascii="GHEA Grapalat" w:eastAsiaTheme="minorHAnsi" w:hAnsi="GHEA Grapalat" w:cstheme="minorBidi"/>
          <w:sz w:val="18"/>
          <w:szCs w:val="18"/>
        </w:rPr>
        <w:t>номер заключаемого договара</w:t>
      </w:r>
    </w:p>
    <w:p w:rsidR="0053597C" w:rsidRPr="00D66198" w:rsidRDefault="0053597C" w:rsidP="0053597C">
      <w:pPr>
        <w:pStyle w:val="af4"/>
        <w:shd w:val="clear" w:color="auto" w:fill="FFFFFF"/>
        <w:ind w:firstLine="374"/>
        <w:contextualSpacing/>
        <w:jc w:val="both"/>
        <w:rPr>
          <w:rFonts w:ascii="GHEA Grapalat" w:eastAsiaTheme="minorHAnsi" w:hAnsi="GHEA Grapalat" w:cstheme="minorBidi"/>
        </w:rPr>
      </w:pPr>
    </w:p>
    <w:p w:rsidR="0053597C" w:rsidRPr="00D66198" w:rsidRDefault="00B31A63" w:rsidP="0053597C">
      <w:pPr>
        <w:pStyle w:val="af4"/>
        <w:shd w:val="clear" w:color="auto" w:fill="FFFFFF"/>
        <w:contextualSpacing/>
        <w:jc w:val="both"/>
        <w:rPr>
          <w:rFonts w:ascii="GHEA Grapalat" w:eastAsiaTheme="minorHAnsi" w:hAnsi="GHEA Grapalat" w:cstheme="minorBidi"/>
          <w:lang w:val="hy-AM"/>
        </w:rPr>
      </w:pPr>
      <w:r w:rsidRPr="00D66198">
        <w:rPr>
          <w:rFonts w:ascii="GHEA Grapalat" w:eastAsiaTheme="minorHAnsi" w:hAnsi="GHEA Grapalat" w:cstheme="minorBidi"/>
        </w:rPr>
        <w:t xml:space="preserve">бенефициаром и принципалом    </w:t>
      </w:r>
      <w:r w:rsidR="0053597C" w:rsidRPr="00D66198">
        <w:rPr>
          <w:rFonts w:ascii="GHEA Grapalat" w:eastAsiaTheme="minorHAnsi" w:hAnsi="GHEA Grapalat" w:cstheme="minorBidi"/>
        </w:rPr>
        <w:t xml:space="preserve">и  действует </w:t>
      </w:r>
      <w:r w:rsidR="0053597C" w:rsidRPr="00D66198">
        <w:rPr>
          <w:rFonts w:ascii="GHEA Grapalat" w:eastAsiaTheme="minorHAnsi" w:hAnsi="GHEA Grapalat" w:cstheme="minorBidi"/>
          <w:lang w:val="hy-AM"/>
        </w:rPr>
        <w:t xml:space="preserve"> </w:t>
      </w:r>
      <w:r w:rsidR="0053597C" w:rsidRPr="00D66198">
        <w:rPr>
          <w:rFonts w:ascii="GHEA Grapalat" w:eastAsiaTheme="minorHAnsi" w:hAnsi="GHEA Grapalat" w:cstheme="minorBidi"/>
        </w:rPr>
        <w:t>в</w:t>
      </w:r>
      <w:r w:rsidR="0053597C" w:rsidRPr="00D66198">
        <w:rPr>
          <w:rFonts w:ascii="GHEA Grapalat" w:hAnsi="GHEA Grapalat"/>
        </w:rPr>
        <w:t>ключительно</w:t>
      </w:r>
      <w:r w:rsidR="0053597C" w:rsidRPr="00D66198">
        <w:rPr>
          <w:rFonts w:ascii="GHEA Grapalat" w:eastAsiaTheme="minorHAnsi" w:hAnsi="GHEA Grapalat" w:cstheme="minorBidi"/>
        </w:rPr>
        <w:t xml:space="preserve"> </w:t>
      </w:r>
      <w:r w:rsidR="0053597C" w:rsidRPr="00D66198">
        <w:rPr>
          <w:rFonts w:ascii="GHEA Grapalat" w:eastAsiaTheme="minorHAnsi" w:hAnsi="GHEA Grapalat" w:cstheme="minorBidi"/>
          <w:lang w:val="hy-AM"/>
        </w:rPr>
        <w:t xml:space="preserve"> </w:t>
      </w:r>
      <w:r w:rsidR="0053597C" w:rsidRPr="00D66198">
        <w:rPr>
          <w:rFonts w:ascii="GHEA Grapalat" w:eastAsiaTheme="minorHAnsi" w:hAnsi="GHEA Grapalat" w:cstheme="minorBidi"/>
        </w:rPr>
        <w:t xml:space="preserve">до </w:t>
      </w:r>
      <w:r w:rsidR="0053597C" w:rsidRPr="00D66198">
        <w:rPr>
          <w:rFonts w:ascii="GHEA Grapalat" w:eastAsiaTheme="minorHAnsi" w:hAnsi="GHEA Grapalat" w:cstheme="minorBidi"/>
          <w:lang w:val="hy-AM"/>
        </w:rPr>
        <w:t xml:space="preserve"> </w:t>
      </w:r>
      <w:r w:rsidR="0053597C" w:rsidRPr="00D66198">
        <w:rPr>
          <w:rFonts w:ascii="GHEA Grapalat" w:eastAsiaTheme="minorHAnsi" w:hAnsi="GHEA Grapalat" w:cstheme="minorBidi"/>
        </w:rPr>
        <w:t xml:space="preserve">девяностого </w:t>
      </w:r>
      <w:r w:rsidR="0053597C" w:rsidRPr="00D66198">
        <w:rPr>
          <w:rFonts w:ascii="GHEA Grapalat" w:eastAsiaTheme="minorHAnsi" w:hAnsi="GHEA Grapalat" w:cstheme="minorBidi"/>
          <w:lang w:val="hy-AM"/>
        </w:rPr>
        <w:t xml:space="preserve"> </w:t>
      </w:r>
      <w:r w:rsidR="0053597C" w:rsidRPr="00D66198">
        <w:rPr>
          <w:rFonts w:ascii="GHEA Grapalat" w:eastAsiaTheme="minorHAnsi" w:hAnsi="GHEA Grapalat" w:cstheme="minorBidi"/>
        </w:rPr>
        <w:t xml:space="preserve">рабочего </w:t>
      </w:r>
      <w:r w:rsidR="0053597C" w:rsidRPr="00D66198">
        <w:rPr>
          <w:rFonts w:ascii="GHEA Grapalat" w:eastAsiaTheme="minorHAnsi" w:hAnsi="GHEA Grapalat" w:cstheme="minorBidi"/>
          <w:lang w:val="hy-AM"/>
        </w:rPr>
        <w:t xml:space="preserve"> </w:t>
      </w:r>
      <w:r w:rsidR="0053597C" w:rsidRPr="00D66198">
        <w:rPr>
          <w:rFonts w:ascii="GHEA Grapalat" w:eastAsiaTheme="minorHAnsi" w:hAnsi="GHEA Grapalat" w:cstheme="minorBidi"/>
        </w:rPr>
        <w:t>дня</w:t>
      </w:r>
      <w:r w:rsidR="0053597C" w:rsidRPr="00D66198">
        <w:rPr>
          <w:rFonts w:ascii="GHEA Grapalat" w:eastAsiaTheme="minorHAnsi" w:hAnsi="GHEA Grapalat" w:cstheme="minorBidi"/>
          <w:lang w:val="hy-AM"/>
        </w:rPr>
        <w:t xml:space="preserve">   </w:t>
      </w:r>
      <w:r w:rsidR="0053597C" w:rsidRPr="00D66198">
        <w:rPr>
          <w:rFonts w:ascii="GHEA Grapalat" w:eastAsiaTheme="minorHAnsi" w:hAnsi="GHEA Grapalat" w:cstheme="minorBidi"/>
        </w:rPr>
        <w:t xml:space="preserve">следующего за днем </w:t>
      </w:r>
    </w:p>
    <w:p w:rsidR="0053597C" w:rsidRPr="00D66198" w:rsidRDefault="0053597C" w:rsidP="0053597C">
      <w:pPr>
        <w:pStyle w:val="af4"/>
        <w:shd w:val="clear" w:color="auto" w:fill="FFFFFF"/>
        <w:contextualSpacing/>
        <w:jc w:val="both"/>
        <w:rPr>
          <w:rFonts w:ascii="GHEA Grapalat" w:eastAsiaTheme="minorHAnsi" w:hAnsi="GHEA Grapalat" w:cstheme="minorBidi"/>
          <w:sz w:val="18"/>
          <w:szCs w:val="18"/>
          <w:lang w:val="hy-AM"/>
        </w:rPr>
      </w:pPr>
    </w:p>
    <w:p w:rsidR="0053597C" w:rsidRPr="00D66198" w:rsidRDefault="0053597C" w:rsidP="001E7BA9">
      <w:pPr>
        <w:pStyle w:val="af4"/>
        <w:shd w:val="clear" w:color="auto" w:fill="FFFFFF"/>
        <w:contextualSpacing/>
        <w:jc w:val="center"/>
        <w:rPr>
          <w:rFonts w:eastAsiaTheme="minorHAnsi" w:cstheme="minorBidi"/>
        </w:rPr>
      </w:pPr>
      <w:r w:rsidRPr="00D66198">
        <w:rPr>
          <w:rFonts w:ascii="GHEA Grapalat" w:eastAsiaTheme="minorHAnsi" w:hAnsi="GHEA Grapalat" w:cstheme="minorBidi"/>
          <w:lang w:val="hy-AM"/>
        </w:rPr>
        <w:t>--------------------------------------------------------</w:t>
      </w:r>
      <w:r w:rsidRPr="00D66198">
        <w:rPr>
          <w:rFonts w:ascii="GHEA Grapalat" w:eastAsiaTheme="minorHAnsi" w:hAnsi="GHEA Grapalat" w:cstheme="minorBidi"/>
        </w:rPr>
        <w:t>------------------</w:t>
      </w:r>
      <w:r w:rsidRPr="00D66198">
        <w:rPr>
          <w:rFonts w:ascii="GHEA Grapalat" w:eastAsiaTheme="minorHAnsi" w:hAnsi="GHEA Grapalat" w:cstheme="minorBidi"/>
          <w:lang w:val="hy-AM"/>
        </w:rPr>
        <w:t>----------------------</w:t>
      </w:r>
      <w:r w:rsidRPr="00D66198">
        <w:rPr>
          <w:rFonts w:eastAsiaTheme="minorHAnsi" w:cstheme="minorBidi"/>
        </w:rPr>
        <w:t xml:space="preserve"> </w:t>
      </w:r>
      <w:r w:rsidRPr="00D66198">
        <w:rPr>
          <w:rFonts w:eastAsiaTheme="minorHAnsi" w:cstheme="minorBidi"/>
          <w:lang w:val="hy-AM"/>
        </w:rPr>
        <w:t>.</w:t>
      </w:r>
      <w:r w:rsidRPr="00D66198">
        <w:rPr>
          <w:rFonts w:eastAsiaTheme="minorHAnsi" w:cstheme="minorBidi"/>
        </w:rPr>
        <w:t xml:space="preserve">           </w:t>
      </w:r>
      <w:r w:rsidRPr="00D66198">
        <w:rPr>
          <w:rFonts w:ascii="GHEA Grapalat" w:hAnsi="GHEA Grapalat"/>
          <w:sz w:val="16"/>
          <w:szCs w:val="16"/>
        </w:rPr>
        <w:t>крайний срок</w:t>
      </w:r>
      <w:r w:rsidRPr="00D66198">
        <w:rPr>
          <w:rFonts w:ascii="GHEA Grapalat" w:eastAsiaTheme="minorHAnsi" w:hAnsi="GHEA Grapalat" w:cstheme="minorBidi"/>
          <w:sz w:val="16"/>
          <w:szCs w:val="16"/>
        </w:rPr>
        <w:t xml:space="preserve"> поставки товаров</w:t>
      </w:r>
      <w:r w:rsidRPr="00D66198">
        <w:rPr>
          <w:rFonts w:ascii="GHEA Grapalat" w:eastAsiaTheme="minorHAnsi" w:hAnsi="GHEA Grapalat" w:cstheme="minorBidi"/>
          <w:sz w:val="16"/>
          <w:szCs w:val="16"/>
          <w:lang w:val="hy-AM"/>
        </w:rPr>
        <w:t>, предусмотренн</w:t>
      </w:r>
      <w:r w:rsidRPr="00D66198">
        <w:rPr>
          <w:rFonts w:ascii="GHEA Grapalat" w:eastAsiaTheme="minorHAnsi" w:hAnsi="GHEA Grapalat" w:cstheme="minorBidi"/>
          <w:sz w:val="16"/>
          <w:szCs w:val="16"/>
        </w:rPr>
        <w:t xml:space="preserve">ый </w:t>
      </w:r>
      <w:r w:rsidRPr="00D66198">
        <w:rPr>
          <w:rFonts w:ascii="GHEA Grapalat" w:eastAsiaTheme="minorHAnsi" w:hAnsi="GHEA Grapalat" w:cstheme="minorBidi"/>
          <w:sz w:val="16"/>
          <w:szCs w:val="16"/>
          <w:lang w:val="hy-AM"/>
        </w:rPr>
        <w:t>заключаемым договором</w:t>
      </w:r>
    </w:p>
    <w:p w:rsidR="008E15C3" w:rsidRDefault="0053597C" w:rsidP="0053597C">
      <w:pPr>
        <w:pStyle w:val="af4"/>
        <w:shd w:val="clear" w:color="auto" w:fill="FFFFFF"/>
        <w:contextualSpacing/>
        <w:jc w:val="both"/>
        <w:rPr>
          <w:rFonts w:ascii="GHEA Grapalat" w:eastAsiaTheme="minorHAnsi" w:hAnsi="GHEA Grapalat" w:cstheme="minorBidi"/>
        </w:rPr>
      </w:pPr>
      <w:r w:rsidRPr="00D66198">
        <w:rPr>
          <w:rFonts w:ascii="GHEA Grapalat" w:eastAsiaTheme="minorHAnsi" w:hAnsi="GHEA Grapalat" w:cstheme="minorBidi"/>
        </w:rPr>
        <w:t>В день предоставления гарантии лицо, выдающее гарантию, с официального адреса</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8E15C3">
        <w:rPr>
          <w:rFonts w:ascii="GHEA Grapalat" w:eastAsiaTheme="minorHAnsi" w:hAnsi="GHEA Grapalat" w:cstheme="minorBidi"/>
        </w:rPr>
        <w:t>-----------------------------------------------------------------</w:t>
      </w:r>
    </w:p>
    <w:p w:rsidR="008E15C3" w:rsidRDefault="008E15C3" w:rsidP="008E15C3">
      <w:pPr>
        <w:pStyle w:val="af4"/>
        <w:shd w:val="clear" w:color="auto" w:fill="FFFFFF"/>
        <w:contextualSpacing/>
        <w:jc w:val="center"/>
        <w:rPr>
          <w:rFonts w:ascii="GHEA Grapalat" w:eastAsiaTheme="minorHAnsi" w:hAnsi="GHEA Grapalat" w:cstheme="minorBidi"/>
        </w:rPr>
      </w:pPr>
      <w:r>
        <w:rPr>
          <w:rStyle w:val="af5"/>
          <w:b w:val="0"/>
          <w:bCs w:val="0"/>
          <w:sz w:val="20"/>
          <w:szCs w:val="20"/>
        </w:rPr>
        <w:t xml:space="preserve">                                                     адрес эл. почты секретаря</w:t>
      </w:r>
    </w:p>
    <w:p w:rsidR="0053597C" w:rsidRPr="00D66198" w:rsidRDefault="0053597C" w:rsidP="0053597C">
      <w:pPr>
        <w:pStyle w:val="af4"/>
        <w:shd w:val="clear" w:color="auto" w:fill="FFFFFF"/>
        <w:contextualSpacing/>
        <w:jc w:val="both"/>
        <w:rPr>
          <w:rFonts w:ascii="GHEA Grapalat" w:eastAsiaTheme="minorHAnsi" w:hAnsi="GHEA Grapalat" w:cstheme="minorBidi"/>
        </w:rPr>
      </w:pPr>
      <w:r w:rsidRPr="00D66198">
        <w:rPr>
          <w:rFonts w:ascii="GHEA Grapalat" w:eastAsiaTheme="minorHAnsi" w:hAnsi="GHEA Grapalat" w:cstheme="minorBidi"/>
        </w:rPr>
        <w:t>указанный в приглашении к процедуре закупок, организованной под кодом упомянутым в пункте 1 настоящей гарантии</w:t>
      </w:r>
      <w:r w:rsidRPr="00D66198">
        <w:rPr>
          <w:rFonts w:ascii="GHEA Grapalat" w:eastAsiaTheme="minorHAnsi" w:hAnsi="GHEA Grapalat" w:cstheme="minorBidi"/>
          <w:lang w:val="hy-AM"/>
        </w:rPr>
        <w:t>.</w:t>
      </w:r>
      <w:r w:rsidRPr="00D66198">
        <w:rPr>
          <w:rFonts w:ascii="GHEA Grapalat" w:eastAsiaTheme="minorHAnsi" w:hAnsi="GHEA Grapalat" w:cstheme="minorBidi"/>
        </w:rPr>
        <w:t xml:space="preserve"> </w:t>
      </w:r>
    </w:p>
    <w:p w:rsidR="007B3F5F" w:rsidRPr="00D66198"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7B3F5F" w:rsidRPr="00B138F3" w:rsidRDefault="007B3F5F" w:rsidP="007B3F5F">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7B3F5F" w:rsidRPr="00B138F3" w:rsidRDefault="007B3F5F" w:rsidP="007B3F5F">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00702A06"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7B3F5F" w:rsidRPr="00B138F3" w:rsidRDefault="007B3F5F"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F562DD" w:rsidRDefault="00F562DD">
      <w:pPr>
        <w:rPr>
          <w:rFonts w:ascii="GHEA Grapalat" w:hAnsi="GHEA Grapalat"/>
          <w:i/>
          <w:sz w:val="22"/>
          <w:szCs w:val="22"/>
        </w:rPr>
      </w:pPr>
      <w:r>
        <w:rPr>
          <w:rFonts w:ascii="GHEA Grapalat" w:hAnsi="GHEA Grapalat"/>
          <w:i/>
          <w:sz w:val="22"/>
          <w:szCs w:val="22"/>
        </w:rPr>
        <w:br w:type="page"/>
      </w:r>
    </w:p>
    <w:p w:rsidR="003E31E5" w:rsidRPr="00B138F3" w:rsidRDefault="003E31E5" w:rsidP="003E31E5">
      <w:pPr>
        <w:widowControl w:val="0"/>
        <w:spacing w:after="160"/>
        <w:ind w:firstLine="567"/>
        <w:jc w:val="right"/>
        <w:rPr>
          <w:rFonts w:ascii="GHEA Grapalat" w:hAnsi="GHEA Grapalat"/>
          <w:b/>
        </w:rPr>
      </w:pPr>
      <w:r w:rsidRPr="00B138F3">
        <w:rPr>
          <w:rFonts w:ascii="GHEA Grapalat" w:hAnsi="GHEA Grapalat"/>
          <w:b/>
        </w:rPr>
        <w:lastRenderedPageBreak/>
        <w:t>Приложение № 4</w:t>
      </w:r>
      <w:r w:rsidR="005D6FB8" w:rsidRPr="00182C2E">
        <w:rPr>
          <w:rFonts w:ascii="GHEA Grapalat" w:hAnsi="GHEA Grapalat"/>
          <w:b/>
        </w:rPr>
        <w:t>.</w:t>
      </w:r>
      <w:r>
        <w:rPr>
          <w:rFonts w:ascii="GHEA Grapalat" w:hAnsi="GHEA Grapalat"/>
          <w:b/>
        </w:rPr>
        <w:t>1</w:t>
      </w:r>
    </w:p>
    <w:p w:rsidR="003E31E5" w:rsidRPr="00B138F3" w:rsidRDefault="003E31E5" w:rsidP="003E31E5">
      <w:pPr>
        <w:widowControl w:val="0"/>
        <w:spacing w:after="160"/>
        <w:ind w:firstLine="567"/>
        <w:jc w:val="right"/>
        <w:rPr>
          <w:rFonts w:ascii="GHEA Grapalat" w:hAnsi="GHEA Grapalat" w:cs="Arial"/>
          <w:b/>
        </w:rPr>
      </w:pPr>
      <w:r w:rsidRPr="00B138F3">
        <w:rPr>
          <w:rFonts w:ascii="GHEA Grapalat" w:hAnsi="GHEA Grapalat"/>
          <w:b/>
        </w:rPr>
        <w:t xml:space="preserve">к Приглашению на </w:t>
      </w:r>
      <w:r w:rsidR="00703753">
        <w:rPr>
          <w:rFonts w:ascii="GHEA Grapalat" w:hAnsi="GHEA Grapalat"/>
          <w:b/>
        </w:rPr>
        <w:t>запрос котировок</w:t>
      </w:r>
      <w:r w:rsidRPr="00B138F3">
        <w:rPr>
          <w:rFonts w:ascii="GHEA Grapalat" w:hAnsi="GHEA Grapalat" w:cs="Arial"/>
          <w:b/>
        </w:rPr>
        <w:br/>
      </w:r>
      <w:r w:rsidRPr="00B138F3">
        <w:rPr>
          <w:rFonts w:ascii="GHEA Grapalat" w:hAnsi="GHEA Grapalat"/>
          <w:b/>
        </w:rPr>
        <w:t>под кодом "---BMAPDzB---/---"</w:t>
      </w:r>
      <w:r w:rsidRPr="00B138F3">
        <w:rPr>
          <w:rStyle w:val="af6"/>
          <w:rFonts w:ascii="GHEA Grapalat" w:hAnsi="GHEA Grapalat"/>
          <w:b/>
        </w:rPr>
        <w:footnoteReference w:customMarkFollows="1" w:id="22"/>
        <w:t>*</w:t>
      </w:r>
    </w:p>
    <w:p w:rsidR="003E31E5" w:rsidRPr="00B138F3" w:rsidRDefault="003E31E5" w:rsidP="003E31E5">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3E31E5" w:rsidRPr="00B138F3" w:rsidRDefault="003E31E5" w:rsidP="003E31E5">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3E31E5" w:rsidRPr="00B138F3" w:rsidRDefault="003E31E5" w:rsidP="003E31E5">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w:t>
      </w:r>
      <w:r w:rsidRPr="004E7015">
        <w:rPr>
          <w:rFonts w:ascii="GHEA Grapalat" w:eastAsiaTheme="minorHAnsi" w:hAnsi="GHEA Grapalat" w:cstheme="minorBidi"/>
        </w:rPr>
        <w:t>договором (далее-договор)</w:t>
      </w:r>
      <w:r w:rsidRPr="00B138F3">
        <w:rPr>
          <w:rFonts w:ascii="GHEA Grapalat" w:eastAsiaTheme="minorHAnsi" w:hAnsi="GHEA Grapalat" w:cstheme="minorBidi"/>
        </w:rPr>
        <w:t xml:space="preserve">   </w:t>
      </w:r>
      <w:r w:rsidRPr="00B138F3">
        <w:rPr>
          <w:rFonts w:eastAsiaTheme="minorHAnsi" w:cstheme="minorBidi"/>
        </w:rPr>
        <w:t xml:space="preserve"> 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p>
    <w:p w:rsidR="003E31E5" w:rsidRPr="00B138F3" w:rsidRDefault="003E31E5" w:rsidP="003E31E5">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lang w:val="hy-AM"/>
        </w:rPr>
        <w:tab/>
      </w:r>
      <w:r w:rsidRPr="00B138F3">
        <w:rPr>
          <w:rStyle w:val="af5"/>
          <w:rFonts w:ascii="GHEA Grapalat" w:hAnsi="GHEA Grapalat"/>
          <w:b w:val="0"/>
          <w:sz w:val="18"/>
          <w:szCs w:val="18"/>
        </w:rPr>
        <w:t xml:space="preserve">                                                                            </w:t>
      </w:r>
      <w:r w:rsidR="002D6327">
        <w:rPr>
          <w:rStyle w:val="af5"/>
          <w:rFonts w:ascii="GHEA Grapalat" w:hAnsi="GHEA Grapalat"/>
          <w:b w:val="0"/>
          <w:sz w:val="18"/>
          <w:szCs w:val="18"/>
          <w:lang w:val="hy-AM"/>
        </w:rPr>
        <w:t xml:space="preserve">                          </w:t>
      </w:r>
      <w:r w:rsidRPr="00B138F3">
        <w:rPr>
          <w:rStyle w:val="af5"/>
          <w:rFonts w:ascii="GHEA Grapalat" w:hAnsi="GHEA Grapalat"/>
          <w:b w:val="0"/>
          <w:sz w:val="18"/>
          <w:szCs w:val="18"/>
        </w:rPr>
        <w:t>номер заключаемого договора</w:t>
      </w:r>
    </w:p>
    <w:p w:rsidR="003E31E5" w:rsidRPr="00B138F3" w:rsidRDefault="003E31E5" w:rsidP="003E31E5">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3E31E5" w:rsidRPr="00B138F3" w:rsidRDefault="003E31E5" w:rsidP="003E31E5">
      <w:pPr>
        <w:pStyle w:val="af4"/>
        <w:shd w:val="clear" w:color="auto" w:fill="FFFFFF"/>
        <w:spacing w:before="0" w:beforeAutospacing="0" w:after="0" w:afterAutospacing="0"/>
        <w:ind w:left="-142"/>
        <w:rPr>
          <w:rFonts w:cs="Sylfaen"/>
          <w:b/>
          <w:sz w:val="18"/>
          <w:szCs w:val="18"/>
          <w:vertAlign w:val="superscript"/>
          <w:lang w:val="hy-AM"/>
        </w:rPr>
      </w:pPr>
      <w:r w:rsidRPr="00B138F3">
        <w:rPr>
          <w:rStyle w:val="af5"/>
          <w:rFonts w:ascii="GHEA Grapalat" w:hAnsi="GHEA Grapalat"/>
          <w:b w:val="0"/>
          <w:sz w:val="18"/>
          <w:szCs w:val="18"/>
        </w:rPr>
        <w:t xml:space="preserve">                                  наименование отобранного участника</w:t>
      </w:r>
      <w:r w:rsidRPr="00B138F3">
        <w:rPr>
          <w:rStyle w:val="af5"/>
          <w:rFonts w:ascii="GHEA Grapalat" w:hAnsi="GHEA Grapalat"/>
          <w:b w:val="0"/>
          <w:sz w:val="18"/>
          <w:szCs w:val="18"/>
          <w:lang w:val="hy-AM"/>
        </w:rPr>
        <w:tab/>
      </w: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Fonts w:eastAsiaTheme="minorHAnsi" w:cstheme="minorBidi"/>
        </w:rPr>
        <w:t xml:space="preserve"> </w:t>
      </w:r>
    </w:p>
    <w:p w:rsidR="003E31E5" w:rsidRPr="00B138F3" w:rsidRDefault="003E31E5" w:rsidP="003E31E5">
      <w:pPr>
        <w:pStyle w:val="af4"/>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rsidR="003E31E5" w:rsidRPr="00B138F3" w:rsidRDefault="003E31E5" w:rsidP="003E31E5">
      <w:pPr>
        <w:pStyle w:val="af4"/>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af5"/>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rsidR="003E31E5" w:rsidRPr="00B138F3" w:rsidRDefault="003E31E5" w:rsidP="003E31E5">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3E31E5" w:rsidRPr="00B138F3" w:rsidRDefault="003E31E5" w:rsidP="003E31E5">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3E31E5" w:rsidRPr="00B138F3" w:rsidRDefault="003E31E5" w:rsidP="003E31E5">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3E31E5" w:rsidRPr="001A0A3E" w:rsidRDefault="00310DC1" w:rsidP="003E31E5">
      <w:pPr>
        <w:pStyle w:val="af4"/>
        <w:shd w:val="clear" w:color="auto" w:fill="FFFFFF"/>
        <w:spacing w:before="0" w:beforeAutospacing="0" w:after="0" w:afterAutospacing="0"/>
        <w:jc w:val="both"/>
        <w:rPr>
          <w:rFonts w:ascii="GHEA Grapalat" w:eastAsiaTheme="minorHAnsi" w:hAnsi="GHEA Grapalat" w:cstheme="minorBidi"/>
        </w:rPr>
      </w:pPr>
      <w:r w:rsidRPr="00CC7FFA">
        <w:rPr>
          <w:rFonts w:ascii="GHEA Grapalat" w:eastAsiaTheme="minorHAnsi" w:hAnsi="GHEA Grapalat" w:cstheme="minorBidi"/>
          <w:sz w:val="18"/>
          <w:szCs w:val="18"/>
        </w:rPr>
        <w:t xml:space="preserve">                                     наименование выдающего гарантию банка </w:t>
      </w:r>
    </w:p>
    <w:p w:rsidR="003E31E5" w:rsidRPr="00B138F3" w:rsidRDefault="003E31E5" w:rsidP="003E31E5">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3E31E5" w:rsidRPr="00B138F3" w:rsidRDefault="003E31E5" w:rsidP="003E31E5">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C2217E" w:rsidRPr="003961EF" w:rsidRDefault="003E31E5" w:rsidP="00C2217E">
      <w:pPr>
        <w:pStyle w:val="af4"/>
        <w:shd w:val="clear" w:color="auto" w:fill="FFFFFF"/>
        <w:spacing w:before="0" w:beforeAutospacing="0" w:after="0" w:afterAutospacing="0"/>
        <w:jc w:val="both"/>
        <w:rPr>
          <w:rFonts w:ascii="GHEA Grapalat" w:eastAsiaTheme="minorHAnsi" w:hAnsi="GHEA Grapalat" w:cstheme="minorBidi"/>
        </w:rPr>
      </w:pPr>
      <w:r w:rsidRPr="00340AB0">
        <w:rPr>
          <w:rFonts w:ascii="GHEA Grapalat" w:eastAsiaTheme="minorHAnsi" w:hAnsi="GHEA Grapalat" w:cstheme="minorBidi"/>
        </w:rPr>
        <w:t xml:space="preserve">гарантии) в течение </w:t>
      </w:r>
      <w:r w:rsidR="007857F1">
        <w:rPr>
          <w:rFonts w:ascii="GHEA Grapalat" w:eastAsiaTheme="minorHAnsi" w:hAnsi="GHEA Grapalat" w:cstheme="minorBidi"/>
        </w:rPr>
        <w:t>пяти</w:t>
      </w:r>
      <w:r w:rsidRPr="00340AB0">
        <w:rPr>
          <w:rFonts w:ascii="GHEA Grapalat" w:eastAsiaTheme="minorHAnsi" w:hAnsi="GHEA Grapalat" w:cstheme="minorBidi"/>
        </w:rPr>
        <w:t xml:space="preserve"> рабочих дней после получения требования. </w:t>
      </w:r>
      <w:r w:rsidR="00C2217E" w:rsidRPr="00340AB0">
        <w:rPr>
          <w:rFonts w:ascii="GHEA Grapalat" w:eastAsiaTheme="minorHAnsi" w:hAnsi="GHEA Grapalat" w:cstheme="minorBidi"/>
        </w:rPr>
        <w:t xml:space="preserve">При выплате суммы гарантии учитываются вычеты из суммы гарантии на основании </w:t>
      </w:r>
      <w:r w:rsidR="00C2217E" w:rsidRPr="00340AB0">
        <w:rPr>
          <w:rFonts w:ascii="GHEA Grapalat" w:eastAsiaTheme="minorHAnsi" w:hAnsi="GHEA Grapalat" w:cstheme="minorBidi"/>
          <w:lang w:val="hy-AM"/>
        </w:rPr>
        <w:t xml:space="preserve">двухсторонне утвержденного </w:t>
      </w:r>
      <w:r w:rsidR="00C2217E" w:rsidRPr="00340AB0">
        <w:rPr>
          <w:rFonts w:ascii="GHEA Grapalat" w:eastAsiaTheme="minorHAnsi" w:hAnsi="GHEA Grapalat" w:cstheme="minorBidi"/>
        </w:rPr>
        <w:t>акта (актов) приема-передачи между бенефициаром и принципалом в рамках исполнения договора</w:t>
      </w:r>
      <w:r w:rsidR="00C2217E" w:rsidRPr="00340AB0">
        <w:rPr>
          <w:rFonts w:ascii="GHEA Grapalat" w:eastAsiaTheme="minorHAnsi" w:hAnsi="GHEA Grapalat" w:cstheme="minorBidi"/>
          <w:lang w:val="hy-AM"/>
        </w:rPr>
        <w:t xml:space="preserve"> и</w:t>
      </w:r>
      <w:r w:rsidR="00C2217E" w:rsidRPr="00340AB0">
        <w:rPr>
          <w:rFonts w:ascii="GHEA Grapalat" w:eastAsiaTheme="minorHAnsi" w:hAnsi="GHEA Grapalat" w:cstheme="minorBidi"/>
        </w:rPr>
        <w:t xml:space="preserve"> представленн</w:t>
      </w:r>
      <w:r w:rsidR="00C2217E" w:rsidRPr="00340AB0">
        <w:rPr>
          <w:rFonts w:ascii="GHEA Grapalat" w:eastAsiaTheme="minorHAnsi" w:hAnsi="GHEA Grapalat" w:cstheme="minorBidi"/>
          <w:lang w:val="hy-AM"/>
        </w:rPr>
        <w:t>ого принципалом</w:t>
      </w:r>
      <w:r w:rsidR="00C2217E" w:rsidRPr="00340AB0">
        <w:rPr>
          <w:rFonts w:ascii="GHEA Grapalat" w:eastAsiaTheme="minorHAnsi" w:hAnsi="GHEA Grapalat" w:cstheme="minorBidi"/>
        </w:rPr>
        <w:t xml:space="preserve"> лицу давшему гарантию</w:t>
      </w:r>
      <w:r w:rsidR="00240609" w:rsidRPr="00340AB0">
        <w:rPr>
          <w:rFonts w:ascii="GHEA Grapalat" w:eastAsiaTheme="minorHAnsi" w:hAnsi="GHEA Grapalat" w:cstheme="minorBidi"/>
          <w:lang w:val="hy-AM"/>
        </w:rPr>
        <w:t>.</w:t>
      </w:r>
      <w:r w:rsidR="00C2217E" w:rsidRPr="003961EF">
        <w:rPr>
          <w:rFonts w:ascii="GHEA Grapalat" w:eastAsiaTheme="minorHAnsi" w:hAnsi="GHEA Grapalat" w:cstheme="minorBidi"/>
        </w:rPr>
        <w:t xml:space="preserve"> </w:t>
      </w:r>
    </w:p>
    <w:p w:rsidR="003E31E5" w:rsidRPr="00B138F3" w:rsidRDefault="003E31E5" w:rsidP="00E85485">
      <w:pPr>
        <w:pStyle w:val="af4"/>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3E31E5" w:rsidRPr="00B138F3" w:rsidRDefault="003E31E5" w:rsidP="003E31E5">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3E31E5" w:rsidRPr="00B138F3" w:rsidRDefault="003E31E5" w:rsidP="003E31E5">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3E31E5" w:rsidRPr="00B138F3" w:rsidRDefault="003E31E5" w:rsidP="003E31E5">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C278A" w:rsidRPr="003870B7" w:rsidRDefault="001C278A" w:rsidP="001C278A">
      <w:pPr>
        <w:pStyle w:val="af4"/>
        <w:shd w:val="clear" w:color="auto" w:fill="FFFFFF"/>
        <w:ind w:firstLine="374"/>
        <w:contextualSpacing/>
        <w:jc w:val="both"/>
        <w:rPr>
          <w:rFonts w:ascii="GHEA Grapalat" w:eastAsiaTheme="minorHAnsi" w:hAnsi="GHEA Grapalat" w:cstheme="minorBidi"/>
        </w:rPr>
      </w:pPr>
      <w:r w:rsidRPr="003870B7">
        <w:rPr>
          <w:rFonts w:ascii="GHEA Grapalat" w:eastAsiaTheme="minorHAnsi" w:hAnsi="GHEA Grapalat" w:cstheme="minorBidi"/>
        </w:rPr>
        <w:t>5. Гарантия действует</w:t>
      </w:r>
      <w:r w:rsidR="00E2296A">
        <w:rPr>
          <w:rFonts w:ascii="GHEA Grapalat" w:eastAsiaTheme="minorHAnsi" w:hAnsi="GHEA Grapalat" w:cstheme="minorBidi"/>
        </w:rPr>
        <w:t xml:space="preserve"> с момента выпуска и в силе  </w:t>
      </w:r>
      <w:r w:rsidRPr="003870B7">
        <w:rPr>
          <w:rFonts w:ascii="GHEA Grapalat" w:eastAsiaTheme="minorHAnsi" w:hAnsi="GHEA Grapalat" w:cstheme="minorBidi"/>
        </w:rPr>
        <w:t xml:space="preserve">со дня вступления в силу договора под кодом N________________________ заключаемого  между  </w:t>
      </w:r>
    </w:p>
    <w:p w:rsidR="001C278A" w:rsidRPr="003870B7" w:rsidRDefault="00E2296A" w:rsidP="001C278A">
      <w:pPr>
        <w:pStyle w:val="af4"/>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001C278A" w:rsidRPr="003870B7">
        <w:rPr>
          <w:rFonts w:ascii="GHEA Grapalat" w:eastAsiaTheme="minorHAnsi" w:hAnsi="GHEA Grapalat" w:cstheme="minorBidi"/>
          <w:sz w:val="18"/>
          <w:szCs w:val="18"/>
        </w:rPr>
        <w:t>номер заключаемого договара</w:t>
      </w:r>
    </w:p>
    <w:p w:rsidR="001C278A" w:rsidRPr="003870B7" w:rsidRDefault="001C278A" w:rsidP="001C278A">
      <w:pPr>
        <w:pStyle w:val="af4"/>
        <w:shd w:val="clear" w:color="auto" w:fill="FFFFFF"/>
        <w:ind w:firstLine="374"/>
        <w:contextualSpacing/>
        <w:jc w:val="both"/>
        <w:rPr>
          <w:rFonts w:ascii="GHEA Grapalat" w:eastAsiaTheme="minorHAnsi" w:hAnsi="GHEA Grapalat" w:cstheme="minorBidi"/>
        </w:rPr>
      </w:pPr>
    </w:p>
    <w:p w:rsidR="001C278A" w:rsidRPr="003870B7" w:rsidRDefault="00E2296A" w:rsidP="001C278A">
      <w:pPr>
        <w:pStyle w:val="af4"/>
        <w:shd w:val="clear" w:color="auto" w:fill="FFFFFF"/>
        <w:contextualSpacing/>
        <w:jc w:val="both"/>
        <w:rPr>
          <w:rFonts w:ascii="GHEA Grapalat" w:eastAsiaTheme="minorHAnsi" w:hAnsi="GHEA Grapalat" w:cstheme="minorBidi"/>
          <w:lang w:val="hy-AM"/>
        </w:rPr>
      </w:pPr>
      <w:r w:rsidRPr="003870B7">
        <w:rPr>
          <w:rFonts w:ascii="GHEA Grapalat" w:eastAsiaTheme="minorHAnsi" w:hAnsi="GHEA Grapalat" w:cstheme="minorBidi"/>
        </w:rPr>
        <w:t xml:space="preserve">бенефициаром и принципалом    </w:t>
      </w:r>
      <w:r w:rsidR="001C278A" w:rsidRPr="003870B7">
        <w:rPr>
          <w:rFonts w:ascii="GHEA Grapalat" w:eastAsiaTheme="minorHAnsi" w:hAnsi="GHEA Grapalat" w:cstheme="minorBidi"/>
        </w:rPr>
        <w:t xml:space="preserve">и  действует </w:t>
      </w:r>
      <w:r w:rsidR="001C278A" w:rsidRPr="003870B7">
        <w:rPr>
          <w:rFonts w:ascii="GHEA Grapalat" w:eastAsiaTheme="minorHAnsi" w:hAnsi="GHEA Grapalat" w:cstheme="minorBidi"/>
          <w:lang w:val="hy-AM"/>
        </w:rPr>
        <w:t xml:space="preserve"> </w:t>
      </w:r>
      <w:r w:rsidR="001C278A" w:rsidRPr="003870B7">
        <w:rPr>
          <w:rFonts w:ascii="GHEA Grapalat" w:eastAsiaTheme="minorHAnsi" w:hAnsi="GHEA Grapalat" w:cstheme="minorBidi"/>
        </w:rPr>
        <w:t>в</w:t>
      </w:r>
      <w:r w:rsidR="001C278A" w:rsidRPr="003870B7">
        <w:rPr>
          <w:rFonts w:ascii="GHEA Grapalat" w:hAnsi="GHEA Grapalat"/>
        </w:rPr>
        <w:t>ключительно</w:t>
      </w:r>
      <w:r w:rsidR="001C278A" w:rsidRPr="003870B7">
        <w:rPr>
          <w:rFonts w:ascii="GHEA Grapalat" w:eastAsiaTheme="minorHAnsi" w:hAnsi="GHEA Grapalat" w:cstheme="minorBidi"/>
        </w:rPr>
        <w:t xml:space="preserve"> </w:t>
      </w:r>
      <w:r w:rsidR="001C278A" w:rsidRPr="003870B7">
        <w:rPr>
          <w:rFonts w:ascii="GHEA Grapalat" w:eastAsiaTheme="minorHAnsi" w:hAnsi="GHEA Grapalat" w:cstheme="minorBidi"/>
          <w:lang w:val="hy-AM"/>
        </w:rPr>
        <w:t xml:space="preserve"> </w:t>
      </w:r>
      <w:r w:rsidR="001C278A" w:rsidRPr="003870B7">
        <w:rPr>
          <w:rFonts w:ascii="GHEA Grapalat" w:eastAsiaTheme="minorHAnsi" w:hAnsi="GHEA Grapalat" w:cstheme="minorBidi"/>
        </w:rPr>
        <w:t xml:space="preserve">до </w:t>
      </w:r>
      <w:r w:rsidR="001C278A" w:rsidRPr="003870B7">
        <w:rPr>
          <w:rFonts w:ascii="GHEA Grapalat" w:eastAsiaTheme="minorHAnsi" w:hAnsi="GHEA Grapalat" w:cstheme="minorBidi"/>
          <w:lang w:val="hy-AM"/>
        </w:rPr>
        <w:t xml:space="preserve"> </w:t>
      </w:r>
      <w:r w:rsidR="001C278A" w:rsidRPr="003870B7">
        <w:rPr>
          <w:rFonts w:ascii="GHEA Grapalat" w:eastAsiaTheme="minorHAnsi" w:hAnsi="GHEA Grapalat" w:cstheme="minorBidi"/>
        </w:rPr>
        <w:t xml:space="preserve">девяностого </w:t>
      </w:r>
      <w:r w:rsidR="001C278A" w:rsidRPr="003870B7">
        <w:rPr>
          <w:rFonts w:ascii="GHEA Grapalat" w:eastAsiaTheme="minorHAnsi" w:hAnsi="GHEA Grapalat" w:cstheme="minorBidi"/>
          <w:lang w:val="hy-AM"/>
        </w:rPr>
        <w:t xml:space="preserve"> </w:t>
      </w:r>
      <w:r w:rsidR="001C278A" w:rsidRPr="003870B7">
        <w:rPr>
          <w:rFonts w:ascii="GHEA Grapalat" w:eastAsiaTheme="minorHAnsi" w:hAnsi="GHEA Grapalat" w:cstheme="minorBidi"/>
        </w:rPr>
        <w:t xml:space="preserve">рабочего </w:t>
      </w:r>
      <w:r w:rsidR="001C278A" w:rsidRPr="003870B7">
        <w:rPr>
          <w:rFonts w:ascii="GHEA Grapalat" w:eastAsiaTheme="minorHAnsi" w:hAnsi="GHEA Grapalat" w:cstheme="minorBidi"/>
          <w:lang w:val="hy-AM"/>
        </w:rPr>
        <w:t xml:space="preserve"> </w:t>
      </w:r>
      <w:r w:rsidR="001C278A" w:rsidRPr="003870B7">
        <w:rPr>
          <w:rFonts w:ascii="GHEA Grapalat" w:eastAsiaTheme="minorHAnsi" w:hAnsi="GHEA Grapalat" w:cstheme="minorBidi"/>
        </w:rPr>
        <w:t>дня</w:t>
      </w:r>
      <w:r w:rsidR="001C278A" w:rsidRPr="003870B7">
        <w:rPr>
          <w:rFonts w:ascii="GHEA Grapalat" w:eastAsiaTheme="minorHAnsi" w:hAnsi="GHEA Grapalat" w:cstheme="minorBidi"/>
          <w:lang w:val="hy-AM"/>
        </w:rPr>
        <w:t xml:space="preserve">   </w:t>
      </w:r>
      <w:r w:rsidR="001C278A" w:rsidRPr="003870B7">
        <w:rPr>
          <w:rFonts w:ascii="GHEA Grapalat" w:eastAsiaTheme="minorHAnsi" w:hAnsi="GHEA Grapalat" w:cstheme="minorBidi"/>
        </w:rPr>
        <w:t xml:space="preserve">следующего за днем </w:t>
      </w:r>
    </w:p>
    <w:p w:rsidR="001C278A" w:rsidRPr="003870B7" w:rsidRDefault="001C278A" w:rsidP="001C278A">
      <w:pPr>
        <w:pStyle w:val="af4"/>
        <w:shd w:val="clear" w:color="auto" w:fill="FFFFFF"/>
        <w:contextualSpacing/>
        <w:jc w:val="both"/>
        <w:rPr>
          <w:rFonts w:ascii="GHEA Grapalat" w:eastAsiaTheme="minorHAnsi" w:hAnsi="GHEA Grapalat" w:cstheme="minorBidi"/>
          <w:sz w:val="18"/>
          <w:szCs w:val="18"/>
          <w:lang w:val="hy-AM"/>
        </w:rPr>
      </w:pPr>
    </w:p>
    <w:p w:rsidR="001C278A" w:rsidRPr="003870B7" w:rsidRDefault="001C278A" w:rsidP="00B961C7">
      <w:pPr>
        <w:pStyle w:val="af4"/>
        <w:shd w:val="clear" w:color="auto" w:fill="FFFFFF"/>
        <w:contextualSpacing/>
        <w:jc w:val="center"/>
        <w:rPr>
          <w:rFonts w:eastAsiaTheme="minorHAnsi" w:cstheme="minorBidi"/>
        </w:rPr>
      </w:pPr>
      <w:r w:rsidRPr="003870B7">
        <w:rPr>
          <w:rFonts w:ascii="GHEA Grapalat" w:eastAsiaTheme="minorHAnsi" w:hAnsi="GHEA Grapalat" w:cstheme="minorBidi"/>
          <w:lang w:val="hy-AM"/>
        </w:rPr>
        <w:lastRenderedPageBreak/>
        <w:t>--------------------------------------------------------</w:t>
      </w:r>
      <w:r w:rsidRPr="003870B7">
        <w:rPr>
          <w:rFonts w:ascii="GHEA Grapalat" w:eastAsiaTheme="minorHAnsi" w:hAnsi="GHEA Grapalat" w:cstheme="minorBidi"/>
        </w:rPr>
        <w:t>------------------</w:t>
      </w:r>
      <w:r w:rsidRPr="003870B7">
        <w:rPr>
          <w:rFonts w:ascii="GHEA Grapalat" w:eastAsiaTheme="minorHAnsi" w:hAnsi="GHEA Grapalat" w:cstheme="minorBidi"/>
          <w:lang w:val="hy-AM"/>
        </w:rPr>
        <w:t>----------------------</w:t>
      </w:r>
      <w:r w:rsidRPr="003870B7">
        <w:rPr>
          <w:rFonts w:eastAsiaTheme="minorHAnsi" w:cstheme="minorBidi"/>
        </w:rPr>
        <w:t xml:space="preserve"> </w:t>
      </w:r>
      <w:r w:rsidRPr="003870B7">
        <w:rPr>
          <w:rFonts w:eastAsiaTheme="minorHAnsi" w:cstheme="minorBidi"/>
          <w:lang w:val="hy-AM"/>
        </w:rPr>
        <w:t>.</w:t>
      </w:r>
      <w:r w:rsidRPr="003870B7">
        <w:rPr>
          <w:rFonts w:eastAsiaTheme="minorHAnsi" w:cstheme="minorBidi"/>
        </w:rPr>
        <w:t xml:space="preserve">           </w:t>
      </w:r>
      <w:r w:rsidR="00B961C7" w:rsidRPr="003870B7">
        <w:rPr>
          <w:rFonts w:ascii="GHEA Grapalat" w:hAnsi="GHEA Grapalat"/>
          <w:sz w:val="16"/>
          <w:szCs w:val="16"/>
        </w:rPr>
        <w:t>крайний</w:t>
      </w:r>
      <w:r w:rsidRPr="003870B7">
        <w:rPr>
          <w:rFonts w:ascii="GHEA Grapalat" w:hAnsi="GHEA Grapalat"/>
          <w:sz w:val="16"/>
          <w:szCs w:val="16"/>
        </w:rPr>
        <w:t xml:space="preserve">  срок</w:t>
      </w:r>
      <w:r w:rsidRPr="003870B7">
        <w:rPr>
          <w:rFonts w:ascii="GHEA Grapalat" w:eastAsiaTheme="minorHAnsi" w:hAnsi="GHEA Grapalat" w:cstheme="minorBidi"/>
          <w:sz w:val="16"/>
          <w:szCs w:val="16"/>
        </w:rPr>
        <w:t xml:space="preserve"> поставки товаров</w:t>
      </w:r>
      <w:r w:rsidRPr="003870B7">
        <w:rPr>
          <w:rFonts w:ascii="GHEA Grapalat" w:eastAsiaTheme="minorHAnsi" w:hAnsi="GHEA Grapalat" w:cstheme="minorBidi"/>
          <w:sz w:val="16"/>
          <w:szCs w:val="16"/>
          <w:lang w:val="hy-AM"/>
        </w:rPr>
        <w:t>, предусмотренн</w:t>
      </w:r>
      <w:r w:rsidRPr="003870B7">
        <w:rPr>
          <w:rFonts w:ascii="GHEA Grapalat" w:eastAsiaTheme="minorHAnsi" w:hAnsi="GHEA Grapalat" w:cstheme="minorBidi"/>
          <w:sz w:val="16"/>
          <w:szCs w:val="16"/>
        </w:rPr>
        <w:t xml:space="preserve">ый </w:t>
      </w:r>
      <w:r w:rsidRPr="003870B7">
        <w:rPr>
          <w:rFonts w:ascii="GHEA Grapalat" w:eastAsiaTheme="minorHAnsi" w:hAnsi="GHEA Grapalat" w:cstheme="minorBidi"/>
          <w:sz w:val="16"/>
          <w:szCs w:val="16"/>
          <w:lang w:val="hy-AM"/>
        </w:rPr>
        <w:t>заключаемым договором</w:t>
      </w:r>
    </w:p>
    <w:p w:rsidR="006A338D" w:rsidRDefault="001C278A" w:rsidP="001C278A">
      <w:pPr>
        <w:pStyle w:val="af4"/>
        <w:shd w:val="clear" w:color="auto" w:fill="FFFFFF"/>
        <w:contextualSpacing/>
        <w:jc w:val="both"/>
        <w:rPr>
          <w:rFonts w:ascii="GHEA Grapalat" w:eastAsiaTheme="minorHAnsi" w:hAnsi="GHEA Grapalat" w:cstheme="minorBidi"/>
        </w:rPr>
      </w:pPr>
      <w:r w:rsidRPr="003870B7">
        <w:rPr>
          <w:rFonts w:ascii="GHEA Grapalat" w:eastAsiaTheme="minorHAnsi" w:hAnsi="GHEA Grapalat" w:cstheme="minorBidi"/>
        </w:rPr>
        <w:t>В день предоставления гарантии лицо, выдающее гарантию, с официального адреса</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6A338D">
        <w:rPr>
          <w:rFonts w:ascii="GHEA Grapalat" w:eastAsiaTheme="minorHAnsi" w:hAnsi="GHEA Grapalat" w:cstheme="minorBidi"/>
        </w:rPr>
        <w:t xml:space="preserve"> ----------------------------------------------------------------</w:t>
      </w:r>
      <w:r w:rsidRPr="003870B7">
        <w:rPr>
          <w:rFonts w:ascii="GHEA Grapalat" w:eastAsiaTheme="minorHAnsi" w:hAnsi="GHEA Grapalat" w:cstheme="minorBidi"/>
        </w:rPr>
        <w:t xml:space="preserve"> </w:t>
      </w:r>
    </w:p>
    <w:p w:rsidR="006A338D" w:rsidRDefault="006A338D" w:rsidP="006A338D">
      <w:pPr>
        <w:pStyle w:val="af4"/>
        <w:shd w:val="clear" w:color="auto" w:fill="FFFFFF"/>
        <w:contextualSpacing/>
        <w:jc w:val="center"/>
        <w:rPr>
          <w:rFonts w:ascii="GHEA Grapalat" w:eastAsiaTheme="minorHAnsi" w:hAnsi="GHEA Grapalat" w:cstheme="minorBidi"/>
        </w:rPr>
      </w:pPr>
      <w:r>
        <w:rPr>
          <w:rStyle w:val="af5"/>
          <w:b w:val="0"/>
          <w:bCs w:val="0"/>
          <w:sz w:val="20"/>
          <w:szCs w:val="20"/>
        </w:rPr>
        <w:t xml:space="preserve">                                       адрес эл. почты секретаря</w:t>
      </w:r>
    </w:p>
    <w:p w:rsidR="001C278A" w:rsidRPr="003870B7" w:rsidRDefault="001C278A" w:rsidP="001C278A">
      <w:pPr>
        <w:pStyle w:val="af4"/>
        <w:shd w:val="clear" w:color="auto" w:fill="FFFFFF"/>
        <w:contextualSpacing/>
        <w:jc w:val="both"/>
        <w:rPr>
          <w:rFonts w:ascii="GHEA Grapalat" w:eastAsiaTheme="minorHAnsi" w:hAnsi="GHEA Grapalat" w:cstheme="minorBidi"/>
        </w:rPr>
      </w:pPr>
      <w:r w:rsidRPr="003870B7">
        <w:rPr>
          <w:rFonts w:ascii="GHEA Grapalat" w:eastAsiaTheme="minorHAnsi" w:hAnsi="GHEA Grapalat" w:cstheme="minorBidi"/>
        </w:rPr>
        <w:t>указанный в приглашении к процедуре закупок, организованной под кодом упомянутым в пункте 1 настоящей гарантии</w:t>
      </w:r>
      <w:r w:rsidRPr="003870B7">
        <w:rPr>
          <w:rFonts w:ascii="GHEA Grapalat" w:eastAsiaTheme="minorHAnsi" w:hAnsi="GHEA Grapalat" w:cstheme="minorBidi"/>
          <w:lang w:val="hy-AM"/>
        </w:rPr>
        <w:t>.</w:t>
      </w:r>
      <w:r w:rsidRPr="003870B7">
        <w:rPr>
          <w:rFonts w:ascii="GHEA Grapalat" w:eastAsiaTheme="minorHAnsi" w:hAnsi="GHEA Grapalat" w:cstheme="minorBidi"/>
        </w:rPr>
        <w:t xml:space="preserve"> </w:t>
      </w:r>
    </w:p>
    <w:p w:rsidR="001C278A" w:rsidRPr="003870B7" w:rsidRDefault="001C278A" w:rsidP="001C278A">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3E31E5" w:rsidRPr="00B138F3" w:rsidRDefault="003E31E5" w:rsidP="003E31E5">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3E31E5" w:rsidRPr="00B138F3" w:rsidRDefault="003E31E5" w:rsidP="003E31E5">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3E31E5" w:rsidRPr="00B138F3" w:rsidRDefault="003E31E5" w:rsidP="003E31E5">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rsidR="00240609" w:rsidRPr="00B87910" w:rsidRDefault="003E31E5" w:rsidP="00240609">
      <w:pPr>
        <w:pStyle w:val="af4"/>
        <w:shd w:val="clear" w:color="auto" w:fill="FFFFFF"/>
        <w:spacing w:before="0" w:beforeAutospacing="0" w:after="0" w:afterAutospacing="0"/>
        <w:ind w:firstLine="375"/>
        <w:jc w:val="both"/>
        <w:rPr>
          <w:rFonts w:ascii="GHEA Grapalat" w:eastAsiaTheme="minorHAnsi" w:hAnsi="GHEA Grapalat" w:cstheme="minorBidi"/>
        </w:rPr>
      </w:pPr>
      <w:r w:rsidRPr="007E5F1D">
        <w:rPr>
          <w:rFonts w:ascii="GHEA Grapalat" w:eastAsiaTheme="minorHAnsi" w:hAnsi="GHEA Grapalat" w:cstheme="minorBidi"/>
        </w:rPr>
        <w:t xml:space="preserve">3) </w:t>
      </w:r>
      <w:r w:rsidR="00240609" w:rsidRPr="007E5F1D">
        <w:rPr>
          <w:rFonts w:ascii="GHEA Grapalat" w:eastAsiaTheme="minorHAnsi" w:hAnsi="GHEA Grapalat" w:cstheme="minorBidi"/>
          <w:lang w:val="hy-AM"/>
        </w:rPr>
        <w:t xml:space="preserve">двухсторонне </w:t>
      </w:r>
      <w:r w:rsidR="00240609" w:rsidRPr="007E5F1D">
        <w:rPr>
          <w:rFonts w:ascii="GHEA Grapalat" w:eastAsiaTheme="minorHAnsi" w:hAnsi="GHEA Grapalat" w:cstheme="minorBidi"/>
        </w:rPr>
        <w:t>утвержденный в рамках договора между бенефициаром и принципалом акт (акты) приема-передачи или его</w:t>
      </w:r>
      <w:r w:rsidR="00240609" w:rsidRPr="007E5F1D">
        <w:rPr>
          <w:rFonts w:ascii="GHEA Grapalat" w:eastAsiaTheme="minorHAnsi" w:hAnsi="GHEA Grapalat" w:cstheme="minorBidi"/>
          <w:lang w:val="hy-AM"/>
        </w:rPr>
        <w:t xml:space="preserve"> </w:t>
      </w:r>
      <w:r w:rsidR="00240609" w:rsidRPr="007E5F1D">
        <w:rPr>
          <w:rFonts w:ascii="GHEA Grapalat" w:eastAsiaTheme="minorHAnsi" w:hAnsi="GHEA Grapalat" w:cstheme="minorBidi"/>
        </w:rPr>
        <w:t>(</w:t>
      </w:r>
      <w:r w:rsidR="00240609" w:rsidRPr="007E5F1D">
        <w:rPr>
          <w:rFonts w:ascii="GHEA Grapalat" w:eastAsiaTheme="minorHAnsi" w:hAnsi="GHEA Grapalat" w:cstheme="minorBidi"/>
          <w:lang w:val="hy-AM"/>
        </w:rPr>
        <w:t>их</w:t>
      </w:r>
      <w:r w:rsidR="00240609" w:rsidRPr="007E5F1D">
        <w:rPr>
          <w:rFonts w:ascii="GHEA Grapalat" w:eastAsiaTheme="minorHAnsi" w:hAnsi="GHEA Grapalat" w:cstheme="minorBidi"/>
        </w:rPr>
        <w:t>) копии.</w:t>
      </w:r>
      <w:r w:rsidR="00240609" w:rsidRPr="00A74B0D">
        <w:rPr>
          <w:rFonts w:ascii="GHEA Grapalat" w:eastAsiaTheme="minorHAnsi" w:hAnsi="GHEA Grapalat" w:cstheme="minorBidi"/>
        </w:rPr>
        <w:t xml:space="preserve"> </w:t>
      </w:r>
    </w:p>
    <w:p w:rsidR="00A11DA5" w:rsidRPr="007A724D" w:rsidRDefault="00A11DA5" w:rsidP="00A11DA5">
      <w:pPr>
        <w:pStyle w:val="af4"/>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3E31E5" w:rsidRPr="00B138F3"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3E31E5" w:rsidRPr="00B138F3"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p>
    <w:p w:rsidR="003E31E5" w:rsidRPr="00B138F3"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3E31E5" w:rsidRPr="00B138F3" w:rsidRDefault="003E31E5" w:rsidP="003E31E5">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3E31E5" w:rsidRPr="00B138F3" w:rsidDel="00286D44" w:rsidRDefault="003E31E5" w:rsidP="003E31E5">
      <w:pPr>
        <w:pStyle w:val="af4"/>
        <w:shd w:val="clear" w:color="auto" w:fill="FFFFFF"/>
        <w:spacing w:before="0" w:beforeAutospacing="0" w:after="0" w:afterAutospacing="0"/>
        <w:ind w:firstLine="375"/>
        <w:jc w:val="both"/>
        <w:rPr>
          <w:del w:id="18" w:author="Inesa Kocharyan" w:date="2023-07-07T17:06:00Z"/>
          <w:rFonts w:ascii="GHEA Grapalat" w:eastAsiaTheme="minorHAnsi" w:hAnsi="GHEA Grapalat" w:cstheme="minorBidi"/>
        </w:rPr>
      </w:pPr>
    </w:p>
    <w:p w:rsidR="003E31E5" w:rsidRPr="00B138F3" w:rsidDel="00286D44" w:rsidRDefault="003E31E5" w:rsidP="003E31E5">
      <w:pPr>
        <w:pStyle w:val="af4"/>
        <w:shd w:val="clear" w:color="auto" w:fill="FFFFFF"/>
        <w:spacing w:before="0" w:beforeAutospacing="0" w:after="0" w:afterAutospacing="0"/>
        <w:ind w:firstLine="375"/>
        <w:jc w:val="both"/>
        <w:rPr>
          <w:del w:id="19" w:author="Inesa Kocharyan" w:date="2023-07-07T17:05:00Z"/>
          <w:rFonts w:ascii="GHEA Grapalat" w:hAnsi="GHEA Grapalat"/>
          <w:sz w:val="20"/>
          <w:szCs w:val="20"/>
        </w:rPr>
      </w:pPr>
    </w:p>
    <w:p w:rsidR="003E31E5" w:rsidRPr="00B138F3" w:rsidRDefault="003E31E5" w:rsidP="003E31E5">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3E31E5" w:rsidRPr="00B138F3" w:rsidRDefault="003E31E5" w:rsidP="003E31E5">
      <w:pPr>
        <w:pStyle w:val="af4"/>
        <w:shd w:val="clear" w:color="auto" w:fill="FFFFFF"/>
        <w:spacing w:before="0" w:beforeAutospacing="0" w:after="0" w:afterAutospacing="0"/>
        <w:ind w:firstLine="375"/>
        <w:jc w:val="both"/>
        <w:rPr>
          <w:rFonts w:ascii="GHEA Grapalat" w:hAnsi="GHEA Grapalat"/>
          <w:sz w:val="20"/>
          <w:szCs w:val="20"/>
          <w:lang w:val="hy-AM"/>
        </w:rPr>
      </w:pPr>
    </w:p>
    <w:p w:rsidR="003E31E5" w:rsidRPr="00B138F3" w:rsidRDefault="003E31E5" w:rsidP="003E31E5">
      <w:pPr>
        <w:pStyle w:val="af4"/>
        <w:shd w:val="clear" w:color="auto" w:fill="FFFFFF"/>
        <w:spacing w:before="0" w:beforeAutospacing="0" w:after="0" w:afterAutospacing="0"/>
        <w:ind w:firstLine="375"/>
        <w:jc w:val="both"/>
        <w:rPr>
          <w:rFonts w:ascii="GHEA Grapalat" w:hAnsi="GHEA Grapalat"/>
          <w:sz w:val="20"/>
          <w:szCs w:val="20"/>
          <w:lang w:val="hy-AM"/>
        </w:rPr>
      </w:pPr>
    </w:p>
    <w:p w:rsidR="003E31E5" w:rsidRPr="00B138F3" w:rsidRDefault="003E31E5" w:rsidP="003E31E5">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3E31E5" w:rsidRPr="00B138F3" w:rsidRDefault="003E31E5" w:rsidP="003E31E5">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pStyle w:val="af4"/>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widowControl w:val="0"/>
        <w:spacing w:after="160"/>
        <w:ind w:left="567" w:right="565"/>
        <w:jc w:val="center"/>
        <w:rPr>
          <w:rFonts w:ascii="GHEA Grapalat" w:hAnsi="GHEA Grapalat"/>
          <w:b/>
        </w:rPr>
      </w:pPr>
    </w:p>
    <w:p w:rsidR="003E31E5" w:rsidRDefault="003E31E5">
      <w:pPr>
        <w:rPr>
          <w:rFonts w:ascii="GHEA Grapalat" w:hAnsi="GHEA Grapalat"/>
          <w:i/>
          <w:sz w:val="22"/>
          <w:szCs w:val="22"/>
        </w:rPr>
      </w:pPr>
    </w:p>
    <w:p w:rsidR="00BF3696" w:rsidRDefault="00BF3696">
      <w:pPr>
        <w:rPr>
          <w:rFonts w:ascii="GHEA Grapalat" w:hAnsi="GHEA Grapalat"/>
          <w:i/>
          <w:sz w:val="22"/>
          <w:szCs w:val="22"/>
        </w:rPr>
      </w:pPr>
      <w:r>
        <w:rPr>
          <w:rFonts w:ascii="GHEA Grapalat" w:hAnsi="GHEA Grapalat"/>
          <w:i/>
          <w:sz w:val="22"/>
          <w:szCs w:val="22"/>
        </w:rPr>
        <w:br w:type="page"/>
      </w:r>
    </w:p>
    <w:p w:rsidR="003D2FE2" w:rsidRPr="00DE2AE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3428" w:rsidRPr="00DE2AE3">
        <w:rPr>
          <w:rFonts w:ascii="GHEA Grapalat" w:hAnsi="GHEA Grapalat"/>
          <w:i/>
          <w:sz w:val="22"/>
          <w:szCs w:val="22"/>
        </w:rPr>
        <w:t>2</w:t>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 xml:space="preserve">к Приглашению на </w:t>
      </w:r>
      <w:r w:rsidR="00703753">
        <w:rPr>
          <w:rFonts w:ascii="GHEA Grapalat" w:hAnsi="GHEA Grapalat"/>
          <w:i/>
          <w:sz w:val="22"/>
          <w:szCs w:val="22"/>
        </w:rPr>
        <w:t>запрос котировок</w:t>
      </w:r>
      <w:r w:rsidRPr="00B138F3">
        <w:rPr>
          <w:rFonts w:ascii="GHEA Grapalat" w:hAnsi="GHEA Grapalat" w:cs="GHEA Grapalat"/>
          <w:i/>
          <w:sz w:val="22"/>
          <w:szCs w:val="22"/>
        </w:rPr>
        <w:br/>
      </w:r>
      <w:r w:rsidRPr="00B138F3">
        <w:rPr>
          <w:rFonts w:ascii="GHEA Grapalat" w:hAnsi="GHEA Grapalat"/>
          <w:i/>
          <w:sz w:val="22"/>
          <w:szCs w:val="22"/>
        </w:rPr>
        <w:t>под кодом "---BMAPDzB---/---"</w:t>
      </w:r>
      <w:r w:rsidRPr="00B138F3">
        <w:rPr>
          <w:rStyle w:val="af6"/>
          <w:rFonts w:ascii="GHEA Grapalat" w:hAnsi="GHEA Grapalat"/>
          <w:i/>
          <w:sz w:val="22"/>
          <w:szCs w:val="22"/>
        </w:rPr>
        <w:footnoteReference w:customMarkFollows="1" w:id="23"/>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2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lastRenderedPageBreak/>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jc w:val="right"/>
              <w:rPr>
                <w:rFonts w:ascii="GHEA Grapalat" w:hAnsi="GHEA Grapalat" w:cs="Tahoma"/>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DE2AE3">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p>
    <w:p w:rsidR="00235549" w:rsidRPr="00B138F3" w:rsidRDefault="00235549" w:rsidP="00235549">
      <w:pPr>
        <w:pStyle w:val="31"/>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703753">
        <w:rPr>
          <w:rFonts w:ascii="GHEA Grapalat" w:hAnsi="GHEA Grapalat"/>
          <w:b/>
          <w:sz w:val="24"/>
          <w:szCs w:val="24"/>
        </w:rPr>
        <w:t>запрос котировок</w:t>
      </w:r>
      <w:r w:rsidRPr="00B138F3">
        <w:rPr>
          <w:rFonts w:ascii="GHEA Grapalat" w:hAnsi="GHEA Grapalat" w:cs="Arial"/>
          <w:b/>
          <w:sz w:val="24"/>
          <w:szCs w:val="24"/>
        </w:rPr>
        <w:br/>
      </w:r>
      <w:r w:rsidRPr="00B138F3">
        <w:rPr>
          <w:rFonts w:ascii="GHEA Grapalat" w:hAnsi="GHEA Grapalat"/>
          <w:b/>
          <w:sz w:val="24"/>
          <w:szCs w:val="24"/>
        </w:rPr>
        <w:t>под кодом "---BMAPDzB---/---"</w:t>
      </w:r>
      <w:r w:rsidRPr="00B138F3">
        <w:rPr>
          <w:rStyle w:val="af6"/>
          <w:rFonts w:ascii="GHEA Grapalat" w:hAnsi="GHEA Grapalat"/>
          <w:b/>
          <w:sz w:val="24"/>
          <w:szCs w:val="24"/>
        </w:rPr>
        <w:footnoteReference w:customMarkFollows="1" w:id="25"/>
        <w:t>*</w:t>
      </w:r>
    </w:p>
    <w:p w:rsidR="001005B0" w:rsidRPr="00B138F3" w:rsidRDefault="001005B0" w:rsidP="00B46D58">
      <w:pPr>
        <w:widowControl w:val="0"/>
        <w:spacing w:after="160"/>
        <w:ind w:left="567" w:right="565"/>
        <w:jc w:val="center"/>
        <w:rPr>
          <w:rFonts w:ascii="GHEA Grapalat" w:hAnsi="GHEA Grapalat"/>
          <w:b/>
        </w:rPr>
      </w:pPr>
    </w:p>
    <w:p w:rsidR="0075061D" w:rsidRPr="00B138F3" w:rsidRDefault="0075061D" w:rsidP="0075061D">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af5"/>
          <w:rFonts w:ascii="GHEA Grapalat" w:hAnsi="GHEA Grapalat"/>
          <w:sz w:val="22"/>
          <w:szCs w:val="22"/>
        </w:rPr>
        <w:t xml:space="preserve">  </w:t>
      </w:r>
      <w:r w:rsidRPr="00B138F3">
        <w:rPr>
          <w:rFonts w:ascii="GHEA Grapalat" w:eastAsiaTheme="minorHAnsi" w:hAnsi="GHEA Grapalat" w:cstheme="minorBidi"/>
          <w:bCs/>
        </w:rPr>
        <w:t>между</w:t>
      </w:r>
    </w:p>
    <w:p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r w:rsidRPr="00B138F3">
        <w:rPr>
          <w:rStyle w:val="af5"/>
          <w:rFonts w:ascii="GHEA Grapalat" w:hAnsi="GHEA Grapalat"/>
          <w:b w:val="0"/>
          <w:sz w:val="20"/>
          <w:szCs w:val="20"/>
        </w:rPr>
        <w:t xml:space="preserve">      номер заключаемого договора</w:t>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p>
    <w:p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af5"/>
          <w:rFonts w:ascii="GHEA Grapalat" w:hAnsi="GHEA Grapalat"/>
          <w:b w:val="0"/>
          <w:sz w:val="20"/>
          <w:szCs w:val="20"/>
        </w:rPr>
        <w:t xml:space="preserve">   </w:t>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00875F09" w:rsidRPr="00B138F3">
        <w:rPr>
          <w:rStyle w:val="af5"/>
          <w:rFonts w:ascii="GHEA Grapalat" w:hAnsi="GHEA Grapalat"/>
          <w:b w:val="0"/>
          <w:sz w:val="20"/>
          <w:szCs w:val="20"/>
          <w:u w:val="single"/>
        </w:rPr>
        <w:t>____</w:t>
      </w:r>
      <w:r w:rsidRPr="00B138F3">
        <w:rPr>
          <w:rFonts w:eastAsiaTheme="minorHAnsi" w:cstheme="minorBidi"/>
        </w:rPr>
        <w:t xml:space="preserve">    </w:t>
      </w:r>
    </w:p>
    <w:p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rPr>
        <w:t>наименование заказчика</w:t>
      </w:r>
      <w:r w:rsidRPr="00B138F3">
        <w:rPr>
          <w:rStyle w:val="af5"/>
          <w:rFonts w:ascii="GHEA Grapalat" w:hAnsi="GHEA Grapalat"/>
          <w:b w:val="0"/>
          <w:sz w:val="20"/>
          <w:szCs w:val="20"/>
        </w:rPr>
        <w:t xml:space="preserve">                                    </w:t>
      </w:r>
      <w:r w:rsidR="00875F09" w:rsidRPr="00B138F3">
        <w:rPr>
          <w:rStyle w:val="af5"/>
          <w:rFonts w:ascii="GHEA Grapalat" w:hAnsi="GHEA Grapalat"/>
          <w:b w:val="0"/>
          <w:sz w:val="20"/>
          <w:szCs w:val="20"/>
        </w:rPr>
        <w:t xml:space="preserve">        </w:t>
      </w:r>
      <w:r w:rsidRPr="00B138F3">
        <w:rPr>
          <w:rStyle w:val="af5"/>
          <w:rFonts w:ascii="GHEA Grapalat" w:hAnsi="GHEA Grapalat"/>
          <w:b w:val="0"/>
          <w:sz w:val="20"/>
          <w:szCs w:val="20"/>
        </w:rPr>
        <w:t>наименование отобранного участника</w:t>
      </w:r>
    </w:p>
    <w:p w:rsidR="005B3A59" w:rsidRPr="00B138F3" w:rsidRDefault="005B3A59" w:rsidP="005B3A59">
      <w:pPr>
        <w:pStyle w:val="af4"/>
        <w:shd w:val="clear" w:color="auto" w:fill="FFFFFF"/>
        <w:spacing w:before="0" w:beforeAutospacing="0" w:after="0" w:afterAutospacing="0"/>
        <w:ind w:left="-142"/>
        <w:rPr>
          <w:rFonts w:cs="Sylfaen"/>
          <w:vertAlign w:val="superscript"/>
          <w:lang w:val="hy-AM"/>
        </w:rPr>
      </w:pPr>
      <w:r w:rsidRPr="00B138F3">
        <w:rPr>
          <w:rStyle w:val="af5"/>
          <w:rFonts w:ascii="GHEA Grapalat" w:hAnsi="GHEA Grapalat"/>
          <w:b w:val="0"/>
          <w:sz w:val="20"/>
          <w:szCs w:val="20"/>
        </w:rPr>
        <w:t xml:space="preserve">                                                                </w:t>
      </w:r>
      <w:r w:rsidRPr="00B138F3">
        <w:rPr>
          <w:rStyle w:val="af5"/>
          <w:rFonts w:ascii="GHEA Grapalat" w:hAnsi="GHEA Grapalat"/>
          <w:b w:val="0"/>
          <w:sz w:val="20"/>
          <w:szCs w:val="20"/>
          <w:lang w:val="hy-AM"/>
        </w:rPr>
        <w:tab/>
      </w:r>
    </w:p>
    <w:p w:rsidR="005B3A59" w:rsidRPr="00B138F3" w:rsidRDefault="00875F09" w:rsidP="005B3A59">
      <w:pPr>
        <w:pStyle w:val="af4"/>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r w:rsidRPr="00B138F3">
        <w:rPr>
          <w:rFonts w:eastAsiaTheme="minorHAnsi" w:cstheme="minorBidi"/>
        </w:rPr>
        <w:t xml:space="preserve"> </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rsidR="00286CDB" w:rsidRPr="00B138F3" w:rsidRDefault="00286CDB" w:rsidP="00286CDB">
      <w:pPr>
        <w:pStyle w:val="af4"/>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2D4EEB"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B64C74">
        <w:rPr>
          <w:rFonts w:ascii="GHEA Grapalat" w:eastAsiaTheme="minorHAnsi" w:hAnsi="GHEA Grapalat" w:cstheme="minorBidi"/>
        </w:rPr>
        <w:t xml:space="preserve">пяти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A944D6" w:rsidRPr="00665A01" w:rsidRDefault="00A944D6" w:rsidP="00A944D6">
      <w:pPr>
        <w:pStyle w:val="af4"/>
        <w:shd w:val="clear" w:color="auto" w:fill="FFFFFF"/>
        <w:ind w:firstLine="374"/>
        <w:contextualSpacing/>
        <w:jc w:val="both"/>
        <w:rPr>
          <w:rFonts w:ascii="GHEA Grapalat" w:eastAsiaTheme="minorHAnsi" w:hAnsi="GHEA Grapalat" w:cstheme="minorBidi"/>
        </w:rPr>
      </w:pPr>
      <w:r w:rsidRPr="00665A01">
        <w:rPr>
          <w:rFonts w:ascii="GHEA Grapalat" w:eastAsiaTheme="minorHAnsi" w:hAnsi="GHEA Grapalat" w:cstheme="minorBidi"/>
        </w:rPr>
        <w:t xml:space="preserve">5. Гарантия действует </w:t>
      </w:r>
      <w:r w:rsidR="00286D44">
        <w:rPr>
          <w:rFonts w:ascii="GHEA Grapalat" w:eastAsiaTheme="minorHAnsi" w:hAnsi="GHEA Grapalat" w:cstheme="minorBidi"/>
        </w:rPr>
        <w:t xml:space="preserve">с момента выпуска и в силе </w:t>
      </w:r>
      <w:r w:rsidRPr="00665A01">
        <w:rPr>
          <w:rFonts w:ascii="GHEA Grapalat" w:eastAsiaTheme="minorHAnsi" w:hAnsi="GHEA Grapalat" w:cstheme="minorBidi"/>
        </w:rPr>
        <w:t xml:space="preserve">со дня вступления в силу договора N________________________ заключаемого  между  бенефициаром и </w:t>
      </w:r>
      <w:del w:id="20" w:author="Inesa Kocharyan" w:date="2023-07-07T17:06:00Z">
        <w:r w:rsidRPr="00665A01" w:rsidDel="00286D44">
          <w:rPr>
            <w:rFonts w:ascii="GHEA Grapalat" w:eastAsiaTheme="minorHAnsi" w:hAnsi="GHEA Grapalat" w:cstheme="minorBidi"/>
          </w:rPr>
          <w:delText xml:space="preserve">   </w:delText>
        </w:r>
      </w:del>
    </w:p>
    <w:p w:rsidR="00A944D6" w:rsidRPr="00665A01" w:rsidRDefault="00286D44" w:rsidP="00A944D6">
      <w:pPr>
        <w:pStyle w:val="af4"/>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00A944D6" w:rsidRPr="00665A01">
        <w:rPr>
          <w:rFonts w:ascii="GHEA Grapalat" w:eastAsiaTheme="minorHAnsi" w:hAnsi="GHEA Grapalat" w:cstheme="minorBidi"/>
          <w:sz w:val="18"/>
          <w:szCs w:val="18"/>
        </w:rPr>
        <w:t>номер заключаемого договара</w:t>
      </w:r>
    </w:p>
    <w:p w:rsidR="00A944D6" w:rsidRPr="00665A01" w:rsidRDefault="00A944D6" w:rsidP="00A944D6">
      <w:pPr>
        <w:pStyle w:val="af4"/>
        <w:shd w:val="clear" w:color="auto" w:fill="FFFFFF"/>
        <w:ind w:firstLine="374"/>
        <w:contextualSpacing/>
        <w:jc w:val="both"/>
        <w:rPr>
          <w:rFonts w:ascii="GHEA Grapalat" w:eastAsiaTheme="minorHAnsi" w:hAnsi="GHEA Grapalat" w:cstheme="minorBidi"/>
        </w:rPr>
      </w:pPr>
    </w:p>
    <w:p w:rsidR="00A944D6" w:rsidRPr="00665A01" w:rsidRDefault="00286D44" w:rsidP="00A944D6">
      <w:pPr>
        <w:pStyle w:val="af4"/>
        <w:shd w:val="clear" w:color="auto" w:fill="FFFFFF"/>
        <w:contextualSpacing/>
        <w:jc w:val="both"/>
        <w:rPr>
          <w:rFonts w:ascii="GHEA Grapalat" w:eastAsiaTheme="minorHAnsi" w:hAnsi="GHEA Grapalat" w:cstheme="minorBidi"/>
          <w:lang w:val="hy-AM"/>
        </w:rPr>
      </w:pPr>
      <w:r w:rsidRPr="00665A01">
        <w:rPr>
          <w:rFonts w:ascii="GHEA Grapalat" w:eastAsiaTheme="minorHAnsi" w:hAnsi="GHEA Grapalat" w:cstheme="minorBidi"/>
        </w:rPr>
        <w:t xml:space="preserve">принципалом   </w:t>
      </w:r>
      <w:r w:rsidR="00A944D6" w:rsidRPr="00665A01">
        <w:rPr>
          <w:rFonts w:ascii="GHEA Grapalat" w:eastAsiaTheme="minorHAnsi" w:hAnsi="GHEA Grapalat" w:cstheme="minorBidi"/>
        </w:rPr>
        <w:t xml:space="preserve">и  действует </w:t>
      </w:r>
      <w:r w:rsidR="00A944D6" w:rsidRPr="00665A01">
        <w:rPr>
          <w:rFonts w:ascii="GHEA Grapalat" w:eastAsiaTheme="minorHAnsi" w:hAnsi="GHEA Grapalat" w:cstheme="minorBidi"/>
          <w:lang w:val="hy-AM"/>
        </w:rPr>
        <w:t xml:space="preserve"> </w:t>
      </w:r>
      <w:r w:rsidR="00A944D6" w:rsidRPr="00665A01">
        <w:rPr>
          <w:rFonts w:ascii="GHEA Grapalat" w:eastAsiaTheme="minorHAnsi" w:hAnsi="GHEA Grapalat" w:cstheme="minorBidi"/>
        </w:rPr>
        <w:t>в</w:t>
      </w:r>
      <w:r w:rsidR="00A944D6" w:rsidRPr="00665A01">
        <w:rPr>
          <w:rFonts w:ascii="GHEA Grapalat" w:hAnsi="GHEA Grapalat"/>
        </w:rPr>
        <w:t>ключительно</w:t>
      </w:r>
      <w:r w:rsidR="00A944D6" w:rsidRPr="00665A01">
        <w:rPr>
          <w:rFonts w:ascii="GHEA Grapalat" w:eastAsiaTheme="minorHAnsi" w:hAnsi="GHEA Grapalat" w:cstheme="minorBidi"/>
        </w:rPr>
        <w:t xml:space="preserve"> </w:t>
      </w:r>
      <w:r w:rsidR="00A944D6" w:rsidRPr="00665A01">
        <w:rPr>
          <w:rFonts w:ascii="GHEA Grapalat" w:eastAsiaTheme="minorHAnsi" w:hAnsi="GHEA Grapalat" w:cstheme="minorBidi"/>
          <w:lang w:val="hy-AM"/>
        </w:rPr>
        <w:t xml:space="preserve"> </w:t>
      </w:r>
      <w:r w:rsidR="00A944D6" w:rsidRPr="00665A01">
        <w:rPr>
          <w:rFonts w:ascii="GHEA Grapalat" w:eastAsiaTheme="minorHAnsi" w:hAnsi="GHEA Grapalat" w:cstheme="minorBidi"/>
        </w:rPr>
        <w:t xml:space="preserve">до </w:t>
      </w:r>
      <w:r w:rsidR="00A944D6" w:rsidRPr="00665A01">
        <w:rPr>
          <w:rFonts w:ascii="GHEA Grapalat" w:eastAsiaTheme="minorHAnsi" w:hAnsi="GHEA Grapalat" w:cstheme="minorBidi"/>
          <w:lang w:val="hy-AM"/>
        </w:rPr>
        <w:t xml:space="preserve"> </w:t>
      </w:r>
      <w:r w:rsidR="00A944D6" w:rsidRPr="00665A01">
        <w:rPr>
          <w:rFonts w:ascii="GHEA Grapalat" w:eastAsiaTheme="minorHAnsi" w:hAnsi="GHEA Grapalat" w:cstheme="minorBidi"/>
        </w:rPr>
        <w:t xml:space="preserve">девяностого </w:t>
      </w:r>
      <w:r w:rsidR="00A944D6" w:rsidRPr="00665A01">
        <w:rPr>
          <w:rFonts w:ascii="GHEA Grapalat" w:eastAsiaTheme="minorHAnsi" w:hAnsi="GHEA Grapalat" w:cstheme="minorBidi"/>
          <w:lang w:val="hy-AM"/>
        </w:rPr>
        <w:t xml:space="preserve"> </w:t>
      </w:r>
      <w:r w:rsidR="00A944D6" w:rsidRPr="00665A01">
        <w:rPr>
          <w:rFonts w:ascii="GHEA Grapalat" w:eastAsiaTheme="minorHAnsi" w:hAnsi="GHEA Grapalat" w:cstheme="minorBidi"/>
        </w:rPr>
        <w:t xml:space="preserve">рабочего </w:t>
      </w:r>
      <w:r w:rsidR="00A944D6" w:rsidRPr="00665A01">
        <w:rPr>
          <w:rFonts w:ascii="GHEA Grapalat" w:eastAsiaTheme="minorHAnsi" w:hAnsi="GHEA Grapalat" w:cstheme="minorBidi"/>
          <w:lang w:val="hy-AM"/>
        </w:rPr>
        <w:t xml:space="preserve"> </w:t>
      </w:r>
      <w:r w:rsidR="00A944D6" w:rsidRPr="00665A01">
        <w:rPr>
          <w:rFonts w:ascii="GHEA Grapalat" w:eastAsiaTheme="minorHAnsi" w:hAnsi="GHEA Grapalat" w:cstheme="minorBidi"/>
        </w:rPr>
        <w:t>дня</w:t>
      </w:r>
      <w:r w:rsidR="00A944D6" w:rsidRPr="00665A01">
        <w:rPr>
          <w:rFonts w:ascii="GHEA Grapalat" w:eastAsiaTheme="minorHAnsi" w:hAnsi="GHEA Grapalat" w:cstheme="minorBidi"/>
          <w:lang w:val="hy-AM"/>
        </w:rPr>
        <w:t xml:space="preserve">   </w:t>
      </w:r>
      <w:r w:rsidR="00A944D6" w:rsidRPr="00665A01">
        <w:rPr>
          <w:rFonts w:ascii="GHEA Grapalat" w:eastAsiaTheme="minorHAnsi" w:hAnsi="GHEA Grapalat" w:cstheme="minorBidi"/>
        </w:rPr>
        <w:t xml:space="preserve">следующего за днем </w:t>
      </w:r>
    </w:p>
    <w:p w:rsidR="00A944D6" w:rsidRPr="00665A01" w:rsidRDefault="00A944D6" w:rsidP="00A944D6">
      <w:pPr>
        <w:pStyle w:val="af4"/>
        <w:shd w:val="clear" w:color="auto" w:fill="FFFFFF"/>
        <w:contextualSpacing/>
        <w:jc w:val="both"/>
        <w:rPr>
          <w:rFonts w:ascii="GHEA Grapalat" w:eastAsiaTheme="minorHAnsi" w:hAnsi="GHEA Grapalat" w:cstheme="minorBidi"/>
          <w:sz w:val="18"/>
          <w:szCs w:val="18"/>
          <w:lang w:val="hy-AM"/>
        </w:rPr>
      </w:pPr>
    </w:p>
    <w:p w:rsidR="00A944D6" w:rsidRPr="00665A01" w:rsidRDefault="00A944D6" w:rsidP="00A944D6">
      <w:pPr>
        <w:pStyle w:val="af4"/>
        <w:shd w:val="clear" w:color="auto" w:fill="FFFFFF"/>
        <w:contextualSpacing/>
        <w:jc w:val="center"/>
        <w:rPr>
          <w:rFonts w:eastAsiaTheme="minorHAnsi" w:cstheme="minorBidi"/>
        </w:rPr>
      </w:pPr>
      <w:r w:rsidRPr="00665A01">
        <w:rPr>
          <w:rFonts w:ascii="GHEA Grapalat" w:eastAsiaTheme="minorHAnsi" w:hAnsi="GHEA Grapalat" w:cstheme="minorBidi"/>
          <w:lang w:val="hy-AM"/>
        </w:rPr>
        <w:t>--------------------------------------------------------</w:t>
      </w:r>
      <w:r w:rsidRPr="00665A01">
        <w:rPr>
          <w:rFonts w:ascii="GHEA Grapalat" w:eastAsiaTheme="minorHAnsi" w:hAnsi="GHEA Grapalat" w:cstheme="minorBidi"/>
        </w:rPr>
        <w:t>------------------</w:t>
      </w:r>
      <w:r w:rsidRPr="00665A01">
        <w:rPr>
          <w:rFonts w:ascii="GHEA Grapalat" w:eastAsiaTheme="minorHAnsi" w:hAnsi="GHEA Grapalat" w:cstheme="minorBidi"/>
          <w:lang w:val="hy-AM"/>
        </w:rPr>
        <w:t>----------------------</w:t>
      </w:r>
      <w:r w:rsidRPr="00665A01">
        <w:rPr>
          <w:rFonts w:eastAsiaTheme="minorHAnsi" w:cstheme="minorBidi"/>
        </w:rPr>
        <w:t xml:space="preserve"> </w:t>
      </w:r>
      <w:r w:rsidRPr="00665A01">
        <w:rPr>
          <w:rFonts w:eastAsiaTheme="minorHAnsi" w:cstheme="minorBidi"/>
          <w:lang w:val="hy-AM"/>
        </w:rPr>
        <w:t>.</w:t>
      </w:r>
      <w:r w:rsidRPr="00665A01">
        <w:rPr>
          <w:rFonts w:eastAsiaTheme="minorHAnsi" w:cstheme="minorBidi"/>
        </w:rPr>
        <w:t xml:space="preserve">           </w:t>
      </w:r>
      <w:r w:rsidRPr="00665A01">
        <w:rPr>
          <w:rFonts w:ascii="GHEA Grapalat" w:hAnsi="GHEA Grapalat"/>
          <w:sz w:val="16"/>
          <w:szCs w:val="16"/>
        </w:rPr>
        <w:t>крайний  срок</w:t>
      </w:r>
      <w:r w:rsidRPr="00665A01">
        <w:rPr>
          <w:rFonts w:ascii="GHEA Grapalat" w:eastAsiaTheme="minorHAnsi" w:hAnsi="GHEA Grapalat" w:cstheme="minorBidi"/>
          <w:sz w:val="16"/>
          <w:szCs w:val="16"/>
        </w:rPr>
        <w:t xml:space="preserve"> поставки товаров</w:t>
      </w:r>
      <w:r w:rsidRPr="00665A01">
        <w:rPr>
          <w:rFonts w:ascii="GHEA Grapalat" w:hAnsi="GHEA Grapalat"/>
          <w:sz w:val="16"/>
          <w:szCs w:val="16"/>
        </w:rPr>
        <w:t>, предусмотренный заключаемым договором, включая гарантийный срок</w:t>
      </w:r>
    </w:p>
    <w:p w:rsidR="00C055E0" w:rsidRDefault="00A944D6" w:rsidP="00A944D6">
      <w:pPr>
        <w:pStyle w:val="af4"/>
        <w:shd w:val="clear" w:color="auto" w:fill="FFFFFF"/>
        <w:contextualSpacing/>
        <w:jc w:val="both"/>
        <w:rPr>
          <w:rFonts w:ascii="GHEA Grapalat" w:eastAsiaTheme="minorHAnsi" w:hAnsi="GHEA Grapalat" w:cstheme="minorBidi"/>
        </w:rPr>
      </w:pPr>
      <w:r w:rsidRPr="00665A01">
        <w:rPr>
          <w:rFonts w:ascii="GHEA Grapalat" w:eastAsiaTheme="minorHAnsi" w:hAnsi="GHEA Grapalat" w:cstheme="minorBidi"/>
        </w:rPr>
        <w:lastRenderedPageBreak/>
        <w:t>В день предоставления гарантии лицо, выдающее гарантию, с официального адреса</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C055E0">
        <w:rPr>
          <w:rFonts w:ascii="GHEA Grapalat" w:eastAsiaTheme="minorHAnsi" w:hAnsi="GHEA Grapalat" w:cstheme="minorBidi"/>
        </w:rPr>
        <w:t>-----------------------------------------------------------------</w:t>
      </w:r>
    </w:p>
    <w:p w:rsidR="00C055E0" w:rsidRDefault="00C055E0" w:rsidP="00A944D6">
      <w:pPr>
        <w:pStyle w:val="af4"/>
        <w:shd w:val="clear" w:color="auto" w:fill="FFFFFF"/>
        <w:contextualSpacing/>
        <w:jc w:val="both"/>
        <w:rPr>
          <w:rFonts w:ascii="GHEA Grapalat" w:eastAsiaTheme="minorHAnsi" w:hAnsi="GHEA Grapalat" w:cstheme="minorBidi"/>
        </w:rPr>
      </w:pPr>
      <w:r>
        <w:rPr>
          <w:rStyle w:val="af5"/>
          <w:b w:val="0"/>
          <w:bCs w:val="0"/>
          <w:sz w:val="20"/>
          <w:szCs w:val="20"/>
        </w:rPr>
        <w:t xml:space="preserve">                                                                                                 адрес эл. почты секретаря</w:t>
      </w:r>
    </w:p>
    <w:p w:rsidR="00A944D6" w:rsidRPr="00665A01" w:rsidRDefault="00A944D6" w:rsidP="00A944D6">
      <w:pPr>
        <w:pStyle w:val="af4"/>
        <w:shd w:val="clear" w:color="auto" w:fill="FFFFFF"/>
        <w:contextualSpacing/>
        <w:jc w:val="both"/>
        <w:rPr>
          <w:rFonts w:ascii="GHEA Grapalat" w:eastAsiaTheme="minorHAnsi" w:hAnsi="GHEA Grapalat" w:cstheme="minorBidi"/>
        </w:rPr>
      </w:pPr>
      <w:r w:rsidRPr="00665A01">
        <w:rPr>
          <w:rFonts w:ascii="GHEA Grapalat" w:eastAsiaTheme="minorHAnsi" w:hAnsi="GHEA Grapalat" w:cstheme="minorBidi"/>
        </w:rPr>
        <w:t xml:space="preserve">указанный в приглашении к процедуре закупкок, организованной с целью заключения договора упомянутого в пункте 1 настоящей гарантии. </w:t>
      </w:r>
    </w:p>
    <w:p w:rsidR="005B3A59" w:rsidRPr="00B138F3" w:rsidRDefault="005B3A59" w:rsidP="00EE62ED">
      <w:pPr>
        <w:pStyle w:val="af4"/>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B3A59" w:rsidRPr="00B138F3" w:rsidRDefault="005B3A59" w:rsidP="005B3A59">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rPr>
          <w:rFonts w:eastAsiaTheme="minorHAnsi" w:cstheme="minorBidi"/>
        </w:rPr>
      </w:pPr>
    </w:p>
    <w:p w:rsidR="005B3A59" w:rsidRPr="00B138F3" w:rsidRDefault="005B3A59" w:rsidP="005B3A59">
      <w:pPr>
        <w:pStyle w:val="af4"/>
        <w:shd w:val="clear" w:color="auto" w:fill="FFFFFF"/>
        <w:spacing w:before="0" w:beforeAutospacing="0" w:after="0" w:afterAutospacing="0"/>
        <w:ind w:firstLine="375"/>
        <w:rPr>
          <w:rStyle w:val="af5"/>
          <w:rFonts w:ascii="GHEA Grapalat" w:hAnsi="GHEA Grapalat"/>
          <w:b w:val="0"/>
          <w:bCs w:val="0"/>
          <w:sz w:val="20"/>
          <w:szCs w:val="20"/>
        </w:rPr>
      </w:pPr>
    </w:p>
    <w:p w:rsidR="001005B0" w:rsidRPr="00B138F3" w:rsidRDefault="001005B0" w:rsidP="005B3A59">
      <w:pPr>
        <w:widowControl w:val="0"/>
        <w:spacing w:after="160"/>
        <w:ind w:left="567" w:right="565"/>
        <w:jc w:val="both"/>
        <w:rPr>
          <w:rFonts w:ascii="GHEA Grapalat" w:hAnsi="GHEA Grapalat"/>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FC10BB" w:rsidRDefault="00FC10BB">
      <w:pPr>
        <w:rPr>
          <w:rFonts w:ascii="GHEA Grapalat" w:hAnsi="GHEA Grapalat"/>
          <w:i/>
        </w:rPr>
      </w:pPr>
      <w:r>
        <w:rPr>
          <w:rFonts w:ascii="GHEA Grapalat" w:hAnsi="GHEA Grapalat"/>
          <w:i/>
        </w:rPr>
        <w:br w:type="page"/>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703753">
        <w:rPr>
          <w:rFonts w:ascii="GHEA Grapalat" w:hAnsi="GHEA Grapalat"/>
          <w:i/>
        </w:rPr>
        <w:t>запрос котировок</w:t>
      </w:r>
      <w:r w:rsidRPr="00B138F3">
        <w:rPr>
          <w:rFonts w:ascii="GHEA Grapalat" w:hAnsi="GHEA Grapalat"/>
          <w:i/>
        </w:rPr>
        <w:br/>
        <w:t>под кодом "---BMAPDzB---/---"</w:t>
      </w:r>
      <w:r w:rsidRPr="00B138F3">
        <w:rPr>
          <w:rStyle w:val="af6"/>
          <w:rFonts w:ascii="GHEA Grapalat" w:hAnsi="GHEA Grapalat"/>
          <w:i/>
        </w:rPr>
        <w:footnoteReference w:customMarkFollows="1" w:id="26"/>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DE2AE3">
        <w:tc>
          <w:tcPr>
            <w:tcW w:w="4786" w:type="dxa"/>
          </w:tcPr>
          <w:p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27"/>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292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69A4">
        <w:rPr>
          <w:rFonts w:ascii="GHEA Grapalat" w:hAnsi="GHEA Grapalat"/>
        </w:rPr>
        <w:t>7</w:t>
      </w:r>
      <w:r w:rsidRPr="00B138F3">
        <w:rPr>
          <w:rFonts w:ascii="GHEA Grapalat" w:hAnsi="GHEA Grapalat"/>
        </w:rPr>
        <w:t>.</w:t>
      </w:r>
      <w:r w:rsidRPr="00B138F3">
        <w:rPr>
          <w:rFonts w:ascii="GHEA Grapalat" w:hAnsi="GHEA Grapalat"/>
        </w:rPr>
        <w:tab/>
        <w:t xml:space="preserve">В случае если имеющихся на счете Компании средств недостаточно, </w:t>
      </w:r>
      <w:r w:rsidRPr="00B138F3">
        <w:rPr>
          <w:rFonts w:ascii="GHEA Grapalat" w:hAnsi="GHEA Grapalat"/>
        </w:rPr>
        <w:lastRenderedPageBreak/>
        <w:t>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F6AA2">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jc w:val="right"/>
              <w:rPr>
                <w:rFonts w:ascii="GHEA Grapalat" w:hAnsi="GHEA Grapalat" w:cs="Tahoma"/>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DE2AE3">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A943A0" w:rsidRPr="00B138F3" w:rsidRDefault="00A943A0" w:rsidP="00A943A0">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r>
        <w:rPr>
          <w:rFonts w:ascii="GHEA Grapalat" w:hAnsi="GHEA Grapalat"/>
          <w:b/>
        </w:rPr>
        <w:t>.2</w:t>
      </w:r>
    </w:p>
    <w:p w:rsidR="00A943A0" w:rsidRPr="00B138F3" w:rsidRDefault="00A943A0" w:rsidP="00A943A0">
      <w:pPr>
        <w:pStyle w:val="31"/>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под кодом "---BMAPDzB---/---"</w:t>
      </w:r>
      <w:r w:rsidRPr="00B138F3">
        <w:rPr>
          <w:rStyle w:val="af6"/>
          <w:rFonts w:ascii="GHEA Grapalat" w:hAnsi="GHEA Grapalat"/>
          <w:b/>
          <w:sz w:val="24"/>
          <w:szCs w:val="24"/>
        </w:rPr>
        <w:footnoteReference w:customMarkFollows="1" w:id="28"/>
        <w:t>*</w:t>
      </w:r>
    </w:p>
    <w:p w:rsidR="00A943A0" w:rsidRPr="00B138F3" w:rsidRDefault="00A943A0" w:rsidP="00A943A0">
      <w:pPr>
        <w:widowControl w:val="0"/>
        <w:spacing w:after="160"/>
        <w:ind w:left="567" w:right="565"/>
        <w:jc w:val="center"/>
        <w:rPr>
          <w:rFonts w:ascii="GHEA Grapalat" w:hAnsi="GHEA Grapalat"/>
          <w:b/>
        </w:rPr>
      </w:pPr>
    </w:p>
    <w:p w:rsidR="00A943A0" w:rsidRPr="00B138F3" w:rsidRDefault="00A943A0" w:rsidP="00A943A0">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A943A0" w:rsidRPr="00B138F3" w:rsidRDefault="00A943A0" w:rsidP="00A943A0">
      <w:pPr>
        <w:widowControl w:val="0"/>
        <w:spacing w:after="160"/>
        <w:ind w:left="567" w:right="565"/>
        <w:jc w:val="center"/>
        <w:rPr>
          <w:rFonts w:ascii="GHEA Grapalat" w:hAnsi="GHEA Grapalat"/>
          <w:b/>
        </w:rPr>
      </w:pPr>
      <w:r w:rsidRPr="00B138F3">
        <w:rPr>
          <w:rFonts w:ascii="GHEA Grapalat" w:hAnsi="GHEA Grapalat"/>
          <w:b/>
        </w:rPr>
        <w:t xml:space="preserve">(обеспечение </w:t>
      </w:r>
      <w:r>
        <w:rPr>
          <w:rFonts w:ascii="GHEA Grapalat" w:hAnsi="GHEA Grapalat"/>
          <w:b/>
        </w:rPr>
        <w:t>предоплаты</w:t>
      </w:r>
      <w:r w:rsidRPr="00B138F3">
        <w:rPr>
          <w:rFonts w:ascii="GHEA Grapalat" w:hAnsi="GHEA Grapalat"/>
          <w:b/>
        </w:rPr>
        <w:t>)</w:t>
      </w:r>
    </w:p>
    <w:p w:rsidR="00A943A0" w:rsidRPr="00B138F3" w:rsidRDefault="00A943A0" w:rsidP="00A943A0">
      <w:pPr>
        <w:widowControl w:val="0"/>
        <w:spacing w:after="160"/>
        <w:ind w:left="567" w:right="565"/>
        <w:jc w:val="center"/>
        <w:rPr>
          <w:rFonts w:ascii="GHEA Grapalat" w:hAnsi="GHEA Grapalat"/>
          <w:b/>
        </w:rPr>
      </w:pPr>
    </w:p>
    <w:p w:rsidR="00A943A0" w:rsidRPr="00731BFC" w:rsidRDefault="00A943A0" w:rsidP="00A943A0">
      <w:pPr>
        <w:pStyle w:val="af4"/>
        <w:shd w:val="clear" w:color="auto" w:fill="FFFFFF"/>
        <w:spacing w:before="0" w:beforeAutospacing="0" w:after="0" w:afterAutospacing="0"/>
        <w:jc w:val="both"/>
        <w:rPr>
          <w:rStyle w:val="af5"/>
          <w:rFonts w:ascii="GHEA Grapalat" w:eastAsiaTheme="minorHAnsi" w:hAnsi="GHEA Grapalat" w:cstheme="minorBidi"/>
          <w:b w:val="0"/>
          <w:bCs w:val="0"/>
        </w:rPr>
      </w:pPr>
      <w:r w:rsidRPr="00731BFC">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w:t>
      </w:r>
      <w:r w:rsidRPr="00731BFC">
        <w:rPr>
          <w:rFonts w:eastAsiaTheme="minorHAnsi" w:cstheme="minorBidi"/>
        </w:rPr>
        <w:t>N</w:t>
      </w:r>
      <w:r w:rsidRPr="00731BFC">
        <w:rPr>
          <w:rFonts w:eastAsiaTheme="minorHAnsi" w:cstheme="minorBidi"/>
          <w:lang w:val="hy-AM"/>
        </w:rPr>
        <w:t xml:space="preserve">  </w:t>
      </w:r>
      <w:r w:rsidRPr="00731BFC">
        <w:rPr>
          <w:rStyle w:val="af5"/>
          <w:rFonts w:ascii="GHEA Grapalat" w:hAnsi="GHEA Grapalat"/>
          <w:sz w:val="20"/>
          <w:szCs w:val="20"/>
          <w:u w:val="single"/>
          <w:lang w:val="hy-AM"/>
        </w:rPr>
        <w:tab/>
      </w:r>
      <w:r w:rsidRPr="00731BFC">
        <w:rPr>
          <w:rStyle w:val="af5"/>
          <w:rFonts w:ascii="GHEA Grapalat" w:hAnsi="GHEA Grapalat"/>
          <w:sz w:val="20"/>
          <w:szCs w:val="20"/>
          <w:u w:val="single"/>
        </w:rPr>
        <w:t>___________</w:t>
      </w:r>
      <w:r w:rsidRPr="00731BFC">
        <w:rPr>
          <w:rFonts w:ascii="GHEA Grapalat" w:eastAsiaTheme="minorHAnsi" w:hAnsi="GHEA Grapalat" w:cstheme="minorBidi"/>
        </w:rPr>
        <w:t>заключаемым между</w:t>
      </w:r>
    </w:p>
    <w:p w:rsidR="00A943A0" w:rsidRPr="00731BFC" w:rsidRDefault="00A943A0" w:rsidP="00A943A0">
      <w:pPr>
        <w:pStyle w:val="af4"/>
        <w:shd w:val="clear" w:color="auto" w:fill="FFFFFF"/>
        <w:spacing w:before="0" w:beforeAutospacing="0" w:after="0" w:afterAutospacing="0"/>
        <w:jc w:val="both"/>
        <w:rPr>
          <w:rFonts w:ascii="GHEA Grapalat" w:eastAsiaTheme="minorHAnsi" w:hAnsi="GHEA Grapalat" w:cstheme="minorBidi"/>
        </w:rPr>
      </w:pPr>
      <w:r w:rsidRPr="00731BFC">
        <w:rPr>
          <w:rStyle w:val="af5"/>
          <w:rFonts w:ascii="GHEA Grapalat" w:hAnsi="GHEA Grapalat"/>
          <w:sz w:val="20"/>
          <w:szCs w:val="20"/>
        </w:rPr>
        <w:t xml:space="preserve">                                                    </w:t>
      </w:r>
      <w:r w:rsidRPr="00731BFC">
        <w:rPr>
          <w:rStyle w:val="af5"/>
          <w:rFonts w:ascii="GHEA Grapalat" w:hAnsi="GHEA Grapalat"/>
          <w:b w:val="0"/>
          <w:sz w:val="20"/>
          <w:szCs w:val="20"/>
        </w:rPr>
        <w:t xml:space="preserve">   </w:t>
      </w:r>
      <w:r w:rsidRPr="00731BFC">
        <w:rPr>
          <w:rStyle w:val="af5"/>
          <w:rFonts w:ascii="GHEA Grapalat" w:hAnsi="GHEA Grapalat"/>
          <w:b w:val="0"/>
          <w:sz w:val="20"/>
          <w:szCs w:val="20"/>
          <w:lang w:val="hy-AM"/>
        </w:rPr>
        <w:tab/>
      </w:r>
      <w:r w:rsidRPr="00731BFC">
        <w:rPr>
          <w:rStyle w:val="af5"/>
          <w:rFonts w:ascii="GHEA Grapalat" w:hAnsi="GHEA Grapalat"/>
          <w:b w:val="0"/>
          <w:sz w:val="20"/>
          <w:szCs w:val="20"/>
          <w:lang w:val="hy-AM"/>
        </w:rPr>
        <w:tab/>
      </w:r>
      <w:r w:rsidRPr="00731BFC">
        <w:rPr>
          <w:rStyle w:val="af5"/>
          <w:rFonts w:ascii="GHEA Grapalat" w:hAnsi="GHEA Grapalat"/>
          <w:b w:val="0"/>
          <w:sz w:val="20"/>
          <w:szCs w:val="20"/>
        </w:rPr>
        <w:t xml:space="preserve">           </w:t>
      </w:r>
      <w:r w:rsidRPr="00731BFC">
        <w:rPr>
          <w:rStyle w:val="af5"/>
          <w:rFonts w:ascii="GHEA Grapalat" w:hAnsi="GHEA Grapalat"/>
          <w:b w:val="0"/>
          <w:sz w:val="16"/>
          <w:szCs w:val="16"/>
        </w:rPr>
        <w:t>номер заключаемого договора</w:t>
      </w:r>
      <w:r w:rsidRPr="00731BFC">
        <w:rPr>
          <w:rFonts w:ascii="GHEA Grapalat" w:eastAsiaTheme="minorHAnsi" w:hAnsi="GHEA Grapalat" w:cstheme="minorBidi"/>
        </w:rPr>
        <w:t xml:space="preserve"> </w:t>
      </w:r>
    </w:p>
    <w:p w:rsidR="00A943A0" w:rsidRPr="00731BFC" w:rsidRDefault="00A943A0" w:rsidP="00A943A0">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731BFC">
        <w:rPr>
          <w:rFonts w:ascii="GHEA Grapalat" w:hAnsi="GHEA Grapalat"/>
          <w:sz w:val="20"/>
          <w:szCs w:val="20"/>
          <w:u w:val="single"/>
        </w:rPr>
        <w:t>______________________</w:t>
      </w:r>
      <w:r w:rsidRPr="00731BFC">
        <w:rPr>
          <w:rFonts w:ascii="GHEA Grapalat" w:hAnsi="GHEA Grapalat"/>
          <w:sz w:val="20"/>
          <w:szCs w:val="20"/>
          <w:lang w:val="hy-AM"/>
        </w:rPr>
        <w:t xml:space="preserve"> </w:t>
      </w:r>
      <w:r w:rsidRPr="00731BFC">
        <w:rPr>
          <w:rFonts w:ascii="GHEA Grapalat" w:eastAsiaTheme="minorHAnsi" w:hAnsi="GHEA Grapalat" w:cstheme="minorBidi"/>
        </w:rPr>
        <w:t xml:space="preserve">   (далее-бенефициар)   и</w:t>
      </w:r>
      <w:r w:rsidRPr="00731BFC">
        <w:rPr>
          <w:rStyle w:val="af5"/>
          <w:rFonts w:ascii="GHEA Grapalat" w:hAnsi="GHEA Grapalat"/>
          <w:b w:val="0"/>
          <w:sz w:val="20"/>
          <w:szCs w:val="20"/>
        </w:rPr>
        <w:t xml:space="preserve">     </w:t>
      </w:r>
      <w:r w:rsidRPr="00731BFC">
        <w:rPr>
          <w:rStyle w:val="af5"/>
          <w:rFonts w:ascii="GHEA Grapalat" w:hAnsi="GHEA Grapalat"/>
          <w:b w:val="0"/>
          <w:sz w:val="20"/>
          <w:szCs w:val="20"/>
          <w:u w:val="single"/>
          <w:lang w:val="hy-AM"/>
        </w:rPr>
        <w:tab/>
      </w:r>
      <w:r w:rsidRPr="00731BFC">
        <w:rPr>
          <w:rStyle w:val="af5"/>
          <w:rFonts w:ascii="GHEA Grapalat" w:hAnsi="GHEA Grapalat"/>
          <w:b w:val="0"/>
          <w:sz w:val="20"/>
          <w:szCs w:val="20"/>
          <w:u w:val="single"/>
          <w:lang w:val="hy-AM"/>
        </w:rPr>
        <w:tab/>
      </w:r>
      <w:r w:rsidRPr="00731BFC">
        <w:rPr>
          <w:rStyle w:val="af5"/>
          <w:rFonts w:ascii="GHEA Grapalat" w:hAnsi="GHEA Grapalat"/>
          <w:b w:val="0"/>
          <w:sz w:val="20"/>
          <w:szCs w:val="20"/>
          <w:u w:val="single"/>
          <w:lang w:val="hy-AM"/>
        </w:rPr>
        <w:tab/>
      </w:r>
      <w:r w:rsidRPr="00731BFC">
        <w:rPr>
          <w:rStyle w:val="af5"/>
          <w:rFonts w:ascii="GHEA Grapalat" w:hAnsi="GHEA Grapalat"/>
          <w:b w:val="0"/>
          <w:sz w:val="20"/>
          <w:szCs w:val="20"/>
          <w:u w:val="single"/>
          <w:lang w:val="hy-AM"/>
        </w:rPr>
        <w:tab/>
      </w:r>
      <w:r w:rsidRPr="00731BFC">
        <w:rPr>
          <w:rFonts w:eastAsiaTheme="minorHAnsi" w:cstheme="minorBidi"/>
        </w:rPr>
        <w:t xml:space="preserve">    </w:t>
      </w:r>
    </w:p>
    <w:p w:rsidR="00A943A0" w:rsidRPr="00731BFC" w:rsidRDefault="00A943A0" w:rsidP="00A943A0">
      <w:pPr>
        <w:pStyle w:val="af4"/>
        <w:shd w:val="clear" w:color="auto" w:fill="FFFFFF"/>
        <w:spacing w:before="0" w:beforeAutospacing="0" w:after="0" w:afterAutospacing="0"/>
        <w:ind w:left="-142"/>
        <w:rPr>
          <w:rStyle w:val="af5"/>
          <w:rFonts w:ascii="GHEA Grapalat" w:hAnsi="GHEA Grapalat"/>
          <w:b w:val="0"/>
          <w:sz w:val="16"/>
          <w:szCs w:val="16"/>
        </w:rPr>
      </w:pPr>
      <w:r w:rsidRPr="00731BFC">
        <w:rPr>
          <w:rStyle w:val="af5"/>
          <w:rFonts w:ascii="GHEA Grapalat" w:hAnsi="GHEA Grapalat"/>
          <w:b w:val="0"/>
          <w:sz w:val="18"/>
          <w:szCs w:val="18"/>
        </w:rPr>
        <w:t xml:space="preserve"> </w:t>
      </w:r>
      <w:r w:rsidRPr="00731BFC">
        <w:rPr>
          <w:rStyle w:val="af5"/>
          <w:rFonts w:ascii="GHEA Grapalat" w:hAnsi="GHEA Grapalat"/>
          <w:b w:val="0"/>
          <w:sz w:val="16"/>
          <w:szCs w:val="16"/>
        </w:rPr>
        <w:t>наименование заказчика                                                                  наименование отобранного участника</w:t>
      </w:r>
    </w:p>
    <w:p w:rsidR="00A943A0" w:rsidRPr="00731BFC" w:rsidRDefault="00A943A0" w:rsidP="00A943A0">
      <w:pPr>
        <w:pStyle w:val="af4"/>
        <w:shd w:val="clear" w:color="auto" w:fill="FFFFFF"/>
        <w:spacing w:before="0" w:beforeAutospacing="0" w:after="0" w:afterAutospacing="0"/>
        <w:ind w:left="-142"/>
        <w:rPr>
          <w:rFonts w:cs="Sylfaen"/>
          <w:sz w:val="16"/>
          <w:szCs w:val="16"/>
          <w:vertAlign w:val="superscript"/>
          <w:lang w:val="hy-AM"/>
        </w:rPr>
      </w:pPr>
      <w:r w:rsidRPr="00731BFC">
        <w:rPr>
          <w:rStyle w:val="af5"/>
          <w:rFonts w:ascii="GHEA Grapalat" w:hAnsi="GHEA Grapalat"/>
          <w:b w:val="0"/>
          <w:sz w:val="16"/>
          <w:szCs w:val="16"/>
        </w:rPr>
        <w:t xml:space="preserve">                                                                </w:t>
      </w:r>
      <w:r w:rsidRPr="00731BFC">
        <w:rPr>
          <w:rStyle w:val="af5"/>
          <w:rFonts w:ascii="GHEA Grapalat" w:hAnsi="GHEA Grapalat"/>
          <w:b w:val="0"/>
          <w:sz w:val="16"/>
          <w:szCs w:val="16"/>
          <w:lang w:val="hy-AM"/>
        </w:rPr>
        <w:tab/>
      </w:r>
    </w:p>
    <w:p w:rsidR="00A943A0" w:rsidRPr="00731BFC" w:rsidRDefault="00A943A0" w:rsidP="00A943A0">
      <w:pPr>
        <w:pStyle w:val="af4"/>
        <w:shd w:val="clear" w:color="auto" w:fill="FFFFFF"/>
        <w:spacing w:before="0" w:beforeAutospacing="0" w:after="0" w:afterAutospacing="0"/>
        <w:jc w:val="both"/>
        <w:rPr>
          <w:rFonts w:ascii="GHEA Grapalat" w:hAnsi="GHEA Grapalat"/>
          <w:sz w:val="20"/>
          <w:szCs w:val="20"/>
        </w:rPr>
      </w:pPr>
      <w:r w:rsidRPr="00731BFC">
        <w:rPr>
          <w:rFonts w:eastAsiaTheme="minorHAnsi" w:cstheme="minorBidi"/>
        </w:rPr>
        <w:t>(</w:t>
      </w:r>
      <w:r w:rsidRPr="00731BFC">
        <w:rPr>
          <w:rFonts w:ascii="GHEA Grapalat" w:eastAsiaTheme="minorHAnsi" w:hAnsi="GHEA Grapalat" w:cstheme="minorBidi"/>
        </w:rPr>
        <w:t xml:space="preserve">далее-принципал). </w:t>
      </w:r>
    </w:p>
    <w:p w:rsidR="00A943A0" w:rsidRPr="00731BFC" w:rsidRDefault="00A943A0" w:rsidP="00A943A0">
      <w:pPr>
        <w:pStyle w:val="af4"/>
        <w:shd w:val="clear" w:color="auto" w:fill="FFFFFF"/>
        <w:spacing w:before="0" w:beforeAutospacing="0" w:after="0" w:afterAutospacing="0"/>
        <w:ind w:firstLine="375"/>
        <w:jc w:val="both"/>
        <w:rPr>
          <w:rStyle w:val="af5"/>
          <w:rFonts w:ascii="GHEA Grapalat" w:hAnsi="GHEA Grapalat"/>
          <w:sz w:val="20"/>
          <w:szCs w:val="20"/>
          <w:lang w:val="hy-AM"/>
        </w:rPr>
      </w:pPr>
      <w:r w:rsidRPr="00731BFC">
        <w:rPr>
          <w:rStyle w:val="af5"/>
          <w:rFonts w:ascii="GHEA Grapalat" w:hAnsi="GHEA Grapalat"/>
          <w:sz w:val="20"/>
          <w:szCs w:val="20"/>
          <w:lang w:val="hy-AM"/>
        </w:rPr>
        <w:tab/>
      </w:r>
    </w:p>
    <w:p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rPr>
      </w:pPr>
    </w:p>
    <w:p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rsidR="00A943A0" w:rsidRPr="00B138F3" w:rsidRDefault="00A943A0" w:rsidP="00A943A0">
      <w:pPr>
        <w:pStyle w:val="af4"/>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B20BCE">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Выплата производится посредством перечисления на расчетный счет____________________ бенефициара.</w:t>
      </w:r>
    </w:p>
    <w:p w:rsidR="00A943A0" w:rsidRPr="00B138F3" w:rsidRDefault="00A943A0" w:rsidP="00A943A0">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A943A0" w:rsidRPr="00B138F3" w:rsidRDefault="00A943A0" w:rsidP="00A943A0">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A943A0" w:rsidRPr="00B138F3" w:rsidRDefault="00A943A0" w:rsidP="00A943A0">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w:t>
      </w:r>
      <w:r>
        <w:rPr>
          <w:rFonts w:ascii="GHEA Grapalat" w:eastAsiaTheme="minorHAnsi" w:hAnsi="GHEA Grapalat" w:cstheme="minorBidi"/>
        </w:rPr>
        <w:t xml:space="preserve"> </w:t>
      </w:r>
      <w:r w:rsidRPr="00B138F3">
        <w:rPr>
          <w:rFonts w:ascii="GHEA Grapalat" w:eastAsiaTheme="minorHAnsi" w:hAnsi="GHEA Grapalat" w:cstheme="minorBidi"/>
        </w:rPr>
        <w:t xml:space="preserve"> выдающего гарантию.</w:t>
      </w:r>
    </w:p>
    <w:p w:rsidR="00A943A0" w:rsidRPr="00910F01" w:rsidRDefault="00A943A0" w:rsidP="00A943A0">
      <w:pPr>
        <w:pStyle w:val="af4"/>
        <w:shd w:val="clear" w:color="auto" w:fill="FFFFFF"/>
        <w:ind w:firstLine="374"/>
        <w:contextualSpacing/>
        <w:jc w:val="both"/>
        <w:rPr>
          <w:rFonts w:ascii="GHEA Grapalat" w:eastAsiaTheme="minorHAnsi" w:hAnsi="GHEA Grapalat" w:cstheme="minorBidi"/>
        </w:rPr>
      </w:pPr>
      <w:r w:rsidRPr="00910F01">
        <w:rPr>
          <w:rFonts w:ascii="GHEA Grapalat" w:eastAsiaTheme="minorHAnsi" w:hAnsi="GHEA Grapalat" w:cstheme="minorBidi"/>
        </w:rPr>
        <w:t xml:space="preserve">5. Гарантия действует </w:t>
      </w:r>
      <w:r w:rsidR="00AD57B3">
        <w:rPr>
          <w:rFonts w:ascii="GHEA Grapalat" w:eastAsiaTheme="minorHAnsi" w:hAnsi="GHEA Grapalat" w:cstheme="minorBidi"/>
        </w:rPr>
        <w:t xml:space="preserve">с момента выпуска и в силе </w:t>
      </w:r>
      <w:r w:rsidRPr="00910F01">
        <w:rPr>
          <w:rFonts w:ascii="GHEA Grapalat" w:eastAsiaTheme="minorHAnsi" w:hAnsi="GHEA Grapalat" w:cstheme="minorBidi"/>
        </w:rPr>
        <w:t>со дня вступления в силу договора N________________________ заключаемого  между  бенефициаром и</w:t>
      </w:r>
      <w:del w:id="21" w:author="Inesa Kocharyan" w:date="2023-07-07T17:08:00Z">
        <w:r w:rsidRPr="00910F01" w:rsidDel="00AD57B3">
          <w:rPr>
            <w:rFonts w:ascii="GHEA Grapalat" w:eastAsiaTheme="minorHAnsi" w:hAnsi="GHEA Grapalat" w:cstheme="minorBidi"/>
          </w:rPr>
          <w:delText xml:space="preserve"> </w:delText>
        </w:r>
      </w:del>
      <w:r w:rsidRPr="00910F01">
        <w:rPr>
          <w:rFonts w:ascii="GHEA Grapalat" w:eastAsiaTheme="minorHAnsi" w:hAnsi="GHEA Grapalat" w:cstheme="minorBidi"/>
        </w:rPr>
        <w:t xml:space="preserve">  </w:t>
      </w:r>
    </w:p>
    <w:p w:rsidR="00A943A0" w:rsidRPr="00910F01" w:rsidRDefault="00AD57B3" w:rsidP="00A943A0">
      <w:pPr>
        <w:pStyle w:val="af4"/>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00A943A0" w:rsidRPr="00910F01">
        <w:rPr>
          <w:rFonts w:ascii="GHEA Grapalat" w:eastAsiaTheme="minorHAnsi" w:hAnsi="GHEA Grapalat" w:cstheme="minorBidi"/>
          <w:sz w:val="18"/>
          <w:szCs w:val="18"/>
        </w:rPr>
        <w:t>номер заключаемого договара</w:t>
      </w:r>
    </w:p>
    <w:p w:rsidR="00A943A0" w:rsidRPr="00910F01" w:rsidRDefault="00A943A0" w:rsidP="00A943A0">
      <w:pPr>
        <w:pStyle w:val="af4"/>
        <w:shd w:val="clear" w:color="auto" w:fill="FFFFFF"/>
        <w:ind w:firstLine="374"/>
        <w:contextualSpacing/>
        <w:jc w:val="both"/>
        <w:rPr>
          <w:rFonts w:ascii="GHEA Grapalat" w:eastAsiaTheme="minorHAnsi" w:hAnsi="GHEA Grapalat" w:cstheme="minorBidi"/>
        </w:rPr>
      </w:pPr>
    </w:p>
    <w:p w:rsidR="00A943A0" w:rsidRPr="00910F01" w:rsidRDefault="00AD57B3" w:rsidP="00A943A0">
      <w:pPr>
        <w:pStyle w:val="af4"/>
        <w:shd w:val="clear" w:color="auto" w:fill="FFFFFF"/>
        <w:contextualSpacing/>
        <w:jc w:val="both"/>
        <w:rPr>
          <w:rFonts w:ascii="GHEA Grapalat" w:eastAsiaTheme="minorHAnsi" w:hAnsi="GHEA Grapalat" w:cstheme="minorBidi"/>
          <w:lang w:val="hy-AM"/>
        </w:rPr>
      </w:pPr>
      <w:r w:rsidRPr="00910F01">
        <w:rPr>
          <w:rFonts w:ascii="GHEA Grapalat" w:eastAsiaTheme="minorHAnsi" w:hAnsi="GHEA Grapalat" w:cstheme="minorBidi"/>
        </w:rPr>
        <w:t xml:space="preserve">принципалом  </w:t>
      </w:r>
      <w:r w:rsidR="00A943A0" w:rsidRPr="00910F01">
        <w:rPr>
          <w:rFonts w:ascii="GHEA Grapalat" w:eastAsiaTheme="minorHAnsi" w:hAnsi="GHEA Grapalat" w:cstheme="minorBidi"/>
        </w:rPr>
        <w:t xml:space="preserve">и  действует </w:t>
      </w:r>
      <w:r w:rsidR="00A943A0" w:rsidRPr="00910F01">
        <w:rPr>
          <w:rFonts w:ascii="GHEA Grapalat" w:eastAsiaTheme="minorHAnsi" w:hAnsi="GHEA Grapalat" w:cstheme="minorBidi"/>
          <w:lang w:val="hy-AM"/>
        </w:rPr>
        <w:t xml:space="preserve"> </w:t>
      </w:r>
      <w:r w:rsidR="00A943A0" w:rsidRPr="00910F01">
        <w:rPr>
          <w:rFonts w:ascii="GHEA Grapalat" w:eastAsiaTheme="minorHAnsi" w:hAnsi="GHEA Grapalat" w:cstheme="minorBidi"/>
        </w:rPr>
        <w:t>в</w:t>
      </w:r>
      <w:r w:rsidR="00A943A0" w:rsidRPr="00910F01">
        <w:rPr>
          <w:rFonts w:ascii="GHEA Grapalat" w:hAnsi="GHEA Grapalat"/>
        </w:rPr>
        <w:t>ключительно</w:t>
      </w:r>
      <w:r w:rsidR="00A943A0" w:rsidRPr="00910F01">
        <w:rPr>
          <w:rFonts w:ascii="GHEA Grapalat" w:eastAsiaTheme="minorHAnsi" w:hAnsi="GHEA Grapalat" w:cstheme="minorBidi"/>
        </w:rPr>
        <w:t xml:space="preserve"> </w:t>
      </w:r>
      <w:r w:rsidR="00A943A0" w:rsidRPr="00910F01">
        <w:rPr>
          <w:rFonts w:ascii="GHEA Grapalat" w:eastAsiaTheme="minorHAnsi" w:hAnsi="GHEA Grapalat" w:cstheme="minorBidi"/>
          <w:lang w:val="hy-AM"/>
        </w:rPr>
        <w:t xml:space="preserve"> </w:t>
      </w:r>
      <w:r w:rsidR="00A943A0" w:rsidRPr="00910F01">
        <w:rPr>
          <w:rFonts w:ascii="GHEA Grapalat" w:eastAsiaTheme="minorHAnsi" w:hAnsi="GHEA Grapalat" w:cstheme="minorBidi"/>
        </w:rPr>
        <w:t xml:space="preserve">до </w:t>
      </w:r>
      <w:r w:rsidR="00A943A0" w:rsidRPr="00910F01">
        <w:rPr>
          <w:rFonts w:ascii="GHEA Grapalat" w:eastAsiaTheme="minorHAnsi" w:hAnsi="GHEA Grapalat" w:cstheme="minorBidi"/>
          <w:lang w:val="hy-AM"/>
        </w:rPr>
        <w:t xml:space="preserve"> </w:t>
      </w:r>
      <w:r w:rsidR="00A943A0" w:rsidRPr="00910F01">
        <w:rPr>
          <w:rFonts w:ascii="GHEA Grapalat" w:eastAsiaTheme="minorHAnsi" w:hAnsi="GHEA Grapalat" w:cstheme="minorBidi"/>
        </w:rPr>
        <w:t xml:space="preserve">девяностого </w:t>
      </w:r>
      <w:r w:rsidR="00A943A0" w:rsidRPr="00910F01">
        <w:rPr>
          <w:rFonts w:ascii="GHEA Grapalat" w:eastAsiaTheme="minorHAnsi" w:hAnsi="GHEA Grapalat" w:cstheme="minorBidi"/>
          <w:lang w:val="hy-AM"/>
        </w:rPr>
        <w:t xml:space="preserve"> </w:t>
      </w:r>
      <w:r w:rsidR="00A943A0" w:rsidRPr="00910F01">
        <w:rPr>
          <w:rFonts w:ascii="GHEA Grapalat" w:eastAsiaTheme="minorHAnsi" w:hAnsi="GHEA Grapalat" w:cstheme="minorBidi"/>
        </w:rPr>
        <w:t xml:space="preserve">рабочего </w:t>
      </w:r>
      <w:r w:rsidR="00A943A0" w:rsidRPr="00910F01">
        <w:rPr>
          <w:rFonts w:ascii="GHEA Grapalat" w:eastAsiaTheme="minorHAnsi" w:hAnsi="GHEA Grapalat" w:cstheme="minorBidi"/>
          <w:lang w:val="hy-AM"/>
        </w:rPr>
        <w:t xml:space="preserve"> </w:t>
      </w:r>
      <w:r w:rsidR="00A943A0" w:rsidRPr="00910F01">
        <w:rPr>
          <w:rFonts w:ascii="GHEA Grapalat" w:eastAsiaTheme="minorHAnsi" w:hAnsi="GHEA Grapalat" w:cstheme="minorBidi"/>
        </w:rPr>
        <w:t>дня</w:t>
      </w:r>
      <w:r w:rsidR="00A943A0" w:rsidRPr="00910F01">
        <w:rPr>
          <w:rFonts w:ascii="GHEA Grapalat" w:eastAsiaTheme="minorHAnsi" w:hAnsi="GHEA Grapalat" w:cstheme="minorBidi"/>
          <w:lang w:val="hy-AM"/>
        </w:rPr>
        <w:t xml:space="preserve">   </w:t>
      </w:r>
      <w:r w:rsidR="00A943A0" w:rsidRPr="00910F01">
        <w:rPr>
          <w:rFonts w:ascii="GHEA Grapalat" w:eastAsiaTheme="minorHAnsi" w:hAnsi="GHEA Grapalat" w:cstheme="minorBidi"/>
        </w:rPr>
        <w:t xml:space="preserve">следующего за днем </w:t>
      </w:r>
    </w:p>
    <w:p w:rsidR="00A943A0" w:rsidRPr="00910F01" w:rsidRDefault="00A943A0" w:rsidP="00A943A0">
      <w:pPr>
        <w:pStyle w:val="af4"/>
        <w:shd w:val="clear" w:color="auto" w:fill="FFFFFF"/>
        <w:contextualSpacing/>
        <w:jc w:val="both"/>
        <w:rPr>
          <w:rFonts w:ascii="GHEA Grapalat" w:eastAsiaTheme="minorHAnsi" w:hAnsi="GHEA Grapalat" w:cstheme="minorBidi"/>
          <w:sz w:val="18"/>
          <w:szCs w:val="18"/>
          <w:lang w:val="hy-AM"/>
        </w:rPr>
      </w:pPr>
    </w:p>
    <w:p w:rsidR="00A943A0" w:rsidRPr="00910F01" w:rsidRDefault="00A943A0" w:rsidP="00A943A0">
      <w:pPr>
        <w:pStyle w:val="af4"/>
        <w:shd w:val="clear" w:color="auto" w:fill="FFFFFF"/>
        <w:contextualSpacing/>
        <w:jc w:val="center"/>
        <w:rPr>
          <w:rFonts w:eastAsiaTheme="minorHAnsi" w:cstheme="minorBidi"/>
        </w:rPr>
      </w:pPr>
      <w:r w:rsidRPr="00910F01">
        <w:rPr>
          <w:rFonts w:ascii="GHEA Grapalat" w:eastAsiaTheme="minorHAnsi" w:hAnsi="GHEA Grapalat" w:cstheme="minorBidi"/>
          <w:lang w:val="hy-AM"/>
        </w:rPr>
        <w:t>--------------------------------------------------------</w:t>
      </w:r>
      <w:r w:rsidRPr="00910F01">
        <w:rPr>
          <w:rFonts w:ascii="GHEA Grapalat" w:eastAsiaTheme="minorHAnsi" w:hAnsi="GHEA Grapalat" w:cstheme="minorBidi"/>
        </w:rPr>
        <w:t>------------------</w:t>
      </w:r>
      <w:r w:rsidRPr="00910F01">
        <w:rPr>
          <w:rFonts w:ascii="GHEA Grapalat" w:eastAsiaTheme="minorHAnsi" w:hAnsi="GHEA Grapalat" w:cstheme="minorBidi"/>
          <w:lang w:val="hy-AM"/>
        </w:rPr>
        <w:t>----------------------</w:t>
      </w:r>
      <w:r w:rsidRPr="00910F01">
        <w:rPr>
          <w:rFonts w:eastAsiaTheme="minorHAnsi" w:cstheme="minorBidi"/>
        </w:rPr>
        <w:t xml:space="preserve"> </w:t>
      </w:r>
      <w:r w:rsidRPr="00910F01">
        <w:rPr>
          <w:rFonts w:eastAsiaTheme="minorHAnsi" w:cstheme="minorBidi"/>
          <w:lang w:val="hy-AM"/>
        </w:rPr>
        <w:t>.</w:t>
      </w:r>
      <w:r w:rsidRPr="00910F01">
        <w:rPr>
          <w:rFonts w:eastAsiaTheme="minorHAnsi" w:cstheme="minorBidi"/>
        </w:rPr>
        <w:t xml:space="preserve">           </w:t>
      </w:r>
      <w:r w:rsidR="00033F41" w:rsidRPr="00910F01">
        <w:rPr>
          <w:rFonts w:ascii="GHEA Grapalat" w:hAnsi="GHEA Grapalat"/>
          <w:sz w:val="16"/>
          <w:szCs w:val="16"/>
        </w:rPr>
        <w:t>крайний</w:t>
      </w:r>
      <w:r w:rsidRPr="00910F01">
        <w:rPr>
          <w:rFonts w:ascii="GHEA Grapalat" w:hAnsi="GHEA Grapalat"/>
          <w:sz w:val="16"/>
          <w:szCs w:val="16"/>
        </w:rPr>
        <w:t xml:space="preserve">  срок</w:t>
      </w:r>
      <w:r w:rsidRPr="00910F01">
        <w:rPr>
          <w:rFonts w:ascii="GHEA Grapalat" w:eastAsiaTheme="minorHAnsi" w:hAnsi="GHEA Grapalat" w:cstheme="minorBidi"/>
          <w:sz w:val="16"/>
          <w:szCs w:val="16"/>
        </w:rPr>
        <w:t xml:space="preserve"> поставки товаров</w:t>
      </w:r>
      <w:r w:rsidRPr="00910F01">
        <w:rPr>
          <w:rFonts w:ascii="GHEA Grapalat" w:hAnsi="GHEA Grapalat"/>
          <w:sz w:val="16"/>
          <w:szCs w:val="16"/>
        </w:rPr>
        <w:t>, предусмотренный заключаемым д</w:t>
      </w:r>
      <w:r w:rsidR="00422009">
        <w:rPr>
          <w:rFonts w:ascii="GHEA Grapalat" w:hAnsi="GHEA Grapalat"/>
          <w:sz w:val="16"/>
          <w:szCs w:val="16"/>
        </w:rPr>
        <w:t>оговором</w:t>
      </w:r>
    </w:p>
    <w:p w:rsidR="00C52A88" w:rsidRDefault="00A943A0" w:rsidP="00A943A0">
      <w:pPr>
        <w:pStyle w:val="af4"/>
        <w:shd w:val="clear" w:color="auto" w:fill="FFFFFF"/>
        <w:contextualSpacing/>
        <w:jc w:val="both"/>
        <w:rPr>
          <w:rFonts w:ascii="GHEA Grapalat" w:eastAsiaTheme="minorHAnsi" w:hAnsi="GHEA Grapalat" w:cstheme="minorBidi"/>
        </w:rPr>
      </w:pPr>
      <w:r w:rsidRPr="00910F01">
        <w:rPr>
          <w:rFonts w:ascii="GHEA Grapalat" w:eastAsiaTheme="minorHAnsi" w:hAnsi="GHEA Grapalat" w:cstheme="minorBidi"/>
        </w:rPr>
        <w:t>В день предоставления гарантии лицо, выдающее гарантию, с официального адреса</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электронной почты высылает воспроизведенный (отсканированный) с </w:t>
      </w:r>
      <w:r w:rsidRPr="00910F01">
        <w:rPr>
          <w:rFonts w:ascii="GHEA Grapalat" w:eastAsiaTheme="minorHAnsi" w:hAnsi="GHEA Grapalat" w:cstheme="minorBidi"/>
        </w:rPr>
        <w:lastRenderedPageBreak/>
        <w:t>оригинала настоящей гарантии вариант также на адрес электронной почты секретаря оценочной комиссии</w:t>
      </w:r>
      <w:r w:rsidR="00C52A88">
        <w:rPr>
          <w:rFonts w:ascii="GHEA Grapalat" w:eastAsiaTheme="minorHAnsi" w:hAnsi="GHEA Grapalat" w:cstheme="minorBidi"/>
        </w:rPr>
        <w:t>-------------------------------------------------------</w:t>
      </w:r>
      <w:r w:rsidRPr="00910F01">
        <w:rPr>
          <w:rFonts w:ascii="GHEA Grapalat" w:eastAsiaTheme="minorHAnsi" w:hAnsi="GHEA Grapalat" w:cstheme="minorBidi"/>
        </w:rPr>
        <w:t xml:space="preserve">, </w:t>
      </w:r>
    </w:p>
    <w:p w:rsidR="00C52A88" w:rsidRDefault="00C52A88" w:rsidP="00C52A88">
      <w:pPr>
        <w:pStyle w:val="af4"/>
        <w:shd w:val="clear" w:color="auto" w:fill="FFFFFF"/>
        <w:contextualSpacing/>
        <w:jc w:val="center"/>
        <w:rPr>
          <w:rFonts w:ascii="GHEA Grapalat" w:eastAsiaTheme="minorHAnsi" w:hAnsi="GHEA Grapalat" w:cstheme="minorBidi"/>
        </w:rPr>
      </w:pPr>
      <w:r>
        <w:rPr>
          <w:rStyle w:val="af5"/>
          <w:b w:val="0"/>
          <w:bCs w:val="0"/>
          <w:sz w:val="20"/>
          <w:szCs w:val="20"/>
        </w:rPr>
        <w:t xml:space="preserve">                                              адрес эл. почты секретаря</w:t>
      </w:r>
    </w:p>
    <w:p w:rsidR="00A943A0" w:rsidRPr="00910F01" w:rsidRDefault="00A943A0" w:rsidP="00A943A0">
      <w:pPr>
        <w:pStyle w:val="af4"/>
        <w:shd w:val="clear" w:color="auto" w:fill="FFFFFF"/>
        <w:contextualSpacing/>
        <w:jc w:val="both"/>
        <w:rPr>
          <w:rFonts w:ascii="GHEA Grapalat" w:eastAsiaTheme="minorHAnsi" w:hAnsi="GHEA Grapalat" w:cstheme="minorBidi"/>
        </w:rPr>
      </w:pPr>
      <w:r w:rsidRPr="00910F01">
        <w:rPr>
          <w:rFonts w:ascii="GHEA Grapalat" w:eastAsiaTheme="minorHAnsi" w:hAnsi="GHEA Grapalat" w:cstheme="minorBidi"/>
        </w:rPr>
        <w:t>указанный в приглашении к процедуре закупок, организованной с целью заключения договора упомянутого в пункте 1 настоящей гарантии.</w:t>
      </w:r>
    </w:p>
    <w:p w:rsidR="00A943A0" w:rsidRPr="009B3889"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rsidR="00A943A0" w:rsidRPr="00B138F3" w:rsidRDefault="00A943A0" w:rsidP="00A943A0">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A943A0" w:rsidRPr="00B138F3" w:rsidRDefault="00A943A0" w:rsidP="00A943A0">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2"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p>
    <w:p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A943A0" w:rsidRPr="00B138F3" w:rsidRDefault="00A943A0" w:rsidP="00A943A0">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2) </w:t>
      </w:r>
      <w:r w:rsidRPr="0013361C">
        <w:rPr>
          <w:rFonts w:ascii="GHEA Grapalat" w:eastAsiaTheme="minorHAnsi" w:hAnsi="GHEA Grapalat" w:cstheme="minorBidi"/>
        </w:rPr>
        <w:t>требование представлено по истечении срока, установленного гарантией</w:t>
      </w:r>
      <w:r w:rsidRPr="00B138F3">
        <w:rPr>
          <w:rFonts w:ascii="GHEA Grapalat" w:eastAsiaTheme="minorHAnsi" w:hAnsi="GHEA Grapalat" w:cstheme="minorBidi"/>
        </w:rPr>
        <w:t>.</w:t>
      </w:r>
    </w:p>
    <w:p w:rsidR="00A943A0" w:rsidRPr="00B138F3" w:rsidRDefault="00A943A0" w:rsidP="00A943A0">
      <w:pPr>
        <w:pStyle w:val="af4"/>
        <w:shd w:val="clear" w:color="auto" w:fill="FFFFFF"/>
        <w:spacing w:before="0" w:beforeAutospacing="0" w:after="0" w:afterAutospacing="0"/>
        <w:ind w:firstLine="375"/>
        <w:rPr>
          <w:rFonts w:ascii="GHEA Grapalat" w:eastAsiaTheme="minorHAnsi" w:hAnsi="GHEA Grapalat" w:cstheme="minorBidi"/>
        </w:rPr>
      </w:pPr>
    </w:p>
    <w:p w:rsidR="00A943A0" w:rsidRPr="00B138F3" w:rsidRDefault="00A943A0" w:rsidP="00A943A0">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w:t>
      </w:r>
      <w:r w:rsidRPr="0013361C">
        <w:rPr>
          <w:rFonts w:ascii="GHEA Grapalat" w:eastAsiaTheme="minorHAnsi" w:hAnsi="GHEA Grapalat" w:cstheme="minorBidi"/>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A943A0" w:rsidRPr="00B138F3" w:rsidRDefault="00A943A0" w:rsidP="00A943A0">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A943A0" w:rsidRPr="00B138F3"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A943A0" w:rsidRPr="00C869C9"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rPr>
      </w:pPr>
      <w:r w:rsidRPr="00C869C9">
        <w:rPr>
          <w:rFonts w:ascii="GHEA Grapalat" w:eastAsiaTheme="minorHAnsi" w:hAnsi="GHEA Grapalat" w:cstheme="minorBidi"/>
        </w:rPr>
        <w:t>12. В день предоставления гарантии лицо, выдающее гарантию, с официального адреса</w:t>
      </w:r>
      <w:r w:rsidRPr="00C869C9">
        <w:rPr>
          <w:rFonts w:ascii="GHEA Grapalat" w:eastAsiaTheme="minorHAnsi" w:hAnsi="GHEA Grapalat" w:cstheme="minorBidi"/>
          <w:lang w:val="hy-AM"/>
        </w:rPr>
        <w:t xml:space="preserve"> </w:t>
      </w:r>
      <w:r w:rsidRPr="00C869C9">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w:t>
      </w:r>
    </w:p>
    <w:p w:rsidR="00A943A0" w:rsidRPr="00C869C9"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sz w:val="16"/>
          <w:szCs w:val="16"/>
        </w:rPr>
      </w:pPr>
      <w:r w:rsidRPr="00C869C9">
        <w:rPr>
          <w:rFonts w:ascii="GHEA Grapalat" w:eastAsiaTheme="minorHAnsi" w:hAnsi="GHEA Grapalat" w:cstheme="minorBidi"/>
        </w:rPr>
        <w:t xml:space="preserve">                                             </w:t>
      </w:r>
      <w:r w:rsidRPr="00C869C9">
        <w:rPr>
          <w:rFonts w:ascii="GHEA Grapalat" w:eastAsiaTheme="minorHAnsi" w:hAnsi="GHEA Grapalat" w:cstheme="minorBidi"/>
          <w:sz w:val="16"/>
          <w:szCs w:val="16"/>
        </w:rPr>
        <w:t>код процедуры</w:t>
      </w:r>
    </w:p>
    <w:p w:rsidR="00A943A0"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color w:val="FF0000"/>
        </w:rPr>
      </w:pPr>
    </w:p>
    <w:p w:rsidR="00A943A0" w:rsidRDefault="00A943A0" w:rsidP="00A943A0">
      <w:pPr>
        <w:pStyle w:val="af4"/>
        <w:shd w:val="clear" w:color="auto" w:fill="FFFFFF"/>
        <w:spacing w:before="0" w:beforeAutospacing="0" w:after="0" w:afterAutospacing="0"/>
        <w:ind w:firstLine="375"/>
        <w:jc w:val="both"/>
        <w:rPr>
          <w:rFonts w:ascii="GHEA Grapalat" w:eastAsiaTheme="minorHAnsi" w:hAnsi="GHEA Grapalat" w:cstheme="minorBidi"/>
          <w:color w:val="FF0000"/>
        </w:rPr>
      </w:pPr>
    </w:p>
    <w:p w:rsidR="00A943A0" w:rsidRPr="00990783" w:rsidRDefault="00A943A0" w:rsidP="00A943A0">
      <w:pPr>
        <w:pStyle w:val="af4"/>
        <w:shd w:val="clear" w:color="auto" w:fill="FFFFFF"/>
        <w:spacing w:before="0" w:beforeAutospacing="0" w:after="0" w:afterAutospacing="0"/>
        <w:ind w:firstLine="375"/>
        <w:jc w:val="both"/>
        <w:rPr>
          <w:rFonts w:ascii="GHEA Grapalat" w:hAnsi="GHEA Grapalat"/>
          <w:color w:val="FF0000"/>
          <w:sz w:val="20"/>
          <w:szCs w:val="20"/>
        </w:rPr>
      </w:pPr>
    </w:p>
    <w:p w:rsidR="00A943A0" w:rsidRPr="00B138F3" w:rsidRDefault="00A943A0" w:rsidP="00A943A0">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A943A0" w:rsidRPr="00B138F3" w:rsidRDefault="00A943A0" w:rsidP="00A943A0">
      <w:pPr>
        <w:pStyle w:val="af4"/>
        <w:shd w:val="clear" w:color="auto" w:fill="FFFFFF"/>
        <w:spacing w:before="0" w:beforeAutospacing="0" w:after="0" w:afterAutospacing="0"/>
        <w:ind w:firstLine="375"/>
        <w:jc w:val="both"/>
        <w:rPr>
          <w:rFonts w:ascii="GHEA Grapalat" w:hAnsi="GHEA Grapalat"/>
          <w:sz w:val="20"/>
          <w:szCs w:val="20"/>
          <w:lang w:val="hy-AM"/>
        </w:rPr>
      </w:pPr>
    </w:p>
    <w:p w:rsidR="00A943A0" w:rsidRPr="00B138F3" w:rsidRDefault="00A943A0" w:rsidP="00A943A0">
      <w:pPr>
        <w:pStyle w:val="af4"/>
        <w:shd w:val="clear" w:color="auto" w:fill="FFFFFF"/>
        <w:spacing w:before="0" w:beforeAutospacing="0" w:after="0" w:afterAutospacing="0"/>
        <w:ind w:firstLine="375"/>
        <w:jc w:val="both"/>
        <w:rPr>
          <w:rFonts w:ascii="GHEA Grapalat" w:hAnsi="GHEA Grapalat"/>
          <w:sz w:val="20"/>
          <w:szCs w:val="20"/>
          <w:lang w:val="hy-AM"/>
        </w:rPr>
      </w:pPr>
    </w:p>
    <w:p w:rsidR="00A943A0" w:rsidRPr="00B138F3" w:rsidRDefault="00A943A0" w:rsidP="00A943A0">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A943A0" w:rsidRPr="00B138F3" w:rsidRDefault="00A943A0" w:rsidP="00A943A0">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lastRenderedPageBreak/>
        <w:t xml:space="preserve">                                                        </w:t>
      </w:r>
      <w:r w:rsidRPr="00B138F3">
        <w:rPr>
          <w:rFonts w:ascii="GHEA Grapalat" w:hAnsi="GHEA Grapalat" w:cs="Sylfaen"/>
          <w:vertAlign w:val="superscript"/>
        </w:rPr>
        <w:t>число, месяц, год</w:t>
      </w: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A943A0" w:rsidRDefault="00A943A0">
      <w:pPr>
        <w:rPr>
          <w:rFonts w:ascii="GHEA Grapalat" w:hAnsi="GHEA Grapalat"/>
          <w:b/>
        </w:rPr>
      </w:pPr>
      <w:r>
        <w:rPr>
          <w:rFonts w:ascii="GHEA Grapalat" w:hAnsi="GHEA Grapalat"/>
          <w:b/>
        </w:rPr>
        <w:br w:type="page"/>
      </w:r>
    </w:p>
    <w:p w:rsidR="00071D1C" w:rsidRPr="00B138F3" w:rsidRDefault="00B2572B"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rsidR="00071D1C" w:rsidRPr="00B138F3" w:rsidRDefault="00071D1C"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Pr="00B138F3">
        <w:rPr>
          <w:rFonts w:ascii="GHEA Grapalat" w:hAnsi="GHEA Grapalat"/>
          <w:b/>
          <w:sz w:val="24"/>
          <w:szCs w:val="24"/>
        </w:rPr>
        <w:t>---BMAPDzB---/---</w:t>
      </w:r>
      <w:r w:rsidR="006132ED" w:rsidRPr="00B138F3">
        <w:rPr>
          <w:rFonts w:ascii="GHEA Grapalat" w:hAnsi="GHEA Grapalat"/>
          <w:b/>
          <w:sz w:val="24"/>
          <w:szCs w:val="24"/>
        </w:rPr>
        <w:t>"</w:t>
      </w:r>
      <w:r w:rsidR="005250C2" w:rsidRPr="00B138F3">
        <w:rPr>
          <w:rStyle w:val="af6"/>
          <w:rFonts w:ascii="GHEA Grapalat" w:hAnsi="GHEA Grapalat"/>
          <w:b/>
          <w:sz w:val="24"/>
          <w:szCs w:val="24"/>
        </w:rPr>
        <w:footnoteReference w:customMarkFollows="1" w:id="29"/>
        <w:t>*</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w:t>
      </w:r>
      <w:r w:rsidRPr="00B138F3">
        <w:rPr>
          <w:rFonts w:ascii="GHEA Grapalat" w:hAnsi="GHEA Grapalat"/>
        </w:rPr>
        <w:lastRenderedPageBreak/>
        <w:t xml:space="preserve">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_________</w:t>
      </w:r>
      <w:r w:rsidRPr="00B138F3">
        <w:rPr>
          <w:rFonts w:ascii="GHEA Grapalat" w:hAnsi="GHEA Grapalat"/>
        </w:rPr>
        <w:t>___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lastRenderedPageBreak/>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w:t>
      </w:r>
      <w:r w:rsidRPr="00B138F3">
        <w:rPr>
          <w:rFonts w:ascii="GHEA Grapalat" w:hAnsi="GHEA Grapalat"/>
        </w:rPr>
        <w:lastRenderedPageBreak/>
        <w:t xml:space="preserve">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af6"/>
          <w:rFonts w:ascii="GHEA Grapalat" w:hAnsi="GHEA Grapalat"/>
        </w:rPr>
        <w:footnoteReference w:customMarkFollows="1" w:id="30"/>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Покупатель перечи</w:t>
      </w:r>
      <w:r w:rsidR="00C45B20" w:rsidRPr="00B138F3">
        <w:rPr>
          <w:rFonts w:ascii="GHEA Grapalat" w:hAnsi="GHEA Grapalat"/>
        </w:rPr>
        <w:t>сляет сумму в размере до ______</w:t>
      </w:r>
      <w:r w:rsidRPr="00B138F3">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B138F3">
        <w:rPr>
          <w:rFonts w:ascii="GHEA Grapalat" w:hAnsi="GHEA Grapalat"/>
        </w:rPr>
        <w:t xml:space="preserve">При этом до полного погашения предоплаты платежи </w:t>
      </w:r>
      <w:r w:rsidR="00EC00EF" w:rsidRPr="00750E05">
        <w:rPr>
          <w:rFonts w:ascii="GHEA Grapalat" w:hAnsi="GHEA Grapalat"/>
        </w:rPr>
        <w:t>Продавцу</w:t>
      </w:r>
      <w:r w:rsidR="0072587C" w:rsidRPr="00750E05">
        <w:rPr>
          <w:rFonts w:ascii="GHEA Grapalat" w:hAnsi="GHEA Grapalat"/>
        </w:rPr>
        <w:t xml:space="preserve"> не</w:t>
      </w:r>
      <w:r w:rsidR="0072587C" w:rsidRPr="00B138F3">
        <w:rPr>
          <w:rFonts w:ascii="GHEA Grapalat" w:hAnsi="GHEA Grapalat"/>
        </w:rPr>
        <w:t xml:space="preserve"> производятся.</w:t>
      </w:r>
      <w:r w:rsidR="003C61D5" w:rsidRPr="00B138F3">
        <w:rPr>
          <w:rStyle w:val="af6"/>
          <w:rFonts w:ascii="GHEA Grapalat" w:hAnsi="GHEA Grapalat"/>
        </w:rPr>
        <w:footnoteReference w:customMarkFollows="1" w:id="31"/>
        <w:t>18</w:t>
      </w:r>
      <w:r w:rsidR="00C45B20" w:rsidRPr="00B138F3">
        <w:rPr>
          <w:rFonts w:ascii="GHEA Grapalat" w:hAnsi="GHEA Grapalat"/>
        </w:rPr>
        <w:t>.</w:t>
      </w:r>
    </w:p>
    <w:p w:rsidR="00071D1C" w:rsidRDefault="00071D1C" w:rsidP="00B46D58">
      <w:pPr>
        <w:widowControl w:val="0"/>
        <w:tabs>
          <w:tab w:val="left" w:pos="1134"/>
        </w:tabs>
        <w:spacing w:after="160"/>
        <w:ind w:firstLine="567"/>
        <w:jc w:val="both"/>
        <w:rPr>
          <w:rFonts w:ascii="GHEA Grapalat" w:hAnsi="GHEA Grapalat"/>
          <w:lang w:val="hy-AM"/>
        </w:rPr>
      </w:pPr>
      <w:r w:rsidRPr="00B138F3">
        <w:rPr>
          <w:rFonts w:ascii="GHEA Grapalat" w:hAnsi="GHEA Grapalat"/>
        </w:rPr>
        <w:lastRenderedPageBreak/>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1515B8">
        <w:rPr>
          <w:rFonts w:ascii="GHEA Grapalat" w:hAnsi="GHEA Grapalat"/>
        </w:rPr>
        <w:t>в течение месяцев</w:t>
      </w:r>
      <w:r w:rsidR="0044370A" w:rsidRPr="00CF61D6">
        <w:rPr>
          <w:rFonts w:ascii="GHEA Grapalat" w:hAnsi="GHEA Grapalat"/>
        </w:rPr>
        <w:t>, предусмотренных</w:t>
      </w:r>
      <w:r w:rsidR="0044370A"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1762F4">
        <w:rPr>
          <w:rFonts w:ascii="GHEA Grapalat" w:hAnsi="GHEA Grapalat"/>
        </w:rPr>
        <w:t xml:space="preserve"> ---</w:t>
      </w:r>
      <w:r w:rsidR="0044370A" w:rsidRPr="00B138F3">
        <w:rPr>
          <w:rFonts w:ascii="GHEA Grapalat" w:hAnsi="GHEA Grapalat"/>
        </w:rPr>
        <w:t>ого</w:t>
      </w:r>
      <w:r w:rsidR="0044370A">
        <w:rPr>
          <w:rFonts w:ascii="GHEA Grapalat" w:hAnsi="GHEA Grapalat"/>
          <w:lang w:val="hy-AM"/>
        </w:rPr>
        <w:t xml:space="preserve"> </w:t>
      </w:r>
      <w:r w:rsidRPr="00B138F3">
        <w:rPr>
          <w:rFonts w:ascii="GHEA Grapalat" w:hAnsi="GHEA Grapalat"/>
        </w:rPr>
        <w:t xml:space="preserve">декабря данного года. </w:t>
      </w:r>
    </w:p>
    <w:p w:rsidR="00232E31" w:rsidRPr="001762F4" w:rsidRDefault="00232E31" w:rsidP="00B46D58">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Для товаров, являющихся основным средством, гарантийным сроком устанавливается _____</w:t>
      </w:r>
      <w:r w:rsidR="00C45B20" w:rsidRPr="00B138F3">
        <w:rPr>
          <w:rFonts w:ascii="GHEA Grapalat" w:hAnsi="GHEA Grapalat"/>
        </w:rPr>
        <w:t>________</w:t>
      </w:r>
      <w:r w:rsidRPr="00B138F3">
        <w:rPr>
          <w:rFonts w:ascii="GHEA Grapalat" w:hAnsi="GHEA Grapalat"/>
        </w:rPr>
        <w:t>___ календарных дней со дня, следующего за днем принятия товара Покупателем.</w:t>
      </w:r>
      <w:r w:rsidR="00AA7117" w:rsidRPr="00B138F3">
        <w:rPr>
          <w:rFonts w:ascii="GHEA Grapalat" w:hAnsi="GHEA Grapalat"/>
        </w:rPr>
        <w:t xml:space="preserve"> </w:t>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af6"/>
          <w:rFonts w:ascii="GHEA Grapalat" w:hAnsi="GHEA Grapalat"/>
        </w:rPr>
        <w:footnoteReference w:customMarkFollows="1" w:id="32"/>
        <w:t>19</w:t>
      </w:r>
      <w:r w:rsidRPr="00B138F3">
        <w:rPr>
          <w:rFonts w:ascii="GHEA Grapalat" w:hAnsi="GHEA Grapalat"/>
        </w:rPr>
        <w:t>.</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lastRenderedPageBreak/>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af6"/>
          <w:rFonts w:ascii="GHEA Grapalat" w:hAnsi="GHEA Grapalat"/>
        </w:rPr>
        <w:footnoteReference w:customMarkFollows="1" w:id="33"/>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af6"/>
          <w:rFonts w:ascii="GHEA Grapalat" w:hAnsi="GHEA Grapalat"/>
        </w:rPr>
        <w:footnoteReference w:customMarkFollows="1" w:id="34"/>
        <w:t>21</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В том случае, когда в установленном законом порядке в результате </w:t>
      </w:r>
      <w:r w:rsidRPr="00B138F3">
        <w:rPr>
          <w:rFonts w:ascii="GHEA Grapalat" w:hAnsi="GHEA Grapalat"/>
        </w:rPr>
        <w:lastRenderedPageBreak/>
        <w:t>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35"/>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 xml:space="preserve">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w:t>
      </w:r>
      <w:r w:rsidRPr="00B138F3">
        <w:rPr>
          <w:rFonts w:ascii="GHEA Grapalat" w:hAnsi="GHEA Grapalat"/>
        </w:rPr>
        <w:lastRenderedPageBreak/>
        <w:t>ответственности</w:t>
      </w:r>
      <w:r w:rsidR="00BC5D2F" w:rsidRPr="00B138F3">
        <w:rPr>
          <w:rStyle w:val="af6"/>
          <w:rFonts w:ascii="GHEA Grapalat" w:hAnsi="GHEA Grapalat"/>
        </w:rPr>
        <w:footnoteReference w:customMarkFollows="1" w:id="36"/>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 xml:space="preserve">,а предложение продавца было представлено не позднее </w:t>
      </w:r>
      <w:r w:rsidR="006F01FB" w:rsidRPr="006F01FB">
        <w:rPr>
          <w:rFonts w:ascii="GHEA Grapalat" w:hAnsi="GHEA Grapalat"/>
        </w:rPr>
        <w:t>7-</w:t>
      </w:r>
      <w:r w:rsidR="006F01FB">
        <w:rPr>
          <w:rFonts w:ascii="GHEA Grapalat" w:hAnsi="GHEA Grapalat"/>
        </w:rPr>
        <w:t>и</w:t>
      </w:r>
      <w:r w:rsidR="005A3009" w:rsidRPr="00B138F3">
        <w:rPr>
          <w:rFonts w:ascii="GHEA Grapalat" w:hAnsi="GHEA Grapalat"/>
        </w:rPr>
        <w:t xml:space="preserve">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974EA8"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00BA249F" w:rsidRPr="00BA249F">
        <w:rPr>
          <w:rFonts w:ascii="GHEA Grapalat" w:hAnsi="GHEA Grapalat"/>
        </w:rPr>
        <w:t xml:space="preserve"> </w:t>
      </w:r>
      <w:r w:rsidR="00BA249F" w:rsidRPr="00DC2F9B">
        <w:rPr>
          <w:rFonts w:ascii="GHEA Grapalat" w:hAnsi="GHEA Grapalat"/>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w:t>
      </w:r>
      <w:r w:rsidR="00BA249F">
        <w:rPr>
          <w:rFonts w:ascii="GHEA Grapalat" w:hAnsi="GHEA Grapalat"/>
        </w:rPr>
        <w:t>.</w:t>
      </w:r>
      <w:r w:rsidRPr="00974EA8">
        <w:rPr>
          <w:rFonts w:ascii="GHEA Grapalat" w:hAnsi="GHEA Grapalat"/>
        </w:rPr>
        <w:t xml:space="preserve"> Если размер выделенных для исполнения договора финансовых средств превышает </w:t>
      </w:r>
      <w:r w:rsidR="003839FF" w:rsidRPr="00974EA8">
        <w:rPr>
          <w:rFonts w:ascii="GHEA Grapalat" w:hAnsi="GHEA Grapalat"/>
        </w:rPr>
        <w:t>двадцатипя</w:t>
      </w:r>
      <w:r w:rsidRPr="00974EA8">
        <w:rPr>
          <w:rFonts w:ascii="GHEA Grapalat" w:hAnsi="GHEA Grapalat"/>
        </w:rPr>
        <w:t xml:space="preserve">тикратный размер базовой единицы закупок, то Покупателем будет заключенo соглашение в случае, если </w:t>
      </w:r>
      <w:r w:rsidR="009673B8" w:rsidRPr="00974EA8">
        <w:rPr>
          <w:rFonts w:ascii="GHEA Grapalat" w:hAnsi="GHEA Grapalat"/>
        </w:rPr>
        <w:t xml:space="preserve">представленные </w:t>
      </w:r>
      <w:r w:rsidRPr="00974EA8">
        <w:rPr>
          <w:rFonts w:ascii="GHEA Grapalat" w:hAnsi="GHEA Grapalat"/>
        </w:rPr>
        <w:t xml:space="preserve">Продавцом в виде неустойки </w:t>
      </w:r>
      <w:r w:rsidR="009673B8" w:rsidRPr="00974EA8">
        <w:rPr>
          <w:rFonts w:ascii="GHEA Grapalat" w:hAnsi="GHEA Grapalat"/>
        </w:rPr>
        <w:t xml:space="preserve">обеспечения квалификации и </w:t>
      </w:r>
      <w:r w:rsidRPr="00974EA8">
        <w:rPr>
          <w:rFonts w:ascii="GHEA Grapalat" w:hAnsi="GHEA Grapalat"/>
        </w:rPr>
        <w:t xml:space="preserve">договора </w:t>
      </w:r>
      <w:r w:rsidR="008707D8" w:rsidRPr="00974EA8">
        <w:rPr>
          <w:rFonts w:ascii="GHEA Grapalat" w:hAnsi="GHEA Grapalat"/>
        </w:rPr>
        <w:t>заменяю</w:t>
      </w:r>
      <w:r w:rsidRPr="00974EA8">
        <w:rPr>
          <w:rFonts w:ascii="GHEA Grapalat" w:hAnsi="GHEA Grapalat"/>
        </w:rPr>
        <w:t xml:space="preserve">тся гарантией или наличными деньгами, с учетом требований </w:t>
      </w:r>
      <w:r w:rsidR="00351A3E" w:rsidRPr="00891020">
        <w:rPr>
          <w:rFonts w:ascii="GHEA Grapalat" w:hAnsi="GHEA Grapalat"/>
        </w:rPr>
        <w:t>абзац</w:t>
      </w:r>
      <w:r w:rsidR="00351A3E">
        <w:rPr>
          <w:rFonts w:ascii="GHEA Grapalat" w:hAnsi="GHEA Grapalat"/>
        </w:rPr>
        <w:t>а</w:t>
      </w:r>
      <w:r w:rsidR="00351A3E" w:rsidRPr="00891020">
        <w:rPr>
          <w:rFonts w:ascii="GHEA Grapalat" w:hAnsi="GHEA Grapalat"/>
        </w:rPr>
        <w:t xml:space="preserve"> "</w:t>
      </w:r>
      <w:r w:rsidR="00351A3E">
        <w:rPr>
          <w:rFonts w:ascii="GHEA Grapalat" w:hAnsi="GHEA Grapalat"/>
        </w:rPr>
        <w:t>в</w:t>
      </w:r>
      <w:r w:rsidR="00351A3E" w:rsidRPr="00891020">
        <w:rPr>
          <w:rFonts w:ascii="GHEA Grapalat" w:hAnsi="GHEA Grapalat"/>
        </w:rPr>
        <w:t>" подпункта 1</w:t>
      </w:r>
      <w:r w:rsidR="00351A3E">
        <w:rPr>
          <w:rFonts w:ascii="GHEA Grapalat" w:hAnsi="GHEA Grapalat"/>
        </w:rPr>
        <w:t xml:space="preserve"> и</w:t>
      </w:r>
      <w:r w:rsidR="00351A3E" w:rsidRPr="00891020">
        <w:rPr>
          <w:rFonts w:ascii="GHEA Grapalat" w:hAnsi="GHEA Grapalat"/>
        </w:rPr>
        <w:t xml:space="preserve"> </w:t>
      </w:r>
      <w:r w:rsidRPr="00974EA8">
        <w:rPr>
          <w:rFonts w:ascii="GHEA Grapalat" w:hAnsi="GHEA Grapalat"/>
        </w:rPr>
        <w:t xml:space="preserve">абзаца "б" подпункта </w:t>
      </w:r>
      <w:r w:rsidR="000B33B2" w:rsidRPr="00974EA8">
        <w:rPr>
          <w:rFonts w:ascii="GHEA Grapalat" w:hAnsi="GHEA Grapalat"/>
        </w:rPr>
        <w:t xml:space="preserve">17 </w:t>
      </w:r>
      <w:r w:rsidRPr="00974EA8">
        <w:rPr>
          <w:rFonts w:ascii="GHEA Grapalat" w:hAnsi="GHEA Grapalat"/>
        </w:rPr>
        <w:t xml:space="preserve">пункта 32 Приложения № </w:t>
      </w:r>
      <w:r w:rsidR="006E50E4" w:rsidRPr="00974EA8">
        <w:rPr>
          <w:rFonts w:ascii="GHEA Grapalat" w:hAnsi="GHEA Grapalat"/>
        </w:rPr>
        <w:t>1</w:t>
      </w:r>
      <w:r w:rsidR="006E50E4" w:rsidRPr="00974EA8">
        <w:rPr>
          <w:rFonts w:ascii="GHEA Grapalat" w:hAnsi="GHEA Grapalat"/>
          <w:lang w:val="hy-AM"/>
        </w:rPr>
        <w:t xml:space="preserve"> </w:t>
      </w:r>
      <w:r w:rsidRPr="00974EA8">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974EA8">
        <w:rPr>
          <w:rFonts w:ascii="GHEA Grapalat" w:hAnsi="GHEA Grapalat"/>
        </w:rPr>
        <w:t xml:space="preserve">обеспечений квалификации и </w:t>
      </w:r>
      <w:r w:rsidRPr="00974EA8">
        <w:rPr>
          <w:rFonts w:ascii="GHEA Grapalat" w:hAnsi="GHEA Grapalat"/>
        </w:rPr>
        <w:t xml:space="preserve">договора </w:t>
      </w:r>
      <w:r w:rsidR="00CD7A4F" w:rsidRPr="00974EA8">
        <w:rPr>
          <w:rFonts w:ascii="GHEA Grapalat" w:hAnsi="GHEA Grapalat"/>
        </w:rPr>
        <w:t xml:space="preserve">представленных </w:t>
      </w:r>
      <w:r w:rsidRPr="00974EA8">
        <w:rPr>
          <w:rFonts w:ascii="GHEA Grapalat" w:hAnsi="GHEA Grapalat"/>
        </w:rPr>
        <w:t xml:space="preserve">в виде неустойки, также представляет Покупателю </w:t>
      </w:r>
      <w:r w:rsidR="00CD7A4F" w:rsidRPr="00974EA8">
        <w:rPr>
          <w:rFonts w:ascii="GHEA Grapalat" w:hAnsi="GHEA Grapalat"/>
        </w:rPr>
        <w:t xml:space="preserve">новые обеспечения </w:t>
      </w:r>
      <w:r w:rsidRPr="00974EA8">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974EA8">
        <w:rPr>
          <w:rStyle w:val="af6"/>
          <w:rFonts w:ascii="GHEA Grapalat" w:hAnsi="GHEA Grapalat"/>
        </w:rPr>
        <w:footnoteReference w:customMarkFollows="1" w:id="37"/>
        <w:t>24</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lastRenderedPageBreak/>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0811C1">
          <w:footerReference w:type="default" r:id="rId13"/>
          <w:footnotePr>
            <w:pos w:val="beneathText"/>
          </w:footnotePr>
          <w:pgSz w:w="11906" w:h="16838" w:code="9"/>
          <w:pgMar w:top="993" w:right="1418" w:bottom="1418" w:left="1418"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38"/>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2715"/>
        <w:gridCol w:w="1559"/>
        <w:gridCol w:w="1925"/>
        <w:gridCol w:w="1467"/>
        <w:gridCol w:w="1085"/>
        <w:gridCol w:w="1559"/>
        <w:gridCol w:w="1134"/>
        <w:gridCol w:w="679"/>
        <w:gridCol w:w="880"/>
        <w:gridCol w:w="1158"/>
        <w:gridCol w:w="947"/>
      </w:tblGrid>
      <w:tr w:rsidR="00B138F3" w:rsidRPr="00B138F3" w:rsidTr="00317BD2">
        <w:trPr>
          <w:jc w:val="center"/>
        </w:trPr>
        <w:tc>
          <w:tcPr>
            <w:tcW w:w="16350" w:type="dxa"/>
            <w:gridSpan w:val="12"/>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1121F3">
        <w:trPr>
          <w:trHeight w:val="219"/>
          <w:jc w:val="center"/>
        </w:trPr>
        <w:tc>
          <w:tcPr>
            <w:tcW w:w="1242" w:type="dxa"/>
            <w:vMerge w:val="restart"/>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2715" w:type="dxa"/>
            <w:vMerge w:val="restart"/>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559" w:type="dxa"/>
            <w:vMerge w:val="restart"/>
            <w:vAlign w:val="center"/>
          </w:tcPr>
          <w:p w:rsidR="00071D1C" w:rsidRPr="00B138F3" w:rsidRDefault="001D0249" w:rsidP="00B64ECA">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1925" w:type="dxa"/>
            <w:vMerge w:val="restart"/>
            <w:vAlign w:val="center"/>
          </w:tcPr>
          <w:p w:rsidR="00071D1C" w:rsidRPr="00B138F3" w:rsidRDefault="00A205BF" w:rsidP="00B64ECA">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sidR="00572629">
              <w:rPr>
                <w:rFonts w:ascii="GHEA Grapalat" w:hAnsi="GHEA Grapalat"/>
                <w:sz w:val="16"/>
                <w:szCs w:val="16"/>
              </w:rPr>
              <w:t>фирменное наименование, модель</w:t>
            </w:r>
            <w:r w:rsidR="00317BD2">
              <w:rPr>
                <w:rFonts w:ascii="GHEA Grapalat" w:hAnsi="GHEA Grapalat"/>
                <w:sz w:val="16"/>
                <w:szCs w:val="16"/>
                <w:lang w:val="hy-AM"/>
              </w:rPr>
              <w:t xml:space="preserve"> </w:t>
            </w:r>
            <w:r w:rsidR="00CC6362" w:rsidRPr="00B138F3">
              <w:rPr>
                <w:rFonts w:ascii="GHEA Grapalat" w:hAnsi="GHEA Grapalat"/>
                <w:sz w:val="16"/>
                <w:szCs w:val="16"/>
              </w:rPr>
              <w:t xml:space="preserve">и </w:t>
            </w:r>
            <w:r w:rsidR="009F06BA" w:rsidRPr="00B138F3">
              <w:rPr>
                <w:rFonts w:ascii="GHEA Grapalat" w:hAnsi="GHEA Grapalat"/>
                <w:sz w:val="16"/>
                <w:szCs w:val="16"/>
              </w:rPr>
              <w:t xml:space="preserve">наименование производителя </w:t>
            </w:r>
            <w:r w:rsidR="00B64ECA">
              <w:rPr>
                <w:rStyle w:val="af6"/>
                <w:rFonts w:ascii="GHEA Grapalat" w:hAnsi="GHEA Grapalat"/>
                <w:sz w:val="16"/>
                <w:szCs w:val="16"/>
              </w:rPr>
              <w:footnoteReference w:customMarkFollows="1" w:id="39"/>
              <w:t>**</w:t>
            </w:r>
          </w:p>
        </w:tc>
        <w:tc>
          <w:tcPr>
            <w:tcW w:w="1467" w:type="dxa"/>
            <w:vMerge w:val="restart"/>
            <w:vAlign w:val="center"/>
          </w:tcPr>
          <w:p w:rsidR="00071D1C" w:rsidRPr="00B138F3" w:rsidRDefault="00071D1C" w:rsidP="00B46D58">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1085" w:type="dxa"/>
            <w:vMerge w:val="restart"/>
            <w:vAlign w:val="center"/>
          </w:tcPr>
          <w:p w:rsidR="00071D1C" w:rsidRPr="00B138F3" w:rsidRDefault="00071D1C" w:rsidP="00B46D58">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559" w:type="dxa"/>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1134" w:type="dxa"/>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679" w:type="dxa"/>
            <w:vMerge w:val="restart"/>
            <w:vAlign w:val="center"/>
          </w:tcPr>
          <w:p w:rsidR="00071D1C" w:rsidRPr="00B138F3" w:rsidRDefault="00071D1C" w:rsidP="00B46D58">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2985" w:type="dxa"/>
            <w:gridSpan w:val="3"/>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поставки</w:t>
            </w:r>
          </w:p>
        </w:tc>
      </w:tr>
      <w:tr w:rsidR="00B138F3" w:rsidRPr="00B138F3" w:rsidTr="001121F3">
        <w:trPr>
          <w:trHeight w:val="445"/>
          <w:jc w:val="center"/>
        </w:trPr>
        <w:tc>
          <w:tcPr>
            <w:tcW w:w="1242" w:type="dxa"/>
            <w:vMerge/>
            <w:vAlign w:val="center"/>
          </w:tcPr>
          <w:p w:rsidR="00071D1C" w:rsidRPr="00B138F3" w:rsidRDefault="00071D1C" w:rsidP="00B46D58">
            <w:pPr>
              <w:widowControl w:val="0"/>
              <w:jc w:val="center"/>
              <w:rPr>
                <w:rFonts w:ascii="GHEA Grapalat" w:hAnsi="GHEA Grapalat"/>
                <w:sz w:val="16"/>
                <w:szCs w:val="16"/>
              </w:rPr>
            </w:pPr>
          </w:p>
        </w:tc>
        <w:tc>
          <w:tcPr>
            <w:tcW w:w="2715" w:type="dxa"/>
            <w:vMerge/>
            <w:vAlign w:val="center"/>
          </w:tcPr>
          <w:p w:rsidR="00071D1C" w:rsidRPr="00B138F3" w:rsidRDefault="00071D1C" w:rsidP="00B46D58">
            <w:pPr>
              <w:widowControl w:val="0"/>
              <w:jc w:val="center"/>
              <w:rPr>
                <w:rFonts w:ascii="GHEA Grapalat" w:hAnsi="GHEA Grapalat"/>
                <w:sz w:val="16"/>
                <w:szCs w:val="16"/>
              </w:rPr>
            </w:pPr>
          </w:p>
        </w:tc>
        <w:tc>
          <w:tcPr>
            <w:tcW w:w="1559" w:type="dxa"/>
            <w:vMerge/>
            <w:vAlign w:val="center"/>
          </w:tcPr>
          <w:p w:rsidR="00071D1C" w:rsidRPr="00B138F3" w:rsidRDefault="00071D1C" w:rsidP="00B46D58">
            <w:pPr>
              <w:widowControl w:val="0"/>
              <w:jc w:val="center"/>
              <w:rPr>
                <w:rFonts w:ascii="GHEA Grapalat" w:hAnsi="GHEA Grapalat"/>
                <w:sz w:val="16"/>
                <w:szCs w:val="16"/>
              </w:rPr>
            </w:pPr>
          </w:p>
        </w:tc>
        <w:tc>
          <w:tcPr>
            <w:tcW w:w="1925" w:type="dxa"/>
            <w:vMerge/>
            <w:vAlign w:val="center"/>
          </w:tcPr>
          <w:p w:rsidR="00071D1C" w:rsidRPr="00B138F3" w:rsidRDefault="00071D1C" w:rsidP="00B46D58">
            <w:pPr>
              <w:widowControl w:val="0"/>
              <w:jc w:val="center"/>
              <w:rPr>
                <w:rFonts w:ascii="GHEA Grapalat" w:hAnsi="GHEA Grapalat"/>
                <w:sz w:val="16"/>
                <w:szCs w:val="16"/>
              </w:rPr>
            </w:pPr>
          </w:p>
        </w:tc>
        <w:tc>
          <w:tcPr>
            <w:tcW w:w="1467" w:type="dxa"/>
            <w:vMerge/>
            <w:vAlign w:val="center"/>
          </w:tcPr>
          <w:p w:rsidR="00071D1C" w:rsidRPr="00B138F3" w:rsidRDefault="00071D1C" w:rsidP="00B46D58">
            <w:pPr>
              <w:widowControl w:val="0"/>
              <w:jc w:val="center"/>
              <w:rPr>
                <w:rFonts w:ascii="GHEA Grapalat" w:hAnsi="GHEA Grapalat"/>
                <w:sz w:val="16"/>
                <w:szCs w:val="16"/>
              </w:rPr>
            </w:pPr>
          </w:p>
        </w:tc>
        <w:tc>
          <w:tcPr>
            <w:tcW w:w="1085" w:type="dxa"/>
            <w:vMerge/>
            <w:vAlign w:val="center"/>
          </w:tcPr>
          <w:p w:rsidR="00071D1C" w:rsidRPr="00B138F3" w:rsidRDefault="00071D1C" w:rsidP="00B46D58">
            <w:pPr>
              <w:widowControl w:val="0"/>
              <w:jc w:val="center"/>
              <w:rPr>
                <w:rFonts w:ascii="GHEA Grapalat" w:hAnsi="GHEA Grapalat"/>
                <w:sz w:val="16"/>
                <w:szCs w:val="16"/>
              </w:rPr>
            </w:pPr>
          </w:p>
        </w:tc>
        <w:tc>
          <w:tcPr>
            <w:tcW w:w="1559" w:type="dxa"/>
            <w:vMerge/>
            <w:vAlign w:val="center"/>
          </w:tcPr>
          <w:p w:rsidR="00071D1C" w:rsidRPr="00B138F3" w:rsidRDefault="00071D1C" w:rsidP="00B46D58">
            <w:pPr>
              <w:widowControl w:val="0"/>
              <w:jc w:val="center"/>
              <w:rPr>
                <w:rFonts w:ascii="GHEA Grapalat" w:hAnsi="GHEA Grapalat"/>
                <w:sz w:val="16"/>
                <w:szCs w:val="16"/>
              </w:rPr>
            </w:pPr>
          </w:p>
        </w:tc>
        <w:tc>
          <w:tcPr>
            <w:tcW w:w="1134" w:type="dxa"/>
            <w:vMerge/>
            <w:vAlign w:val="center"/>
          </w:tcPr>
          <w:p w:rsidR="00071D1C" w:rsidRPr="00B138F3" w:rsidRDefault="00071D1C" w:rsidP="00B46D58">
            <w:pPr>
              <w:widowControl w:val="0"/>
              <w:jc w:val="center"/>
              <w:rPr>
                <w:rFonts w:ascii="GHEA Grapalat" w:hAnsi="GHEA Grapalat"/>
                <w:sz w:val="16"/>
                <w:szCs w:val="16"/>
              </w:rPr>
            </w:pPr>
          </w:p>
        </w:tc>
        <w:tc>
          <w:tcPr>
            <w:tcW w:w="679" w:type="dxa"/>
            <w:vMerge/>
            <w:vAlign w:val="center"/>
          </w:tcPr>
          <w:p w:rsidR="00071D1C" w:rsidRPr="00B138F3" w:rsidRDefault="00071D1C" w:rsidP="00B46D58">
            <w:pPr>
              <w:widowControl w:val="0"/>
              <w:jc w:val="center"/>
              <w:rPr>
                <w:rFonts w:ascii="GHEA Grapalat" w:hAnsi="GHEA Grapalat"/>
                <w:sz w:val="16"/>
                <w:szCs w:val="16"/>
              </w:rPr>
            </w:pPr>
          </w:p>
        </w:tc>
        <w:tc>
          <w:tcPr>
            <w:tcW w:w="880" w:type="dxa"/>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1158" w:type="dxa"/>
            <w:vAlign w:val="center"/>
          </w:tcPr>
          <w:p w:rsidR="00071D1C" w:rsidRPr="00B138F3" w:rsidRDefault="00071D1C" w:rsidP="00B46D58">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947" w:type="dxa"/>
            <w:vAlign w:val="center"/>
          </w:tcPr>
          <w:p w:rsidR="00700C81" w:rsidRPr="00B138F3" w:rsidRDefault="005646FC" w:rsidP="00B46D58">
            <w:pPr>
              <w:widowControl w:val="0"/>
              <w:ind w:left="-132" w:right="-129"/>
              <w:jc w:val="center"/>
              <w:rPr>
                <w:rFonts w:ascii="GHEA Grapalat" w:hAnsi="GHEA Grapalat"/>
                <w:sz w:val="16"/>
                <w:szCs w:val="16"/>
                <w:lang w:val="en-US"/>
              </w:rPr>
            </w:pPr>
            <w:r w:rsidRPr="00B138F3">
              <w:rPr>
                <w:rFonts w:ascii="GHEA Grapalat" w:hAnsi="GHEA Grapalat"/>
                <w:sz w:val="16"/>
                <w:szCs w:val="16"/>
              </w:rPr>
              <w:t>с</w:t>
            </w:r>
            <w:r w:rsidR="00700C81" w:rsidRPr="00B138F3">
              <w:rPr>
                <w:rFonts w:ascii="GHEA Grapalat" w:hAnsi="GHEA Grapalat"/>
                <w:sz w:val="16"/>
                <w:szCs w:val="16"/>
              </w:rPr>
              <w:t>рок</w:t>
            </w:r>
            <w:r w:rsidR="005A57B8" w:rsidRPr="00B138F3">
              <w:rPr>
                <w:rStyle w:val="af6"/>
                <w:rFonts w:ascii="GHEA Grapalat" w:hAnsi="GHEA Grapalat"/>
                <w:sz w:val="16"/>
                <w:szCs w:val="16"/>
              </w:rPr>
              <w:footnoteReference w:customMarkFollows="1" w:id="40"/>
              <w:t>***</w:t>
            </w:r>
          </w:p>
        </w:tc>
      </w:tr>
      <w:tr w:rsidR="001121F3" w:rsidRPr="00B138F3" w:rsidTr="001121F3">
        <w:trPr>
          <w:trHeight w:val="246"/>
          <w:jc w:val="center"/>
        </w:trPr>
        <w:tc>
          <w:tcPr>
            <w:tcW w:w="1242" w:type="dxa"/>
            <w:vAlign w:val="center"/>
          </w:tcPr>
          <w:p w:rsidR="001121F3" w:rsidRPr="00A71D81" w:rsidRDefault="001121F3" w:rsidP="004E047B">
            <w:pPr>
              <w:jc w:val="center"/>
              <w:rPr>
                <w:rFonts w:ascii="GHEA Grapalat" w:hAnsi="GHEA Grapalat"/>
                <w:sz w:val="20"/>
              </w:rPr>
            </w:pPr>
            <w:r w:rsidRPr="00DD57F4">
              <w:rPr>
                <w:rFonts w:ascii="GHEA Grapalat" w:hAnsi="GHEA Grapalat"/>
                <w:i/>
                <w:color w:val="000000"/>
                <w:sz w:val="20"/>
                <w:szCs w:val="20"/>
              </w:rPr>
              <w:t>1</w:t>
            </w:r>
          </w:p>
        </w:tc>
        <w:tc>
          <w:tcPr>
            <w:tcW w:w="2715" w:type="dxa"/>
            <w:vAlign w:val="center"/>
          </w:tcPr>
          <w:p w:rsidR="001121F3" w:rsidRPr="00A71D81" w:rsidRDefault="001121F3" w:rsidP="004E047B">
            <w:pPr>
              <w:jc w:val="center"/>
              <w:rPr>
                <w:rFonts w:ascii="GHEA Grapalat" w:hAnsi="GHEA Grapalat"/>
                <w:sz w:val="20"/>
              </w:rPr>
            </w:pPr>
            <w:r w:rsidRPr="00DD57F4">
              <w:rPr>
                <w:rFonts w:ascii="GHEA Grapalat" w:hAnsi="GHEA Grapalat"/>
                <w:i/>
                <w:color w:val="000000"/>
                <w:sz w:val="16"/>
                <w:szCs w:val="16"/>
              </w:rPr>
              <w:t>33631380</w:t>
            </w:r>
          </w:p>
        </w:tc>
        <w:tc>
          <w:tcPr>
            <w:tcW w:w="1559" w:type="dxa"/>
            <w:vAlign w:val="center"/>
          </w:tcPr>
          <w:p w:rsidR="001121F3" w:rsidRPr="00BB26A9" w:rsidRDefault="001121F3" w:rsidP="004E047B">
            <w:pPr>
              <w:rPr>
                <w:rFonts w:ascii="Sylfaen" w:hAnsi="Sylfaen"/>
                <w:sz w:val="18"/>
                <w:szCs w:val="18"/>
              </w:rPr>
            </w:pPr>
            <w:r w:rsidRPr="00BB26A9">
              <w:rPr>
                <w:rFonts w:ascii="Sylfaen" w:hAnsi="Sylfaen"/>
                <w:sz w:val="18"/>
                <w:szCs w:val="18"/>
              </w:rPr>
              <w:t>Толперизон</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sz w:val="18"/>
                <w:szCs w:val="18"/>
              </w:rPr>
            </w:pPr>
            <w:r w:rsidRPr="00BB26A9">
              <w:rPr>
                <w:rFonts w:ascii="Sylfaen" w:hAnsi="Sylfaen"/>
                <w:sz w:val="18"/>
                <w:szCs w:val="18"/>
              </w:rPr>
              <w:t>Толперизон</w:t>
            </w:r>
          </w:p>
        </w:tc>
        <w:tc>
          <w:tcPr>
            <w:tcW w:w="1085" w:type="dxa"/>
          </w:tcPr>
          <w:p w:rsidR="001121F3" w:rsidRPr="00BB26A9" w:rsidRDefault="001121F3" w:rsidP="006A15DB">
            <w:r w:rsidRPr="00BB26A9">
              <w:rPr>
                <w:rFonts w:ascii="Sylfaen" w:hAnsi="Sylfaen"/>
                <w:sz w:val="18"/>
                <w:szCs w:val="18"/>
              </w:rPr>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A71D81" w:rsidRDefault="001121F3" w:rsidP="004E047B">
            <w:pPr>
              <w:jc w:val="center"/>
              <w:rPr>
                <w:rFonts w:ascii="GHEA Grapalat" w:hAnsi="GHEA Grapalat"/>
                <w:sz w:val="20"/>
              </w:rPr>
            </w:pPr>
            <w:r w:rsidRPr="002267A9">
              <w:rPr>
                <w:rFonts w:ascii="GHEA Grapalat" w:hAnsi="GHEA Grapalat"/>
                <w:color w:val="000000"/>
                <w:sz w:val="16"/>
                <w:szCs w:val="16"/>
              </w:rPr>
              <w:t>100</w:t>
            </w:r>
          </w:p>
        </w:tc>
        <w:tc>
          <w:tcPr>
            <w:tcW w:w="880" w:type="dxa"/>
          </w:tcPr>
          <w:p w:rsidR="001121F3" w:rsidRPr="00B138F3" w:rsidRDefault="001121F3" w:rsidP="00B46D58">
            <w:pPr>
              <w:widowControl w:val="0"/>
              <w:jc w:val="center"/>
              <w:rPr>
                <w:rFonts w:ascii="GHEA Grapalat" w:hAnsi="GHEA Grapalat"/>
                <w:sz w:val="16"/>
                <w:szCs w:val="16"/>
              </w:rPr>
            </w:pPr>
            <w:r w:rsidRPr="00BB26A9">
              <w:rPr>
                <w:sz w:val="16"/>
                <w:szCs w:val="16"/>
              </w:rPr>
              <w:t xml:space="preserve">Провайдер аптечных сетей в Армавирском марзе, с.Гай Исаакян 1,22д, не </w:t>
            </w:r>
            <w:r w:rsidRPr="00BB26A9">
              <w:rPr>
                <w:sz w:val="16"/>
                <w:szCs w:val="16"/>
              </w:rPr>
              <w:lastRenderedPageBreak/>
              <w:t>более 5 км</w:t>
            </w:r>
          </w:p>
        </w:tc>
        <w:tc>
          <w:tcPr>
            <w:tcW w:w="1158" w:type="dxa"/>
            <w:vAlign w:val="center"/>
          </w:tcPr>
          <w:p w:rsidR="001121F3" w:rsidRPr="00A71D81" w:rsidRDefault="001121F3" w:rsidP="004E047B">
            <w:pPr>
              <w:jc w:val="center"/>
              <w:rPr>
                <w:rFonts w:ascii="GHEA Grapalat" w:hAnsi="GHEA Grapalat"/>
                <w:sz w:val="20"/>
              </w:rPr>
            </w:pPr>
            <w:r w:rsidRPr="002267A9">
              <w:rPr>
                <w:rFonts w:ascii="GHEA Grapalat" w:hAnsi="GHEA Grapalat"/>
                <w:color w:val="000000"/>
                <w:sz w:val="16"/>
                <w:szCs w:val="16"/>
              </w:rPr>
              <w:lastRenderedPageBreak/>
              <w:t>100</w:t>
            </w:r>
          </w:p>
        </w:tc>
        <w:tc>
          <w:tcPr>
            <w:tcW w:w="947" w:type="dxa"/>
          </w:tcPr>
          <w:p w:rsidR="001121F3" w:rsidRPr="00B138F3" w:rsidRDefault="001121F3" w:rsidP="00B46D58">
            <w:pPr>
              <w:widowControl w:val="0"/>
              <w:jc w:val="center"/>
              <w:rPr>
                <w:rFonts w:ascii="GHEA Grapalat" w:hAnsi="GHEA Grapalat"/>
                <w:sz w:val="16"/>
                <w:szCs w:val="16"/>
              </w:rPr>
            </w:pPr>
            <w:r>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2</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33621210</w:t>
            </w:r>
          </w:p>
        </w:tc>
        <w:tc>
          <w:tcPr>
            <w:tcW w:w="1559" w:type="dxa"/>
            <w:vAlign w:val="bottom"/>
          </w:tcPr>
          <w:p w:rsidR="001121F3" w:rsidRPr="00BB26A9" w:rsidRDefault="001121F3" w:rsidP="004E047B">
            <w:pPr>
              <w:rPr>
                <w:rFonts w:ascii="Calibri" w:hAnsi="Calibri"/>
                <w:color w:val="000000"/>
                <w:sz w:val="22"/>
                <w:szCs w:val="22"/>
              </w:rPr>
            </w:pPr>
            <w:r w:rsidRPr="00BB26A9">
              <w:rPr>
                <w:rFonts w:ascii="Calibri" w:hAnsi="Calibri"/>
                <w:color w:val="000000"/>
                <w:sz w:val="22"/>
                <w:szCs w:val="22"/>
              </w:rPr>
              <w:t xml:space="preserve">Соединение содержавших железа </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bottom"/>
          </w:tcPr>
          <w:p w:rsidR="001121F3" w:rsidRPr="00BB26A9" w:rsidRDefault="001121F3" w:rsidP="004E047B">
            <w:pPr>
              <w:rPr>
                <w:rFonts w:ascii="Calibri" w:hAnsi="Calibri"/>
                <w:color w:val="000000"/>
                <w:sz w:val="22"/>
                <w:szCs w:val="22"/>
              </w:rPr>
            </w:pPr>
            <w:r w:rsidRPr="00BB26A9">
              <w:rPr>
                <w:rFonts w:ascii="Calibri" w:hAnsi="Calibri"/>
                <w:color w:val="000000"/>
                <w:sz w:val="22"/>
                <w:szCs w:val="22"/>
              </w:rPr>
              <w:t xml:space="preserve">Соединение содержавших железа </w:t>
            </w:r>
          </w:p>
        </w:tc>
        <w:tc>
          <w:tcPr>
            <w:tcW w:w="1085" w:type="dxa"/>
          </w:tcPr>
          <w:p w:rsidR="001121F3" w:rsidRPr="00BB26A9" w:rsidRDefault="001121F3" w:rsidP="006A15DB">
            <w:r w:rsidRPr="00BB26A9">
              <w:rPr>
                <w:rFonts w:ascii="Sylfaen" w:hAnsi="Sylfaen"/>
                <w:sz w:val="18"/>
                <w:szCs w:val="18"/>
              </w:rPr>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200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200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3</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33621210</w:t>
            </w:r>
          </w:p>
        </w:tc>
        <w:tc>
          <w:tcPr>
            <w:tcW w:w="1559" w:type="dxa"/>
            <w:vAlign w:val="center"/>
          </w:tcPr>
          <w:p w:rsidR="001121F3" w:rsidRPr="00BB26A9" w:rsidRDefault="001121F3" w:rsidP="004E047B">
            <w:pPr>
              <w:rPr>
                <w:rFonts w:ascii="Sylfaen" w:hAnsi="Sylfaen"/>
                <w:sz w:val="18"/>
                <w:szCs w:val="18"/>
              </w:rPr>
            </w:pPr>
            <w:r w:rsidRPr="00BB26A9">
              <w:rPr>
                <w:rFonts w:ascii="Sylfaen" w:hAnsi="Sylfaen"/>
                <w:sz w:val="18"/>
                <w:szCs w:val="18"/>
              </w:rPr>
              <w:t>Соединение содержавших железа</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sz w:val="18"/>
                <w:szCs w:val="18"/>
              </w:rPr>
            </w:pPr>
            <w:r w:rsidRPr="00BB26A9">
              <w:rPr>
                <w:rFonts w:ascii="Sylfaen" w:hAnsi="Sylfaen"/>
                <w:sz w:val="18"/>
                <w:szCs w:val="18"/>
              </w:rPr>
              <w:t>Соединение содержавших железа</w:t>
            </w:r>
          </w:p>
        </w:tc>
        <w:tc>
          <w:tcPr>
            <w:tcW w:w="1085" w:type="dxa"/>
            <w:vAlign w:val="center"/>
          </w:tcPr>
          <w:p w:rsidR="001121F3" w:rsidRPr="00BB26A9" w:rsidRDefault="001121F3" w:rsidP="006A15DB">
            <w:pPr>
              <w:jc w:val="center"/>
              <w:rPr>
                <w:rFonts w:ascii="Sylfaen" w:hAnsi="Sylfaen"/>
                <w:sz w:val="18"/>
                <w:szCs w:val="18"/>
              </w:rPr>
            </w:pPr>
            <w:r w:rsidRPr="00BB26A9">
              <w:rPr>
                <w:rFonts w:ascii="Sylfaen" w:hAnsi="Sylfaen"/>
                <w:sz w:val="18"/>
                <w:szCs w:val="18"/>
              </w:rPr>
              <w:t>амп.</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50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50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4</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33651125</w:t>
            </w:r>
          </w:p>
        </w:tc>
        <w:tc>
          <w:tcPr>
            <w:tcW w:w="1559" w:type="dxa"/>
            <w:vAlign w:val="center"/>
          </w:tcPr>
          <w:p w:rsidR="001121F3" w:rsidRPr="00BB26A9" w:rsidRDefault="001121F3" w:rsidP="004E047B">
            <w:pPr>
              <w:rPr>
                <w:rFonts w:ascii="Sylfaen" w:hAnsi="Sylfaen"/>
                <w:sz w:val="18"/>
                <w:szCs w:val="18"/>
              </w:rPr>
            </w:pPr>
            <w:r w:rsidRPr="00BB26A9">
              <w:rPr>
                <w:rFonts w:ascii="Sylfaen" w:hAnsi="Sylfaen"/>
                <w:sz w:val="18"/>
                <w:szCs w:val="18"/>
              </w:rPr>
              <w:t>азитромицин</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sz w:val="18"/>
                <w:szCs w:val="18"/>
              </w:rPr>
            </w:pPr>
            <w:r w:rsidRPr="00BB26A9">
              <w:rPr>
                <w:rFonts w:ascii="Sylfaen" w:hAnsi="Sylfaen"/>
                <w:sz w:val="18"/>
                <w:szCs w:val="18"/>
              </w:rPr>
              <w:t>азитромицин</w:t>
            </w:r>
          </w:p>
        </w:tc>
        <w:tc>
          <w:tcPr>
            <w:tcW w:w="1085" w:type="dxa"/>
            <w:vAlign w:val="center"/>
          </w:tcPr>
          <w:p w:rsidR="001121F3" w:rsidRPr="00BB26A9" w:rsidRDefault="001121F3" w:rsidP="006A15DB">
            <w:pPr>
              <w:jc w:val="center"/>
              <w:rPr>
                <w:rFonts w:ascii="Sylfaen" w:hAnsi="Sylfaen"/>
                <w:sz w:val="18"/>
                <w:szCs w:val="18"/>
              </w:rPr>
            </w:pPr>
            <w:r w:rsidRPr="00BB26A9">
              <w:rPr>
                <w:rFonts w:ascii="Sylfaen" w:hAnsi="Sylfaen"/>
                <w:sz w:val="18"/>
                <w:szCs w:val="18"/>
              </w:rPr>
              <w:t>штука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Pr>
                <w:rFonts w:ascii="GHEA Grapalat" w:hAnsi="GHEA Grapalat"/>
                <w:color w:val="000000"/>
                <w:sz w:val="16"/>
                <w:szCs w:val="16"/>
              </w:rPr>
              <w:t>6</w:t>
            </w:r>
            <w:r w:rsidRPr="002267A9">
              <w:rPr>
                <w:rFonts w:ascii="GHEA Grapalat" w:hAnsi="GHEA Grapalat"/>
                <w:color w:val="000000"/>
                <w:sz w:val="16"/>
                <w:szCs w:val="16"/>
              </w:rPr>
              <w:t>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Pr>
                <w:rFonts w:ascii="GHEA Grapalat" w:hAnsi="GHEA Grapalat"/>
                <w:color w:val="000000"/>
                <w:sz w:val="16"/>
                <w:szCs w:val="16"/>
              </w:rPr>
              <w:t>6</w:t>
            </w:r>
            <w:r w:rsidRPr="002267A9">
              <w:rPr>
                <w:rFonts w:ascii="GHEA Grapalat" w:hAnsi="GHEA Grapalat"/>
                <w:color w:val="000000"/>
                <w:sz w:val="16"/>
                <w:szCs w:val="16"/>
              </w:rPr>
              <w:t>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5</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33651125</w:t>
            </w:r>
          </w:p>
        </w:tc>
        <w:tc>
          <w:tcPr>
            <w:tcW w:w="1559" w:type="dxa"/>
          </w:tcPr>
          <w:p w:rsidR="001121F3" w:rsidRPr="00BB26A9" w:rsidRDefault="001121F3" w:rsidP="004E047B">
            <w:r w:rsidRPr="00BB26A9">
              <w:t>азитромицин</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r w:rsidRPr="00BB26A9">
              <w:t>азитромицин</w:t>
            </w:r>
          </w:p>
        </w:tc>
        <w:tc>
          <w:tcPr>
            <w:tcW w:w="1085" w:type="dxa"/>
          </w:tcPr>
          <w:p w:rsidR="001121F3" w:rsidRPr="00BB26A9" w:rsidRDefault="001121F3" w:rsidP="006A15DB">
            <w:r w:rsidRPr="00BB26A9">
              <w:rPr>
                <w:rFonts w:ascii="Sylfaen" w:hAnsi="Sylfaen"/>
                <w:sz w:val="18"/>
                <w:szCs w:val="18"/>
              </w:rPr>
              <w:t>штука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10</w:t>
            </w:r>
          </w:p>
        </w:tc>
        <w:tc>
          <w:tcPr>
            <w:tcW w:w="880" w:type="dxa"/>
          </w:tcPr>
          <w:p w:rsidR="001121F3" w:rsidRDefault="001121F3">
            <w:r w:rsidRPr="000B1412">
              <w:rPr>
                <w:sz w:val="16"/>
                <w:szCs w:val="16"/>
              </w:rPr>
              <w:t xml:space="preserve">Провайдер аптечных сетей в Армавирском марзе, с.Гай Исаакян 1,22д, не </w:t>
            </w:r>
            <w:r w:rsidRPr="000B1412">
              <w:rPr>
                <w:sz w:val="16"/>
                <w:szCs w:val="16"/>
              </w:rPr>
              <w:lastRenderedPageBreak/>
              <w:t>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lastRenderedPageBreak/>
              <w:t>10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6</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33691800</w:t>
            </w:r>
          </w:p>
        </w:tc>
        <w:tc>
          <w:tcPr>
            <w:tcW w:w="1559" w:type="dxa"/>
          </w:tcPr>
          <w:p w:rsidR="001121F3" w:rsidRPr="00BB26A9" w:rsidRDefault="001121F3" w:rsidP="004E047B">
            <w:r w:rsidRPr="00BB26A9">
              <w:rPr>
                <w:rFonts w:ascii="GHEA Grapalat" w:hAnsi="GHEA Grapalat"/>
                <w:sz w:val="16"/>
                <w:szCs w:val="16"/>
              </w:rPr>
              <w:t xml:space="preserve">Варфарин </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r w:rsidRPr="00BB26A9">
              <w:rPr>
                <w:rFonts w:ascii="GHEA Grapalat" w:hAnsi="GHEA Grapalat"/>
                <w:sz w:val="16"/>
                <w:szCs w:val="16"/>
              </w:rPr>
              <w:t xml:space="preserve">Варфарин </w:t>
            </w:r>
          </w:p>
        </w:tc>
        <w:tc>
          <w:tcPr>
            <w:tcW w:w="1085" w:type="dxa"/>
          </w:tcPr>
          <w:p w:rsidR="001121F3" w:rsidRPr="00BB26A9" w:rsidRDefault="001121F3" w:rsidP="006A15DB">
            <w:pPr>
              <w:rPr>
                <w:rFonts w:ascii="GHEA Grapalat" w:hAnsi="GHEA Grapalat"/>
                <w:sz w:val="16"/>
                <w:szCs w:val="16"/>
              </w:rPr>
            </w:pPr>
            <w:r w:rsidRPr="00BB26A9">
              <w:rPr>
                <w:rFonts w:ascii="GHEA Grapalat" w:hAnsi="GHEA Grapalat"/>
                <w:sz w:val="16"/>
                <w:szCs w:val="16"/>
              </w:rPr>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2000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2000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7</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33691800</w:t>
            </w:r>
          </w:p>
        </w:tc>
        <w:tc>
          <w:tcPr>
            <w:tcW w:w="1559" w:type="dxa"/>
          </w:tcPr>
          <w:p w:rsidR="001121F3" w:rsidRPr="00BB26A9" w:rsidRDefault="001121F3" w:rsidP="004E047B">
            <w:r w:rsidRPr="00BB26A9">
              <w:rPr>
                <w:rFonts w:ascii="GHEA Grapalat" w:hAnsi="GHEA Grapalat"/>
                <w:sz w:val="16"/>
                <w:szCs w:val="16"/>
              </w:rPr>
              <w:t xml:space="preserve">Варфарин </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r w:rsidRPr="00BB26A9">
              <w:rPr>
                <w:rFonts w:ascii="GHEA Grapalat" w:hAnsi="GHEA Grapalat"/>
                <w:sz w:val="16"/>
                <w:szCs w:val="16"/>
              </w:rPr>
              <w:t xml:space="preserve">Варфарин </w:t>
            </w:r>
          </w:p>
        </w:tc>
        <w:tc>
          <w:tcPr>
            <w:tcW w:w="1085" w:type="dxa"/>
          </w:tcPr>
          <w:p w:rsidR="001121F3" w:rsidRPr="00BB26A9" w:rsidRDefault="001121F3" w:rsidP="006A15DB">
            <w:pPr>
              <w:rPr>
                <w:rFonts w:ascii="GHEA Grapalat" w:hAnsi="GHEA Grapalat"/>
                <w:sz w:val="16"/>
                <w:szCs w:val="16"/>
              </w:rPr>
            </w:pPr>
            <w:r w:rsidRPr="00BB26A9">
              <w:rPr>
                <w:rFonts w:ascii="GHEA Grapalat" w:hAnsi="GHEA Grapalat"/>
                <w:sz w:val="16"/>
                <w:szCs w:val="16"/>
              </w:rPr>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Pr>
                <w:rFonts w:ascii="GHEA Grapalat" w:hAnsi="GHEA Grapalat"/>
                <w:color w:val="000000"/>
                <w:sz w:val="16"/>
                <w:szCs w:val="16"/>
              </w:rPr>
              <w:t>20</w:t>
            </w:r>
            <w:r w:rsidRPr="002267A9">
              <w:rPr>
                <w:rFonts w:ascii="GHEA Grapalat" w:hAnsi="GHEA Grapalat"/>
                <w:color w:val="000000"/>
                <w:sz w:val="16"/>
                <w:szCs w:val="16"/>
              </w:rPr>
              <w:t>00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Pr>
                <w:rFonts w:ascii="GHEA Grapalat" w:hAnsi="GHEA Grapalat"/>
                <w:color w:val="000000"/>
                <w:sz w:val="16"/>
                <w:szCs w:val="16"/>
              </w:rPr>
              <w:t>20</w:t>
            </w:r>
            <w:r w:rsidRPr="002267A9">
              <w:rPr>
                <w:rFonts w:ascii="GHEA Grapalat" w:hAnsi="GHEA Grapalat"/>
                <w:color w:val="000000"/>
                <w:sz w:val="16"/>
                <w:szCs w:val="16"/>
              </w:rPr>
              <w:t>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8</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33691128</w:t>
            </w:r>
          </w:p>
        </w:tc>
        <w:tc>
          <w:tcPr>
            <w:tcW w:w="1559" w:type="dxa"/>
            <w:vAlign w:val="center"/>
          </w:tcPr>
          <w:p w:rsidR="001121F3" w:rsidRPr="00BB26A9" w:rsidRDefault="001121F3" w:rsidP="004E047B">
            <w:pPr>
              <w:rPr>
                <w:rFonts w:ascii="Sylfaen" w:hAnsi="Sylfaen"/>
                <w:sz w:val="18"/>
                <w:szCs w:val="18"/>
              </w:rPr>
            </w:pPr>
            <w:r w:rsidRPr="00BB26A9">
              <w:rPr>
                <w:rFonts w:ascii="Sylfaen" w:hAnsi="Sylfaen"/>
                <w:sz w:val="18"/>
                <w:szCs w:val="18"/>
              </w:rPr>
              <w:t>Перметрин</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sz w:val="18"/>
                <w:szCs w:val="18"/>
              </w:rPr>
            </w:pPr>
            <w:r w:rsidRPr="00BB26A9">
              <w:rPr>
                <w:rFonts w:ascii="Sylfaen" w:hAnsi="Sylfaen"/>
                <w:sz w:val="18"/>
                <w:szCs w:val="18"/>
              </w:rPr>
              <w:t>Перметрин</w:t>
            </w:r>
          </w:p>
        </w:tc>
        <w:tc>
          <w:tcPr>
            <w:tcW w:w="1085" w:type="dxa"/>
            <w:vAlign w:val="center"/>
          </w:tcPr>
          <w:p w:rsidR="001121F3" w:rsidRPr="00BB26A9" w:rsidRDefault="001121F3" w:rsidP="006A15DB">
            <w:pPr>
              <w:jc w:val="center"/>
              <w:rPr>
                <w:rFonts w:ascii="Sylfaen" w:hAnsi="Sylfaen"/>
                <w:sz w:val="18"/>
                <w:szCs w:val="18"/>
              </w:rPr>
            </w:pPr>
            <w:r w:rsidRPr="00BB26A9">
              <w:rPr>
                <w:rFonts w:ascii="Sylfaen" w:hAnsi="Sylfaen"/>
                <w:sz w:val="18"/>
                <w:szCs w:val="18"/>
              </w:rPr>
              <w:t>штука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1</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1</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9</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36631281</w:t>
            </w:r>
          </w:p>
        </w:tc>
        <w:tc>
          <w:tcPr>
            <w:tcW w:w="1559" w:type="dxa"/>
            <w:vAlign w:val="center"/>
          </w:tcPr>
          <w:p w:rsidR="001121F3" w:rsidRPr="00BB26A9" w:rsidRDefault="001121F3" w:rsidP="004E047B">
            <w:pPr>
              <w:rPr>
                <w:rFonts w:ascii="Sylfaen" w:hAnsi="Sylfaen"/>
                <w:sz w:val="18"/>
                <w:szCs w:val="18"/>
              </w:rPr>
            </w:pPr>
            <w:r w:rsidRPr="00BB26A9">
              <w:rPr>
                <w:rFonts w:ascii="Sylfaen" w:hAnsi="Sylfaen"/>
                <w:sz w:val="18"/>
                <w:szCs w:val="18"/>
              </w:rPr>
              <w:t>Офлоксацин</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sz w:val="18"/>
                <w:szCs w:val="18"/>
              </w:rPr>
            </w:pPr>
            <w:r w:rsidRPr="00BB26A9">
              <w:rPr>
                <w:rFonts w:ascii="Sylfaen" w:hAnsi="Sylfaen"/>
                <w:sz w:val="18"/>
                <w:szCs w:val="18"/>
              </w:rPr>
              <w:t>Офлоксацин</w:t>
            </w:r>
          </w:p>
        </w:tc>
        <w:tc>
          <w:tcPr>
            <w:tcW w:w="1085" w:type="dxa"/>
            <w:vAlign w:val="center"/>
          </w:tcPr>
          <w:p w:rsidR="001121F3" w:rsidRPr="00BB26A9" w:rsidRDefault="001121F3" w:rsidP="006A15DB">
            <w:pPr>
              <w:jc w:val="center"/>
              <w:rPr>
                <w:rFonts w:ascii="Sylfaen" w:hAnsi="Sylfaen"/>
                <w:sz w:val="18"/>
                <w:szCs w:val="18"/>
              </w:rPr>
            </w:pPr>
            <w:r w:rsidRPr="00BB26A9">
              <w:rPr>
                <w:rFonts w:ascii="Sylfaen" w:hAnsi="Sylfaen"/>
                <w:sz w:val="18"/>
                <w:szCs w:val="18"/>
              </w:rPr>
              <w:t>шт</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10</w:t>
            </w:r>
          </w:p>
        </w:tc>
        <w:tc>
          <w:tcPr>
            <w:tcW w:w="880" w:type="dxa"/>
          </w:tcPr>
          <w:p w:rsidR="001121F3" w:rsidRDefault="001121F3">
            <w:r w:rsidRPr="000B1412">
              <w:rPr>
                <w:sz w:val="16"/>
                <w:szCs w:val="16"/>
              </w:rPr>
              <w:t xml:space="preserve">Провайдер аптечных сетей в Армавирском марзе, с.Гай Исаакян 1,22д, не </w:t>
            </w:r>
            <w:r w:rsidRPr="000B1412">
              <w:rPr>
                <w:sz w:val="16"/>
                <w:szCs w:val="16"/>
              </w:rPr>
              <w:lastRenderedPageBreak/>
              <w:t>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lastRenderedPageBreak/>
              <w:t>10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10</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36611240</w:t>
            </w:r>
          </w:p>
        </w:tc>
        <w:tc>
          <w:tcPr>
            <w:tcW w:w="1559" w:type="dxa"/>
            <w:vAlign w:val="center"/>
          </w:tcPr>
          <w:p w:rsidR="001121F3" w:rsidRPr="00BB26A9" w:rsidRDefault="001121F3" w:rsidP="004E047B">
            <w:pPr>
              <w:rPr>
                <w:rFonts w:ascii="Sylfaen" w:hAnsi="Sylfaen"/>
                <w:sz w:val="18"/>
                <w:szCs w:val="18"/>
              </w:rPr>
            </w:pPr>
            <w:r w:rsidRPr="00BB26A9">
              <w:rPr>
                <w:rFonts w:ascii="Sylfaen" w:hAnsi="Sylfaen"/>
                <w:sz w:val="18"/>
                <w:szCs w:val="18"/>
              </w:rPr>
              <w:t xml:space="preserve">Активированный уголь, </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sz w:val="18"/>
                <w:szCs w:val="18"/>
              </w:rPr>
            </w:pPr>
            <w:r w:rsidRPr="00BB26A9">
              <w:rPr>
                <w:rFonts w:ascii="Sylfaen" w:hAnsi="Sylfaen"/>
                <w:sz w:val="18"/>
                <w:szCs w:val="18"/>
              </w:rPr>
              <w:t xml:space="preserve">Активированный уголь, </w:t>
            </w:r>
          </w:p>
        </w:tc>
        <w:tc>
          <w:tcPr>
            <w:tcW w:w="1085" w:type="dxa"/>
            <w:vAlign w:val="center"/>
          </w:tcPr>
          <w:p w:rsidR="001121F3" w:rsidRPr="00BB26A9" w:rsidRDefault="001121F3" w:rsidP="006A15DB">
            <w:pPr>
              <w:jc w:val="center"/>
              <w:rPr>
                <w:rFonts w:ascii="Sylfaen" w:hAnsi="Sylfaen"/>
                <w:sz w:val="18"/>
                <w:szCs w:val="18"/>
              </w:rPr>
            </w:pPr>
            <w:r w:rsidRPr="00BB26A9">
              <w:rPr>
                <w:rFonts w:ascii="Sylfaen" w:hAnsi="Sylfaen"/>
                <w:sz w:val="18"/>
                <w:szCs w:val="18"/>
              </w:rPr>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500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500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11</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33611390</w:t>
            </w:r>
          </w:p>
        </w:tc>
        <w:tc>
          <w:tcPr>
            <w:tcW w:w="1559" w:type="dxa"/>
            <w:vAlign w:val="center"/>
          </w:tcPr>
          <w:p w:rsidR="001121F3" w:rsidRPr="00BB26A9" w:rsidRDefault="001121F3" w:rsidP="004E047B">
            <w:pPr>
              <w:rPr>
                <w:rFonts w:ascii="Sylfaen" w:hAnsi="Sylfaen"/>
                <w:sz w:val="18"/>
                <w:szCs w:val="18"/>
              </w:rPr>
            </w:pPr>
            <w:r w:rsidRPr="00BB26A9">
              <w:rPr>
                <w:rFonts w:ascii="Sylfaen" w:hAnsi="Sylfaen"/>
                <w:sz w:val="18"/>
                <w:szCs w:val="18"/>
              </w:rPr>
              <w:t xml:space="preserve">Пиридоксин </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sz w:val="18"/>
                <w:szCs w:val="18"/>
              </w:rPr>
            </w:pPr>
            <w:r w:rsidRPr="00BB26A9">
              <w:rPr>
                <w:rFonts w:ascii="Sylfaen" w:hAnsi="Sylfaen"/>
                <w:sz w:val="18"/>
                <w:szCs w:val="18"/>
              </w:rPr>
              <w:t xml:space="preserve">Пиридоксин </w:t>
            </w:r>
          </w:p>
        </w:tc>
        <w:tc>
          <w:tcPr>
            <w:tcW w:w="1085" w:type="dxa"/>
            <w:vAlign w:val="center"/>
          </w:tcPr>
          <w:p w:rsidR="001121F3" w:rsidRPr="00BB26A9" w:rsidRDefault="001121F3" w:rsidP="006A15DB">
            <w:pPr>
              <w:jc w:val="center"/>
              <w:rPr>
                <w:rFonts w:ascii="Sylfaen" w:hAnsi="Sylfaen"/>
                <w:sz w:val="18"/>
                <w:szCs w:val="18"/>
              </w:rPr>
            </w:pPr>
            <w:r w:rsidRPr="00BB26A9">
              <w:rPr>
                <w:rFonts w:ascii="GHEA Grapalat" w:hAnsi="GHEA Grapalat"/>
                <w:color w:val="000000"/>
                <w:sz w:val="16"/>
                <w:szCs w:val="16"/>
                <w:lang w:val="en-US" w:eastAsia="en-US" w:bidi="ar-SA"/>
              </w:rPr>
              <w:t xml:space="preserve">ампула  </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100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100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12</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33671113</w:t>
            </w:r>
          </w:p>
        </w:tc>
        <w:tc>
          <w:tcPr>
            <w:tcW w:w="1559" w:type="dxa"/>
            <w:vAlign w:val="center"/>
          </w:tcPr>
          <w:p w:rsidR="001121F3" w:rsidRPr="00BB26A9" w:rsidRDefault="001121F3" w:rsidP="004E047B">
            <w:pPr>
              <w:rPr>
                <w:rFonts w:ascii="Sylfaen" w:hAnsi="Sylfaen"/>
                <w:sz w:val="18"/>
                <w:szCs w:val="18"/>
              </w:rPr>
            </w:pPr>
            <w:r w:rsidRPr="00BB26A9">
              <w:rPr>
                <w:rFonts w:ascii="Sylfaen" w:hAnsi="Sylfaen" w:cs="Helvetica"/>
                <w:color w:val="333333"/>
                <w:sz w:val="20"/>
                <w:szCs w:val="20"/>
                <w:shd w:val="clear" w:color="auto" w:fill="FFFFFF"/>
                <w:lang w:val="hy-AM"/>
              </w:rPr>
              <w:t>Сальбутамол</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sz w:val="18"/>
                <w:szCs w:val="18"/>
              </w:rPr>
            </w:pPr>
            <w:r w:rsidRPr="00BB26A9">
              <w:rPr>
                <w:rFonts w:ascii="Sylfaen" w:hAnsi="Sylfaen" w:cs="Helvetica"/>
                <w:color w:val="333333"/>
                <w:sz w:val="20"/>
                <w:szCs w:val="20"/>
                <w:shd w:val="clear" w:color="auto" w:fill="FFFFFF"/>
                <w:lang w:val="hy-AM"/>
              </w:rPr>
              <w:t>Сальбутамол</w:t>
            </w:r>
          </w:p>
        </w:tc>
        <w:tc>
          <w:tcPr>
            <w:tcW w:w="1085" w:type="dxa"/>
            <w:vAlign w:val="bottom"/>
          </w:tcPr>
          <w:p w:rsidR="001121F3" w:rsidRPr="00BB26A9" w:rsidRDefault="001121F3" w:rsidP="006A15DB">
            <w:pPr>
              <w:widowControl w:val="0"/>
              <w:spacing w:after="120"/>
              <w:rPr>
                <w:rFonts w:ascii="GHEA Grapalat" w:hAnsi="GHEA Grapalat"/>
                <w:sz w:val="16"/>
                <w:szCs w:val="16"/>
                <w:lang w:val="hy-AM"/>
              </w:rPr>
            </w:pPr>
            <w:r w:rsidRPr="00BB26A9">
              <w:rPr>
                <w:rFonts w:ascii="GHEA Grapalat" w:hAnsi="GHEA Grapalat"/>
                <w:sz w:val="16"/>
                <w:szCs w:val="16"/>
                <w:lang w:val="en-US"/>
              </w:rPr>
              <w:t>Штук</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Pr>
                <w:rFonts w:ascii="GHEA Grapalat" w:hAnsi="GHEA Grapalat"/>
                <w:color w:val="000000"/>
                <w:sz w:val="16"/>
                <w:szCs w:val="16"/>
              </w:rPr>
              <w:t>15</w:t>
            </w:r>
            <w:r w:rsidRPr="002267A9">
              <w:rPr>
                <w:rFonts w:ascii="GHEA Grapalat" w:hAnsi="GHEA Grapalat"/>
                <w:color w:val="000000"/>
                <w:sz w:val="16"/>
                <w:szCs w:val="16"/>
              </w:rPr>
              <w:t>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Pr>
                <w:rFonts w:ascii="GHEA Grapalat" w:hAnsi="GHEA Grapalat"/>
                <w:color w:val="000000"/>
                <w:sz w:val="16"/>
                <w:szCs w:val="16"/>
              </w:rPr>
              <w:t>15</w:t>
            </w:r>
            <w:r w:rsidRPr="002267A9">
              <w:rPr>
                <w:rFonts w:ascii="GHEA Grapalat" w:hAnsi="GHEA Grapalat"/>
                <w:color w:val="000000"/>
                <w:sz w:val="16"/>
                <w:szCs w:val="16"/>
              </w:rPr>
              <w:t>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13</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33671114</w:t>
            </w:r>
          </w:p>
        </w:tc>
        <w:tc>
          <w:tcPr>
            <w:tcW w:w="1559" w:type="dxa"/>
          </w:tcPr>
          <w:p w:rsidR="001121F3" w:rsidRPr="00BB26A9" w:rsidRDefault="001121F3" w:rsidP="004E047B">
            <w:r w:rsidRPr="00BB26A9">
              <w:rPr>
                <w:rFonts w:ascii="GHEA Grapalat" w:hAnsi="GHEA Grapalat"/>
                <w:sz w:val="16"/>
                <w:szCs w:val="16"/>
              </w:rPr>
              <w:t>Аминофиллин</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r w:rsidRPr="00BB26A9">
              <w:rPr>
                <w:rFonts w:ascii="GHEA Grapalat" w:hAnsi="GHEA Grapalat"/>
                <w:sz w:val="16"/>
                <w:szCs w:val="16"/>
              </w:rPr>
              <w:t>Аминофиллин</w:t>
            </w:r>
          </w:p>
        </w:tc>
        <w:tc>
          <w:tcPr>
            <w:tcW w:w="1085" w:type="dxa"/>
            <w:vAlign w:val="center"/>
          </w:tcPr>
          <w:p w:rsidR="001121F3" w:rsidRPr="00BB26A9" w:rsidRDefault="001121F3" w:rsidP="006A15DB">
            <w:pPr>
              <w:jc w:val="center"/>
              <w:rPr>
                <w:rFonts w:ascii="Sylfaen" w:hAnsi="Sylfaen"/>
                <w:sz w:val="18"/>
                <w:szCs w:val="18"/>
                <w:lang w:val="en-US"/>
              </w:rPr>
            </w:pPr>
            <w:r w:rsidRPr="00BB26A9">
              <w:rPr>
                <w:rFonts w:ascii="GHEA Grapalat" w:hAnsi="GHEA Grapalat"/>
                <w:color w:val="000000"/>
                <w:sz w:val="16"/>
                <w:szCs w:val="16"/>
                <w:lang w:val="en-US" w:eastAsia="en-US" w:bidi="ar-SA"/>
              </w:rPr>
              <w:t xml:space="preserve">ампула  </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50</w:t>
            </w:r>
          </w:p>
        </w:tc>
        <w:tc>
          <w:tcPr>
            <w:tcW w:w="880" w:type="dxa"/>
          </w:tcPr>
          <w:p w:rsidR="001121F3" w:rsidRDefault="001121F3">
            <w:r w:rsidRPr="000B1412">
              <w:rPr>
                <w:sz w:val="16"/>
                <w:szCs w:val="16"/>
              </w:rPr>
              <w:t xml:space="preserve">Провайдер аптечных сетей в Армавирском марзе, с.Гай Исаакян 1,22д, не </w:t>
            </w:r>
            <w:r w:rsidRPr="000B1412">
              <w:rPr>
                <w:sz w:val="16"/>
                <w:szCs w:val="16"/>
              </w:rPr>
              <w:lastRenderedPageBreak/>
              <w:t>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lastRenderedPageBreak/>
              <w:t>50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14</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33671114</w:t>
            </w:r>
          </w:p>
        </w:tc>
        <w:tc>
          <w:tcPr>
            <w:tcW w:w="1559" w:type="dxa"/>
          </w:tcPr>
          <w:p w:rsidR="001121F3" w:rsidRPr="00BB26A9" w:rsidRDefault="001121F3" w:rsidP="004E047B">
            <w:r w:rsidRPr="00BB26A9">
              <w:rPr>
                <w:rFonts w:ascii="GHEA Grapalat" w:hAnsi="GHEA Grapalat"/>
                <w:sz w:val="16"/>
                <w:szCs w:val="16"/>
              </w:rPr>
              <w:t>Аминофиллин</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r w:rsidRPr="00BB26A9">
              <w:rPr>
                <w:rFonts w:ascii="GHEA Grapalat" w:hAnsi="GHEA Grapalat"/>
                <w:sz w:val="16"/>
                <w:szCs w:val="16"/>
              </w:rPr>
              <w:t>Аминофиллин</w:t>
            </w:r>
          </w:p>
        </w:tc>
        <w:tc>
          <w:tcPr>
            <w:tcW w:w="1085" w:type="dxa"/>
          </w:tcPr>
          <w:p w:rsidR="001121F3" w:rsidRPr="00BB26A9" w:rsidRDefault="001121F3" w:rsidP="006A15DB">
            <w:pPr>
              <w:widowControl w:val="0"/>
              <w:jc w:val="center"/>
              <w:rPr>
                <w:rFonts w:ascii="GHEA Grapalat" w:hAnsi="GHEA Grapalat"/>
                <w:sz w:val="16"/>
                <w:szCs w:val="16"/>
              </w:rPr>
            </w:pPr>
            <w:r w:rsidRPr="00BB26A9">
              <w:rPr>
                <w:rFonts w:ascii="GHEA Grapalat" w:hAnsi="GHEA Grapalat"/>
                <w:sz w:val="16"/>
                <w:szCs w:val="16"/>
              </w:rPr>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Pr>
                <w:rFonts w:ascii="GHEA Grapalat" w:hAnsi="GHEA Grapalat"/>
                <w:color w:val="000000"/>
                <w:sz w:val="16"/>
                <w:szCs w:val="16"/>
              </w:rPr>
              <w:t>5</w:t>
            </w:r>
            <w:r w:rsidRPr="002267A9">
              <w:rPr>
                <w:rFonts w:ascii="GHEA Grapalat" w:hAnsi="GHEA Grapalat"/>
                <w:color w:val="000000"/>
                <w:sz w:val="16"/>
                <w:szCs w:val="16"/>
              </w:rPr>
              <w:t>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Pr>
                <w:rFonts w:ascii="GHEA Grapalat" w:hAnsi="GHEA Grapalat"/>
                <w:color w:val="000000"/>
                <w:sz w:val="16"/>
                <w:szCs w:val="16"/>
              </w:rPr>
              <w:t>5</w:t>
            </w:r>
            <w:r w:rsidRPr="002267A9">
              <w:rPr>
                <w:rFonts w:ascii="GHEA Grapalat" w:hAnsi="GHEA Grapalat"/>
                <w:color w:val="000000"/>
                <w:sz w:val="16"/>
                <w:szCs w:val="16"/>
              </w:rPr>
              <w:t>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15</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33611220</w:t>
            </w:r>
          </w:p>
        </w:tc>
        <w:tc>
          <w:tcPr>
            <w:tcW w:w="1559" w:type="dxa"/>
            <w:vAlign w:val="center"/>
          </w:tcPr>
          <w:p w:rsidR="001121F3" w:rsidRPr="00BB26A9" w:rsidRDefault="001121F3" w:rsidP="004E047B">
            <w:pPr>
              <w:rPr>
                <w:rFonts w:ascii="Sylfaen" w:hAnsi="Sylfaen"/>
                <w:sz w:val="18"/>
                <w:szCs w:val="18"/>
              </w:rPr>
            </w:pPr>
            <w:r w:rsidRPr="00BB26A9">
              <w:rPr>
                <w:rFonts w:ascii="Sylfaen" w:hAnsi="Sylfaen"/>
                <w:sz w:val="18"/>
                <w:szCs w:val="18"/>
              </w:rPr>
              <w:t>Водорастворимые соли для внутреннего потребления</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sz w:val="18"/>
                <w:szCs w:val="18"/>
              </w:rPr>
            </w:pPr>
            <w:r w:rsidRPr="00BB26A9">
              <w:rPr>
                <w:rFonts w:ascii="Sylfaen" w:hAnsi="Sylfaen"/>
                <w:sz w:val="18"/>
                <w:szCs w:val="18"/>
              </w:rPr>
              <w:t>Водорастворимые соли для внутреннего потребления</w:t>
            </w:r>
          </w:p>
        </w:tc>
        <w:tc>
          <w:tcPr>
            <w:tcW w:w="1085" w:type="dxa"/>
            <w:vAlign w:val="center"/>
          </w:tcPr>
          <w:p w:rsidR="001121F3" w:rsidRPr="00BB26A9" w:rsidRDefault="001121F3" w:rsidP="006A15DB">
            <w:pPr>
              <w:jc w:val="center"/>
              <w:rPr>
                <w:rFonts w:ascii="Sylfaen" w:hAnsi="Sylfaen"/>
                <w:sz w:val="18"/>
                <w:szCs w:val="18"/>
              </w:rPr>
            </w:pPr>
            <w:r w:rsidRPr="00BB26A9">
              <w:rPr>
                <w:rFonts w:ascii="Sylfaen" w:hAnsi="Sylfaen"/>
                <w:sz w:val="18"/>
                <w:szCs w:val="18"/>
              </w:rPr>
              <w:t>штука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50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50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16</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33611370</w:t>
            </w:r>
          </w:p>
        </w:tc>
        <w:tc>
          <w:tcPr>
            <w:tcW w:w="1559" w:type="dxa"/>
            <w:vAlign w:val="center"/>
          </w:tcPr>
          <w:p w:rsidR="001121F3" w:rsidRPr="00BB26A9" w:rsidRDefault="001121F3" w:rsidP="004E047B">
            <w:pPr>
              <w:rPr>
                <w:rFonts w:ascii="Sylfaen" w:hAnsi="Sylfaen"/>
                <w:sz w:val="18"/>
                <w:szCs w:val="18"/>
              </w:rPr>
            </w:pPr>
            <w:r w:rsidRPr="00BB26A9">
              <w:rPr>
                <w:rFonts w:ascii="Sylfaen" w:hAnsi="Sylfaen"/>
                <w:sz w:val="18"/>
                <w:szCs w:val="18"/>
              </w:rPr>
              <w:t>тиамин</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sz w:val="18"/>
                <w:szCs w:val="18"/>
              </w:rPr>
            </w:pPr>
            <w:r w:rsidRPr="00BB26A9">
              <w:rPr>
                <w:rFonts w:ascii="Sylfaen" w:hAnsi="Sylfaen"/>
                <w:sz w:val="18"/>
                <w:szCs w:val="18"/>
              </w:rPr>
              <w:t>тиамин</w:t>
            </w:r>
          </w:p>
        </w:tc>
        <w:tc>
          <w:tcPr>
            <w:tcW w:w="1085" w:type="dxa"/>
            <w:vAlign w:val="center"/>
          </w:tcPr>
          <w:p w:rsidR="001121F3" w:rsidRPr="00BB26A9" w:rsidRDefault="001121F3" w:rsidP="006A15DB">
            <w:pPr>
              <w:jc w:val="center"/>
              <w:rPr>
                <w:rFonts w:ascii="Sylfaen" w:hAnsi="Sylfaen"/>
                <w:sz w:val="18"/>
                <w:szCs w:val="18"/>
              </w:rPr>
            </w:pPr>
            <w:r w:rsidRPr="00BB26A9">
              <w:rPr>
                <w:rFonts w:ascii="GHEA Grapalat" w:hAnsi="GHEA Grapalat"/>
                <w:color w:val="000000"/>
                <w:sz w:val="16"/>
                <w:szCs w:val="16"/>
                <w:lang w:val="en-US" w:eastAsia="en-US" w:bidi="ar-SA"/>
              </w:rPr>
              <w:t xml:space="preserve">ампула  </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50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50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17</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33655134</w:t>
            </w:r>
          </w:p>
        </w:tc>
        <w:tc>
          <w:tcPr>
            <w:tcW w:w="1559" w:type="dxa"/>
            <w:vAlign w:val="center"/>
          </w:tcPr>
          <w:p w:rsidR="001121F3" w:rsidRPr="00BB26A9" w:rsidRDefault="001121F3" w:rsidP="004E047B">
            <w:pPr>
              <w:rPr>
                <w:rFonts w:ascii="Sylfaen" w:hAnsi="Sylfaen"/>
                <w:sz w:val="18"/>
                <w:szCs w:val="18"/>
              </w:rPr>
            </w:pPr>
            <w:r w:rsidRPr="00BB26A9">
              <w:rPr>
                <w:rFonts w:ascii="Sylfaen" w:hAnsi="Sylfaen"/>
                <w:sz w:val="18"/>
                <w:szCs w:val="18"/>
              </w:rPr>
              <w:t>ципрофлоксацин</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sz w:val="18"/>
                <w:szCs w:val="18"/>
              </w:rPr>
            </w:pPr>
            <w:r w:rsidRPr="00BB26A9">
              <w:rPr>
                <w:rFonts w:ascii="Sylfaen" w:hAnsi="Sylfaen"/>
                <w:sz w:val="18"/>
                <w:szCs w:val="18"/>
              </w:rPr>
              <w:t>ципрофлоксацин</w:t>
            </w:r>
          </w:p>
        </w:tc>
        <w:tc>
          <w:tcPr>
            <w:tcW w:w="1085" w:type="dxa"/>
          </w:tcPr>
          <w:p w:rsidR="001121F3" w:rsidRPr="00BB26A9" w:rsidRDefault="001121F3" w:rsidP="006A15DB">
            <w:r w:rsidRPr="00BB26A9">
              <w:rPr>
                <w:rFonts w:ascii="Sylfaen" w:hAnsi="Sylfaen"/>
                <w:sz w:val="18"/>
                <w:szCs w:val="18"/>
              </w:rPr>
              <w:t>флакон</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Pr>
                <w:rFonts w:ascii="GHEA Grapalat" w:hAnsi="GHEA Grapalat"/>
                <w:color w:val="000000"/>
                <w:sz w:val="16"/>
                <w:szCs w:val="16"/>
              </w:rPr>
              <w:t>10</w:t>
            </w:r>
          </w:p>
        </w:tc>
        <w:tc>
          <w:tcPr>
            <w:tcW w:w="880" w:type="dxa"/>
          </w:tcPr>
          <w:p w:rsidR="001121F3" w:rsidRDefault="001121F3">
            <w:r w:rsidRPr="000B1412">
              <w:rPr>
                <w:sz w:val="16"/>
                <w:szCs w:val="16"/>
              </w:rPr>
              <w:t xml:space="preserve">Провайдер аптечных сетей в Армавирском марзе, с.Гай Исаакян 1,22д, не </w:t>
            </w:r>
            <w:r w:rsidRPr="000B1412">
              <w:rPr>
                <w:sz w:val="16"/>
                <w:szCs w:val="16"/>
              </w:rPr>
              <w:lastRenderedPageBreak/>
              <w:t>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Pr>
                <w:rFonts w:ascii="GHEA Grapalat" w:hAnsi="GHEA Grapalat"/>
                <w:color w:val="000000"/>
                <w:sz w:val="16"/>
                <w:szCs w:val="16"/>
              </w:rPr>
              <w:lastRenderedPageBreak/>
              <w:t>10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18</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33671116</w:t>
            </w:r>
          </w:p>
        </w:tc>
        <w:tc>
          <w:tcPr>
            <w:tcW w:w="1559" w:type="dxa"/>
            <w:vAlign w:val="center"/>
          </w:tcPr>
          <w:p w:rsidR="001121F3" w:rsidRPr="00BB26A9" w:rsidRDefault="001121F3" w:rsidP="004E047B">
            <w:pPr>
              <w:rPr>
                <w:rFonts w:ascii="Sylfaen" w:hAnsi="Sylfaen"/>
                <w:sz w:val="18"/>
                <w:szCs w:val="18"/>
              </w:rPr>
            </w:pPr>
            <w:r w:rsidRPr="00BB26A9">
              <w:rPr>
                <w:rFonts w:ascii="Sylfaen" w:hAnsi="Sylfaen"/>
                <w:sz w:val="18"/>
                <w:szCs w:val="18"/>
              </w:rPr>
              <w:t>ксилометазолин</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sz w:val="18"/>
                <w:szCs w:val="18"/>
              </w:rPr>
            </w:pPr>
            <w:r w:rsidRPr="00BB26A9">
              <w:rPr>
                <w:rFonts w:ascii="Sylfaen" w:hAnsi="Sylfaen"/>
                <w:sz w:val="18"/>
                <w:szCs w:val="18"/>
              </w:rPr>
              <w:t>ксилометазолин</w:t>
            </w:r>
          </w:p>
        </w:tc>
        <w:tc>
          <w:tcPr>
            <w:tcW w:w="1085" w:type="dxa"/>
          </w:tcPr>
          <w:p w:rsidR="001121F3" w:rsidRPr="00BB26A9" w:rsidRDefault="001121F3" w:rsidP="006A15DB">
            <w:r w:rsidRPr="00BB26A9">
              <w:rPr>
                <w:rFonts w:ascii="Sylfaen" w:hAnsi="Sylfaen"/>
                <w:sz w:val="18"/>
                <w:szCs w:val="18"/>
              </w:rPr>
              <w:t>флакон</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10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10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19</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33621390</w:t>
            </w:r>
          </w:p>
        </w:tc>
        <w:tc>
          <w:tcPr>
            <w:tcW w:w="1559" w:type="dxa"/>
            <w:vAlign w:val="center"/>
          </w:tcPr>
          <w:p w:rsidR="001121F3" w:rsidRPr="00BB26A9" w:rsidRDefault="001121F3" w:rsidP="004E047B">
            <w:pPr>
              <w:rPr>
                <w:rFonts w:ascii="Sylfaen" w:hAnsi="Sylfaen"/>
                <w:sz w:val="18"/>
                <w:szCs w:val="18"/>
              </w:rPr>
            </w:pPr>
            <w:r w:rsidRPr="00BB26A9">
              <w:rPr>
                <w:rFonts w:ascii="GHEA Grapalat" w:hAnsi="GHEA Grapalat"/>
                <w:sz w:val="16"/>
                <w:szCs w:val="16"/>
              </w:rPr>
              <w:t>Амиодарон</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sz w:val="18"/>
                <w:szCs w:val="18"/>
              </w:rPr>
            </w:pPr>
            <w:r w:rsidRPr="00BB26A9">
              <w:rPr>
                <w:rFonts w:ascii="GHEA Grapalat" w:hAnsi="GHEA Grapalat"/>
                <w:sz w:val="16"/>
                <w:szCs w:val="16"/>
              </w:rPr>
              <w:t>Амиодарон</w:t>
            </w:r>
          </w:p>
        </w:tc>
        <w:tc>
          <w:tcPr>
            <w:tcW w:w="1085" w:type="dxa"/>
          </w:tcPr>
          <w:p w:rsidR="001121F3" w:rsidRPr="00BB26A9" w:rsidRDefault="001121F3" w:rsidP="006A15DB">
            <w:pPr>
              <w:widowControl w:val="0"/>
              <w:jc w:val="center"/>
              <w:rPr>
                <w:rFonts w:ascii="GHEA Grapalat" w:hAnsi="GHEA Grapalat"/>
                <w:sz w:val="16"/>
                <w:szCs w:val="16"/>
              </w:rPr>
            </w:pPr>
            <w:r w:rsidRPr="00BB26A9">
              <w:rPr>
                <w:rFonts w:ascii="GHEA Grapalat" w:hAnsi="GHEA Grapalat"/>
                <w:sz w:val="16"/>
                <w:szCs w:val="16"/>
              </w:rPr>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200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200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20</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33621740</w:t>
            </w:r>
          </w:p>
        </w:tc>
        <w:tc>
          <w:tcPr>
            <w:tcW w:w="1559" w:type="dxa"/>
          </w:tcPr>
          <w:p w:rsidR="001121F3" w:rsidRPr="00BB26A9" w:rsidRDefault="001121F3" w:rsidP="004E047B">
            <w:r w:rsidRPr="00BB26A9">
              <w:rPr>
                <w:rFonts w:ascii="GHEA Grapalat" w:hAnsi="GHEA Grapalat"/>
                <w:sz w:val="16"/>
                <w:szCs w:val="16"/>
              </w:rPr>
              <w:t>Амлодипин</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r w:rsidRPr="00BB26A9">
              <w:rPr>
                <w:rFonts w:ascii="GHEA Grapalat" w:hAnsi="GHEA Grapalat"/>
                <w:sz w:val="16"/>
                <w:szCs w:val="16"/>
              </w:rPr>
              <w:t>Амлодипин</w:t>
            </w:r>
          </w:p>
        </w:tc>
        <w:tc>
          <w:tcPr>
            <w:tcW w:w="1085" w:type="dxa"/>
            <w:vAlign w:val="center"/>
          </w:tcPr>
          <w:p w:rsidR="001121F3" w:rsidRPr="00BB26A9" w:rsidRDefault="001121F3" w:rsidP="006A15DB">
            <w:pPr>
              <w:jc w:val="center"/>
              <w:rPr>
                <w:rFonts w:ascii="GHEA Grapalat" w:hAnsi="GHEA Grapalat" w:cs="Arial"/>
                <w:sz w:val="16"/>
                <w:szCs w:val="16"/>
              </w:rPr>
            </w:pPr>
            <w:r w:rsidRPr="00BB26A9">
              <w:rPr>
                <w:rFonts w:ascii="GHEA Grapalat" w:hAnsi="GHEA Grapalat"/>
                <w:sz w:val="16"/>
                <w:szCs w:val="16"/>
              </w:rPr>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700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700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21</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33621740</w:t>
            </w:r>
          </w:p>
        </w:tc>
        <w:tc>
          <w:tcPr>
            <w:tcW w:w="1559" w:type="dxa"/>
          </w:tcPr>
          <w:p w:rsidR="001121F3" w:rsidRPr="00BB26A9" w:rsidRDefault="001121F3" w:rsidP="004E047B">
            <w:r w:rsidRPr="00BB26A9">
              <w:rPr>
                <w:rFonts w:ascii="GHEA Grapalat" w:hAnsi="GHEA Grapalat"/>
                <w:sz w:val="16"/>
                <w:szCs w:val="16"/>
              </w:rPr>
              <w:t>Амлодипин</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r w:rsidRPr="00BB26A9">
              <w:rPr>
                <w:rFonts w:ascii="GHEA Grapalat" w:hAnsi="GHEA Grapalat"/>
                <w:sz w:val="16"/>
                <w:szCs w:val="16"/>
              </w:rPr>
              <w:t>Амлодипин</w:t>
            </w:r>
          </w:p>
        </w:tc>
        <w:tc>
          <w:tcPr>
            <w:tcW w:w="1085" w:type="dxa"/>
            <w:vAlign w:val="center"/>
          </w:tcPr>
          <w:p w:rsidR="001121F3" w:rsidRPr="00BB26A9" w:rsidRDefault="001121F3" w:rsidP="006A15DB">
            <w:pPr>
              <w:jc w:val="center"/>
              <w:rPr>
                <w:rFonts w:ascii="GHEA Grapalat" w:hAnsi="GHEA Grapalat" w:cs="Arial"/>
                <w:sz w:val="16"/>
                <w:szCs w:val="16"/>
              </w:rPr>
            </w:pPr>
            <w:r w:rsidRPr="00BB26A9">
              <w:rPr>
                <w:rFonts w:ascii="GHEA Grapalat" w:hAnsi="GHEA Grapalat"/>
                <w:sz w:val="16"/>
                <w:szCs w:val="16"/>
              </w:rPr>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1000</w:t>
            </w:r>
          </w:p>
        </w:tc>
        <w:tc>
          <w:tcPr>
            <w:tcW w:w="880" w:type="dxa"/>
          </w:tcPr>
          <w:p w:rsidR="001121F3" w:rsidRDefault="001121F3">
            <w:r w:rsidRPr="000B1412">
              <w:rPr>
                <w:sz w:val="16"/>
                <w:szCs w:val="16"/>
              </w:rPr>
              <w:t xml:space="preserve">Провайдер аптечных сетей в Армавирском марзе, с.Гай Исаакян 1,22д, не </w:t>
            </w:r>
            <w:r w:rsidRPr="000B1412">
              <w:rPr>
                <w:sz w:val="16"/>
                <w:szCs w:val="16"/>
              </w:rPr>
              <w:lastRenderedPageBreak/>
              <w:t>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lastRenderedPageBreak/>
              <w:t>1000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22</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33651110</w:t>
            </w:r>
          </w:p>
        </w:tc>
        <w:tc>
          <w:tcPr>
            <w:tcW w:w="1559" w:type="dxa"/>
            <w:vAlign w:val="center"/>
          </w:tcPr>
          <w:p w:rsidR="001121F3" w:rsidRPr="00BB26A9" w:rsidRDefault="001121F3" w:rsidP="004E047B">
            <w:pPr>
              <w:rPr>
                <w:rFonts w:ascii="Sylfaen" w:hAnsi="Sylfaen"/>
                <w:sz w:val="18"/>
                <w:szCs w:val="18"/>
              </w:rPr>
            </w:pPr>
            <w:r w:rsidRPr="00BB26A9">
              <w:rPr>
                <w:rFonts w:ascii="Sylfaen" w:hAnsi="Sylfaen"/>
                <w:sz w:val="18"/>
                <w:szCs w:val="18"/>
              </w:rPr>
              <w:t>ампицилин</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sz w:val="18"/>
                <w:szCs w:val="18"/>
              </w:rPr>
            </w:pPr>
            <w:r w:rsidRPr="00BB26A9">
              <w:rPr>
                <w:rFonts w:ascii="Sylfaen" w:hAnsi="Sylfaen"/>
                <w:sz w:val="18"/>
                <w:szCs w:val="18"/>
              </w:rPr>
              <w:t>ампицилин</w:t>
            </w:r>
          </w:p>
        </w:tc>
        <w:tc>
          <w:tcPr>
            <w:tcW w:w="1085" w:type="dxa"/>
            <w:vAlign w:val="center"/>
          </w:tcPr>
          <w:p w:rsidR="001121F3" w:rsidRPr="00BB26A9" w:rsidRDefault="001121F3" w:rsidP="006A15DB">
            <w:pPr>
              <w:jc w:val="center"/>
              <w:rPr>
                <w:rFonts w:ascii="Sylfaen" w:hAnsi="Sylfaen"/>
                <w:sz w:val="18"/>
                <w:szCs w:val="18"/>
              </w:rPr>
            </w:pPr>
            <w:r w:rsidRPr="00BB26A9">
              <w:rPr>
                <w:rFonts w:ascii="GHEA Grapalat" w:hAnsi="GHEA Grapalat"/>
                <w:color w:val="000000"/>
                <w:sz w:val="16"/>
                <w:szCs w:val="16"/>
                <w:lang w:val="en-US" w:eastAsia="en-US" w:bidi="ar-SA"/>
              </w:rPr>
              <w:t xml:space="preserve">ампула  </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5</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5</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23</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33651110</w:t>
            </w:r>
          </w:p>
        </w:tc>
        <w:tc>
          <w:tcPr>
            <w:tcW w:w="1559" w:type="dxa"/>
            <w:vAlign w:val="center"/>
          </w:tcPr>
          <w:p w:rsidR="001121F3" w:rsidRPr="00BB26A9" w:rsidRDefault="001121F3" w:rsidP="004E047B">
            <w:pPr>
              <w:rPr>
                <w:rFonts w:ascii="Sylfaen" w:hAnsi="Sylfaen"/>
                <w:sz w:val="18"/>
                <w:szCs w:val="18"/>
              </w:rPr>
            </w:pPr>
            <w:r w:rsidRPr="00BB26A9">
              <w:rPr>
                <w:rFonts w:ascii="Sylfaen" w:hAnsi="Sylfaen"/>
                <w:sz w:val="18"/>
                <w:szCs w:val="18"/>
              </w:rPr>
              <w:t>ампицилин</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sz w:val="18"/>
                <w:szCs w:val="18"/>
              </w:rPr>
            </w:pPr>
            <w:r w:rsidRPr="00BB26A9">
              <w:rPr>
                <w:rFonts w:ascii="Sylfaen" w:hAnsi="Sylfaen"/>
                <w:sz w:val="18"/>
                <w:szCs w:val="18"/>
              </w:rPr>
              <w:t>ампицилин</w:t>
            </w:r>
          </w:p>
        </w:tc>
        <w:tc>
          <w:tcPr>
            <w:tcW w:w="1085" w:type="dxa"/>
            <w:vAlign w:val="center"/>
          </w:tcPr>
          <w:p w:rsidR="001121F3" w:rsidRPr="00BB26A9" w:rsidRDefault="001121F3" w:rsidP="006A15DB">
            <w:pPr>
              <w:jc w:val="center"/>
              <w:rPr>
                <w:rFonts w:ascii="Sylfaen" w:hAnsi="Sylfaen"/>
                <w:sz w:val="18"/>
                <w:szCs w:val="18"/>
              </w:rPr>
            </w:pPr>
            <w:r w:rsidRPr="00BB26A9">
              <w:rPr>
                <w:rFonts w:ascii="GHEA Grapalat" w:hAnsi="GHEA Grapalat"/>
                <w:color w:val="000000"/>
                <w:sz w:val="16"/>
                <w:szCs w:val="16"/>
                <w:lang w:val="en-US" w:eastAsia="en-US" w:bidi="ar-SA"/>
              </w:rPr>
              <w:t xml:space="preserve">ампула  </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10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10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24</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33651111</w:t>
            </w:r>
          </w:p>
        </w:tc>
        <w:tc>
          <w:tcPr>
            <w:tcW w:w="1559" w:type="dxa"/>
            <w:vAlign w:val="center"/>
          </w:tcPr>
          <w:p w:rsidR="001121F3" w:rsidRPr="00BB26A9" w:rsidRDefault="001121F3" w:rsidP="004E047B">
            <w:pPr>
              <w:rPr>
                <w:rFonts w:ascii="Sylfaen" w:hAnsi="Sylfaen"/>
                <w:sz w:val="18"/>
                <w:szCs w:val="18"/>
              </w:rPr>
            </w:pPr>
            <w:r w:rsidRPr="00BB26A9">
              <w:rPr>
                <w:rFonts w:ascii="GHEA Grapalat" w:hAnsi="GHEA Grapalat"/>
                <w:sz w:val="16"/>
                <w:szCs w:val="16"/>
              </w:rPr>
              <w:t>Амоксициллин</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sz w:val="18"/>
                <w:szCs w:val="18"/>
              </w:rPr>
            </w:pPr>
            <w:r w:rsidRPr="00BB26A9">
              <w:rPr>
                <w:rFonts w:ascii="GHEA Grapalat" w:hAnsi="GHEA Grapalat"/>
                <w:sz w:val="16"/>
                <w:szCs w:val="16"/>
              </w:rPr>
              <w:t>Амоксициллин</w:t>
            </w:r>
          </w:p>
        </w:tc>
        <w:tc>
          <w:tcPr>
            <w:tcW w:w="1085" w:type="dxa"/>
          </w:tcPr>
          <w:p w:rsidR="001121F3" w:rsidRPr="00BB26A9" w:rsidRDefault="001121F3" w:rsidP="006A15DB">
            <w:pPr>
              <w:widowControl w:val="0"/>
              <w:jc w:val="center"/>
              <w:rPr>
                <w:rFonts w:ascii="GHEA Grapalat" w:hAnsi="GHEA Grapalat"/>
                <w:sz w:val="16"/>
                <w:szCs w:val="16"/>
              </w:rPr>
            </w:pPr>
            <w:r w:rsidRPr="00BB26A9">
              <w:rPr>
                <w:rFonts w:ascii="GHEA Grapalat" w:hAnsi="GHEA Grapalat"/>
                <w:sz w:val="16"/>
                <w:szCs w:val="16"/>
              </w:rPr>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500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500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25</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33651111</w:t>
            </w:r>
          </w:p>
        </w:tc>
        <w:tc>
          <w:tcPr>
            <w:tcW w:w="1559" w:type="dxa"/>
          </w:tcPr>
          <w:p w:rsidR="001121F3" w:rsidRPr="00BB26A9" w:rsidRDefault="001121F3" w:rsidP="004E047B">
            <w:r w:rsidRPr="00BB26A9">
              <w:rPr>
                <w:rFonts w:ascii="GHEA Grapalat" w:hAnsi="GHEA Grapalat"/>
                <w:sz w:val="16"/>
                <w:szCs w:val="16"/>
              </w:rPr>
              <w:t>Амоксициллин</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r w:rsidRPr="00BB26A9">
              <w:rPr>
                <w:rFonts w:ascii="GHEA Grapalat" w:hAnsi="GHEA Grapalat"/>
                <w:sz w:val="16"/>
                <w:szCs w:val="16"/>
              </w:rPr>
              <w:t>Амоксициллин</w:t>
            </w:r>
          </w:p>
        </w:tc>
        <w:tc>
          <w:tcPr>
            <w:tcW w:w="1085" w:type="dxa"/>
          </w:tcPr>
          <w:p w:rsidR="001121F3" w:rsidRPr="00BB26A9" w:rsidRDefault="001121F3" w:rsidP="006A15DB">
            <w:pPr>
              <w:widowControl w:val="0"/>
              <w:jc w:val="center"/>
              <w:rPr>
                <w:rFonts w:ascii="GHEA Grapalat" w:hAnsi="GHEA Grapalat"/>
                <w:sz w:val="16"/>
                <w:szCs w:val="16"/>
              </w:rPr>
            </w:pPr>
            <w:r w:rsidRPr="00BB26A9">
              <w:rPr>
                <w:rFonts w:ascii="GHEA Grapalat" w:hAnsi="GHEA Grapalat"/>
                <w:sz w:val="16"/>
                <w:szCs w:val="16"/>
              </w:rPr>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500</w:t>
            </w:r>
          </w:p>
        </w:tc>
        <w:tc>
          <w:tcPr>
            <w:tcW w:w="880" w:type="dxa"/>
          </w:tcPr>
          <w:p w:rsidR="001121F3" w:rsidRDefault="001121F3">
            <w:r w:rsidRPr="000B1412">
              <w:rPr>
                <w:sz w:val="16"/>
                <w:szCs w:val="16"/>
              </w:rPr>
              <w:t xml:space="preserve">Провайдер аптечных сетей в Армавирском марзе, с.Гай Исаакян 1,22д, не </w:t>
            </w:r>
            <w:r w:rsidRPr="000B1412">
              <w:rPr>
                <w:sz w:val="16"/>
                <w:szCs w:val="16"/>
              </w:rPr>
              <w:lastRenderedPageBreak/>
              <w:t>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lastRenderedPageBreak/>
              <w:t>500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26</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33651111</w:t>
            </w:r>
          </w:p>
        </w:tc>
        <w:tc>
          <w:tcPr>
            <w:tcW w:w="1559" w:type="dxa"/>
          </w:tcPr>
          <w:p w:rsidR="001121F3" w:rsidRPr="00BB26A9" w:rsidRDefault="001121F3" w:rsidP="004E047B">
            <w:r w:rsidRPr="00BB26A9">
              <w:rPr>
                <w:rFonts w:ascii="GHEA Grapalat" w:hAnsi="GHEA Grapalat"/>
                <w:sz w:val="16"/>
                <w:szCs w:val="16"/>
              </w:rPr>
              <w:t>Амоксициллин</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r w:rsidRPr="00BB26A9">
              <w:rPr>
                <w:rFonts w:ascii="GHEA Grapalat" w:hAnsi="GHEA Grapalat"/>
                <w:sz w:val="16"/>
                <w:szCs w:val="16"/>
              </w:rPr>
              <w:t>Амоксициллин</w:t>
            </w:r>
          </w:p>
        </w:tc>
        <w:tc>
          <w:tcPr>
            <w:tcW w:w="1085" w:type="dxa"/>
            <w:vAlign w:val="center"/>
          </w:tcPr>
          <w:p w:rsidR="001121F3" w:rsidRPr="00BB26A9" w:rsidRDefault="001121F3" w:rsidP="006A15DB">
            <w:pPr>
              <w:jc w:val="center"/>
              <w:rPr>
                <w:rFonts w:ascii="Sylfaen" w:hAnsi="Sylfaen"/>
                <w:sz w:val="18"/>
                <w:szCs w:val="18"/>
              </w:rPr>
            </w:pPr>
            <w:r w:rsidRPr="00BB26A9">
              <w:rPr>
                <w:rFonts w:ascii="Sylfaen" w:hAnsi="Sylfaen"/>
                <w:sz w:val="18"/>
                <w:szCs w:val="18"/>
              </w:rPr>
              <w:t>флакон</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50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50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27</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33651111</w:t>
            </w:r>
          </w:p>
        </w:tc>
        <w:tc>
          <w:tcPr>
            <w:tcW w:w="1559" w:type="dxa"/>
          </w:tcPr>
          <w:p w:rsidR="001121F3" w:rsidRPr="00BB26A9" w:rsidRDefault="001121F3" w:rsidP="004E047B">
            <w:r w:rsidRPr="00BB26A9">
              <w:rPr>
                <w:rFonts w:ascii="GHEA Grapalat" w:hAnsi="GHEA Grapalat"/>
                <w:sz w:val="16"/>
                <w:szCs w:val="16"/>
              </w:rPr>
              <w:t>Амоксициллин</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r w:rsidRPr="00BB26A9">
              <w:rPr>
                <w:rFonts w:ascii="GHEA Grapalat" w:hAnsi="GHEA Grapalat"/>
                <w:sz w:val="16"/>
                <w:szCs w:val="16"/>
              </w:rPr>
              <w:t>Амоксициллин</w:t>
            </w:r>
          </w:p>
        </w:tc>
        <w:tc>
          <w:tcPr>
            <w:tcW w:w="1085" w:type="dxa"/>
            <w:vAlign w:val="center"/>
          </w:tcPr>
          <w:p w:rsidR="001121F3" w:rsidRPr="00BB26A9" w:rsidRDefault="001121F3" w:rsidP="006A15DB">
            <w:pPr>
              <w:jc w:val="center"/>
              <w:rPr>
                <w:rFonts w:ascii="Sylfaen" w:hAnsi="Sylfaen"/>
                <w:sz w:val="18"/>
                <w:szCs w:val="18"/>
              </w:rPr>
            </w:pPr>
            <w:r w:rsidRPr="00BB26A9">
              <w:rPr>
                <w:rFonts w:ascii="Sylfaen" w:hAnsi="Sylfaen"/>
                <w:sz w:val="18"/>
                <w:szCs w:val="18"/>
              </w:rPr>
              <w:t>штука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50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50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28</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33651112</w:t>
            </w:r>
          </w:p>
        </w:tc>
        <w:tc>
          <w:tcPr>
            <w:tcW w:w="1559" w:type="dxa"/>
            <w:vAlign w:val="center"/>
          </w:tcPr>
          <w:p w:rsidR="001121F3" w:rsidRPr="00BB26A9" w:rsidRDefault="001121F3" w:rsidP="004E047B">
            <w:pPr>
              <w:rPr>
                <w:rFonts w:ascii="Sylfaen" w:hAnsi="Sylfaen"/>
                <w:sz w:val="18"/>
                <w:szCs w:val="18"/>
              </w:rPr>
            </w:pPr>
            <w:r w:rsidRPr="00BB26A9">
              <w:rPr>
                <w:rFonts w:ascii="GHEA Grapalat" w:hAnsi="GHEA Grapalat"/>
                <w:sz w:val="16"/>
                <w:szCs w:val="16"/>
              </w:rPr>
              <w:t>Амоксициллин, клавулановая кислота</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sz w:val="18"/>
                <w:szCs w:val="18"/>
              </w:rPr>
            </w:pPr>
            <w:r w:rsidRPr="00BB26A9">
              <w:rPr>
                <w:rFonts w:ascii="GHEA Grapalat" w:hAnsi="GHEA Grapalat"/>
                <w:sz w:val="16"/>
                <w:szCs w:val="16"/>
              </w:rPr>
              <w:t>Амоксициллин, клавулановая кислота</w:t>
            </w:r>
          </w:p>
        </w:tc>
        <w:tc>
          <w:tcPr>
            <w:tcW w:w="1085" w:type="dxa"/>
          </w:tcPr>
          <w:p w:rsidR="001121F3" w:rsidRPr="00BB26A9" w:rsidRDefault="001121F3" w:rsidP="006A15DB">
            <w:pPr>
              <w:widowControl w:val="0"/>
              <w:jc w:val="center"/>
              <w:rPr>
                <w:rFonts w:ascii="GHEA Grapalat" w:hAnsi="GHEA Grapalat"/>
                <w:sz w:val="16"/>
                <w:szCs w:val="16"/>
              </w:rPr>
            </w:pPr>
            <w:r w:rsidRPr="00BB26A9">
              <w:rPr>
                <w:rFonts w:ascii="GHEA Grapalat" w:hAnsi="GHEA Grapalat"/>
                <w:sz w:val="16"/>
                <w:szCs w:val="16"/>
              </w:rPr>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500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500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29</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33651112</w:t>
            </w:r>
          </w:p>
        </w:tc>
        <w:tc>
          <w:tcPr>
            <w:tcW w:w="1559" w:type="dxa"/>
            <w:vAlign w:val="center"/>
          </w:tcPr>
          <w:p w:rsidR="001121F3" w:rsidRPr="00BB26A9" w:rsidRDefault="001121F3" w:rsidP="004E047B">
            <w:pPr>
              <w:rPr>
                <w:rFonts w:ascii="Sylfaen" w:hAnsi="Sylfaen"/>
                <w:sz w:val="18"/>
                <w:szCs w:val="18"/>
              </w:rPr>
            </w:pPr>
            <w:r w:rsidRPr="00BB26A9">
              <w:rPr>
                <w:rFonts w:ascii="GHEA Grapalat" w:hAnsi="GHEA Grapalat"/>
                <w:sz w:val="16"/>
                <w:szCs w:val="16"/>
              </w:rPr>
              <w:t>Амоксициллин, клавулановая кислота</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sz w:val="18"/>
                <w:szCs w:val="18"/>
              </w:rPr>
            </w:pPr>
            <w:r w:rsidRPr="00BB26A9">
              <w:rPr>
                <w:rFonts w:ascii="GHEA Grapalat" w:hAnsi="GHEA Grapalat"/>
                <w:sz w:val="16"/>
                <w:szCs w:val="16"/>
              </w:rPr>
              <w:t>Амоксициллин, клавулановая кислота</w:t>
            </w:r>
          </w:p>
        </w:tc>
        <w:tc>
          <w:tcPr>
            <w:tcW w:w="1085" w:type="dxa"/>
            <w:vAlign w:val="center"/>
          </w:tcPr>
          <w:p w:rsidR="001121F3" w:rsidRPr="00BB26A9" w:rsidRDefault="001121F3" w:rsidP="006A15DB">
            <w:pPr>
              <w:jc w:val="center"/>
              <w:rPr>
                <w:rFonts w:ascii="Sylfaen" w:hAnsi="Sylfaen"/>
                <w:sz w:val="18"/>
                <w:szCs w:val="18"/>
              </w:rPr>
            </w:pPr>
            <w:r w:rsidRPr="00BB26A9">
              <w:rPr>
                <w:rFonts w:ascii="Sylfaen" w:hAnsi="Sylfaen"/>
                <w:sz w:val="18"/>
                <w:szCs w:val="18"/>
              </w:rPr>
              <w:t>флакон</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100</w:t>
            </w:r>
          </w:p>
        </w:tc>
        <w:tc>
          <w:tcPr>
            <w:tcW w:w="880" w:type="dxa"/>
          </w:tcPr>
          <w:p w:rsidR="001121F3" w:rsidRDefault="001121F3">
            <w:r w:rsidRPr="000B1412">
              <w:rPr>
                <w:sz w:val="16"/>
                <w:szCs w:val="16"/>
              </w:rPr>
              <w:t xml:space="preserve">Провайдер аптечных сетей в Армавирском марзе, с.Гай Исаакян 1,22д, не </w:t>
            </w:r>
            <w:r w:rsidRPr="000B1412">
              <w:rPr>
                <w:sz w:val="16"/>
                <w:szCs w:val="16"/>
              </w:rPr>
              <w:lastRenderedPageBreak/>
              <w:t>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lastRenderedPageBreak/>
              <w:t>100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30</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33651112</w:t>
            </w:r>
          </w:p>
        </w:tc>
        <w:tc>
          <w:tcPr>
            <w:tcW w:w="1559" w:type="dxa"/>
            <w:vAlign w:val="center"/>
          </w:tcPr>
          <w:p w:rsidR="001121F3" w:rsidRPr="00BB26A9" w:rsidRDefault="001121F3" w:rsidP="004E047B">
            <w:pPr>
              <w:rPr>
                <w:rFonts w:ascii="Sylfaen" w:hAnsi="Sylfaen"/>
                <w:sz w:val="18"/>
                <w:szCs w:val="18"/>
              </w:rPr>
            </w:pPr>
            <w:r w:rsidRPr="00BB26A9">
              <w:rPr>
                <w:rFonts w:ascii="GHEA Grapalat" w:hAnsi="GHEA Grapalat"/>
                <w:sz w:val="16"/>
                <w:szCs w:val="16"/>
              </w:rPr>
              <w:t>Амоксициллин, клавулановая кислота</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sz w:val="18"/>
                <w:szCs w:val="18"/>
              </w:rPr>
            </w:pPr>
            <w:r w:rsidRPr="00BB26A9">
              <w:rPr>
                <w:rFonts w:ascii="GHEA Grapalat" w:hAnsi="GHEA Grapalat"/>
                <w:sz w:val="16"/>
                <w:szCs w:val="16"/>
              </w:rPr>
              <w:t>Амоксициллин, клавулановая кислота</w:t>
            </w:r>
          </w:p>
        </w:tc>
        <w:tc>
          <w:tcPr>
            <w:tcW w:w="1085" w:type="dxa"/>
            <w:vAlign w:val="center"/>
          </w:tcPr>
          <w:p w:rsidR="001121F3" w:rsidRPr="00BB26A9" w:rsidRDefault="001121F3" w:rsidP="006A15DB">
            <w:pPr>
              <w:jc w:val="center"/>
              <w:rPr>
                <w:rFonts w:ascii="Sylfaen" w:hAnsi="Sylfaen"/>
                <w:sz w:val="18"/>
                <w:szCs w:val="18"/>
              </w:rPr>
            </w:pPr>
            <w:r w:rsidRPr="00BB26A9">
              <w:rPr>
                <w:rFonts w:ascii="Sylfaen" w:hAnsi="Sylfaen"/>
                <w:sz w:val="18"/>
                <w:szCs w:val="18"/>
              </w:rPr>
              <w:t>флакон</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100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100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31</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33621420</w:t>
            </w:r>
          </w:p>
        </w:tc>
        <w:tc>
          <w:tcPr>
            <w:tcW w:w="1559" w:type="dxa"/>
          </w:tcPr>
          <w:p w:rsidR="001121F3" w:rsidRPr="00BB26A9" w:rsidRDefault="001121F3" w:rsidP="004E047B">
            <w:r w:rsidRPr="00BB26A9">
              <w:rPr>
                <w:rFonts w:ascii="GHEA Grapalat" w:hAnsi="GHEA Grapalat"/>
                <w:sz w:val="16"/>
                <w:szCs w:val="16"/>
              </w:rPr>
              <w:t xml:space="preserve">Аторвастатин </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r w:rsidRPr="00BB26A9">
              <w:rPr>
                <w:rFonts w:ascii="GHEA Grapalat" w:hAnsi="GHEA Grapalat"/>
                <w:sz w:val="16"/>
                <w:szCs w:val="16"/>
              </w:rPr>
              <w:t xml:space="preserve">Аторвастатин </w:t>
            </w:r>
          </w:p>
        </w:tc>
        <w:tc>
          <w:tcPr>
            <w:tcW w:w="1085" w:type="dxa"/>
          </w:tcPr>
          <w:p w:rsidR="001121F3" w:rsidRPr="00BB26A9" w:rsidRDefault="001121F3" w:rsidP="006A15DB">
            <w:pPr>
              <w:widowControl w:val="0"/>
              <w:jc w:val="center"/>
              <w:rPr>
                <w:rFonts w:ascii="GHEA Grapalat" w:hAnsi="GHEA Grapalat"/>
                <w:sz w:val="16"/>
                <w:szCs w:val="16"/>
              </w:rPr>
            </w:pPr>
            <w:r w:rsidRPr="00BB26A9">
              <w:rPr>
                <w:rFonts w:ascii="GHEA Grapalat" w:hAnsi="GHEA Grapalat"/>
                <w:sz w:val="16"/>
                <w:szCs w:val="16"/>
              </w:rPr>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Pr>
                <w:rFonts w:ascii="GHEA Grapalat" w:hAnsi="GHEA Grapalat"/>
                <w:color w:val="000000"/>
                <w:sz w:val="16"/>
                <w:szCs w:val="16"/>
              </w:rPr>
              <w:t>50</w:t>
            </w:r>
            <w:r w:rsidRPr="002267A9">
              <w:rPr>
                <w:rFonts w:ascii="GHEA Grapalat" w:hAnsi="GHEA Grapalat"/>
                <w:color w:val="000000"/>
                <w:sz w:val="16"/>
                <w:szCs w:val="16"/>
              </w:rPr>
              <w:t>00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Pr>
                <w:rFonts w:ascii="GHEA Grapalat" w:hAnsi="GHEA Grapalat"/>
                <w:color w:val="000000"/>
                <w:sz w:val="16"/>
                <w:szCs w:val="16"/>
              </w:rPr>
              <w:t>50</w:t>
            </w:r>
            <w:r w:rsidRPr="002267A9">
              <w:rPr>
                <w:rFonts w:ascii="GHEA Grapalat" w:hAnsi="GHEA Grapalat"/>
                <w:color w:val="000000"/>
                <w:sz w:val="16"/>
                <w:szCs w:val="16"/>
              </w:rPr>
              <w:t>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32</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33621420</w:t>
            </w:r>
          </w:p>
        </w:tc>
        <w:tc>
          <w:tcPr>
            <w:tcW w:w="1559" w:type="dxa"/>
          </w:tcPr>
          <w:p w:rsidR="001121F3" w:rsidRPr="00BB26A9" w:rsidRDefault="001121F3" w:rsidP="004E047B">
            <w:r w:rsidRPr="00BB26A9">
              <w:rPr>
                <w:rFonts w:ascii="GHEA Grapalat" w:hAnsi="GHEA Grapalat"/>
                <w:sz w:val="16"/>
                <w:szCs w:val="16"/>
              </w:rPr>
              <w:t xml:space="preserve">Аторвастатин </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r w:rsidRPr="00BB26A9">
              <w:rPr>
                <w:rFonts w:ascii="GHEA Grapalat" w:hAnsi="GHEA Grapalat"/>
                <w:sz w:val="16"/>
                <w:szCs w:val="16"/>
              </w:rPr>
              <w:t xml:space="preserve">Аторвастатин </w:t>
            </w:r>
          </w:p>
        </w:tc>
        <w:tc>
          <w:tcPr>
            <w:tcW w:w="1085" w:type="dxa"/>
          </w:tcPr>
          <w:p w:rsidR="001121F3" w:rsidRPr="00BB26A9" w:rsidRDefault="001121F3" w:rsidP="006A15DB">
            <w:pPr>
              <w:widowControl w:val="0"/>
              <w:jc w:val="center"/>
              <w:rPr>
                <w:rFonts w:ascii="GHEA Grapalat" w:hAnsi="GHEA Grapalat"/>
                <w:sz w:val="16"/>
                <w:szCs w:val="16"/>
              </w:rPr>
            </w:pPr>
            <w:r w:rsidRPr="00BB26A9">
              <w:rPr>
                <w:rFonts w:ascii="GHEA Grapalat" w:hAnsi="GHEA Grapalat"/>
                <w:sz w:val="16"/>
                <w:szCs w:val="16"/>
              </w:rPr>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Pr>
                <w:rFonts w:ascii="GHEA Grapalat" w:hAnsi="GHEA Grapalat"/>
                <w:color w:val="000000"/>
                <w:sz w:val="16"/>
                <w:szCs w:val="16"/>
              </w:rPr>
              <w:t>7</w:t>
            </w:r>
            <w:r w:rsidRPr="002267A9">
              <w:rPr>
                <w:rFonts w:ascii="GHEA Grapalat" w:hAnsi="GHEA Grapalat"/>
                <w:color w:val="000000"/>
                <w:sz w:val="16"/>
                <w:szCs w:val="16"/>
              </w:rPr>
              <w:t>000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Pr>
                <w:rFonts w:ascii="GHEA Grapalat" w:hAnsi="GHEA Grapalat"/>
                <w:color w:val="000000"/>
                <w:sz w:val="16"/>
                <w:szCs w:val="16"/>
              </w:rPr>
              <w:t>7</w:t>
            </w:r>
            <w:r w:rsidRPr="002267A9">
              <w:rPr>
                <w:rFonts w:ascii="GHEA Grapalat" w:hAnsi="GHEA Grapalat"/>
                <w:color w:val="000000"/>
                <w:sz w:val="16"/>
                <w:szCs w:val="16"/>
              </w:rPr>
              <w:t>000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33</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33661142</w:t>
            </w:r>
          </w:p>
        </w:tc>
        <w:tc>
          <w:tcPr>
            <w:tcW w:w="1559" w:type="dxa"/>
            <w:vAlign w:val="center"/>
          </w:tcPr>
          <w:p w:rsidR="001121F3" w:rsidRPr="00BB26A9" w:rsidRDefault="001121F3" w:rsidP="004E047B">
            <w:pPr>
              <w:rPr>
                <w:rFonts w:ascii="Sylfaen" w:hAnsi="Sylfaen"/>
                <w:sz w:val="18"/>
                <w:szCs w:val="18"/>
              </w:rPr>
            </w:pPr>
            <w:r w:rsidRPr="00BB26A9">
              <w:rPr>
                <w:rFonts w:ascii="Sylfaen" w:hAnsi="Sylfaen"/>
                <w:sz w:val="18"/>
                <w:szCs w:val="18"/>
              </w:rPr>
              <w:t>амитриптилин</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sz w:val="18"/>
                <w:szCs w:val="18"/>
              </w:rPr>
            </w:pPr>
            <w:r w:rsidRPr="00BB26A9">
              <w:rPr>
                <w:rFonts w:ascii="Sylfaen" w:hAnsi="Sylfaen"/>
                <w:sz w:val="18"/>
                <w:szCs w:val="18"/>
              </w:rPr>
              <w:t>амитриптилин</w:t>
            </w:r>
          </w:p>
        </w:tc>
        <w:tc>
          <w:tcPr>
            <w:tcW w:w="1085" w:type="dxa"/>
          </w:tcPr>
          <w:p w:rsidR="001121F3" w:rsidRPr="00BB26A9" w:rsidRDefault="001121F3" w:rsidP="006A15DB">
            <w:pPr>
              <w:widowControl w:val="0"/>
              <w:jc w:val="center"/>
              <w:rPr>
                <w:rFonts w:ascii="GHEA Grapalat" w:hAnsi="GHEA Grapalat"/>
                <w:sz w:val="16"/>
                <w:szCs w:val="16"/>
              </w:rPr>
            </w:pPr>
            <w:r w:rsidRPr="00BB26A9">
              <w:rPr>
                <w:rFonts w:ascii="GHEA Grapalat" w:hAnsi="GHEA Grapalat"/>
                <w:sz w:val="16"/>
                <w:szCs w:val="16"/>
              </w:rPr>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200</w:t>
            </w:r>
          </w:p>
        </w:tc>
        <w:tc>
          <w:tcPr>
            <w:tcW w:w="880" w:type="dxa"/>
          </w:tcPr>
          <w:p w:rsidR="001121F3" w:rsidRDefault="001121F3">
            <w:r w:rsidRPr="000B1412">
              <w:rPr>
                <w:sz w:val="16"/>
                <w:szCs w:val="16"/>
              </w:rPr>
              <w:t xml:space="preserve">Провайдер аптечных сетей в Армавирском марзе, с.Гай Исаакян 1,22д, не </w:t>
            </w:r>
            <w:r w:rsidRPr="000B1412">
              <w:rPr>
                <w:sz w:val="16"/>
                <w:szCs w:val="16"/>
              </w:rPr>
              <w:lastRenderedPageBreak/>
              <w:t>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lastRenderedPageBreak/>
              <w:t>200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34</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33661151</w:t>
            </w:r>
          </w:p>
        </w:tc>
        <w:tc>
          <w:tcPr>
            <w:tcW w:w="1559" w:type="dxa"/>
            <w:vAlign w:val="center"/>
          </w:tcPr>
          <w:p w:rsidR="001121F3" w:rsidRPr="00BB26A9" w:rsidRDefault="001121F3" w:rsidP="004E047B">
            <w:pPr>
              <w:rPr>
                <w:rFonts w:ascii="Sylfaen" w:hAnsi="Sylfaen"/>
                <w:sz w:val="18"/>
                <w:szCs w:val="18"/>
              </w:rPr>
            </w:pPr>
            <w:r w:rsidRPr="00BB26A9">
              <w:rPr>
                <w:rFonts w:ascii="Sylfaen" w:hAnsi="Sylfaen"/>
                <w:sz w:val="18"/>
                <w:szCs w:val="18"/>
              </w:rPr>
              <w:t>Ацикловир</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sz w:val="18"/>
                <w:szCs w:val="18"/>
              </w:rPr>
            </w:pPr>
            <w:r w:rsidRPr="00BB26A9">
              <w:rPr>
                <w:rFonts w:ascii="Sylfaen" w:hAnsi="Sylfaen"/>
                <w:sz w:val="18"/>
                <w:szCs w:val="18"/>
              </w:rPr>
              <w:t>Ацикловир</w:t>
            </w:r>
          </w:p>
        </w:tc>
        <w:tc>
          <w:tcPr>
            <w:tcW w:w="1085" w:type="dxa"/>
            <w:vAlign w:val="center"/>
          </w:tcPr>
          <w:p w:rsidR="001121F3" w:rsidRPr="00BB26A9" w:rsidRDefault="001121F3" w:rsidP="006A15DB">
            <w:pPr>
              <w:jc w:val="center"/>
              <w:rPr>
                <w:rFonts w:ascii="Sylfaen" w:hAnsi="Sylfaen"/>
                <w:sz w:val="18"/>
                <w:szCs w:val="18"/>
              </w:rPr>
            </w:pPr>
            <w:r w:rsidRPr="00BB26A9">
              <w:rPr>
                <w:rFonts w:ascii="Sylfaen" w:hAnsi="Sylfaen"/>
                <w:sz w:val="18"/>
                <w:szCs w:val="18"/>
              </w:rPr>
              <w:t>штука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2</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2</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35</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33661151</w:t>
            </w:r>
          </w:p>
        </w:tc>
        <w:tc>
          <w:tcPr>
            <w:tcW w:w="1559" w:type="dxa"/>
          </w:tcPr>
          <w:p w:rsidR="001121F3" w:rsidRPr="00BB26A9" w:rsidRDefault="001121F3" w:rsidP="004E047B">
            <w:r w:rsidRPr="00BB26A9">
              <w:t>Ацикловир</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r w:rsidRPr="00BB26A9">
              <w:t>Ацикловир</w:t>
            </w:r>
          </w:p>
        </w:tc>
        <w:tc>
          <w:tcPr>
            <w:tcW w:w="1085" w:type="dxa"/>
            <w:vAlign w:val="center"/>
          </w:tcPr>
          <w:p w:rsidR="001121F3" w:rsidRPr="00BB26A9" w:rsidRDefault="001121F3" w:rsidP="006A15DB">
            <w:pPr>
              <w:jc w:val="center"/>
              <w:rPr>
                <w:rFonts w:ascii="Sylfaen" w:hAnsi="Sylfaen"/>
                <w:sz w:val="18"/>
                <w:szCs w:val="18"/>
              </w:rPr>
            </w:pPr>
            <w:r w:rsidRPr="00BB26A9">
              <w:rPr>
                <w:rFonts w:ascii="GHEA Grapalat" w:hAnsi="GHEA Grapalat"/>
                <w:sz w:val="16"/>
                <w:szCs w:val="16"/>
              </w:rPr>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20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20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36</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33661151</w:t>
            </w:r>
          </w:p>
        </w:tc>
        <w:tc>
          <w:tcPr>
            <w:tcW w:w="1559" w:type="dxa"/>
          </w:tcPr>
          <w:p w:rsidR="001121F3" w:rsidRPr="00BB26A9" w:rsidRDefault="001121F3" w:rsidP="004E047B">
            <w:r w:rsidRPr="00BB26A9">
              <w:t>Ацикловир</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r w:rsidRPr="00BB26A9">
              <w:t>Ацикловир</w:t>
            </w:r>
          </w:p>
        </w:tc>
        <w:tc>
          <w:tcPr>
            <w:tcW w:w="1085" w:type="dxa"/>
            <w:vAlign w:val="center"/>
          </w:tcPr>
          <w:p w:rsidR="001121F3" w:rsidRPr="00BB26A9" w:rsidRDefault="001121F3" w:rsidP="006A15DB">
            <w:pPr>
              <w:jc w:val="center"/>
              <w:rPr>
                <w:rFonts w:ascii="Sylfaen" w:hAnsi="Sylfaen"/>
                <w:sz w:val="18"/>
                <w:szCs w:val="18"/>
              </w:rPr>
            </w:pPr>
            <w:r w:rsidRPr="00BB26A9">
              <w:rPr>
                <w:rFonts w:ascii="Sylfaen" w:hAnsi="Sylfaen"/>
                <w:sz w:val="18"/>
                <w:szCs w:val="18"/>
              </w:rPr>
              <w:t>штука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2</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2</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37</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33691127</w:t>
            </w:r>
          </w:p>
        </w:tc>
        <w:tc>
          <w:tcPr>
            <w:tcW w:w="1559" w:type="dxa"/>
            <w:vAlign w:val="center"/>
          </w:tcPr>
          <w:p w:rsidR="001121F3" w:rsidRPr="00BB26A9" w:rsidRDefault="001121F3" w:rsidP="004E047B">
            <w:pPr>
              <w:rPr>
                <w:rFonts w:ascii="Sylfaen" w:hAnsi="Sylfaen"/>
                <w:sz w:val="18"/>
                <w:szCs w:val="18"/>
              </w:rPr>
            </w:pPr>
            <w:r w:rsidRPr="00BB26A9">
              <w:rPr>
                <w:rFonts w:ascii="Sylfaen" w:hAnsi="Sylfaen"/>
                <w:sz w:val="18"/>
                <w:szCs w:val="18"/>
              </w:rPr>
              <w:t>Бензилбензоат</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sz w:val="18"/>
                <w:szCs w:val="18"/>
              </w:rPr>
            </w:pPr>
            <w:r w:rsidRPr="00BB26A9">
              <w:rPr>
                <w:rFonts w:ascii="Sylfaen" w:hAnsi="Sylfaen"/>
                <w:sz w:val="18"/>
                <w:szCs w:val="18"/>
              </w:rPr>
              <w:t>Бензилбензоат</w:t>
            </w:r>
          </w:p>
        </w:tc>
        <w:tc>
          <w:tcPr>
            <w:tcW w:w="1085" w:type="dxa"/>
            <w:vAlign w:val="center"/>
          </w:tcPr>
          <w:p w:rsidR="001121F3" w:rsidRPr="00BB26A9" w:rsidRDefault="001121F3" w:rsidP="006A15DB">
            <w:pPr>
              <w:jc w:val="center"/>
              <w:rPr>
                <w:rFonts w:ascii="Sylfaen" w:hAnsi="Sylfaen"/>
                <w:sz w:val="18"/>
                <w:szCs w:val="18"/>
              </w:rPr>
            </w:pPr>
            <w:r w:rsidRPr="00BB26A9">
              <w:rPr>
                <w:rFonts w:ascii="Sylfaen" w:hAnsi="Sylfaen"/>
                <w:sz w:val="18"/>
                <w:szCs w:val="18"/>
              </w:rPr>
              <w:t>флакон</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5</w:t>
            </w:r>
          </w:p>
        </w:tc>
        <w:tc>
          <w:tcPr>
            <w:tcW w:w="880" w:type="dxa"/>
          </w:tcPr>
          <w:p w:rsidR="001121F3" w:rsidRDefault="001121F3">
            <w:r w:rsidRPr="000B1412">
              <w:rPr>
                <w:sz w:val="16"/>
                <w:szCs w:val="16"/>
              </w:rPr>
              <w:t xml:space="preserve">Провайдер аптечных сетей в Армавирском марзе, с.Гай Исаакян 1,22д, не </w:t>
            </w:r>
            <w:r w:rsidRPr="000B1412">
              <w:rPr>
                <w:sz w:val="16"/>
                <w:szCs w:val="16"/>
              </w:rPr>
              <w:lastRenderedPageBreak/>
              <w:t>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lastRenderedPageBreak/>
              <w:t>5</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38</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33631210</w:t>
            </w:r>
          </w:p>
        </w:tc>
        <w:tc>
          <w:tcPr>
            <w:tcW w:w="1559" w:type="dxa"/>
            <w:vAlign w:val="center"/>
          </w:tcPr>
          <w:p w:rsidR="001121F3" w:rsidRPr="00BB26A9" w:rsidRDefault="001121F3" w:rsidP="004E047B">
            <w:pPr>
              <w:rPr>
                <w:rFonts w:ascii="Sylfaen" w:hAnsi="Sylfaen"/>
                <w:sz w:val="18"/>
                <w:szCs w:val="18"/>
              </w:rPr>
            </w:pPr>
            <w:r w:rsidRPr="00BB26A9">
              <w:rPr>
                <w:rFonts w:ascii="Sylfaen" w:hAnsi="Sylfaen"/>
                <w:sz w:val="18"/>
                <w:szCs w:val="18"/>
              </w:rPr>
              <w:t>Бетаметазон</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sz w:val="18"/>
                <w:szCs w:val="18"/>
              </w:rPr>
            </w:pPr>
            <w:r w:rsidRPr="00BB26A9">
              <w:rPr>
                <w:rFonts w:ascii="Sylfaen" w:hAnsi="Sylfaen"/>
                <w:sz w:val="18"/>
                <w:szCs w:val="18"/>
              </w:rPr>
              <w:t>Бетаметазон</w:t>
            </w:r>
          </w:p>
        </w:tc>
        <w:tc>
          <w:tcPr>
            <w:tcW w:w="1085" w:type="dxa"/>
            <w:vAlign w:val="center"/>
          </w:tcPr>
          <w:p w:rsidR="001121F3" w:rsidRPr="00BB26A9" w:rsidRDefault="001121F3" w:rsidP="006A15DB">
            <w:pPr>
              <w:jc w:val="center"/>
              <w:rPr>
                <w:rFonts w:ascii="Sylfaen" w:hAnsi="Sylfaen"/>
                <w:sz w:val="18"/>
                <w:szCs w:val="18"/>
              </w:rPr>
            </w:pPr>
            <w:r w:rsidRPr="00BB26A9">
              <w:rPr>
                <w:rFonts w:ascii="Sylfaen" w:hAnsi="Sylfaen"/>
                <w:sz w:val="18"/>
                <w:szCs w:val="18"/>
              </w:rPr>
              <w:t>шт</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5</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5</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39</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33621720</w:t>
            </w:r>
          </w:p>
        </w:tc>
        <w:tc>
          <w:tcPr>
            <w:tcW w:w="1559" w:type="dxa"/>
          </w:tcPr>
          <w:p w:rsidR="001121F3" w:rsidRPr="00BB26A9" w:rsidRDefault="001121F3" w:rsidP="004E047B">
            <w:r w:rsidRPr="00BB26A9">
              <w:rPr>
                <w:rFonts w:ascii="GHEA Grapalat" w:hAnsi="GHEA Grapalat"/>
                <w:sz w:val="16"/>
                <w:szCs w:val="16"/>
              </w:rPr>
              <w:t>Бисопролол</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r w:rsidRPr="00BB26A9">
              <w:rPr>
                <w:rFonts w:ascii="GHEA Grapalat" w:hAnsi="GHEA Grapalat"/>
                <w:sz w:val="16"/>
                <w:szCs w:val="16"/>
              </w:rPr>
              <w:t>Бисопролол</w:t>
            </w:r>
          </w:p>
        </w:tc>
        <w:tc>
          <w:tcPr>
            <w:tcW w:w="1085" w:type="dxa"/>
          </w:tcPr>
          <w:p w:rsidR="001121F3" w:rsidRPr="00BB26A9" w:rsidRDefault="001121F3" w:rsidP="006A15DB">
            <w:pPr>
              <w:widowControl w:val="0"/>
              <w:jc w:val="center"/>
              <w:rPr>
                <w:rFonts w:ascii="GHEA Grapalat" w:hAnsi="GHEA Grapalat"/>
                <w:sz w:val="16"/>
                <w:szCs w:val="16"/>
              </w:rPr>
            </w:pPr>
            <w:r w:rsidRPr="00BB26A9">
              <w:rPr>
                <w:rFonts w:ascii="GHEA Grapalat" w:hAnsi="GHEA Grapalat"/>
                <w:sz w:val="16"/>
                <w:szCs w:val="16"/>
              </w:rPr>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Pr>
                <w:rFonts w:ascii="GHEA Grapalat" w:hAnsi="GHEA Grapalat"/>
                <w:color w:val="000000"/>
                <w:sz w:val="16"/>
                <w:szCs w:val="16"/>
              </w:rPr>
              <w:t>10</w:t>
            </w:r>
            <w:r w:rsidRPr="002267A9">
              <w:rPr>
                <w:rFonts w:ascii="GHEA Grapalat" w:hAnsi="GHEA Grapalat"/>
                <w:color w:val="000000"/>
                <w:sz w:val="16"/>
                <w:szCs w:val="16"/>
              </w:rPr>
              <w:t>000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Pr>
                <w:rFonts w:ascii="GHEA Grapalat" w:hAnsi="GHEA Grapalat"/>
                <w:color w:val="000000"/>
                <w:sz w:val="16"/>
                <w:szCs w:val="16"/>
              </w:rPr>
              <w:t>10</w:t>
            </w:r>
            <w:r w:rsidRPr="002267A9">
              <w:rPr>
                <w:rFonts w:ascii="GHEA Grapalat" w:hAnsi="GHEA Grapalat"/>
                <w:color w:val="000000"/>
                <w:sz w:val="16"/>
                <w:szCs w:val="16"/>
              </w:rPr>
              <w:t>000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40</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33621720</w:t>
            </w:r>
          </w:p>
        </w:tc>
        <w:tc>
          <w:tcPr>
            <w:tcW w:w="1559" w:type="dxa"/>
          </w:tcPr>
          <w:p w:rsidR="001121F3" w:rsidRPr="00BB26A9" w:rsidRDefault="001121F3" w:rsidP="004E047B">
            <w:r w:rsidRPr="00BB26A9">
              <w:rPr>
                <w:rFonts w:ascii="GHEA Grapalat" w:hAnsi="GHEA Grapalat"/>
                <w:sz w:val="16"/>
                <w:szCs w:val="16"/>
              </w:rPr>
              <w:t>Бисопролол</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r w:rsidRPr="00BB26A9">
              <w:rPr>
                <w:rFonts w:ascii="GHEA Grapalat" w:hAnsi="GHEA Grapalat"/>
                <w:sz w:val="16"/>
                <w:szCs w:val="16"/>
              </w:rPr>
              <w:t>Бисопролол</w:t>
            </w:r>
          </w:p>
        </w:tc>
        <w:tc>
          <w:tcPr>
            <w:tcW w:w="1085" w:type="dxa"/>
          </w:tcPr>
          <w:p w:rsidR="001121F3" w:rsidRPr="00BB26A9" w:rsidRDefault="001121F3" w:rsidP="006A15DB">
            <w:pPr>
              <w:widowControl w:val="0"/>
              <w:jc w:val="center"/>
              <w:rPr>
                <w:rFonts w:ascii="GHEA Grapalat" w:hAnsi="GHEA Grapalat"/>
                <w:sz w:val="16"/>
                <w:szCs w:val="16"/>
              </w:rPr>
            </w:pPr>
            <w:r w:rsidRPr="00BB26A9">
              <w:rPr>
                <w:rFonts w:ascii="GHEA Grapalat" w:hAnsi="GHEA Grapalat"/>
                <w:sz w:val="16"/>
                <w:szCs w:val="16"/>
              </w:rPr>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2000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2000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41</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33691189</w:t>
            </w:r>
          </w:p>
        </w:tc>
        <w:tc>
          <w:tcPr>
            <w:tcW w:w="1559" w:type="dxa"/>
          </w:tcPr>
          <w:p w:rsidR="001121F3" w:rsidRPr="00BB26A9" w:rsidRDefault="001121F3" w:rsidP="004E047B">
            <w:r w:rsidRPr="00BB26A9">
              <w:rPr>
                <w:rFonts w:ascii="GHEA Grapalat" w:hAnsi="GHEA Grapalat"/>
                <w:color w:val="000000"/>
                <w:sz w:val="18"/>
                <w:szCs w:val="18"/>
              </w:rPr>
              <w:t>Бетагистин</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r w:rsidRPr="00BB26A9">
              <w:rPr>
                <w:rFonts w:ascii="GHEA Grapalat" w:hAnsi="GHEA Grapalat"/>
                <w:color w:val="000000"/>
                <w:sz w:val="18"/>
                <w:szCs w:val="18"/>
              </w:rPr>
              <w:t>Бетагистин</w:t>
            </w:r>
          </w:p>
        </w:tc>
        <w:tc>
          <w:tcPr>
            <w:tcW w:w="1085" w:type="dxa"/>
          </w:tcPr>
          <w:p w:rsidR="001121F3" w:rsidRPr="00BB26A9" w:rsidRDefault="001121F3" w:rsidP="006A15DB">
            <w:r w:rsidRPr="00BB26A9">
              <w:rPr>
                <w:rFonts w:ascii="GHEA Grapalat" w:hAnsi="GHEA Grapalat"/>
                <w:sz w:val="16"/>
                <w:szCs w:val="16"/>
              </w:rPr>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20</w:t>
            </w:r>
          </w:p>
        </w:tc>
        <w:tc>
          <w:tcPr>
            <w:tcW w:w="880" w:type="dxa"/>
          </w:tcPr>
          <w:p w:rsidR="001121F3" w:rsidRDefault="001121F3">
            <w:r w:rsidRPr="000B1412">
              <w:rPr>
                <w:sz w:val="16"/>
                <w:szCs w:val="16"/>
              </w:rPr>
              <w:t xml:space="preserve">Провайдер аптечных сетей в Армавирском марзе, с.Гай Исаакян 1,22д, не </w:t>
            </w:r>
            <w:r w:rsidRPr="000B1412">
              <w:rPr>
                <w:sz w:val="16"/>
                <w:szCs w:val="16"/>
              </w:rPr>
              <w:lastRenderedPageBreak/>
              <w:t>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lastRenderedPageBreak/>
              <w:t>20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42</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33651127</w:t>
            </w:r>
          </w:p>
        </w:tc>
        <w:tc>
          <w:tcPr>
            <w:tcW w:w="1559" w:type="dxa"/>
            <w:vAlign w:val="center"/>
          </w:tcPr>
          <w:p w:rsidR="001121F3" w:rsidRPr="00BB26A9" w:rsidRDefault="001121F3" w:rsidP="004E047B">
            <w:pPr>
              <w:rPr>
                <w:rFonts w:ascii="Sylfaen" w:hAnsi="Sylfaen"/>
                <w:sz w:val="18"/>
                <w:szCs w:val="18"/>
              </w:rPr>
            </w:pPr>
            <w:r w:rsidRPr="00BB26A9">
              <w:rPr>
                <w:rFonts w:ascii="Sylfaen" w:hAnsi="Sylfaen"/>
                <w:sz w:val="18"/>
                <w:szCs w:val="18"/>
              </w:rPr>
              <w:t xml:space="preserve">Доксициклин </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sz w:val="18"/>
                <w:szCs w:val="18"/>
              </w:rPr>
            </w:pPr>
            <w:r w:rsidRPr="00BB26A9">
              <w:rPr>
                <w:rFonts w:ascii="Sylfaen" w:hAnsi="Sylfaen"/>
                <w:sz w:val="18"/>
                <w:szCs w:val="18"/>
              </w:rPr>
              <w:t xml:space="preserve">Доксициклин </w:t>
            </w:r>
          </w:p>
        </w:tc>
        <w:tc>
          <w:tcPr>
            <w:tcW w:w="1085" w:type="dxa"/>
          </w:tcPr>
          <w:p w:rsidR="001121F3" w:rsidRPr="00BB26A9" w:rsidRDefault="001121F3" w:rsidP="006A15DB">
            <w:r w:rsidRPr="00BB26A9">
              <w:rPr>
                <w:rFonts w:ascii="GHEA Grapalat" w:hAnsi="GHEA Grapalat"/>
                <w:sz w:val="16"/>
                <w:szCs w:val="16"/>
              </w:rPr>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10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10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43</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33661153</w:t>
            </w:r>
          </w:p>
        </w:tc>
        <w:tc>
          <w:tcPr>
            <w:tcW w:w="1559" w:type="dxa"/>
          </w:tcPr>
          <w:p w:rsidR="001121F3" w:rsidRPr="00BB26A9" w:rsidRDefault="001121F3" w:rsidP="004E047B">
            <w:r w:rsidRPr="00BB26A9">
              <w:rPr>
                <w:rFonts w:ascii="GHEA Grapalat" w:hAnsi="GHEA Grapalat"/>
                <w:sz w:val="16"/>
                <w:szCs w:val="16"/>
              </w:rPr>
              <w:t>Дексаметазон</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r w:rsidRPr="00BB26A9">
              <w:rPr>
                <w:rFonts w:ascii="GHEA Grapalat" w:hAnsi="GHEA Grapalat"/>
                <w:sz w:val="16"/>
                <w:szCs w:val="16"/>
              </w:rPr>
              <w:t>Дексаметазон</w:t>
            </w:r>
          </w:p>
        </w:tc>
        <w:tc>
          <w:tcPr>
            <w:tcW w:w="1085" w:type="dxa"/>
          </w:tcPr>
          <w:p w:rsidR="001121F3" w:rsidRPr="00BB26A9" w:rsidRDefault="001121F3" w:rsidP="006A15DB">
            <w:pPr>
              <w:widowControl w:val="0"/>
              <w:jc w:val="center"/>
              <w:rPr>
                <w:rFonts w:ascii="GHEA Grapalat" w:hAnsi="GHEA Grapalat"/>
                <w:sz w:val="16"/>
                <w:szCs w:val="16"/>
              </w:rPr>
            </w:pPr>
            <w:r w:rsidRPr="00BB26A9">
              <w:rPr>
                <w:rFonts w:ascii="GHEA Grapalat" w:hAnsi="GHEA Grapalat"/>
                <w:sz w:val="16"/>
                <w:szCs w:val="16"/>
              </w:rPr>
              <w:t>ампул</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50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50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44</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33661153</w:t>
            </w:r>
          </w:p>
        </w:tc>
        <w:tc>
          <w:tcPr>
            <w:tcW w:w="1559" w:type="dxa"/>
          </w:tcPr>
          <w:p w:rsidR="001121F3" w:rsidRPr="00BB26A9" w:rsidRDefault="001121F3" w:rsidP="004E047B">
            <w:r w:rsidRPr="00BB26A9">
              <w:rPr>
                <w:rFonts w:ascii="GHEA Grapalat" w:hAnsi="GHEA Grapalat"/>
                <w:sz w:val="16"/>
                <w:szCs w:val="16"/>
              </w:rPr>
              <w:t>Дексаметазон</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r w:rsidRPr="00BB26A9">
              <w:rPr>
                <w:rFonts w:ascii="GHEA Grapalat" w:hAnsi="GHEA Grapalat"/>
                <w:sz w:val="16"/>
                <w:szCs w:val="16"/>
              </w:rPr>
              <w:t>Дексаметазон</w:t>
            </w:r>
          </w:p>
        </w:tc>
        <w:tc>
          <w:tcPr>
            <w:tcW w:w="1085" w:type="dxa"/>
          </w:tcPr>
          <w:p w:rsidR="001121F3" w:rsidRPr="00BB26A9" w:rsidRDefault="001121F3" w:rsidP="006A15DB">
            <w:pPr>
              <w:widowControl w:val="0"/>
              <w:jc w:val="center"/>
              <w:rPr>
                <w:rFonts w:ascii="GHEA Grapalat" w:hAnsi="GHEA Grapalat"/>
                <w:sz w:val="16"/>
                <w:szCs w:val="16"/>
              </w:rPr>
            </w:pPr>
            <w:r w:rsidRPr="00BB26A9">
              <w:rPr>
                <w:rFonts w:ascii="GHEA Grapalat" w:hAnsi="GHEA Grapalat"/>
                <w:sz w:val="16"/>
                <w:szCs w:val="16"/>
              </w:rPr>
              <w:t>ампул</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50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50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45</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33661136</w:t>
            </w:r>
          </w:p>
        </w:tc>
        <w:tc>
          <w:tcPr>
            <w:tcW w:w="1559" w:type="dxa"/>
            <w:vAlign w:val="center"/>
          </w:tcPr>
          <w:p w:rsidR="001121F3" w:rsidRPr="00BB26A9" w:rsidRDefault="001121F3" w:rsidP="004E047B">
            <w:pPr>
              <w:rPr>
                <w:rFonts w:ascii="Sylfaen" w:hAnsi="Sylfaen"/>
                <w:sz w:val="18"/>
                <w:szCs w:val="18"/>
                <w:highlight w:val="cyan"/>
              </w:rPr>
            </w:pPr>
            <w:r w:rsidRPr="00BB26A9">
              <w:rPr>
                <w:rFonts w:ascii="Sylfaen" w:hAnsi="Sylfaen"/>
                <w:sz w:val="18"/>
                <w:szCs w:val="18"/>
                <w:highlight w:val="cyan"/>
              </w:rPr>
              <w:t>диазепам</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sz w:val="18"/>
                <w:szCs w:val="18"/>
                <w:highlight w:val="cyan"/>
              </w:rPr>
            </w:pPr>
            <w:r w:rsidRPr="00BB26A9">
              <w:rPr>
                <w:rFonts w:ascii="Sylfaen" w:hAnsi="Sylfaen"/>
                <w:sz w:val="18"/>
                <w:szCs w:val="18"/>
                <w:highlight w:val="cyan"/>
              </w:rPr>
              <w:t>диазепам</w:t>
            </w:r>
          </w:p>
        </w:tc>
        <w:tc>
          <w:tcPr>
            <w:tcW w:w="1085" w:type="dxa"/>
          </w:tcPr>
          <w:p w:rsidR="001121F3" w:rsidRPr="00BB26A9" w:rsidRDefault="001121F3" w:rsidP="006A15DB">
            <w:pPr>
              <w:widowControl w:val="0"/>
              <w:jc w:val="center"/>
              <w:rPr>
                <w:rFonts w:ascii="GHEA Grapalat" w:hAnsi="GHEA Grapalat"/>
                <w:sz w:val="16"/>
                <w:szCs w:val="16"/>
              </w:rPr>
            </w:pPr>
            <w:r w:rsidRPr="00BB26A9">
              <w:rPr>
                <w:rFonts w:ascii="GHEA Grapalat" w:hAnsi="GHEA Grapalat"/>
                <w:sz w:val="16"/>
                <w:szCs w:val="16"/>
              </w:rPr>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1800</w:t>
            </w:r>
          </w:p>
        </w:tc>
        <w:tc>
          <w:tcPr>
            <w:tcW w:w="880" w:type="dxa"/>
          </w:tcPr>
          <w:p w:rsidR="001121F3" w:rsidRDefault="001121F3">
            <w:r w:rsidRPr="000B1412">
              <w:rPr>
                <w:sz w:val="16"/>
                <w:szCs w:val="16"/>
              </w:rPr>
              <w:t xml:space="preserve">Провайдер аптечных сетей в Армавирском марзе, с.Гай Исаакян 1,22д, не </w:t>
            </w:r>
            <w:r w:rsidRPr="000B1412">
              <w:rPr>
                <w:sz w:val="16"/>
                <w:szCs w:val="16"/>
              </w:rPr>
              <w:lastRenderedPageBreak/>
              <w:t>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lastRenderedPageBreak/>
              <w:t>1800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46</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33661136</w:t>
            </w:r>
          </w:p>
        </w:tc>
        <w:tc>
          <w:tcPr>
            <w:tcW w:w="1559" w:type="dxa"/>
          </w:tcPr>
          <w:p w:rsidR="001121F3" w:rsidRPr="00BB26A9" w:rsidRDefault="001121F3" w:rsidP="004E047B">
            <w:r w:rsidRPr="00BB26A9">
              <w:rPr>
                <w:rFonts w:ascii="Sylfaen" w:hAnsi="Sylfaen"/>
                <w:sz w:val="18"/>
                <w:szCs w:val="18"/>
                <w:highlight w:val="cyan"/>
              </w:rPr>
              <w:t>диазепам</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r w:rsidRPr="00BB26A9">
              <w:rPr>
                <w:rFonts w:ascii="Sylfaen" w:hAnsi="Sylfaen"/>
                <w:sz w:val="18"/>
                <w:szCs w:val="18"/>
                <w:highlight w:val="cyan"/>
              </w:rPr>
              <w:t>диазепам</w:t>
            </w:r>
          </w:p>
        </w:tc>
        <w:tc>
          <w:tcPr>
            <w:tcW w:w="1085" w:type="dxa"/>
          </w:tcPr>
          <w:p w:rsidR="001121F3" w:rsidRPr="00BB26A9" w:rsidRDefault="001121F3" w:rsidP="006A15DB">
            <w:pPr>
              <w:widowControl w:val="0"/>
              <w:jc w:val="center"/>
              <w:rPr>
                <w:rFonts w:ascii="GHEA Grapalat" w:hAnsi="GHEA Grapalat"/>
                <w:sz w:val="16"/>
                <w:szCs w:val="16"/>
              </w:rPr>
            </w:pPr>
            <w:r w:rsidRPr="00BB26A9">
              <w:rPr>
                <w:rFonts w:ascii="GHEA Grapalat" w:hAnsi="GHEA Grapalat"/>
                <w:sz w:val="16"/>
                <w:szCs w:val="16"/>
              </w:rPr>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500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500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47</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33661136</w:t>
            </w:r>
          </w:p>
        </w:tc>
        <w:tc>
          <w:tcPr>
            <w:tcW w:w="1559" w:type="dxa"/>
          </w:tcPr>
          <w:p w:rsidR="001121F3" w:rsidRPr="00BB26A9" w:rsidRDefault="001121F3" w:rsidP="004E047B">
            <w:r w:rsidRPr="00BB26A9">
              <w:rPr>
                <w:rFonts w:ascii="Sylfaen" w:hAnsi="Sylfaen"/>
                <w:sz w:val="18"/>
                <w:szCs w:val="18"/>
                <w:highlight w:val="cyan"/>
              </w:rPr>
              <w:t>диазепам</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r w:rsidRPr="00BB26A9">
              <w:rPr>
                <w:rFonts w:ascii="Sylfaen" w:hAnsi="Sylfaen"/>
                <w:sz w:val="18"/>
                <w:szCs w:val="18"/>
                <w:highlight w:val="cyan"/>
              </w:rPr>
              <w:t>диазепам</w:t>
            </w:r>
          </w:p>
        </w:tc>
        <w:tc>
          <w:tcPr>
            <w:tcW w:w="1085" w:type="dxa"/>
            <w:vAlign w:val="bottom"/>
          </w:tcPr>
          <w:p w:rsidR="001121F3" w:rsidRPr="00BB26A9" w:rsidRDefault="001121F3" w:rsidP="006A15DB">
            <w:pPr>
              <w:rPr>
                <w:rFonts w:ascii="GHEA Grapalat" w:hAnsi="GHEA Grapalat"/>
                <w:color w:val="000000"/>
                <w:sz w:val="18"/>
                <w:szCs w:val="18"/>
              </w:rPr>
            </w:pPr>
            <w:r w:rsidRPr="00BB26A9">
              <w:rPr>
                <w:rFonts w:ascii="GHEA Grapalat" w:hAnsi="GHEA Grapalat"/>
                <w:color w:val="000000"/>
                <w:sz w:val="18"/>
                <w:szCs w:val="18"/>
              </w:rPr>
              <w:t>амп.</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20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20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48</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33621380</w:t>
            </w:r>
          </w:p>
        </w:tc>
        <w:tc>
          <w:tcPr>
            <w:tcW w:w="1559" w:type="dxa"/>
          </w:tcPr>
          <w:p w:rsidR="001121F3" w:rsidRPr="00BB26A9" w:rsidRDefault="001121F3" w:rsidP="004E047B">
            <w:r w:rsidRPr="00BB26A9">
              <w:rPr>
                <w:rFonts w:ascii="GHEA Grapalat" w:hAnsi="GHEA Grapalat"/>
                <w:color w:val="000000"/>
                <w:sz w:val="16"/>
                <w:szCs w:val="16"/>
              </w:rPr>
              <w:t>Дигоксин</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r w:rsidRPr="00BB26A9">
              <w:rPr>
                <w:rFonts w:ascii="GHEA Grapalat" w:hAnsi="GHEA Grapalat"/>
                <w:color w:val="000000"/>
                <w:sz w:val="16"/>
                <w:szCs w:val="16"/>
              </w:rPr>
              <w:t>Дигоксин</w:t>
            </w:r>
          </w:p>
        </w:tc>
        <w:tc>
          <w:tcPr>
            <w:tcW w:w="1085" w:type="dxa"/>
          </w:tcPr>
          <w:p w:rsidR="001121F3" w:rsidRPr="00BB26A9" w:rsidRDefault="001121F3" w:rsidP="006A15DB">
            <w:pPr>
              <w:rPr>
                <w:rFonts w:ascii="GHEA Grapalat" w:hAnsi="GHEA Grapalat"/>
                <w:sz w:val="16"/>
                <w:szCs w:val="16"/>
              </w:rPr>
            </w:pPr>
            <w:r w:rsidRPr="00BB26A9">
              <w:rPr>
                <w:rFonts w:ascii="GHEA Grapalat" w:hAnsi="GHEA Grapalat"/>
                <w:sz w:val="16"/>
                <w:szCs w:val="16"/>
              </w:rPr>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600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600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49</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33631310</w:t>
            </w:r>
          </w:p>
        </w:tc>
        <w:tc>
          <w:tcPr>
            <w:tcW w:w="1559" w:type="dxa"/>
          </w:tcPr>
          <w:p w:rsidR="001121F3" w:rsidRPr="00BB26A9" w:rsidRDefault="001121F3" w:rsidP="004E047B">
            <w:r w:rsidRPr="00BB26A9">
              <w:rPr>
                <w:rFonts w:ascii="GHEA Grapalat" w:hAnsi="GHEA Grapalat"/>
                <w:sz w:val="16"/>
                <w:szCs w:val="16"/>
              </w:rPr>
              <w:t>Диклофенак</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r w:rsidRPr="00BB26A9">
              <w:rPr>
                <w:rFonts w:ascii="GHEA Grapalat" w:hAnsi="GHEA Grapalat"/>
                <w:sz w:val="16"/>
                <w:szCs w:val="16"/>
              </w:rPr>
              <w:t>Диклофенак</w:t>
            </w:r>
          </w:p>
        </w:tc>
        <w:tc>
          <w:tcPr>
            <w:tcW w:w="1085" w:type="dxa"/>
            <w:vAlign w:val="center"/>
          </w:tcPr>
          <w:p w:rsidR="001121F3" w:rsidRPr="00BB26A9" w:rsidRDefault="001121F3" w:rsidP="006A15DB">
            <w:pPr>
              <w:jc w:val="center"/>
              <w:rPr>
                <w:rFonts w:ascii="Sylfaen" w:hAnsi="Sylfaen"/>
                <w:sz w:val="18"/>
                <w:szCs w:val="18"/>
              </w:rPr>
            </w:pPr>
            <w:r w:rsidRPr="00BB26A9">
              <w:rPr>
                <w:rFonts w:ascii="Sylfaen" w:hAnsi="Sylfaen"/>
                <w:sz w:val="18"/>
                <w:szCs w:val="18"/>
              </w:rPr>
              <w:t>штука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30</w:t>
            </w:r>
          </w:p>
        </w:tc>
        <w:tc>
          <w:tcPr>
            <w:tcW w:w="880" w:type="dxa"/>
          </w:tcPr>
          <w:p w:rsidR="001121F3" w:rsidRDefault="001121F3">
            <w:r w:rsidRPr="000B1412">
              <w:rPr>
                <w:sz w:val="16"/>
                <w:szCs w:val="16"/>
              </w:rPr>
              <w:t xml:space="preserve">Провайдер аптечных сетей в Армавирском марзе, с.Гай Исаакян 1,22д, не </w:t>
            </w:r>
            <w:r w:rsidRPr="000B1412">
              <w:rPr>
                <w:sz w:val="16"/>
                <w:szCs w:val="16"/>
              </w:rPr>
              <w:lastRenderedPageBreak/>
              <w:t>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lastRenderedPageBreak/>
              <w:t>30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50</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33631310</w:t>
            </w:r>
          </w:p>
        </w:tc>
        <w:tc>
          <w:tcPr>
            <w:tcW w:w="1559" w:type="dxa"/>
          </w:tcPr>
          <w:p w:rsidR="001121F3" w:rsidRPr="00BB26A9" w:rsidRDefault="001121F3" w:rsidP="004E047B">
            <w:r w:rsidRPr="00BB26A9">
              <w:rPr>
                <w:rFonts w:ascii="GHEA Grapalat" w:hAnsi="GHEA Grapalat"/>
                <w:sz w:val="16"/>
                <w:szCs w:val="16"/>
              </w:rPr>
              <w:t>Диклофенак</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r w:rsidRPr="00BB26A9">
              <w:rPr>
                <w:rFonts w:ascii="GHEA Grapalat" w:hAnsi="GHEA Grapalat"/>
                <w:sz w:val="16"/>
                <w:szCs w:val="16"/>
              </w:rPr>
              <w:t>Диклофенак</w:t>
            </w:r>
          </w:p>
        </w:tc>
        <w:tc>
          <w:tcPr>
            <w:tcW w:w="1085" w:type="dxa"/>
          </w:tcPr>
          <w:p w:rsidR="001121F3" w:rsidRPr="00BB26A9" w:rsidRDefault="001121F3" w:rsidP="006A15DB">
            <w:pPr>
              <w:rPr>
                <w:rFonts w:ascii="GHEA Grapalat" w:hAnsi="GHEA Grapalat"/>
                <w:sz w:val="16"/>
                <w:szCs w:val="16"/>
              </w:rPr>
            </w:pPr>
            <w:r w:rsidRPr="00BB26A9">
              <w:rPr>
                <w:rFonts w:ascii="GHEA Grapalat" w:hAnsi="GHEA Grapalat"/>
                <w:sz w:val="16"/>
                <w:szCs w:val="16"/>
              </w:rPr>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Pr>
                <w:rFonts w:ascii="GHEA Grapalat" w:hAnsi="GHEA Grapalat"/>
                <w:color w:val="000000"/>
                <w:sz w:val="16"/>
                <w:szCs w:val="16"/>
              </w:rPr>
              <w:t>1</w:t>
            </w:r>
            <w:r w:rsidRPr="002267A9">
              <w:rPr>
                <w:rFonts w:ascii="GHEA Grapalat" w:hAnsi="GHEA Grapalat"/>
                <w:color w:val="000000"/>
                <w:sz w:val="16"/>
                <w:szCs w:val="16"/>
              </w:rPr>
              <w:t>200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Pr>
                <w:rFonts w:ascii="GHEA Grapalat" w:hAnsi="GHEA Grapalat"/>
                <w:color w:val="000000"/>
                <w:sz w:val="16"/>
                <w:szCs w:val="16"/>
              </w:rPr>
              <w:t>1</w:t>
            </w:r>
            <w:r w:rsidRPr="002267A9">
              <w:rPr>
                <w:rFonts w:ascii="GHEA Grapalat" w:hAnsi="GHEA Grapalat"/>
                <w:color w:val="000000"/>
                <w:sz w:val="16"/>
                <w:szCs w:val="16"/>
              </w:rPr>
              <w:t>200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51</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33631310</w:t>
            </w:r>
          </w:p>
        </w:tc>
        <w:tc>
          <w:tcPr>
            <w:tcW w:w="1559" w:type="dxa"/>
          </w:tcPr>
          <w:p w:rsidR="001121F3" w:rsidRPr="00BB26A9" w:rsidRDefault="001121F3" w:rsidP="004E047B">
            <w:r w:rsidRPr="00BB26A9">
              <w:rPr>
                <w:rFonts w:ascii="GHEA Grapalat" w:hAnsi="GHEA Grapalat"/>
                <w:sz w:val="16"/>
                <w:szCs w:val="16"/>
              </w:rPr>
              <w:t>Диклофенак</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r w:rsidRPr="00BB26A9">
              <w:rPr>
                <w:rFonts w:ascii="GHEA Grapalat" w:hAnsi="GHEA Grapalat"/>
                <w:sz w:val="16"/>
                <w:szCs w:val="16"/>
              </w:rPr>
              <w:t>Диклофенак</w:t>
            </w:r>
          </w:p>
        </w:tc>
        <w:tc>
          <w:tcPr>
            <w:tcW w:w="1085" w:type="dxa"/>
          </w:tcPr>
          <w:p w:rsidR="001121F3" w:rsidRPr="00BB26A9" w:rsidRDefault="001121F3" w:rsidP="006A15DB">
            <w:pPr>
              <w:rPr>
                <w:rFonts w:ascii="GHEA Grapalat" w:hAnsi="GHEA Grapalat"/>
                <w:sz w:val="16"/>
                <w:szCs w:val="16"/>
              </w:rPr>
            </w:pPr>
            <w:r w:rsidRPr="00BB26A9">
              <w:rPr>
                <w:rFonts w:ascii="GHEA Grapalat" w:hAnsi="GHEA Grapalat"/>
                <w:sz w:val="16"/>
                <w:szCs w:val="16"/>
              </w:rPr>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100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100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52</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33631310</w:t>
            </w:r>
          </w:p>
        </w:tc>
        <w:tc>
          <w:tcPr>
            <w:tcW w:w="1559" w:type="dxa"/>
          </w:tcPr>
          <w:p w:rsidR="001121F3" w:rsidRPr="00BB26A9" w:rsidRDefault="001121F3" w:rsidP="004E047B">
            <w:r w:rsidRPr="00BB26A9">
              <w:rPr>
                <w:rFonts w:ascii="GHEA Grapalat" w:hAnsi="GHEA Grapalat"/>
                <w:sz w:val="16"/>
                <w:szCs w:val="16"/>
              </w:rPr>
              <w:t>Диклофенак</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r w:rsidRPr="00BB26A9">
              <w:rPr>
                <w:rFonts w:ascii="GHEA Grapalat" w:hAnsi="GHEA Grapalat"/>
                <w:sz w:val="16"/>
                <w:szCs w:val="16"/>
              </w:rPr>
              <w:t>Диклофенак</w:t>
            </w:r>
          </w:p>
        </w:tc>
        <w:tc>
          <w:tcPr>
            <w:tcW w:w="1085" w:type="dxa"/>
            <w:vAlign w:val="center"/>
          </w:tcPr>
          <w:p w:rsidR="001121F3" w:rsidRPr="00BB26A9" w:rsidRDefault="001121F3" w:rsidP="006A15DB">
            <w:pPr>
              <w:jc w:val="center"/>
              <w:rPr>
                <w:rFonts w:ascii="Sylfaen" w:hAnsi="Sylfaen"/>
                <w:sz w:val="18"/>
                <w:szCs w:val="18"/>
              </w:rPr>
            </w:pPr>
            <w:r w:rsidRPr="00BB26A9">
              <w:rPr>
                <w:rFonts w:ascii="GHEA Grapalat" w:hAnsi="GHEA Grapalat"/>
                <w:color w:val="000000"/>
                <w:sz w:val="16"/>
                <w:szCs w:val="16"/>
                <w:lang w:val="en-US" w:eastAsia="en-US" w:bidi="ar-SA"/>
              </w:rPr>
              <w:t xml:space="preserve">ампула  </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Pr>
                <w:rFonts w:ascii="GHEA Grapalat" w:hAnsi="GHEA Grapalat"/>
                <w:color w:val="000000"/>
                <w:sz w:val="16"/>
                <w:szCs w:val="16"/>
              </w:rPr>
              <w:t>5</w:t>
            </w:r>
            <w:r w:rsidRPr="002267A9">
              <w:rPr>
                <w:rFonts w:ascii="GHEA Grapalat" w:hAnsi="GHEA Grapalat"/>
                <w:color w:val="000000"/>
                <w:sz w:val="16"/>
                <w:szCs w:val="16"/>
              </w:rPr>
              <w:t>00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Pr>
                <w:rFonts w:ascii="GHEA Grapalat" w:hAnsi="GHEA Grapalat"/>
                <w:color w:val="000000"/>
                <w:sz w:val="16"/>
                <w:szCs w:val="16"/>
              </w:rPr>
              <w:t>5</w:t>
            </w:r>
            <w:r w:rsidRPr="002267A9">
              <w:rPr>
                <w:rFonts w:ascii="GHEA Grapalat" w:hAnsi="GHEA Grapalat"/>
                <w:color w:val="000000"/>
                <w:sz w:val="16"/>
                <w:szCs w:val="16"/>
              </w:rPr>
              <w:t>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53</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33642240</w:t>
            </w:r>
          </w:p>
        </w:tc>
        <w:tc>
          <w:tcPr>
            <w:tcW w:w="1559" w:type="dxa"/>
            <w:vAlign w:val="center"/>
          </w:tcPr>
          <w:p w:rsidR="001121F3" w:rsidRPr="00BB26A9" w:rsidRDefault="001121F3" w:rsidP="004E047B">
            <w:pPr>
              <w:rPr>
                <w:rFonts w:ascii="Sylfaen" w:hAnsi="Sylfaen"/>
                <w:sz w:val="18"/>
                <w:szCs w:val="18"/>
              </w:rPr>
            </w:pPr>
            <w:r w:rsidRPr="00BB26A9">
              <w:rPr>
                <w:rFonts w:ascii="Sylfaen" w:hAnsi="Sylfaen"/>
                <w:sz w:val="18"/>
                <w:szCs w:val="18"/>
              </w:rPr>
              <w:t>Тиамазол</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sz w:val="18"/>
                <w:szCs w:val="18"/>
              </w:rPr>
            </w:pPr>
            <w:r w:rsidRPr="00BB26A9">
              <w:rPr>
                <w:rFonts w:ascii="Sylfaen" w:hAnsi="Sylfaen"/>
                <w:sz w:val="18"/>
                <w:szCs w:val="18"/>
              </w:rPr>
              <w:t>Тиамазол</w:t>
            </w:r>
          </w:p>
        </w:tc>
        <w:tc>
          <w:tcPr>
            <w:tcW w:w="1085" w:type="dxa"/>
          </w:tcPr>
          <w:p w:rsidR="001121F3" w:rsidRPr="00BB26A9" w:rsidRDefault="001121F3" w:rsidP="006A15DB">
            <w:pPr>
              <w:rPr>
                <w:rFonts w:ascii="GHEA Grapalat" w:hAnsi="GHEA Grapalat"/>
                <w:sz w:val="16"/>
                <w:szCs w:val="16"/>
              </w:rPr>
            </w:pPr>
            <w:r w:rsidRPr="00BB26A9">
              <w:rPr>
                <w:rFonts w:ascii="GHEA Grapalat" w:hAnsi="GHEA Grapalat"/>
                <w:sz w:val="16"/>
                <w:szCs w:val="16"/>
              </w:rPr>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100</w:t>
            </w:r>
          </w:p>
        </w:tc>
        <w:tc>
          <w:tcPr>
            <w:tcW w:w="880" w:type="dxa"/>
          </w:tcPr>
          <w:p w:rsidR="001121F3" w:rsidRDefault="001121F3">
            <w:r w:rsidRPr="000B1412">
              <w:rPr>
                <w:sz w:val="16"/>
                <w:szCs w:val="16"/>
              </w:rPr>
              <w:t xml:space="preserve">Провайдер аптечных сетей в Армавирском марзе, с.Гай Исаакян 1,22д, не </w:t>
            </w:r>
            <w:r w:rsidRPr="000B1412">
              <w:rPr>
                <w:sz w:val="16"/>
                <w:szCs w:val="16"/>
              </w:rPr>
              <w:lastRenderedPageBreak/>
              <w:t>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lastRenderedPageBreak/>
              <w:t>100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54</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33661156</w:t>
            </w:r>
          </w:p>
        </w:tc>
        <w:tc>
          <w:tcPr>
            <w:tcW w:w="1559" w:type="dxa"/>
            <w:vAlign w:val="center"/>
          </w:tcPr>
          <w:p w:rsidR="001121F3" w:rsidRPr="00BB26A9" w:rsidRDefault="001121F3" w:rsidP="004E047B">
            <w:pPr>
              <w:rPr>
                <w:rFonts w:ascii="Sylfaen" w:hAnsi="Sylfaen"/>
                <w:sz w:val="18"/>
                <w:szCs w:val="18"/>
              </w:rPr>
            </w:pPr>
            <w:r w:rsidRPr="00BB26A9">
              <w:rPr>
                <w:rFonts w:ascii="Sylfaen" w:hAnsi="Sylfaen"/>
                <w:sz w:val="18"/>
                <w:szCs w:val="18"/>
              </w:rPr>
              <w:t>тимолол</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sz w:val="18"/>
                <w:szCs w:val="18"/>
              </w:rPr>
            </w:pPr>
            <w:r w:rsidRPr="00BB26A9">
              <w:rPr>
                <w:rFonts w:ascii="Sylfaen" w:hAnsi="Sylfaen"/>
                <w:sz w:val="18"/>
                <w:szCs w:val="18"/>
              </w:rPr>
              <w:t>тимолол</w:t>
            </w:r>
          </w:p>
        </w:tc>
        <w:tc>
          <w:tcPr>
            <w:tcW w:w="1085" w:type="dxa"/>
          </w:tcPr>
          <w:p w:rsidR="001121F3" w:rsidRPr="00BB26A9" w:rsidRDefault="001121F3" w:rsidP="006A15DB">
            <w:r w:rsidRPr="00BB26A9">
              <w:rPr>
                <w:rFonts w:ascii="Sylfaen" w:hAnsi="Sylfaen"/>
                <w:sz w:val="18"/>
                <w:szCs w:val="18"/>
              </w:rPr>
              <w:t>флакон</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10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10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55</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33661156</w:t>
            </w:r>
          </w:p>
        </w:tc>
        <w:tc>
          <w:tcPr>
            <w:tcW w:w="1559" w:type="dxa"/>
            <w:vAlign w:val="center"/>
          </w:tcPr>
          <w:p w:rsidR="001121F3" w:rsidRPr="00BB26A9" w:rsidRDefault="001121F3" w:rsidP="004E047B">
            <w:pPr>
              <w:rPr>
                <w:rFonts w:ascii="Sylfaen" w:hAnsi="Sylfaen"/>
                <w:sz w:val="18"/>
                <w:szCs w:val="18"/>
              </w:rPr>
            </w:pPr>
            <w:r w:rsidRPr="00BB26A9">
              <w:rPr>
                <w:rFonts w:ascii="Sylfaen" w:hAnsi="Sylfaen"/>
                <w:sz w:val="18"/>
                <w:szCs w:val="18"/>
              </w:rPr>
              <w:t xml:space="preserve">тимолол +бринзоламид </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sz w:val="18"/>
                <w:szCs w:val="18"/>
              </w:rPr>
            </w:pPr>
            <w:r w:rsidRPr="00BB26A9">
              <w:rPr>
                <w:rFonts w:ascii="Sylfaen" w:hAnsi="Sylfaen"/>
                <w:sz w:val="18"/>
                <w:szCs w:val="18"/>
              </w:rPr>
              <w:t xml:space="preserve">тимолол +бринзоламид </w:t>
            </w:r>
          </w:p>
        </w:tc>
        <w:tc>
          <w:tcPr>
            <w:tcW w:w="1085" w:type="dxa"/>
          </w:tcPr>
          <w:p w:rsidR="001121F3" w:rsidRPr="00BB26A9" w:rsidRDefault="001121F3" w:rsidP="006A15DB">
            <w:r w:rsidRPr="00BB26A9">
              <w:rPr>
                <w:rFonts w:ascii="Sylfaen" w:hAnsi="Sylfaen"/>
                <w:sz w:val="18"/>
                <w:szCs w:val="18"/>
              </w:rPr>
              <w:t>флакон</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4</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4</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56</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33671125</w:t>
            </w:r>
          </w:p>
        </w:tc>
        <w:tc>
          <w:tcPr>
            <w:tcW w:w="1559" w:type="dxa"/>
            <w:vAlign w:val="center"/>
          </w:tcPr>
          <w:p w:rsidR="001121F3" w:rsidRPr="00BB26A9" w:rsidRDefault="001121F3" w:rsidP="004E047B">
            <w:pPr>
              <w:rPr>
                <w:rFonts w:ascii="Sylfaen" w:hAnsi="Sylfaen"/>
                <w:sz w:val="18"/>
                <w:szCs w:val="18"/>
              </w:rPr>
            </w:pPr>
            <w:r w:rsidRPr="00BB26A9">
              <w:rPr>
                <w:rFonts w:ascii="Sylfaen" w:hAnsi="Sylfaen"/>
                <w:sz w:val="18"/>
                <w:szCs w:val="18"/>
              </w:rPr>
              <w:t>Амброксол</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sz w:val="18"/>
                <w:szCs w:val="18"/>
              </w:rPr>
            </w:pPr>
            <w:r w:rsidRPr="00BB26A9">
              <w:rPr>
                <w:rFonts w:ascii="Sylfaen" w:hAnsi="Sylfaen"/>
                <w:sz w:val="18"/>
                <w:szCs w:val="18"/>
              </w:rPr>
              <w:t>Амброксол</w:t>
            </w:r>
          </w:p>
        </w:tc>
        <w:tc>
          <w:tcPr>
            <w:tcW w:w="1085" w:type="dxa"/>
          </w:tcPr>
          <w:p w:rsidR="001121F3" w:rsidRPr="00BB26A9" w:rsidRDefault="001121F3" w:rsidP="006A15DB">
            <w:r w:rsidRPr="00BB26A9">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Pr>
                <w:rFonts w:ascii="GHEA Grapalat" w:hAnsi="GHEA Grapalat"/>
                <w:color w:val="000000"/>
                <w:sz w:val="16"/>
                <w:szCs w:val="16"/>
              </w:rPr>
              <w:t>5</w:t>
            </w:r>
            <w:r w:rsidRPr="002267A9">
              <w:rPr>
                <w:rFonts w:ascii="GHEA Grapalat" w:hAnsi="GHEA Grapalat"/>
                <w:color w:val="000000"/>
                <w:sz w:val="16"/>
                <w:szCs w:val="16"/>
              </w:rPr>
              <w:t>00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Pr>
                <w:rFonts w:ascii="GHEA Grapalat" w:hAnsi="GHEA Grapalat"/>
                <w:color w:val="000000"/>
                <w:sz w:val="16"/>
                <w:szCs w:val="16"/>
              </w:rPr>
              <w:t>5</w:t>
            </w:r>
            <w:r w:rsidRPr="002267A9">
              <w:rPr>
                <w:rFonts w:ascii="GHEA Grapalat" w:hAnsi="GHEA Grapalat"/>
                <w:color w:val="000000"/>
                <w:sz w:val="16"/>
                <w:szCs w:val="16"/>
              </w:rPr>
              <w:t>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57</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33631290</w:t>
            </w:r>
          </w:p>
        </w:tc>
        <w:tc>
          <w:tcPr>
            <w:tcW w:w="1559" w:type="dxa"/>
            <w:vAlign w:val="center"/>
          </w:tcPr>
          <w:p w:rsidR="001121F3" w:rsidRPr="00BB26A9" w:rsidRDefault="001121F3" w:rsidP="004E047B">
            <w:pPr>
              <w:rPr>
                <w:rFonts w:ascii="Sylfaen" w:hAnsi="Sylfaen"/>
                <w:sz w:val="18"/>
                <w:szCs w:val="18"/>
              </w:rPr>
            </w:pPr>
            <w:r w:rsidRPr="00BB26A9">
              <w:rPr>
                <w:rFonts w:ascii="Sylfaen" w:hAnsi="Sylfaen"/>
                <w:sz w:val="18"/>
                <w:szCs w:val="18"/>
              </w:rPr>
              <w:t>ибупрофен</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sz w:val="18"/>
                <w:szCs w:val="18"/>
              </w:rPr>
            </w:pPr>
            <w:r w:rsidRPr="00BB26A9">
              <w:rPr>
                <w:rFonts w:ascii="Sylfaen" w:hAnsi="Sylfaen"/>
                <w:sz w:val="18"/>
                <w:szCs w:val="18"/>
              </w:rPr>
              <w:t>ибупрофен</w:t>
            </w:r>
          </w:p>
        </w:tc>
        <w:tc>
          <w:tcPr>
            <w:tcW w:w="1085" w:type="dxa"/>
          </w:tcPr>
          <w:p w:rsidR="001121F3" w:rsidRPr="00BB26A9" w:rsidRDefault="001121F3" w:rsidP="006A15DB">
            <w:r w:rsidRPr="00BB26A9">
              <w:rPr>
                <w:rFonts w:ascii="GHEA Grapalat" w:hAnsi="GHEA Grapalat"/>
                <w:sz w:val="16"/>
                <w:szCs w:val="16"/>
              </w:rPr>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300</w:t>
            </w:r>
          </w:p>
        </w:tc>
        <w:tc>
          <w:tcPr>
            <w:tcW w:w="880" w:type="dxa"/>
          </w:tcPr>
          <w:p w:rsidR="001121F3" w:rsidRDefault="001121F3">
            <w:r w:rsidRPr="000B1412">
              <w:rPr>
                <w:sz w:val="16"/>
                <w:szCs w:val="16"/>
              </w:rPr>
              <w:t xml:space="preserve">Провайдер аптечных сетей в Армавирском марзе, с.Гай Исаакян 1,22д, не </w:t>
            </w:r>
            <w:r w:rsidRPr="000B1412">
              <w:rPr>
                <w:sz w:val="16"/>
                <w:szCs w:val="16"/>
              </w:rPr>
              <w:lastRenderedPageBreak/>
              <w:t>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lastRenderedPageBreak/>
              <w:t>300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58</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33631290</w:t>
            </w:r>
          </w:p>
        </w:tc>
        <w:tc>
          <w:tcPr>
            <w:tcW w:w="1559" w:type="dxa"/>
            <w:vAlign w:val="center"/>
          </w:tcPr>
          <w:p w:rsidR="001121F3" w:rsidRPr="00BB26A9" w:rsidRDefault="001121F3" w:rsidP="004E047B">
            <w:pPr>
              <w:rPr>
                <w:rFonts w:ascii="Sylfaen" w:hAnsi="Sylfaen"/>
                <w:sz w:val="18"/>
                <w:szCs w:val="18"/>
              </w:rPr>
            </w:pPr>
            <w:r w:rsidRPr="00BB26A9">
              <w:rPr>
                <w:rFonts w:ascii="Sylfaen" w:hAnsi="Sylfaen"/>
                <w:sz w:val="18"/>
                <w:szCs w:val="18"/>
              </w:rPr>
              <w:t>ибупрофен</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sz w:val="18"/>
                <w:szCs w:val="18"/>
              </w:rPr>
            </w:pPr>
            <w:r w:rsidRPr="00BB26A9">
              <w:rPr>
                <w:rFonts w:ascii="Sylfaen" w:hAnsi="Sylfaen"/>
                <w:sz w:val="18"/>
                <w:szCs w:val="18"/>
              </w:rPr>
              <w:t>ибупрофен</w:t>
            </w:r>
          </w:p>
        </w:tc>
        <w:tc>
          <w:tcPr>
            <w:tcW w:w="1085" w:type="dxa"/>
          </w:tcPr>
          <w:p w:rsidR="001121F3" w:rsidRPr="00BB26A9" w:rsidRDefault="001121F3" w:rsidP="006A15DB">
            <w:r w:rsidRPr="00BB26A9">
              <w:rPr>
                <w:rFonts w:ascii="GHEA Grapalat" w:hAnsi="GHEA Grapalat"/>
                <w:sz w:val="16"/>
                <w:szCs w:val="16"/>
              </w:rPr>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Pr>
                <w:rFonts w:ascii="GHEA Grapalat" w:hAnsi="GHEA Grapalat"/>
                <w:color w:val="000000"/>
                <w:sz w:val="16"/>
                <w:szCs w:val="16"/>
              </w:rPr>
              <w:t>15</w:t>
            </w:r>
            <w:r w:rsidRPr="002267A9">
              <w:rPr>
                <w:rFonts w:ascii="GHEA Grapalat" w:hAnsi="GHEA Grapalat"/>
                <w:color w:val="000000"/>
                <w:sz w:val="16"/>
                <w:szCs w:val="16"/>
              </w:rPr>
              <w:t>00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Pr>
                <w:rFonts w:ascii="GHEA Grapalat" w:hAnsi="GHEA Grapalat"/>
                <w:color w:val="000000"/>
                <w:sz w:val="16"/>
                <w:szCs w:val="16"/>
              </w:rPr>
              <w:t>15</w:t>
            </w:r>
            <w:r w:rsidRPr="002267A9">
              <w:rPr>
                <w:rFonts w:ascii="GHEA Grapalat" w:hAnsi="GHEA Grapalat"/>
                <w:color w:val="000000"/>
                <w:sz w:val="16"/>
                <w:szCs w:val="16"/>
              </w:rPr>
              <w:t>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59</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33621370</w:t>
            </w:r>
          </w:p>
        </w:tc>
        <w:tc>
          <w:tcPr>
            <w:tcW w:w="1559" w:type="dxa"/>
            <w:vAlign w:val="center"/>
          </w:tcPr>
          <w:p w:rsidR="001121F3" w:rsidRPr="00BB26A9" w:rsidRDefault="001121F3" w:rsidP="004E047B">
            <w:pPr>
              <w:rPr>
                <w:rFonts w:ascii="Sylfaen" w:hAnsi="Sylfaen"/>
                <w:sz w:val="18"/>
                <w:szCs w:val="18"/>
              </w:rPr>
            </w:pPr>
            <w:r w:rsidRPr="00BB26A9">
              <w:rPr>
                <w:rFonts w:ascii="GHEA Grapalat" w:hAnsi="GHEA Grapalat"/>
                <w:color w:val="000000"/>
                <w:sz w:val="18"/>
                <w:szCs w:val="18"/>
              </w:rPr>
              <w:t>Изосорбида мононитрат</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sz w:val="18"/>
                <w:szCs w:val="18"/>
              </w:rPr>
            </w:pPr>
            <w:r w:rsidRPr="00BB26A9">
              <w:rPr>
                <w:rFonts w:ascii="GHEA Grapalat" w:hAnsi="GHEA Grapalat"/>
                <w:color w:val="000000"/>
                <w:sz w:val="18"/>
                <w:szCs w:val="18"/>
              </w:rPr>
              <w:t>Изосорбида мононитрат</w:t>
            </w:r>
          </w:p>
        </w:tc>
        <w:tc>
          <w:tcPr>
            <w:tcW w:w="1085" w:type="dxa"/>
          </w:tcPr>
          <w:p w:rsidR="001121F3" w:rsidRPr="00BB26A9" w:rsidRDefault="001121F3" w:rsidP="006A15DB">
            <w:r w:rsidRPr="00BB26A9">
              <w:rPr>
                <w:rFonts w:ascii="GHEA Grapalat" w:hAnsi="GHEA Grapalat"/>
                <w:sz w:val="16"/>
                <w:szCs w:val="16"/>
              </w:rPr>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50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50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60</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33642230</w:t>
            </w:r>
          </w:p>
        </w:tc>
        <w:tc>
          <w:tcPr>
            <w:tcW w:w="1559" w:type="dxa"/>
            <w:vAlign w:val="center"/>
          </w:tcPr>
          <w:p w:rsidR="001121F3" w:rsidRPr="00BB26A9" w:rsidRDefault="001121F3" w:rsidP="004E047B">
            <w:pPr>
              <w:rPr>
                <w:rFonts w:ascii="Sylfaen" w:hAnsi="Sylfaen"/>
                <w:sz w:val="18"/>
                <w:szCs w:val="18"/>
              </w:rPr>
            </w:pPr>
            <w:r w:rsidRPr="00BB26A9">
              <w:rPr>
                <w:rFonts w:ascii="GHEA Grapalat" w:hAnsi="GHEA Grapalat"/>
                <w:sz w:val="16"/>
                <w:szCs w:val="16"/>
              </w:rPr>
              <w:t>Левотироксин</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sz w:val="18"/>
                <w:szCs w:val="18"/>
              </w:rPr>
            </w:pPr>
            <w:r w:rsidRPr="00BB26A9">
              <w:rPr>
                <w:rFonts w:ascii="GHEA Grapalat" w:hAnsi="GHEA Grapalat"/>
                <w:sz w:val="16"/>
                <w:szCs w:val="16"/>
              </w:rPr>
              <w:t>Левотироксин</w:t>
            </w:r>
          </w:p>
        </w:tc>
        <w:tc>
          <w:tcPr>
            <w:tcW w:w="1085" w:type="dxa"/>
          </w:tcPr>
          <w:p w:rsidR="001121F3" w:rsidRPr="00BB26A9" w:rsidRDefault="001121F3" w:rsidP="006A15DB">
            <w:pPr>
              <w:widowControl w:val="0"/>
              <w:jc w:val="center"/>
              <w:rPr>
                <w:rFonts w:ascii="GHEA Grapalat" w:hAnsi="GHEA Grapalat"/>
                <w:sz w:val="16"/>
                <w:szCs w:val="16"/>
              </w:rPr>
            </w:pPr>
            <w:r w:rsidRPr="00BB26A9">
              <w:rPr>
                <w:rFonts w:ascii="GHEA Grapalat" w:hAnsi="GHEA Grapalat"/>
                <w:sz w:val="16"/>
                <w:szCs w:val="16"/>
              </w:rPr>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Pr>
                <w:rFonts w:ascii="GHEA Grapalat" w:hAnsi="GHEA Grapalat"/>
                <w:color w:val="000000"/>
                <w:sz w:val="16"/>
                <w:szCs w:val="16"/>
              </w:rPr>
              <w:t>3</w:t>
            </w:r>
            <w:r w:rsidRPr="002267A9">
              <w:rPr>
                <w:rFonts w:ascii="GHEA Grapalat" w:hAnsi="GHEA Grapalat"/>
                <w:color w:val="000000"/>
                <w:sz w:val="16"/>
                <w:szCs w:val="16"/>
              </w:rPr>
              <w:t>000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Pr>
                <w:rFonts w:ascii="GHEA Grapalat" w:hAnsi="GHEA Grapalat"/>
                <w:color w:val="000000"/>
                <w:sz w:val="16"/>
                <w:szCs w:val="16"/>
              </w:rPr>
              <w:t>3</w:t>
            </w:r>
            <w:r w:rsidRPr="002267A9">
              <w:rPr>
                <w:rFonts w:ascii="GHEA Grapalat" w:hAnsi="GHEA Grapalat"/>
                <w:color w:val="000000"/>
                <w:sz w:val="16"/>
                <w:szCs w:val="16"/>
              </w:rPr>
              <w:t>000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61</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33661116</w:t>
            </w:r>
          </w:p>
        </w:tc>
        <w:tc>
          <w:tcPr>
            <w:tcW w:w="1559" w:type="dxa"/>
            <w:vAlign w:val="center"/>
          </w:tcPr>
          <w:p w:rsidR="001121F3" w:rsidRPr="00BB26A9" w:rsidRDefault="001121F3" w:rsidP="004E047B">
            <w:pPr>
              <w:rPr>
                <w:rFonts w:ascii="Sylfaen" w:hAnsi="Sylfaen"/>
                <w:sz w:val="18"/>
                <w:szCs w:val="18"/>
              </w:rPr>
            </w:pPr>
            <w:r w:rsidRPr="00BB26A9">
              <w:rPr>
                <w:rFonts w:ascii="Sylfaen" w:hAnsi="Sylfaen"/>
                <w:sz w:val="18"/>
                <w:szCs w:val="18"/>
              </w:rPr>
              <w:t>лидокаин</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sz w:val="18"/>
                <w:szCs w:val="18"/>
              </w:rPr>
            </w:pPr>
            <w:r w:rsidRPr="00BB26A9">
              <w:rPr>
                <w:rFonts w:ascii="Sylfaen" w:hAnsi="Sylfaen"/>
                <w:sz w:val="18"/>
                <w:szCs w:val="18"/>
              </w:rPr>
              <w:t>лидокаин</w:t>
            </w:r>
          </w:p>
        </w:tc>
        <w:tc>
          <w:tcPr>
            <w:tcW w:w="1085" w:type="dxa"/>
            <w:vAlign w:val="center"/>
          </w:tcPr>
          <w:p w:rsidR="001121F3" w:rsidRPr="00BB26A9" w:rsidRDefault="001121F3" w:rsidP="006A15DB">
            <w:pPr>
              <w:jc w:val="center"/>
              <w:rPr>
                <w:rFonts w:ascii="Sylfaen" w:hAnsi="Sylfaen"/>
                <w:sz w:val="18"/>
                <w:szCs w:val="18"/>
              </w:rPr>
            </w:pPr>
            <w:r w:rsidRPr="00BB26A9">
              <w:rPr>
                <w:rFonts w:ascii="GHEA Grapalat" w:hAnsi="GHEA Grapalat"/>
                <w:color w:val="000000"/>
                <w:sz w:val="16"/>
                <w:szCs w:val="16"/>
                <w:lang w:val="en-US" w:eastAsia="en-US" w:bidi="ar-SA"/>
              </w:rPr>
              <w:t xml:space="preserve">ампула  </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50</w:t>
            </w:r>
          </w:p>
        </w:tc>
        <w:tc>
          <w:tcPr>
            <w:tcW w:w="880" w:type="dxa"/>
          </w:tcPr>
          <w:p w:rsidR="001121F3" w:rsidRDefault="001121F3">
            <w:r w:rsidRPr="000B1412">
              <w:rPr>
                <w:sz w:val="16"/>
                <w:szCs w:val="16"/>
              </w:rPr>
              <w:t xml:space="preserve">Провайдер аптечных сетей в Армавирском марзе, с.Гай Исаакян 1,22д, не </w:t>
            </w:r>
            <w:r w:rsidRPr="000B1412">
              <w:rPr>
                <w:sz w:val="16"/>
                <w:szCs w:val="16"/>
              </w:rPr>
              <w:lastRenderedPageBreak/>
              <w:t>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lastRenderedPageBreak/>
              <w:t>50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62</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33611200</w:t>
            </w:r>
          </w:p>
        </w:tc>
        <w:tc>
          <w:tcPr>
            <w:tcW w:w="1559" w:type="dxa"/>
            <w:vAlign w:val="center"/>
          </w:tcPr>
          <w:p w:rsidR="001121F3" w:rsidRPr="00BB26A9" w:rsidRDefault="001121F3" w:rsidP="004E047B">
            <w:pPr>
              <w:rPr>
                <w:rFonts w:ascii="Sylfaen" w:hAnsi="Sylfaen"/>
                <w:sz w:val="18"/>
                <w:szCs w:val="18"/>
              </w:rPr>
            </w:pPr>
            <w:r w:rsidRPr="00BB26A9">
              <w:rPr>
                <w:rFonts w:ascii="GHEA Grapalat" w:hAnsi="GHEA Grapalat"/>
                <w:sz w:val="16"/>
                <w:szCs w:val="16"/>
              </w:rPr>
              <w:t>Лоперамид</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sz w:val="18"/>
                <w:szCs w:val="18"/>
              </w:rPr>
            </w:pPr>
            <w:r w:rsidRPr="00BB26A9">
              <w:rPr>
                <w:rFonts w:ascii="GHEA Grapalat" w:hAnsi="GHEA Grapalat"/>
                <w:sz w:val="16"/>
                <w:szCs w:val="16"/>
              </w:rPr>
              <w:t>Лоперамид</w:t>
            </w:r>
          </w:p>
        </w:tc>
        <w:tc>
          <w:tcPr>
            <w:tcW w:w="1085" w:type="dxa"/>
          </w:tcPr>
          <w:p w:rsidR="001121F3" w:rsidRPr="00BB26A9" w:rsidRDefault="001121F3" w:rsidP="006A15DB">
            <w:pPr>
              <w:widowControl w:val="0"/>
              <w:jc w:val="center"/>
              <w:rPr>
                <w:rFonts w:ascii="GHEA Grapalat" w:hAnsi="GHEA Grapalat"/>
                <w:sz w:val="16"/>
                <w:szCs w:val="16"/>
                <w:lang w:val="en-US"/>
              </w:rPr>
            </w:pPr>
            <w:r w:rsidRPr="00BB26A9">
              <w:rPr>
                <w:rFonts w:ascii="GHEA Grapalat" w:hAnsi="GHEA Grapalat"/>
                <w:sz w:val="16"/>
                <w:szCs w:val="16"/>
              </w:rPr>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100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100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63</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33671131</w:t>
            </w:r>
          </w:p>
        </w:tc>
        <w:tc>
          <w:tcPr>
            <w:tcW w:w="1559" w:type="dxa"/>
          </w:tcPr>
          <w:p w:rsidR="001121F3" w:rsidRPr="00BB26A9" w:rsidRDefault="001121F3" w:rsidP="004E047B">
            <w:r w:rsidRPr="00BB26A9">
              <w:rPr>
                <w:rFonts w:ascii="GHEA Grapalat" w:hAnsi="GHEA Grapalat"/>
                <w:color w:val="000000"/>
                <w:sz w:val="16"/>
                <w:szCs w:val="16"/>
              </w:rPr>
              <w:t>лоратадин</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r w:rsidRPr="00BB26A9">
              <w:rPr>
                <w:rFonts w:ascii="GHEA Grapalat" w:hAnsi="GHEA Grapalat"/>
                <w:color w:val="000000"/>
                <w:sz w:val="16"/>
                <w:szCs w:val="16"/>
              </w:rPr>
              <w:t>лоратадин</w:t>
            </w:r>
          </w:p>
        </w:tc>
        <w:tc>
          <w:tcPr>
            <w:tcW w:w="1085" w:type="dxa"/>
          </w:tcPr>
          <w:p w:rsidR="001121F3" w:rsidRPr="00BB26A9" w:rsidRDefault="001121F3" w:rsidP="006A15DB">
            <w:pPr>
              <w:widowControl w:val="0"/>
              <w:jc w:val="center"/>
              <w:rPr>
                <w:rFonts w:ascii="GHEA Grapalat" w:hAnsi="GHEA Grapalat"/>
                <w:sz w:val="16"/>
                <w:szCs w:val="16"/>
                <w:lang w:val="en-US"/>
              </w:rPr>
            </w:pPr>
            <w:r w:rsidRPr="00BB26A9">
              <w:rPr>
                <w:rFonts w:ascii="GHEA Grapalat" w:hAnsi="GHEA Grapalat"/>
                <w:sz w:val="16"/>
                <w:szCs w:val="16"/>
              </w:rPr>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Pr>
                <w:rFonts w:ascii="GHEA Grapalat" w:hAnsi="GHEA Grapalat"/>
                <w:color w:val="000000"/>
                <w:sz w:val="16"/>
                <w:szCs w:val="16"/>
              </w:rPr>
              <w:t>3</w:t>
            </w:r>
            <w:r w:rsidRPr="002267A9">
              <w:rPr>
                <w:rFonts w:ascii="GHEA Grapalat" w:hAnsi="GHEA Grapalat"/>
                <w:color w:val="000000"/>
                <w:sz w:val="16"/>
                <w:szCs w:val="16"/>
              </w:rPr>
              <w:t>00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Pr>
                <w:rFonts w:ascii="GHEA Grapalat" w:hAnsi="GHEA Grapalat"/>
                <w:color w:val="000000"/>
                <w:sz w:val="16"/>
                <w:szCs w:val="16"/>
              </w:rPr>
              <w:t>3</w:t>
            </w:r>
            <w:r w:rsidRPr="002267A9">
              <w:rPr>
                <w:rFonts w:ascii="GHEA Grapalat" w:hAnsi="GHEA Grapalat"/>
                <w:color w:val="000000"/>
                <w:sz w:val="16"/>
                <w:szCs w:val="16"/>
              </w:rPr>
              <w:t>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64</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33671131</w:t>
            </w:r>
          </w:p>
        </w:tc>
        <w:tc>
          <w:tcPr>
            <w:tcW w:w="1559" w:type="dxa"/>
          </w:tcPr>
          <w:p w:rsidR="001121F3" w:rsidRPr="00BB26A9" w:rsidRDefault="001121F3" w:rsidP="004E047B">
            <w:r w:rsidRPr="00BB26A9">
              <w:rPr>
                <w:rFonts w:ascii="GHEA Grapalat" w:hAnsi="GHEA Grapalat"/>
                <w:color w:val="000000"/>
                <w:sz w:val="16"/>
                <w:szCs w:val="16"/>
              </w:rPr>
              <w:t>лоратадин</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r w:rsidRPr="00BB26A9">
              <w:rPr>
                <w:rFonts w:ascii="GHEA Grapalat" w:hAnsi="GHEA Grapalat"/>
                <w:color w:val="000000"/>
                <w:sz w:val="16"/>
                <w:szCs w:val="16"/>
              </w:rPr>
              <w:t>лоратадин</w:t>
            </w:r>
          </w:p>
        </w:tc>
        <w:tc>
          <w:tcPr>
            <w:tcW w:w="1085" w:type="dxa"/>
            <w:vAlign w:val="center"/>
          </w:tcPr>
          <w:p w:rsidR="001121F3" w:rsidRPr="00BB26A9" w:rsidRDefault="001121F3" w:rsidP="006A15DB">
            <w:pPr>
              <w:jc w:val="center"/>
              <w:rPr>
                <w:rFonts w:ascii="Sylfaen" w:hAnsi="Sylfaen"/>
                <w:sz w:val="18"/>
                <w:szCs w:val="18"/>
              </w:rPr>
            </w:pPr>
            <w:r w:rsidRPr="00BB26A9">
              <w:rPr>
                <w:rFonts w:ascii="Sylfaen" w:hAnsi="Sylfaen"/>
                <w:sz w:val="18"/>
                <w:szCs w:val="18"/>
              </w:rPr>
              <w:t>флакон</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20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20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65</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33611420</w:t>
            </w:r>
          </w:p>
        </w:tc>
        <w:tc>
          <w:tcPr>
            <w:tcW w:w="1559" w:type="dxa"/>
            <w:vAlign w:val="center"/>
          </w:tcPr>
          <w:p w:rsidR="001121F3" w:rsidRPr="00BB26A9" w:rsidRDefault="001121F3" w:rsidP="004E047B">
            <w:pPr>
              <w:rPr>
                <w:rFonts w:ascii="Sylfaen" w:hAnsi="Sylfaen"/>
                <w:sz w:val="18"/>
                <w:szCs w:val="18"/>
              </w:rPr>
            </w:pPr>
            <w:r w:rsidRPr="00BB26A9">
              <w:rPr>
                <w:rFonts w:ascii="Sylfaen" w:hAnsi="Sylfaen"/>
                <w:sz w:val="18"/>
                <w:szCs w:val="18"/>
              </w:rPr>
              <w:t>Глюконат кальция</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sz w:val="18"/>
                <w:szCs w:val="18"/>
              </w:rPr>
            </w:pPr>
            <w:r w:rsidRPr="00BB26A9">
              <w:rPr>
                <w:rFonts w:ascii="Sylfaen" w:hAnsi="Sylfaen"/>
                <w:sz w:val="18"/>
                <w:szCs w:val="18"/>
              </w:rPr>
              <w:t>Глюконат кальция</w:t>
            </w:r>
          </w:p>
        </w:tc>
        <w:tc>
          <w:tcPr>
            <w:tcW w:w="1085" w:type="dxa"/>
            <w:vAlign w:val="center"/>
          </w:tcPr>
          <w:p w:rsidR="001121F3" w:rsidRPr="00BB26A9" w:rsidRDefault="001121F3" w:rsidP="006A15DB">
            <w:pPr>
              <w:jc w:val="center"/>
              <w:rPr>
                <w:rFonts w:ascii="Sylfaen" w:hAnsi="Sylfaen"/>
                <w:sz w:val="18"/>
                <w:szCs w:val="18"/>
              </w:rPr>
            </w:pPr>
            <w:r w:rsidRPr="00BB26A9">
              <w:rPr>
                <w:rFonts w:ascii="GHEA Grapalat" w:hAnsi="GHEA Grapalat"/>
                <w:color w:val="000000"/>
                <w:sz w:val="16"/>
                <w:szCs w:val="16"/>
                <w:lang w:val="en-US" w:eastAsia="en-US" w:bidi="ar-SA"/>
              </w:rPr>
              <w:t xml:space="preserve">ампула  </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10</w:t>
            </w:r>
          </w:p>
        </w:tc>
        <w:tc>
          <w:tcPr>
            <w:tcW w:w="880" w:type="dxa"/>
          </w:tcPr>
          <w:p w:rsidR="001121F3" w:rsidRDefault="001121F3">
            <w:r w:rsidRPr="000B1412">
              <w:rPr>
                <w:sz w:val="16"/>
                <w:szCs w:val="16"/>
              </w:rPr>
              <w:t xml:space="preserve">Провайдер аптечных сетей в Армавирском марзе, с.Гай Исаакян 1,22д, не </w:t>
            </w:r>
            <w:r w:rsidRPr="000B1412">
              <w:rPr>
                <w:sz w:val="16"/>
                <w:szCs w:val="16"/>
              </w:rPr>
              <w:lastRenderedPageBreak/>
              <w:t>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lastRenderedPageBreak/>
              <w:t>10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66</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33611420</w:t>
            </w:r>
          </w:p>
        </w:tc>
        <w:tc>
          <w:tcPr>
            <w:tcW w:w="1559" w:type="dxa"/>
            <w:vAlign w:val="center"/>
          </w:tcPr>
          <w:p w:rsidR="001121F3" w:rsidRPr="00BB26A9" w:rsidRDefault="001121F3" w:rsidP="004E047B">
            <w:pPr>
              <w:rPr>
                <w:rFonts w:ascii="Sylfaen" w:hAnsi="Sylfaen"/>
                <w:sz w:val="18"/>
                <w:szCs w:val="18"/>
              </w:rPr>
            </w:pPr>
            <w:r w:rsidRPr="00BB26A9">
              <w:rPr>
                <w:rFonts w:ascii="Sylfaen" w:hAnsi="Sylfaen"/>
                <w:sz w:val="18"/>
                <w:szCs w:val="18"/>
              </w:rPr>
              <w:t>Глюконат кальция</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sz w:val="18"/>
                <w:szCs w:val="18"/>
              </w:rPr>
            </w:pPr>
            <w:r w:rsidRPr="00BB26A9">
              <w:rPr>
                <w:rFonts w:ascii="Sylfaen" w:hAnsi="Sylfaen"/>
                <w:sz w:val="18"/>
                <w:szCs w:val="18"/>
              </w:rPr>
              <w:t>Глюконат кальция</w:t>
            </w:r>
          </w:p>
        </w:tc>
        <w:tc>
          <w:tcPr>
            <w:tcW w:w="1085" w:type="dxa"/>
          </w:tcPr>
          <w:p w:rsidR="001121F3" w:rsidRPr="00BB26A9" w:rsidRDefault="001121F3" w:rsidP="006A15DB">
            <w:pPr>
              <w:widowControl w:val="0"/>
              <w:jc w:val="center"/>
              <w:rPr>
                <w:rFonts w:ascii="GHEA Grapalat" w:hAnsi="GHEA Grapalat"/>
                <w:sz w:val="16"/>
                <w:szCs w:val="16"/>
                <w:lang w:val="en-US"/>
              </w:rPr>
            </w:pPr>
            <w:r w:rsidRPr="00BB26A9">
              <w:rPr>
                <w:rFonts w:ascii="GHEA Grapalat" w:hAnsi="GHEA Grapalat"/>
                <w:sz w:val="16"/>
                <w:szCs w:val="16"/>
              </w:rPr>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400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400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67</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33621690</w:t>
            </w:r>
          </w:p>
        </w:tc>
        <w:tc>
          <w:tcPr>
            <w:tcW w:w="1559" w:type="dxa"/>
          </w:tcPr>
          <w:p w:rsidR="001121F3" w:rsidRPr="00BB26A9" w:rsidRDefault="001121F3" w:rsidP="004E047B">
            <w:r w:rsidRPr="00BB26A9">
              <w:rPr>
                <w:rFonts w:ascii="GHEA Grapalat" w:hAnsi="GHEA Grapalat"/>
                <w:sz w:val="16"/>
                <w:szCs w:val="16"/>
              </w:rPr>
              <w:t>Карведилол,</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r w:rsidRPr="00BB26A9">
              <w:rPr>
                <w:rFonts w:ascii="GHEA Grapalat" w:hAnsi="GHEA Grapalat"/>
                <w:sz w:val="16"/>
                <w:szCs w:val="16"/>
              </w:rPr>
              <w:t>Карведилол,</w:t>
            </w:r>
          </w:p>
        </w:tc>
        <w:tc>
          <w:tcPr>
            <w:tcW w:w="1085" w:type="dxa"/>
          </w:tcPr>
          <w:p w:rsidR="001121F3" w:rsidRPr="00BB26A9" w:rsidRDefault="001121F3" w:rsidP="006A15DB">
            <w:pPr>
              <w:widowControl w:val="0"/>
              <w:jc w:val="center"/>
              <w:rPr>
                <w:rFonts w:ascii="GHEA Grapalat" w:hAnsi="GHEA Grapalat"/>
                <w:sz w:val="16"/>
                <w:szCs w:val="16"/>
              </w:rPr>
            </w:pPr>
            <w:r w:rsidRPr="00BB26A9">
              <w:rPr>
                <w:rFonts w:ascii="GHEA Grapalat" w:hAnsi="GHEA Grapalat"/>
                <w:sz w:val="16"/>
                <w:szCs w:val="16"/>
              </w:rPr>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2000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2000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68</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33621690</w:t>
            </w:r>
          </w:p>
        </w:tc>
        <w:tc>
          <w:tcPr>
            <w:tcW w:w="1559" w:type="dxa"/>
          </w:tcPr>
          <w:p w:rsidR="001121F3" w:rsidRPr="00BB26A9" w:rsidRDefault="001121F3" w:rsidP="004E047B">
            <w:r w:rsidRPr="00BB26A9">
              <w:rPr>
                <w:rFonts w:ascii="GHEA Grapalat" w:hAnsi="GHEA Grapalat"/>
                <w:sz w:val="16"/>
                <w:szCs w:val="16"/>
              </w:rPr>
              <w:t>Карведилол,</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r w:rsidRPr="00BB26A9">
              <w:rPr>
                <w:rFonts w:ascii="GHEA Grapalat" w:hAnsi="GHEA Grapalat"/>
                <w:sz w:val="16"/>
                <w:szCs w:val="16"/>
              </w:rPr>
              <w:t>Карведилол,</w:t>
            </w:r>
          </w:p>
        </w:tc>
        <w:tc>
          <w:tcPr>
            <w:tcW w:w="1085" w:type="dxa"/>
          </w:tcPr>
          <w:p w:rsidR="001121F3" w:rsidRPr="00BB26A9" w:rsidRDefault="001121F3" w:rsidP="006A15DB">
            <w:pPr>
              <w:widowControl w:val="0"/>
              <w:jc w:val="center"/>
              <w:rPr>
                <w:rFonts w:ascii="GHEA Grapalat" w:hAnsi="GHEA Grapalat"/>
                <w:sz w:val="16"/>
                <w:szCs w:val="16"/>
              </w:rPr>
            </w:pPr>
            <w:r w:rsidRPr="00BB26A9">
              <w:rPr>
                <w:rFonts w:ascii="GHEA Grapalat" w:hAnsi="GHEA Grapalat"/>
                <w:sz w:val="16"/>
                <w:szCs w:val="16"/>
              </w:rPr>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2000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2000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69</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33651129</w:t>
            </w:r>
          </w:p>
        </w:tc>
        <w:tc>
          <w:tcPr>
            <w:tcW w:w="1559" w:type="dxa"/>
            <w:vAlign w:val="center"/>
          </w:tcPr>
          <w:p w:rsidR="001121F3" w:rsidRPr="00BB26A9" w:rsidRDefault="001121F3" w:rsidP="004E047B">
            <w:pPr>
              <w:rPr>
                <w:rFonts w:ascii="Sylfaen" w:hAnsi="Sylfaen"/>
                <w:sz w:val="18"/>
                <w:szCs w:val="18"/>
              </w:rPr>
            </w:pPr>
            <w:r w:rsidRPr="00BB26A9">
              <w:rPr>
                <w:rFonts w:ascii="Sylfaen" w:hAnsi="Sylfaen"/>
                <w:sz w:val="18"/>
                <w:szCs w:val="18"/>
              </w:rPr>
              <w:t>Кларитромицин</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sz w:val="18"/>
                <w:szCs w:val="18"/>
              </w:rPr>
            </w:pPr>
            <w:r w:rsidRPr="00BB26A9">
              <w:rPr>
                <w:rFonts w:ascii="Sylfaen" w:hAnsi="Sylfaen"/>
                <w:sz w:val="18"/>
                <w:szCs w:val="18"/>
              </w:rPr>
              <w:t>Кларитромицин</w:t>
            </w:r>
          </w:p>
        </w:tc>
        <w:tc>
          <w:tcPr>
            <w:tcW w:w="1085" w:type="dxa"/>
          </w:tcPr>
          <w:p w:rsidR="001121F3" w:rsidRPr="00BB26A9" w:rsidRDefault="001121F3" w:rsidP="006A15DB">
            <w:r w:rsidRPr="00BB26A9">
              <w:rPr>
                <w:rFonts w:ascii="GHEA Grapalat" w:hAnsi="GHEA Grapalat"/>
                <w:sz w:val="16"/>
                <w:szCs w:val="16"/>
              </w:rPr>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30</w:t>
            </w:r>
          </w:p>
        </w:tc>
        <w:tc>
          <w:tcPr>
            <w:tcW w:w="880" w:type="dxa"/>
          </w:tcPr>
          <w:p w:rsidR="001121F3" w:rsidRDefault="001121F3">
            <w:r w:rsidRPr="000B1412">
              <w:rPr>
                <w:sz w:val="16"/>
                <w:szCs w:val="16"/>
              </w:rPr>
              <w:t xml:space="preserve">Провайдер аптечных сетей в Армавирском марзе, с.Гай Исаакян 1,22д, не </w:t>
            </w:r>
            <w:r w:rsidRPr="000B1412">
              <w:rPr>
                <w:sz w:val="16"/>
                <w:szCs w:val="16"/>
              </w:rPr>
              <w:lastRenderedPageBreak/>
              <w:t>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lastRenderedPageBreak/>
              <w:t>30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70</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33621140</w:t>
            </w:r>
          </w:p>
        </w:tc>
        <w:tc>
          <w:tcPr>
            <w:tcW w:w="1559" w:type="dxa"/>
            <w:vAlign w:val="center"/>
          </w:tcPr>
          <w:p w:rsidR="001121F3" w:rsidRPr="00BB26A9" w:rsidRDefault="001121F3" w:rsidP="004E047B">
            <w:pPr>
              <w:rPr>
                <w:rFonts w:ascii="Sylfaen" w:hAnsi="Sylfaen"/>
                <w:sz w:val="18"/>
                <w:szCs w:val="18"/>
              </w:rPr>
            </w:pPr>
            <w:r w:rsidRPr="00BB26A9">
              <w:rPr>
                <w:rFonts w:ascii="Sylfaen" w:hAnsi="Sylfaen"/>
                <w:sz w:val="18"/>
                <w:szCs w:val="18"/>
              </w:rPr>
              <w:t xml:space="preserve">Клопидогрел </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sz w:val="18"/>
                <w:szCs w:val="18"/>
              </w:rPr>
            </w:pPr>
            <w:r w:rsidRPr="00BB26A9">
              <w:rPr>
                <w:rFonts w:ascii="Sylfaen" w:hAnsi="Sylfaen"/>
                <w:sz w:val="18"/>
                <w:szCs w:val="18"/>
              </w:rPr>
              <w:t xml:space="preserve">Клопидогрел </w:t>
            </w:r>
          </w:p>
        </w:tc>
        <w:tc>
          <w:tcPr>
            <w:tcW w:w="1085" w:type="dxa"/>
          </w:tcPr>
          <w:p w:rsidR="001121F3" w:rsidRPr="00BB26A9" w:rsidRDefault="001121F3" w:rsidP="006A15DB">
            <w:r w:rsidRPr="00BB26A9">
              <w:rPr>
                <w:rFonts w:ascii="GHEA Grapalat" w:hAnsi="GHEA Grapalat"/>
                <w:sz w:val="16"/>
                <w:szCs w:val="16"/>
              </w:rPr>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Pr>
                <w:rFonts w:ascii="GHEA Grapalat" w:hAnsi="GHEA Grapalat"/>
                <w:color w:val="000000"/>
                <w:sz w:val="16"/>
                <w:szCs w:val="16"/>
              </w:rPr>
              <w:t>300</w:t>
            </w:r>
            <w:r w:rsidRPr="002267A9">
              <w:rPr>
                <w:rFonts w:ascii="GHEA Grapalat" w:hAnsi="GHEA Grapalat"/>
                <w:color w:val="000000"/>
                <w:sz w:val="16"/>
                <w:szCs w:val="16"/>
              </w:rPr>
              <w:t>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Pr>
                <w:rFonts w:ascii="GHEA Grapalat" w:hAnsi="GHEA Grapalat"/>
                <w:color w:val="000000"/>
                <w:sz w:val="16"/>
                <w:szCs w:val="16"/>
              </w:rPr>
              <w:t>300</w:t>
            </w:r>
            <w:r w:rsidRPr="002267A9">
              <w:rPr>
                <w:rFonts w:ascii="GHEA Grapalat" w:hAnsi="GHEA Grapalat"/>
                <w:color w:val="000000"/>
                <w:sz w:val="16"/>
                <w:szCs w:val="16"/>
              </w:rPr>
              <w:t>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71</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33691800</w:t>
            </w:r>
          </w:p>
        </w:tc>
        <w:tc>
          <w:tcPr>
            <w:tcW w:w="1559" w:type="dxa"/>
            <w:vAlign w:val="center"/>
          </w:tcPr>
          <w:p w:rsidR="001121F3" w:rsidRPr="00BB26A9" w:rsidRDefault="001121F3" w:rsidP="004E047B">
            <w:pPr>
              <w:rPr>
                <w:rFonts w:ascii="Sylfaen" w:hAnsi="Sylfaen"/>
                <w:sz w:val="18"/>
                <w:szCs w:val="18"/>
              </w:rPr>
            </w:pPr>
            <w:r w:rsidRPr="00BB26A9">
              <w:rPr>
                <w:rFonts w:ascii="Sylfaen" w:hAnsi="Sylfaen"/>
                <w:sz w:val="18"/>
                <w:szCs w:val="18"/>
              </w:rPr>
              <w:t xml:space="preserve">Сульфат магния </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sz w:val="18"/>
                <w:szCs w:val="18"/>
              </w:rPr>
            </w:pPr>
            <w:r w:rsidRPr="00BB26A9">
              <w:rPr>
                <w:rFonts w:ascii="Sylfaen" w:hAnsi="Sylfaen"/>
                <w:sz w:val="18"/>
                <w:szCs w:val="18"/>
              </w:rPr>
              <w:t xml:space="preserve">Сульфат магния </w:t>
            </w:r>
          </w:p>
        </w:tc>
        <w:tc>
          <w:tcPr>
            <w:tcW w:w="1085" w:type="dxa"/>
            <w:vAlign w:val="center"/>
          </w:tcPr>
          <w:p w:rsidR="001121F3" w:rsidRPr="00BB26A9" w:rsidRDefault="001121F3" w:rsidP="006A15DB">
            <w:pPr>
              <w:jc w:val="center"/>
              <w:rPr>
                <w:rFonts w:ascii="Sylfaen" w:hAnsi="Sylfaen"/>
                <w:sz w:val="18"/>
                <w:szCs w:val="18"/>
              </w:rPr>
            </w:pPr>
            <w:r w:rsidRPr="00BB26A9">
              <w:rPr>
                <w:rFonts w:ascii="GHEA Grapalat" w:hAnsi="GHEA Grapalat"/>
                <w:color w:val="000000"/>
                <w:sz w:val="16"/>
                <w:szCs w:val="16"/>
                <w:lang w:val="en-US" w:eastAsia="en-US" w:bidi="ar-SA"/>
              </w:rPr>
              <w:t xml:space="preserve">ампула  </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10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10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72</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33691123</w:t>
            </w:r>
          </w:p>
        </w:tc>
        <w:tc>
          <w:tcPr>
            <w:tcW w:w="1559" w:type="dxa"/>
            <w:vAlign w:val="center"/>
          </w:tcPr>
          <w:p w:rsidR="001121F3" w:rsidRPr="00BB26A9" w:rsidRDefault="001121F3" w:rsidP="004E047B">
            <w:pPr>
              <w:rPr>
                <w:rFonts w:ascii="Sylfaen" w:hAnsi="Sylfaen"/>
                <w:sz w:val="18"/>
                <w:szCs w:val="18"/>
              </w:rPr>
            </w:pPr>
            <w:r w:rsidRPr="00BB26A9">
              <w:t xml:space="preserve"> </w:t>
            </w:r>
            <w:r w:rsidRPr="00BB26A9">
              <w:rPr>
                <w:rFonts w:ascii="Sylfaen" w:hAnsi="Sylfaen"/>
                <w:sz w:val="18"/>
                <w:szCs w:val="18"/>
              </w:rPr>
              <w:t>Мебендазол</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sz w:val="18"/>
                <w:szCs w:val="18"/>
              </w:rPr>
            </w:pPr>
            <w:r w:rsidRPr="00BB26A9">
              <w:t xml:space="preserve"> </w:t>
            </w:r>
            <w:r w:rsidRPr="00BB26A9">
              <w:rPr>
                <w:rFonts w:ascii="Sylfaen" w:hAnsi="Sylfaen"/>
                <w:sz w:val="18"/>
                <w:szCs w:val="18"/>
              </w:rPr>
              <w:t>Мебендазол</w:t>
            </w:r>
          </w:p>
        </w:tc>
        <w:tc>
          <w:tcPr>
            <w:tcW w:w="1085" w:type="dxa"/>
          </w:tcPr>
          <w:p w:rsidR="001121F3" w:rsidRPr="00BB26A9" w:rsidRDefault="001121F3" w:rsidP="006A15DB">
            <w:r w:rsidRPr="00BB26A9">
              <w:rPr>
                <w:rFonts w:ascii="GHEA Grapalat" w:hAnsi="GHEA Grapalat"/>
                <w:sz w:val="16"/>
                <w:szCs w:val="16"/>
              </w:rPr>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100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100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73</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33691123</w:t>
            </w:r>
          </w:p>
        </w:tc>
        <w:tc>
          <w:tcPr>
            <w:tcW w:w="1559" w:type="dxa"/>
            <w:vAlign w:val="center"/>
          </w:tcPr>
          <w:p w:rsidR="001121F3" w:rsidRPr="00BB26A9" w:rsidRDefault="001121F3" w:rsidP="004E047B">
            <w:pPr>
              <w:rPr>
                <w:rFonts w:ascii="Sylfaen" w:hAnsi="Sylfaen"/>
                <w:sz w:val="18"/>
                <w:szCs w:val="18"/>
              </w:rPr>
            </w:pPr>
            <w:r w:rsidRPr="00BB26A9">
              <w:rPr>
                <w:rFonts w:ascii="Sylfaen" w:hAnsi="Sylfaen"/>
                <w:sz w:val="18"/>
                <w:szCs w:val="18"/>
              </w:rPr>
              <w:t>Мебендазол</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sz w:val="18"/>
                <w:szCs w:val="18"/>
              </w:rPr>
            </w:pPr>
            <w:r w:rsidRPr="00BB26A9">
              <w:rPr>
                <w:rFonts w:ascii="Sylfaen" w:hAnsi="Sylfaen"/>
                <w:sz w:val="18"/>
                <w:szCs w:val="18"/>
              </w:rPr>
              <w:t>Мебендазол</w:t>
            </w:r>
          </w:p>
        </w:tc>
        <w:tc>
          <w:tcPr>
            <w:tcW w:w="1085" w:type="dxa"/>
          </w:tcPr>
          <w:p w:rsidR="001121F3" w:rsidRPr="00BB26A9" w:rsidRDefault="001121F3" w:rsidP="006A15DB">
            <w:r w:rsidRPr="00BB26A9">
              <w:rPr>
                <w:rFonts w:ascii="GHEA Grapalat" w:hAnsi="GHEA Grapalat"/>
                <w:sz w:val="16"/>
                <w:szCs w:val="16"/>
              </w:rPr>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150</w:t>
            </w:r>
          </w:p>
        </w:tc>
        <w:tc>
          <w:tcPr>
            <w:tcW w:w="880" w:type="dxa"/>
          </w:tcPr>
          <w:p w:rsidR="001121F3" w:rsidRDefault="001121F3">
            <w:r w:rsidRPr="000B1412">
              <w:rPr>
                <w:sz w:val="16"/>
                <w:szCs w:val="16"/>
              </w:rPr>
              <w:t xml:space="preserve">Провайдер аптечных сетей в Армавирском марзе, с.Гай Исаакян 1,22д, не </w:t>
            </w:r>
            <w:r w:rsidRPr="000B1412">
              <w:rPr>
                <w:sz w:val="16"/>
                <w:szCs w:val="16"/>
              </w:rPr>
              <w:lastRenderedPageBreak/>
              <w:t>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lastRenderedPageBreak/>
              <w:t>150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74</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33611160</w:t>
            </w:r>
          </w:p>
        </w:tc>
        <w:tc>
          <w:tcPr>
            <w:tcW w:w="1559" w:type="dxa"/>
          </w:tcPr>
          <w:p w:rsidR="001121F3" w:rsidRPr="00BB26A9" w:rsidRDefault="001121F3" w:rsidP="004E047B">
            <w:r w:rsidRPr="00BB26A9">
              <w:t xml:space="preserve">Метоклопрамид </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r w:rsidRPr="00BB26A9">
              <w:t xml:space="preserve">Метоклопрамид </w:t>
            </w:r>
          </w:p>
        </w:tc>
        <w:tc>
          <w:tcPr>
            <w:tcW w:w="1085" w:type="dxa"/>
          </w:tcPr>
          <w:p w:rsidR="001121F3" w:rsidRPr="00BB26A9" w:rsidRDefault="001121F3" w:rsidP="006A15DB">
            <w:r w:rsidRPr="00BB26A9">
              <w:rPr>
                <w:rFonts w:ascii="GHEA Grapalat" w:hAnsi="GHEA Grapalat"/>
                <w:sz w:val="16"/>
                <w:szCs w:val="16"/>
              </w:rPr>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60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60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75</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33611160</w:t>
            </w:r>
          </w:p>
        </w:tc>
        <w:tc>
          <w:tcPr>
            <w:tcW w:w="1559" w:type="dxa"/>
          </w:tcPr>
          <w:p w:rsidR="001121F3" w:rsidRPr="00BB26A9" w:rsidRDefault="001121F3" w:rsidP="004E047B">
            <w:r w:rsidRPr="00BB26A9">
              <w:t xml:space="preserve">Метоклопрамид </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r w:rsidRPr="00BB26A9">
              <w:t xml:space="preserve">Метоклопрамид </w:t>
            </w:r>
          </w:p>
        </w:tc>
        <w:tc>
          <w:tcPr>
            <w:tcW w:w="1085" w:type="dxa"/>
            <w:vAlign w:val="center"/>
          </w:tcPr>
          <w:p w:rsidR="001121F3" w:rsidRPr="00BB26A9" w:rsidRDefault="001121F3" w:rsidP="006A15DB">
            <w:pPr>
              <w:jc w:val="center"/>
              <w:rPr>
                <w:rFonts w:ascii="Sylfaen" w:hAnsi="Sylfaen"/>
                <w:sz w:val="18"/>
                <w:szCs w:val="18"/>
              </w:rPr>
            </w:pPr>
            <w:r w:rsidRPr="00BB26A9">
              <w:rPr>
                <w:rFonts w:ascii="GHEA Grapalat" w:hAnsi="GHEA Grapalat"/>
                <w:color w:val="000000"/>
                <w:sz w:val="16"/>
                <w:szCs w:val="16"/>
                <w:lang w:val="en-US" w:eastAsia="en-US" w:bidi="ar-SA"/>
              </w:rPr>
              <w:t xml:space="preserve">ампула  </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60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60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76</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33631100</w:t>
            </w:r>
          </w:p>
        </w:tc>
        <w:tc>
          <w:tcPr>
            <w:tcW w:w="1559" w:type="dxa"/>
            <w:vAlign w:val="center"/>
          </w:tcPr>
          <w:p w:rsidR="001121F3" w:rsidRPr="00BB26A9" w:rsidRDefault="001121F3" w:rsidP="004E047B">
            <w:pPr>
              <w:rPr>
                <w:rFonts w:ascii="Sylfaen" w:hAnsi="Sylfaen"/>
                <w:sz w:val="18"/>
                <w:szCs w:val="18"/>
              </w:rPr>
            </w:pPr>
            <w:r w:rsidRPr="00BB26A9">
              <w:rPr>
                <w:rFonts w:ascii="Sylfaen" w:hAnsi="Sylfaen"/>
                <w:sz w:val="18"/>
                <w:szCs w:val="18"/>
              </w:rPr>
              <w:t>Миконазол</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sz w:val="18"/>
                <w:szCs w:val="18"/>
              </w:rPr>
            </w:pPr>
            <w:r w:rsidRPr="00BB26A9">
              <w:rPr>
                <w:rFonts w:ascii="Sylfaen" w:hAnsi="Sylfaen"/>
                <w:sz w:val="18"/>
                <w:szCs w:val="18"/>
              </w:rPr>
              <w:t>Миконазол</w:t>
            </w:r>
          </w:p>
        </w:tc>
        <w:tc>
          <w:tcPr>
            <w:tcW w:w="1085" w:type="dxa"/>
            <w:vAlign w:val="center"/>
          </w:tcPr>
          <w:p w:rsidR="001121F3" w:rsidRPr="00BB26A9" w:rsidRDefault="001121F3" w:rsidP="006A15DB">
            <w:pPr>
              <w:jc w:val="center"/>
              <w:rPr>
                <w:rFonts w:ascii="Sylfaen" w:hAnsi="Sylfaen"/>
                <w:sz w:val="18"/>
                <w:szCs w:val="18"/>
              </w:rPr>
            </w:pPr>
            <w:r w:rsidRPr="00BB26A9">
              <w:rPr>
                <w:rFonts w:ascii="Sylfaen" w:hAnsi="Sylfaen"/>
                <w:color w:val="000000"/>
                <w:sz w:val="18"/>
                <w:szCs w:val="18"/>
              </w:rPr>
              <w:t>шт</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10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10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77</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33691144</w:t>
            </w:r>
          </w:p>
        </w:tc>
        <w:tc>
          <w:tcPr>
            <w:tcW w:w="1559" w:type="dxa"/>
            <w:vAlign w:val="center"/>
          </w:tcPr>
          <w:p w:rsidR="001121F3" w:rsidRPr="00BB26A9" w:rsidRDefault="001121F3" w:rsidP="004E047B">
            <w:pPr>
              <w:pStyle w:val="23"/>
              <w:widowControl w:val="0"/>
              <w:spacing w:after="120" w:line="240" w:lineRule="auto"/>
              <w:ind w:firstLine="0"/>
              <w:rPr>
                <w:rFonts w:ascii="GHEA Grapalat" w:hAnsi="GHEA Grapalat"/>
                <w:sz w:val="16"/>
                <w:szCs w:val="16"/>
              </w:rPr>
            </w:pPr>
            <w:r w:rsidRPr="00BB26A9">
              <w:rPr>
                <w:rFonts w:ascii="GHEA Grapalat" w:hAnsi="GHEA Grapalat"/>
                <w:sz w:val="16"/>
                <w:szCs w:val="16"/>
              </w:rPr>
              <w:t>Натри тиосульфат</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pStyle w:val="23"/>
              <w:widowControl w:val="0"/>
              <w:spacing w:after="120" w:line="240" w:lineRule="auto"/>
              <w:ind w:firstLine="0"/>
              <w:rPr>
                <w:rFonts w:ascii="GHEA Grapalat" w:hAnsi="GHEA Grapalat"/>
                <w:sz w:val="16"/>
                <w:szCs w:val="16"/>
              </w:rPr>
            </w:pPr>
            <w:r w:rsidRPr="00BB26A9">
              <w:rPr>
                <w:rFonts w:ascii="GHEA Grapalat" w:hAnsi="GHEA Grapalat"/>
                <w:sz w:val="16"/>
                <w:szCs w:val="16"/>
              </w:rPr>
              <w:t>Натри тиосульфат</w:t>
            </w:r>
          </w:p>
        </w:tc>
        <w:tc>
          <w:tcPr>
            <w:tcW w:w="1085" w:type="dxa"/>
          </w:tcPr>
          <w:p w:rsidR="001121F3" w:rsidRPr="00BB26A9" w:rsidRDefault="001121F3" w:rsidP="006A15DB">
            <w:r w:rsidRPr="00BB26A9">
              <w:rPr>
                <w:rFonts w:ascii="GHEA Grapalat" w:hAnsi="GHEA Grapalat"/>
                <w:color w:val="000000"/>
                <w:sz w:val="16"/>
                <w:szCs w:val="16"/>
                <w:lang w:val="en-US" w:eastAsia="en-US" w:bidi="ar-SA"/>
              </w:rPr>
              <w:t xml:space="preserve">ампула  </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30</w:t>
            </w:r>
          </w:p>
        </w:tc>
        <w:tc>
          <w:tcPr>
            <w:tcW w:w="880" w:type="dxa"/>
          </w:tcPr>
          <w:p w:rsidR="001121F3" w:rsidRDefault="001121F3">
            <w:r w:rsidRPr="000B1412">
              <w:rPr>
                <w:sz w:val="16"/>
                <w:szCs w:val="16"/>
              </w:rPr>
              <w:t xml:space="preserve">Провайдер аптечных сетей в Армавирском марзе, с.Гай Исаакян 1,22д, не </w:t>
            </w:r>
            <w:r w:rsidRPr="000B1412">
              <w:rPr>
                <w:sz w:val="16"/>
                <w:szCs w:val="16"/>
              </w:rPr>
              <w:lastRenderedPageBreak/>
              <w:t>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lastRenderedPageBreak/>
              <w:t>30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78</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33691136</w:t>
            </w:r>
          </w:p>
        </w:tc>
        <w:tc>
          <w:tcPr>
            <w:tcW w:w="1559" w:type="dxa"/>
            <w:vAlign w:val="center"/>
          </w:tcPr>
          <w:p w:rsidR="001121F3" w:rsidRPr="00BB26A9" w:rsidRDefault="001121F3" w:rsidP="004E047B">
            <w:pPr>
              <w:rPr>
                <w:rFonts w:ascii="Sylfaen" w:hAnsi="Sylfaen"/>
                <w:sz w:val="18"/>
                <w:szCs w:val="18"/>
              </w:rPr>
            </w:pPr>
            <w:r w:rsidRPr="00BB26A9">
              <w:rPr>
                <w:rFonts w:ascii="Sylfaen" w:hAnsi="Sylfaen"/>
                <w:sz w:val="18"/>
                <w:szCs w:val="18"/>
              </w:rPr>
              <w:t>Натрий хлор</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sz w:val="18"/>
                <w:szCs w:val="18"/>
              </w:rPr>
            </w:pPr>
            <w:r w:rsidRPr="00BB26A9">
              <w:rPr>
                <w:rFonts w:ascii="Sylfaen" w:hAnsi="Sylfaen"/>
                <w:sz w:val="18"/>
                <w:szCs w:val="18"/>
              </w:rPr>
              <w:t>Натрий хлор</w:t>
            </w:r>
          </w:p>
        </w:tc>
        <w:tc>
          <w:tcPr>
            <w:tcW w:w="1085" w:type="dxa"/>
          </w:tcPr>
          <w:p w:rsidR="001121F3" w:rsidRPr="00BB26A9" w:rsidRDefault="001121F3" w:rsidP="006A15DB">
            <w:r w:rsidRPr="00BB26A9">
              <w:rPr>
                <w:rFonts w:ascii="GHEA Grapalat" w:hAnsi="GHEA Grapalat"/>
                <w:color w:val="000000"/>
                <w:sz w:val="16"/>
                <w:szCs w:val="16"/>
                <w:lang w:val="en-US" w:eastAsia="en-US" w:bidi="ar-SA"/>
              </w:rPr>
              <w:t xml:space="preserve">ампула  </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150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150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79</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33691136</w:t>
            </w:r>
          </w:p>
        </w:tc>
        <w:tc>
          <w:tcPr>
            <w:tcW w:w="1559" w:type="dxa"/>
            <w:vAlign w:val="center"/>
          </w:tcPr>
          <w:p w:rsidR="001121F3" w:rsidRPr="00BB26A9" w:rsidRDefault="001121F3" w:rsidP="004E047B">
            <w:pPr>
              <w:rPr>
                <w:rFonts w:ascii="Sylfaen" w:hAnsi="Sylfaen"/>
                <w:sz w:val="18"/>
                <w:szCs w:val="18"/>
              </w:rPr>
            </w:pPr>
            <w:r w:rsidRPr="00BB26A9">
              <w:rPr>
                <w:rFonts w:ascii="Sylfaen" w:hAnsi="Sylfaen"/>
                <w:sz w:val="18"/>
                <w:szCs w:val="18"/>
              </w:rPr>
              <w:t>Натрий хлор</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sz w:val="18"/>
                <w:szCs w:val="18"/>
              </w:rPr>
            </w:pPr>
            <w:r w:rsidRPr="00BB26A9">
              <w:rPr>
                <w:rFonts w:ascii="Sylfaen" w:hAnsi="Sylfaen"/>
                <w:sz w:val="18"/>
                <w:szCs w:val="18"/>
              </w:rPr>
              <w:t>Натрий хлор</w:t>
            </w:r>
          </w:p>
        </w:tc>
        <w:tc>
          <w:tcPr>
            <w:tcW w:w="1085" w:type="dxa"/>
          </w:tcPr>
          <w:p w:rsidR="001121F3" w:rsidRPr="00BB26A9" w:rsidRDefault="001121F3" w:rsidP="006A15DB">
            <w:r w:rsidRPr="00BB26A9">
              <w:t>штук</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50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50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80</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33691133</w:t>
            </w:r>
          </w:p>
        </w:tc>
        <w:tc>
          <w:tcPr>
            <w:tcW w:w="1559" w:type="dxa"/>
            <w:vAlign w:val="center"/>
          </w:tcPr>
          <w:p w:rsidR="001121F3" w:rsidRPr="00BB26A9" w:rsidRDefault="001121F3" w:rsidP="004E047B">
            <w:pPr>
              <w:rPr>
                <w:rFonts w:ascii="Sylfaen" w:hAnsi="Sylfaen"/>
                <w:sz w:val="18"/>
                <w:szCs w:val="18"/>
              </w:rPr>
            </w:pPr>
            <w:r w:rsidRPr="00BB26A9">
              <w:rPr>
                <w:rFonts w:ascii="Sylfaen" w:hAnsi="Sylfaen"/>
                <w:sz w:val="18"/>
                <w:szCs w:val="18"/>
              </w:rPr>
              <w:t>Вода для инъекций</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sz w:val="18"/>
                <w:szCs w:val="18"/>
              </w:rPr>
            </w:pPr>
            <w:r w:rsidRPr="00BB26A9">
              <w:rPr>
                <w:rFonts w:ascii="Sylfaen" w:hAnsi="Sylfaen"/>
                <w:sz w:val="18"/>
                <w:szCs w:val="18"/>
              </w:rPr>
              <w:t>Вода для инъекций</w:t>
            </w:r>
          </w:p>
        </w:tc>
        <w:tc>
          <w:tcPr>
            <w:tcW w:w="1085" w:type="dxa"/>
            <w:vAlign w:val="center"/>
          </w:tcPr>
          <w:p w:rsidR="001121F3" w:rsidRPr="00BB26A9" w:rsidRDefault="001121F3" w:rsidP="006A15DB">
            <w:pPr>
              <w:jc w:val="center"/>
              <w:rPr>
                <w:rFonts w:ascii="Sylfaen" w:hAnsi="Sylfaen"/>
                <w:sz w:val="18"/>
                <w:szCs w:val="18"/>
              </w:rPr>
            </w:pPr>
            <w:r w:rsidRPr="00BB26A9">
              <w:rPr>
                <w:rFonts w:ascii="GHEA Grapalat" w:hAnsi="GHEA Grapalat"/>
                <w:color w:val="000000"/>
                <w:sz w:val="16"/>
                <w:szCs w:val="16"/>
                <w:lang w:val="en-US" w:eastAsia="en-US" w:bidi="ar-SA"/>
              </w:rPr>
              <w:t xml:space="preserve">ампула  </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150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150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81</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33651149</w:t>
            </w:r>
          </w:p>
        </w:tc>
        <w:tc>
          <w:tcPr>
            <w:tcW w:w="1559" w:type="dxa"/>
            <w:vAlign w:val="center"/>
          </w:tcPr>
          <w:p w:rsidR="001121F3" w:rsidRPr="00BB26A9" w:rsidRDefault="001121F3" w:rsidP="004E047B">
            <w:pPr>
              <w:rPr>
                <w:rFonts w:ascii="Sylfaen" w:hAnsi="Sylfaen"/>
                <w:sz w:val="18"/>
                <w:szCs w:val="18"/>
              </w:rPr>
            </w:pPr>
            <w:r w:rsidRPr="00BB26A9">
              <w:rPr>
                <w:rFonts w:ascii="Sylfaen" w:hAnsi="Sylfaen"/>
                <w:sz w:val="18"/>
                <w:szCs w:val="18"/>
              </w:rPr>
              <w:t xml:space="preserve">Нистатин Мазь </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sz w:val="18"/>
                <w:szCs w:val="18"/>
              </w:rPr>
            </w:pPr>
            <w:r w:rsidRPr="00BB26A9">
              <w:rPr>
                <w:rFonts w:ascii="Sylfaen" w:hAnsi="Sylfaen"/>
                <w:sz w:val="18"/>
                <w:szCs w:val="18"/>
              </w:rPr>
              <w:t xml:space="preserve">Нистатин Мазь </w:t>
            </w:r>
          </w:p>
        </w:tc>
        <w:tc>
          <w:tcPr>
            <w:tcW w:w="1085" w:type="dxa"/>
            <w:vAlign w:val="center"/>
          </w:tcPr>
          <w:p w:rsidR="001121F3" w:rsidRPr="00BB26A9" w:rsidRDefault="001121F3" w:rsidP="006A15DB">
            <w:pPr>
              <w:jc w:val="center"/>
              <w:rPr>
                <w:rFonts w:ascii="Sylfaen" w:hAnsi="Sylfaen"/>
                <w:sz w:val="18"/>
                <w:szCs w:val="18"/>
              </w:rPr>
            </w:pPr>
            <w:r w:rsidRPr="00BB26A9">
              <w:rPr>
                <w:rFonts w:ascii="Sylfaen" w:hAnsi="Sylfaen"/>
                <w:color w:val="000000"/>
                <w:sz w:val="18"/>
                <w:szCs w:val="18"/>
              </w:rPr>
              <w:t>шт</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20</w:t>
            </w:r>
          </w:p>
        </w:tc>
        <w:tc>
          <w:tcPr>
            <w:tcW w:w="880" w:type="dxa"/>
          </w:tcPr>
          <w:p w:rsidR="001121F3" w:rsidRDefault="001121F3">
            <w:r w:rsidRPr="000B1412">
              <w:rPr>
                <w:sz w:val="16"/>
                <w:szCs w:val="16"/>
              </w:rPr>
              <w:t xml:space="preserve">Провайдер аптечных сетей в Армавирском марзе, с.Гай Исаакян 1,22д, не </w:t>
            </w:r>
            <w:r w:rsidRPr="000B1412">
              <w:rPr>
                <w:sz w:val="16"/>
                <w:szCs w:val="16"/>
              </w:rPr>
              <w:lastRenderedPageBreak/>
              <w:t>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lastRenderedPageBreak/>
              <w:t>20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82</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33661121</w:t>
            </w:r>
          </w:p>
        </w:tc>
        <w:tc>
          <w:tcPr>
            <w:tcW w:w="1559" w:type="dxa"/>
            <w:vAlign w:val="center"/>
          </w:tcPr>
          <w:p w:rsidR="001121F3" w:rsidRPr="00BB26A9" w:rsidRDefault="001121F3" w:rsidP="004E047B">
            <w:pPr>
              <w:rPr>
                <w:rFonts w:ascii="Sylfaen" w:hAnsi="Sylfaen"/>
                <w:sz w:val="18"/>
                <w:szCs w:val="18"/>
              </w:rPr>
            </w:pPr>
            <w:r w:rsidRPr="00BB26A9">
              <w:rPr>
                <w:rFonts w:ascii="Sylfaen" w:hAnsi="Sylfaen"/>
                <w:sz w:val="18"/>
                <w:szCs w:val="18"/>
              </w:rPr>
              <w:t xml:space="preserve">Парацетамол, </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sz w:val="18"/>
                <w:szCs w:val="18"/>
              </w:rPr>
            </w:pPr>
            <w:r w:rsidRPr="00BB26A9">
              <w:rPr>
                <w:rFonts w:ascii="Sylfaen" w:hAnsi="Sylfaen"/>
                <w:sz w:val="18"/>
                <w:szCs w:val="18"/>
              </w:rPr>
              <w:t xml:space="preserve">Парацетамол, </w:t>
            </w:r>
          </w:p>
        </w:tc>
        <w:tc>
          <w:tcPr>
            <w:tcW w:w="1085" w:type="dxa"/>
          </w:tcPr>
          <w:p w:rsidR="001121F3" w:rsidRPr="00BB26A9" w:rsidRDefault="001121F3" w:rsidP="006A15DB">
            <w:r w:rsidRPr="00BB26A9">
              <w:rPr>
                <w:rFonts w:ascii="GHEA Grapalat" w:hAnsi="GHEA Grapalat"/>
                <w:sz w:val="16"/>
                <w:szCs w:val="16"/>
              </w:rPr>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500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500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83</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33661121</w:t>
            </w:r>
          </w:p>
        </w:tc>
        <w:tc>
          <w:tcPr>
            <w:tcW w:w="1559" w:type="dxa"/>
            <w:vAlign w:val="center"/>
          </w:tcPr>
          <w:p w:rsidR="001121F3" w:rsidRPr="00BB26A9" w:rsidRDefault="001121F3" w:rsidP="004E047B">
            <w:pPr>
              <w:rPr>
                <w:rFonts w:ascii="Sylfaen" w:hAnsi="Sylfaen"/>
                <w:sz w:val="18"/>
                <w:szCs w:val="18"/>
              </w:rPr>
            </w:pPr>
            <w:r w:rsidRPr="00BB26A9">
              <w:rPr>
                <w:rFonts w:ascii="Sylfaen" w:hAnsi="Sylfaen"/>
                <w:sz w:val="18"/>
                <w:szCs w:val="18"/>
              </w:rPr>
              <w:t>Парацетамол</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sz w:val="18"/>
                <w:szCs w:val="18"/>
              </w:rPr>
            </w:pPr>
            <w:r w:rsidRPr="00BB26A9">
              <w:rPr>
                <w:rFonts w:ascii="Sylfaen" w:hAnsi="Sylfaen"/>
                <w:sz w:val="18"/>
                <w:szCs w:val="18"/>
              </w:rPr>
              <w:t>Парацетамол</w:t>
            </w:r>
          </w:p>
        </w:tc>
        <w:tc>
          <w:tcPr>
            <w:tcW w:w="1085" w:type="dxa"/>
          </w:tcPr>
          <w:p w:rsidR="001121F3" w:rsidRPr="00BB26A9" w:rsidRDefault="001121F3" w:rsidP="006A15DB">
            <w:r w:rsidRPr="00BB26A9">
              <w:rPr>
                <w:rFonts w:ascii="GHEA Grapalat" w:hAnsi="GHEA Grapalat"/>
                <w:sz w:val="16"/>
                <w:szCs w:val="16"/>
              </w:rPr>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100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100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84</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33651131</w:t>
            </w:r>
          </w:p>
        </w:tc>
        <w:tc>
          <w:tcPr>
            <w:tcW w:w="1559" w:type="dxa"/>
            <w:vAlign w:val="center"/>
          </w:tcPr>
          <w:p w:rsidR="001121F3" w:rsidRPr="00BB26A9" w:rsidRDefault="001121F3" w:rsidP="004E047B">
            <w:pPr>
              <w:rPr>
                <w:rFonts w:ascii="Sylfaen" w:hAnsi="Sylfaen"/>
                <w:sz w:val="18"/>
                <w:szCs w:val="18"/>
              </w:rPr>
            </w:pPr>
            <w:r w:rsidRPr="00BB26A9">
              <w:rPr>
                <w:rFonts w:ascii="Sylfaen" w:hAnsi="Sylfaen"/>
                <w:sz w:val="18"/>
                <w:szCs w:val="18"/>
              </w:rPr>
              <w:t xml:space="preserve">Сульфаметоксазол, триметоприм </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sz w:val="18"/>
                <w:szCs w:val="18"/>
              </w:rPr>
            </w:pPr>
            <w:r w:rsidRPr="00BB26A9">
              <w:rPr>
                <w:rFonts w:ascii="Sylfaen" w:hAnsi="Sylfaen"/>
                <w:sz w:val="18"/>
                <w:szCs w:val="18"/>
              </w:rPr>
              <w:t xml:space="preserve">Сульфаметоксазол, триметоприм </w:t>
            </w:r>
          </w:p>
        </w:tc>
        <w:tc>
          <w:tcPr>
            <w:tcW w:w="1085" w:type="dxa"/>
          </w:tcPr>
          <w:p w:rsidR="001121F3" w:rsidRPr="00BB26A9" w:rsidRDefault="001121F3" w:rsidP="006A15DB">
            <w:r w:rsidRPr="00BB26A9">
              <w:rPr>
                <w:rFonts w:ascii="GHEA Grapalat" w:hAnsi="GHEA Grapalat"/>
                <w:sz w:val="16"/>
                <w:szCs w:val="16"/>
              </w:rPr>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200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200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85</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33651131</w:t>
            </w:r>
          </w:p>
        </w:tc>
        <w:tc>
          <w:tcPr>
            <w:tcW w:w="1559" w:type="dxa"/>
          </w:tcPr>
          <w:p w:rsidR="001121F3" w:rsidRPr="00BB26A9" w:rsidRDefault="001121F3" w:rsidP="004E047B">
            <w:r w:rsidRPr="00BB26A9">
              <w:rPr>
                <w:rFonts w:ascii="Sylfaen" w:hAnsi="Sylfaen"/>
                <w:sz w:val="18"/>
                <w:szCs w:val="18"/>
              </w:rPr>
              <w:t xml:space="preserve">Сульфаметоксазол, триметоприм </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r w:rsidRPr="00BB26A9">
              <w:rPr>
                <w:rFonts w:ascii="Sylfaen" w:hAnsi="Sylfaen"/>
                <w:sz w:val="18"/>
                <w:szCs w:val="18"/>
              </w:rPr>
              <w:t xml:space="preserve">Сульфаметоксазол, триметоприм </w:t>
            </w:r>
          </w:p>
        </w:tc>
        <w:tc>
          <w:tcPr>
            <w:tcW w:w="1085" w:type="dxa"/>
          </w:tcPr>
          <w:p w:rsidR="001121F3" w:rsidRPr="00BB26A9" w:rsidRDefault="001121F3" w:rsidP="006A15DB">
            <w:r w:rsidRPr="00BB26A9">
              <w:rPr>
                <w:rFonts w:ascii="GHEA Grapalat" w:hAnsi="GHEA Grapalat"/>
                <w:sz w:val="16"/>
                <w:szCs w:val="16"/>
              </w:rPr>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100</w:t>
            </w:r>
          </w:p>
        </w:tc>
        <w:tc>
          <w:tcPr>
            <w:tcW w:w="880" w:type="dxa"/>
          </w:tcPr>
          <w:p w:rsidR="001121F3" w:rsidRDefault="001121F3">
            <w:r w:rsidRPr="000B1412">
              <w:rPr>
                <w:sz w:val="16"/>
                <w:szCs w:val="16"/>
              </w:rPr>
              <w:t xml:space="preserve">Провайдер аптечных сетей в Армавирском марзе, с.Гай Исаакян 1,22д, не </w:t>
            </w:r>
            <w:r w:rsidRPr="000B1412">
              <w:rPr>
                <w:sz w:val="16"/>
                <w:szCs w:val="16"/>
              </w:rPr>
              <w:lastRenderedPageBreak/>
              <w:t>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lastRenderedPageBreak/>
              <w:t>100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86</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33651131</w:t>
            </w:r>
          </w:p>
        </w:tc>
        <w:tc>
          <w:tcPr>
            <w:tcW w:w="1559" w:type="dxa"/>
          </w:tcPr>
          <w:p w:rsidR="001121F3" w:rsidRPr="00BB26A9" w:rsidRDefault="001121F3" w:rsidP="004E047B">
            <w:r w:rsidRPr="00BB26A9">
              <w:rPr>
                <w:rFonts w:ascii="Sylfaen" w:hAnsi="Sylfaen"/>
                <w:sz w:val="18"/>
                <w:szCs w:val="18"/>
              </w:rPr>
              <w:t xml:space="preserve">Сульфаметоксазол, триметоприм </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r w:rsidRPr="00BB26A9">
              <w:rPr>
                <w:rFonts w:ascii="Sylfaen" w:hAnsi="Sylfaen"/>
                <w:sz w:val="18"/>
                <w:szCs w:val="18"/>
              </w:rPr>
              <w:t xml:space="preserve">Сульфаметоксазол, триметоприм </w:t>
            </w:r>
          </w:p>
        </w:tc>
        <w:tc>
          <w:tcPr>
            <w:tcW w:w="1085" w:type="dxa"/>
          </w:tcPr>
          <w:p w:rsidR="001121F3" w:rsidRPr="00BB26A9" w:rsidRDefault="001121F3" w:rsidP="006A15DB">
            <w:r w:rsidRPr="00BB26A9">
              <w:rPr>
                <w:rFonts w:ascii="Sylfaen" w:hAnsi="Sylfaen"/>
                <w:color w:val="000000"/>
                <w:sz w:val="18"/>
                <w:szCs w:val="18"/>
              </w:rPr>
              <w:t>шт</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1</w:t>
            </w:r>
            <w:r>
              <w:rPr>
                <w:rFonts w:ascii="GHEA Grapalat" w:hAnsi="GHEA Grapalat"/>
                <w:color w:val="000000"/>
                <w:sz w:val="16"/>
                <w:szCs w:val="16"/>
              </w:rPr>
              <w:t>00</w:t>
            </w:r>
            <w:r w:rsidRPr="002267A9">
              <w:rPr>
                <w:rFonts w:ascii="GHEA Grapalat" w:hAnsi="GHEA Grapalat"/>
                <w:color w:val="000000"/>
                <w:sz w:val="16"/>
                <w:szCs w:val="16"/>
              </w:rPr>
              <w:t>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1</w:t>
            </w:r>
            <w:r>
              <w:rPr>
                <w:rFonts w:ascii="GHEA Grapalat" w:hAnsi="GHEA Grapalat"/>
                <w:color w:val="000000"/>
                <w:sz w:val="16"/>
                <w:szCs w:val="16"/>
              </w:rPr>
              <w:t>00</w:t>
            </w:r>
            <w:r w:rsidRPr="002267A9">
              <w:rPr>
                <w:rFonts w:ascii="GHEA Grapalat" w:hAnsi="GHEA Grapalat"/>
                <w:color w:val="000000"/>
                <w:sz w:val="16"/>
                <w:szCs w:val="16"/>
              </w:rPr>
              <w:t>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87</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33611110</w:t>
            </w:r>
          </w:p>
        </w:tc>
        <w:tc>
          <w:tcPr>
            <w:tcW w:w="1559" w:type="dxa"/>
            <w:vAlign w:val="center"/>
          </w:tcPr>
          <w:p w:rsidR="001121F3" w:rsidRPr="00BB26A9" w:rsidRDefault="001121F3" w:rsidP="004E047B">
            <w:pPr>
              <w:rPr>
                <w:rFonts w:ascii="Sylfaen" w:hAnsi="Sylfaen"/>
                <w:sz w:val="18"/>
                <w:szCs w:val="18"/>
              </w:rPr>
            </w:pPr>
            <w:r w:rsidRPr="00BB26A9">
              <w:rPr>
                <w:rFonts w:ascii="Sylfaen" w:hAnsi="Sylfaen"/>
                <w:sz w:val="18"/>
                <w:szCs w:val="18"/>
              </w:rPr>
              <w:t xml:space="preserve">Гидроксид алюминия + гидроксид магния </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sz w:val="18"/>
                <w:szCs w:val="18"/>
              </w:rPr>
            </w:pPr>
            <w:r w:rsidRPr="00BB26A9">
              <w:rPr>
                <w:rFonts w:ascii="Sylfaen" w:hAnsi="Sylfaen"/>
                <w:sz w:val="18"/>
                <w:szCs w:val="18"/>
              </w:rPr>
              <w:t xml:space="preserve">Гидроксид алюминия + гидроксид магния </w:t>
            </w:r>
          </w:p>
        </w:tc>
        <w:tc>
          <w:tcPr>
            <w:tcW w:w="1085" w:type="dxa"/>
          </w:tcPr>
          <w:p w:rsidR="001121F3" w:rsidRPr="00BB26A9" w:rsidRDefault="001121F3" w:rsidP="006A15DB">
            <w:r w:rsidRPr="00BB26A9">
              <w:rPr>
                <w:rFonts w:ascii="Sylfaen" w:hAnsi="Sylfaen"/>
                <w:color w:val="000000"/>
                <w:sz w:val="18"/>
                <w:szCs w:val="18"/>
              </w:rPr>
              <w:t>шт</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60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60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88</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33621620</w:t>
            </w:r>
          </w:p>
        </w:tc>
        <w:tc>
          <w:tcPr>
            <w:tcW w:w="1559" w:type="dxa"/>
            <w:vAlign w:val="center"/>
          </w:tcPr>
          <w:p w:rsidR="001121F3" w:rsidRPr="00BB26A9" w:rsidRDefault="001121F3" w:rsidP="004E047B">
            <w:pPr>
              <w:rPr>
                <w:rFonts w:ascii="Sylfaen" w:hAnsi="Sylfaen"/>
                <w:sz w:val="18"/>
                <w:szCs w:val="18"/>
              </w:rPr>
            </w:pPr>
            <w:r w:rsidRPr="00BB26A9">
              <w:rPr>
                <w:rFonts w:ascii="GHEA Grapalat" w:hAnsi="GHEA Grapalat"/>
                <w:sz w:val="16"/>
                <w:szCs w:val="16"/>
              </w:rPr>
              <w:t>Спиронолактон</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sz w:val="18"/>
                <w:szCs w:val="18"/>
              </w:rPr>
            </w:pPr>
            <w:r w:rsidRPr="00BB26A9">
              <w:rPr>
                <w:rFonts w:ascii="GHEA Grapalat" w:hAnsi="GHEA Grapalat"/>
                <w:sz w:val="16"/>
                <w:szCs w:val="16"/>
              </w:rPr>
              <w:t>Спиронолактон</w:t>
            </w:r>
          </w:p>
        </w:tc>
        <w:tc>
          <w:tcPr>
            <w:tcW w:w="1085" w:type="dxa"/>
          </w:tcPr>
          <w:p w:rsidR="001121F3" w:rsidRPr="00BB26A9" w:rsidRDefault="001121F3" w:rsidP="006A15DB">
            <w:pPr>
              <w:rPr>
                <w:rFonts w:ascii="GHEA Grapalat" w:hAnsi="GHEA Grapalat"/>
                <w:sz w:val="16"/>
                <w:szCs w:val="16"/>
              </w:rPr>
            </w:pPr>
            <w:r w:rsidRPr="00BB26A9">
              <w:rPr>
                <w:rFonts w:ascii="GHEA Grapalat" w:hAnsi="GHEA Grapalat"/>
                <w:sz w:val="16"/>
                <w:szCs w:val="16"/>
              </w:rPr>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Pr>
                <w:rFonts w:ascii="GHEA Grapalat" w:hAnsi="GHEA Grapalat"/>
                <w:color w:val="000000"/>
                <w:sz w:val="16"/>
                <w:szCs w:val="16"/>
              </w:rPr>
              <w:t>45</w:t>
            </w:r>
            <w:r w:rsidRPr="002267A9">
              <w:rPr>
                <w:rFonts w:ascii="GHEA Grapalat" w:hAnsi="GHEA Grapalat"/>
                <w:color w:val="000000"/>
                <w:sz w:val="16"/>
                <w:szCs w:val="16"/>
              </w:rPr>
              <w:t>00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Pr>
                <w:rFonts w:ascii="GHEA Grapalat" w:hAnsi="GHEA Grapalat"/>
                <w:color w:val="000000"/>
                <w:sz w:val="16"/>
                <w:szCs w:val="16"/>
              </w:rPr>
              <w:t>45</w:t>
            </w:r>
            <w:r w:rsidRPr="002267A9">
              <w:rPr>
                <w:rFonts w:ascii="GHEA Grapalat" w:hAnsi="GHEA Grapalat"/>
                <w:color w:val="000000"/>
                <w:sz w:val="16"/>
                <w:szCs w:val="16"/>
              </w:rPr>
              <w:t>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89</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33621620</w:t>
            </w:r>
          </w:p>
        </w:tc>
        <w:tc>
          <w:tcPr>
            <w:tcW w:w="1559" w:type="dxa"/>
            <w:vAlign w:val="center"/>
          </w:tcPr>
          <w:p w:rsidR="001121F3" w:rsidRPr="00BB26A9" w:rsidRDefault="001121F3" w:rsidP="004E047B">
            <w:pPr>
              <w:rPr>
                <w:rFonts w:ascii="Sylfaen" w:hAnsi="Sylfaen"/>
                <w:sz w:val="18"/>
                <w:szCs w:val="18"/>
              </w:rPr>
            </w:pPr>
            <w:r w:rsidRPr="00BB26A9">
              <w:rPr>
                <w:rFonts w:ascii="GHEA Grapalat" w:hAnsi="GHEA Grapalat"/>
                <w:sz w:val="16"/>
                <w:szCs w:val="16"/>
              </w:rPr>
              <w:t>Спиронолактон</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sz w:val="18"/>
                <w:szCs w:val="18"/>
              </w:rPr>
            </w:pPr>
            <w:r w:rsidRPr="00BB26A9">
              <w:rPr>
                <w:rFonts w:ascii="GHEA Grapalat" w:hAnsi="GHEA Grapalat"/>
                <w:sz w:val="16"/>
                <w:szCs w:val="16"/>
              </w:rPr>
              <w:t>Спиронолактон</w:t>
            </w:r>
          </w:p>
        </w:tc>
        <w:tc>
          <w:tcPr>
            <w:tcW w:w="1085" w:type="dxa"/>
          </w:tcPr>
          <w:p w:rsidR="001121F3" w:rsidRPr="00BB26A9" w:rsidRDefault="001121F3" w:rsidP="006A15DB">
            <w:pPr>
              <w:rPr>
                <w:rFonts w:ascii="GHEA Grapalat" w:hAnsi="GHEA Grapalat"/>
                <w:sz w:val="16"/>
                <w:szCs w:val="16"/>
              </w:rPr>
            </w:pPr>
            <w:r w:rsidRPr="00BB26A9">
              <w:rPr>
                <w:rFonts w:ascii="GHEA Grapalat" w:hAnsi="GHEA Grapalat"/>
                <w:sz w:val="16"/>
                <w:szCs w:val="16"/>
              </w:rPr>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Pr>
                <w:rFonts w:ascii="GHEA Grapalat" w:hAnsi="GHEA Grapalat"/>
                <w:color w:val="000000"/>
                <w:sz w:val="16"/>
                <w:szCs w:val="16"/>
              </w:rPr>
              <w:t>10</w:t>
            </w:r>
            <w:r w:rsidRPr="002267A9">
              <w:rPr>
                <w:rFonts w:ascii="GHEA Grapalat" w:hAnsi="GHEA Grapalat"/>
                <w:color w:val="000000"/>
                <w:sz w:val="16"/>
                <w:szCs w:val="16"/>
              </w:rPr>
              <w:t>00</w:t>
            </w:r>
          </w:p>
        </w:tc>
        <w:tc>
          <w:tcPr>
            <w:tcW w:w="880" w:type="dxa"/>
          </w:tcPr>
          <w:p w:rsidR="001121F3" w:rsidRDefault="001121F3">
            <w:r w:rsidRPr="000B1412">
              <w:rPr>
                <w:sz w:val="16"/>
                <w:szCs w:val="16"/>
              </w:rPr>
              <w:t xml:space="preserve">Провайдер аптечных сетей в Армавирском марзе, с.Гай Исаакян 1,22д, не </w:t>
            </w:r>
            <w:r w:rsidRPr="000B1412">
              <w:rPr>
                <w:sz w:val="16"/>
                <w:szCs w:val="16"/>
              </w:rPr>
              <w:lastRenderedPageBreak/>
              <w:t>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Pr>
                <w:rFonts w:ascii="GHEA Grapalat" w:hAnsi="GHEA Grapalat"/>
                <w:color w:val="000000"/>
                <w:sz w:val="16"/>
                <w:szCs w:val="16"/>
              </w:rPr>
              <w:lastRenderedPageBreak/>
              <w:t>10</w:t>
            </w:r>
            <w:r w:rsidRPr="002267A9">
              <w:rPr>
                <w:rFonts w:ascii="GHEA Grapalat" w:hAnsi="GHEA Grapalat"/>
                <w:color w:val="000000"/>
                <w:sz w:val="16"/>
                <w:szCs w:val="16"/>
              </w:rPr>
              <w:t>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90</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33661129</w:t>
            </w:r>
          </w:p>
        </w:tc>
        <w:tc>
          <w:tcPr>
            <w:tcW w:w="1559" w:type="dxa"/>
            <w:vAlign w:val="center"/>
          </w:tcPr>
          <w:p w:rsidR="001121F3" w:rsidRPr="00BB26A9" w:rsidRDefault="001121F3" w:rsidP="004E047B">
            <w:pPr>
              <w:rPr>
                <w:rFonts w:ascii="Sylfaen" w:hAnsi="Sylfaen"/>
                <w:sz w:val="18"/>
                <w:szCs w:val="18"/>
              </w:rPr>
            </w:pPr>
            <w:r w:rsidRPr="00BB26A9">
              <w:rPr>
                <w:rFonts w:ascii="Sylfaen" w:hAnsi="Sylfaen"/>
                <w:sz w:val="18"/>
                <w:szCs w:val="18"/>
              </w:rPr>
              <w:t xml:space="preserve">Вальпроевая кислота </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sz w:val="18"/>
                <w:szCs w:val="18"/>
              </w:rPr>
            </w:pPr>
            <w:r w:rsidRPr="00BB26A9">
              <w:rPr>
                <w:rFonts w:ascii="Sylfaen" w:hAnsi="Sylfaen"/>
                <w:sz w:val="18"/>
                <w:szCs w:val="18"/>
              </w:rPr>
              <w:t xml:space="preserve">Вальпроевая кислота </w:t>
            </w:r>
          </w:p>
        </w:tc>
        <w:tc>
          <w:tcPr>
            <w:tcW w:w="1085" w:type="dxa"/>
          </w:tcPr>
          <w:p w:rsidR="001121F3" w:rsidRPr="00BB26A9" w:rsidRDefault="001121F3" w:rsidP="006A15DB">
            <w:pPr>
              <w:rPr>
                <w:rFonts w:ascii="GHEA Grapalat" w:hAnsi="GHEA Grapalat"/>
                <w:sz w:val="16"/>
                <w:szCs w:val="16"/>
              </w:rPr>
            </w:pPr>
            <w:r w:rsidRPr="00BB26A9">
              <w:rPr>
                <w:rFonts w:ascii="GHEA Grapalat" w:hAnsi="GHEA Grapalat"/>
                <w:sz w:val="16"/>
                <w:szCs w:val="16"/>
              </w:rPr>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1</w:t>
            </w:r>
            <w:r>
              <w:rPr>
                <w:rFonts w:ascii="GHEA Grapalat" w:hAnsi="GHEA Grapalat"/>
                <w:color w:val="000000"/>
                <w:sz w:val="16"/>
                <w:szCs w:val="16"/>
              </w:rPr>
              <w:t>00</w:t>
            </w:r>
            <w:r w:rsidRPr="002267A9">
              <w:rPr>
                <w:rFonts w:ascii="GHEA Grapalat" w:hAnsi="GHEA Grapalat"/>
                <w:color w:val="000000"/>
                <w:sz w:val="16"/>
                <w:szCs w:val="16"/>
              </w:rPr>
              <w:t>00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1</w:t>
            </w:r>
            <w:r>
              <w:rPr>
                <w:rFonts w:ascii="GHEA Grapalat" w:hAnsi="GHEA Grapalat"/>
                <w:color w:val="000000"/>
                <w:sz w:val="16"/>
                <w:szCs w:val="16"/>
              </w:rPr>
              <w:t>00</w:t>
            </w:r>
            <w:r w:rsidRPr="002267A9">
              <w:rPr>
                <w:rFonts w:ascii="GHEA Grapalat" w:hAnsi="GHEA Grapalat"/>
                <w:color w:val="000000"/>
                <w:sz w:val="16"/>
                <w:szCs w:val="16"/>
              </w:rPr>
              <w:t>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91</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33621730</w:t>
            </w:r>
          </w:p>
        </w:tc>
        <w:tc>
          <w:tcPr>
            <w:tcW w:w="1559" w:type="dxa"/>
            <w:vAlign w:val="center"/>
          </w:tcPr>
          <w:p w:rsidR="001121F3" w:rsidRPr="00BB26A9" w:rsidRDefault="001121F3" w:rsidP="004E047B">
            <w:pPr>
              <w:rPr>
                <w:rFonts w:ascii="Sylfaen" w:hAnsi="Sylfaen"/>
                <w:sz w:val="18"/>
                <w:szCs w:val="18"/>
              </w:rPr>
            </w:pPr>
            <w:r w:rsidRPr="00BB26A9">
              <w:rPr>
                <w:rFonts w:ascii="GHEA Grapalat" w:hAnsi="GHEA Grapalat"/>
                <w:color w:val="000000"/>
                <w:sz w:val="18"/>
                <w:szCs w:val="18"/>
              </w:rPr>
              <w:t>верапамил</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sz w:val="18"/>
                <w:szCs w:val="18"/>
              </w:rPr>
            </w:pPr>
            <w:r w:rsidRPr="00BB26A9">
              <w:rPr>
                <w:rFonts w:ascii="GHEA Grapalat" w:hAnsi="GHEA Grapalat"/>
                <w:color w:val="000000"/>
                <w:sz w:val="18"/>
                <w:szCs w:val="18"/>
              </w:rPr>
              <w:t>верапамил</w:t>
            </w:r>
          </w:p>
        </w:tc>
        <w:tc>
          <w:tcPr>
            <w:tcW w:w="1085" w:type="dxa"/>
          </w:tcPr>
          <w:p w:rsidR="001121F3" w:rsidRPr="00BB26A9" w:rsidRDefault="001121F3" w:rsidP="006A15DB">
            <w:pPr>
              <w:rPr>
                <w:rFonts w:ascii="GHEA Grapalat" w:hAnsi="GHEA Grapalat"/>
                <w:sz w:val="16"/>
                <w:szCs w:val="16"/>
              </w:rPr>
            </w:pPr>
            <w:r w:rsidRPr="00BB26A9">
              <w:rPr>
                <w:rFonts w:ascii="GHEA Grapalat" w:hAnsi="GHEA Grapalat"/>
                <w:sz w:val="16"/>
                <w:szCs w:val="16"/>
              </w:rPr>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300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300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92</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33651116</w:t>
            </w:r>
          </w:p>
        </w:tc>
        <w:tc>
          <w:tcPr>
            <w:tcW w:w="1559" w:type="dxa"/>
          </w:tcPr>
          <w:p w:rsidR="001121F3" w:rsidRPr="00BB26A9" w:rsidRDefault="001121F3" w:rsidP="004E047B">
            <w:r w:rsidRPr="00BB26A9">
              <w:t>Цефазолин</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r w:rsidRPr="00BB26A9">
              <w:t>Цефазолин</w:t>
            </w:r>
          </w:p>
        </w:tc>
        <w:tc>
          <w:tcPr>
            <w:tcW w:w="1085" w:type="dxa"/>
          </w:tcPr>
          <w:p w:rsidR="001121F3" w:rsidRPr="00BB26A9" w:rsidRDefault="001121F3" w:rsidP="006A15DB">
            <w:r w:rsidRPr="00BB26A9">
              <w:rPr>
                <w:rFonts w:ascii="GHEA Grapalat" w:hAnsi="GHEA Grapalat"/>
                <w:color w:val="000000"/>
                <w:sz w:val="18"/>
                <w:szCs w:val="18"/>
              </w:rPr>
              <w:t>амп.</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Pr>
                <w:rFonts w:ascii="GHEA Grapalat" w:hAnsi="GHEA Grapalat"/>
                <w:color w:val="000000"/>
                <w:sz w:val="16"/>
                <w:szCs w:val="16"/>
              </w:rPr>
              <w:t>2</w:t>
            </w:r>
            <w:r w:rsidRPr="002267A9">
              <w:rPr>
                <w:rFonts w:ascii="GHEA Grapalat" w:hAnsi="GHEA Grapalat"/>
                <w:color w:val="000000"/>
                <w:sz w:val="16"/>
                <w:szCs w:val="16"/>
              </w:rPr>
              <w:t>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Pr>
                <w:rFonts w:ascii="GHEA Grapalat" w:hAnsi="GHEA Grapalat"/>
                <w:color w:val="000000"/>
                <w:sz w:val="16"/>
                <w:szCs w:val="16"/>
              </w:rPr>
              <w:t>2</w:t>
            </w:r>
            <w:r w:rsidRPr="002267A9">
              <w:rPr>
                <w:rFonts w:ascii="GHEA Grapalat" w:hAnsi="GHEA Grapalat"/>
                <w:color w:val="000000"/>
                <w:sz w:val="16"/>
                <w:szCs w:val="16"/>
              </w:rPr>
              <w:t>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93</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33651116</w:t>
            </w:r>
          </w:p>
        </w:tc>
        <w:tc>
          <w:tcPr>
            <w:tcW w:w="1559" w:type="dxa"/>
          </w:tcPr>
          <w:p w:rsidR="001121F3" w:rsidRPr="00BB26A9" w:rsidRDefault="001121F3" w:rsidP="004E047B">
            <w:r w:rsidRPr="00BB26A9">
              <w:t>Цефазолин</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r w:rsidRPr="00BB26A9">
              <w:t>Цефазолин</w:t>
            </w:r>
          </w:p>
        </w:tc>
        <w:tc>
          <w:tcPr>
            <w:tcW w:w="1085" w:type="dxa"/>
          </w:tcPr>
          <w:p w:rsidR="001121F3" w:rsidRPr="00BB26A9" w:rsidRDefault="001121F3" w:rsidP="006A15DB">
            <w:r w:rsidRPr="00BB26A9">
              <w:rPr>
                <w:rFonts w:ascii="GHEA Grapalat" w:hAnsi="GHEA Grapalat"/>
                <w:color w:val="000000"/>
                <w:sz w:val="18"/>
                <w:szCs w:val="18"/>
              </w:rPr>
              <w:t>амп.</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Pr>
                <w:rFonts w:ascii="GHEA Grapalat" w:hAnsi="GHEA Grapalat"/>
                <w:color w:val="000000"/>
                <w:sz w:val="16"/>
                <w:szCs w:val="16"/>
              </w:rPr>
              <w:t>20</w:t>
            </w:r>
          </w:p>
        </w:tc>
        <w:tc>
          <w:tcPr>
            <w:tcW w:w="880" w:type="dxa"/>
          </w:tcPr>
          <w:p w:rsidR="001121F3" w:rsidRDefault="001121F3">
            <w:r w:rsidRPr="000B1412">
              <w:rPr>
                <w:sz w:val="16"/>
                <w:szCs w:val="16"/>
              </w:rPr>
              <w:t xml:space="preserve">Провайдер аптечных сетей в Армавирском марзе, с.Гай Исаакян 1,22д, не </w:t>
            </w:r>
            <w:r w:rsidRPr="000B1412">
              <w:rPr>
                <w:sz w:val="16"/>
                <w:szCs w:val="16"/>
              </w:rPr>
              <w:lastRenderedPageBreak/>
              <w:t>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Pr>
                <w:rFonts w:ascii="GHEA Grapalat" w:hAnsi="GHEA Grapalat"/>
                <w:color w:val="000000"/>
                <w:sz w:val="16"/>
                <w:szCs w:val="16"/>
              </w:rPr>
              <w:lastRenderedPageBreak/>
              <w:t>20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94</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33651141</w:t>
            </w:r>
          </w:p>
        </w:tc>
        <w:tc>
          <w:tcPr>
            <w:tcW w:w="1559" w:type="dxa"/>
            <w:vAlign w:val="center"/>
          </w:tcPr>
          <w:p w:rsidR="001121F3" w:rsidRPr="00BB26A9" w:rsidRDefault="001121F3" w:rsidP="004E047B">
            <w:pPr>
              <w:rPr>
                <w:rFonts w:ascii="Sylfaen" w:hAnsi="Sylfaen"/>
                <w:sz w:val="18"/>
                <w:szCs w:val="18"/>
              </w:rPr>
            </w:pPr>
            <w:r w:rsidRPr="00BB26A9">
              <w:rPr>
                <w:rFonts w:ascii="Sylfaen" w:hAnsi="Sylfaen"/>
                <w:sz w:val="18"/>
                <w:szCs w:val="18"/>
              </w:rPr>
              <w:t xml:space="preserve">Цефуроксим </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sz w:val="18"/>
                <w:szCs w:val="18"/>
              </w:rPr>
            </w:pPr>
            <w:r w:rsidRPr="00BB26A9">
              <w:rPr>
                <w:rFonts w:ascii="Sylfaen" w:hAnsi="Sylfaen"/>
                <w:sz w:val="18"/>
                <w:szCs w:val="18"/>
              </w:rPr>
              <w:t xml:space="preserve">Цефуроксим </w:t>
            </w:r>
          </w:p>
        </w:tc>
        <w:tc>
          <w:tcPr>
            <w:tcW w:w="1085" w:type="dxa"/>
          </w:tcPr>
          <w:p w:rsidR="001121F3" w:rsidRPr="00BB26A9" w:rsidRDefault="001121F3" w:rsidP="006A15DB">
            <w:r w:rsidRPr="00BB26A9">
              <w:rPr>
                <w:rFonts w:ascii="GHEA Grapalat" w:hAnsi="GHEA Grapalat"/>
                <w:color w:val="000000"/>
                <w:sz w:val="18"/>
                <w:szCs w:val="18"/>
              </w:rPr>
              <w:t>амп.</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20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20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95</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33651116</w:t>
            </w:r>
          </w:p>
        </w:tc>
        <w:tc>
          <w:tcPr>
            <w:tcW w:w="1559" w:type="dxa"/>
          </w:tcPr>
          <w:p w:rsidR="001121F3" w:rsidRPr="00BB26A9" w:rsidRDefault="001121F3" w:rsidP="004E047B">
            <w:r w:rsidRPr="00BB26A9">
              <w:rPr>
                <w:rFonts w:ascii="Calibri" w:hAnsi="Calibri"/>
                <w:color w:val="000000"/>
                <w:sz w:val="22"/>
                <w:szCs w:val="22"/>
              </w:rPr>
              <w:t>цефтриаксон</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r w:rsidRPr="00BB26A9">
              <w:rPr>
                <w:rFonts w:ascii="Calibri" w:hAnsi="Calibri"/>
                <w:color w:val="000000"/>
                <w:sz w:val="22"/>
                <w:szCs w:val="22"/>
              </w:rPr>
              <w:t>цефтриаксон</w:t>
            </w:r>
          </w:p>
        </w:tc>
        <w:tc>
          <w:tcPr>
            <w:tcW w:w="1085" w:type="dxa"/>
            <w:vAlign w:val="bottom"/>
          </w:tcPr>
          <w:p w:rsidR="001121F3" w:rsidRPr="00BB26A9" w:rsidRDefault="001121F3" w:rsidP="006A15DB">
            <w:pPr>
              <w:rPr>
                <w:rFonts w:ascii="GHEA Grapalat" w:hAnsi="GHEA Grapalat"/>
                <w:color w:val="000000"/>
                <w:sz w:val="18"/>
                <w:szCs w:val="18"/>
              </w:rPr>
            </w:pPr>
            <w:r w:rsidRPr="00BB26A9">
              <w:rPr>
                <w:rFonts w:ascii="GHEA Grapalat" w:hAnsi="GHEA Grapalat"/>
                <w:color w:val="000000"/>
                <w:sz w:val="18"/>
                <w:szCs w:val="18"/>
              </w:rPr>
              <w:t>амп.</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400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400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96</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33651118</w:t>
            </w:r>
          </w:p>
        </w:tc>
        <w:tc>
          <w:tcPr>
            <w:tcW w:w="1559" w:type="dxa"/>
          </w:tcPr>
          <w:p w:rsidR="001121F3" w:rsidRPr="00BB26A9" w:rsidRDefault="001121F3" w:rsidP="004E047B">
            <w:r w:rsidRPr="00BB26A9">
              <w:rPr>
                <w:rFonts w:ascii="Calibri" w:hAnsi="Calibri"/>
                <w:color w:val="000000"/>
                <w:sz w:val="22"/>
                <w:szCs w:val="22"/>
              </w:rPr>
              <w:t>цефтриаксон</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r w:rsidRPr="00BB26A9">
              <w:rPr>
                <w:rFonts w:ascii="Calibri" w:hAnsi="Calibri"/>
                <w:color w:val="000000"/>
                <w:sz w:val="22"/>
                <w:szCs w:val="22"/>
              </w:rPr>
              <w:t>цефтриаксон</w:t>
            </w:r>
          </w:p>
        </w:tc>
        <w:tc>
          <w:tcPr>
            <w:tcW w:w="1085" w:type="dxa"/>
            <w:vAlign w:val="bottom"/>
          </w:tcPr>
          <w:p w:rsidR="001121F3" w:rsidRPr="00BB26A9" w:rsidRDefault="001121F3" w:rsidP="006A15DB">
            <w:pPr>
              <w:rPr>
                <w:rFonts w:ascii="GHEA Grapalat" w:hAnsi="GHEA Grapalat"/>
                <w:color w:val="000000"/>
                <w:sz w:val="18"/>
                <w:szCs w:val="18"/>
              </w:rPr>
            </w:pPr>
            <w:r w:rsidRPr="00BB26A9">
              <w:rPr>
                <w:rFonts w:ascii="GHEA Grapalat" w:hAnsi="GHEA Grapalat"/>
                <w:color w:val="000000"/>
                <w:sz w:val="18"/>
                <w:szCs w:val="18"/>
              </w:rPr>
              <w:t>амп.</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200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200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97</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33621240</w:t>
            </w:r>
          </w:p>
        </w:tc>
        <w:tc>
          <w:tcPr>
            <w:tcW w:w="1559" w:type="dxa"/>
            <w:vAlign w:val="center"/>
          </w:tcPr>
          <w:p w:rsidR="001121F3" w:rsidRPr="00BB26A9" w:rsidRDefault="001121F3" w:rsidP="004E047B">
            <w:pPr>
              <w:rPr>
                <w:rFonts w:ascii="Sylfaen" w:hAnsi="Sylfaen"/>
                <w:sz w:val="18"/>
                <w:szCs w:val="18"/>
              </w:rPr>
            </w:pPr>
            <w:r w:rsidRPr="00BB26A9">
              <w:rPr>
                <w:rFonts w:ascii="Sylfaen" w:hAnsi="Sylfaen"/>
                <w:sz w:val="18"/>
                <w:szCs w:val="18"/>
              </w:rPr>
              <w:t xml:space="preserve">Цианокобаламин </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sz w:val="18"/>
                <w:szCs w:val="18"/>
              </w:rPr>
            </w:pPr>
            <w:r w:rsidRPr="00BB26A9">
              <w:rPr>
                <w:rFonts w:ascii="Sylfaen" w:hAnsi="Sylfaen"/>
                <w:sz w:val="18"/>
                <w:szCs w:val="18"/>
              </w:rPr>
              <w:t xml:space="preserve">Цианокобаламин </w:t>
            </w:r>
          </w:p>
        </w:tc>
        <w:tc>
          <w:tcPr>
            <w:tcW w:w="1085" w:type="dxa"/>
            <w:vAlign w:val="center"/>
          </w:tcPr>
          <w:p w:rsidR="001121F3" w:rsidRPr="00BB26A9" w:rsidRDefault="001121F3" w:rsidP="006A15DB">
            <w:pPr>
              <w:jc w:val="center"/>
              <w:rPr>
                <w:rFonts w:ascii="Sylfaen" w:hAnsi="Sylfaen"/>
                <w:sz w:val="18"/>
                <w:szCs w:val="18"/>
              </w:rPr>
            </w:pPr>
            <w:r w:rsidRPr="00BB26A9">
              <w:rPr>
                <w:rFonts w:ascii="GHEA Grapalat" w:hAnsi="GHEA Grapalat"/>
                <w:color w:val="000000"/>
                <w:sz w:val="16"/>
                <w:szCs w:val="16"/>
                <w:lang w:val="en-US" w:eastAsia="en-US" w:bidi="ar-SA"/>
              </w:rPr>
              <w:t xml:space="preserve">ампула  </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20</w:t>
            </w:r>
          </w:p>
        </w:tc>
        <w:tc>
          <w:tcPr>
            <w:tcW w:w="880" w:type="dxa"/>
          </w:tcPr>
          <w:p w:rsidR="001121F3" w:rsidRDefault="001121F3">
            <w:r w:rsidRPr="000B1412">
              <w:rPr>
                <w:sz w:val="16"/>
                <w:szCs w:val="16"/>
              </w:rPr>
              <w:t xml:space="preserve">Провайдер аптечных сетей в Армавирском марзе, с.Гай Исаакян 1,22д, не </w:t>
            </w:r>
            <w:r w:rsidRPr="000B1412">
              <w:rPr>
                <w:sz w:val="16"/>
                <w:szCs w:val="16"/>
              </w:rPr>
              <w:lastRenderedPageBreak/>
              <w:t>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lastRenderedPageBreak/>
              <w:t>20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98</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33651134</w:t>
            </w:r>
          </w:p>
        </w:tc>
        <w:tc>
          <w:tcPr>
            <w:tcW w:w="1559" w:type="dxa"/>
            <w:vAlign w:val="center"/>
          </w:tcPr>
          <w:p w:rsidR="001121F3" w:rsidRPr="00BB26A9" w:rsidRDefault="001121F3" w:rsidP="004E047B">
            <w:pPr>
              <w:rPr>
                <w:rFonts w:ascii="Sylfaen" w:hAnsi="Sylfaen"/>
                <w:sz w:val="18"/>
                <w:szCs w:val="18"/>
              </w:rPr>
            </w:pPr>
            <w:r w:rsidRPr="00BB26A9">
              <w:rPr>
                <w:rFonts w:ascii="Calibri" w:hAnsi="Calibri"/>
                <w:color w:val="000000"/>
                <w:sz w:val="22"/>
                <w:szCs w:val="22"/>
              </w:rPr>
              <w:t>ципрофлоксацин</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sz w:val="18"/>
                <w:szCs w:val="18"/>
              </w:rPr>
            </w:pPr>
            <w:r w:rsidRPr="00BB26A9">
              <w:rPr>
                <w:rFonts w:ascii="Calibri" w:hAnsi="Calibri"/>
                <w:color w:val="000000"/>
                <w:sz w:val="22"/>
                <w:szCs w:val="22"/>
              </w:rPr>
              <w:t>ципрофлоксацин</w:t>
            </w:r>
          </w:p>
        </w:tc>
        <w:tc>
          <w:tcPr>
            <w:tcW w:w="1085" w:type="dxa"/>
          </w:tcPr>
          <w:p w:rsidR="001121F3" w:rsidRPr="00BB26A9" w:rsidRDefault="001121F3" w:rsidP="006A15DB">
            <w:r w:rsidRPr="00BB26A9">
              <w:rPr>
                <w:rFonts w:ascii="GHEA Grapalat" w:hAnsi="GHEA Grapalat"/>
                <w:sz w:val="16"/>
                <w:szCs w:val="16"/>
              </w:rPr>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10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10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99</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33651134</w:t>
            </w:r>
          </w:p>
        </w:tc>
        <w:tc>
          <w:tcPr>
            <w:tcW w:w="1559" w:type="dxa"/>
          </w:tcPr>
          <w:p w:rsidR="001121F3" w:rsidRPr="00BB26A9" w:rsidRDefault="001121F3" w:rsidP="004E047B">
            <w:r w:rsidRPr="00BB26A9">
              <w:rPr>
                <w:rFonts w:ascii="Calibri" w:hAnsi="Calibri"/>
                <w:color w:val="000000"/>
                <w:sz w:val="22"/>
                <w:szCs w:val="22"/>
              </w:rPr>
              <w:t>ципрофлоксацин</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r w:rsidRPr="00BB26A9">
              <w:rPr>
                <w:rFonts w:ascii="Calibri" w:hAnsi="Calibri"/>
                <w:color w:val="000000"/>
                <w:sz w:val="22"/>
                <w:szCs w:val="22"/>
              </w:rPr>
              <w:t>ципрофлоксацин</w:t>
            </w:r>
          </w:p>
        </w:tc>
        <w:tc>
          <w:tcPr>
            <w:tcW w:w="1085" w:type="dxa"/>
          </w:tcPr>
          <w:p w:rsidR="001121F3" w:rsidRPr="00BB26A9" w:rsidRDefault="001121F3" w:rsidP="006A15DB">
            <w:r w:rsidRPr="00BB26A9">
              <w:rPr>
                <w:rFonts w:ascii="GHEA Grapalat" w:hAnsi="GHEA Grapalat"/>
                <w:sz w:val="16"/>
                <w:szCs w:val="16"/>
              </w:rPr>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20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20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100</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33651134</w:t>
            </w:r>
          </w:p>
        </w:tc>
        <w:tc>
          <w:tcPr>
            <w:tcW w:w="1559" w:type="dxa"/>
          </w:tcPr>
          <w:p w:rsidR="001121F3" w:rsidRPr="00BB26A9" w:rsidRDefault="001121F3" w:rsidP="004E047B">
            <w:r w:rsidRPr="00BB26A9">
              <w:rPr>
                <w:rFonts w:ascii="Calibri" w:hAnsi="Calibri"/>
                <w:color w:val="000000"/>
                <w:sz w:val="22"/>
                <w:szCs w:val="22"/>
              </w:rPr>
              <w:t>ципрофлоксацин</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r w:rsidRPr="00BB26A9">
              <w:rPr>
                <w:rFonts w:ascii="Calibri" w:hAnsi="Calibri"/>
                <w:color w:val="000000"/>
                <w:sz w:val="22"/>
                <w:szCs w:val="22"/>
              </w:rPr>
              <w:t>ципрофлоксацин</w:t>
            </w:r>
          </w:p>
        </w:tc>
        <w:tc>
          <w:tcPr>
            <w:tcW w:w="1085" w:type="dxa"/>
          </w:tcPr>
          <w:p w:rsidR="001121F3" w:rsidRPr="00BB26A9" w:rsidRDefault="001121F3" w:rsidP="006A15DB">
            <w:r w:rsidRPr="00BB26A9">
              <w:rPr>
                <w:rFonts w:ascii="Sylfaen" w:hAnsi="Sylfaen"/>
                <w:color w:val="000000"/>
                <w:sz w:val="18"/>
                <w:szCs w:val="18"/>
              </w:rPr>
              <w:t>шт</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10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10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101</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33676118</w:t>
            </w:r>
          </w:p>
        </w:tc>
        <w:tc>
          <w:tcPr>
            <w:tcW w:w="1559" w:type="dxa"/>
          </w:tcPr>
          <w:p w:rsidR="001121F3" w:rsidRPr="00BB26A9" w:rsidRDefault="001121F3" w:rsidP="004E047B">
            <w:r w:rsidRPr="00BB26A9">
              <w:rPr>
                <w:rFonts w:ascii="Calibri" w:hAnsi="Calibri"/>
                <w:color w:val="000000"/>
                <w:sz w:val="22"/>
                <w:szCs w:val="22"/>
              </w:rPr>
              <w:t>ципрофлоксацин</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r w:rsidRPr="00BB26A9">
              <w:rPr>
                <w:rFonts w:ascii="Calibri" w:hAnsi="Calibri"/>
                <w:color w:val="000000"/>
                <w:sz w:val="22"/>
                <w:szCs w:val="22"/>
              </w:rPr>
              <w:t>ципрофлоксацин</w:t>
            </w:r>
          </w:p>
        </w:tc>
        <w:tc>
          <w:tcPr>
            <w:tcW w:w="1085" w:type="dxa"/>
          </w:tcPr>
          <w:p w:rsidR="001121F3" w:rsidRPr="00BB26A9" w:rsidRDefault="001121F3" w:rsidP="006A15DB">
            <w:pPr>
              <w:rPr>
                <w:rFonts w:ascii="Sylfaen" w:hAnsi="Sylfaen"/>
                <w:color w:val="000000"/>
                <w:sz w:val="18"/>
                <w:szCs w:val="18"/>
              </w:rPr>
            </w:pPr>
            <w:r w:rsidRPr="00BB26A9">
              <w:rPr>
                <w:rFonts w:ascii="Sylfaen" w:hAnsi="Sylfaen"/>
                <w:color w:val="000000"/>
                <w:sz w:val="18"/>
                <w:szCs w:val="18"/>
              </w:rPr>
              <w:t>шт</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Pr>
                <w:rFonts w:ascii="GHEA Grapalat" w:hAnsi="GHEA Grapalat"/>
                <w:color w:val="000000"/>
                <w:sz w:val="16"/>
                <w:szCs w:val="16"/>
              </w:rPr>
              <w:t>50</w:t>
            </w:r>
          </w:p>
        </w:tc>
        <w:tc>
          <w:tcPr>
            <w:tcW w:w="880" w:type="dxa"/>
          </w:tcPr>
          <w:p w:rsidR="001121F3" w:rsidRDefault="001121F3">
            <w:r w:rsidRPr="000B1412">
              <w:rPr>
                <w:sz w:val="16"/>
                <w:szCs w:val="16"/>
              </w:rPr>
              <w:t xml:space="preserve">Провайдер аптечных сетей в Армавирском марзе, с.Гай Исаакян 1,22д, не </w:t>
            </w:r>
            <w:r w:rsidRPr="000B1412">
              <w:rPr>
                <w:sz w:val="16"/>
                <w:szCs w:val="16"/>
              </w:rPr>
              <w:lastRenderedPageBreak/>
              <w:t>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Pr>
                <w:rFonts w:ascii="GHEA Grapalat" w:hAnsi="GHEA Grapalat"/>
                <w:color w:val="000000"/>
                <w:sz w:val="16"/>
                <w:szCs w:val="16"/>
              </w:rPr>
              <w:lastRenderedPageBreak/>
              <w:t>50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102</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33611100</w:t>
            </w:r>
          </w:p>
        </w:tc>
        <w:tc>
          <w:tcPr>
            <w:tcW w:w="1559" w:type="dxa"/>
            <w:vAlign w:val="center"/>
          </w:tcPr>
          <w:p w:rsidR="001121F3" w:rsidRPr="00BB26A9" w:rsidRDefault="001121F3" w:rsidP="004E047B">
            <w:pPr>
              <w:rPr>
                <w:rFonts w:ascii="Sylfaen" w:hAnsi="Sylfaen"/>
                <w:sz w:val="18"/>
                <w:szCs w:val="18"/>
              </w:rPr>
            </w:pPr>
            <w:r w:rsidRPr="00BB26A9">
              <w:rPr>
                <w:rFonts w:ascii="GHEA Grapalat" w:hAnsi="GHEA Grapalat"/>
                <w:sz w:val="16"/>
                <w:szCs w:val="16"/>
              </w:rPr>
              <w:t>Омепразол</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sz w:val="18"/>
                <w:szCs w:val="18"/>
              </w:rPr>
            </w:pPr>
            <w:r w:rsidRPr="00BB26A9">
              <w:rPr>
                <w:rFonts w:ascii="GHEA Grapalat" w:hAnsi="GHEA Grapalat"/>
                <w:sz w:val="16"/>
                <w:szCs w:val="16"/>
              </w:rPr>
              <w:t>Омепразол</w:t>
            </w:r>
          </w:p>
        </w:tc>
        <w:tc>
          <w:tcPr>
            <w:tcW w:w="1085" w:type="dxa"/>
          </w:tcPr>
          <w:p w:rsidR="001121F3" w:rsidRPr="00BB26A9" w:rsidRDefault="001121F3" w:rsidP="006A15DB">
            <w:pPr>
              <w:widowControl w:val="0"/>
              <w:jc w:val="center"/>
              <w:rPr>
                <w:rFonts w:ascii="GHEA Grapalat" w:hAnsi="GHEA Grapalat"/>
                <w:sz w:val="16"/>
                <w:szCs w:val="16"/>
                <w:lang w:val="en-US"/>
              </w:rPr>
            </w:pPr>
            <w:r w:rsidRPr="00BB26A9">
              <w:rPr>
                <w:rFonts w:ascii="GHEA Grapalat" w:hAnsi="GHEA Grapalat"/>
                <w:sz w:val="16"/>
                <w:szCs w:val="16"/>
              </w:rPr>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Pr>
                <w:rFonts w:ascii="GHEA Grapalat" w:hAnsi="GHEA Grapalat"/>
                <w:color w:val="000000"/>
                <w:sz w:val="16"/>
                <w:szCs w:val="16"/>
              </w:rPr>
              <w:t>3000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Pr>
                <w:rFonts w:ascii="GHEA Grapalat" w:hAnsi="GHEA Grapalat"/>
                <w:color w:val="000000"/>
                <w:sz w:val="16"/>
                <w:szCs w:val="16"/>
              </w:rPr>
              <w:t>3000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103</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33611120</w:t>
            </w:r>
          </w:p>
        </w:tc>
        <w:tc>
          <w:tcPr>
            <w:tcW w:w="1559" w:type="dxa"/>
            <w:vAlign w:val="center"/>
          </w:tcPr>
          <w:p w:rsidR="001121F3" w:rsidRPr="00BB26A9" w:rsidRDefault="001121F3" w:rsidP="004E047B">
            <w:pPr>
              <w:rPr>
                <w:rFonts w:ascii="Sylfaen" w:hAnsi="Sylfaen"/>
                <w:sz w:val="18"/>
                <w:szCs w:val="18"/>
              </w:rPr>
            </w:pPr>
            <w:r w:rsidRPr="00BB26A9">
              <w:rPr>
                <w:rFonts w:ascii="Sylfaen" w:hAnsi="Sylfaen"/>
                <w:sz w:val="18"/>
                <w:szCs w:val="18"/>
              </w:rPr>
              <w:t xml:space="preserve">Фамотидин </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sz w:val="18"/>
                <w:szCs w:val="18"/>
              </w:rPr>
            </w:pPr>
            <w:r w:rsidRPr="00BB26A9">
              <w:rPr>
                <w:rFonts w:ascii="Sylfaen" w:hAnsi="Sylfaen"/>
                <w:sz w:val="18"/>
                <w:szCs w:val="18"/>
              </w:rPr>
              <w:t xml:space="preserve">Фамотидин </w:t>
            </w:r>
          </w:p>
        </w:tc>
        <w:tc>
          <w:tcPr>
            <w:tcW w:w="1085" w:type="dxa"/>
            <w:vAlign w:val="center"/>
          </w:tcPr>
          <w:p w:rsidR="001121F3" w:rsidRPr="00BB26A9" w:rsidRDefault="001121F3" w:rsidP="006A15DB">
            <w:pPr>
              <w:jc w:val="center"/>
              <w:rPr>
                <w:rFonts w:ascii="Sylfaen" w:hAnsi="Sylfaen"/>
                <w:sz w:val="18"/>
                <w:szCs w:val="18"/>
              </w:rPr>
            </w:pPr>
            <w:r w:rsidRPr="00BB26A9">
              <w:rPr>
                <w:rFonts w:ascii="GHEA Grapalat" w:hAnsi="GHEA Grapalat"/>
                <w:sz w:val="16"/>
                <w:szCs w:val="16"/>
              </w:rPr>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Pr>
                <w:rFonts w:ascii="GHEA Grapalat" w:hAnsi="GHEA Grapalat"/>
                <w:color w:val="000000"/>
                <w:sz w:val="16"/>
                <w:szCs w:val="16"/>
              </w:rPr>
              <w:t>1</w:t>
            </w:r>
            <w:r w:rsidRPr="002267A9">
              <w:rPr>
                <w:rFonts w:ascii="GHEA Grapalat" w:hAnsi="GHEA Grapalat"/>
                <w:color w:val="000000"/>
                <w:sz w:val="16"/>
                <w:szCs w:val="16"/>
              </w:rPr>
              <w:t>5</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Pr>
                <w:rFonts w:ascii="GHEA Grapalat" w:hAnsi="GHEA Grapalat"/>
                <w:color w:val="000000"/>
                <w:sz w:val="16"/>
                <w:szCs w:val="16"/>
              </w:rPr>
              <w:t>1</w:t>
            </w:r>
            <w:r w:rsidRPr="002267A9">
              <w:rPr>
                <w:rFonts w:ascii="GHEA Grapalat" w:hAnsi="GHEA Grapalat"/>
                <w:color w:val="000000"/>
                <w:sz w:val="16"/>
                <w:szCs w:val="16"/>
              </w:rPr>
              <w:t>5</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104</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33651150</w:t>
            </w:r>
          </w:p>
        </w:tc>
        <w:tc>
          <w:tcPr>
            <w:tcW w:w="1559" w:type="dxa"/>
          </w:tcPr>
          <w:p w:rsidR="001121F3" w:rsidRPr="00BB26A9" w:rsidRDefault="001121F3" w:rsidP="004E047B">
            <w:r w:rsidRPr="00BB26A9">
              <w:t xml:space="preserve">Флуконазол </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r w:rsidRPr="00BB26A9">
              <w:t xml:space="preserve">Флуконазол </w:t>
            </w:r>
          </w:p>
        </w:tc>
        <w:tc>
          <w:tcPr>
            <w:tcW w:w="1085" w:type="dxa"/>
          </w:tcPr>
          <w:p w:rsidR="001121F3" w:rsidRPr="00BB26A9" w:rsidRDefault="001121F3" w:rsidP="006A15DB">
            <w:r w:rsidRPr="00BB26A9">
              <w:rPr>
                <w:rFonts w:ascii="GHEA Grapalat" w:hAnsi="GHEA Grapalat"/>
                <w:color w:val="000000"/>
                <w:sz w:val="16"/>
                <w:szCs w:val="16"/>
                <w:lang w:val="en-US" w:eastAsia="en-US" w:bidi="ar-SA"/>
              </w:rPr>
              <w:t>капсула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10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10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105</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33651150</w:t>
            </w:r>
          </w:p>
        </w:tc>
        <w:tc>
          <w:tcPr>
            <w:tcW w:w="1559" w:type="dxa"/>
          </w:tcPr>
          <w:p w:rsidR="001121F3" w:rsidRPr="00BB26A9" w:rsidRDefault="001121F3" w:rsidP="004E047B">
            <w:r w:rsidRPr="00BB26A9">
              <w:t xml:space="preserve">Флуконазол </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r w:rsidRPr="00BB26A9">
              <w:t xml:space="preserve">Флуконазол </w:t>
            </w:r>
          </w:p>
        </w:tc>
        <w:tc>
          <w:tcPr>
            <w:tcW w:w="1085" w:type="dxa"/>
          </w:tcPr>
          <w:p w:rsidR="001121F3" w:rsidRPr="00BB26A9" w:rsidRDefault="001121F3" w:rsidP="006A15DB">
            <w:r w:rsidRPr="00BB26A9">
              <w:rPr>
                <w:rFonts w:ascii="GHEA Grapalat" w:hAnsi="GHEA Grapalat"/>
                <w:color w:val="000000"/>
                <w:sz w:val="16"/>
                <w:szCs w:val="16"/>
                <w:lang w:val="en-US" w:eastAsia="en-US" w:bidi="ar-SA"/>
              </w:rPr>
              <w:t>капсула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10</w:t>
            </w:r>
          </w:p>
        </w:tc>
        <w:tc>
          <w:tcPr>
            <w:tcW w:w="880" w:type="dxa"/>
          </w:tcPr>
          <w:p w:rsidR="001121F3" w:rsidRDefault="001121F3">
            <w:r w:rsidRPr="000B1412">
              <w:rPr>
                <w:sz w:val="16"/>
                <w:szCs w:val="16"/>
              </w:rPr>
              <w:t xml:space="preserve">Провайдер аптечных сетей в Армавирском марзе, с.Гай Исаакян 1,22д, не </w:t>
            </w:r>
            <w:r w:rsidRPr="000B1412">
              <w:rPr>
                <w:sz w:val="16"/>
                <w:szCs w:val="16"/>
              </w:rPr>
              <w:lastRenderedPageBreak/>
              <w:t>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lastRenderedPageBreak/>
              <w:t>10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106</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33621590</w:t>
            </w:r>
          </w:p>
        </w:tc>
        <w:tc>
          <w:tcPr>
            <w:tcW w:w="1559" w:type="dxa"/>
            <w:vAlign w:val="center"/>
          </w:tcPr>
          <w:p w:rsidR="001121F3" w:rsidRPr="00BB26A9" w:rsidRDefault="001121F3" w:rsidP="004E047B">
            <w:pPr>
              <w:rPr>
                <w:rFonts w:ascii="Sylfaen" w:hAnsi="Sylfaen"/>
                <w:sz w:val="18"/>
                <w:szCs w:val="18"/>
              </w:rPr>
            </w:pPr>
            <w:r w:rsidRPr="00BB26A9">
              <w:rPr>
                <w:rFonts w:ascii="GHEA Grapalat" w:hAnsi="GHEA Grapalat"/>
                <w:sz w:val="16"/>
                <w:szCs w:val="16"/>
              </w:rPr>
              <w:t>Фуросемид</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sz w:val="18"/>
                <w:szCs w:val="18"/>
              </w:rPr>
            </w:pPr>
            <w:r w:rsidRPr="00BB26A9">
              <w:rPr>
                <w:rFonts w:ascii="GHEA Grapalat" w:hAnsi="GHEA Grapalat"/>
                <w:sz w:val="16"/>
                <w:szCs w:val="16"/>
              </w:rPr>
              <w:t>Фуросемид</w:t>
            </w:r>
          </w:p>
        </w:tc>
        <w:tc>
          <w:tcPr>
            <w:tcW w:w="1085" w:type="dxa"/>
          </w:tcPr>
          <w:p w:rsidR="001121F3" w:rsidRPr="00BB26A9" w:rsidRDefault="001121F3" w:rsidP="006A15DB">
            <w:pPr>
              <w:rPr>
                <w:rFonts w:ascii="GHEA Grapalat" w:hAnsi="GHEA Grapalat"/>
                <w:sz w:val="16"/>
                <w:szCs w:val="16"/>
              </w:rPr>
            </w:pPr>
            <w:r w:rsidRPr="00BB26A9">
              <w:rPr>
                <w:rFonts w:ascii="GHEA Grapalat" w:hAnsi="GHEA Grapalat"/>
                <w:sz w:val="16"/>
                <w:szCs w:val="16"/>
              </w:rPr>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Pr>
                <w:rFonts w:ascii="GHEA Grapalat" w:hAnsi="GHEA Grapalat"/>
                <w:color w:val="000000"/>
                <w:sz w:val="16"/>
                <w:szCs w:val="16"/>
              </w:rPr>
              <w:t>3</w:t>
            </w:r>
            <w:r w:rsidRPr="002267A9">
              <w:rPr>
                <w:rFonts w:ascii="GHEA Grapalat" w:hAnsi="GHEA Grapalat"/>
                <w:color w:val="000000"/>
                <w:sz w:val="16"/>
                <w:szCs w:val="16"/>
              </w:rPr>
              <w:t>000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Pr>
                <w:rFonts w:ascii="GHEA Grapalat" w:hAnsi="GHEA Grapalat"/>
                <w:color w:val="000000"/>
                <w:sz w:val="16"/>
                <w:szCs w:val="16"/>
              </w:rPr>
              <w:t>3</w:t>
            </w:r>
            <w:r w:rsidRPr="002267A9">
              <w:rPr>
                <w:rFonts w:ascii="GHEA Grapalat" w:hAnsi="GHEA Grapalat"/>
                <w:color w:val="000000"/>
                <w:sz w:val="16"/>
                <w:szCs w:val="16"/>
              </w:rPr>
              <w:t>000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107</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33691121</w:t>
            </w:r>
          </w:p>
        </w:tc>
        <w:tc>
          <w:tcPr>
            <w:tcW w:w="1559" w:type="dxa"/>
            <w:vAlign w:val="center"/>
          </w:tcPr>
          <w:p w:rsidR="001121F3" w:rsidRPr="00BB26A9" w:rsidRDefault="001121F3" w:rsidP="004E047B">
            <w:pPr>
              <w:rPr>
                <w:rFonts w:ascii="Sylfaen" w:hAnsi="Sylfaen"/>
                <w:color w:val="000000"/>
                <w:sz w:val="18"/>
                <w:szCs w:val="18"/>
              </w:rPr>
            </w:pPr>
            <w:r w:rsidRPr="00BB26A9">
              <w:t xml:space="preserve"> </w:t>
            </w:r>
            <w:r w:rsidRPr="00BB26A9">
              <w:rPr>
                <w:rFonts w:ascii="Sylfaen" w:hAnsi="Sylfaen"/>
                <w:color w:val="000000"/>
                <w:sz w:val="18"/>
                <w:szCs w:val="18"/>
              </w:rPr>
              <w:t xml:space="preserve">Альбендазол </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color w:val="000000"/>
                <w:sz w:val="18"/>
                <w:szCs w:val="18"/>
              </w:rPr>
            </w:pPr>
            <w:r w:rsidRPr="00BB26A9">
              <w:t xml:space="preserve"> </w:t>
            </w:r>
            <w:r w:rsidRPr="00BB26A9">
              <w:rPr>
                <w:rFonts w:ascii="Sylfaen" w:hAnsi="Sylfaen"/>
                <w:color w:val="000000"/>
                <w:sz w:val="18"/>
                <w:szCs w:val="18"/>
              </w:rPr>
              <w:t xml:space="preserve">Альбендазол </w:t>
            </w:r>
          </w:p>
        </w:tc>
        <w:tc>
          <w:tcPr>
            <w:tcW w:w="1085" w:type="dxa"/>
          </w:tcPr>
          <w:p w:rsidR="001121F3" w:rsidRPr="00BB26A9" w:rsidRDefault="001121F3" w:rsidP="006A15DB">
            <w:r w:rsidRPr="00BB26A9">
              <w:rPr>
                <w:rFonts w:ascii="GHEA Grapalat" w:hAnsi="GHEA Grapalat"/>
                <w:sz w:val="16"/>
                <w:szCs w:val="16"/>
              </w:rPr>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100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100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108</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33691121</w:t>
            </w:r>
          </w:p>
        </w:tc>
        <w:tc>
          <w:tcPr>
            <w:tcW w:w="1559" w:type="dxa"/>
            <w:vAlign w:val="center"/>
          </w:tcPr>
          <w:p w:rsidR="001121F3" w:rsidRPr="00BB26A9" w:rsidRDefault="001121F3" w:rsidP="004E047B">
            <w:pPr>
              <w:rPr>
                <w:rFonts w:ascii="Sylfaen" w:hAnsi="Sylfaen"/>
                <w:color w:val="000000"/>
                <w:sz w:val="18"/>
                <w:szCs w:val="18"/>
              </w:rPr>
            </w:pPr>
            <w:r w:rsidRPr="00BB26A9">
              <w:rPr>
                <w:rFonts w:ascii="Sylfaen" w:hAnsi="Sylfaen"/>
                <w:color w:val="000000"/>
                <w:sz w:val="18"/>
                <w:szCs w:val="18"/>
              </w:rPr>
              <w:t xml:space="preserve">Альбендазол </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color w:val="000000"/>
                <w:sz w:val="18"/>
                <w:szCs w:val="18"/>
              </w:rPr>
            </w:pPr>
            <w:r w:rsidRPr="00BB26A9">
              <w:rPr>
                <w:rFonts w:ascii="Sylfaen" w:hAnsi="Sylfaen"/>
                <w:color w:val="000000"/>
                <w:sz w:val="18"/>
                <w:szCs w:val="18"/>
              </w:rPr>
              <w:t xml:space="preserve">Альбендазол </w:t>
            </w:r>
          </w:p>
        </w:tc>
        <w:tc>
          <w:tcPr>
            <w:tcW w:w="1085" w:type="dxa"/>
          </w:tcPr>
          <w:p w:rsidR="001121F3" w:rsidRPr="00BB26A9" w:rsidRDefault="001121F3" w:rsidP="006A15DB">
            <w:r w:rsidRPr="00BB26A9">
              <w:rPr>
                <w:rFonts w:ascii="GHEA Grapalat" w:hAnsi="GHEA Grapalat"/>
                <w:sz w:val="16"/>
                <w:szCs w:val="16"/>
              </w:rPr>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200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200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109</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33661121</w:t>
            </w:r>
          </w:p>
        </w:tc>
        <w:tc>
          <w:tcPr>
            <w:tcW w:w="1559" w:type="dxa"/>
            <w:vAlign w:val="center"/>
          </w:tcPr>
          <w:p w:rsidR="001121F3" w:rsidRPr="00BB26A9" w:rsidRDefault="001121F3" w:rsidP="004E047B">
            <w:pPr>
              <w:rPr>
                <w:rFonts w:ascii="Sylfaen" w:hAnsi="Sylfaen"/>
                <w:color w:val="000000"/>
                <w:sz w:val="20"/>
                <w:szCs w:val="20"/>
              </w:rPr>
            </w:pPr>
            <w:r w:rsidRPr="00BB26A9">
              <w:rPr>
                <w:rFonts w:ascii="Sylfaen" w:hAnsi="Sylfaen"/>
                <w:color w:val="000000"/>
                <w:sz w:val="20"/>
                <w:szCs w:val="20"/>
              </w:rPr>
              <w:t>Ацетилсалициловая кислота  100мг</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color w:val="000000"/>
                <w:sz w:val="20"/>
                <w:szCs w:val="20"/>
              </w:rPr>
            </w:pPr>
            <w:r w:rsidRPr="00BB26A9">
              <w:rPr>
                <w:rFonts w:ascii="Sylfaen" w:hAnsi="Sylfaen"/>
                <w:color w:val="000000"/>
                <w:sz w:val="20"/>
                <w:szCs w:val="20"/>
              </w:rPr>
              <w:t>Ацетилсалициловая кислота  100мг</w:t>
            </w:r>
          </w:p>
        </w:tc>
        <w:tc>
          <w:tcPr>
            <w:tcW w:w="1085" w:type="dxa"/>
            <w:vAlign w:val="center"/>
          </w:tcPr>
          <w:p w:rsidR="001121F3" w:rsidRPr="00BB26A9" w:rsidRDefault="001121F3" w:rsidP="006A15DB">
            <w:pPr>
              <w:jc w:val="center"/>
              <w:rPr>
                <w:rFonts w:ascii="Sylfaen" w:hAnsi="Sylfaen"/>
                <w:sz w:val="20"/>
                <w:szCs w:val="20"/>
              </w:rPr>
            </w:pPr>
            <w:r w:rsidRPr="00BB26A9">
              <w:rPr>
                <w:rFonts w:ascii="Sylfaen" w:hAnsi="Sylfaen"/>
                <w:sz w:val="20"/>
                <w:szCs w:val="20"/>
              </w:rPr>
              <w:t>шт</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Pr>
                <w:rFonts w:ascii="GHEA Grapalat" w:hAnsi="GHEA Grapalat"/>
                <w:color w:val="000000"/>
                <w:sz w:val="16"/>
                <w:szCs w:val="16"/>
              </w:rPr>
              <w:t>4</w:t>
            </w:r>
            <w:r w:rsidRPr="002267A9">
              <w:rPr>
                <w:rFonts w:ascii="GHEA Grapalat" w:hAnsi="GHEA Grapalat"/>
                <w:color w:val="000000"/>
                <w:sz w:val="16"/>
                <w:szCs w:val="16"/>
              </w:rPr>
              <w:t>000</w:t>
            </w:r>
          </w:p>
        </w:tc>
        <w:tc>
          <w:tcPr>
            <w:tcW w:w="880" w:type="dxa"/>
          </w:tcPr>
          <w:p w:rsidR="001121F3" w:rsidRDefault="001121F3">
            <w:r w:rsidRPr="000B1412">
              <w:rPr>
                <w:sz w:val="16"/>
                <w:szCs w:val="16"/>
              </w:rPr>
              <w:t xml:space="preserve">Провайдер аптечных сетей в Армавирском марзе, с.Гай Исаакян 1,22д, не </w:t>
            </w:r>
            <w:r w:rsidRPr="000B1412">
              <w:rPr>
                <w:sz w:val="16"/>
                <w:szCs w:val="16"/>
              </w:rPr>
              <w:lastRenderedPageBreak/>
              <w:t>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Pr>
                <w:rFonts w:ascii="GHEA Grapalat" w:hAnsi="GHEA Grapalat"/>
                <w:color w:val="000000"/>
                <w:sz w:val="16"/>
                <w:szCs w:val="16"/>
              </w:rPr>
              <w:lastRenderedPageBreak/>
              <w:t>4</w:t>
            </w:r>
            <w:r w:rsidRPr="002267A9">
              <w:rPr>
                <w:rFonts w:ascii="GHEA Grapalat" w:hAnsi="GHEA Grapalat"/>
                <w:color w:val="000000"/>
                <w:sz w:val="16"/>
                <w:szCs w:val="16"/>
              </w:rPr>
              <w:t>000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110</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33621560</w:t>
            </w:r>
          </w:p>
        </w:tc>
        <w:tc>
          <w:tcPr>
            <w:tcW w:w="1559" w:type="dxa"/>
            <w:vAlign w:val="center"/>
          </w:tcPr>
          <w:p w:rsidR="001121F3" w:rsidRPr="00BB26A9" w:rsidRDefault="001121F3" w:rsidP="004E047B">
            <w:pPr>
              <w:rPr>
                <w:rFonts w:ascii="Sylfaen" w:hAnsi="Sylfaen"/>
                <w:sz w:val="18"/>
                <w:szCs w:val="18"/>
              </w:rPr>
            </w:pPr>
            <w:r w:rsidRPr="00BB26A9">
              <w:rPr>
                <w:rFonts w:ascii="Sylfaen" w:hAnsi="Sylfaen"/>
                <w:sz w:val="18"/>
                <w:szCs w:val="18"/>
              </w:rPr>
              <w:t xml:space="preserve">Рамиприл + Гидрохлоротиазид </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sz w:val="18"/>
                <w:szCs w:val="18"/>
              </w:rPr>
            </w:pPr>
            <w:r w:rsidRPr="00BB26A9">
              <w:rPr>
                <w:rFonts w:ascii="Sylfaen" w:hAnsi="Sylfaen"/>
                <w:sz w:val="18"/>
                <w:szCs w:val="18"/>
              </w:rPr>
              <w:t xml:space="preserve">Рамиприл + Гидрохлоротиазид </w:t>
            </w:r>
          </w:p>
        </w:tc>
        <w:tc>
          <w:tcPr>
            <w:tcW w:w="1085" w:type="dxa"/>
          </w:tcPr>
          <w:p w:rsidR="001121F3" w:rsidRPr="00BB26A9" w:rsidRDefault="001121F3" w:rsidP="006A15DB">
            <w:r w:rsidRPr="00BB26A9">
              <w:rPr>
                <w:rFonts w:ascii="GHEA Grapalat" w:hAnsi="GHEA Grapalat"/>
                <w:sz w:val="16"/>
                <w:szCs w:val="16"/>
              </w:rPr>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1000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1000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111</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33611360</w:t>
            </w:r>
          </w:p>
        </w:tc>
        <w:tc>
          <w:tcPr>
            <w:tcW w:w="1559" w:type="dxa"/>
            <w:vAlign w:val="center"/>
          </w:tcPr>
          <w:p w:rsidR="001121F3" w:rsidRPr="00BB26A9" w:rsidRDefault="001121F3" w:rsidP="004E047B">
            <w:pPr>
              <w:rPr>
                <w:rFonts w:ascii="Sylfaen" w:hAnsi="Sylfaen"/>
                <w:color w:val="000000"/>
                <w:sz w:val="18"/>
                <w:szCs w:val="18"/>
              </w:rPr>
            </w:pPr>
            <w:r w:rsidRPr="00BB26A9">
              <w:rPr>
                <w:rFonts w:ascii="Sylfaen" w:hAnsi="Sylfaen"/>
                <w:color w:val="000000"/>
                <w:sz w:val="18"/>
                <w:szCs w:val="18"/>
              </w:rPr>
              <w:t>Бисопролол, амлодипин 10 мг + 10 мг</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color w:val="000000"/>
                <w:sz w:val="18"/>
                <w:szCs w:val="18"/>
              </w:rPr>
            </w:pPr>
            <w:r w:rsidRPr="00BB26A9">
              <w:rPr>
                <w:rFonts w:ascii="Sylfaen" w:hAnsi="Sylfaen"/>
                <w:color w:val="000000"/>
                <w:sz w:val="18"/>
                <w:szCs w:val="18"/>
              </w:rPr>
              <w:t>Бисопролол, амлодипин 10 мг + 10 мг</w:t>
            </w:r>
          </w:p>
        </w:tc>
        <w:tc>
          <w:tcPr>
            <w:tcW w:w="1085" w:type="dxa"/>
          </w:tcPr>
          <w:p w:rsidR="001121F3" w:rsidRPr="00BB26A9" w:rsidRDefault="001121F3" w:rsidP="006A15DB">
            <w:r w:rsidRPr="00BB26A9">
              <w:rPr>
                <w:rFonts w:ascii="GHEA Grapalat" w:hAnsi="GHEA Grapalat"/>
                <w:sz w:val="16"/>
                <w:szCs w:val="16"/>
              </w:rPr>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1000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1000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112</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33621670</w:t>
            </w:r>
          </w:p>
        </w:tc>
        <w:tc>
          <w:tcPr>
            <w:tcW w:w="1559" w:type="dxa"/>
            <w:vAlign w:val="bottom"/>
          </w:tcPr>
          <w:p w:rsidR="001121F3" w:rsidRPr="00BB26A9" w:rsidRDefault="001121F3" w:rsidP="004E047B">
            <w:pPr>
              <w:rPr>
                <w:rFonts w:ascii="Sylfaen" w:hAnsi="Sylfaen"/>
                <w:sz w:val="18"/>
                <w:szCs w:val="18"/>
              </w:rPr>
            </w:pPr>
            <w:r w:rsidRPr="00BB26A9">
              <w:rPr>
                <w:rFonts w:ascii="Sylfaen" w:hAnsi="Sylfaen"/>
                <w:sz w:val="18"/>
                <w:szCs w:val="18"/>
              </w:rPr>
              <w:t xml:space="preserve">Капли холекальциферола </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bottom"/>
          </w:tcPr>
          <w:p w:rsidR="001121F3" w:rsidRPr="00BB26A9" w:rsidRDefault="001121F3" w:rsidP="004E047B">
            <w:pPr>
              <w:rPr>
                <w:rFonts w:ascii="Sylfaen" w:hAnsi="Sylfaen"/>
                <w:sz w:val="18"/>
                <w:szCs w:val="18"/>
              </w:rPr>
            </w:pPr>
            <w:r w:rsidRPr="00BB26A9">
              <w:rPr>
                <w:rFonts w:ascii="Sylfaen" w:hAnsi="Sylfaen"/>
                <w:sz w:val="18"/>
                <w:szCs w:val="18"/>
              </w:rPr>
              <w:t xml:space="preserve">Капли холекальциферола </w:t>
            </w:r>
          </w:p>
        </w:tc>
        <w:tc>
          <w:tcPr>
            <w:tcW w:w="1085" w:type="dxa"/>
            <w:vAlign w:val="center"/>
          </w:tcPr>
          <w:p w:rsidR="001121F3" w:rsidRPr="00BB26A9" w:rsidRDefault="001121F3" w:rsidP="006A15DB">
            <w:pPr>
              <w:rPr>
                <w:rFonts w:ascii="Sylfaen" w:hAnsi="Sylfaen"/>
                <w:sz w:val="18"/>
                <w:szCs w:val="18"/>
              </w:rPr>
            </w:pPr>
            <w:r w:rsidRPr="00BB26A9">
              <w:rPr>
                <w:rFonts w:ascii="Sylfaen" w:hAnsi="Sylfaen"/>
                <w:color w:val="000000"/>
                <w:sz w:val="18"/>
                <w:szCs w:val="18"/>
              </w:rPr>
              <w:t>шт</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Pr>
                <w:rFonts w:ascii="GHEA Grapalat" w:hAnsi="GHEA Grapalat"/>
                <w:color w:val="000000"/>
                <w:sz w:val="16"/>
                <w:szCs w:val="16"/>
              </w:rPr>
              <w:t>10</w:t>
            </w:r>
            <w:r w:rsidRPr="002267A9">
              <w:rPr>
                <w:rFonts w:ascii="GHEA Grapalat" w:hAnsi="GHEA Grapalat"/>
                <w:color w:val="000000"/>
                <w:sz w:val="16"/>
                <w:szCs w:val="16"/>
              </w:rPr>
              <w:t>00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Pr>
                <w:rFonts w:ascii="GHEA Grapalat" w:hAnsi="GHEA Grapalat"/>
                <w:color w:val="000000"/>
                <w:sz w:val="16"/>
                <w:szCs w:val="16"/>
              </w:rPr>
              <w:t>10</w:t>
            </w:r>
            <w:r w:rsidRPr="002267A9">
              <w:rPr>
                <w:rFonts w:ascii="GHEA Grapalat" w:hAnsi="GHEA Grapalat"/>
                <w:color w:val="000000"/>
                <w:sz w:val="16"/>
                <w:szCs w:val="16"/>
              </w:rPr>
              <w:t>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113</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33621670</w:t>
            </w:r>
          </w:p>
        </w:tc>
        <w:tc>
          <w:tcPr>
            <w:tcW w:w="1559" w:type="dxa"/>
            <w:vAlign w:val="center"/>
          </w:tcPr>
          <w:p w:rsidR="001121F3" w:rsidRPr="00BB26A9" w:rsidRDefault="001121F3" w:rsidP="004E047B">
            <w:pPr>
              <w:rPr>
                <w:rFonts w:ascii="Sylfaen" w:hAnsi="Sylfaen"/>
                <w:color w:val="000000"/>
                <w:sz w:val="18"/>
                <w:szCs w:val="18"/>
              </w:rPr>
            </w:pPr>
            <w:r w:rsidRPr="00BB26A9">
              <w:rPr>
                <w:rFonts w:ascii="Sylfaen" w:hAnsi="Sylfaen"/>
                <w:color w:val="000000"/>
                <w:sz w:val="18"/>
                <w:szCs w:val="18"/>
              </w:rPr>
              <w:t>Бисопролол, периндоприл таблетки 10 мг + 10 мг</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color w:val="000000"/>
                <w:sz w:val="18"/>
                <w:szCs w:val="18"/>
              </w:rPr>
            </w:pPr>
            <w:r w:rsidRPr="00BB26A9">
              <w:rPr>
                <w:rFonts w:ascii="Sylfaen" w:hAnsi="Sylfaen"/>
                <w:color w:val="000000"/>
                <w:sz w:val="18"/>
                <w:szCs w:val="18"/>
              </w:rPr>
              <w:t>Бисопролол, периндоприл таблетки 10 мг + 10 мг</w:t>
            </w:r>
          </w:p>
        </w:tc>
        <w:tc>
          <w:tcPr>
            <w:tcW w:w="1085" w:type="dxa"/>
          </w:tcPr>
          <w:p w:rsidR="001121F3" w:rsidRPr="00BB26A9" w:rsidRDefault="001121F3" w:rsidP="006A15DB">
            <w:r w:rsidRPr="00BB26A9">
              <w:rPr>
                <w:rFonts w:ascii="GHEA Grapalat" w:hAnsi="GHEA Grapalat"/>
                <w:sz w:val="16"/>
                <w:szCs w:val="16"/>
              </w:rPr>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Pr>
                <w:rFonts w:ascii="GHEA Grapalat" w:hAnsi="GHEA Grapalat"/>
                <w:color w:val="000000"/>
                <w:sz w:val="16"/>
                <w:szCs w:val="16"/>
              </w:rPr>
              <w:t>3</w:t>
            </w:r>
            <w:r w:rsidRPr="002267A9">
              <w:rPr>
                <w:rFonts w:ascii="GHEA Grapalat" w:hAnsi="GHEA Grapalat"/>
                <w:color w:val="000000"/>
                <w:sz w:val="16"/>
                <w:szCs w:val="16"/>
              </w:rPr>
              <w:t>000</w:t>
            </w:r>
          </w:p>
        </w:tc>
        <w:tc>
          <w:tcPr>
            <w:tcW w:w="880" w:type="dxa"/>
          </w:tcPr>
          <w:p w:rsidR="001121F3" w:rsidRDefault="001121F3">
            <w:r w:rsidRPr="000B1412">
              <w:rPr>
                <w:sz w:val="16"/>
                <w:szCs w:val="16"/>
              </w:rPr>
              <w:t xml:space="preserve">Провайдер аптечных сетей в Армавирском марзе, с.Гай Исаакян 1,22д, не </w:t>
            </w:r>
            <w:r w:rsidRPr="000B1412">
              <w:rPr>
                <w:sz w:val="16"/>
                <w:szCs w:val="16"/>
              </w:rPr>
              <w:lastRenderedPageBreak/>
              <w:t>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Pr>
                <w:rFonts w:ascii="GHEA Grapalat" w:hAnsi="GHEA Grapalat"/>
                <w:color w:val="000000"/>
                <w:sz w:val="16"/>
                <w:szCs w:val="16"/>
              </w:rPr>
              <w:lastRenderedPageBreak/>
              <w:t>3</w:t>
            </w:r>
            <w:r w:rsidRPr="002267A9">
              <w:rPr>
                <w:rFonts w:ascii="GHEA Grapalat" w:hAnsi="GHEA Grapalat"/>
                <w:color w:val="000000"/>
                <w:sz w:val="16"/>
                <w:szCs w:val="16"/>
              </w:rPr>
              <w:t>000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114</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33621670</w:t>
            </w:r>
          </w:p>
        </w:tc>
        <w:tc>
          <w:tcPr>
            <w:tcW w:w="1559" w:type="dxa"/>
            <w:vAlign w:val="center"/>
          </w:tcPr>
          <w:p w:rsidR="001121F3" w:rsidRPr="00BB26A9" w:rsidRDefault="001121F3" w:rsidP="004E047B">
            <w:pPr>
              <w:rPr>
                <w:rFonts w:ascii="Sylfaen" w:hAnsi="Sylfaen"/>
                <w:color w:val="000000"/>
                <w:sz w:val="18"/>
                <w:szCs w:val="18"/>
              </w:rPr>
            </w:pPr>
            <w:r w:rsidRPr="00BB26A9">
              <w:rPr>
                <w:rFonts w:ascii="Sylfaen" w:hAnsi="Sylfaen"/>
                <w:color w:val="000000"/>
                <w:sz w:val="18"/>
                <w:szCs w:val="18"/>
              </w:rPr>
              <w:t>Бисопролол, периндоприл таблетки 10 мг + 5 мг</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color w:val="000000"/>
                <w:sz w:val="18"/>
                <w:szCs w:val="18"/>
              </w:rPr>
            </w:pPr>
            <w:r w:rsidRPr="00BB26A9">
              <w:rPr>
                <w:rFonts w:ascii="Sylfaen" w:hAnsi="Sylfaen"/>
                <w:color w:val="000000"/>
                <w:sz w:val="18"/>
                <w:szCs w:val="18"/>
              </w:rPr>
              <w:t>Бисопролол, периндоприл таблетки 10 мг + 5 мг</w:t>
            </w:r>
          </w:p>
        </w:tc>
        <w:tc>
          <w:tcPr>
            <w:tcW w:w="1085" w:type="dxa"/>
          </w:tcPr>
          <w:p w:rsidR="001121F3" w:rsidRPr="00BB26A9" w:rsidRDefault="001121F3" w:rsidP="006A15DB">
            <w:r w:rsidRPr="00BB26A9">
              <w:rPr>
                <w:rFonts w:ascii="GHEA Grapalat" w:hAnsi="GHEA Grapalat"/>
                <w:sz w:val="16"/>
                <w:szCs w:val="16"/>
              </w:rPr>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Pr>
                <w:rFonts w:ascii="GHEA Grapalat" w:hAnsi="GHEA Grapalat"/>
                <w:color w:val="000000"/>
                <w:sz w:val="16"/>
                <w:szCs w:val="16"/>
              </w:rPr>
              <w:t>3</w:t>
            </w:r>
            <w:r w:rsidRPr="002267A9">
              <w:rPr>
                <w:rFonts w:ascii="GHEA Grapalat" w:hAnsi="GHEA Grapalat"/>
                <w:color w:val="000000"/>
                <w:sz w:val="16"/>
                <w:szCs w:val="16"/>
              </w:rPr>
              <w:t>000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Pr>
                <w:rFonts w:ascii="GHEA Grapalat" w:hAnsi="GHEA Grapalat"/>
                <w:color w:val="000000"/>
                <w:sz w:val="16"/>
                <w:szCs w:val="16"/>
              </w:rPr>
              <w:t>3</w:t>
            </w:r>
            <w:r w:rsidRPr="002267A9">
              <w:rPr>
                <w:rFonts w:ascii="GHEA Grapalat" w:hAnsi="GHEA Grapalat"/>
                <w:color w:val="000000"/>
                <w:sz w:val="16"/>
                <w:szCs w:val="16"/>
              </w:rPr>
              <w:t>000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115</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33621670</w:t>
            </w:r>
          </w:p>
        </w:tc>
        <w:tc>
          <w:tcPr>
            <w:tcW w:w="1559" w:type="dxa"/>
            <w:vAlign w:val="center"/>
          </w:tcPr>
          <w:p w:rsidR="001121F3" w:rsidRPr="00BB26A9" w:rsidRDefault="001121F3" w:rsidP="004E047B">
            <w:pPr>
              <w:rPr>
                <w:rFonts w:ascii="Sylfaen" w:hAnsi="Sylfaen"/>
                <w:color w:val="000000"/>
                <w:sz w:val="18"/>
                <w:szCs w:val="18"/>
              </w:rPr>
            </w:pPr>
            <w:r w:rsidRPr="00BB26A9">
              <w:rPr>
                <w:rFonts w:ascii="Sylfaen" w:hAnsi="Sylfaen"/>
                <w:color w:val="000000"/>
                <w:sz w:val="18"/>
                <w:szCs w:val="18"/>
              </w:rPr>
              <w:t>Бисопролол, периндоприл таблетки 5 мг + 10 мг</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color w:val="000000"/>
                <w:sz w:val="18"/>
                <w:szCs w:val="18"/>
              </w:rPr>
            </w:pPr>
            <w:r w:rsidRPr="00BB26A9">
              <w:rPr>
                <w:rFonts w:ascii="Sylfaen" w:hAnsi="Sylfaen"/>
                <w:color w:val="000000"/>
                <w:sz w:val="18"/>
                <w:szCs w:val="18"/>
              </w:rPr>
              <w:t>Бисопролол, периндоприл таблетки 5 мг + 10 мг</w:t>
            </w:r>
          </w:p>
        </w:tc>
        <w:tc>
          <w:tcPr>
            <w:tcW w:w="1085" w:type="dxa"/>
          </w:tcPr>
          <w:p w:rsidR="001121F3" w:rsidRPr="00BB26A9" w:rsidRDefault="001121F3" w:rsidP="006A15DB">
            <w:r w:rsidRPr="00BB26A9">
              <w:rPr>
                <w:rFonts w:ascii="GHEA Grapalat" w:hAnsi="GHEA Grapalat"/>
                <w:sz w:val="16"/>
                <w:szCs w:val="16"/>
              </w:rPr>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Pr>
                <w:rFonts w:ascii="GHEA Grapalat" w:hAnsi="GHEA Grapalat"/>
                <w:color w:val="000000"/>
                <w:sz w:val="16"/>
                <w:szCs w:val="16"/>
              </w:rPr>
              <w:t>3</w:t>
            </w:r>
            <w:r w:rsidRPr="002267A9">
              <w:rPr>
                <w:rFonts w:ascii="GHEA Grapalat" w:hAnsi="GHEA Grapalat"/>
                <w:color w:val="000000"/>
                <w:sz w:val="16"/>
                <w:szCs w:val="16"/>
              </w:rPr>
              <w:t>000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Pr>
                <w:rFonts w:ascii="GHEA Grapalat" w:hAnsi="GHEA Grapalat"/>
                <w:color w:val="000000"/>
                <w:sz w:val="16"/>
                <w:szCs w:val="16"/>
              </w:rPr>
              <w:t>3</w:t>
            </w:r>
            <w:r w:rsidRPr="002267A9">
              <w:rPr>
                <w:rFonts w:ascii="GHEA Grapalat" w:hAnsi="GHEA Grapalat"/>
                <w:color w:val="000000"/>
                <w:sz w:val="16"/>
                <w:szCs w:val="16"/>
              </w:rPr>
              <w:t>000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116</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33611350</w:t>
            </w:r>
          </w:p>
        </w:tc>
        <w:tc>
          <w:tcPr>
            <w:tcW w:w="1559" w:type="dxa"/>
            <w:vAlign w:val="center"/>
          </w:tcPr>
          <w:p w:rsidR="001121F3" w:rsidRPr="00BB26A9" w:rsidRDefault="001121F3" w:rsidP="004E047B">
            <w:pPr>
              <w:rPr>
                <w:rFonts w:ascii="Sylfaen" w:hAnsi="Sylfaen"/>
                <w:color w:val="000000"/>
                <w:sz w:val="18"/>
                <w:szCs w:val="18"/>
              </w:rPr>
            </w:pPr>
            <w:r w:rsidRPr="00BB26A9">
              <w:rPr>
                <w:rFonts w:ascii="Sylfaen" w:hAnsi="Sylfaen"/>
                <w:color w:val="000000"/>
                <w:sz w:val="18"/>
                <w:szCs w:val="18"/>
              </w:rPr>
              <w:t>Бисопролол, периндоприл таблетки 5 мг + 5 мг</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color w:val="000000"/>
                <w:sz w:val="18"/>
                <w:szCs w:val="18"/>
              </w:rPr>
            </w:pPr>
            <w:r w:rsidRPr="00BB26A9">
              <w:rPr>
                <w:rFonts w:ascii="Sylfaen" w:hAnsi="Sylfaen"/>
                <w:color w:val="000000"/>
                <w:sz w:val="18"/>
                <w:szCs w:val="18"/>
              </w:rPr>
              <w:t>Бисопролол, периндоприл таблетки 5 мг + 5 мг</w:t>
            </w:r>
          </w:p>
        </w:tc>
        <w:tc>
          <w:tcPr>
            <w:tcW w:w="1085" w:type="dxa"/>
          </w:tcPr>
          <w:p w:rsidR="001121F3" w:rsidRPr="00BB26A9" w:rsidRDefault="001121F3" w:rsidP="006A15DB">
            <w:r w:rsidRPr="00BB26A9">
              <w:rPr>
                <w:rFonts w:ascii="GHEA Grapalat" w:hAnsi="GHEA Grapalat"/>
                <w:sz w:val="16"/>
                <w:szCs w:val="16"/>
              </w:rPr>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Pr>
                <w:rFonts w:ascii="GHEA Grapalat" w:hAnsi="GHEA Grapalat"/>
                <w:color w:val="000000"/>
                <w:sz w:val="16"/>
                <w:szCs w:val="16"/>
              </w:rPr>
              <w:t>3</w:t>
            </w:r>
            <w:r w:rsidRPr="002267A9">
              <w:rPr>
                <w:rFonts w:ascii="GHEA Grapalat" w:hAnsi="GHEA Grapalat"/>
                <w:color w:val="000000"/>
                <w:sz w:val="16"/>
                <w:szCs w:val="16"/>
              </w:rPr>
              <w:t>000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Pr>
                <w:rFonts w:ascii="GHEA Grapalat" w:hAnsi="GHEA Grapalat"/>
                <w:color w:val="000000"/>
                <w:sz w:val="16"/>
                <w:szCs w:val="16"/>
              </w:rPr>
              <w:t>3</w:t>
            </w:r>
            <w:r w:rsidRPr="002267A9">
              <w:rPr>
                <w:rFonts w:ascii="GHEA Grapalat" w:hAnsi="GHEA Grapalat"/>
                <w:color w:val="000000"/>
                <w:sz w:val="16"/>
                <w:szCs w:val="16"/>
              </w:rPr>
              <w:t>000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117</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33611350</w:t>
            </w:r>
          </w:p>
        </w:tc>
        <w:tc>
          <w:tcPr>
            <w:tcW w:w="1559" w:type="dxa"/>
          </w:tcPr>
          <w:p w:rsidR="001121F3" w:rsidRPr="00BB26A9" w:rsidRDefault="001121F3" w:rsidP="004E047B">
            <w:r w:rsidRPr="00BB26A9">
              <w:rPr>
                <w:rFonts w:ascii="GHEA Grapalat" w:hAnsi="GHEA Grapalat"/>
                <w:sz w:val="16"/>
                <w:szCs w:val="16"/>
              </w:rPr>
              <w:t>Аскорбиновая кислота</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r w:rsidRPr="00BB26A9">
              <w:rPr>
                <w:rFonts w:ascii="GHEA Grapalat" w:hAnsi="GHEA Grapalat"/>
                <w:sz w:val="16"/>
                <w:szCs w:val="16"/>
              </w:rPr>
              <w:t>Аскорбиновая кислота</w:t>
            </w:r>
          </w:p>
        </w:tc>
        <w:tc>
          <w:tcPr>
            <w:tcW w:w="1085" w:type="dxa"/>
          </w:tcPr>
          <w:p w:rsidR="001121F3" w:rsidRPr="00BB26A9" w:rsidRDefault="001121F3" w:rsidP="006A15DB">
            <w:pPr>
              <w:widowControl w:val="0"/>
              <w:jc w:val="center"/>
              <w:rPr>
                <w:rFonts w:ascii="GHEA Grapalat" w:hAnsi="GHEA Grapalat"/>
                <w:sz w:val="16"/>
                <w:szCs w:val="16"/>
                <w:lang w:val="en-US"/>
              </w:rPr>
            </w:pPr>
            <w:r w:rsidRPr="00BB26A9">
              <w:rPr>
                <w:rFonts w:ascii="GHEA Grapalat" w:hAnsi="GHEA Grapalat"/>
                <w:sz w:val="16"/>
                <w:szCs w:val="16"/>
              </w:rPr>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500</w:t>
            </w:r>
          </w:p>
        </w:tc>
        <w:tc>
          <w:tcPr>
            <w:tcW w:w="880" w:type="dxa"/>
          </w:tcPr>
          <w:p w:rsidR="001121F3" w:rsidRDefault="001121F3">
            <w:r w:rsidRPr="000B1412">
              <w:rPr>
                <w:sz w:val="16"/>
                <w:szCs w:val="16"/>
              </w:rPr>
              <w:t xml:space="preserve">Провайдер аптечных сетей в Армавирском марзе, с.Гай Исаакян 1,22д, не </w:t>
            </w:r>
            <w:r w:rsidRPr="000B1412">
              <w:rPr>
                <w:sz w:val="16"/>
                <w:szCs w:val="16"/>
              </w:rPr>
              <w:lastRenderedPageBreak/>
              <w:t>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lastRenderedPageBreak/>
              <w:t>500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118</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33661156</w:t>
            </w:r>
          </w:p>
        </w:tc>
        <w:tc>
          <w:tcPr>
            <w:tcW w:w="1559" w:type="dxa"/>
          </w:tcPr>
          <w:p w:rsidR="001121F3" w:rsidRPr="00BB26A9" w:rsidRDefault="001121F3" w:rsidP="004E047B">
            <w:r w:rsidRPr="00BB26A9">
              <w:rPr>
                <w:rFonts w:ascii="GHEA Grapalat" w:hAnsi="GHEA Grapalat"/>
                <w:sz w:val="16"/>
                <w:szCs w:val="16"/>
              </w:rPr>
              <w:t>Аскорбиновая кислота</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r w:rsidRPr="00BB26A9">
              <w:rPr>
                <w:rFonts w:ascii="GHEA Grapalat" w:hAnsi="GHEA Grapalat"/>
                <w:sz w:val="16"/>
                <w:szCs w:val="16"/>
              </w:rPr>
              <w:t>Аскорбиновая кислота</w:t>
            </w:r>
          </w:p>
        </w:tc>
        <w:tc>
          <w:tcPr>
            <w:tcW w:w="1085" w:type="dxa"/>
          </w:tcPr>
          <w:p w:rsidR="001121F3" w:rsidRPr="00BB26A9" w:rsidRDefault="001121F3" w:rsidP="006A15DB">
            <w:pPr>
              <w:widowControl w:val="0"/>
              <w:jc w:val="center"/>
              <w:rPr>
                <w:rFonts w:ascii="GHEA Grapalat" w:hAnsi="GHEA Grapalat"/>
                <w:sz w:val="16"/>
                <w:szCs w:val="16"/>
                <w:lang w:val="en-US"/>
              </w:rPr>
            </w:pPr>
            <w:r w:rsidRPr="00BB26A9">
              <w:rPr>
                <w:rFonts w:ascii="GHEA Grapalat" w:hAnsi="GHEA Grapalat"/>
                <w:sz w:val="16"/>
                <w:szCs w:val="16"/>
              </w:rPr>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100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100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119</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33661121</w:t>
            </w:r>
          </w:p>
        </w:tc>
        <w:tc>
          <w:tcPr>
            <w:tcW w:w="1559" w:type="dxa"/>
            <w:vAlign w:val="center"/>
          </w:tcPr>
          <w:p w:rsidR="001121F3" w:rsidRPr="00BB26A9" w:rsidRDefault="001121F3" w:rsidP="004E047B">
            <w:pPr>
              <w:rPr>
                <w:rFonts w:ascii="Sylfaen" w:hAnsi="Sylfaen"/>
                <w:color w:val="000000"/>
                <w:sz w:val="18"/>
                <w:szCs w:val="18"/>
              </w:rPr>
            </w:pPr>
            <w:r w:rsidRPr="00BB26A9">
              <w:rPr>
                <w:rFonts w:ascii="Sylfaen" w:hAnsi="Sylfaen"/>
                <w:color w:val="000000"/>
                <w:sz w:val="18"/>
                <w:szCs w:val="18"/>
              </w:rPr>
              <w:t xml:space="preserve">Бримонидин, тимолол </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color w:val="000000"/>
                <w:sz w:val="18"/>
                <w:szCs w:val="18"/>
              </w:rPr>
            </w:pPr>
            <w:r w:rsidRPr="00BB26A9">
              <w:rPr>
                <w:rFonts w:ascii="Sylfaen" w:hAnsi="Sylfaen"/>
                <w:color w:val="000000"/>
                <w:sz w:val="18"/>
                <w:szCs w:val="18"/>
              </w:rPr>
              <w:t xml:space="preserve">Бримонидин, тимолол </w:t>
            </w:r>
          </w:p>
        </w:tc>
        <w:tc>
          <w:tcPr>
            <w:tcW w:w="1085" w:type="dxa"/>
            <w:vAlign w:val="center"/>
          </w:tcPr>
          <w:p w:rsidR="001121F3" w:rsidRPr="00BB26A9" w:rsidRDefault="001121F3" w:rsidP="006A15DB">
            <w:pPr>
              <w:jc w:val="center"/>
              <w:rPr>
                <w:rFonts w:ascii="Sylfaen" w:hAnsi="Sylfaen"/>
                <w:sz w:val="18"/>
                <w:szCs w:val="18"/>
              </w:rPr>
            </w:pPr>
            <w:r w:rsidRPr="00BB26A9">
              <w:rPr>
                <w:rFonts w:ascii="Sylfaen" w:hAnsi="Sylfaen"/>
                <w:color w:val="000000"/>
                <w:sz w:val="18"/>
                <w:szCs w:val="18"/>
              </w:rPr>
              <w:t>шт</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3</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3</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120</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33631491</w:t>
            </w:r>
          </w:p>
        </w:tc>
        <w:tc>
          <w:tcPr>
            <w:tcW w:w="1559" w:type="dxa"/>
            <w:vAlign w:val="center"/>
          </w:tcPr>
          <w:p w:rsidR="001121F3" w:rsidRPr="00BB26A9" w:rsidRDefault="001121F3" w:rsidP="004E047B">
            <w:pPr>
              <w:rPr>
                <w:rFonts w:ascii="Sylfaen" w:hAnsi="Sylfaen"/>
                <w:color w:val="000000"/>
                <w:sz w:val="20"/>
                <w:szCs w:val="20"/>
              </w:rPr>
            </w:pPr>
            <w:r w:rsidRPr="00BB26A9">
              <w:rPr>
                <w:rFonts w:ascii="Sylfaen" w:hAnsi="Sylfaen"/>
                <w:color w:val="000000"/>
                <w:sz w:val="20"/>
                <w:szCs w:val="20"/>
              </w:rPr>
              <w:t>Ацетилсалициловая кислота</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color w:val="000000"/>
                <w:sz w:val="20"/>
                <w:szCs w:val="20"/>
              </w:rPr>
            </w:pPr>
            <w:r w:rsidRPr="00BB26A9">
              <w:rPr>
                <w:rFonts w:ascii="Sylfaen" w:hAnsi="Sylfaen"/>
                <w:color w:val="000000"/>
                <w:sz w:val="20"/>
                <w:szCs w:val="20"/>
              </w:rPr>
              <w:t>Ацетилсалициловая кислота</w:t>
            </w:r>
          </w:p>
        </w:tc>
        <w:tc>
          <w:tcPr>
            <w:tcW w:w="1085" w:type="dxa"/>
          </w:tcPr>
          <w:p w:rsidR="001121F3" w:rsidRPr="00BB26A9" w:rsidRDefault="001121F3" w:rsidP="006A15DB">
            <w:r w:rsidRPr="00BB26A9">
              <w:rPr>
                <w:rFonts w:ascii="GHEA Grapalat" w:hAnsi="GHEA Grapalat"/>
                <w:sz w:val="16"/>
                <w:szCs w:val="16"/>
              </w:rPr>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Pr>
                <w:rFonts w:ascii="GHEA Grapalat" w:hAnsi="GHEA Grapalat"/>
                <w:color w:val="000000"/>
                <w:sz w:val="16"/>
                <w:szCs w:val="16"/>
              </w:rPr>
              <w:t>10</w:t>
            </w:r>
            <w:r w:rsidRPr="002267A9">
              <w:rPr>
                <w:rFonts w:ascii="GHEA Grapalat" w:hAnsi="GHEA Grapalat"/>
                <w:color w:val="000000"/>
                <w:sz w:val="16"/>
                <w:szCs w:val="16"/>
              </w:rPr>
              <w:t>000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Pr>
                <w:rFonts w:ascii="GHEA Grapalat" w:hAnsi="GHEA Grapalat"/>
                <w:color w:val="000000"/>
                <w:sz w:val="16"/>
                <w:szCs w:val="16"/>
              </w:rPr>
              <w:t>10</w:t>
            </w:r>
            <w:r w:rsidRPr="002267A9">
              <w:rPr>
                <w:rFonts w:ascii="GHEA Grapalat" w:hAnsi="GHEA Grapalat"/>
                <w:color w:val="000000"/>
                <w:sz w:val="16"/>
                <w:szCs w:val="16"/>
              </w:rPr>
              <w:t>000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121</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33631491</w:t>
            </w:r>
          </w:p>
        </w:tc>
        <w:tc>
          <w:tcPr>
            <w:tcW w:w="1559" w:type="dxa"/>
            <w:vAlign w:val="center"/>
          </w:tcPr>
          <w:p w:rsidR="001121F3" w:rsidRPr="00BB26A9" w:rsidRDefault="001121F3" w:rsidP="004E047B">
            <w:pPr>
              <w:rPr>
                <w:rFonts w:ascii="Sylfaen" w:hAnsi="Sylfaen"/>
                <w:color w:val="000000"/>
                <w:sz w:val="18"/>
                <w:szCs w:val="18"/>
              </w:rPr>
            </w:pPr>
            <w:r w:rsidRPr="00BB26A9">
              <w:rPr>
                <w:rFonts w:ascii="Sylfaen" w:hAnsi="Sylfaen"/>
                <w:color w:val="000000"/>
                <w:sz w:val="18"/>
                <w:szCs w:val="18"/>
              </w:rPr>
              <w:t>Цетиризин 10 мг</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color w:val="000000"/>
                <w:sz w:val="18"/>
                <w:szCs w:val="18"/>
              </w:rPr>
            </w:pPr>
            <w:r w:rsidRPr="00BB26A9">
              <w:rPr>
                <w:rFonts w:ascii="Sylfaen" w:hAnsi="Sylfaen"/>
                <w:color w:val="000000"/>
                <w:sz w:val="18"/>
                <w:szCs w:val="18"/>
              </w:rPr>
              <w:t>Цетиризин 10 мг</w:t>
            </w:r>
          </w:p>
        </w:tc>
        <w:tc>
          <w:tcPr>
            <w:tcW w:w="1085" w:type="dxa"/>
          </w:tcPr>
          <w:p w:rsidR="001121F3" w:rsidRPr="00BB26A9" w:rsidRDefault="001121F3" w:rsidP="006A15DB">
            <w:r w:rsidRPr="00BB26A9">
              <w:rPr>
                <w:rFonts w:ascii="GHEA Grapalat" w:hAnsi="GHEA Grapalat"/>
                <w:sz w:val="16"/>
                <w:szCs w:val="16"/>
              </w:rPr>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50</w:t>
            </w:r>
          </w:p>
        </w:tc>
        <w:tc>
          <w:tcPr>
            <w:tcW w:w="880" w:type="dxa"/>
          </w:tcPr>
          <w:p w:rsidR="001121F3" w:rsidRDefault="001121F3">
            <w:r w:rsidRPr="000B1412">
              <w:rPr>
                <w:sz w:val="16"/>
                <w:szCs w:val="16"/>
              </w:rPr>
              <w:t xml:space="preserve">Провайдер аптечных сетей в Армавирском марзе, с.Гай Исаакян 1,22д, не </w:t>
            </w:r>
            <w:r w:rsidRPr="000B1412">
              <w:rPr>
                <w:sz w:val="16"/>
                <w:szCs w:val="16"/>
              </w:rPr>
              <w:lastRenderedPageBreak/>
              <w:t>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lastRenderedPageBreak/>
              <w:t>50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122</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33631491</w:t>
            </w:r>
          </w:p>
        </w:tc>
        <w:tc>
          <w:tcPr>
            <w:tcW w:w="1559" w:type="dxa"/>
            <w:vAlign w:val="center"/>
          </w:tcPr>
          <w:p w:rsidR="001121F3" w:rsidRPr="00BB26A9" w:rsidRDefault="001121F3" w:rsidP="004E047B">
            <w:pPr>
              <w:rPr>
                <w:rFonts w:ascii="Sylfaen" w:hAnsi="Sylfaen"/>
                <w:color w:val="000000"/>
                <w:sz w:val="18"/>
                <w:szCs w:val="18"/>
              </w:rPr>
            </w:pPr>
            <w:r w:rsidRPr="00BB26A9">
              <w:rPr>
                <w:rFonts w:ascii="Sylfaen" w:hAnsi="Sylfaen"/>
                <w:color w:val="000000"/>
                <w:sz w:val="18"/>
                <w:szCs w:val="18"/>
              </w:rPr>
              <w:t>Цетиризин 5 мг</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color w:val="000000"/>
                <w:sz w:val="18"/>
                <w:szCs w:val="18"/>
              </w:rPr>
            </w:pPr>
            <w:r w:rsidRPr="00BB26A9">
              <w:rPr>
                <w:rFonts w:ascii="Sylfaen" w:hAnsi="Sylfaen"/>
                <w:color w:val="000000"/>
                <w:sz w:val="18"/>
                <w:szCs w:val="18"/>
              </w:rPr>
              <w:t>Цетиризин 5 мг</w:t>
            </w:r>
          </w:p>
        </w:tc>
        <w:tc>
          <w:tcPr>
            <w:tcW w:w="1085" w:type="dxa"/>
          </w:tcPr>
          <w:p w:rsidR="001121F3" w:rsidRPr="00BB26A9" w:rsidRDefault="001121F3" w:rsidP="006A15DB">
            <w:r w:rsidRPr="00BB26A9">
              <w:rPr>
                <w:rFonts w:ascii="GHEA Grapalat" w:hAnsi="GHEA Grapalat"/>
                <w:sz w:val="16"/>
                <w:szCs w:val="16"/>
              </w:rPr>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20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20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123</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33631491</w:t>
            </w:r>
          </w:p>
        </w:tc>
        <w:tc>
          <w:tcPr>
            <w:tcW w:w="1559" w:type="dxa"/>
            <w:vAlign w:val="center"/>
          </w:tcPr>
          <w:p w:rsidR="001121F3" w:rsidRPr="00BB26A9" w:rsidRDefault="001121F3" w:rsidP="004E047B">
            <w:pPr>
              <w:rPr>
                <w:rFonts w:ascii="Sylfaen" w:hAnsi="Sylfaen"/>
                <w:color w:val="000000"/>
                <w:sz w:val="18"/>
                <w:szCs w:val="18"/>
              </w:rPr>
            </w:pPr>
            <w:r w:rsidRPr="00BB26A9">
              <w:rPr>
                <w:rFonts w:ascii="Sylfaen" w:hAnsi="Sylfaen"/>
                <w:color w:val="000000"/>
                <w:sz w:val="18"/>
                <w:szCs w:val="18"/>
              </w:rPr>
              <w:t>Цетиризин</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color w:val="000000"/>
                <w:sz w:val="18"/>
                <w:szCs w:val="18"/>
              </w:rPr>
            </w:pPr>
            <w:r w:rsidRPr="00BB26A9">
              <w:rPr>
                <w:rFonts w:ascii="Sylfaen" w:hAnsi="Sylfaen"/>
                <w:color w:val="000000"/>
                <w:sz w:val="18"/>
                <w:szCs w:val="18"/>
              </w:rPr>
              <w:t>Цетиризин</w:t>
            </w:r>
          </w:p>
        </w:tc>
        <w:tc>
          <w:tcPr>
            <w:tcW w:w="1085" w:type="dxa"/>
            <w:vAlign w:val="center"/>
          </w:tcPr>
          <w:p w:rsidR="001121F3" w:rsidRPr="00BB26A9" w:rsidRDefault="001121F3" w:rsidP="006A15DB">
            <w:pPr>
              <w:jc w:val="center"/>
              <w:rPr>
                <w:rFonts w:ascii="Sylfaen" w:hAnsi="Sylfaen"/>
                <w:sz w:val="18"/>
                <w:szCs w:val="18"/>
              </w:rPr>
            </w:pPr>
            <w:r w:rsidRPr="00BB26A9">
              <w:rPr>
                <w:rFonts w:ascii="Sylfaen" w:hAnsi="Sylfaen"/>
                <w:color w:val="000000"/>
                <w:sz w:val="18"/>
                <w:szCs w:val="18"/>
              </w:rPr>
              <w:t>шт</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10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10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124</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33621710</w:t>
            </w:r>
          </w:p>
        </w:tc>
        <w:tc>
          <w:tcPr>
            <w:tcW w:w="1559" w:type="dxa"/>
          </w:tcPr>
          <w:p w:rsidR="001121F3" w:rsidRPr="00BB26A9" w:rsidRDefault="001121F3" w:rsidP="004E047B">
            <w:r w:rsidRPr="00BB26A9">
              <w:rPr>
                <w:rFonts w:ascii="GHEA Grapalat" w:hAnsi="GHEA Grapalat"/>
                <w:sz w:val="16"/>
                <w:szCs w:val="16"/>
              </w:rPr>
              <w:t>Атенолол</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r w:rsidRPr="00BB26A9">
              <w:rPr>
                <w:rFonts w:ascii="GHEA Grapalat" w:hAnsi="GHEA Grapalat"/>
                <w:sz w:val="16"/>
                <w:szCs w:val="16"/>
              </w:rPr>
              <w:t>Атенолол</w:t>
            </w:r>
          </w:p>
        </w:tc>
        <w:tc>
          <w:tcPr>
            <w:tcW w:w="1085" w:type="dxa"/>
          </w:tcPr>
          <w:p w:rsidR="001121F3" w:rsidRPr="00BB26A9" w:rsidRDefault="001121F3" w:rsidP="006A15DB">
            <w:pPr>
              <w:widowControl w:val="0"/>
              <w:jc w:val="center"/>
              <w:rPr>
                <w:rFonts w:ascii="GHEA Grapalat" w:hAnsi="GHEA Grapalat"/>
                <w:sz w:val="16"/>
                <w:szCs w:val="16"/>
              </w:rPr>
            </w:pPr>
            <w:r w:rsidRPr="00BB26A9">
              <w:rPr>
                <w:rFonts w:ascii="GHEA Grapalat" w:hAnsi="GHEA Grapalat"/>
                <w:sz w:val="16"/>
                <w:szCs w:val="16"/>
              </w:rPr>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1000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1000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125</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33621710</w:t>
            </w:r>
          </w:p>
        </w:tc>
        <w:tc>
          <w:tcPr>
            <w:tcW w:w="1559" w:type="dxa"/>
          </w:tcPr>
          <w:p w:rsidR="001121F3" w:rsidRPr="00BB26A9" w:rsidRDefault="001121F3" w:rsidP="004E047B">
            <w:r w:rsidRPr="00BB26A9">
              <w:rPr>
                <w:rFonts w:ascii="GHEA Grapalat" w:hAnsi="GHEA Grapalat"/>
                <w:sz w:val="16"/>
                <w:szCs w:val="16"/>
              </w:rPr>
              <w:t>Атенолол</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r w:rsidRPr="00BB26A9">
              <w:rPr>
                <w:rFonts w:ascii="GHEA Grapalat" w:hAnsi="GHEA Grapalat"/>
                <w:sz w:val="16"/>
                <w:szCs w:val="16"/>
              </w:rPr>
              <w:t>Атенолол</w:t>
            </w:r>
          </w:p>
        </w:tc>
        <w:tc>
          <w:tcPr>
            <w:tcW w:w="1085" w:type="dxa"/>
          </w:tcPr>
          <w:p w:rsidR="001121F3" w:rsidRPr="00BB26A9" w:rsidRDefault="001121F3" w:rsidP="006A15DB">
            <w:pPr>
              <w:widowControl w:val="0"/>
              <w:jc w:val="center"/>
              <w:rPr>
                <w:rFonts w:ascii="GHEA Grapalat" w:hAnsi="GHEA Grapalat"/>
                <w:sz w:val="16"/>
                <w:szCs w:val="16"/>
              </w:rPr>
            </w:pPr>
            <w:r w:rsidRPr="00BB26A9">
              <w:rPr>
                <w:rFonts w:ascii="GHEA Grapalat" w:hAnsi="GHEA Grapalat"/>
                <w:sz w:val="16"/>
                <w:szCs w:val="16"/>
              </w:rPr>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1000</w:t>
            </w:r>
          </w:p>
        </w:tc>
        <w:tc>
          <w:tcPr>
            <w:tcW w:w="880" w:type="dxa"/>
          </w:tcPr>
          <w:p w:rsidR="001121F3" w:rsidRDefault="001121F3">
            <w:r w:rsidRPr="000B1412">
              <w:rPr>
                <w:sz w:val="16"/>
                <w:szCs w:val="16"/>
              </w:rPr>
              <w:t xml:space="preserve">Провайдер аптечных сетей в Армавирском марзе, с.Гай Исаакян 1,22д, не </w:t>
            </w:r>
            <w:r w:rsidRPr="000B1412">
              <w:rPr>
                <w:sz w:val="16"/>
                <w:szCs w:val="16"/>
              </w:rPr>
              <w:lastRenderedPageBreak/>
              <w:t>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lastRenderedPageBreak/>
              <w:t>1000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126</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33621360</w:t>
            </w:r>
          </w:p>
        </w:tc>
        <w:tc>
          <w:tcPr>
            <w:tcW w:w="1559" w:type="dxa"/>
            <w:vAlign w:val="center"/>
          </w:tcPr>
          <w:p w:rsidR="001121F3" w:rsidRPr="00BB26A9" w:rsidRDefault="001121F3" w:rsidP="004E047B">
            <w:pPr>
              <w:rPr>
                <w:rFonts w:ascii="Sylfaen" w:hAnsi="Sylfaen"/>
                <w:color w:val="000000"/>
                <w:sz w:val="18"/>
                <w:szCs w:val="18"/>
              </w:rPr>
            </w:pPr>
            <w:r w:rsidRPr="00BB26A9">
              <w:rPr>
                <w:rFonts w:ascii="Sylfaen" w:hAnsi="Sylfaen"/>
                <w:color w:val="000000"/>
                <w:sz w:val="18"/>
                <w:szCs w:val="18"/>
              </w:rPr>
              <w:t>Таблетка триглитрата глицерина</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color w:val="000000"/>
                <w:sz w:val="18"/>
                <w:szCs w:val="18"/>
              </w:rPr>
            </w:pPr>
            <w:r w:rsidRPr="00BB26A9">
              <w:rPr>
                <w:rFonts w:ascii="Sylfaen" w:hAnsi="Sylfaen"/>
                <w:color w:val="000000"/>
                <w:sz w:val="18"/>
                <w:szCs w:val="18"/>
              </w:rPr>
              <w:t>Таблетка триглитрата глицерина</w:t>
            </w:r>
          </w:p>
        </w:tc>
        <w:tc>
          <w:tcPr>
            <w:tcW w:w="1085" w:type="dxa"/>
            <w:vAlign w:val="center"/>
          </w:tcPr>
          <w:p w:rsidR="001121F3" w:rsidRPr="00BB26A9" w:rsidRDefault="001121F3" w:rsidP="006A15DB">
            <w:pPr>
              <w:jc w:val="center"/>
              <w:rPr>
                <w:rFonts w:ascii="Sylfaen" w:hAnsi="Sylfaen"/>
                <w:sz w:val="18"/>
                <w:szCs w:val="18"/>
              </w:rPr>
            </w:pPr>
            <w:r w:rsidRPr="00BB26A9">
              <w:rPr>
                <w:rFonts w:ascii="Sylfaen" w:hAnsi="Sylfaen"/>
                <w:color w:val="000000"/>
                <w:sz w:val="18"/>
                <w:szCs w:val="18"/>
              </w:rPr>
              <w:t>шт</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200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200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127</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33691212</w:t>
            </w:r>
          </w:p>
        </w:tc>
        <w:tc>
          <w:tcPr>
            <w:tcW w:w="1559" w:type="dxa"/>
            <w:vAlign w:val="center"/>
          </w:tcPr>
          <w:p w:rsidR="001121F3" w:rsidRPr="00BB26A9" w:rsidRDefault="001121F3" w:rsidP="004E047B">
            <w:pPr>
              <w:rPr>
                <w:rFonts w:ascii="Sylfaen" w:hAnsi="Sylfaen"/>
                <w:color w:val="000000"/>
                <w:sz w:val="18"/>
                <w:szCs w:val="18"/>
              </w:rPr>
            </w:pPr>
            <w:r w:rsidRPr="00BB26A9">
              <w:rPr>
                <w:rFonts w:ascii="Sylfaen" w:hAnsi="Sylfaen"/>
                <w:color w:val="000000"/>
                <w:sz w:val="18"/>
                <w:szCs w:val="18"/>
              </w:rPr>
              <w:t>Диосмин-Гесперидин 450 мг + 50 мг</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color w:val="000000"/>
                <w:sz w:val="18"/>
                <w:szCs w:val="18"/>
              </w:rPr>
            </w:pPr>
            <w:r w:rsidRPr="00BB26A9">
              <w:rPr>
                <w:rFonts w:ascii="Sylfaen" w:hAnsi="Sylfaen"/>
                <w:color w:val="000000"/>
                <w:sz w:val="18"/>
                <w:szCs w:val="18"/>
              </w:rPr>
              <w:t>Диосмин-Гесперидин 450 мг + 50 мг</w:t>
            </w:r>
          </w:p>
        </w:tc>
        <w:tc>
          <w:tcPr>
            <w:tcW w:w="1085" w:type="dxa"/>
            <w:vAlign w:val="center"/>
          </w:tcPr>
          <w:p w:rsidR="001121F3" w:rsidRPr="00BB26A9" w:rsidRDefault="001121F3" w:rsidP="006A15DB">
            <w:pPr>
              <w:jc w:val="center"/>
              <w:rPr>
                <w:rFonts w:ascii="Sylfaen" w:hAnsi="Sylfaen"/>
                <w:color w:val="000000"/>
                <w:sz w:val="18"/>
                <w:szCs w:val="18"/>
              </w:rPr>
            </w:pPr>
            <w:r w:rsidRPr="00BB26A9">
              <w:rPr>
                <w:rFonts w:ascii="Sylfaen" w:hAnsi="Sylfaen"/>
                <w:color w:val="000000"/>
                <w:sz w:val="18"/>
                <w:szCs w:val="18"/>
              </w:rPr>
              <w:t>шт</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200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200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128</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33621510</w:t>
            </w:r>
          </w:p>
        </w:tc>
        <w:tc>
          <w:tcPr>
            <w:tcW w:w="1559" w:type="dxa"/>
            <w:vAlign w:val="center"/>
          </w:tcPr>
          <w:p w:rsidR="001121F3" w:rsidRPr="00BB26A9" w:rsidRDefault="001121F3" w:rsidP="004E047B">
            <w:pPr>
              <w:rPr>
                <w:rFonts w:ascii="Sylfaen" w:hAnsi="Sylfaen"/>
                <w:color w:val="000000"/>
                <w:sz w:val="18"/>
                <w:szCs w:val="18"/>
              </w:rPr>
            </w:pPr>
            <w:r w:rsidRPr="00BB26A9">
              <w:rPr>
                <w:rFonts w:ascii="Sylfaen" w:hAnsi="Sylfaen"/>
                <w:color w:val="000000"/>
                <w:sz w:val="18"/>
                <w:szCs w:val="18"/>
              </w:rPr>
              <w:t>Каптоприл 25 мг</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color w:val="000000"/>
                <w:sz w:val="18"/>
                <w:szCs w:val="18"/>
              </w:rPr>
            </w:pPr>
            <w:r w:rsidRPr="00BB26A9">
              <w:rPr>
                <w:rFonts w:ascii="Sylfaen" w:hAnsi="Sylfaen"/>
                <w:color w:val="000000"/>
                <w:sz w:val="18"/>
                <w:szCs w:val="18"/>
              </w:rPr>
              <w:t>Каптоприл 25 мг</w:t>
            </w:r>
          </w:p>
        </w:tc>
        <w:tc>
          <w:tcPr>
            <w:tcW w:w="1085" w:type="dxa"/>
            <w:vAlign w:val="center"/>
          </w:tcPr>
          <w:p w:rsidR="001121F3" w:rsidRPr="00BB26A9" w:rsidRDefault="001121F3" w:rsidP="006A15DB">
            <w:pPr>
              <w:jc w:val="center"/>
              <w:rPr>
                <w:rFonts w:ascii="Sylfaen" w:hAnsi="Sylfaen"/>
                <w:color w:val="000000"/>
                <w:sz w:val="18"/>
                <w:szCs w:val="18"/>
              </w:rPr>
            </w:pPr>
            <w:r w:rsidRPr="00BB26A9">
              <w:rPr>
                <w:rFonts w:ascii="Sylfaen" w:hAnsi="Sylfaen"/>
                <w:sz w:val="18"/>
                <w:szCs w:val="18"/>
              </w:rPr>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1000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1000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129</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33691800</w:t>
            </w:r>
          </w:p>
        </w:tc>
        <w:tc>
          <w:tcPr>
            <w:tcW w:w="1559" w:type="dxa"/>
            <w:vAlign w:val="center"/>
          </w:tcPr>
          <w:p w:rsidR="001121F3" w:rsidRPr="00BB26A9" w:rsidRDefault="001121F3" w:rsidP="004E047B">
            <w:pPr>
              <w:rPr>
                <w:rFonts w:ascii="Sylfaen" w:hAnsi="Sylfaen"/>
                <w:sz w:val="18"/>
                <w:szCs w:val="18"/>
              </w:rPr>
            </w:pPr>
            <w:r w:rsidRPr="00BB26A9">
              <w:rPr>
                <w:rFonts w:ascii="Sylfaen" w:hAnsi="Sylfaen"/>
                <w:sz w:val="18"/>
                <w:szCs w:val="18"/>
              </w:rPr>
              <w:t>Гентамицин глазные капли, 3 мг / мл</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sz w:val="18"/>
                <w:szCs w:val="18"/>
              </w:rPr>
            </w:pPr>
            <w:r w:rsidRPr="00BB26A9">
              <w:rPr>
                <w:rFonts w:ascii="Sylfaen" w:hAnsi="Sylfaen"/>
                <w:sz w:val="18"/>
                <w:szCs w:val="18"/>
              </w:rPr>
              <w:t>Гентамицин глазные капли, 3 мг / мл</w:t>
            </w:r>
          </w:p>
        </w:tc>
        <w:tc>
          <w:tcPr>
            <w:tcW w:w="1085" w:type="dxa"/>
            <w:vAlign w:val="center"/>
          </w:tcPr>
          <w:p w:rsidR="001121F3" w:rsidRPr="00BB26A9" w:rsidRDefault="001121F3" w:rsidP="006A15DB">
            <w:pPr>
              <w:jc w:val="center"/>
              <w:rPr>
                <w:rFonts w:ascii="Sylfaen" w:hAnsi="Sylfaen"/>
                <w:sz w:val="18"/>
                <w:szCs w:val="18"/>
              </w:rPr>
            </w:pPr>
            <w:r w:rsidRPr="00BB26A9">
              <w:rPr>
                <w:rFonts w:ascii="Sylfaen" w:hAnsi="Sylfaen"/>
                <w:color w:val="000000"/>
                <w:sz w:val="18"/>
                <w:szCs w:val="18"/>
              </w:rPr>
              <w:t>шт</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4</w:t>
            </w:r>
          </w:p>
        </w:tc>
        <w:tc>
          <w:tcPr>
            <w:tcW w:w="880" w:type="dxa"/>
          </w:tcPr>
          <w:p w:rsidR="001121F3" w:rsidRDefault="001121F3">
            <w:r w:rsidRPr="000B1412">
              <w:rPr>
                <w:sz w:val="16"/>
                <w:szCs w:val="16"/>
              </w:rPr>
              <w:t xml:space="preserve">Провайдер аптечных сетей в Армавирском марзе, с.Гай Исаакян 1,22д, не </w:t>
            </w:r>
            <w:r w:rsidRPr="000B1412">
              <w:rPr>
                <w:sz w:val="16"/>
                <w:szCs w:val="16"/>
              </w:rPr>
              <w:lastRenderedPageBreak/>
              <w:t>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lastRenderedPageBreak/>
              <w:t>4</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130</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33661128</w:t>
            </w:r>
          </w:p>
        </w:tc>
        <w:tc>
          <w:tcPr>
            <w:tcW w:w="1559" w:type="dxa"/>
            <w:vAlign w:val="center"/>
          </w:tcPr>
          <w:p w:rsidR="001121F3" w:rsidRPr="00BB26A9" w:rsidRDefault="001121F3" w:rsidP="004E047B">
            <w:pPr>
              <w:rPr>
                <w:rFonts w:ascii="Sylfaen" w:hAnsi="Sylfaen"/>
                <w:color w:val="000000"/>
                <w:sz w:val="18"/>
                <w:szCs w:val="18"/>
              </w:rPr>
            </w:pPr>
            <w:r w:rsidRPr="00BB26A9">
              <w:rPr>
                <w:rFonts w:ascii="Sylfaen" w:hAnsi="Sylfaen"/>
                <w:color w:val="000000"/>
                <w:sz w:val="18"/>
                <w:szCs w:val="18"/>
              </w:rPr>
              <w:t>карбамазепин</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color w:val="000000"/>
                <w:sz w:val="18"/>
                <w:szCs w:val="18"/>
              </w:rPr>
            </w:pPr>
            <w:r w:rsidRPr="00BB26A9">
              <w:rPr>
                <w:rFonts w:ascii="Sylfaen" w:hAnsi="Sylfaen"/>
                <w:color w:val="000000"/>
                <w:sz w:val="18"/>
                <w:szCs w:val="18"/>
              </w:rPr>
              <w:t>карбамазепин</w:t>
            </w:r>
          </w:p>
        </w:tc>
        <w:tc>
          <w:tcPr>
            <w:tcW w:w="1085" w:type="dxa"/>
            <w:vAlign w:val="center"/>
          </w:tcPr>
          <w:p w:rsidR="001121F3" w:rsidRPr="00BB26A9" w:rsidRDefault="001121F3" w:rsidP="006A15DB">
            <w:pPr>
              <w:jc w:val="center"/>
              <w:rPr>
                <w:rFonts w:ascii="Sylfaen" w:hAnsi="Sylfaen"/>
                <w:color w:val="000000"/>
                <w:sz w:val="18"/>
                <w:szCs w:val="18"/>
              </w:rPr>
            </w:pPr>
            <w:r w:rsidRPr="00BB26A9">
              <w:rPr>
                <w:rFonts w:ascii="Sylfaen" w:hAnsi="Sylfaen"/>
                <w:sz w:val="18"/>
                <w:szCs w:val="18"/>
              </w:rPr>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Pr>
                <w:rFonts w:ascii="GHEA Grapalat" w:hAnsi="GHEA Grapalat"/>
                <w:color w:val="000000"/>
                <w:sz w:val="16"/>
                <w:szCs w:val="16"/>
              </w:rPr>
              <w:t>3</w:t>
            </w:r>
            <w:r w:rsidRPr="002267A9">
              <w:rPr>
                <w:rFonts w:ascii="GHEA Grapalat" w:hAnsi="GHEA Grapalat"/>
                <w:color w:val="000000"/>
                <w:sz w:val="16"/>
                <w:szCs w:val="16"/>
              </w:rPr>
              <w:t>000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Pr>
                <w:rFonts w:ascii="GHEA Grapalat" w:hAnsi="GHEA Grapalat"/>
                <w:color w:val="000000"/>
                <w:sz w:val="16"/>
                <w:szCs w:val="16"/>
              </w:rPr>
              <w:t>3</w:t>
            </w:r>
            <w:r w:rsidRPr="002267A9">
              <w:rPr>
                <w:rFonts w:ascii="GHEA Grapalat" w:hAnsi="GHEA Grapalat"/>
                <w:color w:val="000000"/>
                <w:sz w:val="16"/>
                <w:szCs w:val="16"/>
              </w:rPr>
              <w:t>000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131</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33661122</w:t>
            </w:r>
          </w:p>
        </w:tc>
        <w:tc>
          <w:tcPr>
            <w:tcW w:w="1559" w:type="dxa"/>
          </w:tcPr>
          <w:p w:rsidR="001121F3" w:rsidRPr="00BB26A9" w:rsidRDefault="001121F3" w:rsidP="004E047B">
            <w:pPr>
              <w:rPr>
                <w:sz w:val="20"/>
                <w:szCs w:val="20"/>
              </w:rPr>
            </w:pPr>
            <w:r w:rsidRPr="00BB26A9">
              <w:rPr>
                <w:sz w:val="20"/>
                <w:szCs w:val="20"/>
              </w:rPr>
              <w:t>парацетамол</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pPr>
              <w:rPr>
                <w:sz w:val="20"/>
                <w:szCs w:val="20"/>
              </w:rPr>
            </w:pPr>
            <w:r w:rsidRPr="00BB26A9">
              <w:rPr>
                <w:sz w:val="20"/>
                <w:szCs w:val="20"/>
              </w:rPr>
              <w:t>парацетамол</w:t>
            </w:r>
          </w:p>
        </w:tc>
        <w:tc>
          <w:tcPr>
            <w:tcW w:w="1085" w:type="dxa"/>
          </w:tcPr>
          <w:p w:rsidR="001121F3" w:rsidRPr="00BB26A9" w:rsidRDefault="001121F3" w:rsidP="006A15DB">
            <w:pPr>
              <w:rPr>
                <w:sz w:val="20"/>
                <w:szCs w:val="20"/>
              </w:rPr>
            </w:pPr>
            <w:r w:rsidRPr="00BB26A9">
              <w:rPr>
                <w:sz w:val="20"/>
                <w:szCs w:val="20"/>
              </w:rPr>
              <w:t>шт</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50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50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132</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33661122</w:t>
            </w:r>
          </w:p>
        </w:tc>
        <w:tc>
          <w:tcPr>
            <w:tcW w:w="1559" w:type="dxa"/>
          </w:tcPr>
          <w:p w:rsidR="001121F3" w:rsidRPr="00BB26A9" w:rsidRDefault="001121F3" w:rsidP="004E047B">
            <w:r w:rsidRPr="00BB26A9">
              <w:rPr>
                <w:rFonts w:ascii="Sylfaen" w:hAnsi="Sylfaen"/>
                <w:color w:val="000000"/>
                <w:sz w:val="18"/>
                <w:szCs w:val="18"/>
              </w:rPr>
              <w:t>парацетамол</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r w:rsidRPr="00BB26A9">
              <w:rPr>
                <w:rFonts w:ascii="Sylfaen" w:hAnsi="Sylfaen"/>
                <w:color w:val="000000"/>
                <w:sz w:val="18"/>
                <w:szCs w:val="18"/>
              </w:rPr>
              <w:t>парацетамол</w:t>
            </w:r>
          </w:p>
        </w:tc>
        <w:tc>
          <w:tcPr>
            <w:tcW w:w="1085" w:type="dxa"/>
            <w:vAlign w:val="center"/>
          </w:tcPr>
          <w:p w:rsidR="001121F3" w:rsidRPr="00BB26A9" w:rsidRDefault="001121F3" w:rsidP="006A15DB">
            <w:pPr>
              <w:jc w:val="center"/>
              <w:rPr>
                <w:rFonts w:ascii="Sylfaen" w:hAnsi="Sylfaen"/>
                <w:color w:val="000000"/>
                <w:sz w:val="18"/>
                <w:szCs w:val="18"/>
              </w:rPr>
            </w:pPr>
            <w:r w:rsidRPr="00BB26A9">
              <w:rPr>
                <w:rFonts w:ascii="Sylfaen" w:hAnsi="Sylfaen"/>
                <w:color w:val="000000"/>
                <w:sz w:val="18"/>
                <w:szCs w:val="18"/>
              </w:rPr>
              <w:t>шт</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100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100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133</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33661122</w:t>
            </w:r>
          </w:p>
        </w:tc>
        <w:tc>
          <w:tcPr>
            <w:tcW w:w="1559" w:type="dxa"/>
          </w:tcPr>
          <w:p w:rsidR="001121F3" w:rsidRPr="00BB26A9" w:rsidRDefault="001121F3" w:rsidP="004E047B">
            <w:r w:rsidRPr="00BB26A9">
              <w:rPr>
                <w:rFonts w:ascii="Sylfaen" w:hAnsi="Sylfaen"/>
                <w:color w:val="000000"/>
                <w:sz w:val="18"/>
                <w:szCs w:val="18"/>
              </w:rPr>
              <w:t>парацетамол</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r w:rsidRPr="00BB26A9">
              <w:rPr>
                <w:rFonts w:ascii="Sylfaen" w:hAnsi="Sylfaen"/>
                <w:color w:val="000000"/>
                <w:sz w:val="18"/>
                <w:szCs w:val="18"/>
              </w:rPr>
              <w:t>парацетамол</w:t>
            </w:r>
          </w:p>
        </w:tc>
        <w:tc>
          <w:tcPr>
            <w:tcW w:w="1085" w:type="dxa"/>
          </w:tcPr>
          <w:p w:rsidR="001121F3" w:rsidRPr="00BB26A9" w:rsidRDefault="001121F3" w:rsidP="006A15DB">
            <w:r w:rsidRPr="00BB26A9">
              <w:rPr>
                <w:rFonts w:ascii="Sylfaen" w:hAnsi="Sylfaen"/>
                <w:color w:val="000000"/>
                <w:sz w:val="18"/>
                <w:szCs w:val="18"/>
              </w:rPr>
              <w:t>шт</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100</w:t>
            </w:r>
          </w:p>
        </w:tc>
        <w:tc>
          <w:tcPr>
            <w:tcW w:w="880" w:type="dxa"/>
          </w:tcPr>
          <w:p w:rsidR="001121F3" w:rsidRDefault="001121F3">
            <w:r w:rsidRPr="000B1412">
              <w:rPr>
                <w:sz w:val="16"/>
                <w:szCs w:val="16"/>
              </w:rPr>
              <w:t xml:space="preserve">Провайдер аптечных сетей в Армавирском марзе, с.Гай Исаакян 1,22д, не </w:t>
            </w:r>
            <w:r w:rsidRPr="000B1412">
              <w:rPr>
                <w:sz w:val="16"/>
                <w:szCs w:val="16"/>
              </w:rPr>
              <w:lastRenderedPageBreak/>
              <w:t>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lastRenderedPageBreak/>
              <w:t>100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134</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33661122</w:t>
            </w:r>
          </w:p>
        </w:tc>
        <w:tc>
          <w:tcPr>
            <w:tcW w:w="1559" w:type="dxa"/>
            <w:vAlign w:val="center"/>
          </w:tcPr>
          <w:p w:rsidR="001121F3" w:rsidRPr="00BB26A9" w:rsidRDefault="001121F3" w:rsidP="004E047B">
            <w:pPr>
              <w:rPr>
                <w:rFonts w:ascii="Sylfaen" w:hAnsi="Sylfaen"/>
                <w:color w:val="000000"/>
                <w:sz w:val="18"/>
                <w:szCs w:val="18"/>
              </w:rPr>
            </w:pPr>
            <w:r w:rsidRPr="00BB26A9">
              <w:rPr>
                <w:rFonts w:ascii="Sylfaen" w:hAnsi="Sylfaen"/>
                <w:color w:val="000000"/>
                <w:sz w:val="18"/>
                <w:szCs w:val="18"/>
              </w:rPr>
              <w:t>парацетамол</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color w:val="000000"/>
                <w:sz w:val="18"/>
                <w:szCs w:val="18"/>
              </w:rPr>
            </w:pPr>
            <w:r w:rsidRPr="00BB26A9">
              <w:rPr>
                <w:rFonts w:ascii="Sylfaen" w:hAnsi="Sylfaen"/>
                <w:color w:val="000000"/>
                <w:sz w:val="18"/>
                <w:szCs w:val="18"/>
              </w:rPr>
              <w:t>парацетамол</w:t>
            </w:r>
          </w:p>
        </w:tc>
        <w:tc>
          <w:tcPr>
            <w:tcW w:w="1085" w:type="dxa"/>
          </w:tcPr>
          <w:p w:rsidR="001121F3" w:rsidRPr="00BB26A9" w:rsidRDefault="001121F3" w:rsidP="006A15DB">
            <w:r w:rsidRPr="00BB26A9">
              <w:rPr>
                <w:rFonts w:ascii="Sylfaen" w:hAnsi="Sylfaen"/>
                <w:color w:val="000000"/>
                <w:sz w:val="18"/>
                <w:szCs w:val="18"/>
              </w:rPr>
              <w:t>шт</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50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50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135</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33611390</w:t>
            </w:r>
          </w:p>
        </w:tc>
        <w:tc>
          <w:tcPr>
            <w:tcW w:w="1559" w:type="dxa"/>
            <w:vAlign w:val="center"/>
          </w:tcPr>
          <w:p w:rsidR="001121F3" w:rsidRPr="00BB26A9" w:rsidRDefault="001121F3" w:rsidP="004E047B">
            <w:pPr>
              <w:rPr>
                <w:rFonts w:ascii="Sylfaen" w:hAnsi="Sylfaen"/>
                <w:color w:val="000000"/>
                <w:sz w:val="20"/>
                <w:szCs w:val="20"/>
              </w:rPr>
            </w:pPr>
            <w:r w:rsidRPr="00BB26A9">
              <w:rPr>
                <w:rFonts w:ascii="Sylfaen" w:hAnsi="Sylfaen"/>
                <w:color w:val="000000"/>
                <w:sz w:val="20"/>
                <w:szCs w:val="20"/>
              </w:rPr>
              <w:t>пиридоксин</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color w:val="000000"/>
                <w:sz w:val="20"/>
                <w:szCs w:val="20"/>
              </w:rPr>
            </w:pPr>
            <w:r w:rsidRPr="00BB26A9">
              <w:rPr>
                <w:rFonts w:ascii="Sylfaen" w:hAnsi="Sylfaen"/>
                <w:color w:val="000000"/>
                <w:sz w:val="20"/>
                <w:szCs w:val="20"/>
              </w:rPr>
              <w:t>пиридоксин</w:t>
            </w:r>
          </w:p>
        </w:tc>
        <w:tc>
          <w:tcPr>
            <w:tcW w:w="1085" w:type="dxa"/>
            <w:vAlign w:val="center"/>
          </w:tcPr>
          <w:p w:rsidR="001121F3" w:rsidRPr="00BB26A9" w:rsidRDefault="001121F3" w:rsidP="006A15DB">
            <w:pPr>
              <w:jc w:val="center"/>
              <w:rPr>
                <w:rFonts w:ascii="Sylfaen" w:hAnsi="Sylfaen"/>
                <w:color w:val="000000"/>
                <w:sz w:val="20"/>
                <w:szCs w:val="20"/>
              </w:rPr>
            </w:pPr>
            <w:r w:rsidRPr="00BB26A9">
              <w:rPr>
                <w:rFonts w:ascii="GHEA Grapalat" w:hAnsi="GHEA Grapalat"/>
                <w:color w:val="000000"/>
                <w:sz w:val="16"/>
                <w:szCs w:val="16"/>
                <w:lang w:val="en-US" w:eastAsia="en-US" w:bidi="ar-SA"/>
              </w:rPr>
              <w:t>ампула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50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50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136</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sz w:val="16"/>
                <w:szCs w:val="16"/>
              </w:rPr>
              <w:t>33691226</w:t>
            </w:r>
          </w:p>
        </w:tc>
        <w:tc>
          <w:tcPr>
            <w:tcW w:w="1559" w:type="dxa"/>
          </w:tcPr>
          <w:p w:rsidR="001121F3" w:rsidRPr="00BB26A9" w:rsidRDefault="001121F3" w:rsidP="004E047B">
            <w:r w:rsidRPr="00BB26A9">
              <w:rPr>
                <w:rFonts w:ascii="GHEA Grapalat" w:hAnsi="GHEA Grapalat"/>
                <w:color w:val="000000"/>
                <w:sz w:val="16"/>
                <w:szCs w:val="16"/>
                <w:lang w:val="en-US" w:eastAsia="en-US" w:bidi="ar-SA"/>
              </w:rPr>
              <w:t xml:space="preserve">Трамадол  </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r w:rsidRPr="00BB26A9">
              <w:rPr>
                <w:rFonts w:ascii="GHEA Grapalat" w:hAnsi="GHEA Grapalat"/>
                <w:color w:val="000000"/>
                <w:sz w:val="16"/>
                <w:szCs w:val="16"/>
                <w:lang w:val="en-US" w:eastAsia="en-US" w:bidi="ar-SA"/>
              </w:rPr>
              <w:t xml:space="preserve">Трамадол  </w:t>
            </w:r>
          </w:p>
        </w:tc>
        <w:tc>
          <w:tcPr>
            <w:tcW w:w="1085" w:type="dxa"/>
            <w:vAlign w:val="center"/>
          </w:tcPr>
          <w:p w:rsidR="001121F3" w:rsidRPr="00BB26A9" w:rsidRDefault="001121F3" w:rsidP="006A15DB">
            <w:pPr>
              <w:jc w:val="center"/>
              <w:rPr>
                <w:rFonts w:ascii="Sylfaen" w:hAnsi="Sylfaen"/>
                <w:color w:val="000000"/>
                <w:sz w:val="18"/>
                <w:szCs w:val="18"/>
              </w:rPr>
            </w:pPr>
            <w:r w:rsidRPr="00BB26A9">
              <w:rPr>
                <w:rFonts w:ascii="GHEA Grapalat" w:hAnsi="GHEA Grapalat"/>
                <w:color w:val="000000"/>
                <w:sz w:val="16"/>
                <w:szCs w:val="16"/>
                <w:lang w:val="en-US" w:eastAsia="en-US" w:bidi="ar-SA"/>
              </w:rPr>
              <w:t>капсула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sz w:val="16"/>
                <w:szCs w:val="16"/>
              </w:rPr>
              <w:t>500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sz w:val="16"/>
                <w:szCs w:val="16"/>
              </w:rPr>
              <w:t>500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137</w:t>
            </w:r>
          </w:p>
        </w:tc>
        <w:tc>
          <w:tcPr>
            <w:tcW w:w="2715" w:type="dxa"/>
            <w:vAlign w:val="center"/>
          </w:tcPr>
          <w:p w:rsidR="001121F3" w:rsidRPr="00DD57F4" w:rsidRDefault="001121F3" w:rsidP="004E047B">
            <w:pPr>
              <w:jc w:val="center"/>
              <w:rPr>
                <w:rFonts w:ascii="GHEA Grapalat" w:hAnsi="GHEA Grapalat"/>
                <w:i/>
                <w:sz w:val="16"/>
                <w:szCs w:val="16"/>
              </w:rPr>
            </w:pPr>
            <w:r w:rsidRPr="00DD57F4">
              <w:rPr>
                <w:rFonts w:ascii="GHEA Grapalat" w:hAnsi="GHEA Grapalat"/>
                <w:i/>
                <w:sz w:val="16"/>
                <w:szCs w:val="16"/>
              </w:rPr>
              <w:t>33691226</w:t>
            </w:r>
          </w:p>
        </w:tc>
        <w:tc>
          <w:tcPr>
            <w:tcW w:w="1559" w:type="dxa"/>
          </w:tcPr>
          <w:p w:rsidR="001121F3" w:rsidRPr="00BB26A9" w:rsidRDefault="001121F3" w:rsidP="004E047B">
            <w:r w:rsidRPr="00BB26A9">
              <w:rPr>
                <w:rFonts w:ascii="GHEA Grapalat" w:hAnsi="GHEA Grapalat"/>
                <w:color w:val="000000"/>
                <w:sz w:val="16"/>
                <w:szCs w:val="16"/>
                <w:lang w:val="en-US" w:eastAsia="en-US" w:bidi="ar-SA"/>
              </w:rPr>
              <w:t xml:space="preserve">Трамадол  </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r w:rsidRPr="00BB26A9">
              <w:rPr>
                <w:rFonts w:ascii="GHEA Grapalat" w:hAnsi="GHEA Grapalat"/>
                <w:color w:val="000000"/>
                <w:sz w:val="16"/>
                <w:szCs w:val="16"/>
                <w:lang w:val="en-US" w:eastAsia="en-US" w:bidi="ar-SA"/>
              </w:rPr>
              <w:t xml:space="preserve">Трамадол  </w:t>
            </w:r>
          </w:p>
        </w:tc>
        <w:tc>
          <w:tcPr>
            <w:tcW w:w="1085" w:type="dxa"/>
            <w:vAlign w:val="center"/>
          </w:tcPr>
          <w:p w:rsidR="001121F3" w:rsidRPr="00BB26A9" w:rsidRDefault="001121F3" w:rsidP="006A15DB">
            <w:pPr>
              <w:rPr>
                <w:rFonts w:ascii="GHEA Grapalat" w:hAnsi="GHEA Grapalat"/>
                <w:color w:val="000000"/>
                <w:sz w:val="16"/>
                <w:szCs w:val="16"/>
                <w:lang w:val="en-US" w:eastAsia="en-US" w:bidi="ar-SA"/>
              </w:rPr>
            </w:pPr>
            <w:r w:rsidRPr="00BB26A9">
              <w:rPr>
                <w:rFonts w:ascii="GHEA Grapalat" w:hAnsi="GHEA Grapalat"/>
                <w:color w:val="000000"/>
                <w:sz w:val="16"/>
                <w:szCs w:val="16"/>
                <w:lang w:val="en-US" w:eastAsia="en-US" w:bidi="ar-SA"/>
              </w:rPr>
              <w:t xml:space="preserve">ампула  </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sz w:val="12"/>
                <w:szCs w:val="16"/>
              </w:rPr>
            </w:pPr>
            <w:r w:rsidRPr="002267A9">
              <w:rPr>
                <w:rFonts w:ascii="GHEA Grapalat" w:hAnsi="GHEA Grapalat"/>
                <w:sz w:val="16"/>
                <w:szCs w:val="16"/>
              </w:rPr>
              <w:t>300</w:t>
            </w:r>
          </w:p>
        </w:tc>
        <w:tc>
          <w:tcPr>
            <w:tcW w:w="880" w:type="dxa"/>
          </w:tcPr>
          <w:p w:rsidR="001121F3" w:rsidRDefault="001121F3">
            <w:r w:rsidRPr="000B1412">
              <w:rPr>
                <w:sz w:val="16"/>
                <w:szCs w:val="16"/>
              </w:rPr>
              <w:t xml:space="preserve">Провайдер аптечных сетей в Армавирском марзе, с.Гай Исаакян 1,22д, не </w:t>
            </w:r>
            <w:r w:rsidRPr="000B1412">
              <w:rPr>
                <w:sz w:val="16"/>
                <w:szCs w:val="16"/>
              </w:rPr>
              <w:lastRenderedPageBreak/>
              <w:t>более 5 км</w:t>
            </w:r>
          </w:p>
        </w:tc>
        <w:tc>
          <w:tcPr>
            <w:tcW w:w="1158" w:type="dxa"/>
            <w:vAlign w:val="center"/>
          </w:tcPr>
          <w:p w:rsidR="001121F3" w:rsidRPr="00B54C24" w:rsidRDefault="001121F3" w:rsidP="004E047B">
            <w:pPr>
              <w:jc w:val="center"/>
              <w:rPr>
                <w:rFonts w:ascii="GHEA Grapalat" w:hAnsi="GHEA Grapalat"/>
                <w:i/>
                <w:sz w:val="12"/>
                <w:szCs w:val="16"/>
              </w:rPr>
            </w:pPr>
            <w:r w:rsidRPr="002267A9">
              <w:rPr>
                <w:rFonts w:ascii="GHEA Grapalat" w:hAnsi="GHEA Grapalat"/>
                <w:sz w:val="16"/>
                <w:szCs w:val="16"/>
              </w:rPr>
              <w:lastRenderedPageBreak/>
              <w:t>300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138</w:t>
            </w:r>
          </w:p>
        </w:tc>
        <w:tc>
          <w:tcPr>
            <w:tcW w:w="2715" w:type="dxa"/>
            <w:vAlign w:val="center"/>
          </w:tcPr>
          <w:p w:rsidR="001121F3" w:rsidRPr="00DD57F4" w:rsidRDefault="001121F3" w:rsidP="004E047B">
            <w:pPr>
              <w:jc w:val="center"/>
              <w:rPr>
                <w:rFonts w:ascii="GHEA Grapalat" w:hAnsi="GHEA Grapalat"/>
                <w:i/>
                <w:sz w:val="16"/>
                <w:szCs w:val="16"/>
              </w:rPr>
            </w:pPr>
            <w:r w:rsidRPr="00DD57F4">
              <w:rPr>
                <w:rFonts w:ascii="GHEA Grapalat" w:hAnsi="GHEA Grapalat"/>
                <w:i/>
                <w:color w:val="000000"/>
                <w:sz w:val="16"/>
                <w:szCs w:val="16"/>
              </w:rPr>
              <w:t>33691209</w:t>
            </w:r>
          </w:p>
        </w:tc>
        <w:tc>
          <w:tcPr>
            <w:tcW w:w="1559" w:type="dxa"/>
            <w:vAlign w:val="center"/>
          </w:tcPr>
          <w:p w:rsidR="001121F3" w:rsidRPr="00BB26A9" w:rsidRDefault="001121F3" w:rsidP="004E047B">
            <w:pPr>
              <w:rPr>
                <w:rFonts w:ascii="Sylfaen" w:hAnsi="Sylfaen"/>
                <w:color w:val="000000"/>
                <w:sz w:val="18"/>
                <w:szCs w:val="18"/>
              </w:rPr>
            </w:pPr>
            <w:r w:rsidRPr="00BB26A9">
              <w:rPr>
                <w:rFonts w:ascii="GHEA Grapalat" w:hAnsi="GHEA Grapalat"/>
                <w:sz w:val="16"/>
                <w:szCs w:val="16"/>
              </w:rPr>
              <w:t>Тамсулозин</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color w:val="000000"/>
                <w:sz w:val="18"/>
                <w:szCs w:val="18"/>
              </w:rPr>
            </w:pPr>
            <w:r w:rsidRPr="00BB26A9">
              <w:rPr>
                <w:rFonts w:ascii="GHEA Grapalat" w:hAnsi="GHEA Grapalat"/>
                <w:sz w:val="16"/>
                <w:szCs w:val="16"/>
              </w:rPr>
              <w:t>Тамсулозин</w:t>
            </w:r>
          </w:p>
        </w:tc>
        <w:tc>
          <w:tcPr>
            <w:tcW w:w="1085" w:type="dxa"/>
            <w:vAlign w:val="center"/>
          </w:tcPr>
          <w:p w:rsidR="001121F3" w:rsidRPr="00BB26A9" w:rsidRDefault="001121F3" w:rsidP="006A15DB">
            <w:pPr>
              <w:jc w:val="center"/>
              <w:rPr>
                <w:rFonts w:ascii="Sylfaen" w:hAnsi="Sylfaen"/>
                <w:color w:val="000000"/>
                <w:sz w:val="18"/>
                <w:szCs w:val="18"/>
              </w:rPr>
            </w:pPr>
            <w:r w:rsidRPr="00BB26A9">
              <w:rPr>
                <w:rFonts w:ascii="Calibri" w:hAnsi="Calibri"/>
                <w:color w:val="000000"/>
                <w:sz w:val="22"/>
                <w:szCs w:val="22"/>
              </w:rPr>
              <w:t>капсула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sz w:val="12"/>
                <w:szCs w:val="16"/>
              </w:rPr>
            </w:pPr>
            <w:r w:rsidRPr="002267A9">
              <w:rPr>
                <w:rFonts w:ascii="GHEA Grapalat" w:hAnsi="GHEA Grapalat"/>
                <w:color w:val="000000"/>
                <w:sz w:val="16"/>
                <w:szCs w:val="16"/>
              </w:rPr>
              <w:t>200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sz w:val="12"/>
                <w:szCs w:val="16"/>
              </w:rPr>
            </w:pPr>
            <w:r w:rsidRPr="002267A9">
              <w:rPr>
                <w:rFonts w:ascii="GHEA Grapalat" w:hAnsi="GHEA Grapalat"/>
                <w:color w:val="000000"/>
                <w:sz w:val="16"/>
                <w:szCs w:val="16"/>
              </w:rPr>
              <w:t>200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139</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33621760</w:t>
            </w:r>
          </w:p>
        </w:tc>
        <w:tc>
          <w:tcPr>
            <w:tcW w:w="1559" w:type="dxa"/>
          </w:tcPr>
          <w:p w:rsidR="001121F3" w:rsidRPr="00BB26A9" w:rsidRDefault="001121F3" w:rsidP="004E047B">
            <w:r w:rsidRPr="00BB26A9">
              <w:rPr>
                <w:rFonts w:ascii="GHEA Grapalat" w:hAnsi="GHEA Grapalat"/>
                <w:sz w:val="16"/>
                <w:szCs w:val="16"/>
              </w:rPr>
              <w:t>эналаприл</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r w:rsidRPr="00BB26A9">
              <w:rPr>
                <w:rFonts w:ascii="GHEA Grapalat" w:hAnsi="GHEA Grapalat"/>
                <w:sz w:val="16"/>
                <w:szCs w:val="16"/>
              </w:rPr>
              <w:t>эналаприл</w:t>
            </w:r>
          </w:p>
        </w:tc>
        <w:tc>
          <w:tcPr>
            <w:tcW w:w="1085" w:type="dxa"/>
          </w:tcPr>
          <w:p w:rsidR="001121F3" w:rsidRPr="00BB26A9" w:rsidRDefault="001121F3" w:rsidP="006A15DB">
            <w:pPr>
              <w:widowControl w:val="0"/>
              <w:jc w:val="center"/>
              <w:rPr>
                <w:rFonts w:ascii="GHEA Grapalat" w:hAnsi="GHEA Grapalat"/>
                <w:sz w:val="16"/>
                <w:szCs w:val="16"/>
              </w:rPr>
            </w:pPr>
            <w:r w:rsidRPr="00BB26A9">
              <w:rPr>
                <w:rFonts w:ascii="GHEA Grapalat" w:hAnsi="GHEA Grapalat"/>
                <w:sz w:val="16"/>
                <w:szCs w:val="16"/>
              </w:rPr>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500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500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140</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33621760</w:t>
            </w:r>
          </w:p>
        </w:tc>
        <w:tc>
          <w:tcPr>
            <w:tcW w:w="1559" w:type="dxa"/>
          </w:tcPr>
          <w:p w:rsidR="001121F3" w:rsidRPr="00BB26A9" w:rsidRDefault="001121F3" w:rsidP="004E047B">
            <w:r w:rsidRPr="00BB26A9">
              <w:rPr>
                <w:rFonts w:ascii="GHEA Grapalat" w:hAnsi="GHEA Grapalat"/>
                <w:sz w:val="16"/>
                <w:szCs w:val="16"/>
              </w:rPr>
              <w:t>эналаприл</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r w:rsidRPr="00BB26A9">
              <w:rPr>
                <w:rFonts w:ascii="GHEA Grapalat" w:hAnsi="GHEA Grapalat"/>
                <w:sz w:val="16"/>
                <w:szCs w:val="16"/>
              </w:rPr>
              <w:t>эналаприл</w:t>
            </w:r>
          </w:p>
        </w:tc>
        <w:tc>
          <w:tcPr>
            <w:tcW w:w="1085" w:type="dxa"/>
          </w:tcPr>
          <w:p w:rsidR="001121F3" w:rsidRPr="00BB26A9" w:rsidRDefault="001121F3" w:rsidP="006A15DB">
            <w:pPr>
              <w:widowControl w:val="0"/>
              <w:jc w:val="center"/>
              <w:rPr>
                <w:rFonts w:ascii="GHEA Grapalat" w:hAnsi="GHEA Grapalat"/>
                <w:sz w:val="16"/>
                <w:szCs w:val="16"/>
              </w:rPr>
            </w:pPr>
            <w:r w:rsidRPr="00BB26A9">
              <w:rPr>
                <w:rFonts w:ascii="GHEA Grapalat" w:hAnsi="GHEA Grapalat"/>
                <w:sz w:val="16"/>
                <w:szCs w:val="16"/>
              </w:rPr>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Pr>
                <w:rFonts w:ascii="GHEA Grapalat" w:hAnsi="GHEA Grapalat"/>
                <w:color w:val="000000"/>
                <w:sz w:val="16"/>
                <w:szCs w:val="16"/>
              </w:rPr>
              <w:t>2</w:t>
            </w:r>
            <w:r w:rsidRPr="002267A9">
              <w:rPr>
                <w:rFonts w:ascii="GHEA Grapalat" w:hAnsi="GHEA Grapalat"/>
                <w:color w:val="000000"/>
                <w:sz w:val="16"/>
                <w:szCs w:val="16"/>
              </w:rPr>
              <w:t>000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Pr>
                <w:rFonts w:ascii="GHEA Grapalat" w:hAnsi="GHEA Grapalat"/>
                <w:color w:val="000000"/>
                <w:sz w:val="16"/>
                <w:szCs w:val="16"/>
              </w:rPr>
              <w:t>2</w:t>
            </w:r>
            <w:r w:rsidRPr="002267A9">
              <w:rPr>
                <w:rFonts w:ascii="GHEA Grapalat" w:hAnsi="GHEA Grapalat"/>
                <w:color w:val="000000"/>
                <w:sz w:val="16"/>
                <w:szCs w:val="16"/>
              </w:rPr>
              <w:t>000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141</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33621520</w:t>
            </w:r>
          </w:p>
        </w:tc>
        <w:tc>
          <w:tcPr>
            <w:tcW w:w="1559" w:type="dxa"/>
            <w:vAlign w:val="center"/>
          </w:tcPr>
          <w:p w:rsidR="001121F3" w:rsidRPr="00BB26A9" w:rsidRDefault="001121F3" w:rsidP="004E047B">
            <w:pPr>
              <w:rPr>
                <w:rFonts w:ascii="Sylfaen" w:hAnsi="Sylfaen"/>
                <w:color w:val="000000"/>
                <w:sz w:val="18"/>
                <w:szCs w:val="18"/>
              </w:rPr>
            </w:pPr>
            <w:r w:rsidRPr="00BB26A9">
              <w:rPr>
                <w:rFonts w:ascii="Sylfaen" w:hAnsi="Sylfaen"/>
                <w:color w:val="000000"/>
                <w:sz w:val="18"/>
                <w:szCs w:val="18"/>
              </w:rPr>
              <w:t>эналаприл, гидрохлоротиазид 10 мг + 25 мг</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color w:val="000000"/>
                <w:sz w:val="18"/>
                <w:szCs w:val="18"/>
              </w:rPr>
            </w:pPr>
            <w:r w:rsidRPr="00BB26A9">
              <w:rPr>
                <w:rFonts w:ascii="Sylfaen" w:hAnsi="Sylfaen"/>
                <w:color w:val="000000"/>
                <w:sz w:val="18"/>
                <w:szCs w:val="18"/>
              </w:rPr>
              <w:t>эналаприл, гидрохлоротиазид 10 мг + 25 мг</w:t>
            </w:r>
          </w:p>
        </w:tc>
        <w:tc>
          <w:tcPr>
            <w:tcW w:w="1085" w:type="dxa"/>
            <w:vAlign w:val="center"/>
          </w:tcPr>
          <w:p w:rsidR="001121F3" w:rsidRPr="00BB26A9" w:rsidRDefault="001121F3" w:rsidP="006A15DB">
            <w:pPr>
              <w:jc w:val="center"/>
              <w:rPr>
                <w:rFonts w:ascii="Sylfaen" w:hAnsi="Sylfaen"/>
                <w:color w:val="000000"/>
                <w:sz w:val="18"/>
                <w:szCs w:val="18"/>
              </w:rPr>
            </w:pPr>
            <w:r w:rsidRPr="00BB26A9">
              <w:rPr>
                <w:rFonts w:ascii="GHEA Grapalat" w:hAnsi="GHEA Grapalat"/>
                <w:sz w:val="16"/>
                <w:szCs w:val="16"/>
              </w:rPr>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4000</w:t>
            </w:r>
          </w:p>
        </w:tc>
        <w:tc>
          <w:tcPr>
            <w:tcW w:w="880" w:type="dxa"/>
          </w:tcPr>
          <w:p w:rsidR="001121F3" w:rsidRDefault="001121F3">
            <w:r w:rsidRPr="000B1412">
              <w:rPr>
                <w:sz w:val="16"/>
                <w:szCs w:val="16"/>
              </w:rPr>
              <w:t xml:space="preserve">Провайдер аптечных сетей в Армавирском марзе, с.Гай Исаакян 1,22д, не </w:t>
            </w:r>
            <w:r w:rsidRPr="000B1412">
              <w:rPr>
                <w:sz w:val="16"/>
                <w:szCs w:val="16"/>
              </w:rPr>
              <w:lastRenderedPageBreak/>
              <w:t>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lastRenderedPageBreak/>
              <w:t>4000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142</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33691800</w:t>
            </w:r>
          </w:p>
        </w:tc>
        <w:tc>
          <w:tcPr>
            <w:tcW w:w="1559" w:type="dxa"/>
            <w:vAlign w:val="center"/>
          </w:tcPr>
          <w:p w:rsidR="001121F3" w:rsidRPr="00BB26A9" w:rsidRDefault="001121F3" w:rsidP="004E047B">
            <w:pPr>
              <w:rPr>
                <w:rFonts w:ascii="Sylfaen" w:hAnsi="Sylfaen"/>
                <w:color w:val="000000"/>
                <w:sz w:val="18"/>
                <w:szCs w:val="18"/>
              </w:rPr>
            </w:pPr>
            <w:r w:rsidRPr="00BB26A9">
              <w:rPr>
                <w:rFonts w:ascii="Sylfaen" w:hAnsi="Sylfaen"/>
                <w:color w:val="000000"/>
                <w:sz w:val="18"/>
                <w:szCs w:val="18"/>
              </w:rPr>
              <w:t>Эритромицин 0,5% 10 г</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color w:val="000000"/>
                <w:sz w:val="18"/>
                <w:szCs w:val="18"/>
              </w:rPr>
            </w:pPr>
            <w:r w:rsidRPr="00BB26A9">
              <w:rPr>
                <w:rFonts w:ascii="Sylfaen" w:hAnsi="Sylfaen"/>
                <w:color w:val="000000"/>
                <w:sz w:val="18"/>
                <w:szCs w:val="18"/>
              </w:rPr>
              <w:t>Эритромицин 0,5% 10 г</w:t>
            </w:r>
          </w:p>
        </w:tc>
        <w:tc>
          <w:tcPr>
            <w:tcW w:w="1085" w:type="dxa"/>
            <w:vAlign w:val="center"/>
          </w:tcPr>
          <w:p w:rsidR="001121F3" w:rsidRPr="00BB26A9" w:rsidRDefault="001121F3" w:rsidP="006A15DB">
            <w:pPr>
              <w:jc w:val="center"/>
              <w:rPr>
                <w:rFonts w:ascii="Sylfaen" w:hAnsi="Sylfaen"/>
                <w:color w:val="000000"/>
                <w:sz w:val="18"/>
                <w:szCs w:val="18"/>
              </w:rPr>
            </w:pPr>
            <w:r w:rsidRPr="00BB26A9">
              <w:rPr>
                <w:rFonts w:ascii="Sylfaen" w:hAnsi="Sylfaen"/>
                <w:color w:val="000000"/>
                <w:sz w:val="18"/>
                <w:szCs w:val="18"/>
              </w:rPr>
              <w:t>шт</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1</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1</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143</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33621767</w:t>
            </w:r>
          </w:p>
        </w:tc>
        <w:tc>
          <w:tcPr>
            <w:tcW w:w="1559" w:type="dxa"/>
          </w:tcPr>
          <w:p w:rsidR="001121F3" w:rsidRPr="00BB26A9" w:rsidRDefault="001121F3" w:rsidP="004E047B">
            <w:r w:rsidRPr="00BB26A9">
              <w:rPr>
                <w:rFonts w:ascii="GHEA Grapalat" w:hAnsi="GHEA Grapalat"/>
                <w:sz w:val="16"/>
                <w:szCs w:val="16"/>
                <w:lang w:val="en-US"/>
              </w:rPr>
              <w:t xml:space="preserve">Изосорбит </w:t>
            </w:r>
            <w:r w:rsidRPr="00BB26A9">
              <w:rPr>
                <w:rFonts w:ascii="GHEA Grapalat" w:hAnsi="GHEA Grapalat"/>
                <w:sz w:val="16"/>
                <w:szCs w:val="16"/>
              </w:rPr>
              <w:t>моно</w:t>
            </w:r>
            <w:r w:rsidRPr="00BB26A9">
              <w:rPr>
                <w:rFonts w:ascii="GHEA Grapalat" w:hAnsi="GHEA Grapalat"/>
                <w:sz w:val="16"/>
                <w:szCs w:val="16"/>
                <w:lang w:val="en-US"/>
              </w:rPr>
              <w:t>нитрат</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r w:rsidRPr="00BB26A9">
              <w:rPr>
                <w:rFonts w:ascii="GHEA Grapalat" w:hAnsi="GHEA Grapalat"/>
                <w:sz w:val="16"/>
                <w:szCs w:val="16"/>
                <w:lang w:val="en-US"/>
              </w:rPr>
              <w:t xml:space="preserve">Изосорбит </w:t>
            </w:r>
            <w:r w:rsidRPr="00BB26A9">
              <w:rPr>
                <w:rFonts w:ascii="GHEA Grapalat" w:hAnsi="GHEA Grapalat"/>
                <w:sz w:val="16"/>
                <w:szCs w:val="16"/>
              </w:rPr>
              <w:t>моно</w:t>
            </w:r>
            <w:r w:rsidRPr="00BB26A9">
              <w:rPr>
                <w:rFonts w:ascii="GHEA Grapalat" w:hAnsi="GHEA Grapalat"/>
                <w:sz w:val="16"/>
                <w:szCs w:val="16"/>
                <w:lang w:val="en-US"/>
              </w:rPr>
              <w:t>нитрат</w:t>
            </w:r>
          </w:p>
        </w:tc>
        <w:tc>
          <w:tcPr>
            <w:tcW w:w="1085" w:type="dxa"/>
          </w:tcPr>
          <w:p w:rsidR="001121F3" w:rsidRPr="00BB26A9" w:rsidRDefault="001121F3" w:rsidP="006A15DB">
            <w:r w:rsidRPr="00BB26A9">
              <w:rPr>
                <w:rFonts w:ascii="GHEA Grapalat" w:hAnsi="GHEA Grapalat"/>
                <w:sz w:val="16"/>
                <w:szCs w:val="16"/>
              </w:rPr>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50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50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144</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33621767</w:t>
            </w:r>
          </w:p>
        </w:tc>
        <w:tc>
          <w:tcPr>
            <w:tcW w:w="1559" w:type="dxa"/>
          </w:tcPr>
          <w:p w:rsidR="001121F3" w:rsidRPr="00BB26A9" w:rsidRDefault="001121F3" w:rsidP="004E047B">
            <w:r w:rsidRPr="00BB26A9">
              <w:rPr>
                <w:rFonts w:ascii="GHEA Grapalat" w:hAnsi="GHEA Grapalat"/>
                <w:sz w:val="16"/>
                <w:szCs w:val="16"/>
                <w:lang w:val="en-US"/>
              </w:rPr>
              <w:t xml:space="preserve">Изосорбит </w:t>
            </w:r>
            <w:r w:rsidRPr="00BB26A9">
              <w:rPr>
                <w:rFonts w:ascii="GHEA Grapalat" w:hAnsi="GHEA Grapalat"/>
                <w:sz w:val="16"/>
                <w:szCs w:val="16"/>
              </w:rPr>
              <w:t>моно</w:t>
            </w:r>
            <w:r w:rsidRPr="00BB26A9">
              <w:rPr>
                <w:rFonts w:ascii="GHEA Grapalat" w:hAnsi="GHEA Grapalat"/>
                <w:sz w:val="16"/>
                <w:szCs w:val="16"/>
                <w:lang w:val="en-US"/>
              </w:rPr>
              <w:t>нитрат</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r w:rsidRPr="00BB26A9">
              <w:rPr>
                <w:rFonts w:ascii="GHEA Grapalat" w:hAnsi="GHEA Grapalat"/>
                <w:sz w:val="16"/>
                <w:szCs w:val="16"/>
                <w:lang w:val="en-US"/>
              </w:rPr>
              <w:t xml:space="preserve">Изосорбит </w:t>
            </w:r>
            <w:r w:rsidRPr="00BB26A9">
              <w:rPr>
                <w:rFonts w:ascii="GHEA Grapalat" w:hAnsi="GHEA Grapalat"/>
                <w:sz w:val="16"/>
                <w:szCs w:val="16"/>
              </w:rPr>
              <w:t>моно</w:t>
            </w:r>
            <w:r w:rsidRPr="00BB26A9">
              <w:rPr>
                <w:rFonts w:ascii="GHEA Grapalat" w:hAnsi="GHEA Grapalat"/>
                <w:sz w:val="16"/>
                <w:szCs w:val="16"/>
                <w:lang w:val="en-US"/>
              </w:rPr>
              <w:t>нитрат</w:t>
            </w:r>
          </w:p>
        </w:tc>
        <w:tc>
          <w:tcPr>
            <w:tcW w:w="1085" w:type="dxa"/>
          </w:tcPr>
          <w:p w:rsidR="001121F3" w:rsidRPr="00BB26A9" w:rsidRDefault="001121F3" w:rsidP="006A15DB">
            <w:r w:rsidRPr="00BB26A9">
              <w:rPr>
                <w:rFonts w:ascii="GHEA Grapalat" w:hAnsi="GHEA Grapalat"/>
                <w:sz w:val="16"/>
                <w:szCs w:val="16"/>
              </w:rPr>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50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50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145</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33691231</w:t>
            </w:r>
          </w:p>
        </w:tc>
        <w:tc>
          <w:tcPr>
            <w:tcW w:w="1559" w:type="dxa"/>
            <w:vAlign w:val="center"/>
          </w:tcPr>
          <w:p w:rsidR="001121F3" w:rsidRPr="00BB26A9" w:rsidRDefault="001121F3" w:rsidP="004E047B">
            <w:pPr>
              <w:rPr>
                <w:rFonts w:ascii="Sylfaen" w:hAnsi="Sylfaen"/>
                <w:sz w:val="18"/>
                <w:szCs w:val="18"/>
              </w:rPr>
            </w:pPr>
            <w:r w:rsidRPr="00BB26A9">
              <w:rPr>
                <w:rFonts w:ascii="Sylfaen" w:hAnsi="Sylfaen"/>
                <w:sz w:val="18"/>
                <w:szCs w:val="18"/>
              </w:rPr>
              <w:t>Кальций, холекальциферол 1000 мг + 22 мг (880 мм)</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sz w:val="18"/>
                <w:szCs w:val="18"/>
              </w:rPr>
            </w:pPr>
            <w:r w:rsidRPr="00BB26A9">
              <w:rPr>
                <w:rFonts w:ascii="Sylfaen" w:hAnsi="Sylfaen"/>
                <w:sz w:val="18"/>
                <w:szCs w:val="18"/>
              </w:rPr>
              <w:t>Кальций, холекальциферол 1000 мг + 22 мг (880 мм)</w:t>
            </w:r>
          </w:p>
        </w:tc>
        <w:tc>
          <w:tcPr>
            <w:tcW w:w="1085" w:type="dxa"/>
          </w:tcPr>
          <w:p w:rsidR="001121F3" w:rsidRPr="00BB26A9" w:rsidRDefault="001121F3" w:rsidP="006A15DB">
            <w:r w:rsidRPr="00BB26A9">
              <w:rPr>
                <w:rFonts w:ascii="GHEA Grapalat" w:hAnsi="GHEA Grapalat"/>
                <w:sz w:val="16"/>
                <w:szCs w:val="16"/>
              </w:rPr>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100</w:t>
            </w:r>
          </w:p>
        </w:tc>
        <w:tc>
          <w:tcPr>
            <w:tcW w:w="880" w:type="dxa"/>
          </w:tcPr>
          <w:p w:rsidR="001121F3" w:rsidRDefault="001121F3">
            <w:r w:rsidRPr="000B1412">
              <w:rPr>
                <w:sz w:val="16"/>
                <w:szCs w:val="16"/>
              </w:rPr>
              <w:t xml:space="preserve">Провайдер аптечных сетей в Армавирском марзе, с.Гай Исаакян 1,22д, не </w:t>
            </w:r>
            <w:r w:rsidRPr="000B1412">
              <w:rPr>
                <w:sz w:val="16"/>
                <w:szCs w:val="16"/>
              </w:rPr>
              <w:lastRenderedPageBreak/>
              <w:t>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lastRenderedPageBreak/>
              <w:t>100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146</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33691231</w:t>
            </w:r>
          </w:p>
        </w:tc>
        <w:tc>
          <w:tcPr>
            <w:tcW w:w="1559" w:type="dxa"/>
            <w:vAlign w:val="center"/>
          </w:tcPr>
          <w:p w:rsidR="001121F3" w:rsidRPr="00BB26A9" w:rsidRDefault="001121F3" w:rsidP="004E047B">
            <w:pPr>
              <w:rPr>
                <w:rFonts w:ascii="Sylfaen" w:hAnsi="Sylfaen"/>
                <w:sz w:val="18"/>
                <w:szCs w:val="18"/>
              </w:rPr>
            </w:pPr>
            <w:r w:rsidRPr="00BB26A9">
              <w:rPr>
                <w:rFonts w:ascii="Sylfaen" w:hAnsi="Sylfaen"/>
                <w:sz w:val="18"/>
                <w:szCs w:val="18"/>
              </w:rPr>
              <w:t>Кальций, холекальциферол 500 мг +5,5 мг (200 ммоль)</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sz w:val="18"/>
                <w:szCs w:val="18"/>
              </w:rPr>
            </w:pPr>
            <w:r w:rsidRPr="00BB26A9">
              <w:rPr>
                <w:rFonts w:ascii="Sylfaen" w:hAnsi="Sylfaen"/>
                <w:sz w:val="18"/>
                <w:szCs w:val="18"/>
              </w:rPr>
              <w:t>Кальций, холекальциферол 500 мг +5,5 мг (200 ммоль)</w:t>
            </w:r>
          </w:p>
        </w:tc>
        <w:tc>
          <w:tcPr>
            <w:tcW w:w="1085" w:type="dxa"/>
          </w:tcPr>
          <w:p w:rsidR="001121F3" w:rsidRPr="00BB26A9" w:rsidRDefault="001121F3" w:rsidP="006A15DB">
            <w:r w:rsidRPr="00BB26A9">
              <w:rPr>
                <w:rFonts w:ascii="GHEA Grapalat" w:hAnsi="GHEA Grapalat"/>
                <w:sz w:val="16"/>
                <w:szCs w:val="16"/>
              </w:rPr>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300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300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147</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33691231</w:t>
            </w:r>
          </w:p>
        </w:tc>
        <w:tc>
          <w:tcPr>
            <w:tcW w:w="1559" w:type="dxa"/>
            <w:vAlign w:val="center"/>
          </w:tcPr>
          <w:p w:rsidR="001121F3" w:rsidRPr="00BB26A9" w:rsidRDefault="001121F3" w:rsidP="004E047B">
            <w:pPr>
              <w:rPr>
                <w:rFonts w:ascii="Sylfaen" w:hAnsi="Sylfaen"/>
                <w:sz w:val="18"/>
                <w:szCs w:val="18"/>
              </w:rPr>
            </w:pPr>
            <w:r w:rsidRPr="00BB26A9">
              <w:rPr>
                <w:rFonts w:ascii="Sylfaen" w:hAnsi="Sylfaen"/>
                <w:sz w:val="18"/>
                <w:szCs w:val="18"/>
              </w:rPr>
              <w:t>Кальций, холекальциферол, 500 мг + 11 мг (400 ммоль)</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sz w:val="18"/>
                <w:szCs w:val="18"/>
              </w:rPr>
            </w:pPr>
            <w:r w:rsidRPr="00BB26A9">
              <w:rPr>
                <w:rFonts w:ascii="Sylfaen" w:hAnsi="Sylfaen"/>
                <w:sz w:val="18"/>
                <w:szCs w:val="18"/>
              </w:rPr>
              <w:t>Кальций, холекальциферол, 500 мг + 11 мг (400 ммоль)</w:t>
            </w:r>
          </w:p>
        </w:tc>
        <w:tc>
          <w:tcPr>
            <w:tcW w:w="1085" w:type="dxa"/>
            <w:vAlign w:val="center"/>
          </w:tcPr>
          <w:p w:rsidR="001121F3" w:rsidRPr="00BB26A9" w:rsidRDefault="001121F3" w:rsidP="006A15DB">
            <w:pPr>
              <w:jc w:val="center"/>
              <w:rPr>
                <w:rFonts w:ascii="Sylfaen" w:hAnsi="Sylfaen"/>
                <w:sz w:val="18"/>
                <w:szCs w:val="18"/>
              </w:rPr>
            </w:pPr>
            <w:r w:rsidRPr="00BB26A9">
              <w:rPr>
                <w:rFonts w:ascii="Sylfaen" w:hAnsi="Sylfaen"/>
                <w:sz w:val="18"/>
                <w:szCs w:val="18"/>
              </w:rPr>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200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200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148</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33621510</w:t>
            </w:r>
          </w:p>
        </w:tc>
        <w:tc>
          <w:tcPr>
            <w:tcW w:w="1559" w:type="dxa"/>
            <w:vAlign w:val="center"/>
          </w:tcPr>
          <w:p w:rsidR="001121F3" w:rsidRPr="00BB26A9" w:rsidRDefault="001121F3" w:rsidP="004E047B">
            <w:pPr>
              <w:rPr>
                <w:rFonts w:ascii="Sylfaen" w:hAnsi="Sylfaen"/>
                <w:sz w:val="18"/>
                <w:szCs w:val="18"/>
              </w:rPr>
            </w:pPr>
            <w:r w:rsidRPr="00BB26A9">
              <w:rPr>
                <w:rFonts w:ascii="Sylfaen" w:hAnsi="Sylfaen"/>
                <w:sz w:val="18"/>
                <w:szCs w:val="18"/>
              </w:rPr>
              <w:t>Каптоприл 25г</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sz w:val="18"/>
                <w:szCs w:val="18"/>
              </w:rPr>
            </w:pPr>
            <w:r w:rsidRPr="00BB26A9">
              <w:rPr>
                <w:rFonts w:ascii="Sylfaen" w:hAnsi="Sylfaen"/>
                <w:sz w:val="18"/>
                <w:szCs w:val="18"/>
              </w:rPr>
              <w:t>Каптоприл 25г</w:t>
            </w:r>
          </w:p>
        </w:tc>
        <w:tc>
          <w:tcPr>
            <w:tcW w:w="1085" w:type="dxa"/>
            <w:vAlign w:val="center"/>
          </w:tcPr>
          <w:p w:rsidR="001121F3" w:rsidRPr="00BB26A9" w:rsidRDefault="001121F3" w:rsidP="006A15DB">
            <w:pPr>
              <w:jc w:val="center"/>
              <w:rPr>
                <w:rFonts w:ascii="Sylfaen" w:hAnsi="Sylfaen"/>
                <w:sz w:val="18"/>
                <w:szCs w:val="18"/>
              </w:rPr>
            </w:pPr>
            <w:r w:rsidRPr="00BB26A9">
              <w:rPr>
                <w:rFonts w:ascii="Sylfaen" w:hAnsi="Sylfaen"/>
                <w:sz w:val="18"/>
                <w:szCs w:val="18"/>
              </w:rPr>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1000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1000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149</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33631300</w:t>
            </w:r>
          </w:p>
        </w:tc>
        <w:tc>
          <w:tcPr>
            <w:tcW w:w="1559" w:type="dxa"/>
          </w:tcPr>
          <w:p w:rsidR="001121F3" w:rsidRPr="00BB26A9" w:rsidRDefault="001121F3" w:rsidP="004E047B">
            <w:r w:rsidRPr="00BB26A9">
              <w:rPr>
                <w:rFonts w:ascii="GHEA Grapalat" w:hAnsi="GHEA Grapalat"/>
                <w:sz w:val="16"/>
                <w:szCs w:val="16"/>
              </w:rPr>
              <w:t>Кетопрофен</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r w:rsidRPr="00BB26A9">
              <w:rPr>
                <w:rFonts w:ascii="GHEA Grapalat" w:hAnsi="GHEA Grapalat"/>
                <w:sz w:val="16"/>
                <w:szCs w:val="16"/>
              </w:rPr>
              <w:t>Кетопрофен</w:t>
            </w:r>
          </w:p>
        </w:tc>
        <w:tc>
          <w:tcPr>
            <w:tcW w:w="1085" w:type="dxa"/>
          </w:tcPr>
          <w:p w:rsidR="001121F3" w:rsidRPr="00BB26A9" w:rsidRDefault="001121F3" w:rsidP="006A15DB">
            <w:pPr>
              <w:widowControl w:val="0"/>
              <w:jc w:val="center"/>
              <w:rPr>
                <w:rFonts w:ascii="GHEA Grapalat" w:hAnsi="GHEA Grapalat"/>
                <w:sz w:val="16"/>
                <w:szCs w:val="16"/>
              </w:rPr>
            </w:pPr>
            <w:r w:rsidRPr="00BB26A9">
              <w:rPr>
                <w:rFonts w:ascii="GHEA Grapalat" w:hAnsi="GHEA Grapalat"/>
                <w:sz w:val="16"/>
                <w:szCs w:val="16"/>
              </w:rPr>
              <w:t>ампул</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5</w:t>
            </w:r>
          </w:p>
        </w:tc>
        <w:tc>
          <w:tcPr>
            <w:tcW w:w="880" w:type="dxa"/>
          </w:tcPr>
          <w:p w:rsidR="001121F3" w:rsidRDefault="001121F3">
            <w:r w:rsidRPr="000B1412">
              <w:rPr>
                <w:sz w:val="16"/>
                <w:szCs w:val="16"/>
              </w:rPr>
              <w:t xml:space="preserve">Провайдер аптечных сетей в Армавирском марзе, с.Гай Исаакян 1,22д, не </w:t>
            </w:r>
            <w:r w:rsidRPr="000B1412">
              <w:rPr>
                <w:sz w:val="16"/>
                <w:szCs w:val="16"/>
              </w:rPr>
              <w:lastRenderedPageBreak/>
              <w:t>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lastRenderedPageBreak/>
              <w:t>5</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150</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33631300</w:t>
            </w:r>
          </w:p>
        </w:tc>
        <w:tc>
          <w:tcPr>
            <w:tcW w:w="1559" w:type="dxa"/>
          </w:tcPr>
          <w:p w:rsidR="001121F3" w:rsidRPr="00BB26A9" w:rsidRDefault="001121F3" w:rsidP="004E047B">
            <w:r w:rsidRPr="00BB26A9">
              <w:rPr>
                <w:rFonts w:ascii="GHEA Grapalat" w:hAnsi="GHEA Grapalat"/>
                <w:sz w:val="16"/>
                <w:szCs w:val="16"/>
              </w:rPr>
              <w:t>Кетопрофен</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r w:rsidRPr="00BB26A9">
              <w:rPr>
                <w:rFonts w:ascii="GHEA Grapalat" w:hAnsi="GHEA Grapalat"/>
                <w:sz w:val="16"/>
                <w:szCs w:val="16"/>
              </w:rPr>
              <w:t>Кетопрофен</w:t>
            </w:r>
          </w:p>
        </w:tc>
        <w:tc>
          <w:tcPr>
            <w:tcW w:w="1085" w:type="dxa"/>
          </w:tcPr>
          <w:p w:rsidR="001121F3" w:rsidRPr="00BB26A9" w:rsidRDefault="001121F3" w:rsidP="006A15DB">
            <w:pPr>
              <w:widowControl w:val="0"/>
              <w:jc w:val="center"/>
              <w:rPr>
                <w:rFonts w:ascii="GHEA Grapalat" w:hAnsi="GHEA Grapalat"/>
                <w:sz w:val="16"/>
                <w:szCs w:val="16"/>
              </w:rPr>
            </w:pPr>
            <w:r w:rsidRPr="00BB26A9">
              <w:rPr>
                <w:rFonts w:ascii="GHEA Grapalat" w:hAnsi="GHEA Grapalat"/>
                <w:sz w:val="16"/>
                <w:szCs w:val="16"/>
              </w:rPr>
              <w:t>ампул</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10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10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151</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33631300</w:t>
            </w:r>
          </w:p>
        </w:tc>
        <w:tc>
          <w:tcPr>
            <w:tcW w:w="1559" w:type="dxa"/>
          </w:tcPr>
          <w:p w:rsidR="001121F3" w:rsidRPr="00BB26A9" w:rsidRDefault="001121F3" w:rsidP="004E047B">
            <w:r w:rsidRPr="00BB26A9">
              <w:rPr>
                <w:rFonts w:ascii="GHEA Grapalat" w:hAnsi="GHEA Grapalat"/>
                <w:sz w:val="16"/>
                <w:szCs w:val="16"/>
              </w:rPr>
              <w:t>Кетопрофен</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r w:rsidRPr="00BB26A9">
              <w:rPr>
                <w:rFonts w:ascii="GHEA Grapalat" w:hAnsi="GHEA Grapalat"/>
                <w:sz w:val="16"/>
                <w:szCs w:val="16"/>
              </w:rPr>
              <w:t>Кетопрофен</w:t>
            </w:r>
          </w:p>
        </w:tc>
        <w:tc>
          <w:tcPr>
            <w:tcW w:w="1085" w:type="dxa"/>
          </w:tcPr>
          <w:p w:rsidR="001121F3" w:rsidRPr="00BB26A9" w:rsidRDefault="001121F3" w:rsidP="006A15DB">
            <w:pPr>
              <w:widowControl w:val="0"/>
              <w:jc w:val="center"/>
              <w:rPr>
                <w:rFonts w:ascii="GHEA Grapalat" w:hAnsi="GHEA Grapalat"/>
                <w:sz w:val="16"/>
                <w:szCs w:val="16"/>
              </w:rPr>
            </w:pPr>
            <w:r w:rsidRPr="00BB26A9">
              <w:rPr>
                <w:rFonts w:ascii="GHEA Grapalat" w:hAnsi="GHEA Grapalat"/>
                <w:sz w:val="16"/>
                <w:szCs w:val="16"/>
              </w:rPr>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10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10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152</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33661180</w:t>
            </w:r>
          </w:p>
        </w:tc>
        <w:tc>
          <w:tcPr>
            <w:tcW w:w="1559" w:type="dxa"/>
            <w:vAlign w:val="center"/>
          </w:tcPr>
          <w:p w:rsidR="001121F3" w:rsidRPr="00BB26A9" w:rsidRDefault="001121F3" w:rsidP="004E047B">
            <w:pPr>
              <w:rPr>
                <w:rFonts w:ascii="Sylfaen" w:hAnsi="Sylfaen"/>
                <w:sz w:val="18"/>
                <w:szCs w:val="18"/>
                <w:highlight w:val="cyan"/>
              </w:rPr>
            </w:pPr>
            <w:r w:rsidRPr="00BB26A9">
              <w:rPr>
                <w:rFonts w:ascii="Sylfaen" w:hAnsi="Sylfaen"/>
                <w:sz w:val="18"/>
                <w:szCs w:val="18"/>
                <w:highlight w:val="cyan"/>
              </w:rPr>
              <w:t xml:space="preserve">Клоназепам </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sz w:val="18"/>
                <w:szCs w:val="18"/>
                <w:highlight w:val="cyan"/>
              </w:rPr>
            </w:pPr>
            <w:r w:rsidRPr="00BB26A9">
              <w:rPr>
                <w:rFonts w:ascii="Sylfaen" w:hAnsi="Sylfaen"/>
                <w:sz w:val="18"/>
                <w:szCs w:val="18"/>
                <w:highlight w:val="cyan"/>
              </w:rPr>
              <w:t xml:space="preserve">Клоназепам </w:t>
            </w:r>
          </w:p>
        </w:tc>
        <w:tc>
          <w:tcPr>
            <w:tcW w:w="1085" w:type="dxa"/>
          </w:tcPr>
          <w:p w:rsidR="001121F3" w:rsidRPr="00BB26A9" w:rsidRDefault="001121F3" w:rsidP="006A15DB">
            <w:r w:rsidRPr="00BB26A9">
              <w:rPr>
                <w:rFonts w:ascii="GHEA Grapalat" w:hAnsi="GHEA Grapalat"/>
                <w:sz w:val="16"/>
                <w:szCs w:val="16"/>
              </w:rPr>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500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500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153</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33642220</w:t>
            </w:r>
          </w:p>
        </w:tc>
        <w:tc>
          <w:tcPr>
            <w:tcW w:w="1559" w:type="dxa"/>
            <w:vAlign w:val="center"/>
          </w:tcPr>
          <w:p w:rsidR="001121F3" w:rsidRPr="00BB26A9" w:rsidRDefault="001121F3" w:rsidP="004E047B">
            <w:pPr>
              <w:rPr>
                <w:rFonts w:ascii="Sylfaen" w:hAnsi="Sylfaen"/>
                <w:sz w:val="18"/>
                <w:szCs w:val="18"/>
              </w:rPr>
            </w:pPr>
            <w:r w:rsidRPr="00BB26A9">
              <w:rPr>
                <w:rFonts w:ascii="Sylfaen" w:hAnsi="Sylfaen"/>
                <w:sz w:val="18"/>
                <w:szCs w:val="18"/>
              </w:rPr>
              <w:t>Метилпреднизолон 4 мг</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sz w:val="18"/>
                <w:szCs w:val="18"/>
              </w:rPr>
            </w:pPr>
            <w:r w:rsidRPr="00BB26A9">
              <w:rPr>
                <w:rFonts w:ascii="Sylfaen" w:hAnsi="Sylfaen"/>
                <w:sz w:val="18"/>
                <w:szCs w:val="18"/>
              </w:rPr>
              <w:t>Метилпреднизолон 4 мг</w:t>
            </w:r>
          </w:p>
        </w:tc>
        <w:tc>
          <w:tcPr>
            <w:tcW w:w="1085" w:type="dxa"/>
          </w:tcPr>
          <w:p w:rsidR="001121F3" w:rsidRPr="00BB26A9" w:rsidRDefault="001121F3" w:rsidP="006A15DB">
            <w:r w:rsidRPr="00BB26A9">
              <w:rPr>
                <w:rFonts w:ascii="GHEA Grapalat" w:hAnsi="GHEA Grapalat"/>
                <w:sz w:val="16"/>
                <w:szCs w:val="16"/>
              </w:rPr>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Pr>
                <w:rFonts w:ascii="GHEA Grapalat" w:hAnsi="GHEA Grapalat"/>
                <w:color w:val="000000"/>
                <w:sz w:val="16"/>
                <w:szCs w:val="16"/>
              </w:rPr>
              <w:t>3</w:t>
            </w:r>
            <w:r w:rsidRPr="002267A9">
              <w:rPr>
                <w:rFonts w:ascii="GHEA Grapalat" w:hAnsi="GHEA Grapalat"/>
                <w:color w:val="000000"/>
                <w:sz w:val="16"/>
                <w:szCs w:val="16"/>
              </w:rPr>
              <w:t>000</w:t>
            </w:r>
          </w:p>
        </w:tc>
        <w:tc>
          <w:tcPr>
            <w:tcW w:w="880" w:type="dxa"/>
          </w:tcPr>
          <w:p w:rsidR="001121F3" w:rsidRDefault="001121F3">
            <w:r w:rsidRPr="000B1412">
              <w:rPr>
                <w:sz w:val="16"/>
                <w:szCs w:val="16"/>
              </w:rPr>
              <w:t xml:space="preserve">Провайдер аптечных сетей в Армавирском марзе, с.Гай Исаакян 1,22д, не </w:t>
            </w:r>
            <w:r w:rsidRPr="000B1412">
              <w:rPr>
                <w:sz w:val="16"/>
                <w:szCs w:val="16"/>
              </w:rPr>
              <w:lastRenderedPageBreak/>
              <w:t>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Pr>
                <w:rFonts w:ascii="GHEA Grapalat" w:hAnsi="GHEA Grapalat"/>
                <w:color w:val="000000"/>
                <w:sz w:val="16"/>
                <w:szCs w:val="16"/>
              </w:rPr>
              <w:lastRenderedPageBreak/>
              <w:t>3</w:t>
            </w:r>
            <w:r w:rsidRPr="002267A9">
              <w:rPr>
                <w:rFonts w:ascii="GHEA Grapalat" w:hAnsi="GHEA Grapalat"/>
                <w:color w:val="000000"/>
                <w:sz w:val="16"/>
                <w:szCs w:val="16"/>
              </w:rPr>
              <w:t>000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154</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33642250</w:t>
            </w:r>
          </w:p>
        </w:tc>
        <w:tc>
          <w:tcPr>
            <w:tcW w:w="1559" w:type="dxa"/>
            <w:vAlign w:val="center"/>
          </w:tcPr>
          <w:p w:rsidR="001121F3" w:rsidRPr="00BB26A9" w:rsidRDefault="001121F3" w:rsidP="004E047B">
            <w:pPr>
              <w:rPr>
                <w:rFonts w:ascii="Sylfaen" w:hAnsi="Sylfaen"/>
                <w:sz w:val="18"/>
                <w:szCs w:val="18"/>
                <w:highlight w:val="yellow"/>
              </w:rPr>
            </w:pPr>
            <w:r w:rsidRPr="00BB26A9">
              <w:rPr>
                <w:rFonts w:ascii="GHEA Grapalat" w:hAnsi="GHEA Grapalat"/>
                <w:color w:val="000000"/>
                <w:sz w:val="18"/>
                <w:szCs w:val="18"/>
              </w:rPr>
              <w:t>Монтелукаст  1</w:t>
            </w:r>
            <w:r w:rsidRPr="00BB26A9">
              <w:rPr>
                <w:rFonts w:ascii="Sylfaen" w:hAnsi="Sylfaen"/>
                <w:sz w:val="18"/>
                <w:szCs w:val="18"/>
              </w:rPr>
              <w:t>0мг</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sz w:val="18"/>
                <w:szCs w:val="18"/>
                <w:highlight w:val="yellow"/>
              </w:rPr>
            </w:pPr>
            <w:r w:rsidRPr="00BB26A9">
              <w:rPr>
                <w:rFonts w:ascii="GHEA Grapalat" w:hAnsi="GHEA Grapalat"/>
                <w:color w:val="000000"/>
                <w:sz w:val="18"/>
                <w:szCs w:val="18"/>
              </w:rPr>
              <w:t>Монтелукаст  1</w:t>
            </w:r>
            <w:r w:rsidRPr="00BB26A9">
              <w:rPr>
                <w:rFonts w:ascii="Sylfaen" w:hAnsi="Sylfaen"/>
                <w:sz w:val="18"/>
                <w:szCs w:val="18"/>
              </w:rPr>
              <w:t>0мг</w:t>
            </w:r>
          </w:p>
        </w:tc>
        <w:tc>
          <w:tcPr>
            <w:tcW w:w="1085" w:type="dxa"/>
          </w:tcPr>
          <w:p w:rsidR="001121F3" w:rsidRPr="00BB26A9" w:rsidRDefault="001121F3" w:rsidP="006A15DB">
            <w:r w:rsidRPr="00BB26A9">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Pr>
                <w:rFonts w:ascii="GHEA Grapalat" w:hAnsi="GHEA Grapalat"/>
                <w:color w:val="000000"/>
                <w:sz w:val="16"/>
                <w:szCs w:val="16"/>
              </w:rPr>
              <w:t>40</w:t>
            </w:r>
            <w:r w:rsidRPr="002267A9">
              <w:rPr>
                <w:rFonts w:ascii="GHEA Grapalat" w:hAnsi="GHEA Grapalat"/>
                <w:color w:val="000000"/>
                <w:sz w:val="16"/>
                <w:szCs w:val="16"/>
              </w:rPr>
              <w:t>00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Pr>
                <w:rFonts w:ascii="GHEA Grapalat" w:hAnsi="GHEA Grapalat"/>
                <w:color w:val="000000"/>
                <w:sz w:val="16"/>
                <w:szCs w:val="16"/>
              </w:rPr>
              <w:t>40</w:t>
            </w:r>
            <w:r w:rsidRPr="002267A9">
              <w:rPr>
                <w:rFonts w:ascii="GHEA Grapalat" w:hAnsi="GHEA Grapalat"/>
                <w:color w:val="000000"/>
                <w:sz w:val="16"/>
                <w:szCs w:val="16"/>
              </w:rPr>
              <w:t>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155</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33642250</w:t>
            </w:r>
          </w:p>
        </w:tc>
        <w:tc>
          <w:tcPr>
            <w:tcW w:w="1559" w:type="dxa"/>
            <w:vAlign w:val="center"/>
          </w:tcPr>
          <w:p w:rsidR="001121F3" w:rsidRPr="00BB26A9" w:rsidRDefault="001121F3" w:rsidP="004E047B">
            <w:pPr>
              <w:rPr>
                <w:rFonts w:ascii="Sylfaen" w:hAnsi="Sylfaen"/>
                <w:sz w:val="18"/>
                <w:szCs w:val="18"/>
              </w:rPr>
            </w:pPr>
            <w:r w:rsidRPr="00BB26A9">
              <w:rPr>
                <w:rFonts w:ascii="GHEA Grapalat" w:hAnsi="GHEA Grapalat"/>
                <w:color w:val="000000"/>
                <w:sz w:val="18"/>
                <w:szCs w:val="18"/>
              </w:rPr>
              <w:t>Монтелукаст 5</w:t>
            </w:r>
            <w:r w:rsidRPr="00BB26A9">
              <w:rPr>
                <w:rFonts w:ascii="Sylfaen" w:hAnsi="Sylfaen"/>
                <w:sz w:val="18"/>
                <w:szCs w:val="18"/>
              </w:rPr>
              <w:t>мг</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sz w:val="18"/>
                <w:szCs w:val="18"/>
              </w:rPr>
            </w:pPr>
            <w:r w:rsidRPr="00BB26A9">
              <w:rPr>
                <w:rFonts w:ascii="GHEA Grapalat" w:hAnsi="GHEA Grapalat"/>
                <w:color w:val="000000"/>
                <w:sz w:val="18"/>
                <w:szCs w:val="18"/>
              </w:rPr>
              <w:t>Монтелукаст 5</w:t>
            </w:r>
            <w:r w:rsidRPr="00BB26A9">
              <w:rPr>
                <w:rFonts w:ascii="Sylfaen" w:hAnsi="Sylfaen"/>
                <w:sz w:val="18"/>
                <w:szCs w:val="18"/>
              </w:rPr>
              <w:t>мг</w:t>
            </w:r>
          </w:p>
        </w:tc>
        <w:tc>
          <w:tcPr>
            <w:tcW w:w="1085" w:type="dxa"/>
          </w:tcPr>
          <w:p w:rsidR="001121F3" w:rsidRPr="00BB26A9" w:rsidRDefault="001121F3" w:rsidP="006A15DB">
            <w:r w:rsidRPr="00BB26A9">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Pr>
                <w:rFonts w:ascii="GHEA Grapalat" w:hAnsi="GHEA Grapalat"/>
                <w:color w:val="000000"/>
                <w:sz w:val="16"/>
                <w:szCs w:val="16"/>
              </w:rPr>
              <w:t>5</w:t>
            </w:r>
            <w:r w:rsidRPr="002267A9">
              <w:rPr>
                <w:rFonts w:ascii="GHEA Grapalat" w:hAnsi="GHEA Grapalat"/>
                <w:color w:val="000000"/>
                <w:sz w:val="16"/>
                <w:szCs w:val="16"/>
              </w:rPr>
              <w:t>00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Pr>
                <w:rFonts w:ascii="GHEA Grapalat" w:hAnsi="GHEA Grapalat"/>
                <w:color w:val="000000"/>
                <w:sz w:val="16"/>
                <w:szCs w:val="16"/>
              </w:rPr>
              <w:t>5</w:t>
            </w:r>
            <w:r w:rsidRPr="002267A9">
              <w:rPr>
                <w:rFonts w:ascii="GHEA Grapalat" w:hAnsi="GHEA Grapalat"/>
                <w:color w:val="000000"/>
                <w:sz w:val="16"/>
                <w:szCs w:val="16"/>
              </w:rPr>
              <w:t>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156</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33611470</w:t>
            </w:r>
          </w:p>
        </w:tc>
        <w:tc>
          <w:tcPr>
            <w:tcW w:w="1559" w:type="dxa"/>
            <w:vAlign w:val="center"/>
          </w:tcPr>
          <w:p w:rsidR="001121F3" w:rsidRPr="00BB26A9" w:rsidRDefault="001121F3" w:rsidP="004E047B">
            <w:pPr>
              <w:rPr>
                <w:rFonts w:ascii="Sylfaen" w:hAnsi="Sylfaen"/>
                <w:sz w:val="18"/>
                <w:szCs w:val="18"/>
              </w:rPr>
            </w:pPr>
            <w:r w:rsidRPr="00BB26A9">
              <w:rPr>
                <w:rFonts w:ascii="Sylfaen" w:hAnsi="Sylfaen"/>
                <w:sz w:val="18"/>
                <w:szCs w:val="18"/>
              </w:rPr>
              <w:t>Пантопразол 40 мг</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sz w:val="18"/>
                <w:szCs w:val="18"/>
              </w:rPr>
            </w:pPr>
            <w:r w:rsidRPr="00BB26A9">
              <w:rPr>
                <w:rFonts w:ascii="Sylfaen" w:hAnsi="Sylfaen"/>
                <w:sz w:val="18"/>
                <w:szCs w:val="18"/>
              </w:rPr>
              <w:t>Пантопразол 40 мг</w:t>
            </w:r>
          </w:p>
        </w:tc>
        <w:tc>
          <w:tcPr>
            <w:tcW w:w="1085" w:type="dxa"/>
          </w:tcPr>
          <w:p w:rsidR="001121F3" w:rsidRPr="00BB26A9" w:rsidRDefault="001121F3" w:rsidP="006A15DB">
            <w:r w:rsidRPr="00BB26A9">
              <w:rPr>
                <w:rFonts w:ascii="GHEA Grapalat" w:hAnsi="GHEA Grapalat"/>
                <w:sz w:val="16"/>
                <w:szCs w:val="16"/>
              </w:rPr>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Pr>
                <w:rFonts w:ascii="GHEA Grapalat" w:hAnsi="GHEA Grapalat"/>
                <w:color w:val="000000"/>
                <w:sz w:val="16"/>
                <w:szCs w:val="16"/>
              </w:rPr>
              <w:t>3000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Pr>
                <w:rFonts w:ascii="GHEA Grapalat" w:hAnsi="GHEA Grapalat"/>
                <w:color w:val="000000"/>
                <w:sz w:val="16"/>
                <w:szCs w:val="16"/>
              </w:rPr>
              <w:t>3000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157</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33611470</w:t>
            </w:r>
          </w:p>
        </w:tc>
        <w:tc>
          <w:tcPr>
            <w:tcW w:w="1559" w:type="dxa"/>
            <w:vAlign w:val="center"/>
          </w:tcPr>
          <w:p w:rsidR="001121F3" w:rsidRPr="00BB26A9" w:rsidRDefault="001121F3" w:rsidP="004E047B">
            <w:pPr>
              <w:rPr>
                <w:rFonts w:ascii="Sylfaen" w:hAnsi="Sylfaen"/>
                <w:sz w:val="18"/>
                <w:szCs w:val="18"/>
              </w:rPr>
            </w:pPr>
            <w:r w:rsidRPr="00BB26A9">
              <w:rPr>
                <w:rFonts w:ascii="Sylfaen" w:hAnsi="Sylfaen"/>
                <w:sz w:val="18"/>
                <w:szCs w:val="18"/>
              </w:rPr>
              <w:t>Пантопразол 20 мг</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sz w:val="18"/>
                <w:szCs w:val="18"/>
              </w:rPr>
            </w:pPr>
            <w:r w:rsidRPr="00BB26A9">
              <w:rPr>
                <w:rFonts w:ascii="Sylfaen" w:hAnsi="Sylfaen"/>
                <w:sz w:val="18"/>
                <w:szCs w:val="18"/>
              </w:rPr>
              <w:t>Пантопразол 20 мг</w:t>
            </w:r>
          </w:p>
        </w:tc>
        <w:tc>
          <w:tcPr>
            <w:tcW w:w="1085" w:type="dxa"/>
          </w:tcPr>
          <w:p w:rsidR="001121F3" w:rsidRPr="00BB26A9" w:rsidRDefault="001121F3" w:rsidP="006A15DB">
            <w:r w:rsidRPr="00BB26A9">
              <w:rPr>
                <w:rFonts w:ascii="GHEA Grapalat" w:hAnsi="GHEA Grapalat"/>
                <w:sz w:val="16"/>
                <w:szCs w:val="16"/>
              </w:rPr>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Pr>
                <w:rFonts w:ascii="GHEA Grapalat" w:hAnsi="GHEA Grapalat"/>
                <w:color w:val="000000"/>
                <w:sz w:val="16"/>
                <w:szCs w:val="16"/>
              </w:rPr>
              <w:t>10</w:t>
            </w:r>
            <w:r w:rsidRPr="002267A9">
              <w:rPr>
                <w:rFonts w:ascii="GHEA Grapalat" w:hAnsi="GHEA Grapalat"/>
                <w:color w:val="000000"/>
                <w:sz w:val="16"/>
                <w:szCs w:val="16"/>
              </w:rPr>
              <w:t>00</w:t>
            </w:r>
          </w:p>
        </w:tc>
        <w:tc>
          <w:tcPr>
            <w:tcW w:w="880" w:type="dxa"/>
          </w:tcPr>
          <w:p w:rsidR="001121F3" w:rsidRDefault="001121F3">
            <w:r w:rsidRPr="000B1412">
              <w:rPr>
                <w:sz w:val="16"/>
                <w:szCs w:val="16"/>
              </w:rPr>
              <w:t xml:space="preserve">Провайдер аптечных сетей в Армавирском марзе, с.Гай Исаакян 1,22д, не </w:t>
            </w:r>
            <w:r w:rsidRPr="000B1412">
              <w:rPr>
                <w:sz w:val="16"/>
                <w:szCs w:val="16"/>
              </w:rPr>
              <w:lastRenderedPageBreak/>
              <w:t>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Pr>
                <w:rFonts w:ascii="GHEA Grapalat" w:hAnsi="GHEA Grapalat"/>
                <w:color w:val="000000"/>
                <w:sz w:val="16"/>
                <w:szCs w:val="16"/>
              </w:rPr>
              <w:lastRenderedPageBreak/>
              <w:t>10</w:t>
            </w:r>
            <w:r w:rsidRPr="002267A9">
              <w:rPr>
                <w:rFonts w:ascii="GHEA Grapalat" w:hAnsi="GHEA Grapalat"/>
                <w:color w:val="000000"/>
                <w:sz w:val="16"/>
                <w:szCs w:val="16"/>
              </w:rPr>
              <w:t>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158</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33621530</w:t>
            </w:r>
          </w:p>
        </w:tc>
        <w:tc>
          <w:tcPr>
            <w:tcW w:w="1559" w:type="dxa"/>
          </w:tcPr>
          <w:p w:rsidR="001121F3" w:rsidRPr="00BB26A9" w:rsidRDefault="001121F3" w:rsidP="004E047B">
            <w:r w:rsidRPr="00BB26A9">
              <w:t>Периндоприл, индапамид</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r w:rsidRPr="00BB26A9">
              <w:t>Периндоприл, индапамид</w:t>
            </w:r>
          </w:p>
        </w:tc>
        <w:tc>
          <w:tcPr>
            <w:tcW w:w="1085" w:type="dxa"/>
          </w:tcPr>
          <w:p w:rsidR="001121F3" w:rsidRPr="00BB26A9" w:rsidRDefault="001121F3" w:rsidP="006A15DB">
            <w:r w:rsidRPr="00BB26A9">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Pr>
                <w:rFonts w:ascii="GHEA Grapalat" w:hAnsi="GHEA Grapalat"/>
                <w:color w:val="000000"/>
                <w:sz w:val="16"/>
                <w:szCs w:val="16"/>
              </w:rPr>
              <w:t>20</w:t>
            </w:r>
            <w:r w:rsidRPr="002267A9">
              <w:rPr>
                <w:rFonts w:ascii="GHEA Grapalat" w:hAnsi="GHEA Grapalat"/>
                <w:color w:val="000000"/>
                <w:sz w:val="16"/>
                <w:szCs w:val="16"/>
              </w:rPr>
              <w:t>00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Pr>
                <w:rFonts w:ascii="GHEA Grapalat" w:hAnsi="GHEA Grapalat"/>
                <w:color w:val="000000"/>
                <w:sz w:val="16"/>
                <w:szCs w:val="16"/>
              </w:rPr>
              <w:t>20</w:t>
            </w:r>
            <w:r w:rsidRPr="002267A9">
              <w:rPr>
                <w:rFonts w:ascii="GHEA Grapalat" w:hAnsi="GHEA Grapalat"/>
                <w:color w:val="000000"/>
                <w:sz w:val="16"/>
                <w:szCs w:val="16"/>
              </w:rPr>
              <w:t>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159</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33621530</w:t>
            </w:r>
          </w:p>
        </w:tc>
        <w:tc>
          <w:tcPr>
            <w:tcW w:w="1559" w:type="dxa"/>
          </w:tcPr>
          <w:p w:rsidR="001121F3" w:rsidRPr="00BB26A9" w:rsidRDefault="001121F3" w:rsidP="004E047B">
            <w:r w:rsidRPr="00BB26A9">
              <w:t>Периндоприл, индапамид</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r w:rsidRPr="00BB26A9">
              <w:t>Периндоприл, индапамид</w:t>
            </w:r>
          </w:p>
        </w:tc>
        <w:tc>
          <w:tcPr>
            <w:tcW w:w="1085" w:type="dxa"/>
          </w:tcPr>
          <w:p w:rsidR="001121F3" w:rsidRPr="00BB26A9" w:rsidRDefault="001121F3" w:rsidP="006A15DB">
            <w:r w:rsidRPr="00BB26A9">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Pr>
                <w:rFonts w:ascii="GHEA Grapalat" w:hAnsi="GHEA Grapalat"/>
                <w:color w:val="000000"/>
                <w:sz w:val="16"/>
                <w:szCs w:val="16"/>
              </w:rPr>
              <w:t>4</w:t>
            </w:r>
            <w:r w:rsidRPr="002267A9">
              <w:rPr>
                <w:rFonts w:ascii="GHEA Grapalat" w:hAnsi="GHEA Grapalat"/>
                <w:color w:val="000000"/>
                <w:sz w:val="16"/>
                <w:szCs w:val="16"/>
              </w:rPr>
              <w:t>000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Pr>
                <w:rFonts w:ascii="GHEA Grapalat" w:hAnsi="GHEA Grapalat"/>
                <w:color w:val="000000"/>
                <w:sz w:val="16"/>
                <w:szCs w:val="16"/>
              </w:rPr>
              <w:t>4</w:t>
            </w:r>
            <w:r w:rsidRPr="002267A9">
              <w:rPr>
                <w:rFonts w:ascii="GHEA Grapalat" w:hAnsi="GHEA Grapalat"/>
                <w:color w:val="000000"/>
                <w:sz w:val="16"/>
                <w:szCs w:val="16"/>
              </w:rPr>
              <w:t>000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160</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33621460</w:t>
            </w:r>
          </w:p>
        </w:tc>
        <w:tc>
          <w:tcPr>
            <w:tcW w:w="1559" w:type="dxa"/>
          </w:tcPr>
          <w:p w:rsidR="001121F3" w:rsidRPr="00BB26A9" w:rsidRDefault="001121F3" w:rsidP="004E047B">
            <w:r w:rsidRPr="00BB26A9">
              <w:rPr>
                <w:rFonts w:ascii="GHEA Grapalat" w:hAnsi="GHEA Grapalat"/>
                <w:sz w:val="16"/>
                <w:szCs w:val="16"/>
              </w:rPr>
              <w:t xml:space="preserve">Периндоприл, , амлодипин  </w:t>
            </w:r>
            <w:r w:rsidRPr="00BB26A9">
              <w:rPr>
                <w:rFonts w:ascii="Sylfaen" w:hAnsi="Sylfaen"/>
                <w:sz w:val="18"/>
                <w:szCs w:val="18"/>
              </w:rPr>
              <w:t>5мг+5мг</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r w:rsidRPr="00BB26A9">
              <w:rPr>
                <w:rFonts w:ascii="GHEA Grapalat" w:hAnsi="GHEA Grapalat"/>
                <w:sz w:val="16"/>
                <w:szCs w:val="16"/>
              </w:rPr>
              <w:t xml:space="preserve">Периндоприл, , амлодипин  </w:t>
            </w:r>
            <w:r w:rsidRPr="00BB26A9">
              <w:rPr>
                <w:rFonts w:ascii="Sylfaen" w:hAnsi="Sylfaen"/>
                <w:sz w:val="18"/>
                <w:szCs w:val="18"/>
              </w:rPr>
              <w:t>5мг+5мг</w:t>
            </w:r>
          </w:p>
        </w:tc>
        <w:tc>
          <w:tcPr>
            <w:tcW w:w="1085" w:type="dxa"/>
          </w:tcPr>
          <w:p w:rsidR="001121F3" w:rsidRPr="00BB26A9" w:rsidRDefault="001121F3" w:rsidP="006A15DB">
            <w:r w:rsidRPr="00BB26A9">
              <w:rPr>
                <w:rFonts w:ascii="GHEA Grapalat" w:hAnsi="GHEA Grapalat"/>
                <w:sz w:val="16"/>
                <w:szCs w:val="16"/>
              </w:rPr>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2000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2000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161</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33621460</w:t>
            </w:r>
          </w:p>
        </w:tc>
        <w:tc>
          <w:tcPr>
            <w:tcW w:w="1559" w:type="dxa"/>
          </w:tcPr>
          <w:p w:rsidR="001121F3" w:rsidRPr="00BB26A9" w:rsidRDefault="001121F3" w:rsidP="004E047B">
            <w:r w:rsidRPr="00BB26A9">
              <w:rPr>
                <w:rFonts w:ascii="GHEA Grapalat" w:hAnsi="GHEA Grapalat"/>
                <w:sz w:val="16"/>
                <w:szCs w:val="16"/>
              </w:rPr>
              <w:t xml:space="preserve">Периндоприл,  амлодипин  </w:t>
            </w:r>
            <w:r w:rsidRPr="00BB26A9">
              <w:rPr>
                <w:rFonts w:ascii="Sylfaen" w:hAnsi="Sylfaen"/>
                <w:sz w:val="18"/>
                <w:szCs w:val="18"/>
              </w:rPr>
              <w:t>5мг+10мг</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r w:rsidRPr="00BB26A9">
              <w:rPr>
                <w:rFonts w:ascii="GHEA Grapalat" w:hAnsi="GHEA Grapalat"/>
                <w:sz w:val="16"/>
                <w:szCs w:val="16"/>
              </w:rPr>
              <w:t xml:space="preserve">Периндоприл,  амлодипин  </w:t>
            </w:r>
            <w:r w:rsidRPr="00BB26A9">
              <w:rPr>
                <w:rFonts w:ascii="Sylfaen" w:hAnsi="Sylfaen"/>
                <w:sz w:val="18"/>
                <w:szCs w:val="18"/>
              </w:rPr>
              <w:t>5мг+10мг</w:t>
            </w:r>
          </w:p>
        </w:tc>
        <w:tc>
          <w:tcPr>
            <w:tcW w:w="1085" w:type="dxa"/>
          </w:tcPr>
          <w:p w:rsidR="001121F3" w:rsidRPr="00BB26A9" w:rsidRDefault="001121F3" w:rsidP="006A15DB">
            <w:r w:rsidRPr="00BB26A9">
              <w:rPr>
                <w:rFonts w:ascii="GHEA Grapalat" w:hAnsi="GHEA Grapalat"/>
                <w:sz w:val="16"/>
                <w:szCs w:val="16"/>
              </w:rPr>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2000</w:t>
            </w:r>
          </w:p>
        </w:tc>
        <w:tc>
          <w:tcPr>
            <w:tcW w:w="880" w:type="dxa"/>
          </w:tcPr>
          <w:p w:rsidR="001121F3" w:rsidRDefault="001121F3">
            <w:r w:rsidRPr="000B1412">
              <w:rPr>
                <w:sz w:val="16"/>
                <w:szCs w:val="16"/>
              </w:rPr>
              <w:t xml:space="preserve">Провайдер аптечных сетей в Армавирском марзе, с.Гай Исаакян 1,22д, не </w:t>
            </w:r>
            <w:r w:rsidRPr="000B1412">
              <w:rPr>
                <w:sz w:val="16"/>
                <w:szCs w:val="16"/>
              </w:rPr>
              <w:lastRenderedPageBreak/>
              <w:t>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lastRenderedPageBreak/>
              <w:t>2000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162</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33621460</w:t>
            </w:r>
          </w:p>
        </w:tc>
        <w:tc>
          <w:tcPr>
            <w:tcW w:w="1559" w:type="dxa"/>
          </w:tcPr>
          <w:p w:rsidR="001121F3" w:rsidRPr="00BB26A9" w:rsidRDefault="001121F3" w:rsidP="004E047B">
            <w:r w:rsidRPr="00BB26A9">
              <w:rPr>
                <w:rFonts w:ascii="GHEA Grapalat" w:hAnsi="GHEA Grapalat"/>
                <w:sz w:val="16"/>
                <w:szCs w:val="16"/>
              </w:rPr>
              <w:t xml:space="preserve">Периндоприл,  амлодипин  </w:t>
            </w:r>
            <w:r w:rsidRPr="00BB26A9">
              <w:rPr>
                <w:rFonts w:ascii="Sylfaen" w:hAnsi="Sylfaen"/>
                <w:sz w:val="18"/>
                <w:szCs w:val="18"/>
              </w:rPr>
              <w:t>10мг+</w:t>
            </w:r>
            <w:r w:rsidRPr="00BB26A9">
              <w:rPr>
                <w:rFonts w:ascii="Sylfaen" w:hAnsi="Sylfaen"/>
                <w:sz w:val="18"/>
                <w:szCs w:val="18"/>
                <w:lang w:val="en-US"/>
              </w:rPr>
              <w:t>5</w:t>
            </w:r>
            <w:r w:rsidRPr="00BB26A9">
              <w:rPr>
                <w:rFonts w:ascii="Sylfaen" w:hAnsi="Sylfaen"/>
                <w:sz w:val="18"/>
                <w:szCs w:val="18"/>
              </w:rPr>
              <w:t>мг</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r w:rsidRPr="00BB26A9">
              <w:rPr>
                <w:rFonts w:ascii="GHEA Grapalat" w:hAnsi="GHEA Grapalat"/>
                <w:sz w:val="16"/>
                <w:szCs w:val="16"/>
              </w:rPr>
              <w:t xml:space="preserve">Периндоприл,  амлодипин  </w:t>
            </w:r>
            <w:r w:rsidRPr="00BB26A9">
              <w:rPr>
                <w:rFonts w:ascii="Sylfaen" w:hAnsi="Sylfaen"/>
                <w:sz w:val="18"/>
                <w:szCs w:val="18"/>
              </w:rPr>
              <w:t>10мг+</w:t>
            </w:r>
            <w:r w:rsidRPr="00BB26A9">
              <w:rPr>
                <w:rFonts w:ascii="Sylfaen" w:hAnsi="Sylfaen"/>
                <w:sz w:val="18"/>
                <w:szCs w:val="18"/>
                <w:lang w:val="en-US"/>
              </w:rPr>
              <w:t>5</w:t>
            </w:r>
            <w:r w:rsidRPr="00BB26A9">
              <w:rPr>
                <w:rFonts w:ascii="Sylfaen" w:hAnsi="Sylfaen"/>
                <w:sz w:val="18"/>
                <w:szCs w:val="18"/>
              </w:rPr>
              <w:t>мг</w:t>
            </w:r>
          </w:p>
        </w:tc>
        <w:tc>
          <w:tcPr>
            <w:tcW w:w="1085" w:type="dxa"/>
          </w:tcPr>
          <w:p w:rsidR="001121F3" w:rsidRPr="00BB26A9" w:rsidRDefault="001121F3" w:rsidP="006A15DB">
            <w:r w:rsidRPr="00BB26A9">
              <w:rPr>
                <w:rFonts w:ascii="GHEA Grapalat" w:hAnsi="GHEA Grapalat"/>
                <w:sz w:val="16"/>
                <w:szCs w:val="16"/>
              </w:rPr>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1000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1000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163</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33621530</w:t>
            </w:r>
          </w:p>
        </w:tc>
        <w:tc>
          <w:tcPr>
            <w:tcW w:w="1559" w:type="dxa"/>
          </w:tcPr>
          <w:p w:rsidR="001121F3" w:rsidRPr="00BB26A9" w:rsidRDefault="001121F3" w:rsidP="004E047B">
            <w:r w:rsidRPr="00BB26A9">
              <w:t xml:space="preserve">Периндоприл, индапамид </w:t>
            </w:r>
            <w:r w:rsidRPr="00BB26A9">
              <w:rPr>
                <w:rFonts w:ascii="Sylfaen" w:hAnsi="Sylfaen"/>
                <w:sz w:val="18"/>
                <w:szCs w:val="18"/>
                <w:lang w:val="en-US"/>
              </w:rPr>
              <w:t>10</w:t>
            </w:r>
            <w:r w:rsidRPr="00BB26A9">
              <w:rPr>
                <w:rFonts w:ascii="Sylfaen" w:hAnsi="Sylfaen"/>
                <w:sz w:val="18"/>
                <w:szCs w:val="18"/>
              </w:rPr>
              <w:t>мг</w:t>
            </w:r>
            <w:r w:rsidRPr="00BB26A9">
              <w:rPr>
                <w:rFonts w:ascii="Sylfaen" w:hAnsi="Sylfaen"/>
                <w:sz w:val="18"/>
                <w:szCs w:val="18"/>
                <w:lang w:val="en-US"/>
              </w:rPr>
              <w:t>+2,5</w:t>
            </w:r>
            <w:r w:rsidRPr="00BB26A9">
              <w:rPr>
                <w:rFonts w:ascii="Sylfaen" w:hAnsi="Sylfaen"/>
                <w:sz w:val="18"/>
                <w:szCs w:val="18"/>
              </w:rPr>
              <w:t>мг</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r w:rsidRPr="00BB26A9">
              <w:t xml:space="preserve">Периндоприл, индапамид </w:t>
            </w:r>
            <w:r w:rsidRPr="00BB26A9">
              <w:rPr>
                <w:rFonts w:ascii="Sylfaen" w:hAnsi="Sylfaen"/>
                <w:sz w:val="18"/>
                <w:szCs w:val="18"/>
                <w:lang w:val="en-US"/>
              </w:rPr>
              <w:t>10</w:t>
            </w:r>
            <w:r w:rsidRPr="00BB26A9">
              <w:rPr>
                <w:rFonts w:ascii="Sylfaen" w:hAnsi="Sylfaen"/>
                <w:sz w:val="18"/>
                <w:szCs w:val="18"/>
              </w:rPr>
              <w:t>мг</w:t>
            </w:r>
            <w:r w:rsidRPr="00BB26A9">
              <w:rPr>
                <w:rFonts w:ascii="Sylfaen" w:hAnsi="Sylfaen"/>
                <w:sz w:val="18"/>
                <w:szCs w:val="18"/>
                <w:lang w:val="en-US"/>
              </w:rPr>
              <w:t>+2,5</w:t>
            </w:r>
            <w:r w:rsidRPr="00BB26A9">
              <w:rPr>
                <w:rFonts w:ascii="Sylfaen" w:hAnsi="Sylfaen"/>
                <w:sz w:val="18"/>
                <w:szCs w:val="18"/>
              </w:rPr>
              <w:t>мг</w:t>
            </w:r>
          </w:p>
        </w:tc>
        <w:tc>
          <w:tcPr>
            <w:tcW w:w="1085" w:type="dxa"/>
          </w:tcPr>
          <w:p w:rsidR="001121F3" w:rsidRPr="00BB26A9" w:rsidRDefault="001121F3" w:rsidP="006A15DB">
            <w:r w:rsidRPr="00BB26A9">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1000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1000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164</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33621764</w:t>
            </w:r>
          </w:p>
        </w:tc>
        <w:tc>
          <w:tcPr>
            <w:tcW w:w="1559" w:type="dxa"/>
          </w:tcPr>
          <w:p w:rsidR="001121F3" w:rsidRPr="00BB26A9" w:rsidRDefault="001121F3" w:rsidP="004E047B">
            <w:r w:rsidRPr="00BB26A9">
              <w:rPr>
                <w:rFonts w:ascii="GHEA Grapalat" w:hAnsi="GHEA Grapalat"/>
                <w:sz w:val="16"/>
                <w:szCs w:val="16"/>
              </w:rPr>
              <w:t xml:space="preserve">Периндоприл, индапамид, амлодипин </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r w:rsidRPr="00BB26A9">
              <w:rPr>
                <w:rFonts w:ascii="GHEA Grapalat" w:hAnsi="GHEA Grapalat"/>
                <w:sz w:val="16"/>
                <w:szCs w:val="16"/>
              </w:rPr>
              <w:t xml:space="preserve">Периндоприл, индапамид, амлодипин </w:t>
            </w:r>
          </w:p>
        </w:tc>
        <w:tc>
          <w:tcPr>
            <w:tcW w:w="1085" w:type="dxa"/>
          </w:tcPr>
          <w:p w:rsidR="001121F3" w:rsidRPr="00BB26A9" w:rsidRDefault="001121F3" w:rsidP="006A15DB">
            <w:r w:rsidRPr="00BB26A9">
              <w:rPr>
                <w:rFonts w:ascii="GHEA Grapalat" w:hAnsi="GHEA Grapalat"/>
                <w:sz w:val="16"/>
                <w:szCs w:val="16"/>
              </w:rPr>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3000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3000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165</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33621764</w:t>
            </w:r>
          </w:p>
        </w:tc>
        <w:tc>
          <w:tcPr>
            <w:tcW w:w="1559" w:type="dxa"/>
          </w:tcPr>
          <w:p w:rsidR="001121F3" w:rsidRPr="00BB26A9" w:rsidRDefault="001121F3" w:rsidP="004E047B">
            <w:r w:rsidRPr="00BB26A9">
              <w:rPr>
                <w:rFonts w:ascii="GHEA Grapalat" w:hAnsi="GHEA Grapalat"/>
                <w:sz w:val="16"/>
                <w:szCs w:val="16"/>
              </w:rPr>
              <w:t xml:space="preserve">Периндоприл, индапамид, амлодипин </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r w:rsidRPr="00BB26A9">
              <w:rPr>
                <w:rFonts w:ascii="GHEA Grapalat" w:hAnsi="GHEA Grapalat"/>
                <w:sz w:val="16"/>
                <w:szCs w:val="16"/>
              </w:rPr>
              <w:t xml:space="preserve">Периндоприл, индапамид, амлодипин </w:t>
            </w:r>
          </w:p>
        </w:tc>
        <w:tc>
          <w:tcPr>
            <w:tcW w:w="1085" w:type="dxa"/>
          </w:tcPr>
          <w:p w:rsidR="001121F3" w:rsidRPr="00BB26A9" w:rsidRDefault="001121F3" w:rsidP="006A15DB">
            <w:r w:rsidRPr="00BB26A9">
              <w:rPr>
                <w:rFonts w:ascii="GHEA Grapalat" w:hAnsi="GHEA Grapalat"/>
                <w:sz w:val="16"/>
                <w:szCs w:val="16"/>
              </w:rPr>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Pr>
                <w:rFonts w:ascii="GHEA Grapalat" w:hAnsi="GHEA Grapalat"/>
                <w:color w:val="000000"/>
                <w:sz w:val="16"/>
                <w:szCs w:val="16"/>
              </w:rPr>
              <w:t>7</w:t>
            </w:r>
            <w:r w:rsidRPr="002267A9">
              <w:rPr>
                <w:rFonts w:ascii="GHEA Grapalat" w:hAnsi="GHEA Grapalat"/>
                <w:color w:val="000000"/>
                <w:sz w:val="16"/>
                <w:szCs w:val="16"/>
              </w:rPr>
              <w:t>000</w:t>
            </w:r>
          </w:p>
        </w:tc>
        <w:tc>
          <w:tcPr>
            <w:tcW w:w="880" w:type="dxa"/>
          </w:tcPr>
          <w:p w:rsidR="001121F3" w:rsidRDefault="001121F3">
            <w:r w:rsidRPr="000B1412">
              <w:rPr>
                <w:sz w:val="16"/>
                <w:szCs w:val="16"/>
              </w:rPr>
              <w:t xml:space="preserve">Провайдер аптечных сетей в Армавирском марзе, с.Гай Исаакян 1,22д, не </w:t>
            </w:r>
            <w:r w:rsidRPr="000B1412">
              <w:rPr>
                <w:sz w:val="16"/>
                <w:szCs w:val="16"/>
              </w:rPr>
              <w:lastRenderedPageBreak/>
              <w:t>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Pr>
                <w:rFonts w:ascii="GHEA Grapalat" w:hAnsi="GHEA Grapalat"/>
                <w:color w:val="000000"/>
                <w:sz w:val="16"/>
                <w:szCs w:val="16"/>
              </w:rPr>
              <w:lastRenderedPageBreak/>
              <w:t>7</w:t>
            </w:r>
            <w:r w:rsidRPr="002267A9">
              <w:rPr>
                <w:rFonts w:ascii="GHEA Grapalat" w:hAnsi="GHEA Grapalat"/>
                <w:color w:val="000000"/>
                <w:sz w:val="16"/>
                <w:szCs w:val="16"/>
              </w:rPr>
              <w:t>000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166</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33691186</w:t>
            </w:r>
          </w:p>
        </w:tc>
        <w:tc>
          <w:tcPr>
            <w:tcW w:w="1559" w:type="dxa"/>
            <w:vAlign w:val="center"/>
          </w:tcPr>
          <w:p w:rsidR="001121F3" w:rsidRPr="00BB26A9" w:rsidRDefault="001121F3" w:rsidP="004E047B">
            <w:pPr>
              <w:rPr>
                <w:rFonts w:ascii="Sylfaen" w:hAnsi="Sylfaen"/>
                <w:sz w:val="18"/>
                <w:szCs w:val="18"/>
              </w:rPr>
            </w:pPr>
            <w:r w:rsidRPr="00BB26A9">
              <w:rPr>
                <w:rFonts w:ascii="Sylfaen" w:hAnsi="Sylfaen"/>
                <w:sz w:val="18"/>
                <w:szCs w:val="18"/>
              </w:rPr>
              <w:t xml:space="preserve">пирацетам 200 мг / мл, </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sz w:val="18"/>
                <w:szCs w:val="18"/>
              </w:rPr>
            </w:pPr>
            <w:r w:rsidRPr="00BB26A9">
              <w:rPr>
                <w:rFonts w:ascii="Sylfaen" w:hAnsi="Sylfaen"/>
                <w:sz w:val="18"/>
                <w:szCs w:val="18"/>
              </w:rPr>
              <w:t xml:space="preserve">пирацетам 200 мг / мл, </w:t>
            </w:r>
          </w:p>
        </w:tc>
        <w:tc>
          <w:tcPr>
            <w:tcW w:w="1085" w:type="dxa"/>
            <w:vAlign w:val="center"/>
          </w:tcPr>
          <w:p w:rsidR="001121F3" w:rsidRPr="00BB26A9" w:rsidRDefault="001121F3" w:rsidP="006A15DB">
            <w:pPr>
              <w:jc w:val="center"/>
              <w:rPr>
                <w:rFonts w:ascii="Sylfaen" w:hAnsi="Sylfaen"/>
                <w:sz w:val="18"/>
                <w:szCs w:val="18"/>
              </w:rPr>
            </w:pPr>
            <w:r w:rsidRPr="00BB26A9">
              <w:rPr>
                <w:rFonts w:ascii="GHEA Grapalat" w:hAnsi="GHEA Grapalat"/>
                <w:color w:val="000000"/>
                <w:sz w:val="16"/>
                <w:szCs w:val="16"/>
                <w:lang w:val="en-US" w:eastAsia="en-US" w:bidi="ar-SA"/>
              </w:rPr>
              <w:t xml:space="preserve">ампула  </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100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100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167</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33631230</w:t>
            </w:r>
          </w:p>
        </w:tc>
        <w:tc>
          <w:tcPr>
            <w:tcW w:w="1559" w:type="dxa"/>
            <w:vAlign w:val="center"/>
          </w:tcPr>
          <w:p w:rsidR="001121F3" w:rsidRPr="00BB26A9" w:rsidRDefault="001121F3" w:rsidP="004E047B">
            <w:pPr>
              <w:rPr>
                <w:rFonts w:ascii="Sylfaen" w:hAnsi="Sylfaen"/>
                <w:sz w:val="18"/>
                <w:szCs w:val="18"/>
              </w:rPr>
            </w:pPr>
            <w:r w:rsidRPr="00BB26A9">
              <w:rPr>
                <w:rFonts w:ascii="Sylfaen" w:hAnsi="Sylfaen"/>
                <w:sz w:val="18"/>
                <w:szCs w:val="18"/>
              </w:rPr>
              <w:t xml:space="preserve">Повидон йод </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sz w:val="18"/>
                <w:szCs w:val="18"/>
              </w:rPr>
            </w:pPr>
            <w:r w:rsidRPr="00BB26A9">
              <w:rPr>
                <w:rFonts w:ascii="Sylfaen" w:hAnsi="Sylfaen"/>
                <w:sz w:val="18"/>
                <w:szCs w:val="18"/>
              </w:rPr>
              <w:t xml:space="preserve">Повидон йод </w:t>
            </w:r>
          </w:p>
        </w:tc>
        <w:tc>
          <w:tcPr>
            <w:tcW w:w="1085" w:type="dxa"/>
            <w:vAlign w:val="center"/>
          </w:tcPr>
          <w:p w:rsidR="001121F3" w:rsidRPr="00BB26A9" w:rsidRDefault="001121F3" w:rsidP="006A15DB">
            <w:pPr>
              <w:jc w:val="center"/>
              <w:rPr>
                <w:rFonts w:ascii="Sylfaen" w:hAnsi="Sylfaen"/>
                <w:sz w:val="18"/>
                <w:szCs w:val="18"/>
              </w:rPr>
            </w:pPr>
            <w:r w:rsidRPr="00BB26A9">
              <w:rPr>
                <w:rFonts w:ascii="Sylfaen" w:hAnsi="Sylfaen"/>
                <w:color w:val="000000"/>
                <w:sz w:val="18"/>
                <w:szCs w:val="18"/>
              </w:rPr>
              <w:t>шт</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10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10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168</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33691186</w:t>
            </w:r>
          </w:p>
        </w:tc>
        <w:tc>
          <w:tcPr>
            <w:tcW w:w="1559" w:type="dxa"/>
            <w:vAlign w:val="center"/>
          </w:tcPr>
          <w:p w:rsidR="001121F3" w:rsidRPr="00BB26A9" w:rsidRDefault="001121F3" w:rsidP="004E047B">
            <w:pPr>
              <w:rPr>
                <w:rFonts w:ascii="Sylfaen" w:hAnsi="Sylfaen"/>
                <w:sz w:val="18"/>
                <w:szCs w:val="18"/>
              </w:rPr>
            </w:pPr>
            <w:r w:rsidRPr="00BB26A9">
              <w:rPr>
                <w:rFonts w:ascii="Sylfaen" w:hAnsi="Sylfaen"/>
                <w:sz w:val="18"/>
                <w:szCs w:val="18"/>
              </w:rPr>
              <w:t xml:space="preserve">Пирацетам </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sz w:val="18"/>
                <w:szCs w:val="18"/>
              </w:rPr>
            </w:pPr>
            <w:r w:rsidRPr="00BB26A9">
              <w:rPr>
                <w:rFonts w:ascii="Sylfaen" w:hAnsi="Sylfaen"/>
                <w:sz w:val="18"/>
                <w:szCs w:val="18"/>
              </w:rPr>
              <w:t xml:space="preserve">Пирацетам </w:t>
            </w:r>
          </w:p>
        </w:tc>
        <w:tc>
          <w:tcPr>
            <w:tcW w:w="1085" w:type="dxa"/>
          </w:tcPr>
          <w:p w:rsidR="001121F3" w:rsidRPr="00BB26A9" w:rsidRDefault="001121F3" w:rsidP="006A15DB">
            <w:r w:rsidRPr="00BB26A9">
              <w:rPr>
                <w:rFonts w:ascii="Sylfaen" w:hAnsi="Sylfaen"/>
                <w:sz w:val="18"/>
                <w:szCs w:val="18"/>
              </w:rPr>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500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500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169</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33691214</w:t>
            </w:r>
          </w:p>
        </w:tc>
        <w:tc>
          <w:tcPr>
            <w:tcW w:w="1559" w:type="dxa"/>
            <w:vAlign w:val="center"/>
          </w:tcPr>
          <w:p w:rsidR="001121F3" w:rsidRPr="00BB26A9" w:rsidRDefault="001121F3" w:rsidP="004E047B">
            <w:pPr>
              <w:rPr>
                <w:rFonts w:ascii="Sylfaen" w:hAnsi="Sylfaen"/>
                <w:sz w:val="18"/>
                <w:szCs w:val="18"/>
              </w:rPr>
            </w:pPr>
            <w:r w:rsidRPr="00BB26A9">
              <w:rPr>
                <w:rFonts w:ascii="Sylfaen" w:hAnsi="Sylfaen"/>
                <w:sz w:val="18"/>
                <w:szCs w:val="18"/>
              </w:rPr>
              <w:t>Ранитидин 150 мг</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sz w:val="18"/>
                <w:szCs w:val="18"/>
              </w:rPr>
            </w:pPr>
            <w:r w:rsidRPr="00BB26A9">
              <w:rPr>
                <w:rFonts w:ascii="Sylfaen" w:hAnsi="Sylfaen"/>
                <w:sz w:val="18"/>
                <w:szCs w:val="18"/>
              </w:rPr>
              <w:t>Ранитидин 150 мг</w:t>
            </w:r>
          </w:p>
        </w:tc>
        <w:tc>
          <w:tcPr>
            <w:tcW w:w="1085" w:type="dxa"/>
          </w:tcPr>
          <w:p w:rsidR="001121F3" w:rsidRPr="00BB26A9" w:rsidRDefault="001121F3" w:rsidP="006A15DB">
            <w:r w:rsidRPr="00BB26A9">
              <w:rPr>
                <w:rFonts w:ascii="Sylfaen" w:hAnsi="Sylfaen"/>
                <w:sz w:val="18"/>
                <w:szCs w:val="18"/>
              </w:rPr>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50</w:t>
            </w:r>
          </w:p>
        </w:tc>
        <w:tc>
          <w:tcPr>
            <w:tcW w:w="880" w:type="dxa"/>
          </w:tcPr>
          <w:p w:rsidR="001121F3" w:rsidRDefault="001121F3">
            <w:r w:rsidRPr="000B1412">
              <w:rPr>
                <w:sz w:val="16"/>
                <w:szCs w:val="16"/>
              </w:rPr>
              <w:t xml:space="preserve">Провайдер аптечных сетей в Армавирском марзе, с.Гай Исаакян 1,22д, не </w:t>
            </w:r>
            <w:r w:rsidRPr="000B1412">
              <w:rPr>
                <w:sz w:val="16"/>
                <w:szCs w:val="16"/>
              </w:rPr>
              <w:lastRenderedPageBreak/>
              <w:t>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lastRenderedPageBreak/>
              <w:t>50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170</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33631170</w:t>
            </w:r>
          </w:p>
        </w:tc>
        <w:tc>
          <w:tcPr>
            <w:tcW w:w="1559" w:type="dxa"/>
            <w:vAlign w:val="center"/>
          </w:tcPr>
          <w:p w:rsidR="001121F3" w:rsidRPr="00BB26A9" w:rsidRDefault="001121F3" w:rsidP="004E047B">
            <w:pPr>
              <w:rPr>
                <w:rFonts w:ascii="Sylfaen" w:hAnsi="Sylfaen"/>
                <w:sz w:val="18"/>
                <w:szCs w:val="18"/>
              </w:rPr>
            </w:pPr>
            <w:r w:rsidRPr="00BB26A9">
              <w:rPr>
                <w:rFonts w:ascii="Sylfaen" w:hAnsi="Sylfaen"/>
                <w:sz w:val="18"/>
                <w:szCs w:val="18"/>
              </w:rPr>
              <w:t>Тетрациклиновая мазь 30 мг / г 15 г</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sz w:val="18"/>
                <w:szCs w:val="18"/>
              </w:rPr>
            </w:pPr>
            <w:r w:rsidRPr="00BB26A9">
              <w:rPr>
                <w:rFonts w:ascii="Sylfaen" w:hAnsi="Sylfaen"/>
                <w:sz w:val="18"/>
                <w:szCs w:val="18"/>
              </w:rPr>
              <w:t>Тетрациклиновая мазь 30 мг / г 15 г</w:t>
            </w:r>
          </w:p>
        </w:tc>
        <w:tc>
          <w:tcPr>
            <w:tcW w:w="1085" w:type="dxa"/>
          </w:tcPr>
          <w:p w:rsidR="001121F3" w:rsidRPr="00BB26A9" w:rsidRDefault="001121F3" w:rsidP="006A15DB">
            <w:r w:rsidRPr="00BB26A9">
              <w:rPr>
                <w:rFonts w:ascii="Sylfaen" w:hAnsi="Sylfaen"/>
                <w:color w:val="000000"/>
                <w:sz w:val="18"/>
                <w:szCs w:val="18"/>
              </w:rPr>
              <w:t>шт</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10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10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171</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33631170</w:t>
            </w:r>
          </w:p>
        </w:tc>
        <w:tc>
          <w:tcPr>
            <w:tcW w:w="1559" w:type="dxa"/>
            <w:vAlign w:val="center"/>
          </w:tcPr>
          <w:p w:rsidR="001121F3" w:rsidRPr="00BB26A9" w:rsidRDefault="001121F3" w:rsidP="004E047B">
            <w:pPr>
              <w:rPr>
                <w:rFonts w:ascii="Sylfaen" w:hAnsi="Sylfaen"/>
                <w:sz w:val="18"/>
                <w:szCs w:val="18"/>
              </w:rPr>
            </w:pPr>
            <w:r w:rsidRPr="00BB26A9">
              <w:rPr>
                <w:rFonts w:ascii="Sylfaen" w:hAnsi="Sylfaen"/>
                <w:sz w:val="18"/>
                <w:szCs w:val="18"/>
              </w:rPr>
              <w:t>Тобрамицин глазные капли 3,0 г</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sz w:val="18"/>
                <w:szCs w:val="18"/>
              </w:rPr>
            </w:pPr>
            <w:r w:rsidRPr="00BB26A9">
              <w:rPr>
                <w:rFonts w:ascii="Sylfaen" w:hAnsi="Sylfaen"/>
                <w:sz w:val="18"/>
                <w:szCs w:val="18"/>
              </w:rPr>
              <w:t>Тобрамицин глазные капли 3,0 г</w:t>
            </w:r>
          </w:p>
        </w:tc>
        <w:tc>
          <w:tcPr>
            <w:tcW w:w="1085" w:type="dxa"/>
          </w:tcPr>
          <w:p w:rsidR="001121F3" w:rsidRPr="00BB26A9" w:rsidRDefault="001121F3" w:rsidP="006A15DB">
            <w:r w:rsidRPr="00BB26A9">
              <w:rPr>
                <w:rFonts w:ascii="Sylfaen" w:hAnsi="Sylfaen"/>
                <w:color w:val="000000"/>
                <w:sz w:val="18"/>
                <w:szCs w:val="18"/>
              </w:rPr>
              <w:t>шт</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10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10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172</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33661137</w:t>
            </w:r>
          </w:p>
        </w:tc>
        <w:tc>
          <w:tcPr>
            <w:tcW w:w="1559" w:type="dxa"/>
            <w:vAlign w:val="center"/>
          </w:tcPr>
          <w:p w:rsidR="001121F3" w:rsidRPr="00BB26A9" w:rsidRDefault="001121F3" w:rsidP="004E047B">
            <w:pPr>
              <w:rPr>
                <w:rFonts w:ascii="Sylfaen" w:hAnsi="Sylfaen"/>
                <w:sz w:val="20"/>
                <w:szCs w:val="20"/>
                <w:highlight w:val="yellow"/>
              </w:rPr>
            </w:pPr>
            <w:r w:rsidRPr="00BB26A9">
              <w:rPr>
                <w:rFonts w:ascii="Sylfaen" w:hAnsi="Sylfaen"/>
                <w:sz w:val="20"/>
                <w:szCs w:val="20"/>
              </w:rPr>
              <w:t>Лоразепам</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sz w:val="20"/>
                <w:szCs w:val="20"/>
                <w:highlight w:val="yellow"/>
              </w:rPr>
            </w:pPr>
            <w:r w:rsidRPr="00BB26A9">
              <w:rPr>
                <w:rFonts w:ascii="Sylfaen" w:hAnsi="Sylfaen"/>
                <w:sz w:val="20"/>
                <w:szCs w:val="20"/>
              </w:rPr>
              <w:t>Лоразепам</w:t>
            </w:r>
          </w:p>
        </w:tc>
        <w:tc>
          <w:tcPr>
            <w:tcW w:w="1085" w:type="dxa"/>
          </w:tcPr>
          <w:p w:rsidR="001121F3" w:rsidRPr="00BB26A9" w:rsidRDefault="001121F3" w:rsidP="006A15DB">
            <w:r w:rsidRPr="00BB26A9">
              <w:rPr>
                <w:rFonts w:ascii="Sylfaen" w:hAnsi="Sylfaen"/>
                <w:sz w:val="18"/>
                <w:szCs w:val="18"/>
              </w:rPr>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1000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1000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173</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33691176</w:t>
            </w:r>
          </w:p>
        </w:tc>
        <w:tc>
          <w:tcPr>
            <w:tcW w:w="1559" w:type="dxa"/>
            <w:vAlign w:val="center"/>
          </w:tcPr>
          <w:p w:rsidR="001121F3" w:rsidRPr="00BB26A9" w:rsidRDefault="001121F3" w:rsidP="004E047B">
            <w:pPr>
              <w:rPr>
                <w:rFonts w:ascii="Sylfaen" w:hAnsi="Sylfaen"/>
                <w:sz w:val="20"/>
                <w:szCs w:val="20"/>
              </w:rPr>
            </w:pPr>
            <w:r w:rsidRPr="00BB26A9">
              <w:rPr>
                <w:rFonts w:ascii="Sylfaen" w:hAnsi="Sylfaen"/>
                <w:sz w:val="20"/>
                <w:szCs w:val="20"/>
              </w:rPr>
              <w:t>Преднизалон 5 мг</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sz w:val="20"/>
                <w:szCs w:val="20"/>
              </w:rPr>
            </w:pPr>
            <w:r w:rsidRPr="00BB26A9">
              <w:rPr>
                <w:rFonts w:ascii="Sylfaen" w:hAnsi="Sylfaen"/>
                <w:sz w:val="20"/>
                <w:szCs w:val="20"/>
              </w:rPr>
              <w:t>Преднизалон 5 мг</w:t>
            </w:r>
          </w:p>
        </w:tc>
        <w:tc>
          <w:tcPr>
            <w:tcW w:w="1085" w:type="dxa"/>
          </w:tcPr>
          <w:p w:rsidR="001121F3" w:rsidRPr="00BB26A9" w:rsidRDefault="001121F3" w:rsidP="006A15DB">
            <w:r w:rsidRPr="00BB26A9">
              <w:rPr>
                <w:rFonts w:ascii="Sylfaen" w:hAnsi="Sylfaen"/>
                <w:sz w:val="18"/>
                <w:szCs w:val="18"/>
              </w:rPr>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2000</w:t>
            </w:r>
          </w:p>
        </w:tc>
        <w:tc>
          <w:tcPr>
            <w:tcW w:w="880" w:type="dxa"/>
          </w:tcPr>
          <w:p w:rsidR="001121F3" w:rsidRDefault="001121F3">
            <w:r w:rsidRPr="000B1412">
              <w:rPr>
                <w:sz w:val="16"/>
                <w:szCs w:val="16"/>
              </w:rPr>
              <w:t xml:space="preserve">Провайдер аптечных сетей в Армавирском марзе, с.Гай Исаакян 1,22д, не </w:t>
            </w:r>
            <w:r w:rsidRPr="000B1412">
              <w:rPr>
                <w:sz w:val="16"/>
                <w:szCs w:val="16"/>
              </w:rPr>
              <w:lastRenderedPageBreak/>
              <w:t>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lastRenderedPageBreak/>
              <w:t>2000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174</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33691203</w:t>
            </w:r>
          </w:p>
        </w:tc>
        <w:tc>
          <w:tcPr>
            <w:tcW w:w="1559" w:type="dxa"/>
            <w:vAlign w:val="center"/>
          </w:tcPr>
          <w:p w:rsidR="001121F3" w:rsidRPr="00BB26A9" w:rsidRDefault="001121F3" w:rsidP="004E047B">
            <w:pPr>
              <w:rPr>
                <w:rFonts w:ascii="Sylfaen" w:hAnsi="Sylfaen"/>
                <w:sz w:val="20"/>
                <w:szCs w:val="20"/>
              </w:rPr>
            </w:pPr>
            <w:r w:rsidRPr="00BB26A9">
              <w:rPr>
                <w:rFonts w:ascii="Sylfaen" w:hAnsi="Sylfaen"/>
                <w:sz w:val="20"/>
                <w:szCs w:val="20"/>
              </w:rPr>
              <w:t>Лозартан 100 мг</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sz w:val="20"/>
                <w:szCs w:val="20"/>
              </w:rPr>
            </w:pPr>
            <w:r w:rsidRPr="00BB26A9">
              <w:rPr>
                <w:rFonts w:ascii="Sylfaen" w:hAnsi="Sylfaen"/>
                <w:sz w:val="20"/>
                <w:szCs w:val="20"/>
              </w:rPr>
              <w:t>Лозартан 100 мг</w:t>
            </w:r>
          </w:p>
        </w:tc>
        <w:tc>
          <w:tcPr>
            <w:tcW w:w="1085" w:type="dxa"/>
          </w:tcPr>
          <w:p w:rsidR="001121F3" w:rsidRPr="00BB26A9" w:rsidRDefault="001121F3" w:rsidP="006A15DB">
            <w:r w:rsidRPr="00BB26A9">
              <w:rPr>
                <w:rFonts w:ascii="Sylfaen" w:hAnsi="Sylfaen"/>
                <w:sz w:val="18"/>
                <w:szCs w:val="18"/>
              </w:rPr>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1000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1000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175</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33621550</w:t>
            </w:r>
          </w:p>
        </w:tc>
        <w:tc>
          <w:tcPr>
            <w:tcW w:w="1559" w:type="dxa"/>
            <w:vAlign w:val="center"/>
          </w:tcPr>
          <w:p w:rsidR="001121F3" w:rsidRPr="00BB26A9" w:rsidRDefault="001121F3" w:rsidP="004E047B">
            <w:pPr>
              <w:rPr>
                <w:rFonts w:ascii="Sylfaen" w:hAnsi="Sylfaen"/>
                <w:sz w:val="20"/>
                <w:szCs w:val="20"/>
                <w:highlight w:val="yellow"/>
              </w:rPr>
            </w:pPr>
            <w:r w:rsidRPr="00BB26A9">
              <w:rPr>
                <w:rFonts w:ascii="Sylfaen" w:hAnsi="Sylfaen"/>
                <w:sz w:val="20"/>
                <w:szCs w:val="20"/>
              </w:rPr>
              <w:t>рамиприл, амлодипин 2,5 мг + 2,5 мг</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sz w:val="20"/>
                <w:szCs w:val="20"/>
                <w:highlight w:val="yellow"/>
              </w:rPr>
            </w:pPr>
            <w:r w:rsidRPr="00BB26A9">
              <w:rPr>
                <w:rFonts w:ascii="Sylfaen" w:hAnsi="Sylfaen"/>
                <w:sz w:val="20"/>
                <w:szCs w:val="20"/>
              </w:rPr>
              <w:t>рамиприл, амлодипин 2,5 мг + 2,5 мг</w:t>
            </w:r>
          </w:p>
        </w:tc>
        <w:tc>
          <w:tcPr>
            <w:tcW w:w="1085" w:type="dxa"/>
          </w:tcPr>
          <w:p w:rsidR="001121F3" w:rsidRPr="00BB26A9" w:rsidRDefault="001121F3" w:rsidP="006A15DB">
            <w:r w:rsidRPr="00BB26A9">
              <w:rPr>
                <w:rFonts w:ascii="Sylfaen" w:hAnsi="Sylfaen"/>
                <w:sz w:val="18"/>
                <w:szCs w:val="18"/>
              </w:rPr>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1000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1000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176</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33621550</w:t>
            </w:r>
          </w:p>
        </w:tc>
        <w:tc>
          <w:tcPr>
            <w:tcW w:w="1559" w:type="dxa"/>
            <w:vAlign w:val="center"/>
          </w:tcPr>
          <w:p w:rsidR="001121F3" w:rsidRPr="00BB26A9" w:rsidRDefault="001121F3" w:rsidP="004E047B">
            <w:pPr>
              <w:rPr>
                <w:rFonts w:ascii="Sylfaen" w:hAnsi="Sylfaen"/>
                <w:sz w:val="20"/>
                <w:szCs w:val="20"/>
                <w:highlight w:val="yellow"/>
              </w:rPr>
            </w:pPr>
            <w:r w:rsidRPr="00BB26A9">
              <w:rPr>
                <w:rFonts w:ascii="Sylfaen" w:hAnsi="Sylfaen"/>
                <w:sz w:val="20"/>
                <w:szCs w:val="20"/>
              </w:rPr>
              <w:t>рамиприл, амлодипин 5 мг + 5 мг</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sz w:val="20"/>
                <w:szCs w:val="20"/>
                <w:highlight w:val="yellow"/>
              </w:rPr>
            </w:pPr>
            <w:r w:rsidRPr="00BB26A9">
              <w:rPr>
                <w:rFonts w:ascii="Sylfaen" w:hAnsi="Sylfaen"/>
                <w:sz w:val="20"/>
                <w:szCs w:val="20"/>
              </w:rPr>
              <w:t>рамиприл, амлодипин 5 мг + 5 мг</w:t>
            </w:r>
          </w:p>
        </w:tc>
        <w:tc>
          <w:tcPr>
            <w:tcW w:w="1085" w:type="dxa"/>
          </w:tcPr>
          <w:p w:rsidR="001121F3" w:rsidRPr="00BB26A9" w:rsidRDefault="001121F3" w:rsidP="006A15DB">
            <w:r w:rsidRPr="00BB26A9">
              <w:rPr>
                <w:rFonts w:ascii="Sylfaen" w:hAnsi="Sylfaen"/>
                <w:sz w:val="18"/>
                <w:szCs w:val="18"/>
              </w:rPr>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500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500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177</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33621550</w:t>
            </w:r>
          </w:p>
        </w:tc>
        <w:tc>
          <w:tcPr>
            <w:tcW w:w="1559" w:type="dxa"/>
            <w:vAlign w:val="center"/>
          </w:tcPr>
          <w:p w:rsidR="001121F3" w:rsidRPr="00BB26A9" w:rsidRDefault="001121F3" w:rsidP="004E047B">
            <w:pPr>
              <w:rPr>
                <w:rFonts w:ascii="Sylfaen" w:hAnsi="Sylfaen"/>
                <w:sz w:val="20"/>
                <w:szCs w:val="20"/>
                <w:highlight w:val="yellow"/>
              </w:rPr>
            </w:pPr>
            <w:r w:rsidRPr="00BB26A9">
              <w:rPr>
                <w:rFonts w:ascii="Sylfaen" w:hAnsi="Sylfaen"/>
                <w:sz w:val="20"/>
                <w:szCs w:val="20"/>
              </w:rPr>
              <w:t xml:space="preserve">рамиприл, амлодипин 5 мг + </w:t>
            </w:r>
            <w:r w:rsidRPr="00BB26A9">
              <w:rPr>
                <w:rFonts w:ascii="Sylfaen" w:hAnsi="Sylfaen"/>
                <w:sz w:val="20"/>
                <w:szCs w:val="20"/>
                <w:lang w:val="en-US"/>
              </w:rPr>
              <w:t>10</w:t>
            </w:r>
            <w:r w:rsidRPr="00BB26A9">
              <w:rPr>
                <w:rFonts w:ascii="Sylfaen" w:hAnsi="Sylfaen"/>
                <w:sz w:val="20"/>
                <w:szCs w:val="20"/>
              </w:rPr>
              <w:t xml:space="preserve"> мг</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sz w:val="20"/>
                <w:szCs w:val="20"/>
                <w:highlight w:val="yellow"/>
              </w:rPr>
            </w:pPr>
            <w:r w:rsidRPr="00BB26A9">
              <w:rPr>
                <w:rFonts w:ascii="Sylfaen" w:hAnsi="Sylfaen"/>
                <w:sz w:val="20"/>
                <w:szCs w:val="20"/>
              </w:rPr>
              <w:t xml:space="preserve">рамиприл, амлодипин 5 мг + </w:t>
            </w:r>
            <w:r w:rsidRPr="00BB26A9">
              <w:rPr>
                <w:rFonts w:ascii="Sylfaen" w:hAnsi="Sylfaen"/>
                <w:sz w:val="20"/>
                <w:szCs w:val="20"/>
                <w:lang w:val="en-US"/>
              </w:rPr>
              <w:t>10</w:t>
            </w:r>
            <w:r w:rsidRPr="00BB26A9">
              <w:rPr>
                <w:rFonts w:ascii="Sylfaen" w:hAnsi="Sylfaen"/>
                <w:sz w:val="20"/>
                <w:szCs w:val="20"/>
              </w:rPr>
              <w:t xml:space="preserve"> мг</w:t>
            </w:r>
          </w:p>
        </w:tc>
        <w:tc>
          <w:tcPr>
            <w:tcW w:w="1085" w:type="dxa"/>
          </w:tcPr>
          <w:p w:rsidR="001121F3" w:rsidRPr="00BB26A9" w:rsidRDefault="001121F3" w:rsidP="006A15DB">
            <w:r w:rsidRPr="00BB26A9">
              <w:rPr>
                <w:rFonts w:ascii="Sylfaen" w:hAnsi="Sylfaen"/>
                <w:sz w:val="18"/>
                <w:szCs w:val="18"/>
              </w:rPr>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500</w:t>
            </w:r>
          </w:p>
        </w:tc>
        <w:tc>
          <w:tcPr>
            <w:tcW w:w="880" w:type="dxa"/>
          </w:tcPr>
          <w:p w:rsidR="001121F3" w:rsidRDefault="001121F3">
            <w:r w:rsidRPr="000B1412">
              <w:rPr>
                <w:sz w:val="16"/>
                <w:szCs w:val="16"/>
              </w:rPr>
              <w:t xml:space="preserve">Провайдер аптечных сетей в Армавирском марзе, с.Гай Исаакян 1,22д, не </w:t>
            </w:r>
            <w:r w:rsidRPr="000B1412">
              <w:rPr>
                <w:sz w:val="16"/>
                <w:szCs w:val="16"/>
              </w:rPr>
              <w:lastRenderedPageBreak/>
              <w:t>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lastRenderedPageBreak/>
              <w:t>500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178</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33651224</w:t>
            </w:r>
          </w:p>
        </w:tc>
        <w:tc>
          <w:tcPr>
            <w:tcW w:w="1559" w:type="dxa"/>
            <w:vAlign w:val="center"/>
          </w:tcPr>
          <w:p w:rsidR="001121F3" w:rsidRPr="00BB26A9" w:rsidRDefault="001121F3" w:rsidP="004E047B">
            <w:pPr>
              <w:rPr>
                <w:rFonts w:ascii="Sylfaen" w:hAnsi="Sylfaen"/>
                <w:sz w:val="20"/>
                <w:szCs w:val="20"/>
              </w:rPr>
            </w:pPr>
            <w:r w:rsidRPr="00BB26A9">
              <w:rPr>
                <w:rFonts w:ascii="Sylfaen" w:hAnsi="Sylfaen"/>
                <w:sz w:val="20"/>
                <w:szCs w:val="20"/>
              </w:rPr>
              <w:t>Метотрексат 2,5 мг</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sz w:val="20"/>
                <w:szCs w:val="20"/>
              </w:rPr>
            </w:pPr>
            <w:r w:rsidRPr="00BB26A9">
              <w:rPr>
                <w:rFonts w:ascii="Sylfaen" w:hAnsi="Sylfaen"/>
                <w:sz w:val="20"/>
                <w:szCs w:val="20"/>
              </w:rPr>
              <w:t>Метотрексат 2,5 мг</w:t>
            </w:r>
          </w:p>
        </w:tc>
        <w:tc>
          <w:tcPr>
            <w:tcW w:w="1085" w:type="dxa"/>
          </w:tcPr>
          <w:p w:rsidR="001121F3" w:rsidRPr="00BB26A9" w:rsidRDefault="001121F3" w:rsidP="006A15DB">
            <w:r w:rsidRPr="00BB26A9">
              <w:rPr>
                <w:rFonts w:ascii="Sylfaen" w:hAnsi="Sylfaen"/>
                <w:sz w:val="18"/>
                <w:szCs w:val="18"/>
              </w:rPr>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200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200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179</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33621768</w:t>
            </w:r>
          </w:p>
        </w:tc>
        <w:tc>
          <w:tcPr>
            <w:tcW w:w="1559" w:type="dxa"/>
            <w:vAlign w:val="center"/>
          </w:tcPr>
          <w:p w:rsidR="001121F3" w:rsidRPr="00BB26A9" w:rsidRDefault="001121F3" w:rsidP="004E047B">
            <w:pPr>
              <w:rPr>
                <w:rFonts w:ascii="Sylfaen" w:hAnsi="Sylfaen"/>
                <w:sz w:val="20"/>
                <w:szCs w:val="20"/>
              </w:rPr>
            </w:pPr>
            <w:r w:rsidRPr="00BB26A9">
              <w:rPr>
                <w:rFonts w:ascii="Sylfaen" w:hAnsi="Sylfaen"/>
                <w:sz w:val="20"/>
                <w:szCs w:val="20"/>
              </w:rPr>
              <w:t>Дилтиазем Ретард 90 мг</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vAlign w:val="center"/>
          </w:tcPr>
          <w:p w:rsidR="001121F3" w:rsidRPr="00BB26A9" w:rsidRDefault="001121F3" w:rsidP="004E047B">
            <w:pPr>
              <w:rPr>
                <w:rFonts w:ascii="Sylfaen" w:hAnsi="Sylfaen"/>
                <w:sz w:val="20"/>
                <w:szCs w:val="20"/>
              </w:rPr>
            </w:pPr>
            <w:r w:rsidRPr="00BB26A9">
              <w:rPr>
                <w:rFonts w:ascii="Sylfaen" w:hAnsi="Sylfaen"/>
                <w:sz w:val="20"/>
                <w:szCs w:val="20"/>
              </w:rPr>
              <w:t>Дилтиазем Ретард 90 мг</w:t>
            </w:r>
          </w:p>
        </w:tc>
        <w:tc>
          <w:tcPr>
            <w:tcW w:w="1085" w:type="dxa"/>
          </w:tcPr>
          <w:p w:rsidR="001121F3" w:rsidRPr="00BB26A9" w:rsidRDefault="001121F3" w:rsidP="006A15DB">
            <w:r w:rsidRPr="00BB26A9">
              <w:rPr>
                <w:rFonts w:ascii="Sylfaen" w:hAnsi="Sylfaen"/>
                <w:sz w:val="18"/>
                <w:szCs w:val="18"/>
              </w:rPr>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200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2267A9">
              <w:rPr>
                <w:rFonts w:ascii="GHEA Grapalat" w:hAnsi="GHEA Grapalat"/>
                <w:color w:val="000000"/>
                <w:sz w:val="16"/>
                <w:szCs w:val="16"/>
              </w:rPr>
              <w:t>200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180</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33691176</w:t>
            </w:r>
          </w:p>
        </w:tc>
        <w:tc>
          <w:tcPr>
            <w:tcW w:w="1559" w:type="dxa"/>
          </w:tcPr>
          <w:p w:rsidR="001121F3" w:rsidRPr="00BB26A9" w:rsidRDefault="001121F3" w:rsidP="004E047B">
            <w:pPr>
              <w:pStyle w:val="HTML"/>
              <w:shd w:val="clear" w:color="auto" w:fill="F8F9FA"/>
              <w:spacing w:line="540" w:lineRule="atLeast"/>
              <w:rPr>
                <w:color w:val="202124"/>
                <w:sz w:val="18"/>
                <w:szCs w:val="18"/>
              </w:rPr>
            </w:pPr>
            <w:r w:rsidRPr="00BB26A9">
              <w:rPr>
                <w:color w:val="202124"/>
                <w:sz w:val="18"/>
                <w:szCs w:val="18"/>
              </w:rPr>
              <w:t>Гидрохлоротиазид 25 мг</w:t>
            </w:r>
          </w:p>
          <w:p w:rsidR="001121F3" w:rsidRPr="00BB26A9" w:rsidRDefault="001121F3" w:rsidP="004E047B">
            <w:pPr>
              <w:jc w:val="both"/>
              <w:rPr>
                <w:rFonts w:ascii="Sylfaen" w:hAnsi="Sylfaen"/>
                <w:sz w:val="20"/>
                <w:lang w:val="hy-AM"/>
              </w:rPr>
            </w:pP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pPr>
              <w:pStyle w:val="HTML"/>
              <w:shd w:val="clear" w:color="auto" w:fill="F8F9FA"/>
              <w:spacing w:line="540" w:lineRule="atLeast"/>
              <w:rPr>
                <w:color w:val="202124"/>
                <w:sz w:val="18"/>
                <w:szCs w:val="18"/>
              </w:rPr>
            </w:pPr>
            <w:r w:rsidRPr="00BB26A9">
              <w:rPr>
                <w:color w:val="202124"/>
                <w:sz w:val="18"/>
                <w:szCs w:val="18"/>
              </w:rPr>
              <w:t>Гидрохлоротиазид 25 мг</w:t>
            </w:r>
          </w:p>
          <w:p w:rsidR="001121F3" w:rsidRPr="00BB26A9" w:rsidRDefault="001121F3" w:rsidP="004E047B">
            <w:pPr>
              <w:jc w:val="both"/>
              <w:rPr>
                <w:rFonts w:ascii="Sylfaen" w:hAnsi="Sylfaen"/>
                <w:sz w:val="20"/>
                <w:lang w:val="hy-AM"/>
              </w:rPr>
            </w:pPr>
          </w:p>
        </w:tc>
        <w:tc>
          <w:tcPr>
            <w:tcW w:w="1085" w:type="dxa"/>
          </w:tcPr>
          <w:p w:rsidR="001121F3" w:rsidRPr="00BB26A9" w:rsidRDefault="001121F3" w:rsidP="006A15DB">
            <w:r w:rsidRPr="00BB26A9">
              <w:rPr>
                <w:rFonts w:ascii="Sylfaen" w:hAnsi="Sylfaen"/>
                <w:sz w:val="18"/>
                <w:szCs w:val="18"/>
              </w:rPr>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szCs w:val="16"/>
              </w:rPr>
            </w:pPr>
            <w:r w:rsidRPr="009706B0">
              <w:rPr>
                <w:rFonts w:ascii="GHEA Grapalat" w:hAnsi="GHEA Grapalat"/>
                <w:color w:val="000000"/>
                <w:sz w:val="16"/>
              </w:rPr>
              <w:t>200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szCs w:val="16"/>
              </w:rPr>
            </w:pPr>
            <w:r w:rsidRPr="009706B0">
              <w:rPr>
                <w:rFonts w:ascii="GHEA Grapalat" w:hAnsi="GHEA Grapalat"/>
                <w:color w:val="000000"/>
                <w:sz w:val="16"/>
              </w:rPr>
              <w:t>200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181</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33631290</w:t>
            </w:r>
          </w:p>
        </w:tc>
        <w:tc>
          <w:tcPr>
            <w:tcW w:w="1559" w:type="dxa"/>
          </w:tcPr>
          <w:p w:rsidR="001121F3" w:rsidRPr="00BB26A9" w:rsidRDefault="001121F3" w:rsidP="004E047B">
            <w:pPr>
              <w:jc w:val="both"/>
              <w:rPr>
                <w:rFonts w:ascii="Sylfaen" w:hAnsi="Sylfaen"/>
                <w:sz w:val="20"/>
                <w:szCs w:val="20"/>
              </w:rPr>
            </w:pPr>
            <w:r w:rsidRPr="00BB26A9">
              <w:rPr>
                <w:rFonts w:ascii="Sylfaen" w:hAnsi="Sylfaen"/>
                <w:sz w:val="20"/>
                <w:szCs w:val="20"/>
              </w:rPr>
              <w:t>Ибупрофен раствор для внутреннего применения 20 мг / мл</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pPr>
              <w:jc w:val="both"/>
              <w:rPr>
                <w:rFonts w:ascii="Sylfaen" w:hAnsi="Sylfaen"/>
                <w:sz w:val="20"/>
                <w:szCs w:val="20"/>
              </w:rPr>
            </w:pPr>
            <w:r w:rsidRPr="00BB26A9">
              <w:rPr>
                <w:rFonts w:ascii="Sylfaen" w:hAnsi="Sylfaen"/>
                <w:sz w:val="20"/>
                <w:szCs w:val="20"/>
              </w:rPr>
              <w:t>Ибупрофен раствор для внутреннего применения 20 мг / мл</w:t>
            </w:r>
          </w:p>
        </w:tc>
        <w:tc>
          <w:tcPr>
            <w:tcW w:w="1085" w:type="dxa"/>
          </w:tcPr>
          <w:p w:rsidR="001121F3" w:rsidRPr="00BB26A9" w:rsidRDefault="001121F3" w:rsidP="006A15DB">
            <w:pPr>
              <w:jc w:val="both"/>
              <w:rPr>
                <w:rFonts w:ascii="Sylfaen" w:hAnsi="Sylfaen"/>
                <w:sz w:val="20"/>
                <w:lang w:val="hy-AM"/>
              </w:rPr>
            </w:pPr>
            <w:r w:rsidRPr="00BB26A9">
              <w:rPr>
                <w:rFonts w:ascii="Sylfaen" w:hAnsi="Sylfaen"/>
                <w:color w:val="000000"/>
                <w:sz w:val="18"/>
                <w:szCs w:val="18"/>
              </w:rPr>
              <w:t>шт</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rPr>
            </w:pPr>
            <w:r w:rsidRPr="009706B0">
              <w:rPr>
                <w:rFonts w:ascii="GHEA Grapalat" w:hAnsi="GHEA Grapalat"/>
                <w:color w:val="000000"/>
                <w:sz w:val="16"/>
              </w:rPr>
              <w:t>1000</w:t>
            </w:r>
          </w:p>
        </w:tc>
        <w:tc>
          <w:tcPr>
            <w:tcW w:w="880" w:type="dxa"/>
          </w:tcPr>
          <w:p w:rsidR="001121F3" w:rsidRDefault="001121F3">
            <w:r w:rsidRPr="000B1412">
              <w:rPr>
                <w:sz w:val="16"/>
                <w:szCs w:val="16"/>
              </w:rPr>
              <w:t xml:space="preserve">Провайдер аптечных сетей в Армавирском марзе, с.Гай Исаакян 1,22д, не </w:t>
            </w:r>
            <w:r w:rsidRPr="000B1412">
              <w:rPr>
                <w:sz w:val="16"/>
                <w:szCs w:val="16"/>
              </w:rPr>
              <w:lastRenderedPageBreak/>
              <w:t>более 5 км</w:t>
            </w:r>
          </w:p>
        </w:tc>
        <w:tc>
          <w:tcPr>
            <w:tcW w:w="1158" w:type="dxa"/>
            <w:vAlign w:val="center"/>
          </w:tcPr>
          <w:p w:rsidR="001121F3" w:rsidRPr="00B54C24" w:rsidRDefault="001121F3" w:rsidP="004E047B">
            <w:pPr>
              <w:jc w:val="center"/>
              <w:rPr>
                <w:rFonts w:ascii="GHEA Grapalat" w:hAnsi="GHEA Grapalat"/>
                <w:i/>
                <w:color w:val="000000"/>
                <w:sz w:val="12"/>
              </w:rPr>
            </w:pPr>
            <w:r w:rsidRPr="009706B0">
              <w:rPr>
                <w:rFonts w:ascii="GHEA Grapalat" w:hAnsi="GHEA Grapalat"/>
                <w:color w:val="000000"/>
                <w:sz w:val="16"/>
              </w:rPr>
              <w:lastRenderedPageBreak/>
              <w:t>1000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182</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33651115</w:t>
            </w:r>
          </w:p>
        </w:tc>
        <w:tc>
          <w:tcPr>
            <w:tcW w:w="1559" w:type="dxa"/>
          </w:tcPr>
          <w:p w:rsidR="001121F3" w:rsidRPr="00BB26A9" w:rsidRDefault="001121F3" w:rsidP="004E047B">
            <w:pPr>
              <w:jc w:val="both"/>
              <w:rPr>
                <w:rFonts w:ascii="Sylfaen" w:hAnsi="Sylfaen"/>
                <w:sz w:val="20"/>
              </w:rPr>
            </w:pPr>
            <w:r w:rsidRPr="00BB26A9">
              <w:rPr>
                <w:rFonts w:ascii="Sylfaen" w:hAnsi="Sylfaen"/>
                <w:sz w:val="20"/>
              </w:rPr>
              <w:t>Цефалексин 250 мг / 5 мл</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pPr>
              <w:jc w:val="both"/>
              <w:rPr>
                <w:rFonts w:ascii="Sylfaen" w:hAnsi="Sylfaen"/>
                <w:sz w:val="20"/>
              </w:rPr>
            </w:pPr>
            <w:r w:rsidRPr="00BB26A9">
              <w:rPr>
                <w:rFonts w:ascii="Sylfaen" w:hAnsi="Sylfaen"/>
                <w:sz w:val="20"/>
              </w:rPr>
              <w:t>Цефалексин 250 мг / 5 мл</w:t>
            </w:r>
          </w:p>
        </w:tc>
        <w:tc>
          <w:tcPr>
            <w:tcW w:w="1085" w:type="dxa"/>
          </w:tcPr>
          <w:p w:rsidR="001121F3" w:rsidRDefault="001121F3">
            <w:r w:rsidRPr="00891212">
              <w:rPr>
                <w:rFonts w:ascii="Sylfaen" w:hAnsi="Sylfaen"/>
                <w:color w:val="000000"/>
                <w:sz w:val="18"/>
                <w:szCs w:val="18"/>
              </w:rPr>
              <w:t>шт</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rPr>
            </w:pPr>
            <w:r w:rsidRPr="009706B0">
              <w:rPr>
                <w:rFonts w:ascii="GHEA Grapalat" w:hAnsi="GHEA Grapalat"/>
                <w:color w:val="000000"/>
                <w:sz w:val="16"/>
              </w:rPr>
              <w:t>50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rPr>
            </w:pPr>
            <w:r w:rsidRPr="009706B0">
              <w:rPr>
                <w:rFonts w:ascii="GHEA Grapalat" w:hAnsi="GHEA Grapalat"/>
                <w:color w:val="000000"/>
                <w:sz w:val="16"/>
              </w:rPr>
              <w:t>50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183</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33642220</w:t>
            </w:r>
          </w:p>
        </w:tc>
        <w:tc>
          <w:tcPr>
            <w:tcW w:w="1559" w:type="dxa"/>
          </w:tcPr>
          <w:p w:rsidR="001121F3" w:rsidRPr="00BB26A9" w:rsidRDefault="001121F3" w:rsidP="004E047B">
            <w:pPr>
              <w:jc w:val="both"/>
              <w:rPr>
                <w:rFonts w:ascii="Sylfaen" w:hAnsi="Sylfaen"/>
                <w:sz w:val="20"/>
              </w:rPr>
            </w:pPr>
            <w:r w:rsidRPr="00BB26A9">
              <w:rPr>
                <w:rFonts w:ascii="Sylfaen" w:hAnsi="Sylfaen"/>
                <w:sz w:val="20"/>
              </w:rPr>
              <w:t>Метилпреднизолон 1000 мг</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pPr>
              <w:jc w:val="both"/>
              <w:rPr>
                <w:rFonts w:ascii="Sylfaen" w:hAnsi="Sylfaen"/>
                <w:sz w:val="20"/>
              </w:rPr>
            </w:pPr>
            <w:r w:rsidRPr="00BB26A9">
              <w:rPr>
                <w:rFonts w:ascii="Sylfaen" w:hAnsi="Sylfaen"/>
                <w:sz w:val="20"/>
              </w:rPr>
              <w:t>Метилпреднизолон 1000 мг</w:t>
            </w:r>
          </w:p>
        </w:tc>
        <w:tc>
          <w:tcPr>
            <w:tcW w:w="1085" w:type="dxa"/>
          </w:tcPr>
          <w:p w:rsidR="001121F3" w:rsidRDefault="001121F3">
            <w:r w:rsidRPr="00891212">
              <w:rPr>
                <w:rFonts w:ascii="Sylfaen" w:hAnsi="Sylfaen"/>
                <w:color w:val="000000"/>
                <w:sz w:val="18"/>
                <w:szCs w:val="18"/>
              </w:rPr>
              <w:t>шт</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rPr>
            </w:pPr>
            <w:r w:rsidRPr="009706B0">
              <w:rPr>
                <w:rFonts w:ascii="GHEA Grapalat" w:hAnsi="GHEA Grapalat"/>
                <w:color w:val="000000"/>
                <w:sz w:val="16"/>
              </w:rPr>
              <w:t>12</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rPr>
            </w:pPr>
            <w:r w:rsidRPr="009706B0">
              <w:rPr>
                <w:rFonts w:ascii="GHEA Grapalat" w:hAnsi="GHEA Grapalat"/>
                <w:color w:val="000000"/>
                <w:sz w:val="16"/>
              </w:rPr>
              <w:t>12</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184</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33642220</w:t>
            </w:r>
          </w:p>
        </w:tc>
        <w:tc>
          <w:tcPr>
            <w:tcW w:w="1559" w:type="dxa"/>
          </w:tcPr>
          <w:p w:rsidR="001121F3" w:rsidRPr="00BB26A9" w:rsidRDefault="001121F3" w:rsidP="004E047B">
            <w:pPr>
              <w:jc w:val="both"/>
              <w:rPr>
                <w:rFonts w:ascii="Sylfaen" w:hAnsi="Sylfaen"/>
                <w:sz w:val="20"/>
              </w:rPr>
            </w:pPr>
            <w:r w:rsidRPr="00BB26A9">
              <w:rPr>
                <w:rFonts w:ascii="Sylfaen" w:hAnsi="Sylfaen"/>
                <w:sz w:val="20"/>
              </w:rPr>
              <w:t xml:space="preserve">Метилпреднизолон </w:t>
            </w:r>
            <w:r w:rsidRPr="00BB26A9">
              <w:rPr>
                <w:rFonts w:ascii="Sylfaen" w:hAnsi="Sylfaen"/>
                <w:sz w:val="20"/>
                <w:lang w:val="en-US"/>
              </w:rPr>
              <w:t>5</w:t>
            </w:r>
            <w:r w:rsidRPr="00BB26A9">
              <w:rPr>
                <w:rFonts w:ascii="Sylfaen" w:hAnsi="Sylfaen"/>
                <w:sz w:val="20"/>
              </w:rPr>
              <w:t>00 мг</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pPr>
              <w:jc w:val="both"/>
              <w:rPr>
                <w:rFonts w:ascii="Sylfaen" w:hAnsi="Sylfaen"/>
                <w:sz w:val="20"/>
              </w:rPr>
            </w:pPr>
            <w:r w:rsidRPr="00BB26A9">
              <w:rPr>
                <w:rFonts w:ascii="Sylfaen" w:hAnsi="Sylfaen"/>
                <w:sz w:val="20"/>
              </w:rPr>
              <w:t xml:space="preserve">Метилпреднизолон </w:t>
            </w:r>
            <w:r w:rsidRPr="00BB26A9">
              <w:rPr>
                <w:rFonts w:ascii="Sylfaen" w:hAnsi="Sylfaen"/>
                <w:sz w:val="20"/>
                <w:lang w:val="en-US"/>
              </w:rPr>
              <w:t>5</w:t>
            </w:r>
            <w:r w:rsidRPr="00BB26A9">
              <w:rPr>
                <w:rFonts w:ascii="Sylfaen" w:hAnsi="Sylfaen"/>
                <w:sz w:val="20"/>
              </w:rPr>
              <w:t>00 мг</w:t>
            </w:r>
          </w:p>
        </w:tc>
        <w:tc>
          <w:tcPr>
            <w:tcW w:w="1085" w:type="dxa"/>
          </w:tcPr>
          <w:p w:rsidR="001121F3" w:rsidRDefault="001121F3">
            <w:r w:rsidRPr="00891212">
              <w:rPr>
                <w:rFonts w:ascii="Sylfaen" w:hAnsi="Sylfaen"/>
                <w:color w:val="000000"/>
                <w:sz w:val="18"/>
                <w:szCs w:val="18"/>
              </w:rPr>
              <w:t>шт</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rPr>
            </w:pPr>
            <w:r w:rsidRPr="009706B0">
              <w:rPr>
                <w:rFonts w:ascii="GHEA Grapalat" w:hAnsi="GHEA Grapalat"/>
                <w:color w:val="000000"/>
                <w:sz w:val="16"/>
              </w:rPr>
              <w:t>12</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rPr>
            </w:pPr>
            <w:r w:rsidRPr="009706B0">
              <w:rPr>
                <w:rFonts w:ascii="GHEA Grapalat" w:hAnsi="GHEA Grapalat"/>
                <w:color w:val="000000"/>
                <w:sz w:val="16"/>
              </w:rPr>
              <w:t>12</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185</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33671113</w:t>
            </w:r>
          </w:p>
        </w:tc>
        <w:tc>
          <w:tcPr>
            <w:tcW w:w="1559" w:type="dxa"/>
          </w:tcPr>
          <w:p w:rsidR="001121F3" w:rsidRPr="00BB26A9" w:rsidRDefault="001121F3" w:rsidP="004E047B">
            <w:pPr>
              <w:jc w:val="both"/>
              <w:rPr>
                <w:rFonts w:ascii="Sylfaen" w:hAnsi="Sylfaen"/>
                <w:sz w:val="20"/>
              </w:rPr>
            </w:pPr>
            <w:r w:rsidRPr="00BB26A9">
              <w:rPr>
                <w:rFonts w:ascii="Sylfaen" w:hAnsi="Sylfaen"/>
                <w:sz w:val="20"/>
              </w:rPr>
              <w:t>Сальбутамол 2 мг</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pPr>
              <w:jc w:val="both"/>
              <w:rPr>
                <w:rFonts w:ascii="Sylfaen" w:hAnsi="Sylfaen"/>
                <w:sz w:val="20"/>
              </w:rPr>
            </w:pPr>
            <w:r w:rsidRPr="00BB26A9">
              <w:rPr>
                <w:rFonts w:ascii="Sylfaen" w:hAnsi="Sylfaen"/>
                <w:sz w:val="20"/>
              </w:rPr>
              <w:t>Сальбутамол 2 мг</w:t>
            </w:r>
          </w:p>
        </w:tc>
        <w:tc>
          <w:tcPr>
            <w:tcW w:w="1085" w:type="dxa"/>
          </w:tcPr>
          <w:p w:rsidR="001121F3" w:rsidRPr="00BB26A9" w:rsidRDefault="001121F3" w:rsidP="006A15DB">
            <w:r w:rsidRPr="00BB26A9">
              <w:rPr>
                <w:rFonts w:ascii="Sylfaen" w:hAnsi="Sylfaen"/>
                <w:sz w:val="18"/>
                <w:szCs w:val="18"/>
              </w:rPr>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rPr>
            </w:pPr>
            <w:r w:rsidRPr="009706B0">
              <w:rPr>
                <w:rFonts w:ascii="GHEA Grapalat" w:hAnsi="GHEA Grapalat"/>
                <w:color w:val="000000"/>
                <w:sz w:val="16"/>
              </w:rPr>
              <w:t>100</w:t>
            </w:r>
          </w:p>
        </w:tc>
        <w:tc>
          <w:tcPr>
            <w:tcW w:w="880" w:type="dxa"/>
          </w:tcPr>
          <w:p w:rsidR="001121F3" w:rsidRDefault="001121F3">
            <w:r w:rsidRPr="000B1412">
              <w:rPr>
                <w:sz w:val="16"/>
                <w:szCs w:val="16"/>
              </w:rPr>
              <w:t xml:space="preserve">Провайдер аптечных сетей в Армавирском марзе, с.Гай Исаакян 1,22д, не </w:t>
            </w:r>
            <w:r w:rsidRPr="000B1412">
              <w:rPr>
                <w:sz w:val="16"/>
                <w:szCs w:val="16"/>
              </w:rPr>
              <w:lastRenderedPageBreak/>
              <w:t>более 5 км</w:t>
            </w:r>
          </w:p>
        </w:tc>
        <w:tc>
          <w:tcPr>
            <w:tcW w:w="1158" w:type="dxa"/>
            <w:vAlign w:val="center"/>
          </w:tcPr>
          <w:p w:rsidR="001121F3" w:rsidRPr="00B54C24" w:rsidRDefault="001121F3" w:rsidP="004E047B">
            <w:pPr>
              <w:jc w:val="center"/>
              <w:rPr>
                <w:rFonts w:ascii="GHEA Grapalat" w:hAnsi="GHEA Grapalat"/>
                <w:i/>
                <w:color w:val="000000"/>
                <w:sz w:val="12"/>
              </w:rPr>
            </w:pPr>
            <w:r w:rsidRPr="009706B0">
              <w:rPr>
                <w:rFonts w:ascii="GHEA Grapalat" w:hAnsi="GHEA Grapalat"/>
                <w:color w:val="000000"/>
                <w:sz w:val="16"/>
              </w:rPr>
              <w:lastRenderedPageBreak/>
              <w:t>100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186</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33671113</w:t>
            </w:r>
          </w:p>
        </w:tc>
        <w:tc>
          <w:tcPr>
            <w:tcW w:w="1559" w:type="dxa"/>
          </w:tcPr>
          <w:p w:rsidR="001121F3" w:rsidRPr="00BB26A9" w:rsidRDefault="001121F3" w:rsidP="004E047B">
            <w:pPr>
              <w:ind w:left="108"/>
              <w:jc w:val="both"/>
              <w:rPr>
                <w:rFonts w:ascii="Sylfaen" w:hAnsi="Sylfaen"/>
                <w:sz w:val="20"/>
              </w:rPr>
            </w:pPr>
            <w:r w:rsidRPr="00BB26A9">
              <w:rPr>
                <w:rFonts w:ascii="Sylfaen" w:hAnsi="Sylfaen"/>
                <w:sz w:val="20"/>
              </w:rPr>
              <w:t>Сальбутамол 2 мг / 5 мл сиропа</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pPr>
              <w:ind w:left="108"/>
              <w:jc w:val="both"/>
              <w:rPr>
                <w:rFonts w:ascii="Sylfaen" w:hAnsi="Sylfaen"/>
                <w:sz w:val="20"/>
              </w:rPr>
            </w:pPr>
            <w:r w:rsidRPr="00BB26A9">
              <w:rPr>
                <w:rFonts w:ascii="Sylfaen" w:hAnsi="Sylfaen"/>
                <w:sz w:val="20"/>
              </w:rPr>
              <w:t>Сальбутамол 2 мг / 5 мл сиропа</w:t>
            </w:r>
          </w:p>
        </w:tc>
        <w:tc>
          <w:tcPr>
            <w:tcW w:w="1085" w:type="dxa"/>
          </w:tcPr>
          <w:p w:rsidR="001121F3" w:rsidRPr="00BB26A9" w:rsidRDefault="001121F3" w:rsidP="006A15DB">
            <w:pPr>
              <w:ind w:left="108"/>
              <w:jc w:val="both"/>
              <w:rPr>
                <w:rFonts w:ascii="Sylfaen" w:hAnsi="Sylfaen"/>
                <w:sz w:val="20"/>
                <w:lang w:val="hy-AM"/>
              </w:rPr>
            </w:pPr>
            <w:r w:rsidRPr="00BB26A9">
              <w:rPr>
                <w:rFonts w:ascii="Sylfaen" w:hAnsi="Sylfaen"/>
                <w:color w:val="000000"/>
                <w:sz w:val="18"/>
                <w:szCs w:val="18"/>
              </w:rPr>
              <w:t>шт</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rPr>
            </w:pPr>
            <w:r w:rsidRPr="009706B0">
              <w:rPr>
                <w:rFonts w:ascii="GHEA Grapalat" w:hAnsi="GHEA Grapalat"/>
                <w:color w:val="000000"/>
                <w:sz w:val="16"/>
              </w:rPr>
              <w:t>15</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rPr>
            </w:pPr>
            <w:r w:rsidRPr="009706B0">
              <w:rPr>
                <w:rFonts w:ascii="GHEA Grapalat" w:hAnsi="GHEA Grapalat"/>
                <w:color w:val="000000"/>
                <w:sz w:val="16"/>
              </w:rPr>
              <w:t>15</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187</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33621510</w:t>
            </w:r>
          </w:p>
        </w:tc>
        <w:tc>
          <w:tcPr>
            <w:tcW w:w="1559" w:type="dxa"/>
          </w:tcPr>
          <w:p w:rsidR="001121F3" w:rsidRPr="00BB26A9" w:rsidRDefault="001121F3" w:rsidP="004E047B">
            <w:pPr>
              <w:jc w:val="both"/>
              <w:rPr>
                <w:rFonts w:ascii="Sylfaen" w:hAnsi="Sylfaen"/>
                <w:sz w:val="20"/>
              </w:rPr>
            </w:pPr>
            <w:r w:rsidRPr="00BB26A9">
              <w:rPr>
                <w:rFonts w:ascii="Sylfaen" w:hAnsi="Sylfaen"/>
                <w:sz w:val="20"/>
              </w:rPr>
              <w:t>Каптоприл 50 мг</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pPr>
              <w:jc w:val="both"/>
              <w:rPr>
                <w:rFonts w:ascii="Sylfaen" w:hAnsi="Sylfaen"/>
                <w:sz w:val="20"/>
              </w:rPr>
            </w:pPr>
            <w:r w:rsidRPr="00BB26A9">
              <w:rPr>
                <w:rFonts w:ascii="Sylfaen" w:hAnsi="Sylfaen"/>
                <w:sz w:val="20"/>
              </w:rPr>
              <w:t>Каптоприл 50 мг</w:t>
            </w:r>
          </w:p>
        </w:tc>
        <w:tc>
          <w:tcPr>
            <w:tcW w:w="1085" w:type="dxa"/>
          </w:tcPr>
          <w:p w:rsidR="001121F3" w:rsidRPr="00BB26A9" w:rsidRDefault="001121F3" w:rsidP="006A15DB">
            <w:r w:rsidRPr="00BB26A9">
              <w:rPr>
                <w:rFonts w:ascii="Sylfaen" w:hAnsi="Sylfaen"/>
                <w:sz w:val="18"/>
                <w:szCs w:val="18"/>
              </w:rPr>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rPr>
            </w:pPr>
            <w:r w:rsidRPr="009706B0">
              <w:rPr>
                <w:rFonts w:ascii="GHEA Grapalat" w:hAnsi="GHEA Grapalat"/>
                <w:color w:val="000000"/>
                <w:sz w:val="16"/>
              </w:rPr>
              <w:t>100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rPr>
            </w:pPr>
            <w:r w:rsidRPr="009706B0">
              <w:rPr>
                <w:rFonts w:ascii="GHEA Grapalat" w:hAnsi="GHEA Grapalat"/>
                <w:color w:val="000000"/>
                <w:sz w:val="16"/>
              </w:rPr>
              <w:t>100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DD57F4" w:rsidRDefault="001121F3" w:rsidP="004E047B">
            <w:pPr>
              <w:jc w:val="center"/>
              <w:rPr>
                <w:rFonts w:ascii="GHEA Grapalat" w:hAnsi="GHEA Grapalat"/>
                <w:i/>
                <w:color w:val="000000"/>
                <w:sz w:val="20"/>
                <w:szCs w:val="20"/>
              </w:rPr>
            </w:pPr>
            <w:r w:rsidRPr="00DD57F4">
              <w:rPr>
                <w:rFonts w:ascii="GHEA Grapalat" w:hAnsi="GHEA Grapalat"/>
                <w:i/>
                <w:color w:val="000000"/>
                <w:sz w:val="20"/>
                <w:szCs w:val="20"/>
              </w:rPr>
              <w:t>188</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DD57F4">
              <w:rPr>
                <w:rFonts w:ascii="GHEA Grapalat" w:hAnsi="GHEA Grapalat"/>
                <w:i/>
                <w:color w:val="000000"/>
                <w:sz w:val="16"/>
                <w:szCs w:val="16"/>
              </w:rPr>
              <w:t>33691176</w:t>
            </w:r>
          </w:p>
        </w:tc>
        <w:tc>
          <w:tcPr>
            <w:tcW w:w="1559" w:type="dxa"/>
          </w:tcPr>
          <w:p w:rsidR="001121F3" w:rsidRPr="00BB26A9" w:rsidRDefault="001121F3" w:rsidP="004E047B">
            <w:pPr>
              <w:ind w:left="108"/>
              <w:jc w:val="both"/>
              <w:rPr>
                <w:rFonts w:ascii="Sylfaen" w:hAnsi="Sylfaen"/>
                <w:sz w:val="20"/>
              </w:rPr>
            </w:pPr>
            <w:r w:rsidRPr="00BB26A9">
              <w:rPr>
                <w:rFonts w:ascii="Sylfaen" w:hAnsi="Sylfaen"/>
                <w:sz w:val="20"/>
              </w:rPr>
              <w:t>Сенадекс:</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pPr>
              <w:ind w:left="108"/>
              <w:jc w:val="both"/>
              <w:rPr>
                <w:rFonts w:ascii="Sylfaen" w:hAnsi="Sylfaen"/>
                <w:sz w:val="20"/>
              </w:rPr>
            </w:pPr>
            <w:r w:rsidRPr="00BB26A9">
              <w:rPr>
                <w:rFonts w:ascii="Sylfaen" w:hAnsi="Sylfaen"/>
                <w:sz w:val="20"/>
              </w:rPr>
              <w:t>Сенадекс:</w:t>
            </w:r>
          </w:p>
        </w:tc>
        <w:tc>
          <w:tcPr>
            <w:tcW w:w="1085" w:type="dxa"/>
          </w:tcPr>
          <w:p w:rsidR="001121F3" w:rsidRPr="00BB26A9" w:rsidRDefault="001121F3" w:rsidP="006A15DB">
            <w:r w:rsidRPr="00BB26A9">
              <w:rPr>
                <w:rFonts w:ascii="Sylfaen" w:hAnsi="Sylfaen"/>
                <w:sz w:val="18"/>
                <w:szCs w:val="18"/>
              </w:rPr>
              <w:t>таблетка</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B54C24" w:rsidRDefault="001121F3" w:rsidP="004E047B">
            <w:pPr>
              <w:jc w:val="center"/>
              <w:rPr>
                <w:rFonts w:ascii="GHEA Grapalat" w:hAnsi="GHEA Grapalat"/>
                <w:i/>
                <w:color w:val="000000"/>
                <w:sz w:val="12"/>
              </w:rPr>
            </w:pPr>
            <w:r w:rsidRPr="009706B0">
              <w:rPr>
                <w:rFonts w:ascii="GHEA Grapalat" w:hAnsi="GHEA Grapalat"/>
                <w:color w:val="000000"/>
                <w:sz w:val="16"/>
              </w:rPr>
              <w:t>500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B54C24" w:rsidRDefault="001121F3" w:rsidP="004E047B">
            <w:pPr>
              <w:jc w:val="center"/>
              <w:rPr>
                <w:rFonts w:ascii="GHEA Grapalat" w:hAnsi="GHEA Grapalat"/>
                <w:i/>
                <w:color w:val="000000"/>
                <w:sz w:val="12"/>
              </w:rPr>
            </w:pPr>
            <w:r w:rsidRPr="009706B0">
              <w:rPr>
                <w:rFonts w:ascii="GHEA Grapalat" w:hAnsi="GHEA Grapalat"/>
                <w:color w:val="000000"/>
                <w:sz w:val="16"/>
              </w:rPr>
              <w:t>500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A36DE0" w:rsidRDefault="001121F3" w:rsidP="004E047B">
            <w:pPr>
              <w:jc w:val="center"/>
              <w:rPr>
                <w:rFonts w:ascii="GHEA Grapalat" w:hAnsi="GHEA Grapalat"/>
                <w:i/>
                <w:color w:val="000000"/>
                <w:sz w:val="20"/>
                <w:szCs w:val="20"/>
              </w:rPr>
            </w:pPr>
            <w:r w:rsidRPr="00A36DE0">
              <w:rPr>
                <w:rFonts w:ascii="GHEA Grapalat" w:hAnsi="GHEA Grapalat"/>
                <w:i/>
                <w:sz w:val="20"/>
              </w:rPr>
              <w:t>189</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2D6D69">
              <w:rPr>
                <w:rFonts w:ascii="GHEA Grapalat" w:hAnsi="GHEA Grapalat"/>
                <w:color w:val="000000"/>
                <w:sz w:val="16"/>
                <w:szCs w:val="16"/>
              </w:rPr>
              <w:t>33691270</w:t>
            </w:r>
          </w:p>
        </w:tc>
        <w:tc>
          <w:tcPr>
            <w:tcW w:w="1559" w:type="dxa"/>
          </w:tcPr>
          <w:p w:rsidR="001121F3" w:rsidRPr="00BB26A9" w:rsidRDefault="001121F3" w:rsidP="004E047B">
            <w:pPr>
              <w:ind w:left="108"/>
              <w:jc w:val="both"/>
              <w:rPr>
                <w:rFonts w:ascii="Sylfaen" w:hAnsi="Sylfaen"/>
                <w:sz w:val="20"/>
              </w:rPr>
            </w:pPr>
            <w:r>
              <w:rPr>
                <w:rFonts w:ascii="Sylfaen" w:hAnsi="Sylfaen"/>
                <w:sz w:val="20"/>
              </w:rPr>
              <w:t>Флутиказон</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pPr>
              <w:ind w:left="108"/>
              <w:jc w:val="both"/>
              <w:rPr>
                <w:rFonts w:ascii="Sylfaen" w:hAnsi="Sylfaen"/>
                <w:sz w:val="20"/>
              </w:rPr>
            </w:pPr>
            <w:r>
              <w:rPr>
                <w:rFonts w:ascii="Sylfaen" w:hAnsi="Sylfaen"/>
                <w:sz w:val="20"/>
              </w:rPr>
              <w:t>Флутиказон</w:t>
            </w:r>
          </w:p>
        </w:tc>
        <w:tc>
          <w:tcPr>
            <w:tcW w:w="1085" w:type="dxa"/>
          </w:tcPr>
          <w:p w:rsidR="001121F3" w:rsidRDefault="001121F3">
            <w:r w:rsidRPr="006C688E">
              <w:rPr>
                <w:rFonts w:ascii="Sylfaen" w:hAnsi="Sylfaen"/>
                <w:color w:val="000000"/>
                <w:sz w:val="18"/>
                <w:szCs w:val="18"/>
              </w:rPr>
              <w:t>шт</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9706B0" w:rsidRDefault="001121F3" w:rsidP="004E047B">
            <w:pPr>
              <w:jc w:val="center"/>
              <w:rPr>
                <w:rFonts w:ascii="GHEA Grapalat" w:hAnsi="GHEA Grapalat"/>
                <w:color w:val="000000"/>
                <w:sz w:val="16"/>
              </w:rPr>
            </w:pPr>
            <w:r>
              <w:rPr>
                <w:rFonts w:ascii="GHEA Grapalat" w:hAnsi="GHEA Grapalat"/>
                <w:color w:val="000000"/>
                <w:sz w:val="16"/>
              </w:rPr>
              <w:t>5</w:t>
            </w:r>
          </w:p>
        </w:tc>
        <w:tc>
          <w:tcPr>
            <w:tcW w:w="880" w:type="dxa"/>
          </w:tcPr>
          <w:p w:rsidR="001121F3" w:rsidRDefault="001121F3">
            <w:r w:rsidRPr="000B1412">
              <w:rPr>
                <w:sz w:val="16"/>
                <w:szCs w:val="16"/>
              </w:rPr>
              <w:t xml:space="preserve">Провайдер аптечных сетей в Армавирском марзе, с.Гай Исаакян 1,22д, не </w:t>
            </w:r>
            <w:r w:rsidRPr="000B1412">
              <w:rPr>
                <w:sz w:val="16"/>
                <w:szCs w:val="16"/>
              </w:rPr>
              <w:lastRenderedPageBreak/>
              <w:t>более 5 км</w:t>
            </w:r>
          </w:p>
        </w:tc>
        <w:tc>
          <w:tcPr>
            <w:tcW w:w="1158" w:type="dxa"/>
            <w:vAlign w:val="center"/>
          </w:tcPr>
          <w:p w:rsidR="001121F3" w:rsidRPr="009706B0" w:rsidRDefault="001121F3" w:rsidP="004E047B">
            <w:pPr>
              <w:jc w:val="center"/>
              <w:rPr>
                <w:rFonts w:ascii="GHEA Grapalat" w:hAnsi="GHEA Grapalat"/>
                <w:color w:val="000000"/>
                <w:sz w:val="16"/>
              </w:rPr>
            </w:pPr>
            <w:r>
              <w:rPr>
                <w:rFonts w:ascii="GHEA Grapalat" w:hAnsi="GHEA Grapalat"/>
                <w:color w:val="000000"/>
                <w:sz w:val="16"/>
              </w:rPr>
              <w:lastRenderedPageBreak/>
              <w:t>5</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A36DE0" w:rsidRDefault="001121F3" w:rsidP="004E047B">
            <w:pPr>
              <w:jc w:val="center"/>
              <w:rPr>
                <w:rFonts w:ascii="GHEA Grapalat" w:hAnsi="GHEA Grapalat"/>
                <w:i/>
                <w:color w:val="000000"/>
                <w:sz w:val="20"/>
                <w:szCs w:val="20"/>
              </w:rPr>
            </w:pPr>
            <w:r w:rsidRPr="00A36DE0">
              <w:rPr>
                <w:rFonts w:ascii="GHEA Grapalat" w:hAnsi="GHEA Grapalat"/>
                <w:i/>
                <w:sz w:val="20"/>
              </w:rPr>
              <w:t>190</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2D6D69">
              <w:rPr>
                <w:rFonts w:ascii="GHEA Grapalat" w:hAnsi="GHEA Grapalat"/>
                <w:color w:val="000000"/>
                <w:sz w:val="16"/>
                <w:szCs w:val="16"/>
              </w:rPr>
              <w:t>33671110</w:t>
            </w:r>
          </w:p>
        </w:tc>
        <w:tc>
          <w:tcPr>
            <w:tcW w:w="1559" w:type="dxa"/>
          </w:tcPr>
          <w:p w:rsidR="001121F3" w:rsidRPr="00BB26A9" w:rsidRDefault="001121F3" w:rsidP="004E047B">
            <w:pPr>
              <w:ind w:left="108"/>
              <w:jc w:val="both"/>
              <w:rPr>
                <w:rFonts w:ascii="Sylfaen" w:hAnsi="Sylfaen"/>
                <w:sz w:val="20"/>
              </w:rPr>
            </w:pPr>
            <w:r>
              <w:rPr>
                <w:rFonts w:ascii="Sylfaen" w:hAnsi="Sylfaen"/>
                <w:sz w:val="20"/>
              </w:rPr>
              <w:t xml:space="preserve">Беклометазон </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pPr>
              <w:ind w:left="108"/>
              <w:jc w:val="both"/>
              <w:rPr>
                <w:rFonts w:ascii="Sylfaen" w:hAnsi="Sylfaen"/>
                <w:sz w:val="20"/>
              </w:rPr>
            </w:pPr>
            <w:r>
              <w:rPr>
                <w:rFonts w:ascii="Sylfaen" w:hAnsi="Sylfaen"/>
                <w:sz w:val="20"/>
              </w:rPr>
              <w:t xml:space="preserve">Беклометазон </w:t>
            </w:r>
          </w:p>
        </w:tc>
        <w:tc>
          <w:tcPr>
            <w:tcW w:w="1085" w:type="dxa"/>
          </w:tcPr>
          <w:p w:rsidR="001121F3" w:rsidRDefault="001121F3">
            <w:r w:rsidRPr="006C688E">
              <w:rPr>
                <w:rFonts w:ascii="Sylfaen" w:hAnsi="Sylfaen"/>
                <w:color w:val="000000"/>
                <w:sz w:val="18"/>
                <w:szCs w:val="18"/>
              </w:rPr>
              <w:t>шт</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9706B0" w:rsidRDefault="001121F3" w:rsidP="004E047B">
            <w:pPr>
              <w:jc w:val="center"/>
              <w:rPr>
                <w:rFonts w:ascii="GHEA Grapalat" w:hAnsi="GHEA Grapalat"/>
                <w:color w:val="000000"/>
                <w:sz w:val="16"/>
              </w:rPr>
            </w:pPr>
            <w:r>
              <w:rPr>
                <w:rFonts w:ascii="GHEA Grapalat" w:hAnsi="GHEA Grapalat"/>
                <w:color w:val="000000"/>
                <w:sz w:val="16"/>
              </w:rPr>
              <w:t>5</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9706B0" w:rsidRDefault="001121F3" w:rsidP="004E047B">
            <w:pPr>
              <w:jc w:val="center"/>
              <w:rPr>
                <w:rFonts w:ascii="GHEA Grapalat" w:hAnsi="GHEA Grapalat"/>
                <w:color w:val="000000"/>
                <w:sz w:val="16"/>
              </w:rPr>
            </w:pPr>
            <w:r>
              <w:rPr>
                <w:rFonts w:ascii="GHEA Grapalat" w:hAnsi="GHEA Grapalat"/>
                <w:color w:val="000000"/>
                <w:sz w:val="16"/>
              </w:rPr>
              <w:t>5</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A36DE0" w:rsidRDefault="001121F3" w:rsidP="004E047B">
            <w:pPr>
              <w:jc w:val="center"/>
              <w:rPr>
                <w:rFonts w:ascii="GHEA Grapalat" w:hAnsi="GHEA Grapalat"/>
                <w:i/>
                <w:color w:val="000000"/>
                <w:sz w:val="20"/>
                <w:szCs w:val="20"/>
              </w:rPr>
            </w:pPr>
            <w:r w:rsidRPr="00A36DE0">
              <w:rPr>
                <w:rFonts w:ascii="GHEA Grapalat" w:hAnsi="GHEA Grapalat"/>
                <w:i/>
                <w:sz w:val="20"/>
              </w:rPr>
              <w:t>191</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2D6D69">
              <w:rPr>
                <w:rFonts w:ascii="GHEA Grapalat" w:hAnsi="GHEA Grapalat"/>
                <w:color w:val="000000"/>
                <w:sz w:val="16"/>
                <w:szCs w:val="16"/>
              </w:rPr>
              <w:t>33671110</w:t>
            </w:r>
          </w:p>
        </w:tc>
        <w:tc>
          <w:tcPr>
            <w:tcW w:w="1559" w:type="dxa"/>
          </w:tcPr>
          <w:p w:rsidR="001121F3" w:rsidRDefault="001121F3" w:rsidP="004E047B">
            <w:r w:rsidRPr="00F915D1">
              <w:rPr>
                <w:rFonts w:ascii="Sylfaen" w:hAnsi="Sylfaen"/>
                <w:sz w:val="20"/>
              </w:rPr>
              <w:t xml:space="preserve">Беклометазон </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Default="001121F3" w:rsidP="004E047B">
            <w:r w:rsidRPr="00F915D1">
              <w:rPr>
                <w:rFonts w:ascii="Sylfaen" w:hAnsi="Sylfaen"/>
                <w:sz w:val="20"/>
              </w:rPr>
              <w:t xml:space="preserve">Беклометазон </w:t>
            </w:r>
          </w:p>
        </w:tc>
        <w:tc>
          <w:tcPr>
            <w:tcW w:w="1085" w:type="dxa"/>
          </w:tcPr>
          <w:p w:rsidR="001121F3" w:rsidRDefault="001121F3">
            <w:r w:rsidRPr="006C688E">
              <w:rPr>
                <w:rFonts w:ascii="Sylfaen" w:hAnsi="Sylfaen"/>
                <w:color w:val="000000"/>
                <w:sz w:val="18"/>
                <w:szCs w:val="18"/>
              </w:rPr>
              <w:t>шт</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9706B0" w:rsidRDefault="001121F3" w:rsidP="004E047B">
            <w:pPr>
              <w:jc w:val="center"/>
              <w:rPr>
                <w:rFonts w:ascii="GHEA Grapalat" w:hAnsi="GHEA Grapalat"/>
                <w:color w:val="000000"/>
                <w:sz w:val="16"/>
              </w:rPr>
            </w:pPr>
            <w:r>
              <w:rPr>
                <w:rFonts w:ascii="GHEA Grapalat" w:hAnsi="GHEA Grapalat"/>
                <w:color w:val="000000"/>
                <w:sz w:val="16"/>
              </w:rPr>
              <w:t>5</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9706B0" w:rsidRDefault="001121F3" w:rsidP="004E047B">
            <w:pPr>
              <w:jc w:val="center"/>
              <w:rPr>
                <w:rFonts w:ascii="GHEA Grapalat" w:hAnsi="GHEA Grapalat"/>
                <w:color w:val="000000"/>
                <w:sz w:val="16"/>
              </w:rPr>
            </w:pPr>
            <w:r>
              <w:rPr>
                <w:rFonts w:ascii="GHEA Grapalat" w:hAnsi="GHEA Grapalat"/>
                <w:color w:val="000000"/>
                <w:sz w:val="16"/>
              </w:rPr>
              <w:t>5</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A36DE0" w:rsidRDefault="001121F3" w:rsidP="004E047B">
            <w:pPr>
              <w:jc w:val="center"/>
              <w:rPr>
                <w:rFonts w:ascii="GHEA Grapalat" w:hAnsi="GHEA Grapalat"/>
                <w:i/>
                <w:color w:val="000000"/>
                <w:sz w:val="20"/>
                <w:szCs w:val="20"/>
              </w:rPr>
            </w:pPr>
            <w:r w:rsidRPr="00A36DE0">
              <w:rPr>
                <w:rFonts w:ascii="GHEA Grapalat" w:hAnsi="GHEA Grapalat"/>
                <w:i/>
                <w:sz w:val="20"/>
              </w:rPr>
              <w:t>192</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2D6D69">
              <w:rPr>
                <w:rFonts w:ascii="GHEA Grapalat" w:hAnsi="GHEA Grapalat"/>
                <w:color w:val="000000"/>
                <w:sz w:val="16"/>
                <w:szCs w:val="16"/>
              </w:rPr>
              <w:t>33671110</w:t>
            </w:r>
          </w:p>
        </w:tc>
        <w:tc>
          <w:tcPr>
            <w:tcW w:w="1559" w:type="dxa"/>
          </w:tcPr>
          <w:p w:rsidR="001121F3" w:rsidRDefault="001121F3" w:rsidP="004E047B">
            <w:r w:rsidRPr="00F915D1">
              <w:rPr>
                <w:rFonts w:ascii="Sylfaen" w:hAnsi="Sylfaen"/>
                <w:sz w:val="20"/>
              </w:rPr>
              <w:t xml:space="preserve">Беклометазон </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Default="001121F3" w:rsidP="004E047B">
            <w:r w:rsidRPr="00F915D1">
              <w:rPr>
                <w:rFonts w:ascii="Sylfaen" w:hAnsi="Sylfaen"/>
                <w:sz w:val="20"/>
              </w:rPr>
              <w:t xml:space="preserve">Беклометазон </w:t>
            </w:r>
          </w:p>
        </w:tc>
        <w:tc>
          <w:tcPr>
            <w:tcW w:w="1085" w:type="dxa"/>
          </w:tcPr>
          <w:p w:rsidR="001121F3" w:rsidRDefault="001121F3">
            <w:r w:rsidRPr="006C688E">
              <w:rPr>
                <w:rFonts w:ascii="Sylfaen" w:hAnsi="Sylfaen"/>
                <w:color w:val="000000"/>
                <w:sz w:val="18"/>
                <w:szCs w:val="18"/>
              </w:rPr>
              <w:t>шт</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9706B0" w:rsidRDefault="001121F3" w:rsidP="004E047B">
            <w:pPr>
              <w:jc w:val="center"/>
              <w:rPr>
                <w:rFonts w:ascii="GHEA Grapalat" w:hAnsi="GHEA Grapalat"/>
                <w:color w:val="000000"/>
                <w:sz w:val="16"/>
              </w:rPr>
            </w:pPr>
            <w:r>
              <w:rPr>
                <w:rFonts w:ascii="GHEA Grapalat" w:hAnsi="GHEA Grapalat"/>
                <w:color w:val="000000"/>
                <w:sz w:val="16"/>
              </w:rPr>
              <w:t>5</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9706B0" w:rsidRDefault="001121F3" w:rsidP="004E047B">
            <w:pPr>
              <w:jc w:val="center"/>
              <w:rPr>
                <w:rFonts w:ascii="GHEA Grapalat" w:hAnsi="GHEA Grapalat"/>
                <w:color w:val="000000"/>
                <w:sz w:val="16"/>
              </w:rPr>
            </w:pPr>
            <w:r>
              <w:rPr>
                <w:rFonts w:ascii="GHEA Grapalat" w:hAnsi="GHEA Grapalat"/>
                <w:color w:val="000000"/>
                <w:sz w:val="16"/>
              </w:rPr>
              <w:t>5</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A36DE0" w:rsidRDefault="001121F3" w:rsidP="004E047B">
            <w:pPr>
              <w:jc w:val="center"/>
              <w:rPr>
                <w:rFonts w:ascii="GHEA Grapalat" w:hAnsi="GHEA Grapalat"/>
                <w:i/>
                <w:color w:val="000000"/>
                <w:sz w:val="20"/>
                <w:szCs w:val="20"/>
              </w:rPr>
            </w:pPr>
            <w:r w:rsidRPr="00A36DE0">
              <w:rPr>
                <w:rFonts w:ascii="GHEA Grapalat" w:hAnsi="GHEA Grapalat"/>
                <w:i/>
                <w:sz w:val="20"/>
              </w:rPr>
              <w:t>193</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2D6D69">
              <w:rPr>
                <w:rFonts w:ascii="GHEA Grapalat" w:hAnsi="GHEA Grapalat"/>
                <w:color w:val="000000"/>
                <w:sz w:val="16"/>
                <w:szCs w:val="16"/>
              </w:rPr>
              <w:t>33671111</w:t>
            </w:r>
          </w:p>
        </w:tc>
        <w:tc>
          <w:tcPr>
            <w:tcW w:w="1559" w:type="dxa"/>
          </w:tcPr>
          <w:p w:rsidR="001121F3" w:rsidRPr="00BB26A9" w:rsidRDefault="001121F3" w:rsidP="004E047B">
            <w:pPr>
              <w:ind w:left="108"/>
              <w:jc w:val="both"/>
              <w:rPr>
                <w:rFonts w:ascii="Sylfaen" w:hAnsi="Sylfaen"/>
                <w:sz w:val="20"/>
              </w:rPr>
            </w:pPr>
            <w:r>
              <w:rPr>
                <w:rFonts w:ascii="Sylfaen" w:hAnsi="Sylfaen"/>
                <w:sz w:val="20"/>
              </w:rPr>
              <w:t>Будесонид +формотерол</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pPr>
              <w:ind w:left="108"/>
              <w:jc w:val="both"/>
              <w:rPr>
                <w:rFonts w:ascii="Sylfaen" w:hAnsi="Sylfaen"/>
                <w:sz w:val="20"/>
              </w:rPr>
            </w:pPr>
            <w:r>
              <w:rPr>
                <w:rFonts w:ascii="Sylfaen" w:hAnsi="Sylfaen"/>
                <w:sz w:val="20"/>
              </w:rPr>
              <w:t>Будесонид +формотерол</w:t>
            </w:r>
          </w:p>
        </w:tc>
        <w:tc>
          <w:tcPr>
            <w:tcW w:w="1085" w:type="dxa"/>
          </w:tcPr>
          <w:p w:rsidR="001121F3" w:rsidRDefault="001121F3">
            <w:r w:rsidRPr="006C688E">
              <w:rPr>
                <w:rFonts w:ascii="Sylfaen" w:hAnsi="Sylfaen"/>
                <w:color w:val="000000"/>
                <w:sz w:val="18"/>
                <w:szCs w:val="18"/>
              </w:rPr>
              <w:t>шт</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9706B0" w:rsidRDefault="001121F3" w:rsidP="004E047B">
            <w:pPr>
              <w:jc w:val="center"/>
              <w:rPr>
                <w:rFonts w:ascii="GHEA Grapalat" w:hAnsi="GHEA Grapalat"/>
                <w:color w:val="000000"/>
                <w:sz w:val="16"/>
              </w:rPr>
            </w:pPr>
            <w:r>
              <w:rPr>
                <w:rFonts w:ascii="GHEA Grapalat" w:hAnsi="GHEA Grapalat"/>
                <w:color w:val="000000"/>
                <w:sz w:val="16"/>
              </w:rPr>
              <w:t>5</w:t>
            </w:r>
          </w:p>
        </w:tc>
        <w:tc>
          <w:tcPr>
            <w:tcW w:w="880" w:type="dxa"/>
          </w:tcPr>
          <w:p w:rsidR="001121F3" w:rsidRDefault="001121F3">
            <w:r w:rsidRPr="000B1412">
              <w:rPr>
                <w:sz w:val="16"/>
                <w:szCs w:val="16"/>
              </w:rPr>
              <w:t xml:space="preserve">Провайдер аптечных сетей в Армавирском марзе, с.Гай Исаакян 1,22д, не </w:t>
            </w:r>
            <w:r w:rsidRPr="000B1412">
              <w:rPr>
                <w:sz w:val="16"/>
                <w:szCs w:val="16"/>
              </w:rPr>
              <w:lastRenderedPageBreak/>
              <w:t>более 5 км</w:t>
            </w:r>
          </w:p>
        </w:tc>
        <w:tc>
          <w:tcPr>
            <w:tcW w:w="1158" w:type="dxa"/>
            <w:vAlign w:val="center"/>
          </w:tcPr>
          <w:p w:rsidR="001121F3" w:rsidRPr="009706B0" w:rsidRDefault="001121F3" w:rsidP="004E047B">
            <w:pPr>
              <w:jc w:val="center"/>
              <w:rPr>
                <w:rFonts w:ascii="GHEA Grapalat" w:hAnsi="GHEA Grapalat"/>
                <w:color w:val="000000"/>
                <w:sz w:val="16"/>
              </w:rPr>
            </w:pPr>
            <w:r>
              <w:rPr>
                <w:rFonts w:ascii="GHEA Grapalat" w:hAnsi="GHEA Grapalat"/>
                <w:color w:val="000000"/>
                <w:sz w:val="16"/>
              </w:rPr>
              <w:lastRenderedPageBreak/>
              <w:t>5</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A36DE0" w:rsidRDefault="001121F3" w:rsidP="004E047B">
            <w:pPr>
              <w:jc w:val="center"/>
              <w:rPr>
                <w:rFonts w:ascii="GHEA Grapalat" w:hAnsi="GHEA Grapalat"/>
                <w:i/>
                <w:color w:val="000000"/>
                <w:sz w:val="20"/>
                <w:szCs w:val="20"/>
              </w:rPr>
            </w:pPr>
            <w:r w:rsidRPr="00A36DE0">
              <w:rPr>
                <w:rFonts w:ascii="GHEA Grapalat" w:hAnsi="GHEA Grapalat"/>
                <w:i/>
                <w:sz w:val="20"/>
              </w:rPr>
              <w:t>194</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2D6D69">
              <w:rPr>
                <w:rFonts w:ascii="GHEA Grapalat" w:hAnsi="GHEA Grapalat"/>
                <w:color w:val="000000"/>
                <w:sz w:val="16"/>
                <w:szCs w:val="16"/>
              </w:rPr>
              <w:t>33671111</w:t>
            </w:r>
          </w:p>
        </w:tc>
        <w:tc>
          <w:tcPr>
            <w:tcW w:w="1559" w:type="dxa"/>
          </w:tcPr>
          <w:p w:rsidR="001121F3" w:rsidRPr="00BB26A9" w:rsidRDefault="001121F3" w:rsidP="004E047B">
            <w:pPr>
              <w:ind w:left="108"/>
              <w:jc w:val="both"/>
              <w:rPr>
                <w:rFonts w:ascii="Sylfaen" w:hAnsi="Sylfaen"/>
                <w:sz w:val="20"/>
              </w:rPr>
            </w:pPr>
            <w:r>
              <w:rPr>
                <w:rFonts w:ascii="Sylfaen" w:hAnsi="Sylfaen"/>
                <w:sz w:val="20"/>
              </w:rPr>
              <w:t>Будесонид +формотерол</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pPr>
              <w:ind w:left="108"/>
              <w:jc w:val="both"/>
              <w:rPr>
                <w:rFonts w:ascii="Sylfaen" w:hAnsi="Sylfaen"/>
                <w:sz w:val="20"/>
              </w:rPr>
            </w:pPr>
            <w:r>
              <w:rPr>
                <w:rFonts w:ascii="Sylfaen" w:hAnsi="Sylfaen"/>
                <w:sz w:val="20"/>
              </w:rPr>
              <w:t>Будесонид +формотерол</w:t>
            </w:r>
          </w:p>
        </w:tc>
        <w:tc>
          <w:tcPr>
            <w:tcW w:w="1085" w:type="dxa"/>
          </w:tcPr>
          <w:p w:rsidR="001121F3" w:rsidRDefault="001121F3">
            <w:r w:rsidRPr="006C688E">
              <w:rPr>
                <w:rFonts w:ascii="Sylfaen" w:hAnsi="Sylfaen"/>
                <w:color w:val="000000"/>
                <w:sz w:val="18"/>
                <w:szCs w:val="18"/>
              </w:rPr>
              <w:t>шт</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9706B0" w:rsidRDefault="001121F3" w:rsidP="004E047B">
            <w:pPr>
              <w:jc w:val="center"/>
              <w:rPr>
                <w:rFonts w:ascii="GHEA Grapalat" w:hAnsi="GHEA Grapalat"/>
                <w:color w:val="000000"/>
                <w:sz w:val="16"/>
              </w:rPr>
            </w:pPr>
            <w:r>
              <w:rPr>
                <w:rFonts w:ascii="GHEA Grapalat" w:hAnsi="GHEA Grapalat"/>
                <w:color w:val="000000"/>
                <w:sz w:val="16"/>
              </w:rPr>
              <w:t>5</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9706B0" w:rsidRDefault="001121F3" w:rsidP="004E047B">
            <w:pPr>
              <w:jc w:val="center"/>
              <w:rPr>
                <w:rFonts w:ascii="GHEA Grapalat" w:hAnsi="GHEA Grapalat"/>
                <w:color w:val="000000"/>
                <w:sz w:val="16"/>
              </w:rPr>
            </w:pPr>
            <w:r>
              <w:rPr>
                <w:rFonts w:ascii="GHEA Grapalat" w:hAnsi="GHEA Grapalat"/>
                <w:color w:val="000000"/>
                <w:sz w:val="16"/>
              </w:rPr>
              <w:t>5</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A36DE0" w:rsidRDefault="001121F3" w:rsidP="004E047B">
            <w:pPr>
              <w:jc w:val="center"/>
              <w:rPr>
                <w:rFonts w:ascii="GHEA Grapalat" w:hAnsi="GHEA Grapalat"/>
                <w:i/>
                <w:color w:val="000000"/>
                <w:sz w:val="20"/>
                <w:szCs w:val="20"/>
              </w:rPr>
            </w:pPr>
            <w:r w:rsidRPr="00A36DE0">
              <w:rPr>
                <w:rFonts w:ascii="GHEA Grapalat" w:hAnsi="GHEA Grapalat"/>
                <w:i/>
                <w:sz w:val="20"/>
              </w:rPr>
              <w:t>195</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2D6D69">
              <w:rPr>
                <w:rFonts w:ascii="GHEA Grapalat" w:hAnsi="GHEA Grapalat"/>
                <w:color w:val="000000"/>
                <w:sz w:val="16"/>
                <w:szCs w:val="16"/>
              </w:rPr>
              <w:t>33691270</w:t>
            </w:r>
          </w:p>
        </w:tc>
        <w:tc>
          <w:tcPr>
            <w:tcW w:w="1559" w:type="dxa"/>
          </w:tcPr>
          <w:p w:rsidR="001121F3" w:rsidRPr="00BB26A9" w:rsidRDefault="001121F3" w:rsidP="004E047B">
            <w:pPr>
              <w:ind w:left="108"/>
              <w:rPr>
                <w:rFonts w:ascii="Sylfaen" w:hAnsi="Sylfaen"/>
                <w:sz w:val="20"/>
              </w:rPr>
            </w:pPr>
            <w:r>
              <w:rPr>
                <w:rFonts w:ascii="Sylfaen" w:hAnsi="Sylfaen"/>
                <w:sz w:val="20"/>
              </w:rPr>
              <w:t xml:space="preserve">  Салметерол+флутиказон</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pPr>
              <w:ind w:left="108"/>
              <w:rPr>
                <w:rFonts w:ascii="Sylfaen" w:hAnsi="Sylfaen"/>
                <w:sz w:val="20"/>
              </w:rPr>
            </w:pPr>
            <w:r>
              <w:rPr>
                <w:rFonts w:ascii="Sylfaen" w:hAnsi="Sylfaen"/>
                <w:sz w:val="20"/>
              </w:rPr>
              <w:t xml:space="preserve">  Салметерол+флутиказон</w:t>
            </w:r>
          </w:p>
        </w:tc>
        <w:tc>
          <w:tcPr>
            <w:tcW w:w="1085" w:type="dxa"/>
          </w:tcPr>
          <w:p w:rsidR="001121F3" w:rsidRDefault="001121F3">
            <w:r w:rsidRPr="006C688E">
              <w:rPr>
                <w:rFonts w:ascii="Sylfaen" w:hAnsi="Sylfaen"/>
                <w:color w:val="000000"/>
                <w:sz w:val="18"/>
                <w:szCs w:val="18"/>
              </w:rPr>
              <w:t>шт</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9706B0" w:rsidRDefault="001121F3" w:rsidP="004E047B">
            <w:pPr>
              <w:jc w:val="center"/>
              <w:rPr>
                <w:rFonts w:ascii="GHEA Grapalat" w:hAnsi="GHEA Grapalat"/>
                <w:color w:val="000000"/>
                <w:sz w:val="16"/>
              </w:rPr>
            </w:pPr>
            <w:r>
              <w:rPr>
                <w:rFonts w:ascii="GHEA Grapalat" w:hAnsi="GHEA Grapalat"/>
                <w:color w:val="000000"/>
                <w:sz w:val="16"/>
              </w:rPr>
              <w:t>10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9706B0" w:rsidRDefault="001121F3" w:rsidP="004E047B">
            <w:pPr>
              <w:jc w:val="center"/>
              <w:rPr>
                <w:rFonts w:ascii="GHEA Grapalat" w:hAnsi="GHEA Grapalat"/>
                <w:color w:val="000000"/>
                <w:sz w:val="16"/>
              </w:rPr>
            </w:pPr>
            <w:r>
              <w:rPr>
                <w:rFonts w:ascii="GHEA Grapalat" w:hAnsi="GHEA Grapalat"/>
                <w:color w:val="000000"/>
                <w:sz w:val="16"/>
              </w:rPr>
              <w:t>10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A36DE0" w:rsidRDefault="001121F3" w:rsidP="004E047B">
            <w:pPr>
              <w:jc w:val="center"/>
              <w:rPr>
                <w:rFonts w:ascii="GHEA Grapalat" w:hAnsi="GHEA Grapalat"/>
                <w:i/>
                <w:color w:val="000000"/>
                <w:sz w:val="20"/>
                <w:szCs w:val="20"/>
              </w:rPr>
            </w:pPr>
            <w:r w:rsidRPr="00A36DE0">
              <w:rPr>
                <w:rFonts w:ascii="GHEA Grapalat" w:hAnsi="GHEA Grapalat"/>
                <w:i/>
                <w:sz w:val="20"/>
              </w:rPr>
              <w:t>196</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2D6D69">
              <w:rPr>
                <w:rFonts w:ascii="GHEA Grapalat" w:hAnsi="GHEA Grapalat"/>
                <w:color w:val="000000"/>
                <w:sz w:val="16"/>
                <w:szCs w:val="16"/>
              </w:rPr>
              <w:t>33691270</w:t>
            </w:r>
          </w:p>
        </w:tc>
        <w:tc>
          <w:tcPr>
            <w:tcW w:w="1559" w:type="dxa"/>
          </w:tcPr>
          <w:p w:rsidR="001121F3" w:rsidRPr="00BB26A9" w:rsidRDefault="001121F3" w:rsidP="004E047B">
            <w:pPr>
              <w:ind w:left="108"/>
              <w:jc w:val="both"/>
              <w:rPr>
                <w:rFonts w:ascii="Sylfaen" w:hAnsi="Sylfaen"/>
                <w:sz w:val="20"/>
              </w:rPr>
            </w:pPr>
            <w:r>
              <w:rPr>
                <w:rFonts w:ascii="Sylfaen" w:hAnsi="Sylfaen"/>
                <w:sz w:val="20"/>
              </w:rPr>
              <w:t xml:space="preserve">  Салметерол+флутиказон</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pPr>
              <w:ind w:left="108"/>
              <w:jc w:val="both"/>
              <w:rPr>
                <w:rFonts w:ascii="Sylfaen" w:hAnsi="Sylfaen"/>
                <w:sz w:val="20"/>
              </w:rPr>
            </w:pPr>
            <w:r>
              <w:rPr>
                <w:rFonts w:ascii="Sylfaen" w:hAnsi="Sylfaen"/>
                <w:sz w:val="20"/>
              </w:rPr>
              <w:t xml:space="preserve">  Салметерол+флутиказон</w:t>
            </w:r>
          </w:p>
        </w:tc>
        <w:tc>
          <w:tcPr>
            <w:tcW w:w="1085" w:type="dxa"/>
          </w:tcPr>
          <w:p w:rsidR="001121F3" w:rsidRDefault="001121F3">
            <w:r w:rsidRPr="006C688E">
              <w:rPr>
                <w:rFonts w:ascii="Sylfaen" w:hAnsi="Sylfaen"/>
                <w:color w:val="000000"/>
                <w:sz w:val="18"/>
                <w:szCs w:val="18"/>
              </w:rPr>
              <w:t>шт</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9706B0" w:rsidRDefault="001121F3" w:rsidP="004E047B">
            <w:pPr>
              <w:jc w:val="center"/>
              <w:rPr>
                <w:rFonts w:ascii="GHEA Grapalat" w:hAnsi="GHEA Grapalat"/>
                <w:color w:val="000000"/>
                <w:sz w:val="16"/>
              </w:rPr>
            </w:pPr>
            <w:r>
              <w:rPr>
                <w:rFonts w:ascii="GHEA Grapalat" w:hAnsi="GHEA Grapalat"/>
                <w:color w:val="000000"/>
                <w:sz w:val="16"/>
              </w:rPr>
              <w:t>10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9706B0" w:rsidRDefault="001121F3" w:rsidP="004E047B">
            <w:pPr>
              <w:jc w:val="center"/>
              <w:rPr>
                <w:rFonts w:ascii="GHEA Grapalat" w:hAnsi="GHEA Grapalat"/>
                <w:color w:val="000000"/>
                <w:sz w:val="16"/>
              </w:rPr>
            </w:pPr>
            <w:r>
              <w:rPr>
                <w:rFonts w:ascii="GHEA Grapalat" w:hAnsi="GHEA Grapalat"/>
                <w:color w:val="000000"/>
                <w:sz w:val="16"/>
              </w:rPr>
              <w:t>10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A36DE0" w:rsidRDefault="001121F3" w:rsidP="004E047B">
            <w:pPr>
              <w:jc w:val="center"/>
              <w:rPr>
                <w:rFonts w:ascii="GHEA Grapalat" w:hAnsi="GHEA Grapalat"/>
                <w:i/>
                <w:color w:val="000000"/>
                <w:sz w:val="20"/>
                <w:szCs w:val="20"/>
              </w:rPr>
            </w:pPr>
            <w:r w:rsidRPr="00A36DE0">
              <w:rPr>
                <w:rFonts w:ascii="GHEA Grapalat" w:hAnsi="GHEA Grapalat"/>
                <w:i/>
                <w:sz w:val="20"/>
              </w:rPr>
              <w:t>197</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2D6D69">
              <w:rPr>
                <w:rFonts w:ascii="GHEA Grapalat" w:hAnsi="GHEA Grapalat"/>
                <w:color w:val="000000"/>
                <w:sz w:val="16"/>
                <w:szCs w:val="16"/>
              </w:rPr>
              <w:t>33691231</w:t>
            </w:r>
          </w:p>
        </w:tc>
        <w:tc>
          <w:tcPr>
            <w:tcW w:w="1559" w:type="dxa"/>
          </w:tcPr>
          <w:p w:rsidR="001121F3" w:rsidRPr="00BB26A9" w:rsidRDefault="001121F3" w:rsidP="004E047B">
            <w:pPr>
              <w:ind w:left="108"/>
              <w:jc w:val="both"/>
              <w:rPr>
                <w:rFonts w:ascii="Sylfaen" w:hAnsi="Sylfaen"/>
                <w:sz w:val="20"/>
              </w:rPr>
            </w:pPr>
            <w:r>
              <w:rPr>
                <w:rFonts w:ascii="Sylfaen" w:hAnsi="Sylfaen"/>
                <w:sz w:val="20"/>
              </w:rPr>
              <w:t>Кальциум +холекалциферол</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pPr>
              <w:ind w:left="108"/>
              <w:jc w:val="both"/>
              <w:rPr>
                <w:rFonts w:ascii="Sylfaen" w:hAnsi="Sylfaen"/>
                <w:sz w:val="20"/>
              </w:rPr>
            </w:pPr>
            <w:r>
              <w:rPr>
                <w:rFonts w:ascii="Sylfaen" w:hAnsi="Sylfaen"/>
                <w:sz w:val="20"/>
              </w:rPr>
              <w:t>Кальциум +холекалциферол</w:t>
            </w:r>
          </w:p>
        </w:tc>
        <w:tc>
          <w:tcPr>
            <w:tcW w:w="1085" w:type="dxa"/>
          </w:tcPr>
          <w:p w:rsidR="001121F3" w:rsidRDefault="001121F3">
            <w:r w:rsidRPr="006C688E">
              <w:rPr>
                <w:rFonts w:ascii="Sylfaen" w:hAnsi="Sylfaen"/>
                <w:color w:val="000000"/>
                <w:sz w:val="18"/>
                <w:szCs w:val="18"/>
              </w:rPr>
              <w:t>шт</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9706B0" w:rsidRDefault="001121F3" w:rsidP="004E047B">
            <w:pPr>
              <w:jc w:val="center"/>
              <w:rPr>
                <w:rFonts w:ascii="GHEA Grapalat" w:hAnsi="GHEA Grapalat"/>
                <w:color w:val="000000"/>
                <w:sz w:val="16"/>
              </w:rPr>
            </w:pPr>
            <w:r>
              <w:rPr>
                <w:rFonts w:ascii="GHEA Grapalat" w:hAnsi="GHEA Grapalat"/>
                <w:color w:val="000000"/>
                <w:sz w:val="16"/>
              </w:rPr>
              <w:t>5</w:t>
            </w:r>
          </w:p>
        </w:tc>
        <w:tc>
          <w:tcPr>
            <w:tcW w:w="880" w:type="dxa"/>
          </w:tcPr>
          <w:p w:rsidR="001121F3" w:rsidRDefault="001121F3">
            <w:r w:rsidRPr="000B1412">
              <w:rPr>
                <w:sz w:val="16"/>
                <w:szCs w:val="16"/>
              </w:rPr>
              <w:t xml:space="preserve">Провайдер аптечных сетей в Армавирском марзе, с.Гай Исаакян 1,22д, не </w:t>
            </w:r>
            <w:r w:rsidRPr="000B1412">
              <w:rPr>
                <w:sz w:val="16"/>
                <w:szCs w:val="16"/>
              </w:rPr>
              <w:lastRenderedPageBreak/>
              <w:t>более 5 км</w:t>
            </w:r>
          </w:p>
        </w:tc>
        <w:tc>
          <w:tcPr>
            <w:tcW w:w="1158" w:type="dxa"/>
            <w:vAlign w:val="center"/>
          </w:tcPr>
          <w:p w:rsidR="001121F3" w:rsidRPr="009706B0" w:rsidRDefault="001121F3" w:rsidP="004E047B">
            <w:pPr>
              <w:jc w:val="center"/>
              <w:rPr>
                <w:rFonts w:ascii="GHEA Grapalat" w:hAnsi="GHEA Grapalat"/>
                <w:color w:val="000000"/>
                <w:sz w:val="16"/>
              </w:rPr>
            </w:pPr>
            <w:r>
              <w:rPr>
                <w:rFonts w:ascii="GHEA Grapalat" w:hAnsi="GHEA Grapalat"/>
                <w:color w:val="000000"/>
                <w:sz w:val="16"/>
              </w:rPr>
              <w:lastRenderedPageBreak/>
              <w:t>5</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A36DE0" w:rsidRDefault="001121F3" w:rsidP="004E047B">
            <w:pPr>
              <w:jc w:val="center"/>
              <w:rPr>
                <w:rFonts w:ascii="GHEA Grapalat" w:hAnsi="GHEA Grapalat"/>
                <w:i/>
                <w:color w:val="000000"/>
                <w:sz w:val="20"/>
                <w:szCs w:val="20"/>
              </w:rPr>
            </w:pPr>
            <w:r w:rsidRPr="00A36DE0">
              <w:rPr>
                <w:rFonts w:ascii="GHEA Grapalat" w:hAnsi="GHEA Grapalat"/>
                <w:i/>
                <w:sz w:val="20"/>
              </w:rPr>
              <w:t>198</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2D6D69">
              <w:rPr>
                <w:rFonts w:ascii="GHEA Grapalat" w:hAnsi="GHEA Grapalat"/>
                <w:color w:val="000000"/>
                <w:sz w:val="16"/>
                <w:szCs w:val="16"/>
              </w:rPr>
              <w:t>33691231</w:t>
            </w:r>
          </w:p>
        </w:tc>
        <w:tc>
          <w:tcPr>
            <w:tcW w:w="1559" w:type="dxa"/>
          </w:tcPr>
          <w:p w:rsidR="001121F3" w:rsidRPr="00BB26A9" w:rsidRDefault="001121F3" w:rsidP="004E047B">
            <w:pPr>
              <w:ind w:left="108"/>
              <w:jc w:val="both"/>
              <w:rPr>
                <w:rFonts w:ascii="Sylfaen" w:hAnsi="Sylfaen"/>
                <w:sz w:val="20"/>
              </w:rPr>
            </w:pPr>
            <w:r>
              <w:rPr>
                <w:rFonts w:ascii="Sylfaen" w:hAnsi="Sylfaen"/>
                <w:sz w:val="20"/>
              </w:rPr>
              <w:t>Кальциум +холекалциферол</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pPr>
              <w:ind w:left="108"/>
              <w:jc w:val="both"/>
              <w:rPr>
                <w:rFonts w:ascii="Sylfaen" w:hAnsi="Sylfaen"/>
                <w:sz w:val="20"/>
              </w:rPr>
            </w:pPr>
            <w:r>
              <w:rPr>
                <w:rFonts w:ascii="Sylfaen" w:hAnsi="Sylfaen"/>
                <w:sz w:val="20"/>
              </w:rPr>
              <w:t>Кальциум +холекалциферол</w:t>
            </w:r>
          </w:p>
        </w:tc>
        <w:tc>
          <w:tcPr>
            <w:tcW w:w="1085" w:type="dxa"/>
          </w:tcPr>
          <w:p w:rsidR="001121F3" w:rsidRDefault="001121F3">
            <w:r w:rsidRPr="006C688E">
              <w:rPr>
                <w:rFonts w:ascii="Sylfaen" w:hAnsi="Sylfaen"/>
                <w:color w:val="000000"/>
                <w:sz w:val="18"/>
                <w:szCs w:val="18"/>
              </w:rPr>
              <w:t>шт</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9706B0" w:rsidRDefault="001121F3" w:rsidP="004E047B">
            <w:pPr>
              <w:jc w:val="center"/>
              <w:rPr>
                <w:rFonts w:ascii="GHEA Grapalat" w:hAnsi="GHEA Grapalat"/>
                <w:color w:val="000000"/>
                <w:sz w:val="16"/>
              </w:rPr>
            </w:pPr>
            <w:r>
              <w:rPr>
                <w:rFonts w:ascii="GHEA Grapalat" w:hAnsi="GHEA Grapalat"/>
                <w:color w:val="000000"/>
                <w:sz w:val="16"/>
              </w:rPr>
              <w:t>5</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9706B0" w:rsidRDefault="001121F3" w:rsidP="004E047B">
            <w:pPr>
              <w:jc w:val="center"/>
              <w:rPr>
                <w:rFonts w:ascii="GHEA Grapalat" w:hAnsi="GHEA Grapalat"/>
                <w:color w:val="000000"/>
                <w:sz w:val="16"/>
              </w:rPr>
            </w:pPr>
            <w:r>
              <w:rPr>
                <w:rFonts w:ascii="GHEA Grapalat" w:hAnsi="GHEA Grapalat"/>
                <w:color w:val="000000"/>
                <w:sz w:val="16"/>
              </w:rPr>
              <w:t>5</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A36DE0" w:rsidRDefault="001121F3" w:rsidP="004E047B">
            <w:pPr>
              <w:jc w:val="center"/>
              <w:rPr>
                <w:rFonts w:ascii="GHEA Grapalat" w:hAnsi="GHEA Grapalat"/>
                <w:i/>
                <w:color w:val="000000"/>
                <w:sz w:val="20"/>
                <w:szCs w:val="20"/>
              </w:rPr>
            </w:pPr>
            <w:r w:rsidRPr="00A36DE0">
              <w:rPr>
                <w:rFonts w:ascii="GHEA Grapalat" w:hAnsi="GHEA Grapalat"/>
                <w:i/>
                <w:sz w:val="20"/>
              </w:rPr>
              <w:t>199</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2D6D69">
              <w:rPr>
                <w:rFonts w:ascii="GHEA Grapalat" w:hAnsi="GHEA Grapalat"/>
                <w:color w:val="000000"/>
                <w:sz w:val="16"/>
                <w:szCs w:val="16"/>
              </w:rPr>
              <w:t>33691187</w:t>
            </w:r>
          </w:p>
        </w:tc>
        <w:tc>
          <w:tcPr>
            <w:tcW w:w="1559" w:type="dxa"/>
          </w:tcPr>
          <w:p w:rsidR="001121F3" w:rsidRPr="00BB26A9" w:rsidRDefault="001121F3" w:rsidP="004E047B">
            <w:pPr>
              <w:ind w:left="108"/>
              <w:jc w:val="both"/>
              <w:rPr>
                <w:rFonts w:ascii="Sylfaen" w:hAnsi="Sylfaen"/>
                <w:sz w:val="20"/>
              </w:rPr>
            </w:pPr>
            <w:r>
              <w:rPr>
                <w:rFonts w:ascii="Sylfaen" w:hAnsi="Sylfaen"/>
                <w:sz w:val="20"/>
              </w:rPr>
              <w:t>винпоцетин</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pPr>
              <w:ind w:left="108"/>
              <w:jc w:val="both"/>
              <w:rPr>
                <w:rFonts w:ascii="Sylfaen" w:hAnsi="Sylfaen"/>
                <w:sz w:val="20"/>
              </w:rPr>
            </w:pPr>
            <w:r>
              <w:rPr>
                <w:rFonts w:ascii="Sylfaen" w:hAnsi="Sylfaen"/>
                <w:sz w:val="20"/>
              </w:rPr>
              <w:t>винпоцетин</w:t>
            </w:r>
          </w:p>
        </w:tc>
        <w:tc>
          <w:tcPr>
            <w:tcW w:w="1085" w:type="dxa"/>
          </w:tcPr>
          <w:p w:rsidR="001121F3" w:rsidRDefault="001121F3">
            <w:r w:rsidRPr="006C688E">
              <w:rPr>
                <w:rFonts w:ascii="Sylfaen" w:hAnsi="Sylfaen"/>
                <w:color w:val="000000"/>
                <w:sz w:val="18"/>
                <w:szCs w:val="18"/>
              </w:rPr>
              <w:t>шт</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9706B0" w:rsidRDefault="001121F3" w:rsidP="004E047B">
            <w:pPr>
              <w:jc w:val="center"/>
              <w:rPr>
                <w:rFonts w:ascii="GHEA Grapalat" w:hAnsi="GHEA Grapalat"/>
                <w:color w:val="000000"/>
                <w:sz w:val="16"/>
              </w:rPr>
            </w:pPr>
            <w:r>
              <w:rPr>
                <w:rFonts w:ascii="GHEA Grapalat" w:hAnsi="GHEA Grapalat"/>
                <w:color w:val="000000"/>
                <w:sz w:val="16"/>
              </w:rPr>
              <w:t>20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9706B0" w:rsidRDefault="001121F3" w:rsidP="004E047B">
            <w:pPr>
              <w:jc w:val="center"/>
              <w:rPr>
                <w:rFonts w:ascii="GHEA Grapalat" w:hAnsi="GHEA Grapalat"/>
                <w:color w:val="000000"/>
                <w:sz w:val="16"/>
              </w:rPr>
            </w:pPr>
            <w:r>
              <w:rPr>
                <w:rFonts w:ascii="GHEA Grapalat" w:hAnsi="GHEA Grapalat"/>
                <w:color w:val="000000"/>
                <w:sz w:val="16"/>
              </w:rPr>
              <w:t>20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A36DE0" w:rsidRDefault="001121F3" w:rsidP="004E047B">
            <w:pPr>
              <w:jc w:val="center"/>
              <w:rPr>
                <w:rFonts w:ascii="GHEA Grapalat" w:hAnsi="GHEA Grapalat"/>
                <w:i/>
                <w:color w:val="000000"/>
                <w:sz w:val="20"/>
                <w:szCs w:val="20"/>
              </w:rPr>
            </w:pPr>
            <w:r w:rsidRPr="00A36DE0">
              <w:rPr>
                <w:rFonts w:ascii="GHEA Grapalat" w:hAnsi="GHEA Grapalat"/>
                <w:i/>
                <w:sz w:val="20"/>
              </w:rPr>
              <w:t>200</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2D6D69">
              <w:rPr>
                <w:rFonts w:ascii="GHEA Grapalat" w:hAnsi="GHEA Grapalat"/>
                <w:color w:val="000000"/>
                <w:sz w:val="16"/>
                <w:szCs w:val="16"/>
              </w:rPr>
              <w:t>33691187</w:t>
            </w:r>
          </w:p>
        </w:tc>
        <w:tc>
          <w:tcPr>
            <w:tcW w:w="1559" w:type="dxa"/>
          </w:tcPr>
          <w:p w:rsidR="001121F3" w:rsidRPr="00BB26A9" w:rsidRDefault="001121F3" w:rsidP="004E047B">
            <w:pPr>
              <w:ind w:left="108"/>
              <w:jc w:val="both"/>
              <w:rPr>
                <w:rFonts w:ascii="Sylfaen" w:hAnsi="Sylfaen"/>
                <w:sz w:val="20"/>
              </w:rPr>
            </w:pPr>
            <w:r>
              <w:rPr>
                <w:rFonts w:ascii="Sylfaen" w:hAnsi="Sylfaen"/>
                <w:sz w:val="20"/>
              </w:rPr>
              <w:t>винпоцетин</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pPr>
              <w:ind w:left="108"/>
              <w:jc w:val="both"/>
              <w:rPr>
                <w:rFonts w:ascii="Sylfaen" w:hAnsi="Sylfaen"/>
                <w:sz w:val="20"/>
              </w:rPr>
            </w:pPr>
            <w:r>
              <w:rPr>
                <w:rFonts w:ascii="Sylfaen" w:hAnsi="Sylfaen"/>
                <w:sz w:val="20"/>
              </w:rPr>
              <w:t>винпоцетин</w:t>
            </w:r>
          </w:p>
        </w:tc>
        <w:tc>
          <w:tcPr>
            <w:tcW w:w="1085" w:type="dxa"/>
          </w:tcPr>
          <w:p w:rsidR="001121F3" w:rsidRDefault="001121F3">
            <w:r w:rsidRPr="006C688E">
              <w:rPr>
                <w:rFonts w:ascii="Sylfaen" w:hAnsi="Sylfaen"/>
                <w:color w:val="000000"/>
                <w:sz w:val="18"/>
                <w:szCs w:val="18"/>
              </w:rPr>
              <w:t>шт</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9706B0" w:rsidRDefault="001121F3" w:rsidP="004E047B">
            <w:pPr>
              <w:jc w:val="center"/>
              <w:rPr>
                <w:rFonts w:ascii="GHEA Grapalat" w:hAnsi="GHEA Grapalat"/>
                <w:color w:val="000000"/>
                <w:sz w:val="16"/>
              </w:rPr>
            </w:pPr>
            <w:r>
              <w:rPr>
                <w:rFonts w:ascii="GHEA Grapalat" w:hAnsi="GHEA Grapalat"/>
                <w:color w:val="000000"/>
                <w:sz w:val="16"/>
              </w:rPr>
              <w:t>20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9706B0" w:rsidRDefault="001121F3" w:rsidP="004E047B">
            <w:pPr>
              <w:jc w:val="center"/>
              <w:rPr>
                <w:rFonts w:ascii="GHEA Grapalat" w:hAnsi="GHEA Grapalat"/>
                <w:color w:val="000000"/>
                <w:sz w:val="16"/>
              </w:rPr>
            </w:pPr>
            <w:r>
              <w:rPr>
                <w:rFonts w:ascii="GHEA Grapalat" w:hAnsi="GHEA Grapalat"/>
                <w:color w:val="000000"/>
                <w:sz w:val="16"/>
              </w:rPr>
              <w:t>20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A36DE0" w:rsidRDefault="001121F3" w:rsidP="004E047B">
            <w:pPr>
              <w:jc w:val="center"/>
              <w:rPr>
                <w:rFonts w:ascii="GHEA Grapalat" w:hAnsi="GHEA Grapalat"/>
                <w:i/>
                <w:color w:val="000000"/>
                <w:sz w:val="20"/>
                <w:szCs w:val="20"/>
              </w:rPr>
            </w:pPr>
            <w:r w:rsidRPr="00A36DE0">
              <w:rPr>
                <w:rFonts w:ascii="GHEA Grapalat" w:hAnsi="GHEA Grapalat"/>
                <w:i/>
                <w:sz w:val="20"/>
              </w:rPr>
              <w:t>201</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2D6D69">
              <w:rPr>
                <w:rFonts w:ascii="GHEA Grapalat" w:hAnsi="GHEA Grapalat"/>
                <w:color w:val="000000"/>
                <w:sz w:val="16"/>
                <w:szCs w:val="16"/>
              </w:rPr>
              <w:t>33691212</w:t>
            </w:r>
          </w:p>
        </w:tc>
        <w:tc>
          <w:tcPr>
            <w:tcW w:w="1559" w:type="dxa"/>
          </w:tcPr>
          <w:p w:rsidR="001121F3" w:rsidRPr="00BB26A9" w:rsidRDefault="001121F3" w:rsidP="004E047B">
            <w:pPr>
              <w:ind w:left="108"/>
              <w:jc w:val="both"/>
              <w:rPr>
                <w:rFonts w:ascii="Sylfaen" w:hAnsi="Sylfaen"/>
                <w:sz w:val="20"/>
              </w:rPr>
            </w:pPr>
            <w:r>
              <w:rPr>
                <w:rFonts w:ascii="Sylfaen" w:hAnsi="Sylfaen"/>
                <w:sz w:val="20"/>
              </w:rPr>
              <w:t>Диосмин+гисперидин</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pPr>
              <w:ind w:left="108"/>
              <w:jc w:val="both"/>
              <w:rPr>
                <w:rFonts w:ascii="Sylfaen" w:hAnsi="Sylfaen"/>
                <w:sz w:val="20"/>
              </w:rPr>
            </w:pPr>
            <w:r>
              <w:rPr>
                <w:rFonts w:ascii="Sylfaen" w:hAnsi="Sylfaen"/>
                <w:sz w:val="20"/>
              </w:rPr>
              <w:t>Диосмин+гисперидин</w:t>
            </w:r>
          </w:p>
        </w:tc>
        <w:tc>
          <w:tcPr>
            <w:tcW w:w="1085" w:type="dxa"/>
          </w:tcPr>
          <w:p w:rsidR="001121F3" w:rsidRDefault="001121F3">
            <w:r w:rsidRPr="006C688E">
              <w:rPr>
                <w:rFonts w:ascii="Sylfaen" w:hAnsi="Sylfaen"/>
                <w:color w:val="000000"/>
                <w:sz w:val="18"/>
                <w:szCs w:val="18"/>
              </w:rPr>
              <w:t>шт</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9706B0" w:rsidRDefault="001121F3" w:rsidP="004E047B">
            <w:pPr>
              <w:jc w:val="center"/>
              <w:rPr>
                <w:rFonts w:ascii="GHEA Grapalat" w:hAnsi="GHEA Grapalat"/>
                <w:color w:val="000000"/>
                <w:sz w:val="16"/>
              </w:rPr>
            </w:pPr>
            <w:r>
              <w:rPr>
                <w:rFonts w:ascii="GHEA Grapalat" w:hAnsi="GHEA Grapalat"/>
                <w:color w:val="000000"/>
                <w:sz w:val="16"/>
              </w:rPr>
              <w:t>20</w:t>
            </w:r>
          </w:p>
        </w:tc>
        <w:tc>
          <w:tcPr>
            <w:tcW w:w="880" w:type="dxa"/>
          </w:tcPr>
          <w:p w:rsidR="001121F3" w:rsidRDefault="001121F3">
            <w:r w:rsidRPr="000B1412">
              <w:rPr>
                <w:sz w:val="16"/>
                <w:szCs w:val="16"/>
              </w:rPr>
              <w:t xml:space="preserve">Провайдер аптечных сетей в Армавирском марзе, с.Гай Исаакян 1,22д, не </w:t>
            </w:r>
            <w:r w:rsidRPr="000B1412">
              <w:rPr>
                <w:sz w:val="16"/>
                <w:szCs w:val="16"/>
              </w:rPr>
              <w:lastRenderedPageBreak/>
              <w:t>более 5 км</w:t>
            </w:r>
          </w:p>
        </w:tc>
        <w:tc>
          <w:tcPr>
            <w:tcW w:w="1158" w:type="dxa"/>
            <w:vAlign w:val="center"/>
          </w:tcPr>
          <w:p w:rsidR="001121F3" w:rsidRPr="009706B0" w:rsidRDefault="001121F3" w:rsidP="004E047B">
            <w:pPr>
              <w:jc w:val="center"/>
              <w:rPr>
                <w:rFonts w:ascii="GHEA Grapalat" w:hAnsi="GHEA Grapalat"/>
                <w:color w:val="000000"/>
                <w:sz w:val="16"/>
              </w:rPr>
            </w:pPr>
            <w:r>
              <w:rPr>
                <w:rFonts w:ascii="GHEA Grapalat" w:hAnsi="GHEA Grapalat"/>
                <w:color w:val="000000"/>
                <w:sz w:val="16"/>
              </w:rPr>
              <w:lastRenderedPageBreak/>
              <w:t>20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A36DE0" w:rsidRDefault="001121F3" w:rsidP="004E047B">
            <w:pPr>
              <w:jc w:val="center"/>
              <w:rPr>
                <w:rFonts w:ascii="GHEA Grapalat" w:hAnsi="GHEA Grapalat"/>
                <w:i/>
                <w:color w:val="000000"/>
                <w:sz w:val="20"/>
                <w:szCs w:val="20"/>
              </w:rPr>
            </w:pPr>
            <w:r w:rsidRPr="00A36DE0">
              <w:rPr>
                <w:rFonts w:ascii="GHEA Grapalat" w:hAnsi="GHEA Grapalat"/>
                <w:i/>
                <w:sz w:val="20"/>
              </w:rPr>
              <w:t>202</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2D6D69">
              <w:rPr>
                <w:rFonts w:ascii="GHEA Grapalat" w:hAnsi="GHEA Grapalat"/>
                <w:color w:val="000000"/>
                <w:sz w:val="16"/>
                <w:szCs w:val="16"/>
              </w:rPr>
              <w:t>33691260</w:t>
            </w:r>
          </w:p>
        </w:tc>
        <w:tc>
          <w:tcPr>
            <w:tcW w:w="1559" w:type="dxa"/>
          </w:tcPr>
          <w:p w:rsidR="001121F3" w:rsidRPr="00BB26A9" w:rsidRDefault="001121F3" w:rsidP="004E047B">
            <w:pPr>
              <w:ind w:left="108"/>
              <w:jc w:val="both"/>
              <w:rPr>
                <w:rFonts w:ascii="Sylfaen" w:hAnsi="Sylfaen"/>
                <w:sz w:val="20"/>
              </w:rPr>
            </w:pPr>
            <w:r>
              <w:rPr>
                <w:rFonts w:ascii="Sylfaen" w:hAnsi="Sylfaen"/>
                <w:sz w:val="20"/>
              </w:rPr>
              <w:t>ламотригин</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pPr>
              <w:ind w:left="108"/>
              <w:jc w:val="both"/>
              <w:rPr>
                <w:rFonts w:ascii="Sylfaen" w:hAnsi="Sylfaen"/>
                <w:sz w:val="20"/>
              </w:rPr>
            </w:pPr>
            <w:r>
              <w:rPr>
                <w:rFonts w:ascii="Sylfaen" w:hAnsi="Sylfaen"/>
                <w:sz w:val="20"/>
              </w:rPr>
              <w:t>ламотригин</w:t>
            </w:r>
          </w:p>
        </w:tc>
        <w:tc>
          <w:tcPr>
            <w:tcW w:w="1085" w:type="dxa"/>
          </w:tcPr>
          <w:p w:rsidR="001121F3" w:rsidRDefault="001121F3">
            <w:r w:rsidRPr="006C688E">
              <w:rPr>
                <w:rFonts w:ascii="Sylfaen" w:hAnsi="Sylfaen"/>
                <w:color w:val="000000"/>
                <w:sz w:val="18"/>
                <w:szCs w:val="18"/>
              </w:rPr>
              <w:t>шт</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9706B0" w:rsidRDefault="001121F3" w:rsidP="004E047B">
            <w:pPr>
              <w:jc w:val="center"/>
              <w:rPr>
                <w:rFonts w:ascii="GHEA Grapalat" w:hAnsi="GHEA Grapalat"/>
                <w:color w:val="000000"/>
                <w:sz w:val="16"/>
              </w:rPr>
            </w:pPr>
            <w:r>
              <w:rPr>
                <w:rFonts w:ascii="GHEA Grapalat" w:hAnsi="GHEA Grapalat"/>
                <w:color w:val="000000"/>
                <w:sz w:val="16"/>
              </w:rPr>
              <w:t>10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9706B0" w:rsidRDefault="001121F3" w:rsidP="004E047B">
            <w:pPr>
              <w:jc w:val="center"/>
              <w:rPr>
                <w:rFonts w:ascii="GHEA Grapalat" w:hAnsi="GHEA Grapalat"/>
                <w:color w:val="000000"/>
                <w:sz w:val="16"/>
              </w:rPr>
            </w:pPr>
            <w:r>
              <w:rPr>
                <w:rFonts w:ascii="GHEA Grapalat" w:hAnsi="GHEA Grapalat"/>
                <w:color w:val="000000"/>
                <w:sz w:val="16"/>
              </w:rPr>
              <w:t>10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A36DE0" w:rsidRDefault="001121F3" w:rsidP="004E047B">
            <w:pPr>
              <w:jc w:val="center"/>
              <w:rPr>
                <w:rFonts w:ascii="GHEA Grapalat" w:hAnsi="GHEA Grapalat"/>
                <w:i/>
                <w:color w:val="000000"/>
                <w:sz w:val="20"/>
                <w:szCs w:val="20"/>
              </w:rPr>
            </w:pPr>
            <w:r w:rsidRPr="00A36DE0">
              <w:rPr>
                <w:rFonts w:ascii="GHEA Grapalat" w:hAnsi="GHEA Grapalat"/>
                <w:i/>
                <w:sz w:val="20"/>
              </w:rPr>
              <w:t>203</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2D6D69">
              <w:rPr>
                <w:rFonts w:ascii="GHEA Grapalat" w:hAnsi="GHEA Grapalat"/>
                <w:color w:val="000000"/>
                <w:sz w:val="16"/>
                <w:szCs w:val="16"/>
              </w:rPr>
              <w:t>33691260</w:t>
            </w:r>
          </w:p>
        </w:tc>
        <w:tc>
          <w:tcPr>
            <w:tcW w:w="1559" w:type="dxa"/>
          </w:tcPr>
          <w:p w:rsidR="001121F3" w:rsidRPr="00BB26A9" w:rsidRDefault="001121F3" w:rsidP="004E047B">
            <w:pPr>
              <w:ind w:left="108"/>
              <w:jc w:val="both"/>
              <w:rPr>
                <w:rFonts w:ascii="Sylfaen" w:hAnsi="Sylfaen"/>
                <w:sz w:val="20"/>
              </w:rPr>
            </w:pPr>
            <w:r>
              <w:rPr>
                <w:rFonts w:ascii="Sylfaen" w:hAnsi="Sylfaen"/>
                <w:sz w:val="20"/>
              </w:rPr>
              <w:t>ламотригин</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pPr>
              <w:ind w:left="108"/>
              <w:jc w:val="both"/>
              <w:rPr>
                <w:rFonts w:ascii="Sylfaen" w:hAnsi="Sylfaen"/>
                <w:sz w:val="20"/>
              </w:rPr>
            </w:pPr>
            <w:r>
              <w:rPr>
                <w:rFonts w:ascii="Sylfaen" w:hAnsi="Sylfaen"/>
                <w:sz w:val="20"/>
              </w:rPr>
              <w:t>ламотригин</w:t>
            </w:r>
          </w:p>
        </w:tc>
        <w:tc>
          <w:tcPr>
            <w:tcW w:w="1085" w:type="dxa"/>
          </w:tcPr>
          <w:p w:rsidR="001121F3" w:rsidRDefault="001121F3">
            <w:r w:rsidRPr="006C688E">
              <w:rPr>
                <w:rFonts w:ascii="Sylfaen" w:hAnsi="Sylfaen"/>
                <w:color w:val="000000"/>
                <w:sz w:val="18"/>
                <w:szCs w:val="18"/>
              </w:rPr>
              <w:t>шт</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9706B0" w:rsidRDefault="001121F3" w:rsidP="004E047B">
            <w:pPr>
              <w:jc w:val="center"/>
              <w:rPr>
                <w:rFonts w:ascii="GHEA Grapalat" w:hAnsi="GHEA Grapalat"/>
                <w:color w:val="000000"/>
                <w:sz w:val="16"/>
              </w:rPr>
            </w:pPr>
            <w:r>
              <w:rPr>
                <w:rFonts w:ascii="GHEA Grapalat" w:hAnsi="GHEA Grapalat"/>
                <w:color w:val="000000"/>
                <w:sz w:val="16"/>
              </w:rPr>
              <w:t>10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9706B0" w:rsidRDefault="001121F3" w:rsidP="004E047B">
            <w:pPr>
              <w:jc w:val="center"/>
              <w:rPr>
                <w:rFonts w:ascii="GHEA Grapalat" w:hAnsi="GHEA Grapalat"/>
                <w:color w:val="000000"/>
                <w:sz w:val="16"/>
              </w:rPr>
            </w:pPr>
            <w:r>
              <w:rPr>
                <w:rFonts w:ascii="GHEA Grapalat" w:hAnsi="GHEA Grapalat"/>
                <w:color w:val="000000"/>
                <w:sz w:val="16"/>
              </w:rPr>
              <w:t>10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A36DE0" w:rsidRDefault="001121F3" w:rsidP="004E047B">
            <w:pPr>
              <w:jc w:val="center"/>
              <w:rPr>
                <w:rFonts w:ascii="GHEA Grapalat" w:hAnsi="GHEA Grapalat"/>
                <w:i/>
                <w:color w:val="000000"/>
                <w:sz w:val="20"/>
                <w:szCs w:val="20"/>
              </w:rPr>
            </w:pPr>
            <w:r w:rsidRPr="00A36DE0">
              <w:rPr>
                <w:rFonts w:ascii="GHEA Grapalat" w:hAnsi="GHEA Grapalat"/>
                <w:i/>
                <w:sz w:val="20"/>
              </w:rPr>
              <w:t>204</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2D6D69">
              <w:rPr>
                <w:rFonts w:ascii="GHEA Grapalat" w:hAnsi="GHEA Grapalat"/>
                <w:color w:val="000000"/>
                <w:sz w:val="16"/>
                <w:szCs w:val="16"/>
              </w:rPr>
              <w:t>33651148</w:t>
            </w:r>
          </w:p>
        </w:tc>
        <w:tc>
          <w:tcPr>
            <w:tcW w:w="1559" w:type="dxa"/>
          </w:tcPr>
          <w:p w:rsidR="001121F3" w:rsidRPr="00BB26A9" w:rsidRDefault="001121F3" w:rsidP="004E047B">
            <w:pPr>
              <w:ind w:left="108"/>
              <w:jc w:val="both"/>
              <w:rPr>
                <w:rFonts w:ascii="Sylfaen" w:hAnsi="Sylfaen"/>
                <w:sz w:val="20"/>
              </w:rPr>
            </w:pPr>
            <w:r>
              <w:rPr>
                <w:rFonts w:ascii="Sylfaen" w:hAnsi="Sylfaen"/>
                <w:sz w:val="20"/>
              </w:rPr>
              <w:t>Клотримазол</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pPr>
              <w:ind w:left="108"/>
              <w:jc w:val="both"/>
              <w:rPr>
                <w:rFonts w:ascii="Sylfaen" w:hAnsi="Sylfaen"/>
                <w:sz w:val="20"/>
              </w:rPr>
            </w:pPr>
            <w:r>
              <w:rPr>
                <w:rFonts w:ascii="Sylfaen" w:hAnsi="Sylfaen"/>
                <w:sz w:val="20"/>
              </w:rPr>
              <w:t>Клотримазол</w:t>
            </w:r>
          </w:p>
        </w:tc>
        <w:tc>
          <w:tcPr>
            <w:tcW w:w="1085" w:type="dxa"/>
          </w:tcPr>
          <w:p w:rsidR="001121F3" w:rsidRDefault="001121F3">
            <w:r w:rsidRPr="006C688E">
              <w:rPr>
                <w:rFonts w:ascii="Sylfaen" w:hAnsi="Sylfaen"/>
                <w:color w:val="000000"/>
                <w:sz w:val="18"/>
                <w:szCs w:val="18"/>
              </w:rPr>
              <w:t>шт</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9706B0" w:rsidRDefault="001121F3" w:rsidP="004E047B">
            <w:pPr>
              <w:jc w:val="center"/>
              <w:rPr>
                <w:rFonts w:ascii="GHEA Grapalat" w:hAnsi="GHEA Grapalat"/>
                <w:color w:val="000000"/>
                <w:sz w:val="16"/>
              </w:rPr>
            </w:pPr>
            <w:r>
              <w:rPr>
                <w:rFonts w:ascii="GHEA Grapalat" w:hAnsi="GHEA Grapalat"/>
                <w:color w:val="000000"/>
                <w:sz w:val="16"/>
              </w:rPr>
              <w:t>5</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9706B0" w:rsidRDefault="001121F3" w:rsidP="004E047B">
            <w:pPr>
              <w:jc w:val="center"/>
              <w:rPr>
                <w:rFonts w:ascii="GHEA Grapalat" w:hAnsi="GHEA Grapalat"/>
                <w:color w:val="000000"/>
                <w:sz w:val="16"/>
              </w:rPr>
            </w:pPr>
            <w:r>
              <w:rPr>
                <w:rFonts w:ascii="GHEA Grapalat" w:hAnsi="GHEA Grapalat"/>
                <w:color w:val="000000"/>
                <w:sz w:val="16"/>
              </w:rPr>
              <w:t>5</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A36DE0" w:rsidRDefault="001121F3" w:rsidP="004E047B">
            <w:pPr>
              <w:jc w:val="center"/>
              <w:rPr>
                <w:rFonts w:ascii="GHEA Grapalat" w:hAnsi="GHEA Grapalat"/>
                <w:i/>
                <w:color w:val="000000"/>
                <w:sz w:val="20"/>
                <w:szCs w:val="20"/>
              </w:rPr>
            </w:pPr>
            <w:r w:rsidRPr="00A36DE0">
              <w:rPr>
                <w:rFonts w:ascii="GHEA Grapalat" w:hAnsi="GHEA Grapalat"/>
                <w:i/>
                <w:sz w:val="20"/>
              </w:rPr>
              <w:t>205</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2D6D69">
              <w:rPr>
                <w:rFonts w:ascii="GHEA Grapalat" w:hAnsi="GHEA Grapalat"/>
                <w:color w:val="000000"/>
                <w:sz w:val="16"/>
                <w:szCs w:val="16"/>
              </w:rPr>
              <w:t>33691112</w:t>
            </w:r>
          </w:p>
        </w:tc>
        <w:tc>
          <w:tcPr>
            <w:tcW w:w="1559" w:type="dxa"/>
          </w:tcPr>
          <w:p w:rsidR="001121F3" w:rsidRPr="00BB26A9" w:rsidRDefault="001121F3" w:rsidP="004E047B">
            <w:pPr>
              <w:ind w:left="108"/>
              <w:jc w:val="both"/>
              <w:rPr>
                <w:rFonts w:ascii="Sylfaen" w:hAnsi="Sylfaen"/>
                <w:sz w:val="20"/>
              </w:rPr>
            </w:pPr>
            <w:r>
              <w:rPr>
                <w:rFonts w:ascii="Sylfaen" w:hAnsi="Sylfaen"/>
                <w:sz w:val="20"/>
              </w:rPr>
              <w:t>Метронидазол</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pPr>
              <w:ind w:left="108"/>
              <w:jc w:val="both"/>
              <w:rPr>
                <w:rFonts w:ascii="Sylfaen" w:hAnsi="Sylfaen"/>
                <w:sz w:val="20"/>
              </w:rPr>
            </w:pPr>
            <w:r>
              <w:rPr>
                <w:rFonts w:ascii="Sylfaen" w:hAnsi="Sylfaen"/>
                <w:sz w:val="20"/>
              </w:rPr>
              <w:t>Метронидазол</w:t>
            </w:r>
          </w:p>
        </w:tc>
        <w:tc>
          <w:tcPr>
            <w:tcW w:w="1085" w:type="dxa"/>
          </w:tcPr>
          <w:p w:rsidR="001121F3" w:rsidRDefault="001121F3">
            <w:r w:rsidRPr="006C688E">
              <w:rPr>
                <w:rFonts w:ascii="Sylfaen" w:hAnsi="Sylfaen"/>
                <w:color w:val="000000"/>
                <w:sz w:val="18"/>
                <w:szCs w:val="18"/>
              </w:rPr>
              <w:t>шт</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9706B0" w:rsidRDefault="001121F3" w:rsidP="004E047B">
            <w:pPr>
              <w:jc w:val="center"/>
              <w:rPr>
                <w:rFonts w:ascii="GHEA Grapalat" w:hAnsi="GHEA Grapalat"/>
                <w:color w:val="000000"/>
                <w:sz w:val="16"/>
              </w:rPr>
            </w:pPr>
            <w:r>
              <w:rPr>
                <w:rFonts w:ascii="GHEA Grapalat" w:hAnsi="GHEA Grapalat"/>
                <w:color w:val="000000"/>
                <w:sz w:val="16"/>
              </w:rPr>
              <w:t>20</w:t>
            </w:r>
          </w:p>
        </w:tc>
        <w:tc>
          <w:tcPr>
            <w:tcW w:w="880" w:type="dxa"/>
          </w:tcPr>
          <w:p w:rsidR="001121F3" w:rsidRDefault="001121F3">
            <w:r w:rsidRPr="000B1412">
              <w:rPr>
                <w:sz w:val="16"/>
                <w:szCs w:val="16"/>
              </w:rPr>
              <w:t xml:space="preserve">Провайдер аптечных сетей в Армавирском марзе, с.Гай Исаакян 1,22д, не </w:t>
            </w:r>
            <w:r w:rsidRPr="000B1412">
              <w:rPr>
                <w:sz w:val="16"/>
                <w:szCs w:val="16"/>
              </w:rPr>
              <w:lastRenderedPageBreak/>
              <w:t>более 5 км</w:t>
            </w:r>
          </w:p>
        </w:tc>
        <w:tc>
          <w:tcPr>
            <w:tcW w:w="1158" w:type="dxa"/>
            <w:vAlign w:val="center"/>
          </w:tcPr>
          <w:p w:rsidR="001121F3" w:rsidRPr="009706B0" w:rsidRDefault="001121F3" w:rsidP="004E047B">
            <w:pPr>
              <w:jc w:val="center"/>
              <w:rPr>
                <w:rFonts w:ascii="GHEA Grapalat" w:hAnsi="GHEA Grapalat"/>
                <w:color w:val="000000"/>
                <w:sz w:val="16"/>
              </w:rPr>
            </w:pPr>
            <w:r>
              <w:rPr>
                <w:rFonts w:ascii="GHEA Grapalat" w:hAnsi="GHEA Grapalat"/>
                <w:color w:val="000000"/>
                <w:sz w:val="16"/>
              </w:rPr>
              <w:lastRenderedPageBreak/>
              <w:t>20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A36DE0" w:rsidRDefault="001121F3" w:rsidP="004E047B">
            <w:pPr>
              <w:jc w:val="center"/>
              <w:rPr>
                <w:rFonts w:ascii="GHEA Grapalat" w:hAnsi="GHEA Grapalat"/>
                <w:i/>
                <w:color w:val="000000"/>
                <w:sz w:val="20"/>
                <w:szCs w:val="20"/>
              </w:rPr>
            </w:pPr>
            <w:r w:rsidRPr="00A36DE0">
              <w:rPr>
                <w:rFonts w:ascii="GHEA Grapalat" w:hAnsi="GHEA Grapalat"/>
                <w:i/>
                <w:sz w:val="20"/>
              </w:rPr>
              <w:t>206</w:t>
            </w:r>
          </w:p>
        </w:tc>
        <w:tc>
          <w:tcPr>
            <w:tcW w:w="2715" w:type="dxa"/>
            <w:vAlign w:val="center"/>
          </w:tcPr>
          <w:p w:rsidR="001121F3" w:rsidRPr="00DD57F4" w:rsidRDefault="001121F3" w:rsidP="004E047B">
            <w:pPr>
              <w:jc w:val="center"/>
              <w:rPr>
                <w:rFonts w:ascii="GHEA Grapalat" w:hAnsi="GHEA Grapalat"/>
                <w:i/>
                <w:color w:val="000000"/>
                <w:sz w:val="16"/>
                <w:szCs w:val="16"/>
              </w:rPr>
            </w:pPr>
            <w:r>
              <w:rPr>
                <w:rFonts w:ascii="GHEA Grapalat" w:hAnsi="GHEA Grapalat"/>
                <w:color w:val="000000"/>
                <w:sz w:val="16"/>
                <w:szCs w:val="16"/>
              </w:rPr>
              <w:t>33691176</w:t>
            </w:r>
          </w:p>
        </w:tc>
        <w:tc>
          <w:tcPr>
            <w:tcW w:w="1559" w:type="dxa"/>
          </w:tcPr>
          <w:p w:rsidR="001121F3" w:rsidRPr="00BB26A9" w:rsidRDefault="001121F3" w:rsidP="004E047B">
            <w:pPr>
              <w:ind w:left="108"/>
              <w:jc w:val="both"/>
              <w:rPr>
                <w:rFonts w:ascii="Sylfaen" w:hAnsi="Sylfaen"/>
                <w:sz w:val="20"/>
              </w:rPr>
            </w:pPr>
            <w:r>
              <w:rPr>
                <w:rFonts w:ascii="Sylfaen" w:hAnsi="Sylfaen"/>
                <w:sz w:val="20"/>
              </w:rPr>
              <w:t>Суматриптан</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pPr>
              <w:ind w:left="108"/>
              <w:jc w:val="both"/>
              <w:rPr>
                <w:rFonts w:ascii="Sylfaen" w:hAnsi="Sylfaen"/>
                <w:sz w:val="20"/>
              </w:rPr>
            </w:pPr>
            <w:r>
              <w:rPr>
                <w:rFonts w:ascii="Sylfaen" w:hAnsi="Sylfaen"/>
                <w:sz w:val="20"/>
              </w:rPr>
              <w:t>Суматриптан</w:t>
            </w:r>
          </w:p>
        </w:tc>
        <w:tc>
          <w:tcPr>
            <w:tcW w:w="1085" w:type="dxa"/>
          </w:tcPr>
          <w:p w:rsidR="001121F3" w:rsidRDefault="001121F3">
            <w:r w:rsidRPr="006C688E">
              <w:rPr>
                <w:rFonts w:ascii="Sylfaen" w:hAnsi="Sylfaen"/>
                <w:color w:val="000000"/>
                <w:sz w:val="18"/>
                <w:szCs w:val="18"/>
              </w:rPr>
              <w:t>шт</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9706B0" w:rsidRDefault="001121F3" w:rsidP="004E047B">
            <w:pPr>
              <w:jc w:val="center"/>
              <w:rPr>
                <w:rFonts w:ascii="GHEA Grapalat" w:hAnsi="GHEA Grapalat"/>
                <w:color w:val="000000"/>
                <w:sz w:val="16"/>
              </w:rPr>
            </w:pPr>
            <w:r>
              <w:rPr>
                <w:rFonts w:ascii="GHEA Grapalat" w:hAnsi="GHEA Grapalat"/>
                <w:color w:val="000000"/>
                <w:sz w:val="16"/>
              </w:rPr>
              <w:t>30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9706B0" w:rsidRDefault="001121F3" w:rsidP="004E047B">
            <w:pPr>
              <w:jc w:val="center"/>
              <w:rPr>
                <w:rFonts w:ascii="GHEA Grapalat" w:hAnsi="GHEA Grapalat"/>
                <w:color w:val="000000"/>
                <w:sz w:val="16"/>
              </w:rPr>
            </w:pPr>
            <w:r>
              <w:rPr>
                <w:rFonts w:ascii="GHEA Grapalat" w:hAnsi="GHEA Grapalat"/>
                <w:color w:val="000000"/>
                <w:sz w:val="16"/>
              </w:rPr>
              <w:t>30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A36DE0" w:rsidRDefault="001121F3" w:rsidP="004E047B">
            <w:pPr>
              <w:jc w:val="center"/>
              <w:rPr>
                <w:rFonts w:ascii="GHEA Grapalat" w:hAnsi="GHEA Grapalat"/>
                <w:i/>
                <w:color w:val="000000"/>
                <w:sz w:val="20"/>
                <w:szCs w:val="20"/>
              </w:rPr>
            </w:pPr>
            <w:r w:rsidRPr="00A36DE0">
              <w:rPr>
                <w:rFonts w:ascii="GHEA Grapalat" w:hAnsi="GHEA Grapalat"/>
                <w:i/>
                <w:sz w:val="20"/>
              </w:rPr>
              <w:t>207</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2D6D69">
              <w:rPr>
                <w:rFonts w:ascii="GHEA Grapalat" w:hAnsi="GHEA Grapalat"/>
                <w:color w:val="000000"/>
                <w:sz w:val="16"/>
                <w:szCs w:val="16"/>
              </w:rPr>
              <w:t>33661133</w:t>
            </w:r>
          </w:p>
        </w:tc>
        <w:tc>
          <w:tcPr>
            <w:tcW w:w="1559" w:type="dxa"/>
          </w:tcPr>
          <w:p w:rsidR="001121F3" w:rsidRPr="00BB26A9" w:rsidRDefault="001121F3" w:rsidP="004E047B">
            <w:pPr>
              <w:ind w:left="108"/>
              <w:jc w:val="both"/>
              <w:rPr>
                <w:rFonts w:ascii="Sylfaen" w:hAnsi="Sylfaen"/>
                <w:sz w:val="20"/>
              </w:rPr>
            </w:pPr>
            <w:r>
              <w:rPr>
                <w:rFonts w:ascii="Sylfaen" w:hAnsi="Sylfaen"/>
                <w:sz w:val="20"/>
              </w:rPr>
              <w:t>Карбидопа</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pPr>
              <w:ind w:left="108"/>
              <w:jc w:val="both"/>
              <w:rPr>
                <w:rFonts w:ascii="Sylfaen" w:hAnsi="Sylfaen"/>
                <w:sz w:val="20"/>
              </w:rPr>
            </w:pPr>
            <w:r>
              <w:rPr>
                <w:rFonts w:ascii="Sylfaen" w:hAnsi="Sylfaen"/>
                <w:sz w:val="20"/>
              </w:rPr>
              <w:t>Карбидопа</w:t>
            </w:r>
          </w:p>
        </w:tc>
        <w:tc>
          <w:tcPr>
            <w:tcW w:w="1085" w:type="dxa"/>
          </w:tcPr>
          <w:p w:rsidR="001121F3" w:rsidRDefault="001121F3">
            <w:r w:rsidRPr="006C688E">
              <w:rPr>
                <w:rFonts w:ascii="Sylfaen" w:hAnsi="Sylfaen"/>
                <w:color w:val="000000"/>
                <w:sz w:val="18"/>
                <w:szCs w:val="18"/>
              </w:rPr>
              <w:t>шт</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9706B0" w:rsidRDefault="001121F3" w:rsidP="004E047B">
            <w:pPr>
              <w:jc w:val="center"/>
              <w:rPr>
                <w:rFonts w:ascii="GHEA Grapalat" w:hAnsi="GHEA Grapalat"/>
                <w:color w:val="000000"/>
                <w:sz w:val="16"/>
              </w:rPr>
            </w:pPr>
            <w:r>
              <w:rPr>
                <w:rFonts w:ascii="GHEA Grapalat" w:hAnsi="GHEA Grapalat"/>
                <w:color w:val="000000"/>
                <w:sz w:val="16"/>
              </w:rPr>
              <w:t>10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9706B0" w:rsidRDefault="001121F3" w:rsidP="004E047B">
            <w:pPr>
              <w:jc w:val="center"/>
              <w:rPr>
                <w:rFonts w:ascii="GHEA Grapalat" w:hAnsi="GHEA Grapalat"/>
                <w:color w:val="000000"/>
                <w:sz w:val="16"/>
              </w:rPr>
            </w:pPr>
            <w:r>
              <w:rPr>
                <w:rFonts w:ascii="GHEA Grapalat" w:hAnsi="GHEA Grapalat"/>
                <w:color w:val="000000"/>
                <w:sz w:val="16"/>
              </w:rPr>
              <w:t>10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A36DE0" w:rsidRDefault="001121F3" w:rsidP="004E047B">
            <w:pPr>
              <w:jc w:val="center"/>
              <w:rPr>
                <w:rFonts w:ascii="GHEA Grapalat" w:hAnsi="GHEA Grapalat"/>
                <w:i/>
                <w:color w:val="000000"/>
                <w:sz w:val="20"/>
                <w:szCs w:val="20"/>
              </w:rPr>
            </w:pPr>
            <w:r w:rsidRPr="00A36DE0">
              <w:rPr>
                <w:rFonts w:ascii="GHEA Grapalat" w:hAnsi="GHEA Grapalat"/>
                <w:i/>
                <w:sz w:val="20"/>
              </w:rPr>
              <w:t>208</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2D6D69">
              <w:rPr>
                <w:rFonts w:ascii="GHEA Grapalat" w:hAnsi="GHEA Grapalat"/>
                <w:color w:val="000000"/>
                <w:sz w:val="16"/>
                <w:szCs w:val="16"/>
              </w:rPr>
              <w:t>33621220</w:t>
            </w:r>
          </w:p>
        </w:tc>
        <w:tc>
          <w:tcPr>
            <w:tcW w:w="1559" w:type="dxa"/>
          </w:tcPr>
          <w:p w:rsidR="001121F3" w:rsidRPr="00BB26A9" w:rsidRDefault="001121F3" w:rsidP="004E047B">
            <w:pPr>
              <w:jc w:val="both"/>
              <w:rPr>
                <w:rFonts w:ascii="Sylfaen" w:hAnsi="Sylfaen"/>
                <w:sz w:val="20"/>
              </w:rPr>
            </w:pPr>
            <w:r>
              <w:rPr>
                <w:rFonts w:ascii="Sylfaen" w:hAnsi="Sylfaen"/>
                <w:sz w:val="20"/>
              </w:rPr>
              <w:t>Железа/ фолиевая кислата</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pPr>
              <w:jc w:val="both"/>
              <w:rPr>
                <w:rFonts w:ascii="Sylfaen" w:hAnsi="Sylfaen"/>
                <w:sz w:val="20"/>
              </w:rPr>
            </w:pPr>
            <w:r>
              <w:rPr>
                <w:rFonts w:ascii="Sylfaen" w:hAnsi="Sylfaen"/>
                <w:sz w:val="20"/>
              </w:rPr>
              <w:t>Железа/ фолиевая кислата</w:t>
            </w:r>
          </w:p>
        </w:tc>
        <w:tc>
          <w:tcPr>
            <w:tcW w:w="1085" w:type="dxa"/>
          </w:tcPr>
          <w:p w:rsidR="001121F3" w:rsidRDefault="001121F3">
            <w:r w:rsidRPr="006C688E">
              <w:rPr>
                <w:rFonts w:ascii="Sylfaen" w:hAnsi="Sylfaen"/>
                <w:color w:val="000000"/>
                <w:sz w:val="18"/>
                <w:szCs w:val="18"/>
              </w:rPr>
              <w:t>шт</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9706B0" w:rsidRDefault="001121F3" w:rsidP="004E047B">
            <w:pPr>
              <w:jc w:val="center"/>
              <w:rPr>
                <w:rFonts w:ascii="GHEA Grapalat" w:hAnsi="GHEA Grapalat"/>
                <w:color w:val="000000"/>
                <w:sz w:val="16"/>
              </w:rPr>
            </w:pPr>
            <w:r>
              <w:rPr>
                <w:rFonts w:ascii="GHEA Grapalat" w:hAnsi="GHEA Grapalat"/>
                <w:color w:val="000000"/>
                <w:sz w:val="16"/>
              </w:rPr>
              <w:t>10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9706B0" w:rsidRDefault="001121F3" w:rsidP="004E047B">
            <w:pPr>
              <w:jc w:val="center"/>
              <w:rPr>
                <w:rFonts w:ascii="GHEA Grapalat" w:hAnsi="GHEA Grapalat"/>
                <w:color w:val="000000"/>
                <w:sz w:val="16"/>
              </w:rPr>
            </w:pPr>
            <w:r>
              <w:rPr>
                <w:rFonts w:ascii="GHEA Grapalat" w:hAnsi="GHEA Grapalat"/>
                <w:color w:val="000000"/>
                <w:sz w:val="16"/>
              </w:rPr>
              <w:t>10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A36DE0" w:rsidRDefault="001121F3" w:rsidP="004E047B">
            <w:pPr>
              <w:jc w:val="center"/>
              <w:rPr>
                <w:rFonts w:ascii="GHEA Grapalat" w:hAnsi="GHEA Grapalat"/>
                <w:i/>
                <w:color w:val="000000"/>
                <w:sz w:val="20"/>
                <w:szCs w:val="20"/>
              </w:rPr>
            </w:pPr>
            <w:r w:rsidRPr="00A36DE0">
              <w:rPr>
                <w:rFonts w:ascii="GHEA Grapalat" w:hAnsi="GHEA Grapalat"/>
                <w:i/>
                <w:sz w:val="20"/>
              </w:rPr>
              <w:t>209</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2D6D69">
              <w:rPr>
                <w:rFonts w:ascii="GHEA Grapalat" w:hAnsi="GHEA Grapalat"/>
                <w:color w:val="000000"/>
                <w:sz w:val="16"/>
                <w:szCs w:val="16"/>
              </w:rPr>
              <w:t>33691203</w:t>
            </w:r>
          </w:p>
        </w:tc>
        <w:tc>
          <w:tcPr>
            <w:tcW w:w="1559" w:type="dxa"/>
          </w:tcPr>
          <w:p w:rsidR="001121F3" w:rsidRPr="00BB26A9" w:rsidRDefault="001121F3" w:rsidP="004E047B">
            <w:pPr>
              <w:ind w:left="108"/>
              <w:jc w:val="both"/>
              <w:rPr>
                <w:rFonts w:ascii="Sylfaen" w:hAnsi="Sylfaen"/>
                <w:sz w:val="20"/>
              </w:rPr>
            </w:pPr>
            <w:r>
              <w:rPr>
                <w:rFonts w:ascii="Sylfaen" w:hAnsi="Sylfaen"/>
                <w:sz w:val="20"/>
              </w:rPr>
              <w:t>Лозартан</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pPr>
              <w:ind w:left="108"/>
              <w:jc w:val="both"/>
              <w:rPr>
                <w:rFonts w:ascii="Sylfaen" w:hAnsi="Sylfaen"/>
                <w:sz w:val="20"/>
              </w:rPr>
            </w:pPr>
            <w:r>
              <w:rPr>
                <w:rFonts w:ascii="Sylfaen" w:hAnsi="Sylfaen"/>
                <w:sz w:val="20"/>
              </w:rPr>
              <w:t>Лозартан</w:t>
            </w:r>
          </w:p>
        </w:tc>
        <w:tc>
          <w:tcPr>
            <w:tcW w:w="1085" w:type="dxa"/>
          </w:tcPr>
          <w:p w:rsidR="001121F3" w:rsidRDefault="001121F3">
            <w:r w:rsidRPr="006C688E">
              <w:rPr>
                <w:rFonts w:ascii="Sylfaen" w:hAnsi="Sylfaen"/>
                <w:color w:val="000000"/>
                <w:sz w:val="18"/>
                <w:szCs w:val="18"/>
              </w:rPr>
              <w:t>шт</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9706B0" w:rsidRDefault="001121F3" w:rsidP="004E047B">
            <w:pPr>
              <w:jc w:val="center"/>
              <w:rPr>
                <w:rFonts w:ascii="GHEA Grapalat" w:hAnsi="GHEA Grapalat"/>
                <w:color w:val="000000"/>
                <w:sz w:val="16"/>
              </w:rPr>
            </w:pPr>
            <w:r>
              <w:rPr>
                <w:rFonts w:ascii="GHEA Grapalat" w:hAnsi="GHEA Grapalat"/>
                <w:color w:val="000000"/>
                <w:sz w:val="16"/>
              </w:rPr>
              <w:t>10</w:t>
            </w:r>
          </w:p>
        </w:tc>
        <w:tc>
          <w:tcPr>
            <w:tcW w:w="880" w:type="dxa"/>
          </w:tcPr>
          <w:p w:rsidR="001121F3" w:rsidRDefault="001121F3">
            <w:r w:rsidRPr="000B1412">
              <w:rPr>
                <w:sz w:val="16"/>
                <w:szCs w:val="16"/>
              </w:rPr>
              <w:t xml:space="preserve">Провайдер аптечных сетей в Армавирском марзе, с.Гай Исаакян 1,22д, не </w:t>
            </w:r>
            <w:r w:rsidRPr="000B1412">
              <w:rPr>
                <w:sz w:val="16"/>
                <w:szCs w:val="16"/>
              </w:rPr>
              <w:lastRenderedPageBreak/>
              <w:t>более 5 км</w:t>
            </w:r>
          </w:p>
        </w:tc>
        <w:tc>
          <w:tcPr>
            <w:tcW w:w="1158" w:type="dxa"/>
            <w:vAlign w:val="center"/>
          </w:tcPr>
          <w:p w:rsidR="001121F3" w:rsidRPr="009706B0" w:rsidRDefault="001121F3" w:rsidP="004E047B">
            <w:pPr>
              <w:jc w:val="center"/>
              <w:rPr>
                <w:rFonts w:ascii="GHEA Grapalat" w:hAnsi="GHEA Grapalat"/>
                <w:color w:val="000000"/>
                <w:sz w:val="16"/>
              </w:rPr>
            </w:pPr>
            <w:r>
              <w:rPr>
                <w:rFonts w:ascii="GHEA Grapalat" w:hAnsi="GHEA Grapalat"/>
                <w:color w:val="000000"/>
                <w:sz w:val="16"/>
              </w:rPr>
              <w:lastRenderedPageBreak/>
              <w:t>10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A36DE0" w:rsidRDefault="001121F3" w:rsidP="004E047B">
            <w:pPr>
              <w:jc w:val="center"/>
              <w:rPr>
                <w:rFonts w:ascii="GHEA Grapalat" w:hAnsi="GHEA Grapalat"/>
                <w:i/>
                <w:color w:val="000000"/>
                <w:sz w:val="20"/>
                <w:szCs w:val="20"/>
              </w:rPr>
            </w:pPr>
            <w:r w:rsidRPr="00A36DE0">
              <w:rPr>
                <w:rFonts w:ascii="GHEA Grapalat" w:hAnsi="GHEA Grapalat"/>
                <w:i/>
                <w:sz w:val="20"/>
              </w:rPr>
              <w:t>210</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2D6D69">
              <w:rPr>
                <w:rFonts w:ascii="GHEA Grapalat" w:hAnsi="GHEA Grapalat"/>
                <w:color w:val="000000"/>
                <w:sz w:val="16"/>
                <w:szCs w:val="16"/>
              </w:rPr>
              <w:t>33691203</w:t>
            </w:r>
          </w:p>
        </w:tc>
        <w:tc>
          <w:tcPr>
            <w:tcW w:w="1559" w:type="dxa"/>
          </w:tcPr>
          <w:p w:rsidR="001121F3" w:rsidRPr="00BB26A9" w:rsidRDefault="001121F3" w:rsidP="004E047B">
            <w:pPr>
              <w:ind w:left="108"/>
              <w:jc w:val="both"/>
              <w:rPr>
                <w:rFonts w:ascii="Sylfaen" w:hAnsi="Sylfaen"/>
                <w:sz w:val="20"/>
              </w:rPr>
            </w:pPr>
            <w:r>
              <w:rPr>
                <w:rFonts w:ascii="Sylfaen" w:hAnsi="Sylfaen"/>
                <w:sz w:val="20"/>
              </w:rPr>
              <w:t>Лозартан+г</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pPr>
              <w:ind w:left="108"/>
              <w:jc w:val="both"/>
              <w:rPr>
                <w:rFonts w:ascii="Sylfaen" w:hAnsi="Sylfaen"/>
                <w:sz w:val="20"/>
              </w:rPr>
            </w:pPr>
            <w:r>
              <w:rPr>
                <w:rFonts w:ascii="Sylfaen" w:hAnsi="Sylfaen"/>
                <w:sz w:val="20"/>
              </w:rPr>
              <w:t>Лозартан+г</w:t>
            </w:r>
          </w:p>
        </w:tc>
        <w:tc>
          <w:tcPr>
            <w:tcW w:w="1085" w:type="dxa"/>
          </w:tcPr>
          <w:p w:rsidR="001121F3" w:rsidRDefault="001121F3">
            <w:r w:rsidRPr="006C688E">
              <w:rPr>
                <w:rFonts w:ascii="Sylfaen" w:hAnsi="Sylfaen"/>
                <w:color w:val="000000"/>
                <w:sz w:val="18"/>
                <w:szCs w:val="18"/>
              </w:rPr>
              <w:t>шт</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9706B0" w:rsidRDefault="001121F3" w:rsidP="004E047B">
            <w:pPr>
              <w:jc w:val="center"/>
              <w:rPr>
                <w:rFonts w:ascii="GHEA Grapalat" w:hAnsi="GHEA Grapalat"/>
                <w:color w:val="000000"/>
                <w:sz w:val="16"/>
              </w:rPr>
            </w:pPr>
            <w:r>
              <w:rPr>
                <w:rFonts w:ascii="GHEA Grapalat" w:hAnsi="GHEA Grapalat"/>
                <w:color w:val="000000"/>
                <w:sz w:val="16"/>
              </w:rPr>
              <w:t>50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9706B0" w:rsidRDefault="001121F3" w:rsidP="004E047B">
            <w:pPr>
              <w:jc w:val="center"/>
              <w:rPr>
                <w:rFonts w:ascii="GHEA Grapalat" w:hAnsi="GHEA Grapalat"/>
                <w:color w:val="000000"/>
                <w:sz w:val="16"/>
              </w:rPr>
            </w:pPr>
            <w:r>
              <w:rPr>
                <w:rFonts w:ascii="GHEA Grapalat" w:hAnsi="GHEA Grapalat"/>
                <w:color w:val="000000"/>
                <w:sz w:val="16"/>
              </w:rPr>
              <w:t>50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A36DE0" w:rsidRDefault="001121F3" w:rsidP="004E047B">
            <w:pPr>
              <w:jc w:val="center"/>
              <w:rPr>
                <w:rFonts w:ascii="GHEA Grapalat" w:hAnsi="GHEA Grapalat"/>
                <w:i/>
                <w:color w:val="000000"/>
                <w:sz w:val="20"/>
                <w:szCs w:val="20"/>
              </w:rPr>
            </w:pPr>
            <w:r w:rsidRPr="00A36DE0">
              <w:rPr>
                <w:rFonts w:ascii="GHEA Grapalat" w:hAnsi="GHEA Grapalat"/>
                <w:i/>
                <w:sz w:val="20"/>
              </w:rPr>
              <w:t>211</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2D6D69">
              <w:rPr>
                <w:rFonts w:ascii="GHEA Grapalat" w:hAnsi="GHEA Grapalat"/>
                <w:color w:val="000000"/>
                <w:sz w:val="16"/>
                <w:szCs w:val="16"/>
              </w:rPr>
              <w:t>33691203</w:t>
            </w:r>
          </w:p>
        </w:tc>
        <w:tc>
          <w:tcPr>
            <w:tcW w:w="1559" w:type="dxa"/>
          </w:tcPr>
          <w:p w:rsidR="001121F3" w:rsidRPr="00BB26A9" w:rsidRDefault="001121F3" w:rsidP="004E047B">
            <w:pPr>
              <w:ind w:left="108"/>
              <w:jc w:val="both"/>
              <w:rPr>
                <w:rFonts w:ascii="Sylfaen" w:hAnsi="Sylfaen"/>
                <w:sz w:val="20"/>
              </w:rPr>
            </w:pPr>
            <w:r>
              <w:rPr>
                <w:rFonts w:ascii="Sylfaen" w:hAnsi="Sylfaen"/>
                <w:sz w:val="20"/>
              </w:rPr>
              <w:t>Лозартан+г</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pPr>
              <w:ind w:left="108"/>
              <w:jc w:val="both"/>
              <w:rPr>
                <w:rFonts w:ascii="Sylfaen" w:hAnsi="Sylfaen"/>
                <w:sz w:val="20"/>
              </w:rPr>
            </w:pPr>
            <w:r>
              <w:rPr>
                <w:rFonts w:ascii="Sylfaen" w:hAnsi="Sylfaen"/>
                <w:sz w:val="20"/>
              </w:rPr>
              <w:t>Лозартан+г</w:t>
            </w:r>
          </w:p>
        </w:tc>
        <w:tc>
          <w:tcPr>
            <w:tcW w:w="1085" w:type="dxa"/>
          </w:tcPr>
          <w:p w:rsidR="001121F3" w:rsidRDefault="001121F3">
            <w:r w:rsidRPr="006C688E">
              <w:rPr>
                <w:rFonts w:ascii="Sylfaen" w:hAnsi="Sylfaen"/>
                <w:color w:val="000000"/>
                <w:sz w:val="18"/>
                <w:szCs w:val="18"/>
              </w:rPr>
              <w:t>шт</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9706B0" w:rsidRDefault="001121F3" w:rsidP="004E047B">
            <w:pPr>
              <w:jc w:val="center"/>
              <w:rPr>
                <w:rFonts w:ascii="GHEA Grapalat" w:hAnsi="GHEA Grapalat"/>
                <w:color w:val="000000"/>
                <w:sz w:val="16"/>
              </w:rPr>
            </w:pPr>
            <w:r>
              <w:rPr>
                <w:rFonts w:ascii="GHEA Grapalat" w:hAnsi="GHEA Grapalat"/>
                <w:color w:val="000000"/>
                <w:sz w:val="16"/>
              </w:rPr>
              <w:t>50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9706B0" w:rsidRDefault="001121F3" w:rsidP="004E047B">
            <w:pPr>
              <w:jc w:val="center"/>
              <w:rPr>
                <w:rFonts w:ascii="GHEA Grapalat" w:hAnsi="GHEA Grapalat"/>
                <w:color w:val="000000"/>
                <w:sz w:val="16"/>
              </w:rPr>
            </w:pPr>
            <w:r>
              <w:rPr>
                <w:rFonts w:ascii="GHEA Grapalat" w:hAnsi="GHEA Grapalat"/>
                <w:color w:val="000000"/>
                <w:sz w:val="16"/>
              </w:rPr>
              <w:t>50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A36DE0" w:rsidRDefault="001121F3" w:rsidP="004E047B">
            <w:pPr>
              <w:jc w:val="center"/>
              <w:rPr>
                <w:rFonts w:ascii="GHEA Grapalat" w:hAnsi="GHEA Grapalat"/>
                <w:i/>
                <w:color w:val="000000"/>
                <w:sz w:val="20"/>
                <w:szCs w:val="20"/>
              </w:rPr>
            </w:pPr>
            <w:r w:rsidRPr="00A36DE0">
              <w:rPr>
                <w:rFonts w:ascii="GHEA Grapalat" w:hAnsi="GHEA Grapalat"/>
                <w:i/>
                <w:sz w:val="20"/>
              </w:rPr>
              <w:t>212</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2D6D69">
              <w:rPr>
                <w:rFonts w:ascii="GHEA Grapalat" w:hAnsi="GHEA Grapalat"/>
                <w:color w:val="000000"/>
                <w:sz w:val="16"/>
                <w:szCs w:val="16"/>
              </w:rPr>
              <w:t>33621764</w:t>
            </w:r>
          </w:p>
        </w:tc>
        <w:tc>
          <w:tcPr>
            <w:tcW w:w="1559" w:type="dxa"/>
          </w:tcPr>
          <w:p w:rsidR="001121F3" w:rsidRPr="00BB26A9" w:rsidRDefault="001121F3" w:rsidP="004E047B">
            <w:pPr>
              <w:ind w:left="108"/>
              <w:jc w:val="both"/>
              <w:rPr>
                <w:rFonts w:ascii="Sylfaen" w:hAnsi="Sylfaen"/>
                <w:sz w:val="20"/>
              </w:rPr>
            </w:pPr>
            <w:r>
              <w:rPr>
                <w:rFonts w:ascii="Sylfaen" w:hAnsi="Sylfaen"/>
                <w:sz w:val="20"/>
              </w:rPr>
              <w:t>Периндоприл/индапамид/амлодипин</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pPr>
              <w:ind w:left="108"/>
              <w:jc w:val="both"/>
              <w:rPr>
                <w:rFonts w:ascii="Sylfaen" w:hAnsi="Sylfaen"/>
                <w:sz w:val="20"/>
              </w:rPr>
            </w:pPr>
            <w:r>
              <w:rPr>
                <w:rFonts w:ascii="Sylfaen" w:hAnsi="Sylfaen"/>
                <w:sz w:val="20"/>
              </w:rPr>
              <w:t>Периндоприл/индапамид/амлодипин</w:t>
            </w:r>
          </w:p>
        </w:tc>
        <w:tc>
          <w:tcPr>
            <w:tcW w:w="1085" w:type="dxa"/>
          </w:tcPr>
          <w:p w:rsidR="001121F3" w:rsidRDefault="001121F3">
            <w:r w:rsidRPr="006C688E">
              <w:rPr>
                <w:rFonts w:ascii="Sylfaen" w:hAnsi="Sylfaen"/>
                <w:color w:val="000000"/>
                <w:sz w:val="18"/>
                <w:szCs w:val="18"/>
              </w:rPr>
              <w:t>шт</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9706B0" w:rsidRDefault="001121F3" w:rsidP="004E047B">
            <w:pPr>
              <w:jc w:val="center"/>
              <w:rPr>
                <w:rFonts w:ascii="GHEA Grapalat" w:hAnsi="GHEA Grapalat"/>
                <w:color w:val="000000"/>
                <w:sz w:val="16"/>
              </w:rPr>
            </w:pPr>
            <w:r>
              <w:rPr>
                <w:rFonts w:ascii="GHEA Grapalat" w:hAnsi="GHEA Grapalat"/>
                <w:color w:val="000000"/>
                <w:sz w:val="16"/>
              </w:rPr>
              <w:t>100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9706B0" w:rsidRDefault="001121F3" w:rsidP="004E047B">
            <w:pPr>
              <w:jc w:val="center"/>
              <w:rPr>
                <w:rFonts w:ascii="GHEA Grapalat" w:hAnsi="GHEA Grapalat"/>
                <w:color w:val="000000"/>
                <w:sz w:val="16"/>
              </w:rPr>
            </w:pPr>
            <w:r>
              <w:rPr>
                <w:rFonts w:ascii="GHEA Grapalat" w:hAnsi="GHEA Grapalat"/>
                <w:color w:val="000000"/>
                <w:sz w:val="16"/>
              </w:rPr>
              <w:t>100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A36DE0" w:rsidRDefault="001121F3" w:rsidP="004E047B">
            <w:pPr>
              <w:jc w:val="center"/>
              <w:rPr>
                <w:rFonts w:ascii="GHEA Grapalat" w:hAnsi="GHEA Grapalat"/>
                <w:i/>
                <w:color w:val="000000"/>
                <w:sz w:val="20"/>
                <w:szCs w:val="20"/>
              </w:rPr>
            </w:pPr>
            <w:r w:rsidRPr="00A36DE0">
              <w:rPr>
                <w:rFonts w:ascii="GHEA Grapalat" w:hAnsi="GHEA Grapalat"/>
                <w:i/>
                <w:sz w:val="20"/>
              </w:rPr>
              <w:t>213</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2D6D69">
              <w:rPr>
                <w:rFonts w:ascii="GHEA Grapalat" w:hAnsi="GHEA Grapalat"/>
                <w:color w:val="000000"/>
                <w:sz w:val="16"/>
                <w:szCs w:val="16"/>
              </w:rPr>
              <w:t>33621764</w:t>
            </w:r>
          </w:p>
        </w:tc>
        <w:tc>
          <w:tcPr>
            <w:tcW w:w="1559" w:type="dxa"/>
          </w:tcPr>
          <w:p w:rsidR="001121F3" w:rsidRDefault="001121F3" w:rsidP="004E047B">
            <w:r w:rsidRPr="00130F67">
              <w:rPr>
                <w:rFonts w:ascii="Sylfaen" w:hAnsi="Sylfaen"/>
                <w:sz w:val="20"/>
              </w:rPr>
              <w:t>Периндоприл/индапамид/амлодипин</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Default="001121F3" w:rsidP="004E047B">
            <w:r w:rsidRPr="00130F67">
              <w:rPr>
                <w:rFonts w:ascii="Sylfaen" w:hAnsi="Sylfaen"/>
                <w:sz w:val="20"/>
              </w:rPr>
              <w:t>Периндоприл/индапамид/амлодипин</w:t>
            </w:r>
          </w:p>
        </w:tc>
        <w:tc>
          <w:tcPr>
            <w:tcW w:w="1085" w:type="dxa"/>
          </w:tcPr>
          <w:p w:rsidR="001121F3" w:rsidRDefault="001121F3">
            <w:r w:rsidRPr="006C688E">
              <w:rPr>
                <w:rFonts w:ascii="Sylfaen" w:hAnsi="Sylfaen"/>
                <w:color w:val="000000"/>
                <w:sz w:val="18"/>
                <w:szCs w:val="18"/>
              </w:rPr>
              <w:t>шт</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9706B0" w:rsidRDefault="001121F3" w:rsidP="004E047B">
            <w:pPr>
              <w:jc w:val="center"/>
              <w:rPr>
                <w:rFonts w:ascii="GHEA Grapalat" w:hAnsi="GHEA Grapalat"/>
                <w:color w:val="000000"/>
                <w:sz w:val="16"/>
              </w:rPr>
            </w:pPr>
            <w:r>
              <w:rPr>
                <w:rFonts w:ascii="GHEA Grapalat" w:hAnsi="GHEA Grapalat"/>
                <w:color w:val="000000"/>
                <w:sz w:val="16"/>
              </w:rPr>
              <w:t>100</w:t>
            </w:r>
          </w:p>
        </w:tc>
        <w:tc>
          <w:tcPr>
            <w:tcW w:w="880" w:type="dxa"/>
          </w:tcPr>
          <w:p w:rsidR="001121F3" w:rsidRDefault="001121F3">
            <w:r w:rsidRPr="000B1412">
              <w:rPr>
                <w:sz w:val="16"/>
                <w:szCs w:val="16"/>
              </w:rPr>
              <w:t xml:space="preserve">Провайдер аптечных сетей в Армавирском марзе, с.Гай Исаакян 1,22д, не </w:t>
            </w:r>
            <w:r w:rsidRPr="000B1412">
              <w:rPr>
                <w:sz w:val="16"/>
                <w:szCs w:val="16"/>
              </w:rPr>
              <w:lastRenderedPageBreak/>
              <w:t>более 5 км</w:t>
            </w:r>
          </w:p>
        </w:tc>
        <w:tc>
          <w:tcPr>
            <w:tcW w:w="1158" w:type="dxa"/>
            <w:vAlign w:val="center"/>
          </w:tcPr>
          <w:p w:rsidR="001121F3" w:rsidRPr="009706B0" w:rsidRDefault="001121F3" w:rsidP="004E047B">
            <w:pPr>
              <w:jc w:val="center"/>
              <w:rPr>
                <w:rFonts w:ascii="GHEA Grapalat" w:hAnsi="GHEA Grapalat"/>
                <w:color w:val="000000"/>
                <w:sz w:val="16"/>
              </w:rPr>
            </w:pPr>
            <w:r>
              <w:rPr>
                <w:rFonts w:ascii="GHEA Grapalat" w:hAnsi="GHEA Grapalat"/>
                <w:color w:val="000000"/>
                <w:sz w:val="16"/>
              </w:rPr>
              <w:lastRenderedPageBreak/>
              <w:t>100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A36DE0" w:rsidRDefault="001121F3" w:rsidP="004E047B">
            <w:pPr>
              <w:jc w:val="center"/>
              <w:rPr>
                <w:rFonts w:ascii="GHEA Grapalat" w:hAnsi="GHEA Grapalat"/>
                <w:i/>
                <w:color w:val="000000"/>
                <w:sz w:val="20"/>
                <w:szCs w:val="20"/>
              </w:rPr>
            </w:pPr>
            <w:r w:rsidRPr="00A36DE0">
              <w:rPr>
                <w:rFonts w:ascii="GHEA Grapalat" w:hAnsi="GHEA Grapalat"/>
                <w:i/>
                <w:sz w:val="20"/>
              </w:rPr>
              <w:t>214</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2D6D69">
              <w:rPr>
                <w:rFonts w:ascii="GHEA Grapalat" w:hAnsi="GHEA Grapalat"/>
                <w:color w:val="000000"/>
                <w:sz w:val="16"/>
                <w:szCs w:val="16"/>
              </w:rPr>
              <w:t>33621764</w:t>
            </w:r>
          </w:p>
        </w:tc>
        <w:tc>
          <w:tcPr>
            <w:tcW w:w="1559" w:type="dxa"/>
          </w:tcPr>
          <w:p w:rsidR="001121F3" w:rsidRDefault="001121F3" w:rsidP="004E047B">
            <w:r w:rsidRPr="00130F67">
              <w:rPr>
                <w:rFonts w:ascii="Sylfaen" w:hAnsi="Sylfaen"/>
                <w:sz w:val="20"/>
              </w:rPr>
              <w:t>Периндоприл/индапамид/амлодипин</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Default="001121F3" w:rsidP="004E047B">
            <w:r w:rsidRPr="00130F67">
              <w:rPr>
                <w:rFonts w:ascii="Sylfaen" w:hAnsi="Sylfaen"/>
                <w:sz w:val="20"/>
              </w:rPr>
              <w:t>Периндоприл/индапамид/амлодипин</w:t>
            </w:r>
          </w:p>
        </w:tc>
        <w:tc>
          <w:tcPr>
            <w:tcW w:w="1085" w:type="dxa"/>
          </w:tcPr>
          <w:p w:rsidR="001121F3" w:rsidRDefault="001121F3">
            <w:r w:rsidRPr="006C688E">
              <w:rPr>
                <w:rFonts w:ascii="Sylfaen" w:hAnsi="Sylfaen"/>
                <w:color w:val="000000"/>
                <w:sz w:val="18"/>
                <w:szCs w:val="18"/>
              </w:rPr>
              <w:t>шт</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9706B0" w:rsidRDefault="001121F3" w:rsidP="004E047B">
            <w:pPr>
              <w:jc w:val="center"/>
              <w:rPr>
                <w:rFonts w:ascii="GHEA Grapalat" w:hAnsi="GHEA Grapalat"/>
                <w:color w:val="000000"/>
                <w:sz w:val="16"/>
              </w:rPr>
            </w:pPr>
            <w:r>
              <w:rPr>
                <w:rFonts w:ascii="GHEA Grapalat" w:hAnsi="GHEA Grapalat"/>
                <w:color w:val="000000"/>
                <w:sz w:val="16"/>
              </w:rPr>
              <w:t>100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9706B0" w:rsidRDefault="001121F3" w:rsidP="004E047B">
            <w:pPr>
              <w:jc w:val="center"/>
              <w:rPr>
                <w:rFonts w:ascii="GHEA Grapalat" w:hAnsi="GHEA Grapalat"/>
                <w:color w:val="000000"/>
                <w:sz w:val="16"/>
              </w:rPr>
            </w:pPr>
            <w:r>
              <w:rPr>
                <w:rFonts w:ascii="GHEA Grapalat" w:hAnsi="GHEA Grapalat"/>
                <w:color w:val="000000"/>
                <w:sz w:val="16"/>
              </w:rPr>
              <w:t>100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A36DE0" w:rsidRDefault="001121F3" w:rsidP="004E047B">
            <w:pPr>
              <w:jc w:val="center"/>
              <w:rPr>
                <w:rFonts w:ascii="GHEA Grapalat" w:hAnsi="GHEA Grapalat"/>
                <w:i/>
                <w:color w:val="000000"/>
                <w:sz w:val="20"/>
                <w:szCs w:val="20"/>
              </w:rPr>
            </w:pPr>
            <w:r w:rsidRPr="00A36DE0">
              <w:rPr>
                <w:rFonts w:ascii="GHEA Grapalat" w:hAnsi="GHEA Grapalat"/>
                <w:i/>
                <w:sz w:val="20"/>
              </w:rPr>
              <w:t>215</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2D6D69">
              <w:rPr>
                <w:rFonts w:ascii="GHEA Grapalat" w:hAnsi="GHEA Grapalat"/>
                <w:color w:val="000000"/>
                <w:sz w:val="16"/>
                <w:szCs w:val="16"/>
              </w:rPr>
              <w:t>33621764</w:t>
            </w:r>
          </w:p>
        </w:tc>
        <w:tc>
          <w:tcPr>
            <w:tcW w:w="1559" w:type="dxa"/>
          </w:tcPr>
          <w:p w:rsidR="001121F3" w:rsidRPr="00BB26A9" w:rsidRDefault="001121F3" w:rsidP="004E047B">
            <w:pPr>
              <w:ind w:left="108"/>
              <w:jc w:val="both"/>
              <w:rPr>
                <w:rFonts w:ascii="Sylfaen" w:hAnsi="Sylfaen"/>
                <w:sz w:val="20"/>
              </w:rPr>
            </w:pPr>
            <w:r>
              <w:rPr>
                <w:rFonts w:ascii="Sylfaen" w:hAnsi="Sylfaen"/>
                <w:sz w:val="20"/>
              </w:rPr>
              <w:t>Периндоприл/индапамид/амлодипин</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pPr>
              <w:ind w:left="108"/>
              <w:jc w:val="both"/>
              <w:rPr>
                <w:rFonts w:ascii="Sylfaen" w:hAnsi="Sylfaen"/>
                <w:sz w:val="20"/>
              </w:rPr>
            </w:pPr>
            <w:r>
              <w:rPr>
                <w:rFonts w:ascii="Sylfaen" w:hAnsi="Sylfaen"/>
                <w:sz w:val="20"/>
              </w:rPr>
              <w:t>Периндоприл/индапамид/амлодипин</w:t>
            </w:r>
          </w:p>
        </w:tc>
        <w:tc>
          <w:tcPr>
            <w:tcW w:w="1085" w:type="dxa"/>
          </w:tcPr>
          <w:p w:rsidR="001121F3" w:rsidRDefault="001121F3">
            <w:r w:rsidRPr="006C688E">
              <w:rPr>
                <w:rFonts w:ascii="Sylfaen" w:hAnsi="Sylfaen"/>
                <w:color w:val="000000"/>
                <w:sz w:val="18"/>
                <w:szCs w:val="18"/>
              </w:rPr>
              <w:t>шт</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9706B0" w:rsidRDefault="001121F3" w:rsidP="004E047B">
            <w:pPr>
              <w:jc w:val="center"/>
              <w:rPr>
                <w:rFonts w:ascii="GHEA Grapalat" w:hAnsi="GHEA Grapalat"/>
                <w:color w:val="000000"/>
                <w:sz w:val="16"/>
              </w:rPr>
            </w:pPr>
            <w:r>
              <w:rPr>
                <w:rFonts w:ascii="GHEA Grapalat" w:hAnsi="GHEA Grapalat"/>
                <w:color w:val="000000"/>
                <w:sz w:val="16"/>
              </w:rPr>
              <w:t>2000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9706B0" w:rsidRDefault="001121F3" w:rsidP="004E047B">
            <w:pPr>
              <w:jc w:val="center"/>
              <w:rPr>
                <w:rFonts w:ascii="GHEA Grapalat" w:hAnsi="GHEA Grapalat"/>
                <w:color w:val="000000"/>
                <w:sz w:val="16"/>
              </w:rPr>
            </w:pPr>
            <w:r>
              <w:rPr>
                <w:rFonts w:ascii="GHEA Grapalat" w:hAnsi="GHEA Grapalat"/>
                <w:color w:val="000000"/>
                <w:sz w:val="16"/>
              </w:rPr>
              <w:t>2000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A36DE0" w:rsidRDefault="001121F3" w:rsidP="004E047B">
            <w:pPr>
              <w:jc w:val="center"/>
              <w:rPr>
                <w:rFonts w:ascii="GHEA Grapalat" w:hAnsi="GHEA Grapalat"/>
                <w:i/>
                <w:color w:val="000000"/>
                <w:sz w:val="20"/>
                <w:szCs w:val="20"/>
              </w:rPr>
            </w:pPr>
            <w:r w:rsidRPr="00A36DE0">
              <w:rPr>
                <w:rFonts w:ascii="GHEA Grapalat" w:hAnsi="GHEA Grapalat"/>
                <w:i/>
                <w:sz w:val="20"/>
              </w:rPr>
              <w:t>216</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2D6D69">
              <w:rPr>
                <w:rFonts w:ascii="GHEA Grapalat" w:hAnsi="GHEA Grapalat"/>
                <w:color w:val="000000"/>
                <w:sz w:val="16"/>
                <w:szCs w:val="16"/>
              </w:rPr>
              <w:t>33621450</w:t>
            </w:r>
          </w:p>
        </w:tc>
        <w:tc>
          <w:tcPr>
            <w:tcW w:w="1559" w:type="dxa"/>
          </w:tcPr>
          <w:p w:rsidR="001121F3" w:rsidRPr="00BB26A9" w:rsidRDefault="001121F3" w:rsidP="004E047B">
            <w:pPr>
              <w:ind w:left="108"/>
              <w:jc w:val="both"/>
              <w:rPr>
                <w:rFonts w:ascii="Sylfaen" w:hAnsi="Sylfaen"/>
                <w:sz w:val="20"/>
              </w:rPr>
            </w:pPr>
            <w:r>
              <w:rPr>
                <w:rFonts w:ascii="Sylfaen" w:hAnsi="Sylfaen"/>
                <w:sz w:val="20"/>
              </w:rPr>
              <w:t>Лизиноприл+г</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pPr>
              <w:ind w:left="108"/>
              <w:jc w:val="both"/>
              <w:rPr>
                <w:rFonts w:ascii="Sylfaen" w:hAnsi="Sylfaen"/>
                <w:sz w:val="20"/>
              </w:rPr>
            </w:pPr>
            <w:r>
              <w:rPr>
                <w:rFonts w:ascii="Sylfaen" w:hAnsi="Sylfaen"/>
                <w:sz w:val="20"/>
              </w:rPr>
              <w:t>Лизиноприл+г</w:t>
            </w:r>
          </w:p>
        </w:tc>
        <w:tc>
          <w:tcPr>
            <w:tcW w:w="1085" w:type="dxa"/>
          </w:tcPr>
          <w:p w:rsidR="001121F3" w:rsidRDefault="001121F3">
            <w:r w:rsidRPr="006C688E">
              <w:rPr>
                <w:rFonts w:ascii="Sylfaen" w:hAnsi="Sylfaen"/>
                <w:color w:val="000000"/>
                <w:sz w:val="18"/>
                <w:szCs w:val="18"/>
              </w:rPr>
              <w:t>шт</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9706B0" w:rsidRDefault="001121F3" w:rsidP="004E047B">
            <w:pPr>
              <w:jc w:val="center"/>
              <w:rPr>
                <w:rFonts w:ascii="GHEA Grapalat" w:hAnsi="GHEA Grapalat"/>
                <w:color w:val="000000"/>
                <w:sz w:val="16"/>
              </w:rPr>
            </w:pPr>
            <w:r>
              <w:rPr>
                <w:rFonts w:ascii="GHEA Grapalat" w:hAnsi="GHEA Grapalat"/>
                <w:color w:val="000000"/>
                <w:sz w:val="16"/>
              </w:rPr>
              <w:t>500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9706B0" w:rsidRDefault="001121F3" w:rsidP="004E047B">
            <w:pPr>
              <w:jc w:val="center"/>
              <w:rPr>
                <w:rFonts w:ascii="GHEA Grapalat" w:hAnsi="GHEA Grapalat"/>
                <w:color w:val="000000"/>
                <w:sz w:val="16"/>
              </w:rPr>
            </w:pPr>
            <w:r>
              <w:rPr>
                <w:rFonts w:ascii="GHEA Grapalat" w:hAnsi="GHEA Grapalat"/>
                <w:color w:val="000000"/>
                <w:sz w:val="16"/>
              </w:rPr>
              <w:t>500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A36DE0" w:rsidRDefault="001121F3" w:rsidP="004E047B">
            <w:pPr>
              <w:jc w:val="center"/>
              <w:rPr>
                <w:rFonts w:ascii="GHEA Grapalat" w:hAnsi="GHEA Grapalat"/>
                <w:i/>
                <w:color w:val="000000"/>
                <w:sz w:val="20"/>
                <w:szCs w:val="20"/>
              </w:rPr>
            </w:pPr>
            <w:r w:rsidRPr="00A36DE0">
              <w:rPr>
                <w:rFonts w:ascii="GHEA Grapalat" w:hAnsi="GHEA Grapalat"/>
                <w:i/>
                <w:sz w:val="20"/>
              </w:rPr>
              <w:t>217</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2D6D69">
              <w:rPr>
                <w:rFonts w:ascii="GHEA Grapalat" w:hAnsi="GHEA Grapalat"/>
                <w:color w:val="000000"/>
                <w:sz w:val="16"/>
                <w:szCs w:val="16"/>
              </w:rPr>
              <w:t>33621450</w:t>
            </w:r>
          </w:p>
        </w:tc>
        <w:tc>
          <w:tcPr>
            <w:tcW w:w="1559" w:type="dxa"/>
          </w:tcPr>
          <w:p w:rsidR="001121F3" w:rsidRPr="00BB26A9" w:rsidRDefault="001121F3" w:rsidP="004E047B">
            <w:pPr>
              <w:ind w:left="108"/>
              <w:jc w:val="both"/>
              <w:rPr>
                <w:rFonts w:ascii="Sylfaen" w:hAnsi="Sylfaen"/>
                <w:sz w:val="20"/>
              </w:rPr>
            </w:pPr>
            <w:r>
              <w:rPr>
                <w:rFonts w:ascii="Sylfaen" w:hAnsi="Sylfaen"/>
                <w:sz w:val="20"/>
              </w:rPr>
              <w:t>Лизиноприл+амлодипин</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pPr>
              <w:ind w:left="108"/>
              <w:jc w:val="both"/>
              <w:rPr>
                <w:rFonts w:ascii="Sylfaen" w:hAnsi="Sylfaen"/>
                <w:sz w:val="20"/>
              </w:rPr>
            </w:pPr>
            <w:r>
              <w:rPr>
                <w:rFonts w:ascii="Sylfaen" w:hAnsi="Sylfaen"/>
                <w:sz w:val="20"/>
              </w:rPr>
              <w:t>Лизиноприл+амлодипин</w:t>
            </w:r>
          </w:p>
        </w:tc>
        <w:tc>
          <w:tcPr>
            <w:tcW w:w="1085" w:type="dxa"/>
          </w:tcPr>
          <w:p w:rsidR="001121F3" w:rsidRDefault="001121F3">
            <w:r w:rsidRPr="006C688E">
              <w:rPr>
                <w:rFonts w:ascii="Sylfaen" w:hAnsi="Sylfaen"/>
                <w:color w:val="000000"/>
                <w:sz w:val="18"/>
                <w:szCs w:val="18"/>
              </w:rPr>
              <w:t>шт</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9706B0" w:rsidRDefault="001121F3" w:rsidP="004E047B">
            <w:pPr>
              <w:jc w:val="center"/>
              <w:rPr>
                <w:rFonts w:ascii="GHEA Grapalat" w:hAnsi="GHEA Grapalat"/>
                <w:color w:val="000000"/>
                <w:sz w:val="16"/>
              </w:rPr>
            </w:pPr>
            <w:r>
              <w:rPr>
                <w:rFonts w:ascii="GHEA Grapalat" w:hAnsi="GHEA Grapalat"/>
                <w:color w:val="000000"/>
                <w:sz w:val="16"/>
              </w:rPr>
              <w:t>500</w:t>
            </w:r>
          </w:p>
        </w:tc>
        <w:tc>
          <w:tcPr>
            <w:tcW w:w="880" w:type="dxa"/>
          </w:tcPr>
          <w:p w:rsidR="001121F3" w:rsidRDefault="001121F3">
            <w:r w:rsidRPr="000B1412">
              <w:rPr>
                <w:sz w:val="16"/>
                <w:szCs w:val="16"/>
              </w:rPr>
              <w:t xml:space="preserve">Провайдер аптечных сетей в Армавирском марзе, с.Гай Исаакян 1,22д, не </w:t>
            </w:r>
            <w:r w:rsidRPr="000B1412">
              <w:rPr>
                <w:sz w:val="16"/>
                <w:szCs w:val="16"/>
              </w:rPr>
              <w:lastRenderedPageBreak/>
              <w:t>более 5 км</w:t>
            </w:r>
          </w:p>
        </w:tc>
        <w:tc>
          <w:tcPr>
            <w:tcW w:w="1158" w:type="dxa"/>
            <w:vAlign w:val="center"/>
          </w:tcPr>
          <w:p w:rsidR="001121F3" w:rsidRPr="009706B0" w:rsidRDefault="001121F3" w:rsidP="004E047B">
            <w:pPr>
              <w:jc w:val="center"/>
              <w:rPr>
                <w:rFonts w:ascii="GHEA Grapalat" w:hAnsi="GHEA Grapalat"/>
                <w:color w:val="000000"/>
                <w:sz w:val="16"/>
              </w:rPr>
            </w:pPr>
            <w:r>
              <w:rPr>
                <w:rFonts w:ascii="GHEA Grapalat" w:hAnsi="GHEA Grapalat"/>
                <w:color w:val="000000"/>
                <w:sz w:val="16"/>
              </w:rPr>
              <w:lastRenderedPageBreak/>
              <w:t>500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A36DE0" w:rsidRDefault="001121F3" w:rsidP="004E047B">
            <w:pPr>
              <w:jc w:val="center"/>
              <w:rPr>
                <w:rFonts w:ascii="GHEA Grapalat" w:hAnsi="GHEA Grapalat"/>
                <w:i/>
                <w:color w:val="000000"/>
                <w:sz w:val="20"/>
                <w:szCs w:val="20"/>
              </w:rPr>
            </w:pPr>
            <w:r w:rsidRPr="00A36DE0">
              <w:rPr>
                <w:rFonts w:ascii="GHEA Grapalat" w:hAnsi="GHEA Grapalat"/>
                <w:i/>
                <w:sz w:val="20"/>
              </w:rPr>
              <w:t>218</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2D6D69">
              <w:rPr>
                <w:rFonts w:ascii="GHEA Grapalat" w:hAnsi="GHEA Grapalat"/>
                <w:color w:val="000000"/>
                <w:sz w:val="16"/>
                <w:szCs w:val="16"/>
              </w:rPr>
              <w:t>33621450</w:t>
            </w:r>
          </w:p>
        </w:tc>
        <w:tc>
          <w:tcPr>
            <w:tcW w:w="1559" w:type="dxa"/>
          </w:tcPr>
          <w:p w:rsidR="001121F3" w:rsidRPr="00BB26A9" w:rsidRDefault="001121F3" w:rsidP="004E047B">
            <w:pPr>
              <w:ind w:left="108"/>
              <w:jc w:val="both"/>
              <w:rPr>
                <w:rFonts w:ascii="Sylfaen" w:hAnsi="Sylfaen"/>
                <w:sz w:val="20"/>
              </w:rPr>
            </w:pPr>
            <w:r>
              <w:rPr>
                <w:rFonts w:ascii="Sylfaen" w:hAnsi="Sylfaen"/>
                <w:sz w:val="20"/>
              </w:rPr>
              <w:t>Лизиноприл+амлодипин</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pPr>
              <w:ind w:left="108"/>
              <w:jc w:val="both"/>
              <w:rPr>
                <w:rFonts w:ascii="Sylfaen" w:hAnsi="Sylfaen"/>
                <w:sz w:val="20"/>
              </w:rPr>
            </w:pPr>
            <w:r>
              <w:rPr>
                <w:rFonts w:ascii="Sylfaen" w:hAnsi="Sylfaen"/>
                <w:sz w:val="20"/>
              </w:rPr>
              <w:t>Лизиноприл+амлодипин</w:t>
            </w:r>
          </w:p>
        </w:tc>
        <w:tc>
          <w:tcPr>
            <w:tcW w:w="1085" w:type="dxa"/>
          </w:tcPr>
          <w:p w:rsidR="001121F3" w:rsidRDefault="001121F3">
            <w:r w:rsidRPr="006C688E">
              <w:rPr>
                <w:rFonts w:ascii="Sylfaen" w:hAnsi="Sylfaen"/>
                <w:color w:val="000000"/>
                <w:sz w:val="18"/>
                <w:szCs w:val="18"/>
              </w:rPr>
              <w:t>шт</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9706B0" w:rsidRDefault="001121F3" w:rsidP="004E047B">
            <w:pPr>
              <w:jc w:val="center"/>
              <w:rPr>
                <w:rFonts w:ascii="GHEA Grapalat" w:hAnsi="GHEA Grapalat"/>
                <w:color w:val="000000"/>
                <w:sz w:val="16"/>
              </w:rPr>
            </w:pPr>
            <w:r>
              <w:rPr>
                <w:rFonts w:ascii="GHEA Grapalat" w:hAnsi="GHEA Grapalat"/>
                <w:color w:val="000000"/>
                <w:sz w:val="16"/>
              </w:rPr>
              <w:t>500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9706B0" w:rsidRDefault="001121F3" w:rsidP="004E047B">
            <w:pPr>
              <w:jc w:val="center"/>
              <w:rPr>
                <w:rFonts w:ascii="GHEA Grapalat" w:hAnsi="GHEA Grapalat"/>
                <w:color w:val="000000"/>
                <w:sz w:val="16"/>
              </w:rPr>
            </w:pPr>
            <w:r>
              <w:rPr>
                <w:rFonts w:ascii="GHEA Grapalat" w:hAnsi="GHEA Grapalat"/>
                <w:color w:val="000000"/>
                <w:sz w:val="16"/>
              </w:rPr>
              <w:t>500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A36DE0" w:rsidRDefault="001121F3" w:rsidP="004E047B">
            <w:pPr>
              <w:jc w:val="center"/>
              <w:rPr>
                <w:rFonts w:ascii="GHEA Grapalat" w:hAnsi="GHEA Grapalat"/>
                <w:i/>
                <w:color w:val="000000"/>
                <w:sz w:val="20"/>
                <w:szCs w:val="20"/>
              </w:rPr>
            </w:pPr>
            <w:r w:rsidRPr="00A36DE0">
              <w:rPr>
                <w:rFonts w:ascii="GHEA Grapalat" w:hAnsi="GHEA Grapalat"/>
                <w:i/>
                <w:sz w:val="20"/>
              </w:rPr>
              <w:t>219</w:t>
            </w:r>
          </w:p>
        </w:tc>
        <w:tc>
          <w:tcPr>
            <w:tcW w:w="2715" w:type="dxa"/>
            <w:vAlign w:val="center"/>
          </w:tcPr>
          <w:p w:rsidR="001121F3" w:rsidRPr="00DD57F4" w:rsidRDefault="001121F3" w:rsidP="004E047B">
            <w:pPr>
              <w:jc w:val="center"/>
              <w:rPr>
                <w:rFonts w:ascii="GHEA Grapalat" w:hAnsi="GHEA Grapalat"/>
                <w:i/>
                <w:color w:val="000000"/>
                <w:sz w:val="16"/>
                <w:szCs w:val="16"/>
              </w:rPr>
            </w:pPr>
            <w:r>
              <w:rPr>
                <w:rFonts w:ascii="GHEA Grapalat" w:hAnsi="GHEA Grapalat"/>
                <w:color w:val="000000"/>
                <w:sz w:val="16"/>
                <w:szCs w:val="16"/>
              </w:rPr>
              <w:t>33691176</w:t>
            </w:r>
          </w:p>
        </w:tc>
        <w:tc>
          <w:tcPr>
            <w:tcW w:w="1559" w:type="dxa"/>
          </w:tcPr>
          <w:p w:rsidR="001121F3" w:rsidRPr="00BB26A9" w:rsidRDefault="001121F3" w:rsidP="004E047B">
            <w:pPr>
              <w:ind w:left="108"/>
              <w:jc w:val="both"/>
              <w:rPr>
                <w:rFonts w:ascii="Sylfaen" w:hAnsi="Sylfaen"/>
                <w:sz w:val="20"/>
              </w:rPr>
            </w:pPr>
            <w:r>
              <w:rPr>
                <w:rFonts w:ascii="Sylfaen" w:hAnsi="Sylfaen"/>
                <w:sz w:val="20"/>
              </w:rPr>
              <w:t>Торасемид</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pPr>
              <w:ind w:left="108"/>
              <w:jc w:val="both"/>
              <w:rPr>
                <w:rFonts w:ascii="Sylfaen" w:hAnsi="Sylfaen"/>
                <w:sz w:val="20"/>
              </w:rPr>
            </w:pPr>
            <w:r>
              <w:rPr>
                <w:rFonts w:ascii="Sylfaen" w:hAnsi="Sylfaen"/>
                <w:sz w:val="20"/>
              </w:rPr>
              <w:t>Торасемид</w:t>
            </w:r>
          </w:p>
        </w:tc>
        <w:tc>
          <w:tcPr>
            <w:tcW w:w="1085" w:type="dxa"/>
          </w:tcPr>
          <w:p w:rsidR="001121F3" w:rsidRDefault="001121F3">
            <w:r w:rsidRPr="006C688E">
              <w:rPr>
                <w:rFonts w:ascii="Sylfaen" w:hAnsi="Sylfaen"/>
                <w:color w:val="000000"/>
                <w:sz w:val="18"/>
                <w:szCs w:val="18"/>
              </w:rPr>
              <w:t>шт</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9706B0" w:rsidRDefault="001121F3" w:rsidP="004E047B">
            <w:pPr>
              <w:jc w:val="center"/>
              <w:rPr>
                <w:rFonts w:ascii="GHEA Grapalat" w:hAnsi="GHEA Grapalat"/>
                <w:color w:val="000000"/>
                <w:sz w:val="16"/>
              </w:rPr>
            </w:pPr>
            <w:r>
              <w:rPr>
                <w:rFonts w:ascii="GHEA Grapalat" w:hAnsi="GHEA Grapalat"/>
                <w:color w:val="000000"/>
                <w:sz w:val="16"/>
              </w:rPr>
              <w:t>200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9706B0" w:rsidRDefault="001121F3" w:rsidP="004E047B">
            <w:pPr>
              <w:jc w:val="center"/>
              <w:rPr>
                <w:rFonts w:ascii="GHEA Grapalat" w:hAnsi="GHEA Grapalat"/>
                <w:color w:val="000000"/>
                <w:sz w:val="16"/>
              </w:rPr>
            </w:pPr>
            <w:r>
              <w:rPr>
                <w:rFonts w:ascii="GHEA Grapalat" w:hAnsi="GHEA Grapalat"/>
                <w:color w:val="000000"/>
                <w:sz w:val="16"/>
              </w:rPr>
              <w:t>200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A36DE0" w:rsidRDefault="001121F3" w:rsidP="004E047B">
            <w:pPr>
              <w:jc w:val="center"/>
              <w:rPr>
                <w:rFonts w:ascii="GHEA Grapalat" w:hAnsi="GHEA Grapalat"/>
                <w:i/>
                <w:color w:val="000000"/>
                <w:sz w:val="20"/>
                <w:szCs w:val="20"/>
              </w:rPr>
            </w:pPr>
            <w:r w:rsidRPr="00A36DE0">
              <w:rPr>
                <w:rFonts w:ascii="GHEA Grapalat" w:hAnsi="GHEA Grapalat"/>
                <w:i/>
                <w:sz w:val="20"/>
              </w:rPr>
              <w:t>220</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2D6D69">
              <w:rPr>
                <w:rFonts w:ascii="GHEA Grapalat" w:hAnsi="GHEA Grapalat"/>
                <w:color w:val="000000"/>
                <w:sz w:val="16"/>
                <w:szCs w:val="16"/>
              </w:rPr>
              <w:t>33621470</w:t>
            </w:r>
          </w:p>
        </w:tc>
        <w:tc>
          <w:tcPr>
            <w:tcW w:w="1559" w:type="dxa"/>
          </w:tcPr>
          <w:p w:rsidR="001121F3" w:rsidRPr="00BB26A9" w:rsidRDefault="001121F3" w:rsidP="004E047B">
            <w:pPr>
              <w:ind w:left="108"/>
              <w:jc w:val="both"/>
              <w:rPr>
                <w:rFonts w:ascii="Sylfaen" w:hAnsi="Sylfaen"/>
                <w:sz w:val="20"/>
              </w:rPr>
            </w:pPr>
            <w:r>
              <w:rPr>
                <w:rFonts w:ascii="Sylfaen" w:hAnsi="Sylfaen"/>
                <w:sz w:val="20"/>
              </w:rPr>
              <w:t>Моксонидин</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pPr>
              <w:ind w:left="108"/>
              <w:jc w:val="both"/>
              <w:rPr>
                <w:rFonts w:ascii="Sylfaen" w:hAnsi="Sylfaen"/>
                <w:sz w:val="20"/>
              </w:rPr>
            </w:pPr>
            <w:r>
              <w:rPr>
                <w:rFonts w:ascii="Sylfaen" w:hAnsi="Sylfaen"/>
                <w:sz w:val="20"/>
              </w:rPr>
              <w:t>Моксонидин</w:t>
            </w:r>
          </w:p>
        </w:tc>
        <w:tc>
          <w:tcPr>
            <w:tcW w:w="1085" w:type="dxa"/>
          </w:tcPr>
          <w:p w:rsidR="001121F3" w:rsidRDefault="001121F3">
            <w:r w:rsidRPr="006C688E">
              <w:rPr>
                <w:rFonts w:ascii="Sylfaen" w:hAnsi="Sylfaen"/>
                <w:color w:val="000000"/>
                <w:sz w:val="18"/>
                <w:szCs w:val="18"/>
              </w:rPr>
              <w:t>шт</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9706B0" w:rsidRDefault="001121F3" w:rsidP="004E047B">
            <w:pPr>
              <w:jc w:val="center"/>
              <w:rPr>
                <w:rFonts w:ascii="GHEA Grapalat" w:hAnsi="GHEA Grapalat"/>
                <w:color w:val="000000"/>
                <w:sz w:val="16"/>
              </w:rPr>
            </w:pPr>
            <w:r>
              <w:rPr>
                <w:rFonts w:ascii="GHEA Grapalat" w:hAnsi="GHEA Grapalat"/>
                <w:color w:val="000000"/>
                <w:sz w:val="16"/>
              </w:rPr>
              <w:t>200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9706B0" w:rsidRDefault="001121F3" w:rsidP="004E047B">
            <w:pPr>
              <w:jc w:val="center"/>
              <w:rPr>
                <w:rFonts w:ascii="GHEA Grapalat" w:hAnsi="GHEA Grapalat"/>
                <w:color w:val="000000"/>
                <w:sz w:val="16"/>
              </w:rPr>
            </w:pPr>
            <w:r>
              <w:rPr>
                <w:rFonts w:ascii="GHEA Grapalat" w:hAnsi="GHEA Grapalat"/>
                <w:color w:val="000000"/>
                <w:sz w:val="16"/>
              </w:rPr>
              <w:t>200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A36DE0" w:rsidRDefault="001121F3" w:rsidP="004E047B">
            <w:pPr>
              <w:jc w:val="center"/>
              <w:rPr>
                <w:rFonts w:ascii="GHEA Grapalat" w:hAnsi="GHEA Grapalat"/>
                <w:i/>
                <w:color w:val="000000"/>
                <w:sz w:val="20"/>
                <w:szCs w:val="20"/>
              </w:rPr>
            </w:pPr>
            <w:r w:rsidRPr="00A36DE0">
              <w:rPr>
                <w:rFonts w:ascii="GHEA Grapalat" w:hAnsi="GHEA Grapalat"/>
                <w:i/>
                <w:sz w:val="20"/>
              </w:rPr>
              <w:t>221</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2D6D69">
              <w:rPr>
                <w:rFonts w:ascii="GHEA Grapalat" w:hAnsi="GHEA Grapalat"/>
                <w:color w:val="000000"/>
                <w:sz w:val="16"/>
                <w:szCs w:val="16"/>
              </w:rPr>
              <w:t>33621470</w:t>
            </w:r>
          </w:p>
        </w:tc>
        <w:tc>
          <w:tcPr>
            <w:tcW w:w="1559" w:type="dxa"/>
          </w:tcPr>
          <w:p w:rsidR="001121F3" w:rsidRPr="00BB26A9" w:rsidRDefault="001121F3" w:rsidP="004E047B">
            <w:pPr>
              <w:ind w:left="108"/>
              <w:jc w:val="both"/>
              <w:rPr>
                <w:rFonts w:ascii="Sylfaen" w:hAnsi="Sylfaen"/>
                <w:sz w:val="20"/>
              </w:rPr>
            </w:pPr>
            <w:r>
              <w:rPr>
                <w:rFonts w:ascii="Sylfaen" w:hAnsi="Sylfaen"/>
                <w:sz w:val="20"/>
              </w:rPr>
              <w:t>Моксонидин</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pPr>
              <w:ind w:left="108"/>
              <w:jc w:val="both"/>
              <w:rPr>
                <w:rFonts w:ascii="Sylfaen" w:hAnsi="Sylfaen"/>
                <w:sz w:val="20"/>
              </w:rPr>
            </w:pPr>
            <w:r>
              <w:rPr>
                <w:rFonts w:ascii="Sylfaen" w:hAnsi="Sylfaen"/>
                <w:sz w:val="20"/>
              </w:rPr>
              <w:t>Моксонидин</w:t>
            </w:r>
          </w:p>
        </w:tc>
        <w:tc>
          <w:tcPr>
            <w:tcW w:w="1085" w:type="dxa"/>
          </w:tcPr>
          <w:p w:rsidR="001121F3" w:rsidRDefault="001121F3">
            <w:r w:rsidRPr="006C688E">
              <w:rPr>
                <w:rFonts w:ascii="Sylfaen" w:hAnsi="Sylfaen"/>
                <w:color w:val="000000"/>
                <w:sz w:val="18"/>
                <w:szCs w:val="18"/>
              </w:rPr>
              <w:t>шт</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9706B0" w:rsidRDefault="001121F3" w:rsidP="004E047B">
            <w:pPr>
              <w:jc w:val="center"/>
              <w:rPr>
                <w:rFonts w:ascii="GHEA Grapalat" w:hAnsi="GHEA Grapalat"/>
                <w:color w:val="000000"/>
                <w:sz w:val="16"/>
              </w:rPr>
            </w:pPr>
            <w:r>
              <w:rPr>
                <w:rFonts w:ascii="GHEA Grapalat" w:hAnsi="GHEA Grapalat"/>
                <w:color w:val="000000"/>
                <w:sz w:val="16"/>
              </w:rPr>
              <w:t>500</w:t>
            </w:r>
          </w:p>
        </w:tc>
        <w:tc>
          <w:tcPr>
            <w:tcW w:w="880" w:type="dxa"/>
          </w:tcPr>
          <w:p w:rsidR="001121F3" w:rsidRDefault="001121F3">
            <w:r w:rsidRPr="000B1412">
              <w:rPr>
                <w:sz w:val="16"/>
                <w:szCs w:val="16"/>
              </w:rPr>
              <w:t xml:space="preserve">Провайдер аптечных сетей в Армавирском марзе, с.Гай Исаакян 1,22д, не </w:t>
            </w:r>
            <w:r w:rsidRPr="000B1412">
              <w:rPr>
                <w:sz w:val="16"/>
                <w:szCs w:val="16"/>
              </w:rPr>
              <w:lastRenderedPageBreak/>
              <w:t>более 5 км</w:t>
            </w:r>
          </w:p>
        </w:tc>
        <w:tc>
          <w:tcPr>
            <w:tcW w:w="1158" w:type="dxa"/>
            <w:vAlign w:val="center"/>
          </w:tcPr>
          <w:p w:rsidR="001121F3" w:rsidRPr="009706B0" w:rsidRDefault="001121F3" w:rsidP="004E047B">
            <w:pPr>
              <w:jc w:val="center"/>
              <w:rPr>
                <w:rFonts w:ascii="GHEA Grapalat" w:hAnsi="GHEA Grapalat"/>
                <w:color w:val="000000"/>
                <w:sz w:val="16"/>
              </w:rPr>
            </w:pPr>
            <w:r>
              <w:rPr>
                <w:rFonts w:ascii="GHEA Grapalat" w:hAnsi="GHEA Grapalat"/>
                <w:color w:val="000000"/>
                <w:sz w:val="16"/>
              </w:rPr>
              <w:lastRenderedPageBreak/>
              <w:t>500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A36DE0" w:rsidRDefault="001121F3" w:rsidP="004E047B">
            <w:pPr>
              <w:jc w:val="center"/>
              <w:rPr>
                <w:rFonts w:ascii="GHEA Grapalat" w:hAnsi="GHEA Grapalat"/>
                <w:i/>
                <w:color w:val="000000"/>
                <w:sz w:val="20"/>
                <w:szCs w:val="20"/>
              </w:rPr>
            </w:pPr>
            <w:r w:rsidRPr="00A36DE0">
              <w:rPr>
                <w:rFonts w:ascii="GHEA Grapalat" w:hAnsi="GHEA Grapalat"/>
                <w:i/>
                <w:sz w:val="20"/>
              </w:rPr>
              <w:t>222</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2D6D69">
              <w:rPr>
                <w:rFonts w:ascii="GHEA Grapalat" w:hAnsi="GHEA Grapalat"/>
                <w:color w:val="000000"/>
                <w:sz w:val="16"/>
                <w:szCs w:val="16"/>
              </w:rPr>
              <w:t>33621410</w:t>
            </w:r>
          </w:p>
        </w:tc>
        <w:tc>
          <w:tcPr>
            <w:tcW w:w="1559" w:type="dxa"/>
          </w:tcPr>
          <w:p w:rsidR="001121F3" w:rsidRPr="00BB26A9" w:rsidRDefault="001121F3" w:rsidP="004E047B">
            <w:pPr>
              <w:ind w:left="108"/>
              <w:jc w:val="both"/>
              <w:rPr>
                <w:rFonts w:ascii="Sylfaen" w:hAnsi="Sylfaen"/>
                <w:sz w:val="20"/>
              </w:rPr>
            </w:pPr>
            <w:r>
              <w:rPr>
                <w:rFonts w:ascii="Sylfaen" w:hAnsi="Sylfaen"/>
                <w:sz w:val="20"/>
              </w:rPr>
              <w:t>Симвастатин</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pPr>
              <w:ind w:left="108"/>
              <w:jc w:val="both"/>
              <w:rPr>
                <w:rFonts w:ascii="Sylfaen" w:hAnsi="Sylfaen"/>
                <w:sz w:val="20"/>
              </w:rPr>
            </w:pPr>
            <w:r>
              <w:rPr>
                <w:rFonts w:ascii="Sylfaen" w:hAnsi="Sylfaen"/>
                <w:sz w:val="20"/>
              </w:rPr>
              <w:t>Симвастатин</w:t>
            </w:r>
          </w:p>
        </w:tc>
        <w:tc>
          <w:tcPr>
            <w:tcW w:w="1085" w:type="dxa"/>
          </w:tcPr>
          <w:p w:rsidR="001121F3" w:rsidRDefault="001121F3">
            <w:r w:rsidRPr="006C688E">
              <w:rPr>
                <w:rFonts w:ascii="Sylfaen" w:hAnsi="Sylfaen"/>
                <w:color w:val="000000"/>
                <w:sz w:val="18"/>
                <w:szCs w:val="18"/>
              </w:rPr>
              <w:t>шт</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9706B0" w:rsidRDefault="001121F3" w:rsidP="004E047B">
            <w:pPr>
              <w:jc w:val="center"/>
              <w:rPr>
                <w:rFonts w:ascii="GHEA Grapalat" w:hAnsi="GHEA Grapalat"/>
                <w:color w:val="000000"/>
                <w:sz w:val="16"/>
              </w:rPr>
            </w:pPr>
            <w:r>
              <w:rPr>
                <w:rFonts w:ascii="GHEA Grapalat" w:hAnsi="GHEA Grapalat"/>
                <w:color w:val="000000"/>
                <w:sz w:val="16"/>
              </w:rPr>
              <w:t>500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9706B0" w:rsidRDefault="001121F3" w:rsidP="004E047B">
            <w:pPr>
              <w:jc w:val="center"/>
              <w:rPr>
                <w:rFonts w:ascii="GHEA Grapalat" w:hAnsi="GHEA Grapalat"/>
                <w:color w:val="000000"/>
                <w:sz w:val="16"/>
              </w:rPr>
            </w:pPr>
            <w:r>
              <w:rPr>
                <w:rFonts w:ascii="GHEA Grapalat" w:hAnsi="GHEA Grapalat"/>
                <w:color w:val="000000"/>
                <w:sz w:val="16"/>
              </w:rPr>
              <w:t>500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A36DE0" w:rsidRDefault="001121F3" w:rsidP="004E047B">
            <w:pPr>
              <w:jc w:val="center"/>
              <w:rPr>
                <w:rFonts w:ascii="GHEA Grapalat" w:hAnsi="GHEA Grapalat"/>
                <w:i/>
                <w:color w:val="000000"/>
                <w:sz w:val="20"/>
                <w:szCs w:val="20"/>
              </w:rPr>
            </w:pPr>
            <w:r w:rsidRPr="00A36DE0">
              <w:rPr>
                <w:rFonts w:ascii="GHEA Grapalat" w:hAnsi="GHEA Grapalat"/>
                <w:i/>
                <w:sz w:val="20"/>
              </w:rPr>
              <w:t>223</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2D6D69">
              <w:rPr>
                <w:rFonts w:ascii="GHEA Grapalat" w:hAnsi="GHEA Grapalat"/>
                <w:color w:val="000000"/>
                <w:sz w:val="16"/>
                <w:szCs w:val="16"/>
              </w:rPr>
              <w:t>33621410</w:t>
            </w:r>
          </w:p>
        </w:tc>
        <w:tc>
          <w:tcPr>
            <w:tcW w:w="1559" w:type="dxa"/>
          </w:tcPr>
          <w:p w:rsidR="001121F3" w:rsidRPr="00BB26A9" w:rsidRDefault="001121F3" w:rsidP="004E047B">
            <w:pPr>
              <w:ind w:left="108"/>
              <w:jc w:val="both"/>
              <w:rPr>
                <w:rFonts w:ascii="Sylfaen" w:hAnsi="Sylfaen"/>
                <w:sz w:val="20"/>
              </w:rPr>
            </w:pPr>
            <w:r>
              <w:rPr>
                <w:rFonts w:ascii="Sylfaen" w:hAnsi="Sylfaen"/>
                <w:sz w:val="20"/>
              </w:rPr>
              <w:t>Симвастатин</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pPr>
              <w:ind w:left="108"/>
              <w:jc w:val="both"/>
              <w:rPr>
                <w:rFonts w:ascii="Sylfaen" w:hAnsi="Sylfaen"/>
                <w:sz w:val="20"/>
              </w:rPr>
            </w:pPr>
            <w:r>
              <w:rPr>
                <w:rFonts w:ascii="Sylfaen" w:hAnsi="Sylfaen"/>
                <w:sz w:val="20"/>
              </w:rPr>
              <w:t>Симвастатин</w:t>
            </w:r>
          </w:p>
        </w:tc>
        <w:tc>
          <w:tcPr>
            <w:tcW w:w="1085" w:type="dxa"/>
          </w:tcPr>
          <w:p w:rsidR="001121F3" w:rsidRDefault="001121F3">
            <w:r w:rsidRPr="006C688E">
              <w:rPr>
                <w:rFonts w:ascii="Sylfaen" w:hAnsi="Sylfaen"/>
                <w:color w:val="000000"/>
                <w:sz w:val="18"/>
                <w:szCs w:val="18"/>
              </w:rPr>
              <w:t>шт</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9706B0" w:rsidRDefault="001121F3" w:rsidP="004E047B">
            <w:pPr>
              <w:jc w:val="center"/>
              <w:rPr>
                <w:rFonts w:ascii="GHEA Grapalat" w:hAnsi="GHEA Grapalat"/>
                <w:color w:val="000000"/>
                <w:sz w:val="16"/>
              </w:rPr>
            </w:pPr>
            <w:r>
              <w:rPr>
                <w:rFonts w:ascii="GHEA Grapalat" w:hAnsi="GHEA Grapalat"/>
                <w:color w:val="000000"/>
                <w:sz w:val="16"/>
              </w:rPr>
              <w:t>200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9706B0" w:rsidRDefault="001121F3" w:rsidP="004E047B">
            <w:pPr>
              <w:jc w:val="center"/>
              <w:rPr>
                <w:rFonts w:ascii="GHEA Grapalat" w:hAnsi="GHEA Grapalat"/>
                <w:color w:val="000000"/>
                <w:sz w:val="16"/>
              </w:rPr>
            </w:pPr>
            <w:r>
              <w:rPr>
                <w:rFonts w:ascii="GHEA Grapalat" w:hAnsi="GHEA Grapalat"/>
                <w:color w:val="000000"/>
                <w:sz w:val="16"/>
              </w:rPr>
              <w:t>200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A36DE0" w:rsidRDefault="001121F3" w:rsidP="004E047B">
            <w:pPr>
              <w:jc w:val="center"/>
              <w:rPr>
                <w:rFonts w:ascii="GHEA Grapalat" w:hAnsi="GHEA Grapalat"/>
                <w:i/>
                <w:color w:val="000000"/>
                <w:sz w:val="20"/>
                <w:szCs w:val="20"/>
              </w:rPr>
            </w:pPr>
            <w:r w:rsidRPr="00A36DE0">
              <w:rPr>
                <w:rFonts w:ascii="GHEA Grapalat" w:hAnsi="GHEA Grapalat"/>
                <w:i/>
                <w:sz w:val="20"/>
              </w:rPr>
              <w:t>224</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2D6D69">
              <w:rPr>
                <w:rFonts w:ascii="GHEA Grapalat" w:hAnsi="GHEA Grapalat"/>
                <w:color w:val="000000"/>
                <w:sz w:val="16"/>
                <w:szCs w:val="16"/>
              </w:rPr>
              <w:t>33631210</w:t>
            </w:r>
          </w:p>
        </w:tc>
        <w:tc>
          <w:tcPr>
            <w:tcW w:w="1559" w:type="dxa"/>
          </w:tcPr>
          <w:p w:rsidR="001121F3" w:rsidRPr="00BB26A9" w:rsidRDefault="001121F3" w:rsidP="004E047B">
            <w:pPr>
              <w:ind w:left="108"/>
              <w:jc w:val="both"/>
              <w:rPr>
                <w:rFonts w:ascii="Sylfaen" w:hAnsi="Sylfaen"/>
                <w:sz w:val="20"/>
              </w:rPr>
            </w:pPr>
            <w:r>
              <w:rPr>
                <w:rFonts w:ascii="Sylfaen" w:hAnsi="Sylfaen"/>
                <w:sz w:val="20"/>
              </w:rPr>
              <w:t xml:space="preserve">Бетаметазон </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pPr>
              <w:ind w:left="108"/>
              <w:jc w:val="both"/>
              <w:rPr>
                <w:rFonts w:ascii="Sylfaen" w:hAnsi="Sylfaen"/>
                <w:sz w:val="20"/>
              </w:rPr>
            </w:pPr>
            <w:r>
              <w:rPr>
                <w:rFonts w:ascii="Sylfaen" w:hAnsi="Sylfaen"/>
                <w:sz w:val="20"/>
              </w:rPr>
              <w:t xml:space="preserve">Бетаметазон </w:t>
            </w:r>
          </w:p>
        </w:tc>
        <w:tc>
          <w:tcPr>
            <w:tcW w:w="1085" w:type="dxa"/>
          </w:tcPr>
          <w:p w:rsidR="001121F3" w:rsidRDefault="001121F3">
            <w:r w:rsidRPr="006C688E">
              <w:rPr>
                <w:rFonts w:ascii="Sylfaen" w:hAnsi="Sylfaen"/>
                <w:color w:val="000000"/>
                <w:sz w:val="18"/>
                <w:szCs w:val="18"/>
              </w:rPr>
              <w:t>шт</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9706B0" w:rsidRDefault="001121F3" w:rsidP="004E047B">
            <w:pPr>
              <w:jc w:val="center"/>
              <w:rPr>
                <w:rFonts w:ascii="GHEA Grapalat" w:hAnsi="GHEA Grapalat"/>
                <w:color w:val="000000"/>
                <w:sz w:val="16"/>
              </w:rPr>
            </w:pPr>
            <w:r>
              <w:rPr>
                <w:rFonts w:ascii="GHEA Grapalat" w:hAnsi="GHEA Grapalat"/>
                <w:color w:val="000000"/>
                <w:sz w:val="16"/>
              </w:rPr>
              <w:t>10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9706B0" w:rsidRDefault="001121F3" w:rsidP="004E047B">
            <w:pPr>
              <w:jc w:val="center"/>
              <w:rPr>
                <w:rFonts w:ascii="GHEA Grapalat" w:hAnsi="GHEA Grapalat"/>
                <w:color w:val="000000"/>
                <w:sz w:val="16"/>
              </w:rPr>
            </w:pPr>
            <w:r>
              <w:rPr>
                <w:rFonts w:ascii="GHEA Grapalat" w:hAnsi="GHEA Grapalat"/>
                <w:color w:val="000000"/>
                <w:sz w:val="16"/>
              </w:rPr>
              <w:t>10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A36DE0" w:rsidRDefault="001121F3" w:rsidP="004E047B">
            <w:pPr>
              <w:jc w:val="center"/>
              <w:rPr>
                <w:rFonts w:ascii="GHEA Grapalat" w:hAnsi="GHEA Grapalat"/>
                <w:i/>
                <w:color w:val="000000"/>
                <w:sz w:val="20"/>
                <w:szCs w:val="20"/>
              </w:rPr>
            </w:pPr>
            <w:r w:rsidRPr="00A36DE0">
              <w:rPr>
                <w:rFonts w:ascii="GHEA Grapalat" w:hAnsi="GHEA Grapalat"/>
                <w:i/>
                <w:sz w:val="20"/>
              </w:rPr>
              <w:t>225</w:t>
            </w:r>
          </w:p>
        </w:tc>
        <w:tc>
          <w:tcPr>
            <w:tcW w:w="2715" w:type="dxa"/>
            <w:vAlign w:val="center"/>
          </w:tcPr>
          <w:p w:rsidR="001121F3" w:rsidRPr="00DD57F4" w:rsidRDefault="001121F3" w:rsidP="004E047B">
            <w:pPr>
              <w:jc w:val="center"/>
              <w:rPr>
                <w:rFonts w:ascii="GHEA Grapalat" w:hAnsi="GHEA Grapalat"/>
                <w:i/>
                <w:color w:val="000000"/>
                <w:sz w:val="16"/>
                <w:szCs w:val="16"/>
              </w:rPr>
            </w:pPr>
            <w:r>
              <w:rPr>
                <w:rFonts w:ascii="GHEA Grapalat" w:hAnsi="GHEA Grapalat"/>
                <w:color w:val="000000"/>
                <w:sz w:val="16"/>
                <w:szCs w:val="16"/>
              </w:rPr>
              <w:t>33691176</w:t>
            </w:r>
          </w:p>
        </w:tc>
        <w:tc>
          <w:tcPr>
            <w:tcW w:w="1559" w:type="dxa"/>
          </w:tcPr>
          <w:p w:rsidR="001121F3" w:rsidRPr="00BB26A9" w:rsidRDefault="001121F3" w:rsidP="004E047B">
            <w:pPr>
              <w:ind w:left="108"/>
              <w:jc w:val="both"/>
              <w:rPr>
                <w:rFonts w:ascii="Sylfaen" w:hAnsi="Sylfaen"/>
                <w:sz w:val="20"/>
              </w:rPr>
            </w:pPr>
            <w:r>
              <w:rPr>
                <w:rFonts w:ascii="Sylfaen" w:hAnsi="Sylfaen"/>
                <w:sz w:val="20"/>
              </w:rPr>
              <w:t>перметрин</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pPr>
              <w:ind w:left="108"/>
              <w:jc w:val="both"/>
              <w:rPr>
                <w:rFonts w:ascii="Sylfaen" w:hAnsi="Sylfaen"/>
                <w:sz w:val="20"/>
              </w:rPr>
            </w:pPr>
            <w:r>
              <w:rPr>
                <w:rFonts w:ascii="Sylfaen" w:hAnsi="Sylfaen"/>
                <w:sz w:val="20"/>
              </w:rPr>
              <w:t>перметрин</w:t>
            </w:r>
          </w:p>
        </w:tc>
        <w:tc>
          <w:tcPr>
            <w:tcW w:w="1085" w:type="dxa"/>
          </w:tcPr>
          <w:p w:rsidR="001121F3" w:rsidRDefault="001121F3">
            <w:r w:rsidRPr="006C688E">
              <w:rPr>
                <w:rFonts w:ascii="Sylfaen" w:hAnsi="Sylfaen"/>
                <w:color w:val="000000"/>
                <w:sz w:val="18"/>
                <w:szCs w:val="18"/>
              </w:rPr>
              <w:t>шт</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9706B0" w:rsidRDefault="001121F3" w:rsidP="004E047B">
            <w:pPr>
              <w:jc w:val="center"/>
              <w:rPr>
                <w:rFonts w:ascii="GHEA Grapalat" w:hAnsi="GHEA Grapalat"/>
                <w:color w:val="000000"/>
                <w:sz w:val="16"/>
              </w:rPr>
            </w:pPr>
            <w:r>
              <w:rPr>
                <w:rFonts w:ascii="GHEA Grapalat" w:hAnsi="GHEA Grapalat"/>
                <w:color w:val="000000"/>
                <w:sz w:val="16"/>
              </w:rPr>
              <w:t>10</w:t>
            </w:r>
          </w:p>
        </w:tc>
        <w:tc>
          <w:tcPr>
            <w:tcW w:w="880" w:type="dxa"/>
          </w:tcPr>
          <w:p w:rsidR="001121F3" w:rsidRDefault="001121F3">
            <w:r w:rsidRPr="000B1412">
              <w:rPr>
                <w:sz w:val="16"/>
                <w:szCs w:val="16"/>
              </w:rPr>
              <w:t xml:space="preserve">Провайдер аптечных сетей в Армавирском марзе, с.Гай Исаакян 1,22д, не </w:t>
            </w:r>
            <w:r w:rsidRPr="000B1412">
              <w:rPr>
                <w:sz w:val="16"/>
                <w:szCs w:val="16"/>
              </w:rPr>
              <w:lastRenderedPageBreak/>
              <w:t>более 5 км</w:t>
            </w:r>
          </w:p>
        </w:tc>
        <w:tc>
          <w:tcPr>
            <w:tcW w:w="1158" w:type="dxa"/>
            <w:vAlign w:val="center"/>
          </w:tcPr>
          <w:p w:rsidR="001121F3" w:rsidRPr="009706B0" w:rsidRDefault="001121F3" w:rsidP="004E047B">
            <w:pPr>
              <w:jc w:val="center"/>
              <w:rPr>
                <w:rFonts w:ascii="GHEA Grapalat" w:hAnsi="GHEA Grapalat"/>
                <w:color w:val="000000"/>
                <w:sz w:val="16"/>
              </w:rPr>
            </w:pPr>
            <w:r>
              <w:rPr>
                <w:rFonts w:ascii="GHEA Grapalat" w:hAnsi="GHEA Grapalat"/>
                <w:color w:val="000000"/>
                <w:sz w:val="16"/>
              </w:rPr>
              <w:lastRenderedPageBreak/>
              <w:t>10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A36DE0" w:rsidRDefault="001121F3" w:rsidP="004E047B">
            <w:pPr>
              <w:jc w:val="center"/>
              <w:rPr>
                <w:rFonts w:ascii="GHEA Grapalat" w:hAnsi="GHEA Grapalat"/>
                <w:i/>
                <w:color w:val="000000"/>
                <w:sz w:val="20"/>
                <w:szCs w:val="20"/>
              </w:rPr>
            </w:pPr>
            <w:r w:rsidRPr="00A36DE0">
              <w:rPr>
                <w:rFonts w:ascii="GHEA Grapalat" w:hAnsi="GHEA Grapalat"/>
                <w:i/>
                <w:sz w:val="20"/>
              </w:rPr>
              <w:t>226</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2D6D69">
              <w:rPr>
                <w:rFonts w:ascii="GHEA Grapalat" w:hAnsi="GHEA Grapalat"/>
                <w:color w:val="000000"/>
                <w:sz w:val="16"/>
                <w:szCs w:val="16"/>
              </w:rPr>
              <w:t>33691151</w:t>
            </w:r>
          </w:p>
        </w:tc>
        <w:tc>
          <w:tcPr>
            <w:tcW w:w="1559" w:type="dxa"/>
          </w:tcPr>
          <w:p w:rsidR="001121F3" w:rsidRPr="00BB26A9" w:rsidRDefault="001121F3" w:rsidP="004E047B">
            <w:pPr>
              <w:ind w:left="108"/>
              <w:jc w:val="both"/>
              <w:rPr>
                <w:rFonts w:ascii="Sylfaen" w:hAnsi="Sylfaen"/>
                <w:sz w:val="20"/>
              </w:rPr>
            </w:pPr>
            <w:r>
              <w:rPr>
                <w:rFonts w:ascii="Sylfaen" w:hAnsi="Sylfaen"/>
                <w:sz w:val="20"/>
              </w:rPr>
              <w:t>Тропикамид</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pPr>
              <w:ind w:left="108"/>
              <w:jc w:val="both"/>
              <w:rPr>
                <w:rFonts w:ascii="Sylfaen" w:hAnsi="Sylfaen"/>
                <w:sz w:val="20"/>
              </w:rPr>
            </w:pPr>
            <w:r>
              <w:rPr>
                <w:rFonts w:ascii="Sylfaen" w:hAnsi="Sylfaen"/>
                <w:sz w:val="20"/>
              </w:rPr>
              <w:t>Тропикамид</w:t>
            </w:r>
          </w:p>
        </w:tc>
        <w:tc>
          <w:tcPr>
            <w:tcW w:w="1085" w:type="dxa"/>
          </w:tcPr>
          <w:p w:rsidR="001121F3" w:rsidRDefault="001121F3">
            <w:r w:rsidRPr="006C688E">
              <w:rPr>
                <w:rFonts w:ascii="Sylfaen" w:hAnsi="Sylfaen"/>
                <w:color w:val="000000"/>
                <w:sz w:val="18"/>
                <w:szCs w:val="18"/>
              </w:rPr>
              <w:t>шт</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9706B0" w:rsidRDefault="001121F3" w:rsidP="004E047B">
            <w:pPr>
              <w:jc w:val="center"/>
              <w:rPr>
                <w:rFonts w:ascii="GHEA Grapalat" w:hAnsi="GHEA Grapalat"/>
                <w:color w:val="000000"/>
                <w:sz w:val="16"/>
              </w:rPr>
            </w:pPr>
            <w:r>
              <w:rPr>
                <w:rFonts w:ascii="GHEA Grapalat" w:hAnsi="GHEA Grapalat"/>
                <w:color w:val="000000"/>
                <w:sz w:val="16"/>
              </w:rPr>
              <w:t>10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9706B0" w:rsidRDefault="001121F3" w:rsidP="004E047B">
            <w:pPr>
              <w:jc w:val="center"/>
              <w:rPr>
                <w:rFonts w:ascii="GHEA Grapalat" w:hAnsi="GHEA Grapalat"/>
                <w:color w:val="000000"/>
                <w:sz w:val="16"/>
              </w:rPr>
            </w:pPr>
            <w:r>
              <w:rPr>
                <w:rFonts w:ascii="GHEA Grapalat" w:hAnsi="GHEA Grapalat"/>
                <w:color w:val="000000"/>
                <w:sz w:val="16"/>
              </w:rPr>
              <w:t>10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A36DE0" w:rsidRDefault="001121F3" w:rsidP="004E047B">
            <w:pPr>
              <w:jc w:val="center"/>
              <w:rPr>
                <w:rFonts w:ascii="GHEA Grapalat" w:hAnsi="GHEA Grapalat"/>
                <w:i/>
                <w:color w:val="000000"/>
                <w:sz w:val="20"/>
                <w:szCs w:val="20"/>
              </w:rPr>
            </w:pPr>
            <w:r w:rsidRPr="00A36DE0">
              <w:rPr>
                <w:rFonts w:ascii="GHEA Grapalat" w:hAnsi="GHEA Grapalat"/>
                <w:i/>
                <w:sz w:val="20"/>
              </w:rPr>
              <w:t>227</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2D6D69">
              <w:rPr>
                <w:rFonts w:ascii="GHEA Grapalat" w:hAnsi="GHEA Grapalat"/>
                <w:color w:val="000000"/>
                <w:sz w:val="16"/>
                <w:szCs w:val="16"/>
              </w:rPr>
              <w:t>33611200</w:t>
            </w:r>
          </w:p>
        </w:tc>
        <w:tc>
          <w:tcPr>
            <w:tcW w:w="1559" w:type="dxa"/>
          </w:tcPr>
          <w:p w:rsidR="001121F3" w:rsidRPr="00BB26A9" w:rsidRDefault="001121F3" w:rsidP="004E047B">
            <w:pPr>
              <w:ind w:left="108"/>
              <w:jc w:val="both"/>
              <w:rPr>
                <w:rFonts w:ascii="Sylfaen" w:hAnsi="Sylfaen"/>
                <w:sz w:val="20"/>
              </w:rPr>
            </w:pPr>
            <w:r>
              <w:rPr>
                <w:rFonts w:ascii="Sylfaen" w:hAnsi="Sylfaen"/>
                <w:sz w:val="20"/>
              </w:rPr>
              <w:t>Лоперамид</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pPr>
              <w:ind w:left="108"/>
              <w:jc w:val="both"/>
              <w:rPr>
                <w:rFonts w:ascii="Sylfaen" w:hAnsi="Sylfaen"/>
                <w:sz w:val="20"/>
              </w:rPr>
            </w:pPr>
            <w:r>
              <w:rPr>
                <w:rFonts w:ascii="Sylfaen" w:hAnsi="Sylfaen"/>
                <w:sz w:val="20"/>
              </w:rPr>
              <w:t>Лоперамид</w:t>
            </w:r>
          </w:p>
        </w:tc>
        <w:tc>
          <w:tcPr>
            <w:tcW w:w="1085" w:type="dxa"/>
          </w:tcPr>
          <w:p w:rsidR="001121F3" w:rsidRDefault="001121F3">
            <w:r w:rsidRPr="006C688E">
              <w:rPr>
                <w:rFonts w:ascii="Sylfaen" w:hAnsi="Sylfaen"/>
                <w:color w:val="000000"/>
                <w:sz w:val="18"/>
                <w:szCs w:val="18"/>
              </w:rPr>
              <w:t>шт</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9706B0" w:rsidRDefault="001121F3" w:rsidP="004E047B">
            <w:pPr>
              <w:jc w:val="center"/>
              <w:rPr>
                <w:rFonts w:ascii="GHEA Grapalat" w:hAnsi="GHEA Grapalat"/>
                <w:color w:val="000000"/>
                <w:sz w:val="16"/>
              </w:rPr>
            </w:pPr>
            <w:r>
              <w:rPr>
                <w:rFonts w:ascii="GHEA Grapalat" w:hAnsi="GHEA Grapalat"/>
                <w:color w:val="000000"/>
                <w:sz w:val="16"/>
              </w:rPr>
              <w:t>10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9706B0" w:rsidRDefault="001121F3" w:rsidP="004E047B">
            <w:pPr>
              <w:jc w:val="center"/>
              <w:rPr>
                <w:rFonts w:ascii="GHEA Grapalat" w:hAnsi="GHEA Grapalat"/>
                <w:color w:val="000000"/>
                <w:sz w:val="16"/>
              </w:rPr>
            </w:pPr>
            <w:r>
              <w:rPr>
                <w:rFonts w:ascii="GHEA Grapalat" w:hAnsi="GHEA Grapalat"/>
                <w:color w:val="000000"/>
                <w:sz w:val="16"/>
              </w:rPr>
              <w:t>10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A36DE0" w:rsidRDefault="001121F3" w:rsidP="004E047B">
            <w:pPr>
              <w:jc w:val="center"/>
              <w:rPr>
                <w:rFonts w:ascii="GHEA Grapalat" w:hAnsi="GHEA Grapalat"/>
                <w:i/>
                <w:color w:val="000000"/>
                <w:sz w:val="20"/>
                <w:szCs w:val="20"/>
              </w:rPr>
            </w:pPr>
            <w:r w:rsidRPr="00A36DE0">
              <w:rPr>
                <w:rFonts w:ascii="GHEA Grapalat" w:hAnsi="GHEA Grapalat"/>
                <w:i/>
                <w:sz w:val="20"/>
              </w:rPr>
              <w:t>228</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2D6D69">
              <w:rPr>
                <w:rFonts w:ascii="GHEA Grapalat" w:hAnsi="GHEA Grapalat"/>
                <w:color w:val="000000"/>
                <w:sz w:val="16"/>
                <w:szCs w:val="16"/>
              </w:rPr>
              <w:t>33611230</w:t>
            </w:r>
          </w:p>
        </w:tc>
        <w:tc>
          <w:tcPr>
            <w:tcW w:w="1559" w:type="dxa"/>
          </w:tcPr>
          <w:p w:rsidR="001121F3" w:rsidRPr="00BB26A9" w:rsidRDefault="001121F3" w:rsidP="004E047B">
            <w:pPr>
              <w:ind w:left="108"/>
              <w:jc w:val="both"/>
              <w:rPr>
                <w:rFonts w:ascii="Sylfaen" w:hAnsi="Sylfaen"/>
                <w:sz w:val="20"/>
              </w:rPr>
            </w:pPr>
            <w:r>
              <w:rPr>
                <w:rFonts w:ascii="Sylfaen" w:hAnsi="Sylfaen"/>
                <w:sz w:val="20"/>
              </w:rPr>
              <w:t>Цинк</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pPr>
              <w:ind w:left="108"/>
              <w:jc w:val="both"/>
              <w:rPr>
                <w:rFonts w:ascii="Sylfaen" w:hAnsi="Sylfaen"/>
                <w:sz w:val="20"/>
              </w:rPr>
            </w:pPr>
            <w:r>
              <w:rPr>
                <w:rFonts w:ascii="Sylfaen" w:hAnsi="Sylfaen"/>
                <w:sz w:val="20"/>
              </w:rPr>
              <w:t>Цинк</w:t>
            </w:r>
          </w:p>
        </w:tc>
        <w:tc>
          <w:tcPr>
            <w:tcW w:w="1085" w:type="dxa"/>
          </w:tcPr>
          <w:p w:rsidR="001121F3" w:rsidRDefault="001121F3">
            <w:r w:rsidRPr="006C688E">
              <w:rPr>
                <w:rFonts w:ascii="Sylfaen" w:hAnsi="Sylfaen"/>
                <w:color w:val="000000"/>
                <w:sz w:val="18"/>
                <w:szCs w:val="18"/>
              </w:rPr>
              <w:t>шт</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9706B0" w:rsidRDefault="001121F3" w:rsidP="004E047B">
            <w:pPr>
              <w:jc w:val="center"/>
              <w:rPr>
                <w:rFonts w:ascii="GHEA Grapalat" w:hAnsi="GHEA Grapalat"/>
                <w:color w:val="000000"/>
                <w:sz w:val="16"/>
              </w:rPr>
            </w:pPr>
            <w:r>
              <w:rPr>
                <w:rFonts w:ascii="GHEA Grapalat" w:hAnsi="GHEA Grapalat"/>
                <w:color w:val="000000"/>
                <w:sz w:val="16"/>
              </w:rPr>
              <w:t>50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9706B0" w:rsidRDefault="001121F3" w:rsidP="004E047B">
            <w:pPr>
              <w:jc w:val="center"/>
              <w:rPr>
                <w:rFonts w:ascii="GHEA Grapalat" w:hAnsi="GHEA Grapalat"/>
                <w:color w:val="000000"/>
                <w:sz w:val="16"/>
              </w:rPr>
            </w:pPr>
            <w:r>
              <w:rPr>
                <w:rFonts w:ascii="GHEA Grapalat" w:hAnsi="GHEA Grapalat"/>
                <w:color w:val="000000"/>
                <w:sz w:val="16"/>
              </w:rPr>
              <w:t>50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A36DE0" w:rsidRDefault="001121F3" w:rsidP="004E047B">
            <w:pPr>
              <w:jc w:val="center"/>
              <w:rPr>
                <w:rFonts w:ascii="GHEA Grapalat" w:hAnsi="GHEA Grapalat"/>
                <w:i/>
                <w:color w:val="000000"/>
                <w:sz w:val="20"/>
                <w:szCs w:val="20"/>
              </w:rPr>
            </w:pPr>
            <w:r w:rsidRPr="00A36DE0">
              <w:rPr>
                <w:rFonts w:ascii="GHEA Grapalat" w:hAnsi="GHEA Grapalat"/>
                <w:i/>
                <w:sz w:val="20"/>
              </w:rPr>
              <w:t>229</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654663">
              <w:rPr>
                <w:rFonts w:ascii="GHEA Grapalat" w:hAnsi="GHEA Grapalat"/>
                <w:color w:val="000000"/>
                <w:sz w:val="16"/>
                <w:szCs w:val="16"/>
              </w:rPr>
              <w:t>33611220</w:t>
            </w:r>
          </w:p>
        </w:tc>
        <w:tc>
          <w:tcPr>
            <w:tcW w:w="1559" w:type="dxa"/>
          </w:tcPr>
          <w:p w:rsidR="001121F3" w:rsidRPr="00CE66BD" w:rsidRDefault="001121F3" w:rsidP="004E047B">
            <w:pPr>
              <w:pStyle w:val="HTML"/>
              <w:shd w:val="clear" w:color="auto" w:fill="F8F9FA"/>
              <w:rPr>
                <w:rFonts w:ascii="GHEA Grapalat" w:hAnsi="GHEA Grapalat"/>
                <w:color w:val="202124"/>
                <w:sz w:val="42"/>
                <w:szCs w:val="42"/>
              </w:rPr>
            </w:pPr>
            <w:r w:rsidRPr="00CE66BD">
              <w:rPr>
                <w:rStyle w:val="y2iqfc"/>
                <w:rFonts w:ascii="GHEA Grapalat" w:hAnsi="GHEA Grapalat"/>
                <w:color w:val="202124"/>
                <w:szCs w:val="42"/>
              </w:rPr>
              <w:t>соли регидратационные для внутреннего прием</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CE66BD" w:rsidRDefault="001121F3" w:rsidP="004E047B">
            <w:pPr>
              <w:pStyle w:val="HTML"/>
              <w:shd w:val="clear" w:color="auto" w:fill="F8F9FA"/>
              <w:rPr>
                <w:rFonts w:ascii="GHEA Grapalat" w:hAnsi="GHEA Grapalat"/>
                <w:color w:val="202124"/>
                <w:sz w:val="42"/>
                <w:szCs w:val="42"/>
              </w:rPr>
            </w:pPr>
            <w:r w:rsidRPr="00CE66BD">
              <w:rPr>
                <w:rStyle w:val="y2iqfc"/>
                <w:rFonts w:ascii="GHEA Grapalat" w:hAnsi="GHEA Grapalat"/>
                <w:color w:val="202124"/>
                <w:szCs w:val="42"/>
              </w:rPr>
              <w:t>соли регидратационные для внутреннего прием</w:t>
            </w:r>
          </w:p>
        </w:tc>
        <w:tc>
          <w:tcPr>
            <w:tcW w:w="1085" w:type="dxa"/>
          </w:tcPr>
          <w:p w:rsidR="001121F3" w:rsidRDefault="001121F3">
            <w:r w:rsidRPr="006C688E">
              <w:rPr>
                <w:rFonts w:ascii="Sylfaen" w:hAnsi="Sylfaen"/>
                <w:color w:val="000000"/>
                <w:sz w:val="18"/>
                <w:szCs w:val="18"/>
              </w:rPr>
              <w:t>шт</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9706B0" w:rsidRDefault="001121F3" w:rsidP="004E047B">
            <w:pPr>
              <w:jc w:val="center"/>
              <w:rPr>
                <w:rFonts w:ascii="GHEA Grapalat" w:hAnsi="GHEA Grapalat"/>
                <w:color w:val="000000"/>
                <w:sz w:val="16"/>
              </w:rPr>
            </w:pPr>
            <w:r>
              <w:rPr>
                <w:rFonts w:ascii="GHEA Grapalat" w:hAnsi="GHEA Grapalat"/>
                <w:color w:val="000000"/>
                <w:sz w:val="16"/>
              </w:rPr>
              <w:t>500</w:t>
            </w:r>
          </w:p>
        </w:tc>
        <w:tc>
          <w:tcPr>
            <w:tcW w:w="880" w:type="dxa"/>
          </w:tcPr>
          <w:p w:rsidR="001121F3" w:rsidRDefault="001121F3">
            <w:r w:rsidRPr="000B1412">
              <w:rPr>
                <w:sz w:val="16"/>
                <w:szCs w:val="16"/>
              </w:rPr>
              <w:t xml:space="preserve">Провайдер аптечных сетей в Армавирском марзе, с.Гай Исаакян 1,22д, не </w:t>
            </w:r>
            <w:r w:rsidRPr="000B1412">
              <w:rPr>
                <w:sz w:val="16"/>
                <w:szCs w:val="16"/>
              </w:rPr>
              <w:lastRenderedPageBreak/>
              <w:t>более 5 км</w:t>
            </w:r>
          </w:p>
        </w:tc>
        <w:tc>
          <w:tcPr>
            <w:tcW w:w="1158" w:type="dxa"/>
            <w:vAlign w:val="center"/>
          </w:tcPr>
          <w:p w:rsidR="001121F3" w:rsidRPr="009706B0" w:rsidRDefault="001121F3" w:rsidP="004E047B">
            <w:pPr>
              <w:jc w:val="center"/>
              <w:rPr>
                <w:rFonts w:ascii="GHEA Grapalat" w:hAnsi="GHEA Grapalat"/>
                <w:color w:val="000000"/>
                <w:sz w:val="16"/>
              </w:rPr>
            </w:pPr>
            <w:r>
              <w:rPr>
                <w:rFonts w:ascii="GHEA Grapalat" w:hAnsi="GHEA Grapalat"/>
                <w:color w:val="000000"/>
                <w:sz w:val="16"/>
              </w:rPr>
              <w:lastRenderedPageBreak/>
              <w:t>500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A36DE0" w:rsidRDefault="001121F3" w:rsidP="004E047B">
            <w:pPr>
              <w:jc w:val="center"/>
              <w:rPr>
                <w:rFonts w:ascii="GHEA Grapalat" w:hAnsi="GHEA Grapalat"/>
                <w:i/>
                <w:color w:val="000000"/>
                <w:sz w:val="20"/>
                <w:szCs w:val="20"/>
              </w:rPr>
            </w:pPr>
            <w:r w:rsidRPr="00A36DE0">
              <w:rPr>
                <w:rFonts w:ascii="GHEA Grapalat" w:hAnsi="GHEA Grapalat"/>
                <w:i/>
                <w:sz w:val="20"/>
              </w:rPr>
              <w:t>230</w:t>
            </w:r>
          </w:p>
        </w:tc>
        <w:tc>
          <w:tcPr>
            <w:tcW w:w="2715" w:type="dxa"/>
            <w:vAlign w:val="center"/>
          </w:tcPr>
          <w:p w:rsidR="001121F3" w:rsidRPr="00DD57F4" w:rsidRDefault="001121F3" w:rsidP="004E047B">
            <w:pPr>
              <w:jc w:val="center"/>
              <w:rPr>
                <w:rFonts w:ascii="GHEA Grapalat" w:hAnsi="GHEA Grapalat"/>
                <w:i/>
                <w:color w:val="000000"/>
                <w:sz w:val="16"/>
                <w:szCs w:val="16"/>
              </w:rPr>
            </w:pPr>
            <w:r w:rsidRPr="00654663">
              <w:rPr>
                <w:rFonts w:ascii="GHEA Grapalat" w:hAnsi="GHEA Grapalat"/>
                <w:color w:val="000000"/>
                <w:sz w:val="16"/>
                <w:szCs w:val="16"/>
              </w:rPr>
              <w:t>33691250</w:t>
            </w:r>
          </w:p>
        </w:tc>
        <w:tc>
          <w:tcPr>
            <w:tcW w:w="1559" w:type="dxa"/>
          </w:tcPr>
          <w:p w:rsidR="001121F3" w:rsidRPr="00CE66BD" w:rsidRDefault="001121F3" w:rsidP="004E047B">
            <w:pPr>
              <w:ind w:left="108"/>
              <w:jc w:val="both"/>
              <w:rPr>
                <w:rFonts w:ascii="Sylfaen" w:hAnsi="Sylfaen"/>
                <w:sz w:val="20"/>
              </w:rPr>
            </w:pPr>
            <w:r>
              <w:rPr>
                <w:rFonts w:ascii="Sylfaen" w:hAnsi="Sylfaen"/>
                <w:sz w:val="20"/>
              </w:rPr>
              <w:t xml:space="preserve">Латанопрост </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CE66BD" w:rsidRDefault="001121F3" w:rsidP="004E047B">
            <w:pPr>
              <w:ind w:left="108"/>
              <w:jc w:val="both"/>
              <w:rPr>
                <w:rFonts w:ascii="Sylfaen" w:hAnsi="Sylfaen"/>
                <w:sz w:val="20"/>
              </w:rPr>
            </w:pPr>
            <w:r>
              <w:rPr>
                <w:rFonts w:ascii="Sylfaen" w:hAnsi="Sylfaen"/>
                <w:sz w:val="20"/>
              </w:rPr>
              <w:t xml:space="preserve">Латанопрост </w:t>
            </w:r>
          </w:p>
        </w:tc>
        <w:tc>
          <w:tcPr>
            <w:tcW w:w="1085" w:type="dxa"/>
          </w:tcPr>
          <w:p w:rsidR="001121F3" w:rsidRDefault="001121F3">
            <w:r w:rsidRPr="006C688E">
              <w:rPr>
                <w:rFonts w:ascii="Sylfaen" w:hAnsi="Sylfaen"/>
                <w:color w:val="000000"/>
                <w:sz w:val="18"/>
                <w:szCs w:val="18"/>
              </w:rPr>
              <w:t>шт</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9706B0" w:rsidRDefault="001121F3" w:rsidP="004E047B">
            <w:pPr>
              <w:jc w:val="center"/>
              <w:rPr>
                <w:rFonts w:ascii="GHEA Grapalat" w:hAnsi="GHEA Grapalat"/>
                <w:color w:val="000000"/>
                <w:sz w:val="16"/>
              </w:rPr>
            </w:pPr>
            <w:r>
              <w:rPr>
                <w:rFonts w:ascii="GHEA Grapalat" w:hAnsi="GHEA Grapalat"/>
                <w:color w:val="000000"/>
                <w:sz w:val="16"/>
              </w:rPr>
              <w:t>10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9706B0" w:rsidRDefault="001121F3" w:rsidP="004E047B">
            <w:pPr>
              <w:jc w:val="center"/>
              <w:rPr>
                <w:rFonts w:ascii="GHEA Grapalat" w:hAnsi="GHEA Grapalat"/>
                <w:color w:val="000000"/>
                <w:sz w:val="16"/>
              </w:rPr>
            </w:pPr>
            <w:r>
              <w:rPr>
                <w:rFonts w:ascii="GHEA Grapalat" w:hAnsi="GHEA Grapalat"/>
                <w:color w:val="000000"/>
                <w:sz w:val="16"/>
              </w:rPr>
              <w:t>10</w:t>
            </w:r>
          </w:p>
        </w:tc>
        <w:tc>
          <w:tcPr>
            <w:tcW w:w="947" w:type="dxa"/>
          </w:tcPr>
          <w:p w:rsidR="001121F3" w:rsidRDefault="001121F3">
            <w:r w:rsidRPr="00D51A24">
              <w:rPr>
                <w:rFonts w:ascii="GHEA Grapalat" w:hAnsi="GHEA Grapalat"/>
                <w:sz w:val="16"/>
                <w:szCs w:val="16"/>
              </w:rPr>
              <w:t>2024г</w:t>
            </w:r>
          </w:p>
        </w:tc>
      </w:tr>
      <w:tr w:rsidR="001121F3" w:rsidRPr="00B138F3" w:rsidTr="001121F3">
        <w:trPr>
          <w:trHeight w:val="246"/>
          <w:jc w:val="center"/>
        </w:trPr>
        <w:tc>
          <w:tcPr>
            <w:tcW w:w="1242" w:type="dxa"/>
            <w:vAlign w:val="center"/>
          </w:tcPr>
          <w:p w:rsidR="001121F3" w:rsidRPr="00A36DE0" w:rsidRDefault="001121F3" w:rsidP="004E047B">
            <w:pPr>
              <w:jc w:val="center"/>
              <w:rPr>
                <w:rFonts w:ascii="GHEA Grapalat" w:hAnsi="GHEA Grapalat"/>
                <w:i/>
                <w:color w:val="000000"/>
                <w:sz w:val="20"/>
                <w:szCs w:val="20"/>
              </w:rPr>
            </w:pPr>
            <w:r w:rsidRPr="00A36DE0">
              <w:rPr>
                <w:rFonts w:ascii="GHEA Grapalat" w:hAnsi="GHEA Grapalat"/>
                <w:i/>
                <w:sz w:val="20"/>
              </w:rPr>
              <w:t>231</w:t>
            </w:r>
          </w:p>
        </w:tc>
        <w:tc>
          <w:tcPr>
            <w:tcW w:w="2715" w:type="dxa"/>
            <w:vAlign w:val="center"/>
          </w:tcPr>
          <w:p w:rsidR="001121F3" w:rsidRPr="00DD57F4" w:rsidRDefault="001121F3" w:rsidP="004E047B">
            <w:pPr>
              <w:jc w:val="center"/>
              <w:rPr>
                <w:rFonts w:ascii="GHEA Grapalat" w:hAnsi="GHEA Grapalat"/>
                <w:i/>
                <w:color w:val="000000"/>
                <w:sz w:val="16"/>
                <w:szCs w:val="16"/>
              </w:rPr>
            </w:pPr>
            <w:r>
              <w:rPr>
                <w:rFonts w:ascii="GHEA Grapalat" w:hAnsi="GHEA Grapalat"/>
                <w:color w:val="000000"/>
                <w:sz w:val="16"/>
                <w:szCs w:val="16"/>
              </w:rPr>
              <w:t>33691176</w:t>
            </w:r>
          </w:p>
        </w:tc>
        <w:tc>
          <w:tcPr>
            <w:tcW w:w="1559" w:type="dxa"/>
          </w:tcPr>
          <w:p w:rsidR="001121F3" w:rsidRPr="00BB26A9" w:rsidRDefault="001121F3" w:rsidP="004E047B">
            <w:pPr>
              <w:ind w:left="108"/>
              <w:jc w:val="both"/>
              <w:rPr>
                <w:rFonts w:ascii="Sylfaen" w:hAnsi="Sylfaen"/>
                <w:sz w:val="20"/>
              </w:rPr>
            </w:pPr>
            <w:r>
              <w:rPr>
                <w:rFonts w:ascii="Sylfaen" w:hAnsi="Sylfaen"/>
                <w:sz w:val="20"/>
              </w:rPr>
              <w:t>Варениклин</w:t>
            </w:r>
          </w:p>
        </w:tc>
        <w:tc>
          <w:tcPr>
            <w:tcW w:w="1925" w:type="dxa"/>
          </w:tcPr>
          <w:p w:rsidR="001121F3" w:rsidRPr="00B138F3" w:rsidRDefault="001121F3" w:rsidP="00B46D58">
            <w:pPr>
              <w:widowControl w:val="0"/>
              <w:jc w:val="center"/>
              <w:rPr>
                <w:rFonts w:ascii="GHEA Grapalat" w:hAnsi="GHEA Grapalat"/>
                <w:sz w:val="16"/>
                <w:szCs w:val="16"/>
              </w:rPr>
            </w:pPr>
          </w:p>
        </w:tc>
        <w:tc>
          <w:tcPr>
            <w:tcW w:w="1467" w:type="dxa"/>
          </w:tcPr>
          <w:p w:rsidR="001121F3" w:rsidRPr="00BB26A9" w:rsidRDefault="001121F3" w:rsidP="004E047B">
            <w:pPr>
              <w:ind w:left="108"/>
              <w:jc w:val="both"/>
              <w:rPr>
                <w:rFonts w:ascii="Sylfaen" w:hAnsi="Sylfaen"/>
                <w:sz w:val="20"/>
              </w:rPr>
            </w:pPr>
            <w:r>
              <w:rPr>
                <w:rFonts w:ascii="Sylfaen" w:hAnsi="Sylfaen"/>
                <w:sz w:val="20"/>
              </w:rPr>
              <w:t>Варениклин</w:t>
            </w:r>
          </w:p>
        </w:tc>
        <w:tc>
          <w:tcPr>
            <w:tcW w:w="1085" w:type="dxa"/>
          </w:tcPr>
          <w:p w:rsidR="001121F3" w:rsidRDefault="001121F3">
            <w:r w:rsidRPr="006C688E">
              <w:rPr>
                <w:rFonts w:ascii="Sylfaen" w:hAnsi="Sylfaen"/>
                <w:color w:val="000000"/>
                <w:sz w:val="18"/>
                <w:szCs w:val="18"/>
              </w:rPr>
              <w:t>шт</w:t>
            </w:r>
          </w:p>
        </w:tc>
        <w:tc>
          <w:tcPr>
            <w:tcW w:w="1559" w:type="dxa"/>
          </w:tcPr>
          <w:p w:rsidR="001121F3" w:rsidRPr="00B138F3" w:rsidRDefault="001121F3" w:rsidP="00B46D58">
            <w:pPr>
              <w:widowControl w:val="0"/>
              <w:jc w:val="center"/>
              <w:rPr>
                <w:rFonts w:ascii="GHEA Grapalat" w:hAnsi="GHEA Grapalat"/>
                <w:sz w:val="16"/>
                <w:szCs w:val="16"/>
              </w:rPr>
            </w:pPr>
          </w:p>
        </w:tc>
        <w:tc>
          <w:tcPr>
            <w:tcW w:w="1134" w:type="dxa"/>
          </w:tcPr>
          <w:p w:rsidR="001121F3" w:rsidRPr="00B138F3" w:rsidRDefault="001121F3" w:rsidP="00B46D58">
            <w:pPr>
              <w:widowControl w:val="0"/>
              <w:jc w:val="center"/>
              <w:rPr>
                <w:rFonts w:ascii="GHEA Grapalat" w:hAnsi="GHEA Grapalat"/>
                <w:sz w:val="16"/>
                <w:szCs w:val="16"/>
              </w:rPr>
            </w:pPr>
          </w:p>
        </w:tc>
        <w:tc>
          <w:tcPr>
            <w:tcW w:w="679" w:type="dxa"/>
            <w:vAlign w:val="center"/>
          </w:tcPr>
          <w:p w:rsidR="001121F3" w:rsidRPr="009706B0" w:rsidRDefault="001121F3" w:rsidP="004E047B">
            <w:pPr>
              <w:jc w:val="center"/>
              <w:rPr>
                <w:rFonts w:ascii="GHEA Grapalat" w:hAnsi="GHEA Grapalat"/>
                <w:color w:val="000000"/>
                <w:sz w:val="16"/>
              </w:rPr>
            </w:pPr>
            <w:r>
              <w:rPr>
                <w:rFonts w:ascii="GHEA Grapalat" w:hAnsi="GHEA Grapalat"/>
                <w:color w:val="000000"/>
                <w:sz w:val="16"/>
              </w:rPr>
              <w:t>10</w:t>
            </w:r>
          </w:p>
        </w:tc>
        <w:tc>
          <w:tcPr>
            <w:tcW w:w="880" w:type="dxa"/>
          </w:tcPr>
          <w:p w:rsidR="001121F3" w:rsidRDefault="001121F3">
            <w:r w:rsidRPr="000B1412">
              <w:rPr>
                <w:sz w:val="16"/>
                <w:szCs w:val="16"/>
              </w:rPr>
              <w:t>Провайдер аптечных сетей в Армавирском марзе, с.Гай Исаакян 1,22д, не более 5 км</w:t>
            </w:r>
          </w:p>
        </w:tc>
        <w:tc>
          <w:tcPr>
            <w:tcW w:w="1158" w:type="dxa"/>
            <w:vAlign w:val="center"/>
          </w:tcPr>
          <w:p w:rsidR="001121F3" w:rsidRPr="009706B0" w:rsidRDefault="001121F3" w:rsidP="004E047B">
            <w:pPr>
              <w:jc w:val="center"/>
              <w:rPr>
                <w:rFonts w:ascii="GHEA Grapalat" w:hAnsi="GHEA Grapalat"/>
                <w:color w:val="000000"/>
                <w:sz w:val="16"/>
              </w:rPr>
            </w:pPr>
            <w:r>
              <w:rPr>
                <w:rFonts w:ascii="GHEA Grapalat" w:hAnsi="GHEA Grapalat"/>
                <w:color w:val="000000"/>
                <w:sz w:val="16"/>
              </w:rPr>
              <w:t>10</w:t>
            </w:r>
          </w:p>
        </w:tc>
        <w:tc>
          <w:tcPr>
            <w:tcW w:w="947" w:type="dxa"/>
          </w:tcPr>
          <w:p w:rsidR="001121F3" w:rsidRDefault="001121F3">
            <w:r w:rsidRPr="00D51A24">
              <w:rPr>
                <w:rFonts w:ascii="GHEA Grapalat" w:hAnsi="GHEA Grapalat"/>
                <w:sz w:val="16"/>
                <w:szCs w:val="16"/>
              </w:rPr>
              <w:t>2024г</w:t>
            </w:r>
          </w:p>
        </w:tc>
      </w:tr>
    </w:tbl>
    <w:p w:rsidR="005F6A8A" w:rsidRPr="00BB26A9" w:rsidRDefault="005F6A8A" w:rsidP="005F6A8A">
      <w:pPr>
        <w:pStyle w:val="HTML"/>
        <w:rPr>
          <w:rFonts w:ascii="GHEA Grapalat" w:hAnsi="GHEA Grapalat"/>
          <w:b/>
          <w:color w:val="FF0000"/>
          <w:sz w:val="22"/>
          <w:szCs w:val="22"/>
          <w:u w:val="single"/>
        </w:rPr>
      </w:pPr>
      <w:r w:rsidRPr="00BB26A9">
        <w:rPr>
          <w:rFonts w:ascii="GHEA Grapalat" w:hAnsi="GHEA Grapalat"/>
          <w:b/>
          <w:color w:val="FF0000"/>
          <w:sz w:val="22"/>
          <w:szCs w:val="22"/>
          <w:u w:val="single"/>
        </w:rPr>
        <w:t>В настоящей процедуре  имеют права участвовать только организации имеющие аптеку</w:t>
      </w:r>
      <w:r w:rsidRPr="00BB26A9">
        <w:rPr>
          <w:rFonts w:ascii="GHEA Grapalat" w:hAnsi="GHEA Grapalat"/>
          <w:b/>
          <w:color w:val="FF0000"/>
          <w:sz w:val="22"/>
          <w:szCs w:val="22"/>
          <w:u w:val="single"/>
          <w:lang w:val="hy-AM"/>
        </w:rPr>
        <w:t>,</w:t>
      </w:r>
      <w:r w:rsidRPr="00BB26A9">
        <w:rPr>
          <w:rFonts w:ascii="GHEA Grapalat" w:hAnsi="GHEA Grapalat"/>
          <w:b/>
          <w:color w:val="FF0000"/>
          <w:sz w:val="22"/>
          <w:szCs w:val="22"/>
          <w:u w:val="single"/>
        </w:rPr>
        <w:t xml:space="preserve"> наход</w:t>
      </w:r>
      <w:r w:rsidRPr="00BB26A9">
        <w:rPr>
          <w:rFonts w:ascii="GHEA Grapalat" w:hAnsi="GHEA Grapalat"/>
          <w:b/>
          <w:color w:val="FF0000"/>
          <w:sz w:val="22"/>
          <w:szCs w:val="22"/>
          <w:u w:val="single"/>
          <w:lang w:val="hy-AM"/>
        </w:rPr>
        <w:t>ящ</w:t>
      </w:r>
      <w:r w:rsidRPr="00BB26A9">
        <w:rPr>
          <w:rFonts w:ascii="GHEA Grapalat" w:hAnsi="GHEA Grapalat"/>
          <w:b/>
          <w:color w:val="FF0000"/>
          <w:sz w:val="22"/>
          <w:szCs w:val="22"/>
          <w:u w:val="single"/>
        </w:rPr>
        <w:t>и</w:t>
      </w:r>
      <w:r w:rsidRPr="00BB26A9">
        <w:rPr>
          <w:rFonts w:ascii="GHEA Grapalat" w:hAnsi="GHEA Grapalat"/>
          <w:b/>
          <w:color w:val="FF0000"/>
          <w:sz w:val="22"/>
          <w:szCs w:val="22"/>
          <w:u w:val="single"/>
          <w:lang w:val="hy-AM"/>
        </w:rPr>
        <w:t>йся</w:t>
      </w:r>
      <w:r w:rsidRPr="00BB26A9">
        <w:rPr>
          <w:rFonts w:ascii="GHEA Grapalat" w:hAnsi="GHEA Grapalat"/>
          <w:b/>
          <w:color w:val="FF0000"/>
          <w:sz w:val="22"/>
          <w:szCs w:val="22"/>
          <w:u w:val="single"/>
        </w:rPr>
        <w:t xml:space="preserve"> в радиусе </w:t>
      </w:r>
      <w:r w:rsidRPr="00BB26A9">
        <w:rPr>
          <w:rFonts w:ascii="GHEA Grapalat" w:hAnsi="GHEA Grapalat"/>
          <w:b/>
          <w:color w:val="FF0000"/>
          <w:sz w:val="22"/>
          <w:szCs w:val="22"/>
          <w:highlight w:val="yellow"/>
          <w:u w:val="single"/>
          <w:lang w:val="hy-AM"/>
        </w:rPr>
        <w:t xml:space="preserve">до </w:t>
      </w:r>
      <w:r w:rsidRPr="00BB26A9">
        <w:rPr>
          <w:rFonts w:ascii="GHEA Grapalat" w:hAnsi="GHEA Grapalat"/>
          <w:b/>
          <w:color w:val="FF0000"/>
          <w:sz w:val="22"/>
          <w:szCs w:val="22"/>
          <w:highlight w:val="yellow"/>
          <w:u w:val="single"/>
        </w:rPr>
        <w:t>2 км от</w:t>
      </w:r>
      <w:r w:rsidRPr="00BB26A9">
        <w:rPr>
          <w:rFonts w:ascii="GHEA Grapalat" w:hAnsi="GHEA Grapalat"/>
          <w:b/>
          <w:color w:val="FF0000"/>
          <w:sz w:val="22"/>
          <w:szCs w:val="22"/>
          <w:u w:val="single"/>
        </w:rPr>
        <w:t xml:space="preserve"> </w:t>
      </w:r>
      <w:r w:rsidR="00D6689D">
        <w:rPr>
          <w:b/>
          <w:sz w:val="22"/>
          <w:szCs w:val="22"/>
        </w:rPr>
        <w:t>Аракс Медицинская Амбулатория</w:t>
      </w:r>
      <w:r w:rsidRPr="00BB26A9">
        <w:rPr>
          <w:rFonts w:ascii="GHEA Grapalat" w:hAnsi="GHEA Grapalat"/>
          <w:b/>
          <w:bCs/>
          <w:lang w:val="af-ZA"/>
        </w:rPr>
        <w:t>&gt;&gt;</w:t>
      </w:r>
      <w:r w:rsidRPr="00BB26A9">
        <w:rPr>
          <w:rFonts w:ascii="GHEA Grapalat" w:hAnsi="GHEA Grapalat" w:cs="Arial"/>
          <w:b/>
        </w:rPr>
        <w:t xml:space="preserve"> ОНКО</w:t>
      </w:r>
      <w:r w:rsidRPr="00BB26A9">
        <w:rPr>
          <w:rFonts w:ascii="GHEA Grapalat" w:hAnsi="GHEA Grapalat"/>
        </w:rPr>
        <w:t xml:space="preserve"> </w:t>
      </w:r>
      <w:r w:rsidRPr="00BB26A9">
        <w:rPr>
          <w:rFonts w:ascii="GHEA Grapalat" w:hAnsi="GHEA Grapalat"/>
          <w:b/>
          <w:color w:val="FF0000"/>
          <w:sz w:val="22"/>
          <w:szCs w:val="22"/>
          <w:u w:val="single"/>
        </w:rPr>
        <w:t>(</w:t>
      </w:r>
      <w:r w:rsidRPr="00BB26A9">
        <w:rPr>
          <w:rFonts w:ascii="GHEA Grapalat" w:hAnsi="GHEA Grapalat"/>
          <w:lang w:eastAsia="en-US"/>
        </w:rPr>
        <w:t xml:space="preserve">обл,Армавир с. </w:t>
      </w:r>
      <w:r w:rsidRPr="00BB26A9">
        <w:rPr>
          <w:sz w:val="22"/>
          <w:szCs w:val="22"/>
        </w:rPr>
        <w:t>Гай</w:t>
      </w:r>
      <w:r w:rsidRPr="00BB26A9">
        <w:rPr>
          <w:rFonts w:ascii="GHEA Grapalat" w:hAnsi="GHEA Grapalat"/>
          <w:bCs/>
          <w:color w:val="000000"/>
          <w:lang w:eastAsia="en-US"/>
        </w:rPr>
        <w:t>, ул, Исаакян 1,22д</w:t>
      </w:r>
      <w:r w:rsidRPr="00BB26A9">
        <w:rPr>
          <w:rFonts w:ascii="GHEA Grapalat" w:hAnsi="GHEA Grapalat"/>
          <w:b/>
          <w:color w:val="FF0000"/>
          <w:sz w:val="22"/>
          <w:szCs w:val="22"/>
          <w:u w:val="single"/>
        </w:rPr>
        <w:t>)</w:t>
      </w:r>
      <w:r w:rsidRPr="00BB26A9">
        <w:rPr>
          <w:rFonts w:ascii="GHEA Grapalat" w:hAnsi="GHEA Grapalat"/>
          <w:b/>
          <w:color w:val="FF0000"/>
          <w:sz w:val="22"/>
          <w:szCs w:val="22"/>
          <w:u w:val="single"/>
          <w:lang w:val="hy-AM"/>
        </w:rPr>
        <w:t xml:space="preserve"> </w:t>
      </w:r>
      <w:r w:rsidRPr="00BB26A9">
        <w:rPr>
          <w:rFonts w:ascii="GHEA Grapalat" w:hAnsi="GHEA Grapalat"/>
          <w:b/>
          <w:color w:val="FF0000"/>
          <w:sz w:val="22"/>
          <w:szCs w:val="22"/>
          <w:u w:val="single"/>
        </w:rPr>
        <w:t xml:space="preserve">или </w:t>
      </w:r>
      <w:r w:rsidRPr="00BB26A9">
        <w:rPr>
          <w:rFonts w:ascii="GHEA Grapalat" w:hAnsi="GHEA Grapalat"/>
          <w:b/>
          <w:color w:val="FF0000"/>
          <w:sz w:val="22"/>
          <w:szCs w:val="22"/>
          <w:u w:val="single"/>
          <w:lang w:val="hy-AM"/>
        </w:rPr>
        <w:t xml:space="preserve">же организации, </w:t>
      </w:r>
      <w:r w:rsidRPr="00BB26A9">
        <w:rPr>
          <w:rFonts w:ascii="GHEA Grapalat" w:hAnsi="GHEA Grapalat"/>
          <w:b/>
          <w:color w:val="FF0000"/>
          <w:sz w:val="22"/>
          <w:szCs w:val="22"/>
          <w:u w:val="single"/>
        </w:rPr>
        <w:t xml:space="preserve">имеющие договор о совместной деятельности  с </w:t>
      </w:r>
      <w:r w:rsidRPr="00BB26A9">
        <w:rPr>
          <w:rFonts w:ascii="GHEA Grapalat" w:hAnsi="GHEA Grapalat"/>
          <w:b/>
          <w:color w:val="FF0000"/>
          <w:sz w:val="22"/>
          <w:szCs w:val="22"/>
          <w:u w:val="single"/>
          <w:lang w:val="hy-AM"/>
        </w:rPr>
        <w:t>такими предприят</w:t>
      </w:r>
      <w:r w:rsidRPr="00BB26A9">
        <w:rPr>
          <w:rFonts w:ascii="GHEA Grapalat" w:hAnsi="GHEA Grapalat"/>
          <w:b/>
          <w:color w:val="FF0000"/>
          <w:sz w:val="22"/>
          <w:szCs w:val="22"/>
          <w:u w:val="single"/>
        </w:rPr>
        <w:t>иями.</w:t>
      </w:r>
      <w:r w:rsidRPr="00BB26A9">
        <w:rPr>
          <w:rStyle w:val="tlid-translation"/>
          <w:rFonts w:ascii="GHEA Grapalat" w:hAnsi="GHEA Grapalat"/>
          <w:sz w:val="24"/>
          <w:szCs w:val="24"/>
        </w:rPr>
        <w:t xml:space="preserve"> Приказ</w:t>
      </w:r>
      <w:r w:rsidRPr="00BB26A9">
        <w:rPr>
          <w:rStyle w:val="tlid-translation"/>
          <w:rFonts w:ascii="GHEA Grapalat" w:hAnsi="GHEA Grapalat" w:cs="Baltica"/>
          <w:sz w:val="24"/>
          <w:szCs w:val="24"/>
        </w:rPr>
        <w:t xml:space="preserve"> </w:t>
      </w:r>
      <w:r w:rsidRPr="00BB26A9">
        <w:rPr>
          <w:rStyle w:val="tlid-translation"/>
          <w:rFonts w:ascii="GHEA Grapalat" w:hAnsi="GHEA Grapalat"/>
          <w:sz w:val="24"/>
          <w:szCs w:val="24"/>
        </w:rPr>
        <w:t>Министерства</w:t>
      </w:r>
      <w:r w:rsidRPr="00BB26A9">
        <w:rPr>
          <w:rStyle w:val="tlid-translation"/>
          <w:rFonts w:ascii="GHEA Grapalat" w:hAnsi="GHEA Grapalat" w:cs="Baltica"/>
          <w:sz w:val="24"/>
          <w:szCs w:val="24"/>
        </w:rPr>
        <w:t xml:space="preserve"> </w:t>
      </w:r>
      <w:r w:rsidRPr="00BB26A9">
        <w:rPr>
          <w:rStyle w:val="tlid-translation"/>
          <w:rFonts w:ascii="GHEA Grapalat" w:hAnsi="GHEA Grapalat"/>
          <w:sz w:val="24"/>
          <w:szCs w:val="24"/>
        </w:rPr>
        <w:t>юстиции</w:t>
      </w:r>
      <w:r w:rsidRPr="00BB26A9">
        <w:rPr>
          <w:rStyle w:val="tlid-translation"/>
          <w:rFonts w:ascii="GHEA Grapalat" w:hAnsi="GHEA Grapalat" w:cs="Baltica"/>
          <w:sz w:val="24"/>
          <w:szCs w:val="24"/>
        </w:rPr>
        <w:t xml:space="preserve"> </w:t>
      </w:r>
      <w:r w:rsidRPr="00BB26A9">
        <w:rPr>
          <w:rStyle w:val="tlid-translation"/>
          <w:rFonts w:ascii="GHEA Grapalat" w:hAnsi="GHEA Grapalat"/>
          <w:sz w:val="24"/>
          <w:szCs w:val="24"/>
        </w:rPr>
        <w:t>РА</w:t>
      </w:r>
      <w:r w:rsidRPr="00BB26A9">
        <w:rPr>
          <w:rStyle w:val="tlid-translation"/>
          <w:rFonts w:ascii="GHEA Grapalat" w:hAnsi="GHEA Grapalat" w:cs="Baltica"/>
          <w:sz w:val="24"/>
          <w:szCs w:val="24"/>
        </w:rPr>
        <w:t xml:space="preserve"> N74 4.7</w:t>
      </w:r>
    </w:p>
    <w:p w:rsidR="005F6A8A" w:rsidRPr="00BB26A9" w:rsidRDefault="005F6A8A" w:rsidP="005F6A8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Sylfaen" w:hAnsi="Sylfaen" w:cs="Sylfaen"/>
          <w:color w:val="000000"/>
          <w:sz w:val="20"/>
          <w:szCs w:val="20"/>
          <w:lang w:eastAsia="en-US"/>
        </w:rPr>
      </w:pPr>
      <w:r w:rsidRPr="00BB26A9">
        <w:rPr>
          <w:rFonts w:ascii="Sylfaen" w:hAnsi="Sylfaen" w:cs="Sylfaen"/>
          <w:color w:val="000000"/>
          <w:sz w:val="20"/>
          <w:szCs w:val="20"/>
          <w:lang w:eastAsia="en-US"/>
        </w:rPr>
        <w:t>Срок годности товара на момент доставки должен быть следующи</w:t>
      </w:r>
      <w:r w:rsidRPr="00BB26A9">
        <w:rPr>
          <w:rFonts w:ascii="GHEA Grapalat" w:hAnsi="GHEA Grapalat" w:cs="Calibri"/>
          <w:color w:val="000000"/>
          <w:sz w:val="20"/>
          <w:szCs w:val="20"/>
          <w:lang w:val="hy-AM" w:bidi="ar-SA"/>
        </w:rPr>
        <w:t>`</w:t>
      </w:r>
    </w:p>
    <w:p w:rsidR="005F6A8A" w:rsidRPr="00BB26A9" w:rsidRDefault="005F6A8A" w:rsidP="005F6A8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Sylfaen" w:hAnsi="Sylfaen" w:cs="Sylfaen"/>
          <w:color w:val="000000"/>
          <w:sz w:val="20"/>
          <w:szCs w:val="20"/>
        </w:rPr>
      </w:pPr>
      <w:r w:rsidRPr="00BB26A9">
        <w:rPr>
          <w:rFonts w:ascii="GHEA Grapalat" w:hAnsi="GHEA Grapalat" w:cs="Calibri"/>
          <w:color w:val="000000"/>
          <w:sz w:val="20"/>
          <w:szCs w:val="20"/>
          <w:lang w:val="hy-AM"/>
        </w:rPr>
        <w:t xml:space="preserve">1) </w:t>
      </w:r>
      <w:r w:rsidRPr="00BB26A9">
        <w:rPr>
          <w:rFonts w:ascii="Sylfaen" w:hAnsi="Sylfaen" w:cs="Sylfaen"/>
          <w:color w:val="000000"/>
          <w:sz w:val="20"/>
          <w:szCs w:val="20"/>
        </w:rPr>
        <w:t>Лекарства со сроком годности более 2,5 лет должны иметь срок годности не менее 24 месяца на момент доставки</w:t>
      </w:r>
    </w:p>
    <w:p w:rsidR="005F6A8A" w:rsidRPr="00BB26A9" w:rsidRDefault="005F6A8A" w:rsidP="005F6A8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Sylfaen" w:hAnsi="Sylfaen" w:cs="Sylfaen"/>
          <w:color w:val="000000"/>
          <w:sz w:val="20"/>
          <w:szCs w:val="20"/>
        </w:rPr>
      </w:pPr>
      <w:r w:rsidRPr="00BB26A9">
        <w:rPr>
          <w:rFonts w:ascii="GHEA Grapalat" w:hAnsi="GHEA Grapalat" w:cs="Calibri"/>
          <w:color w:val="000000"/>
          <w:sz w:val="20"/>
          <w:szCs w:val="20"/>
          <w:lang w:val="hy-AM"/>
        </w:rPr>
        <w:t>2)</w:t>
      </w:r>
      <w:r w:rsidRPr="00BB26A9">
        <w:rPr>
          <w:rFonts w:ascii="Sylfaen" w:hAnsi="Sylfaen" w:cs="Sylfaen"/>
          <w:color w:val="000000"/>
          <w:sz w:val="20"/>
          <w:szCs w:val="20"/>
        </w:rPr>
        <w:t>Препараты с 2,5-летним сроком годности должны иметь срок годности не менее 12 месяцев на момент доставки</w:t>
      </w:r>
    </w:p>
    <w:p w:rsidR="005F6A8A" w:rsidRPr="00BB26A9" w:rsidRDefault="005F6A8A" w:rsidP="005F6A8A">
      <w:pPr>
        <w:widowControl w:val="0"/>
        <w:jc w:val="both"/>
        <w:rPr>
          <w:rFonts w:ascii="Sylfaen" w:hAnsi="Sylfaen" w:cs="Sylfaen"/>
          <w:color w:val="000000"/>
          <w:sz w:val="20"/>
          <w:szCs w:val="20"/>
        </w:rPr>
      </w:pPr>
      <w:r w:rsidRPr="00BB26A9">
        <w:rPr>
          <w:rFonts w:ascii="GHEA Grapalat" w:hAnsi="GHEA Grapalat" w:cs="Calibri"/>
          <w:color w:val="000000"/>
          <w:sz w:val="20"/>
          <w:szCs w:val="20"/>
          <w:lang w:val="hy-AM"/>
        </w:rPr>
        <w:t xml:space="preserve">3) </w:t>
      </w:r>
      <w:r w:rsidRPr="00BB26A9">
        <w:rPr>
          <w:rFonts w:ascii="Sylfaen" w:hAnsi="Sylfaen" w:cs="Sylfaen"/>
          <w:color w:val="000000"/>
          <w:sz w:val="20"/>
          <w:szCs w:val="20"/>
        </w:rPr>
        <w:t>в отдельных случаях это необходимость, обоснованная неотложной потребностью пациентов, коротким сроком годности препарата, у препарата может быть срок годности не менее 3 месяца на момент доставки.</w:t>
      </w:r>
    </w:p>
    <w:p w:rsidR="005F6A8A" w:rsidRPr="00BB26A9" w:rsidRDefault="005F6A8A" w:rsidP="005F6A8A">
      <w:pPr>
        <w:widowControl w:val="0"/>
        <w:spacing w:after="160"/>
        <w:jc w:val="right"/>
        <w:rPr>
          <w:rFonts w:ascii="Sylfaen" w:hAnsi="Sylfaen" w:cs="Sylfaen"/>
          <w:color w:val="000000"/>
          <w:sz w:val="20"/>
          <w:szCs w:val="20"/>
          <w:lang w:eastAsia="en-US"/>
        </w:rPr>
      </w:pPr>
    </w:p>
    <w:p w:rsidR="005F6A8A" w:rsidRPr="00BB26A9" w:rsidRDefault="005F6A8A" w:rsidP="005F6A8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rPr>
          <w:rFonts w:ascii="GHEA Grapalat" w:hAnsi="GHEA Grapalat"/>
        </w:rPr>
      </w:pPr>
      <w:r w:rsidRPr="00BB26A9">
        <w:rPr>
          <w:rFonts w:ascii="GHEA Grapalat" w:hAnsi="GHEA Grapalat"/>
        </w:rPr>
        <w:t>Следующие лицензии требуются для поставки товаров по данному Приглашению:</w:t>
      </w:r>
    </w:p>
    <w:p w:rsidR="005F6A8A" w:rsidRPr="00BB26A9" w:rsidRDefault="005F6A8A" w:rsidP="005F6A8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rPr>
          <w:rFonts w:ascii="GHEA Grapalat" w:hAnsi="GHEA Grapalat"/>
        </w:rPr>
      </w:pPr>
      <w:r w:rsidRPr="00BB26A9">
        <w:rPr>
          <w:rFonts w:ascii="GHEA Grapalat" w:hAnsi="GHEA Grapalat"/>
        </w:rPr>
        <w:t>по следующим направлениям «здравоохранение»</w:t>
      </w:r>
    </w:p>
    <w:p w:rsidR="005F6A8A" w:rsidRPr="00BB26A9" w:rsidRDefault="005F6A8A" w:rsidP="005F6A8A">
      <w:pPr>
        <w:spacing w:line="360" w:lineRule="auto"/>
        <w:ind w:firstLine="567"/>
        <w:jc w:val="both"/>
        <w:rPr>
          <w:rFonts w:ascii="GHEA Grapalat" w:hAnsi="GHEA Grapalat"/>
          <w:sz w:val="20"/>
          <w:szCs w:val="20"/>
          <w:lang w:val="af-ZA"/>
        </w:rPr>
      </w:pPr>
      <w:r w:rsidRPr="00BB26A9">
        <w:rPr>
          <w:rFonts w:ascii="GHEA Grapalat" w:hAnsi="GHEA Grapalat"/>
          <w:sz w:val="20"/>
          <w:szCs w:val="20"/>
          <w:lang w:val="af-ZA"/>
        </w:rPr>
        <w:t xml:space="preserve"> </w:t>
      </w:r>
    </w:p>
    <w:tbl>
      <w:tblPr>
        <w:tblW w:w="6804"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1"/>
        <w:gridCol w:w="5193"/>
      </w:tblGrid>
      <w:tr w:rsidR="005F6A8A" w:rsidRPr="00BB26A9" w:rsidTr="006A15DB">
        <w:tc>
          <w:tcPr>
            <w:tcW w:w="1611" w:type="dxa"/>
          </w:tcPr>
          <w:p w:rsidR="005F6A8A" w:rsidRPr="00BB26A9" w:rsidRDefault="005F6A8A" w:rsidP="006A15DB">
            <w:pPr>
              <w:tabs>
                <w:tab w:val="left" w:pos="1134"/>
              </w:tabs>
              <w:jc w:val="center"/>
              <w:rPr>
                <w:rFonts w:ascii="GHEA Grapalat" w:hAnsi="GHEA Grapalat"/>
                <w:b/>
                <w:sz w:val="14"/>
                <w:szCs w:val="14"/>
                <w:lang w:val="es-ES"/>
              </w:rPr>
            </w:pPr>
            <w:r w:rsidRPr="00BB26A9">
              <w:rPr>
                <w:rFonts w:ascii="GHEA Grapalat" w:hAnsi="GHEA Grapalat"/>
                <w:b/>
              </w:rPr>
              <w:t xml:space="preserve">Номера </w:t>
            </w:r>
            <w:r w:rsidRPr="00BB26A9">
              <w:rPr>
                <w:rFonts w:ascii="GHEA Grapalat" w:hAnsi="GHEA Grapalat"/>
                <w:b/>
              </w:rPr>
              <w:lastRenderedPageBreak/>
              <w:t>лотов</w:t>
            </w:r>
          </w:p>
        </w:tc>
        <w:tc>
          <w:tcPr>
            <w:tcW w:w="5193" w:type="dxa"/>
            <w:vAlign w:val="center"/>
          </w:tcPr>
          <w:p w:rsidR="005F6A8A" w:rsidRPr="00BB26A9" w:rsidRDefault="005F6A8A" w:rsidP="006A15D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rPr>
                <w:rFonts w:ascii="inherit" w:hAnsi="inherit" w:cs="Courier New"/>
                <w:color w:val="222222"/>
                <w:sz w:val="28"/>
                <w:szCs w:val="28"/>
                <w:lang w:val="en-US" w:eastAsia="en-US" w:bidi="ar-SA"/>
              </w:rPr>
            </w:pPr>
            <w:r w:rsidRPr="00BB26A9">
              <w:rPr>
                <w:rFonts w:ascii="inherit" w:hAnsi="inherit" w:cs="Courier New"/>
                <w:color w:val="222222"/>
                <w:sz w:val="28"/>
                <w:szCs w:val="28"/>
                <w:lang w:eastAsia="en-US" w:bidi="ar-SA"/>
              </w:rPr>
              <w:lastRenderedPageBreak/>
              <w:t>Тип (ы) требуемой лицензии</w:t>
            </w:r>
          </w:p>
        </w:tc>
      </w:tr>
      <w:tr w:rsidR="005F6A8A" w:rsidRPr="00BB26A9" w:rsidTr="006A15DB">
        <w:tc>
          <w:tcPr>
            <w:tcW w:w="1611" w:type="dxa"/>
            <w:shd w:val="clear" w:color="auto" w:fill="999999"/>
          </w:tcPr>
          <w:p w:rsidR="005F6A8A" w:rsidRPr="00BB26A9" w:rsidRDefault="005F6A8A" w:rsidP="006A15DB">
            <w:pPr>
              <w:tabs>
                <w:tab w:val="left" w:pos="1134"/>
              </w:tabs>
              <w:jc w:val="center"/>
              <w:rPr>
                <w:rFonts w:ascii="GHEA Grapalat" w:hAnsi="GHEA Grapalat"/>
                <w:b/>
                <w:sz w:val="14"/>
                <w:lang w:val="es-ES"/>
              </w:rPr>
            </w:pPr>
            <w:r w:rsidRPr="00BB26A9">
              <w:rPr>
                <w:rFonts w:ascii="GHEA Grapalat" w:hAnsi="GHEA Grapalat"/>
                <w:b/>
                <w:sz w:val="14"/>
                <w:lang w:val="es-ES"/>
              </w:rPr>
              <w:t>1</w:t>
            </w:r>
          </w:p>
        </w:tc>
        <w:tc>
          <w:tcPr>
            <w:tcW w:w="5193" w:type="dxa"/>
            <w:shd w:val="clear" w:color="auto" w:fill="999999"/>
          </w:tcPr>
          <w:p w:rsidR="005F6A8A" w:rsidRPr="00BB26A9" w:rsidRDefault="005F6A8A" w:rsidP="006A15DB">
            <w:pPr>
              <w:tabs>
                <w:tab w:val="left" w:pos="1134"/>
              </w:tabs>
              <w:jc w:val="center"/>
              <w:rPr>
                <w:rFonts w:ascii="GHEA Grapalat" w:hAnsi="GHEA Grapalat"/>
                <w:b/>
                <w:sz w:val="14"/>
                <w:lang w:val="es-ES"/>
              </w:rPr>
            </w:pPr>
            <w:r w:rsidRPr="00BB26A9">
              <w:rPr>
                <w:rFonts w:ascii="GHEA Grapalat" w:hAnsi="GHEA Grapalat"/>
                <w:b/>
                <w:sz w:val="14"/>
                <w:lang w:val="es-ES"/>
              </w:rPr>
              <w:t>2</w:t>
            </w:r>
          </w:p>
        </w:tc>
      </w:tr>
      <w:tr w:rsidR="005F6A8A" w:rsidRPr="00BB26A9" w:rsidTr="006A15DB">
        <w:tc>
          <w:tcPr>
            <w:tcW w:w="1611" w:type="dxa"/>
            <w:vAlign w:val="center"/>
          </w:tcPr>
          <w:p w:rsidR="005F6A8A" w:rsidRPr="00BB26A9" w:rsidRDefault="005F6A8A" w:rsidP="006A15DB">
            <w:pPr>
              <w:jc w:val="center"/>
              <w:rPr>
                <w:rFonts w:ascii="Sylfaen" w:hAnsi="Sylfaen"/>
                <w:sz w:val="20"/>
                <w:szCs w:val="20"/>
                <w:lang w:val="hy-AM"/>
              </w:rPr>
            </w:pPr>
            <w:r w:rsidRPr="00BB26A9">
              <w:rPr>
                <w:rFonts w:ascii="Sylfaen" w:hAnsi="Sylfaen"/>
                <w:sz w:val="20"/>
                <w:szCs w:val="20"/>
                <w:lang w:val="hy-AM"/>
              </w:rPr>
              <w:t>45,46,47,136,</w:t>
            </w:r>
          </w:p>
          <w:p w:rsidR="005F6A8A" w:rsidRPr="00BB26A9" w:rsidRDefault="005F6A8A" w:rsidP="006A15DB">
            <w:pPr>
              <w:jc w:val="center"/>
              <w:rPr>
                <w:rFonts w:ascii="Sylfaen" w:hAnsi="Sylfaen"/>
                <w:sz w:val="20"/>
                <w:szCs w:val="20"/>
                <w:lang w:val="hy-AM"/>
              </w:rPr>
            </w:pPr>
            <w:r w:rsidRPr="00BB26A9">
              <w:rPr>
                <w:rFonts w:ascii="Sylfaen" w:hAnsi="Sylfaen"/>
                <w:sz w:val="20"/>
                <w:szCs w:val="20"/>
                <w:lang w:val="hy-AM"/>
              </w:rPr>
              <w:t>137,152</w:t>
            </w:r>
            <w:r w:rsidRPr="00BB26A9">
              <w:rPr>
                <w:rFonts w:ascii="Sylfaen" w:hAnsi="Sylfaen"/>
                <w:sz w:val="20"/>
                <w:szCs w:val="20"/>
                <w:lang w:val="es-ES"/>
              </w:rPr>
              <w:t>,</w:t>
            </w:r>
            <w:r w:rsidRPr="00BB26A9">
              <w:rPr>
                <w:rFonts w:ascii="Sylfaen" w:hAnsi="Sylfaen"/>
                <w:sz w:val="20"/>
                <w:szCs w:val="20"/>
                <w:lang w:val="hy-AM"/>
              </w:rPr>
              <w:t>172</w:t>
            </w:r>
          </w:p>
        </w:tc>
        <w:tc>
          <w:tcPr>
            <w:tcW w:w="5193" w:type="dxa"/>
            <w:vAlign w:val="bottom"/>
          </w:tcPr>
          <w:p w:rsidR="005F6A8A" w:rsidRPr="00BB26A9" w:rsidRDefault="005F6A8A" w:rsidP="006A15D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rPr>
                <w:rFonts w:ascii="inherit" w:hAnsi="inherit" w:cs="Courier New"/>
                <w:color w:val="222222"/>
                <w:sz w:val="28"/>
                <w:szCs w:val="28"/>
                <w:lang w:eastAsia="en-US" w:bidi="ar-SA"/>
              </w:rPr>
            </w:pPr>
            <w:r w:rsidRPr="00BB26A9">
              <w:rPr>
                <w:rFonts w:ascii="inherit" w:hAnsi="inherit" w:cs="Courier New"/>
                <w:color w:val="222222"/>
                <w:sz w:val="28"/>
                <w:szCs w:val="28"/>
                <w:lang w:eastAsia="en-US" w:bidi="ar-SA"/>
              </w:rPr>
              <w:t>«</w:t>
            </w:r>
            <w:r w:rsidRPr="00BB26A9">
              <w:rPr>
                <w:rStyle w:val="tlid-translation"/>
                <w:rFonts w:ascii="GHEA Grapalat" w:hAnsi="GHEA Grapalat"/>
              </w:rPr>
              <w:t>Аптечная</w:t>
            </w:r>
            <w:r w:rsidRPr="00BB26A9">
              <w:rPr>
                <w:rStyle w:val="tlid-translation"/>
                <w:rFonts w:ascii="GHEA Grapalat" w:hAnsi="GHEA Grapalat" w:cs="Baltica"/>
              </w:rPr>
              <w:t xml:space="preserve"> </w:t>
            </w:r>
            <w:r w:rsidRPr="00BB26A9">
              <w:rPr>
                <w:rStyle w:val="tlid-translation"/>
                <w:rFonts w:ascii="GHEA Grapalat" w:hAnsi="GHEA Grapalat"/>
              </w:rPr>
              <w:t>деятельность</w:t>
            </w:r>
            <w:r w:rsidRPr="00BB26A9">
              <w:rPr>
                <w:rStyle w:val="tlid-translation"/>
                <w:rFonts w:ascii="GHEA Grapalat" w:hAnsi="GHEA Grapalat" w:cs="Baltica"/>
              </w:rPr>
              <w:t xml:space="preserve"> </w:t>
            </w:r>
            <w:r w:rsidRPr="00BB26A9">
              <w:rPr>
                <w:rStyle w:val="tlid-translation"/>
                <w:rFonts w:ascii="GHEA Grapalat" w:hAnsi="GHEA Grapalat"/>
              </w:rPr>
              <w:t>и</w:t>
            </w:r>
            <w:r w:rsidRPr="00BB26A9">
              <w:rPr>
                <w:rStyle w:val="tlid-translation"/>
                <w:rFonts w:ascii="GHEA Grapalat" w:hAnsi="GHEA Grapalat" w:cs="Baltica"/>
              </w:rPr>
              <w:t xml:space="preserve"> </w:t>
            </w:r>
            <w:r w:rsidRPr="00BB26A9">
              <w:rPr>
                <w:rStyle w:val="tlid-translation"/>
                <w:rFonts w:ascii="GHEA Grapalat" w:hAnsi="GHEA Grapalat"/>
              </w:rPr>
              <w:t>лицензия</w:t>
            </w:r>
            <w:r w:rsidRPr="00BB26A9">
              <w:rPr>
                <w:rStyle w:val="tlid-translation"/>
                <w:rFonts w:ascii="GHEA Grapalat" w:hAnsi="GHEA Grapalat" w:cs="Baltica"/>
              </w:rPr>
              <w:t xml:space="preserve"> </w:t>
            </w:r>
            <w:r w:rsidRPr="00BB26A9">
              <w:rPr>
                <w:rStyle w:val="tlid-translation"/>
                <w:rFonts w:ascii="GHEA Grapalat" w:hAnsi="GHEA Grapalat"/>
              </w:rPr>
              <w:t>на</w:t>
            </w:r>
            <w:r w:rsidRPr="00BB26A9">
              <w:rPr>
                <w:rStyle w:val="tlid-translation"/>
                <w:rFonts w:ascii="GHEA Grapalat" w:hAnsi="GHEA Grapalat" w:cs="Baltica"/>
              </w:rPr>
              <w:t xml:space="preserve"> </w:t>
            </w:r>
            <w:r w:rsidRPr="00BB26A9">
              <w:rPr>
                <w:rStyle w:val="tlid-translation"/>
                <w:rFonts w:ascii="GHEA Grapalat" w:hAnsi="GHEA Grapalat"/>
              </w:rPr>
              <w:t>продажу</w:t>
            </w:r>
            <w:r w:rsidRPr="00BB26A9">
              <w:rPr>
                <w:rStyle w:val="tlid-translation"/>
                <w:rFonts w:ascii="GHEA Grapalat" w:hAnsi="GHEA Grapalat" w:cs="Baltica"/>
              </w:rPr>
              <w:t xml:space="preserve"> </w:t>
            </w:r>
            <w:r w:rsidRPr="00BB26A9">
              <w:rPr>
                <w:rStyle w:val="tlid-translation"/>
                <w:rFonts w:ascii="GHEA Grapalat" w:hAnsi="GHEA Grapalat"/>
              </w:rPr>
              <w:t>психотропных</w:t>
            </w:r>
            <w:r w:rsidRPr="00BB26A9">
              <w:rPr>
                <w:rStyle w:val="tlid-translation"/>
                <w:rFonts w:ascii="GHEA Grapalat" w:hAnsi="GHEA Grapalat" w:cs="Baltica"/>
              </w:rPr>
              <w:t xml:space="preserve"> </w:t>
            </w:r>
            <w:r w:rsidRPr="00BB26A9">
              <w:rPr>
                <w:rStyle w:val="tlid-translation"/>
                <w:rFonts w:ascii="GHEA Grapalat" w:hAnsi="GHEA Grapalat"/>
              </w:rPr>
              <w:t>препаратов</w:t>
            </w:r>
            <w:r w:rsidRPr="00BB26A9">
              <w:rPr>
                <w:rFonts w:ascii="inherit" w:hAnsi="inherit" w:cs="Courier New"/>
                <w:color w:val="222222"/>
                <w:sz w:val="28"/>
                <w:szCs w:val="28"/>
                <w:lang w:eastAsia="en-US" w:bidi="ar-SA"/>
              </w:rPr>
              <w:t>»</w:t>
            </w:r>
          </w:p>
        </w:tc>
      </w:tr>
      <w:tr w:rsidR="005F6A8A" w:rsidRPr="00BB26A9" w:rsidTr="006A15DB">
        <w:tc>
          <w:tcPr>
            <w:tcW w:w="1611" w:type="dxa"/>
            <w:vAlign w:val="center"/>
          </w:tcPr>
          <w:p w:rsidR="005F6A8A" w:rsidRPr="00BB26A9" w:rsidRDefault="005F6A8A" w:rsidP="006A15DB">
            <w:pPr>
              <w:jc w:val="center"/>
              <w:rPr>
                <w:rFonts w:ascii="Sylfaen" w:hAnsi="Sylfaen"/>
                <w:sz w:val="20"/>
                <w:szCs w:val="20"/>
                <w:lang w:val="hy-AM"/>
              </w:rPr>
            </w:pPr>
            <w:r w:rsidRPr="00BB26A9">
              <w:rPr>
                <w:rFonts w:ascii="Sylfaen" w:hAnsi="Sylfaen"/>
                <w:sz w:val="20"/>
                <w:szCs w:val="20"/>
                <w:lang w:val="hy-AM"/>
              </w:rPr>
              <w:t>1-44,48-135,</w:t>
            </w:r>
          </w:p>
          <w:p w:rsidR="005F6A8A" w:rsidRPr="00BB26A9" w:rsidRDefault="005F6A8A" w:rsidP="006A15DB">
            <w:pPr>
              <w:jc w:val="center"/>
              <w:rPr>
                <w:rFonts w:ascii="Sylfaen" w:hAnsi="Sylfaen"/>
                <w:sz w:val="20"/>
                <w:szCs w:val="20"/>
                <w:lang w:val="hy-AM"/>
              </w:rPr>
            </w:pPr>
            <w:r w:rsidRPr="00BB26A9">
              <w:rPr>
                <w:rFonts w:ascii="Sylfaen" w:hAnsi="Sylfaen"/>
                <w:sz w:val="20"/>
                <w:szCs w:val="20"/>
                <w:lang w:val="hy-AM"/>
              </w:rPr>
              <w:t>138-151,</w:t>
            </w:r>
          </w:p>
          <w:p w:rsidR="005F6A8A" w:rsidRPr="00BB26A9" w:rsidRDefault="005F6A8A" w:rsidP="005F6A8A">
            <w:pPr>
              <w:jc w:val="center"/>
              <w:rPr>
                <w:rFonts w:ascii="Sylfaen" w:hAnsi="Sylfaen"/>
                <w:sz w:val="20"/>
                <w:szCs w:val="20"/>
                <w:lang w:val="hy-AM"/>
              </w:rPr>
            </w:pPr>
            <w:r w:rsidRPr="00BB26A9">
              <w:rPr>
                <w:rFonts w:ascii="Sylfaen" w:hAnsi="Sylfaen"/>
                <w:sz w:val="20"/>
                <w:szCs w:val="20"/>
                <w:lang w:val="hy-AM"/>
              </w:rPr>
              <w:t>153-17</w:t>
            </w:r>
            <w:r w:rsidRPr="00BB26A9">
              <w:rPr>
                <w:rFonts w:ascii="Sylfaen" w:hAnsi="Sylfaen"/>
                <w:sz w:val="20"/>
                <w:szCs w:val="20"/>
              </w:rPr>
              <w:t>1, 173-</w:t>
            </w:r>
            <w:r>
              <w:rPr>
                <w:rFonts w:ascii="Sylfaen" w:hAnsi="Sylfaen"/>
                <w:sz w:val="20"/>
                <w:szCs w:val="20"/>
              </w:rPr>
              <w:t>231</w:t>
            </w:r>
          </w:p>
        </w:tc>
        <w:tc>
          <w:tcPr>
            <w:tcW w:w="5193" w:type="dxa"/>
            <w:vAlign w:val="bottom"/>
          </w:tcPr>
          <w:p w:rsidR="005F6A8A" w:rsidRPr="00BB26A9" w:rsidRDefault="005F6A8A" w:rsidP="006A15D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rPr>
                <w:rFonts w:ascii="inherit" w:hAnsi="inherit" w:cs="Courier New"/>
                <w:color w:val="222222"/>
                <w:sz w:val="28"/>
                <w:szCs w:val="28"/>
                <w:lang w:eastAsia="en-US" w:bidi="ar-SA"/>
              </w:rPr>
            </w:pPr>
            <w:r w:rsidRPr="00BB26A9">
              <w:rPr>
                <w:rFonts w:ascii="inherit" w:hAnsi="inherit" w:cs="Courier New"/>
                <w:color w:val="222222"/>
                <w:sz w:val="28"/>
                <w:szCs w:val="28"/>
                <w:lang w:eastAsia="en-US" w:bidi="ar-SA"/>
              </w:rPr>
              <w:t>«</w:t>
            </w:r>
            <w:r w:rsidRPr="00BB26A9">
              <w:rPr>
                <w:rStyle w:val="tlid-translation"/>
                <w:rFonts w:ascii="GHEA Grapalat" w:hAnsi="GHEA Grapalat"/>
              </w:rPr>
              <w:t>Аптечная</w:t>
            </w:r>
            <w:r w:rsidRPr="00BB26A9">
              <w:rPr>
                <w:rStyle w:val="tlid-translation"/>
                <w:rFonts w:ascii="GHEA Grapalat" w:hAnsi="GHEA Grapalat" w:cs="Baltica"/>
              </w:rPr>
              <w:t xml:space="preserve"> </w:t>
            </w:r>
            <w:r w:rsidRPr="00BB26A9">
              <w:rPr>
                <w:rStyle w:val="tlid-translation"/>
                <w:rFonts w:ascii="GHEA Grapalat" w:hAnsi="GHEA Grapalat"/>
              </w:rPr>
              <w:t>деятельность</w:t>
            </w:r>
            <w:r w:rsidRPr="00BB26A9">
              <w:rPr>
                <w:rFonts w:ascii="inherit" w:hAnsi="inherit" w:cs="Courier New"/>
                <w:color w:val="222222"/>
                <w:sz w:val="28"/>
                <w:szCs w:val="28"/>
                <w:lang w:eastAsia="en-US" w:bidi="ar-SA"/>
              </w:rPr>
              <w:t>»</w:t>
            </w:r>
          </w:p>
        </w:tc>
      </w:tr>
    </w:tbl>
    <w:p w:rsidR="00F954E8" w:rsidRPr="00B138F3" w:rsidRDefault="00F954E8" w:rsidP="00B46D58">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af6"/>
          <w:rFonts w:ascii="GHEA Grapalat" w:hAnsi="GHEA Grapalat"/>
        </w:rPr>
        <w:footnoteReference w:customMarkFollows="1" w:id="41"/>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4"/>
        <w:gridCol w:w="2155"/>
        <w:gridCol w:w="1293"/>
        <w:gridCol w:w="1007"/>
        <w:gridCol w:w="1006"/>
        <w:gridCol w:w="718"/>
        <w:gridCol w:w="861"/>
        <w:gridCol w:w="545"/>
        <w:gridCol w:w="606"/>
        <w:gridCol w:w="718"/>
        <w:gridCol w:w="854"/>
        <w:gridCol w:w="868"/>
        <w:gridCol w:w="861"/>
        <w:gridCol w:w="1007"/>
        <w:gridCol w:w="861"/>
        <w:gridCol w:w="821"/>
      </w:tblGrid>
      <w:tr w:rsidR="00B138F3" w:rsidRPr="00B138F3" w:rsidTr="00E67FD5">
        <w:trPr>
          <w:trHeight w:val="305"/>
          <w:jc w:val="center"/>
        </w:trPr>
        <w:tc>
          <w:tcPr>
            <w:tcW w:w="15903" w:type="dxa"/>
            <w:gridSpan w:val="16"/>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E67FD5">
        <w:trPr>
          <w:trHeight w:val="747"/>
          <w:jc w:val="center"/>
        </w:trPr>
        <w:tc>
          <w:tcPr>
            <w:tcW w:w="1724"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155"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293"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731" w:type="dxa"/>
            <w:gridSpan w:val="13"/>
            <w:vAlign w:val="center"/>
          </w:tcPr>
          <w:p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af6"/>
                <w:rFonts w:ascii="GHEA Grapalat" w:hAnsi="GHEA Grapalat"/>
                <w:sz w:val="16"/>
                <w:szCs w:val="16"/>
              </w:rPr>
              <w:footnoteReference w:customMarkFollows="1" w:id="42"/>
              <w:t>**</w:t>
            </w:r>
          </w:p>
        </w:tc>
      </w:tr>
      <w:tr w:rsidR="00B138F3" w:rsidRPr="00B138F3" w:rsidTr="00AB4EAB">
        <w:trPr>
          <w:trHeight w:val="594"/>
          <w:jc w:val="center"/>
        </w:trPr>
        <w:tc>
          <w:tcPr>
            <w:tcW w:w="1724" w:type="dxa"/>
          </w:tcPr>
          <w:p w:rsidR="00071D1C" w:rsidRPr="00B138F3" w:rsidRDefault="00071D1C" w:rsidP="00B46D58">
            <w:pPr>
              <w:widowControl w:val="0"/>
              <w:jc w:val="center"/>
              <w:rPr>
                <w:rFonts w:ascii="GHEA Grapalat" w:hAnsi="GHEA Grapalat"/>
                <w:sz w:val="16"/>
                <w:szCs w:val="16"/>
              </w:rPr>
            </w:pPr>
          </w:p>
        </w:tc>
        <w:tc>
          <w:tcPr>
            <w:tcW w:w="2155" w:type="dxa"/>
          </w:tcPr>
          <w:p w:rsidR="00071D1C" w:rsidRPr="00B138F3" w:rsidRDefault="00071D1C" w:rsidP="00B46D58">
            <w:pPr>
              <w:widowControl w:val="0"/>
              <w:jc w:val="center"/>
              <w:rPr>
                <w:rFonts w:ascii="GHEA Grapalat" w:hAnsi="GHEA Grapalat"/>
                <w:sz w:val="16"/>
                <w:szCs w:val="16"/>
              </w:rPr>
            </w:pPr>
          </w:p>
        </w:tc>
        <w:tc>
          <w:tcPr>
            <w:tcW w:w="1293" w:type="dxa"/>
          </w:tcPr>
          <w:p w:rsidR="00071D1C" w:rsidRPr="00B138F3" w:rsidRDefault="00071D1C" w:rsidP="00B46D58">
            <w:pPr>
              <w:widowControl w:val="0"/>
              <w:jc w:val="center"/>
              <w:rPr>
                <w:rFonts w:ascii="GHEA Grapalat" w:hAnsi="GHEA Grapalat"/>
                <w:sz w:val="16"/>
                <w:szCs w:val="16"/>
              </w:rPr>
            </w:pPr>
          </w:p>
        </w:tc>
        <w:tc>
          <w:tcPr>
            <w:tcW w:w="100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1006"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71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61"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45"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1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5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6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100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6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821" w:type="dxa"/>
            <w:vAlign w:val="center"/>
          </w:tcPr>
          <w:p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E67FD5" w:rsidRPr="00B138F3" w:rsidTr="00AB4EAB">
        <w:trPr>
          <w:trHeight w:val="404"/>
          <w:jc w:val="center"/>
        </w:trPr>
        <w:tc>
          <w:tcPr>
            <w:tcW w:w="1724" w:type="dxa"/>
          </w:tcPr>
          <w:p w:rsidR="00071D1C" w:rsidRPr="00B138F3" w:rsidRDefault="00071D1C" w:rsidP="00B46D58">
            <w:pPr>
              <w:widowControl w:val="0"/>
              <w:jc w:val="center"/>
              <w:rPr>
                <w:rFonts w:ascii="GHEA Grapalat" w:hAnsi="GHEA Grapalat"/>
                <w:sz w:val="16"/>
                <w:szCs w:val="16"/>
              </w:rPr>
            </w:pPr>
          </w:p>
        </w:tc>
        <w:tc>
          <w:tcPr>
            <w:tcW w:w="2155" w:type="dxa"/>
          </w:tcPr>
          <w:p w:rsidR="00071D1C" w:rsidRPr="00B138F3" w:rsidRDefault="00071D1C" w:rsidP="00B46D58">
            <w:pPr>
              <w:widowControl w:val="0"/>
              <w:jc w:val="center"/>
              <w:rPr>
                <w:rFonts w:ascii="GHEA Grapalat" w:hAnsi="GHEA Grapalat"/>
                <w:sz w:val="16"/>
                <w:szCs w:val="16"/>
              </w:rPr>
            </w:pPr>
          </w:p>
        </w:tc>
        <w:tc>
          <w:tcPr>
            <w:tcW w:w="1293" w:type="dxa"/>
          </w:tcPr>
          <w:p w:rsidR="00071D1C" w:rsidRPr="00B138F3" w:rsidRDefault="00071D1C" w:rsidP="00B46D58">
            <w:pPr>
              <w:widowControl w:val="0"/>
              <w:jc w:val="center"/>
              <w:rPr>
                <w:rFonts w:ascii="GHEA Grapalat" w:hAnsi="GHEA Grapalat"/>
                <w:sz w:val="16"/>
                <w:szCs w:val="16"/>
              </w:rPr>
            </w:pPr>
          </w:p>
        </w:tc>
        <w:tc>
          <w:tcPr>
            <w:tcW w:w="1007"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w:t>
            </w:r>
          </w:p>
        </w:tc>
        <w:tc>
          <w:tcPr>
            <w:tcW w:w="1006"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w:t>
            </w:r>
          </w:p>
        </w:tc>
        <w:tc>
          <w:tcPr>
            <w:tcW w:w="718"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545"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718"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54"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68"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1007"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21" w:type="dxa"/>
            <w:vAlign w:val="center"/>
          </w:tcPr>
          <w:p w:rsidR="00071D1C" w:rsidRPr="00B138F3" w:rsidRDefault="00071D1C" w:rsidP="00B46D58">
            <w:pPr>
              <w:widowControl w:val="0"/>
              <w:jc w:val="center"/>
              <w:rPr>
                <w:rFonts w:ascii="GHEA Grapalat" w:hAnsi="GHEA Grapalat"/>
                <w:b/>
                <w:sz w:val="16"/>
                <w:szCs w:val="16"/>
              </w:rPr>
            </w:pPr>
            <w:r w:rsidRPr="00B138F3">
              <w:rPr>
                <w:rFonts w:ascii="GHEA Grapalat" w:hAnsi="GHEA Grapalat"/>
                <w:sz w:val="16"/>
                <w:szCs w:val="16"/>
              </w:rPr>
              <w:t>... %</w:t>
            </w:r>
          </w:p>
        </w:tc>
      </w:tr>
    </w:tbl>
    <w:p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a3"/>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768C" w:rsidRDefault="00CD768C">
      <w:r>
        <w:separator/>
      </w:r>
    </w:p>
  </w:endnote>
  <w:endnote w:type="continuationSeparator" w:id="0">
    <w:p w:rsidR="00CD768C" w:rsidRDefault="00CD76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Unicode">
    <w:altName w:val="Arial"/>
    <w:panose1 w:val="020B0604020202020204"/>
    <w:charset w:val="CC"/>
    <w:family w:val="swiss"/>
    <w:pitch w:val="variable"/>
    <w:sig w:usb0="000002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800006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MS Mincho">
    <w:altName w:val="Yu Gothic UI"/>
    <w:panose1 w:val="02020609040205080304"/>
    <w:charset w:val="80"/>
    <w:family w:val="modern"/>
    <w:pitch w:val="fixed"/>
    <w:sig w:usb0="A00002BF" w:usb1="68C7FCFB" w:usb2="00000010" w:usb3="00000000" w:csb0="0002009F" w:csb1="00000000"/>
  </w:font>
  <w:font w:name="inheri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4027879"/>
      <w:docPartObj>
        <w:docPartGallery w:val="Page Numbers (Bottom of Page)"/>
        <w:docPartUnique/>
      </w:docPartObj>
    </w:sdtPr>
    <w:sdtEndPr>
      <w:rPr>
        <w:rFonts w:ascii="GHEA Grapalat" w:hAnsi="GHEA Grapalat"/>
        <w:sz w:val="24"/>
        <w:szCs w:val="24"/>
      </w:rPr>
    </w:sdtEndPr>
    <w:sdtContent>
      <w:p w:rsidR="004E047B" w:rsidRPr="00C861E9" w:rsidRDefault="004E047B">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3A2438">
          <w:rPr>
            <w:rFonts w:ascii="GHEA Grapalat" w:hAnsi="GHEA Grapalat"/>
            <w:noProof/>
            <w:sz w:val="24"/>
            <w:szCs w:val="24"/>
          </w:rPr>
          <w:t>2</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768C" w:rsidRDefault="00CD768C">
      <w:r>
        <w:separator/>
      </w:r>
    </w:p>
  </w:footnote>
  <w:footnote w:type="continuationSeparator" w:id="0">
    <w:p w:rsidR="00CD768C" w:rsidRDefault="00CD768C">
      <w:r>
        <w:continuationSeparator/>
      </w:r>
    </w:p>
  </w:footnote>
  <w:footnote w:id="1">
    <w:p w:rsidR="004E047B" w:rsidRPr="00ED3BA4" w:rsidRDefault="004E047B" w:rsidP="007A5F50">
      <w:pPr>
        <w:pStyle w:val="af2"/>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"BMAPDzB", соответственно словами  "GHAPDzB" и "HMAAPDzB",</w:t>
      </w:r>
    </w:p>
  </w:footnote>
  <w:footnote w:id="2">
    <w:p w:rsidR="004E047B" w:rsidRPr="008842CE" w:rsidRDefault="004E047B" w:rsidP="008842CE">
      <w:pPr>
        <w:pStyle w:val="af2"/>
        <w:widowControl w:val="0"/>
        <w:jc w:val="both"/>
        <w:rPr>
          <w:rFonts w:ascii="GHEA Grapalat" w:hAnsi="GHEA Grapalat"/>
          <w:i/>
          <w:lang w:val="af-ZA"/>
        </w:rPr>
      </w:pPr>
      <w:r w:rsidRPr="008842CE">
        <w:rPr>
          <w:rStyle w:val="af6"/>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rsidR="004E047B" w:rsidRPr="00CD6B60" w:rsidRDefault="004E047B"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4E047B" w:rsidRPr="00CD6B60" w:rsidRDefault="004E047B"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4E047B" w:rsidRPr="00CD6B60" w:rsidRDefault="004E047B"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4E047B" w:rsidRPr="00CD6B60" w:rsidRDefault="004E047B"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4">
    <w:p w:rsidR="004E047B" w:rsidRPr="00CA2B01" w:rsidRDefault="004E047B" w:rsidP="00182C2E">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rsidR="004E047B" w:rsidRPr="00CA2B01" w:rsidRDefault="004E047B" w:rsidP="00182C2E">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rsidR="004E047B" w:rsidRPr="00CA2B01" w:rsidRDefault="004E047B"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5">
    <w:p w:rsidR="004E047B" w:rsidRPr="005D5092" w:rsidRDefault="004E047B" w:rsidP="00E80312">
      <w:pPr>
        <w:pStyle w:val="af2"/>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rsidR="004E047B" w:rsidRPr="0034222E" w:rsidDel="00932115" w:rsidRDefault="004E047B" w:rsidP="00AF1F59">
      <w:pPr>
        <w:pStyle w:val="af2"/>
        <w:jc w:val="both"/>
        <w:rPr>
          <w:del w:id="4" w:author="Inesa Kocharyan" w:date="2019-10-29T12:18:00Z"/>
        </w:rPr>
      </w:pPr>
      <w:r w:rsidRPr="0034222E">
        <w:rPr>
          <w:rStyle w:val="af6"/>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 ,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6">
    <w:p w:rsidR="004E047B" w:rsidRPr="00D3436F" w:rsidRDefault="004E047B" w:rsidP="00AF1F59">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4E047B" w:rsidRPr="000811C1" w:rsidRDefault="004E047B">
      <w:pPr>
        <w:pStyle w:val="af2"/>
        <w:rPr>
          <w:rFonts w:asciiTheme="minorHAnsi" w:hAnsiTheme="minorHAnsi"/>
        </w:rPr>
      </w:pPr>
    </w:p>
  </w:footnote>
  <w:footnote w:id="7">
    <w:p w:rsidR="004E047B" w:rsidRDefault="004E047B" w:rsidP="00AA4D5E">
      <w:pPr>
        <w:pStyle w:val="af2"/>
        <w:jc w:val="both"/>
        <w:rPr>
          <w:ins w:id="6" w:author="Vardan" w:date="2022-10-29T23:53:00Z"/>
          <w:rFonts w:ascii="GHEA Grapalat" w:hAnsi="GHEA Grapalat"/>
          <w:i/>
        </w:rPr>
      </w:pPr>
      <w:r>
        <w:rPr>
          <w:rStyle w:val="af6"/>
        </w:rPr>
        <w:t>9</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rsidR="004E047B" w:rsidRDefault="004E047B" w:rsidP="00AA4D5E">
      <w:pPr>
        <w:pStyle w:val="af2"/>
        <w:jc w:val="both"/>
        <w:rPr>
          <w:rFonts w:ascii="GHEA Grapalat" w:hAnsi="GHEA Grapalat"/>
          <w:i/>
          <w:sz w:val="18"/>
          <w:szCs w:val="18"/>
        </w:rPr>
      </w:pPr>
      <w:r>
        <w:rPr>
          <w:rFonts w:ascii="GHEA Grapalat" w:hAnsi="GHEA Grapalat"/>
          <w:i/>
          <w:sz w:val="18"/>
          <w:szCs w:val="18"/>
          <w:vertAlign w:val="superscript"/>
        </w:rPr>
        <w:t>9.1</w:t>
      </w:r>
      <w:r w:rsidRPr="0067398F">
        <w:rPr>
          <w:rFonts w:ascii="GHEA Grapalat" w:hAnsi="GHEA Grapalat"/>
          <w:i/>
          <w:sz w:val="18"/>
          <w:szCs w:val="18"/>
        </w:rPr>
        <w:t>П</w:t>
      </w:r>
      <w:r>
        <w:rPr>
          <w:rFonts w:ascii="GHEA Grapalat" w:hAnsi="GHEA Grapalat"/>
          <w:i/>
          <w:sz w:val="18"/>
          <w:szCs w:val="18"/>
        </w:rPr>
        <w:t>редп</w:t>
      </w:r>
      <w:r w:rsidRPr="00AA4D5E">
        <w:rPr>
          <w:rFonts w:ascii="GHEA Grapalat" w:hAnsi="GHEA Grapalat"/>
          <w:i/>
        </w:rPr>
        <w:t>оследний абзац пункта 7.1 снимается из приглашения, если процедура закупки не организована на основании пункта 2 части 6 статьи 15 Закона.</w:t>
      </w:r>
    </w:p>
    <w:p w:rsidR="004E047B" w:rsidRPr="00EE76ED" w:rsidRDefault="004E047B" w:rsidP="00AA4D5E">
      <w:pPr>
        <w:pStyle w:val="af2"/>
        <w:jc w:val="both"/>
        <w:rPr>
          <w:rFonts w:asciiTheme="minorHAnsi" w:hAnsiTheme="minorHAnsi"/>
          <w:vertAlign w:val="superscript"/>
        </w:rPr>
      </w:pPr>
      <w:r w:rsidRPr="00FD55EB">
        <w:rPr>
          <w:rFonts w:ascii="GHEA Grapalat" w:hAnsi="GHEA Grapalat"/>
          <w:i/>
          <w:sz w:val="18"/>
          <w:szCs w:val="18"/>
          <w:vertAlign w:val="superscript"/>
        </w:rPr>
        <w:t>9.2</w:t>
      </w:r>
      <w:r w:rsidRPr="002F0DCF">
        <w:rPr>
          <w:rFonts w:ascii="GHEA Grapalat" w:hAnsi="GHEA Grapalat"/>
          <w:i/>
          <w:sz w:val="18"/>
          <w:szCs w:val="18"/>
          <w:vertAlign w:val="superscript"/>
        </w:rPr>
        <w:t xml:space="preserve"> </w:t>
      </w:r>
      <w:r w:rsidRPr="002F0DCF">
        <w:rPr>
          <w:rFonts w:ascii="GHEA Grapalat" w:hAnsi="GHEA Grapalat"/>
          <w:i/>
        </w:rPr>
        <w:t xml:space="preserve">Если процедура организуется на основании пункта 2 части 6 статьи 15 Закона </w:t>
      </w:r>
      <w:r w:rsidRPr="00AA4D5E">
        <w:rPr>
          <w:rFonts w:ascii="GHEA Grapalat" w:hAnsi="GHEA Grapalat"/>
          <w:i/>
        </w:rPr>
        <w:t>"</w:t>
      </w:r>
      <w:r w:rsidRPr="002F0DCF">
        <w:rPr>
          <w:rFonts w:ascii="GHEA Grapalat" w:hAnsi="GHEA Grapalat"/>
          <w:i/>
        </w:rPr>
        <w:t xml:space="preserve">О закупках </w:t>
      </w:r>
      <w:r w:rsidRPr="00AA4D5E">
        <w:rPr>
          <w:rFonts w:ascii="GHEA Grapalat" w:hAnsi="GHEA Grapalat"/>
          <w:i/>
        </w:rPr>
        <w:t>"</w:t>
      </w:r>
      <w:r w:rsidRPr="002F0DCF">
        <w:rPr>
          <w:rFonts w:ascii="GHEA Grapalat" w:hAnsi="GHEA Grapalat"/>
          <w:i/>
        </w:rPr>
        <w:t xml:space="preserve">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в пункте 7.4 слова </w:t>
      </w:r>
      <w:r w:rsidRPr="00AA4D5E">
        <w:rPr>
          <w:rFonts w:ascii="GHEA Grapalat" w:hAnsi="GHEA Grapalat"/>
          <w:i/>
        </w:rPr>
        <w:t>"</w:t>
      </w:r>
      <w:r w:rsidRPr="002F0DCF">
        <w:rPr>
          <w:rFonts w:ascii="GHEA Grapalat" w:hAnsi="GHEA Grapalat"/>
          <w:i/>
        </w:rPr>
        <w:t>90 (девяноста) рабочих дней</w:t>
      </w:r>
      <w:r w:rsidRPr="00AA4D5E">
        <w:rPr>
          <w:rFonts w:ascii="GHEA Grapalat" w:hAnsi="GHEA Grapalat"/>
          <w:i/>
        </w:rPr>
        <w:t>"</w:t>
      </w:r>
      <w:r w:rsidRPr="002F0DCF">
        <w:rPr>
          <w:rFonts w:ascii="GHEA Grapalat" w:hAnsi="GHEA Grapalat"/>
          <w:i/>
        </w:rPr>
        <w:t xml:space="preserve"> заменяются на слова </w:t>
      </w:r>
      <w:r w:rsidRPr="00AA4D5E">
        <w:rPr>
          <w:rFonts w:ascii="GHEA Grapalat" w:hAnsi="GHEA Grapalat"/>
          <w:i/>
        </w:rPr>
        <w:t>"</w:t>
      </w:r>
      <w:r w:rsidRPr="002F0DCF">
        <w:rPr>
          <w:rFonts w:ascii="GHEA Grapalat" w:hAnsi="GHEA Grapalat"/>
          <w:i/>
        </w:rPr>
        <w:t>120 (сто двадцати) рабочих дней</w:t>
      </w:r>
      <w:r w:rsidRPr="00AA4D5E">
        <w:rPr>
          <w:rFonts w:ascii="GHEA Grapalat" w:hAnsi="GHEA Grapalat"/>
          <w:i/>
        </w:rPr>
        <w:t>".</w:t>
      </w:r>
    </w:p>
    <w:p w:rsidR="004E047B" w:rsidRPr="002C2499" w:rsidRDefault="004E047B" w:rsidP="00AA4D5E">
      <w:pPr>
        <w:pStyle w:val="af2"/>
        <w:jc w:val="both"/>
      </w:pPr>
    </w:p>
    <w:p w:rsidR="004E047B" w:rsidRPr="000811C1" w:rsidRDefault="004E047B">
      <w:pPr>
        <w:pStyle w:val="af2"/>
        <w:rPr>
          <w:rFonts w:asciiTheme="minorHAnsi" w:hAnsiTheme="minorHAnsi"/>
        </w:rPr>
      </w:pPr>
    </w:p>
  </w:footnote>
  <w:footnote w:id="8">
    <w:p w:rsidR="004E047B" w:rsidRPr="00FE2AA4" w:rsidRDefault="004E047B">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9">
    <w:p w:rsidR="004E047B" w:rsidRPr="008842CE" w:rsidRDefault="004E047B"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4E047B" w:rsidRPr="000811C1" w:rsidRDefault="004E047B">
      <w:pPr>
        <w:pStyle w:val="af2"/>
        <w:rPr>
          <w:lang w:val="af-ZA"/>
        </w:rPr>
      </w:pPr>
    </w:p>
  </w:footnote>
  <w:footnote w:id="10">
    <w:p w:rsidR="004E047B" w:rsidRDefault="004E047B" w:rsidP="00636142">
      <w:pPr>
        <w:pStyle w:val="af2"/>
        <w:jc w:val="both"/>
        <w:rPr>
          <w:rFonts w:ascii="GHEA Grapalat" w:hAnsi="GHEA Grapalat"/>
          <w:i/>
          <w:lang w:val="hy-AM"/>
        </w:rPr>
      </w:pPr>
    </w:p>
    <w:p w:rsidR="004E047B" w:rsidRPr="002227A9" w:rsidRDefault="004E047B" w:rsidP="00636142">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rsidR="004E047B" w:rsidRPr="00636142" w:rsidRDefault="004E047B"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rsidR="004E047B" w:rsidRPr="0092041F" w:rsidRDefault="004E047B"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rsidR="004E047B" w:rsidRPr="0092041F" w:rsidRDefault="004E047B" w:rsidP="00C67FAB">
      <w:pPr>
        <w:pStyle w:val="af2"/>
        <w:jc w:val="both"/>
        <w:rPr>
          <w:rFonts w:ascii="GHEA Grapalat" w:hAnsi="GHEA Grapalat"/>
          <w:i/>
        </w:rPr>
      </w:pPr>
    </w:p>
  </w:footnote>
  <w:footnote w:id="11">
    <w:p w:rsidR="004E047B" w:rsidRPr="004A4643" w:rsidRDefault="004E047B" w:rsidP="00C67FAB">
      <w:pPr>
        <w:pStyle w:val="af2"/>
        <w:jc w:val="both"/>
        <w:rPr>
          <w:rFonts w:ascii="GHEA Grapalat" w:hAnsi="GHEA Grapalat"/>
          <w:i/>
          <w:lang w:val="hy-AM"/>
        </w:rPr>
      </w:pPr>
      <w:r w:rsidRPr="004A4643">
        <w:rPr>
          <w:rStyle w:val="af6"/>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12">
    <w:p w:rsidR="004E047B" w:rsidRPr="008E4439" w:rsidRDefault="004E047B"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4E047B" w:rsidRPr="000811C1" w:rsidRDefault="004E047B" w:rsidP="0027573B">
      <w:pPr>
        <w:pStyle w:val="af2"/>
        <w:rPr>
          <w:rFonts w:ascii="Sylfaen" w:hAnsi="Sylfaen"/>
          <w:sz w:val="18"/>
          <w:szCs w:val="18"/>
        </w:rPr>
      </w:pPr>
    </w:p>
  </w:footnote>
  <w:footnote w:id="13">
    <w:p w:rsidR="004E047B" w:rsidRPr="00A31673" w:rsidRDefault="004E047B">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4">
    <w:p w:rsidR="004E047B" w:rsidRPr="00DE7706" w:rsidRDefault="004E047B">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5">
    <w:p w:rsidR="004E047B" w:rsidRPr="00B666FB" w:rsidRDefault="004E047B">
      <w:pPr>
        <w:pStyle w:val="af2"/>
      </w:pPr>
      <w:r>
        <w:rPr>
          <w:rStyle w:val="af6"/>
        </w:rPr>
        <w:t>*</w:t>
      </w:r>
      <w:r>
        <w:t xml:space="preserve"> </w:t>
      </w:r>
      <w:r w:rsidRPr="00DC619D">
        <w:rPr>
          <w:rFonts w:ascii="GHEA Grapalat" w:hAnsi="GHEA Grapalat"/>
          <w:i/>
        </w:rPr>
        <w:t>Заполняется секретарем Комиссии до опубликования приглашения в бюллетене</w:t>
      </w:r>
    </w:p>
  </w:footnote>
  <w:footnote w:id="16">
    <w:p w:rsidR="004E047B" w:rsidRPr="008416BA" w:rsidRDefault="004E047B" w:rsidP="00586BC9">
      <w:pPr>
        <w:pStyle w:val="af2"/>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4E047B" w:rsidRDefault="004E047B" w:rsidP="006B3E56">
      <w:pPr>
        <w:jc w:val="both"/>
      </w:pPr>
    </w:p>
    <w:p w:rsidR="004E047B" w:rsidRPr="008B70EB" w:rsidRDefault="004E047B" w:rsidP="00637230">
      <w:pPr>
        <w:jc w:val="both"/>
        <w:rPr>
          <w:rFonts w:ascii="GHEA Grapalat" w:hAnsi="GHEA Grapalat"/>
          <w:i/>
          <w:sz w:val="20"/>
          <w:szCs w:val="20"/>
        </w:rPr>
      </w:pPr>
      <w:r w:rsidRPr="008B70EB">
        <w:rPr>
          <w:rFonts w:ascii="GHEA Grapalat" w:hAnsi="GHEA Grapalat"/>
          <w:i/>
          <w:sz w:val="20"/>
          <w:szCs w:val="20"/>
        </w:rPr>
        <w:t>** -участник</w:t>
      </w:r>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rsidR="004E047B" w:rsidRPr="008B70EB" w:rsidRDefault="004E047B" w:rsidP="00637230">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4E047B" w:rsidRPr="008B70EB" w:rsidRDefault="004E047B"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4E047B" w:rsidRDefault="004E047B" w:rsidP="00637230">
      <w:pPr>
        <w:jc w:val="both"/>
        <w:rPr>
          <w:rFonts w:asciiTheme="minorHAnsi" w:hAnsiTheme="minorHAnsi"/>
          <w:lang w:val="af-ZA"/>
        </w:rPr>
      </w:pPr>
    </w:p>
  </w:footnote>
  <w:footnote w:id="17">
    <w:p w:rsidR="004E047B" w:rsidRPr="00A25D1B" w:rsidRDefault="004E047B" w:rsidP="00D043C1">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8">
    <w:p w:rsidR="004E047B" w:rsidRPr="00DC619D" w:rsidRDefault="004E047B"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9">
    <w:p w:rsidR="004E047B" w:rsidRPr="00D3436F" w:rsidRDefault="004E047B"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4E047B" w:rsidRPr="00D3436F" w:rsidRDefault="004E047B">
      <w:pPr>
        <w:pStyle w:val="af2"/>
        <w:rPr>
          <w:lang w:val="es-ES"/>
        </w:rPr>
      </w:pPr>
    </w:p>
  </w:footnote>
  <w:footnote w:id="20">
    <w:p w:rsidR="004E047B" w:rsidRPr="00DC0B85" w:rsidRDefault="004E047B">
      <w:pPr>
        <w:pStyle w:val="af2"/>
        <w:rPr>
          <w:rFonts w:ascii="GHEA Grapalat" w:hAnsi="GHEA Grapalat"/>
          <w:i/>
        </w:rPr>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r w:rsidRPr="00DC0B85">
        <w:rPr>
          <w:rFonts w:ascii="GHEA Grapalat" w:hAnsi="GHEA Grapalat"/>
          <w:i/>
        </w:rPr>
        <w:t>.</w:t>
      </w:r>
    </w:p>
    <w:p w:rsidR="004E047B" w:rsidRPr="00B138F3" w:rsidRDefault="004E047B" w:rsidP="00DC0B85">
      <w:pPr>
        <w:widowControl w:val="0"/>
        <w:spacing w:after="160"/>
        <w:ind w:right="-286"/>
        <w:jc w:val="both"/>
        <w:rPr>
          <w:rFonts w:ascii="GHEA Grapalat" w:hAnsi="GHEA Grapalat"/>
          <w:b/>
        </w:rPr>
      </w:pPr>
      <w:r w:rsidRPr="00B61EF3">
        <w:rPr>
          <w:rFonts w:ascii="GHEA Grapalat" w:hAnsi="GHEA Grapalat"/>
          <w:i/>
          <w:szCs w:val="16"/>
        </w:rPr>
        <w:t>**</w:t>
      </w:r>
      <w:r w:rsidRPr="00DC0B85">
        <w:rPr>
          <w:rFonts w:ascii="GHEA Grapalat" w:hAnsi="GHEA Grapalat"/>
          <w:i/>
          <w:sz w:val="20"/>
          <w:szCs w:val="20"/>
        </w:rPr>
        <w:t>Если процедура организуется на основании пункта 2 части 6 статьи 15 Закона РА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слова "девяносто рабочих дней" заменяются словами "сто двадцать рабочих дней".</w:t>
      </w:r>
    </w:p>
    <w:p w:rsidR="004E047B" w:rsidRPr="00DC0B85" w:rsidRDefault="004E047B" w:rsidP="00DC0B85">
      <w:pPr>
        <w:pStyle w:val="af2"/>
        <w:ind w:right="-286" w:firstLine="567"/>
      </w:pPr>
    </w:p>
  </w:footnote>
  <w:footnote w:id="21">
    <w:p w:rsidR="004E047B" w:rsidRPr="00217344" w:rsidRDefault="004E047B" w:rsidP="007B3F5F">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2">
    <w:p w:rsidR="004E047B" w:rsidRPr="00217344" w:rsidRDefault="004E047B" w:rsidP="003E31E5">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3">
    <w:p w:rsidR="004E047B" w:rsidRPr="008842CE" w:rsidRDefault="004E047B"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4E047B" w:rsidRPr="008842CE" w:rsidRDefault="004E047B" w:rsidP="003D2FE2">
      <w:pPr>
        <w:pStyle w:val="af2"/>
        <w:jc w:val="both"/>
        <w:rPr>
          <w:rFonts w:ascii="GHEA Grapalat" w:hAnsi="GHEA Grapalat"/>
        </w:rPr>
      </w:pPr>
    </w:p>
  </w:footnote>
  <w:footnote w:id="24">
    <w:p w:rsidR="004E047B" w:rsidRPr="008842CE" w:rsidRDefault="004E047B" w:rsidP="003D2FE2">
      <w:pPr>
        <w:pStyle w:val="af2"/>
        <w:jc w:val="both"/>
      </w:pPr>
    </w:p>
  </w:footnote>
  <w:footnote w:id="25">
    <w:p w:rsidR="004E047B" w:rsidRPr="00217344" w:rsidRDefault="004E047B" w:rsidP="00235549">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6">
    <w:p w:rsidR="004E047B" w:rsidRPr="008842CE" w:rsidRDefault="004E047B"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4E047B" w:rsidRPr="008842CE" w:rsidRDefault="004E047B" w:rsidP="000A214C">
      <w:pPr>
        <w:pStyle w:val="af2"/>
        <w:jc w:val="both"/>
        <w:rPr>
          <w:rFonts w:ascii="GHEA Grapalat" w:hAnsi="GHEA Grapalat"/>
        </w:rPr>
      </w:pPr>
    </w:p>
  </w:footnote>
  <w:footnote w:id="27">
    <w:p w:rsidR="004E047B" w:rsidRPr="008842CE" w:rsidRDefault="004E047B" w:rsidP="000A214C">
      <w:pPr>
        <w:pStyle w:val="af2"/>
        <w:jc w:val="both"/>
      </w:pPr>
    </w:p>
  </w:footnote>
  <w:footnote w:id="28">
    <w:p w:rsidR="004E047B" w:rsidRPr="00217344" w:rsidRDefault="004E047B" w:rsidP="00A943A0">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9">
    <w:p w:rsidR="004E047B" w:rsidRPr="008842CE" w:rsidRDefault="004E047B" w:rsidP="008842CE">
      <w:pPr>
        <w:pStyle w:val="af2"/>
        <w:widowControl w:val="0"/>
        <w:jc w:val="both"/>
        <w:rPr>
          <w:rFonts w:ascii="GHEA Grapalat" w:hAnsi="GHEA Grapalat"/>
        </w:rPr>
      </w:pPr>
      <w:r w:rsidRPr="008842CE">
        <w:rPr>
          <w:rStyle w:val="af6"/>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30">
    <w:p w:rsidR="004E047B" w:rsidRDefault="004E047B" w:rsidP="00D3436F">
      <w:pPr>
        <w:pStyle w:val="af2"/>
        <w:widowControl w:val="0"/>
        <w:jc w:val="both"/>
        <w:rPr>
          <w:ins w:id="22"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4E047B" w:rsidRPr="00F21C0D" w:rsidRDefault="004E047B" w:rsidP="00D3436F">
      <w:pPr>
        <w:pStyle w:val="af2"/>
        <w:widowControl w:val="0"/>
        <w:jc w:val="both"/>
        <w:rPr>
          <w:lang w:val="hy-AM"/>
        </w:rPr>
      </w:pPr>
    </w:p>
  </w:footnote>
  <w:footnote w:id="31">
    <w:p w:rsidR="004E047B" w:rsidRDefault="004E047B" w:rsidP="005E52ED">
      <w:pPr>
        <w:pStyle w:val="af2"/>
        <w:widowControl w:val="0"/>
        <w:jc w:val="both"/>
        <w:rPr>
          <w:rFonts w:ascii="GHEA Grapalat" w:hAnsi="GHEA Grapalat"/>
          <w:i/>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4E047B" w:rsidRDefault="004E047B" w:rsidP="005E52ED">
      <w:pPr>
        <w:pStyle w:val="af2"/>
        <w:widowControl w:val="0"/>
        <w:jc w:val="both"/>
        <w:rPr>
          <w:rFonts w:ascii="GHEA Grapalat" w:hAnsi="GHEA Grapalat"/>
          <w:i/>
        </w:rPr>
      </w:pPr>
    </w:p>
    <w:p w:rsidR="004E047B" w:rsidRDefault="004E047B" w:rsidP="005E52ED">
      <w:pPr>
        <w:pStyle w:val="af2"/>
        <w:widowControl w:val="0"/>
        <w:jc w:val="both"/>
        <w:rPr>
          <w:rFonts w:ascii="GHEA Grapalat" w:hAnsi="GHEA Grapalat"/>
          <w:i/>
        </w:rPr>
      </w:pPr>
    </w:p>
    <w:p w:rsidR="004E047B" w:rsidRPr="00EB336B" w:rsidRDefault="004E047B" w:rsidP="00251F9C">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4E047B" w:rsidRPr="00D3436F" w:rsidRDefault="004E047B">
      <w:pPr>
        <w:pStyle w:val="af2"/>
        <w:rPr>
          <w:lang w:val="hy-AM"/>
        </w:rPr>
      </w:pPr>
    </w:p>
  </w:footnote>
  <w:footnote w:id="32">
    <w:p w:rsidR="004E047B" w:rsidRPr="008842CE" w:rsidRDefault="004E047B"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4E047B" w:rsidRPr="00E85250" w:rsidRDefault="004E047B" w:rsidP="00D90640">
      <w:pPr>
        <w:widowControl w:val="0"/>
        <w:spacing w:after="160" w:line="360" w:lineRule="auto"/>
        <w:ind w:firstLine="709"/>
        <w:jc w:val="both"/>
        <w:rPr>
          <w:rFonts w:ascii="GHEA Grapalat" w:hAnsi="GHEA Grapalat"/>
          <w:lang w:val="hy-AM"/>
        </w:rPr>
      </w:pPr>
    </w:p>
    <w:p w:rsidR="004E047B" w:rsidRPr="00D3436F" w:rsidRDefault="004E047B">
      <w:pPr>
        <w:pStyle w:val="af2"/>
        <w:rPr>
          <w:lang w:val="hy-AM"/>
        </w:rPr>
      </w:pPr>
    </w:p>
  </w:footnote>
  <w:footnote w:id="33">
    <w:p w:rsidR="004E047B" w:rsidRPr="00402BC3" w:rsidRDefault="004E047B"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4E047B" w:rsidRPr="00552088" w:rsidRDefault="004E047B"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4E047B" w:rsidRPr="00D3436F" w:rsidRDefault="004E047B">
      <w:pPr>
        <w:pStyle w:val="af2"/>
        <w:rPr>
          <w:lang w:val="hy-AM"/>
        </w:rPr>
      </w:pPr>
    </w:p>
  </w:footnote>
  <w:footnote w:id="34">
    <w:p w:rsidR="004E047B" w:rsidRPr="008842CE" w:rsidRDefault="004E047B"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4E047B" w:rsidRPr="00D3436F" w:rsidRDefault="004E047B">
      <w:pPr>
        <w:pStyle w:val="af2"/>
        <w:rPr>
          <w:lang w:val="hy-AM"/>
        </w:rPr>
      </w:pPr>
    </w:p>
  </w:footnote>
  <w:footnote w:id="35">
    <w:p w:rsidR="004E047B" w:rsidRPr="00D3436F" w:rsidRDefault="004E047B"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36">
    <w:p w:rsidR="004E047B" w:rsidRPr="008842CE" w:rsidRDefault="004E047B"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4E047B" w:rsidRPr="00D3436F" w:rsidRDefault="004E047B">
      <w:pPr>
        <w:pStyle w:val="af2"/>
        <w:rPr>
          <w:lang w:val="hy-AM"/>
        </w:rPr>
      </w:pPr>
    </w:p>
  </w:footnote>
  <w:footnote w:id="37">
    <w:p w:rsidR="004E047B" w:rsidRPr="008842CE" w:rsidRDefault="004E047B" w:rsidP="00413390">
      <w:pPr>
        <w:pStyle w:val="af2"/>
        <w:widowControl w:val="0"/>
        <w:jc w:val="both"/>
        <w:rPr>
          <w:rFonts w:ascii="GHEA Grapalat" w:hAnsi="GHEA Grapalat"/>
          <w:lang w:val="hy-AM"/>
        </w:rPr>
      </w:pPr>
      <w:r>
        <w:rPr>
          <w:rStyle w:val="af6"/>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двадцатипятикратный размер базовой единицы закупок, то настоящий пункт редактируется, удаляя из последнего </w:t>
      </w:r>
      <w:r>
        <w:rPr>
          <w:rFonts w:ascii="GHEA Grapalat" w:hAnsi="GHEA Grapalat"/>
          <w:i/>
        </w:rPr>
        <w:t>4-ое</w:t>
      </w:r>
      <w:r w:rsidRPr="00726C0F">
        <w:rPr>
          <w:rFonts w:ascii="GHEA Grapalat" w:hAnsi="GHEA Grapalat"/>
          <w:i/>
        </w:rPr>
        <w:t xml:space="preserve"> </w:t>
      </w:r>
      <w:r w:rsidRPr="008842CE">
        <w:rPr>
          <w:rFonts w:ascii="GHEA Grapalat" w:hAnsi="GHEA Grapalat"/>
          <w:i/>
        </w:rPr>
        <w:t xml:space="preserve">предложение, а </w:t>
      </w:r>
      <w:r>
        <w:rPr>
          <w:rFonts w:ascii="GHEA Grapalat" w:hAnsi="GHEA Grapalat"/>
          <w:i/>
        </w:rPr>
        <w:t>5-ое</w:t>
      </w:r>
      <w:r w:rsidRPr="008842CE">
        <w:rPr>
          <w:rFonts w:ascii="GHEA Grapalat" w:hAnsi="GHEA Grapalat"/>
          <w:i/>
        </w:rPr>
        <w:t xml:space="preserve">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4E047B" w:rsidRPr="008842CE" w:rsidRDefault="004E047B" w:rsidP="00413390">
      <w:pPr>
        <w:pStyle w:val="af2"/>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4E047B" w:rsidRPr="00D3436F" w:rsidRDefault="004E047B">
      <w:pPr>
        <w:pStyle w:val="af2"/>
        <w:rPr>
          <w:lang w:val="hy-AM"/>
        </w:rPr>
      </w:pPr>
    </w:p>
  </w:footnote>
  <w:footnote w:id="38">
    <w:p w:rsidR="004E047B" w:rsidRPr="00E861BF" w:rsidRDefault="004E047B"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w:t>
      </w:r>
      <w:del w:id="23" w:author="Inesa Kocharyan" w:date="2023-07-07T17:10:00Z">
        <w:r w:rsidRPr="008842CE" w:rsidDel="00B733F3">
          <w:rPr>
            <w:rFonts w:ascii="GHEA Grapalat" w:hAnsi="GHEA Grapalat"/>
            <w:i/>
          </w:rPr>
          <w:delText xml:space="preserve"> Окончательный срок поставки не может быть позднее </w:delText>
        </w:r>
        <w:r w:rsidRPr="00D3436F" w:rsidDel="00B733F3">
          <w:rPr>
            <w:rFonts w:ascii="GHEA Grapalat" w:hAnsi="GHEA Grapalat"/>
            <w:i/>
          </w:rPr>
          <w:delText>2</w:delText>
        </w:r>
        <w:r w:rsidRPr="008842CE" w:rsidDel="00B733F3">
          <w:rPr>
            <w:rFonts w:ascii="GHEA Grapalat" w:hAnsi="GHEA Grapalat"/>
            <w:i/>
          </w:rPr>
          <w:delText>5 декабря данного года</w:delText>
        </w:r>
      </w:del>
      <w:r w:rsidRPr="008842CE">
        <w:rPr>
          <w:rFonts w:ascii="GHEA Grapalat" w:hAnsi="GHEA Grapalat"/>
          <w:i/>
        </w:rPr>
        <w:t>.</w:t>
      </w:r>
    </w:p>
  </w:footnote>
  <w:footnote w:id="39">
    <w:p w:rsidR="004E047B" w:rsidRPr="00C84B20" w:rsidRDefault="004E047B" w:rsidP="00B64ECA">
      <w:pPr>
        <w:pStyle w:val="af2"/>
        <w:widowControl w:val="0"/>
        <w:jc w:val="both"/>
        <w:rPr>
          <w:rFonts w:ascii="GHEA Grapalat" w:hAnsi="GHEA Grapalat"/>
          <w:i/>
        </w:rPr>
      </w:pPr>
      <w:r w:rsidRPr="00C84B20">
        <w:rPr>
          <w:rFonts w:ascii="GHEA Grapalat" w:hAnsi="GHEA Grapalat"/>
          <w:i/>
        </w:rPr>
        <w:t xml:space="preserve">**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w:t>
      </w:r>
      <w:r>
        <w:rPr>
          <w:rFonts w:ascii="GHEA Grapalat" w:hAnsi="GHEA Grapalat"/>
          <w:i/>
        </w:rPr>
        <w:t>модель</w:t>
      </w:r>
      <w:r w:rsidRPr="00C84B20">
        <w:rPr>
          <w:rFonts w:ascii="GHEA Grapalat" w:hAnsi="GHEA Grapalat"/>
          <w:i/>
        </w:rPr>
        <w:t>, то удовлетворительно оцененные из них включаются в данное приложение.</w:t>
      </w:r>
    </w:p>
    <w:p w:rsidR="004E047B" w:rsidRDefault="004E047B" w:rsidP="00B64ECA">
      <w:pPr>
        <w:pStyle w:val="af2"/>
        <w:widowControl w:val="0"/>
        <w:jc w:val="both"/>
        <w:rPr>
          <w:rFonts w:ascii="GHEA Grapalat" w:hAnsi="GHEA Grapalat"/>
          <w:i/>
        </w:rPr>
      </w:pPr>
      <w:r>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модель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rsidR="004E047B" w:rsidRPr="00E861BF" w:rsidRDefault="004E047B" w:rsidP="00B64ECA">
      <w:pPr>
        <w:pStyle w:val="af2"/>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40">
    <w:p w:rsidR="004E047B" w:rsidRPr="00E861BF" w:rsidRDefault="004E047B"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Если договор заключается на основании части 6 статьи 15 Закона РА "О закупках", то в графе </w:t>
      </w:r>
      <w:r>
        <w:rPr>
          <w:rFonts w:ascii="GHEA Grapalat" w:hAnsi="GHEA Grapalat"/>
          <w:i/>
        </w:rPr>
        <w:t xml:space="preserve">срок </w:t>
      </w:r>
      <w:r w:rsidRPr="00607028">
        <w:rPr>
          <w:rFonts w:ascii="GHEA Grapalat" w:hAnsi="GHEA Grapalat"/>
          <w:i/>
          <w:color w:val="000000" w:themeColor="text1"/>
          <w:sz w:val="22"/>
          <w:szCs w:val="22"/>
        </w:rPr>
        <w:t xml:space="preserve">устанавливается в календарных днях, а его </w:t>
      </w:r>
      <w:r w:rsidRPr="008842CE">
        <w:rPr>
          <w:rFonts w:ascii="GHEA Grapalat" w:hAnsi="GHEA Grapalat"/>
          <w:i/>
        </w:rPr>
        <w:t>исчисление осуществляется со дня вступления в силу заключаемого между сторонами соглашения в случае предусмотрения финансовых средств.</w:t>
      </w:r>
    </w:p>
  </w:footnote>
  <w:footnote w:id="41">
    <w:p w:rsidR="004E047B" w:rsidRPr="008842CE" w:rsidRDefault="004E047B" w:rsidP="008842CE">
      <w:pPr>
        <w:pStyle w:val="af2"/>
        <w:widowControl w:val="0"/>
        <w:jc w:val="both"/>
      </w:pPr>
      <w:r w:rsidRPr="008842CE">
        <w:rPr>
          <w:rStyle w:val="af6"/>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42">
    <w:p w:rsidR="004E047B" w:rsidRPr="008842CE" w:rsidRDefault="004E047B"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4"/>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3"/>
  </w:num>
  <w:num w:numId="17">
    <w:abstractNumId w:val="5"/>
  </w:num>
  <w:num w:numId="18">
    <w:abstractNumId w:val="1"/>
  </w:num>
  <w:num w:numId="19">
    <w:abstractNumId w:val="15"/>
  </w:num>
  <w:num w:numId="20">
    <w:abstractNumId w:val="15"/>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6"/>
  </w:num>
  <w:num w:numId="24">
    <w:abstractNumId w:val="17"/>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00"/>
    <w:rsid w:val="0009191C"/>
    <w:rsid w:val="00091C48"/>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1DB5"/>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4D0B"/>
    <w:rsid w:val="000D5766"/>
    <w:rsid w:val="000D590A"/>
    <w:rsid w:val="000D6018"/>
    <w:rsid w:val="000D6187"/>
    <w:rsid w:val="000D69D2"/>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21F3"/>
    <w:rsid w:val="00112623"/>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318"/>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377"/>
    <w:rsid w:val="0025145E"/>
    <w:rsid w:val="00251CF9"/>
    <w:rsid w:val="00251F9C"/>
    <w:rsid w:val="002520FB"/>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6D44"/>
    <w:rsid w:val="0028726A"/>
    <w:rsid w:val="00291919"/>
    <w:rsid w:val="00291EFF"/>
    <w:rsid w:val="002926D4"/>
    <w:rsid w:val="002929F0"/>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2841"/>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9E6"/>
    <w:rsid w:val="00337C99"/>
    <w:rsid w:val="00340083"/>
    <w:rsid w:val="00340659"/>
    <w:rsid w:val="00340AB0"/>
    <w:rsid w:val="003414F9"/>
    <w:rsid w:val="00341747"/>
    <w:rsid w:val="00341A74"/>
    <w:rsid w:val="00341D7A"/>
    <w:rsid w:val="00341ED4"/>
    <w:rsid w:val="0034222E"/>
    <w:rsid w:val="003427DF"/>
    <w:rsid w:val="003436A5"/>
    <w:rsid w:val="00345909"/>
    <w:rsid w:val="00345CB2"/>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DB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438"/>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94F"/>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952"/>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47B"/>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6602"/>
    <w:rsid w:val="005F6A8A"/>
    <w:rsid w:val="005F7C1D"/>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174"/>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04C"/>
    <w:rsid w:val="006354FA"/>
    <w:rsid w:val="00635D52"/>
    <w:rsid w:val="00636142"/>
    <w:rsid w:val="00636781"/>
    <w:rsid w:val="00636A8E"/>
    <w:rsid w:val="006371D0"/>
    <w:rsid w:val="00637230"/>
    <w:rsid w:val="00637CD2"/>
    <w:rsid w:val="00637D24"/>
    <w:rsid w:val="00637DAB"/>
    <w:rsid w:val="006411A0"/>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38D"/>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E8F"/>
    <w:rsid w:val="006E35A0"/>
    <w:rsid w:val="006E3CF1"/>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3753"/>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1AA"/>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B06"/>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293"/>
    <w:rsid w:val="0079334F"/>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2805"/>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68C"/>
    <w:rsid w:val="00816505"/>
    <w:rsid w:val="0081738C"/>
    <w:rsid w:val="0081784D"/>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45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5C3"/>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6A2"/>
    <w:rsid w:val="00940C2A"/>
    <w:rsid w:val="009414B2"/>
    <w:rsid w:val="00941728"/>
    <w:rsid w:val="00941924"/>
    <w:rsid w:val="0094193A"/>
    <w:rsid w:val="00941E17"/>
    <w:rsid w:val="009426DB"/>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2592"/>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9C4"/>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4C67"/>
    <w:rsid w:val="009A5190"/>
    <w:rsid w:val="009A6301"/>
    <w:rsid w:val="009A73D5"/>
    <w:rsid w:val="009A73EA"/>
    <w:rsid w:val="009A796C"/>
    <w:rsid w:val="009B0273"/>
    <w:rsid w:val="009B0824"/>
    <w:rsid w:val="009B0DA1"/>
    <w:rsid w:val="009B110C"/>
    <w:rsid w:val="009B127B"/>
    <w:rsid w:val="009B13C3"/>
    <w:rsid w:val="009B18AF"/>
    <w:rsid w:val="009B3CA3"/>
    <w:rsid w:val="009B5257"/>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53C"/>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2B"/>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6200"/>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43A0"/>
    <w:rsid w:val="00A944D6"/>
    <w:rsid w:val="00A95C09"/>
    <w:rsid w:val="00A961A4"/>
    <w:rsid w:val="00A96293"/>
    <w:rsid w:val="00A96817"/>
    <w:rsid w:val="00A9694C"/>
    <w:rsid w:val="00AA0AD8"/>
    <w:rsid w:val="00AA0D5B"/>
    <w:rsid w:val="00AA0F00"/>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57B3"/>
    <w:rsid w:val="00AD6337"/>
    <w:rsid w:val="00AD7B20"/>
    <w:rsid w:val="00AE00B8"/>
    <w:rsid w:val="00AE0514"/>
    <w:rsid w:val="00AE108B"/>
    <w:rsid w:val="00AE1606"/>
    <w:rsid w:val="00AE1E38"/>
    <w:rsid w:val="00AE224E"/>
    <w:rsid w:val="00AE26C8"/>
    <w:rsid w:val="00AE29D1"/>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1A63"/>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3F3"/>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49F"/>
    <w:rsid w:val="00BA2853"/>
    <w:rsid w:val="00BA2ED7"/>
    <w:rsid w:val="00BA3554"/>
    <w:rsid w:val="00BA4AEC"/>
    <w:rsid w:val="00BA504A"/>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4AEE"/>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50C"/>
    <w:rsid w:val="00C03E1D"/>
    <w:rsid w:val="00C0413D"/>
    <w:rsid w:val="00C04176"/>
    <w:rsid w:val="00C055E0"/>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C58"/>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2A88"/>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61"/>
    <w:rsid w:val="00C87BF8"/>
    <w:rsid w:val="00C90796"/>
    <w:rsid w:val="00C9153B"/>
    <w:rsid w:val="00C91F69"/>
    <w:rsid w:val="00C929A7"/>
    <w:rsid w:val="00C93168"/>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68C"/>
    <w:rsid w:val="00CD7A4E"/>
    <w:rsid w:val="00CD7A4F"/>
    <w:rsid w:val="00CE0D95"/>
    <w:rsid w:val="00CE10B2"/>
    <w:rsid w:val="00CE1E11"/>
    <w:rsid w:val="00CE2264"/>
    <w:rsid w:val="00CE35E7"/>
    <w:rsid w:val="00CE4D1D"/>
    <w:rsid w:val="00CE56FD"/>
    <w:rsid w:val="00CE66BD"/>
    <w:rsid w:val="00CE71AA"/>
    <w:rsid w:val="00CE7B83"/>
    <w:rsid w:val="00CE7BF1"/>
    <w:rsid w:val="00CF0D0D"/>
    <w:rsid w:val="00CF1653"/>
    <w:rsid w:val="00CF1742"/>
    <w:rsid w:val="00CF1857"/>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7258"/>
    <w:rsid w:val="00D17C45"/>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6689D"/>
    <w:rsid w:val="00D70281"/>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AC0"/>
    <w:rsid w:val="00D94F34"/>
    <w:rsid w:val="00D95A7D"/>
    <w:rsid w:val="00D970D2"/>
    <w:rsid w:val="00D976EB"/>
    <w:rsid w:val="00DA0186"/>
    <w:rsid w:val="00DA0948"/>
    <w:rsid w:val="00DA0A4E"/>
    <w:rsid w:val="00DA0D2B"/>
    <w:rsid w:val="00DA0F94"/>
    <w:rsid w:val="00DA0FDD"/>
    <w:rsid w:val="00DA1801"/>
    <w:rsid w:val="00DA187D"/>
    <w:rsid w:val="00DA1AF1"/>
    <w:rsid w:val="00DA2289"/>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80D"/>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2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96A"/>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5FBA"/>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686D"/>
    <w:rsid w:val="00E77AD7"/>
    <w:rsid w:val="00E77EEE"/>
    <w:rsid w:val="00E80312"/>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62B"/>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A09"/>
    <w:rsid w:val="00EE62ED"/>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3FF"/>
    <w:rsid w:val="00F315D1"/>
    <w:rsid w:val="00F32C95"/>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C74"/>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28B8B91-4658-4A67-9422-DD039296F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tlid-translation">
    <w:name w:val="tlid-translation"/>
    <w:basedOn w:val="a0"/>
    <w:rsid w:val="00703753"/>
  </w:style>
  <w:style w:type="paragraph" w:styleId="HTML">
    <w:name w:val="HTML Preformatted"/>
    <w:basedOn w:val="a"/>
    <w:link w:val="HTML0"/>
    <w:uiPriority w:val="99"/>
    <w:unhideWhenUsed/>
    <w:rsid w:val="007037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703753"/>
    <w:rPr>
      <w:rFonts w:ascii="Courier New" w:hAnsi="Courier New" w:cs="Courier New"/>
      <w:lang w:bidi="ar-SA"/>
    </w:rPr>
  </w:style>
  <w:style w:type="character" w:customStyle="1" w:styleId="y2iqfc">
    <w:name w:val="y2iqfc"/>
    <w:basedOn w:val="a0"/>
    <w:rsid w:val="00CE66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98673271">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mma.melkonyan.95@mail.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65352-057B-46B9-8C30-B7CD9788DC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2250</TotalTime>
  <Pages>171</Pages>
  <Words>30346</Words>
  <Characters>172977</Characters>
  <Application>Microsoft Office Word</Application>
  <DocSecurity>0</DocSecurity>
  <Lines>1441</Lines>
  <Paragraphs>405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202918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Учетная запись Майкрософт</cp:lastModifiedBy>
  <cp:revision>1263</cp:revision>
  <cp:lastPrinted>2018-02-16T07:12:00Z</cp:lastPrinted>
  <dcterms:created xsi:type="dcterms:W3CDTF">2019-10-28T07:04:00Z</dcterms:created>
  <dcterms:modified xsi:type="dcterms:W3CDTF">2024-12-23T10:35:00Z</dcterms:modified>
</cp:coreProperties>
</file>