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A0FB8" w:rsidRPr="007A0FB8">
        <w:rPr>
          <w:rFonts w:ascii="GHEA Grapalat" w:hAnsi="GHEA Grapalat"/>
          <w:i w:val="0"/>
          <w:sz w:val="24"/>
          <w:szCs w:val="24"/>
        </w:rPr>
        <w:t>20</w:t>
      </w:r>
      <w:r w:rsidR="007A0FB8">
        <w:rPr>
          <w:rFonts w:ascii="GHEA Grapalat" w:hAnsi="GHEA Grapalat"/>
          <w:i w:val="0"/>
          <w:sz w:val="24"/>
          <w:szCs w:val="24"/>
        </w:rPr>
        <w:t xml:space="preserve"> 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2A01B5">
        <w:rPr>
          <w:rFonts w:ascii="GHEA Grapalat" w:hAnsi="GHEA Grapalat"/>
          <w:b/>
          <w:i w:val="0"/>
          <w:sz w:val="24"/>
          <w:szCs w:val="24"/>
        </w:rPr>
        <w:t>GHTsDzB-HVKAK-2025-07</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7A0FB8" w:rsidRPr="00E73318">
        <w:rPr>
          <w:rFonts w:ascii="GHEA Grapalat" w:hAnsi="GHEA Grapalat"/>
          <w:b/>
          <w:i w:val="0"/>
          <w:spacing w:val="6"/>
          <w:sz w:val="24"/>
          <w:szCs w:val="24"/>
        </w:rPr>
        <w:t>предоставление</w:t>
      </w:r>
      <w:r w:rsidR="007A0FB8">
        <w:rPr>
          <w:rFonts w:ascii="GHEA Grapalat" w:hAnsi="GHEA Grapalat"/>
          <w:i w:val="0"/>
          <w:spacing w:val="6"/>
          <w:sz w:val="24"/>
          <w:szCs w:val="24"/>
        </w:rPr>
        <w:t xml:space="preserve"> </w:t>
      </w:r>
      <w:r w:rsidR="007A0FB8">
        <w:rPr>
          <w:rFonts w:ascii="GHEA Grapalat" w:hAnsi="GHEA Grapalat"/>
          <w:b/>
          <w:i w:val="0"/>
          <w:sz w:val="22"/>
          <w:szCs w:val="22"/>
        </w:rPr>
        <w:t>услуг по обслуживанию и ремонту лифтов</w:t>
      </w:r>
      <w:r w:rsidR="007A0FB8">
        <w:rPr>
          <w:rFonts w:ascii="GHEA Grapalat" w:hAnsi="GHEA Grapalat"/>
          <w:b/>
          <w:i w:val="0"/>
          <w:sz w:val="24"/>
          <w:szCs w:val="24"/>
        </w:rPr>
        <w:t>.</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2A01B5">
        <w:rPr>
          <w:rFonts w:ascii="GHEA Grapalat" w:hAnsi="GHEA Grapalat"/>
          <w:b/>
          <w:i w:val="0"/>
          <w:sz w:val="24"/>
          <w:szCs w:val="24"/>
        </w:rPr>
        <w:t>1</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7A0FB8">
        <w:rPr>
          <w:rFonts w:ascii="GHEA Grapalat" w:hAnsi="GHEA Grapalat"/>
          <w:b/>
          <w:i w:val="0"/>
          <w:sz w:val="24"/>
          <w:szCs w:val="24"/>
        </w:rPr>
        <w:t>07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2A01B5">
        <w:rPr>
          <w:rFonts w:ascii="GHEA Grapalat" w:hAnsi="GHEA Grapalat"/>
          <w:b/>
          <w:i w:val="0"/>
          <w:sz w:val="24"/>
          <w:szCs w:val="24"/>
        </w:rPr>
        <w:t>1</w:t>
      </w:r>
      <w:r w:rsidR="0012656E" w:rsidRPr="0012656E">
        <w:rPr>
          <w:rFonts w:ascii="GHEA Grapalat" w:hAnsi="GHEA Grapalat"/>
          <w:b/>
          <w:i w:val="0"/>
          <w:sz w:val="24"/>
          <w:szCs w:val="24"/>
        </w:rPr>
        <w:t>:30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2A01B5">
        <w:rPr>
          <w:rFonts w:ascii="GHEA Grapalat" w:hAnsi="GHEA Grapalat"/>
          <w:b/>
          <w:i w:val="0"/>
          <w:sz w:val="24"/>
          <w:szCs w:val="24"/>
        </w:rPr>
        <w:t>27</w:t>
      </w:r>
      <w:r w:rsidR="001705E4">
        <w:rPr>
          <w:rFonts w:ascii="GHEA Grapalat" w:hAnsi="GHEA Grapalat"/>
          <w:b/>
          <w:i w:val="0"/>
          <w:sz w:val="24"/>
          <w:szCs w:val="24"/>
        </w:rPr>
        <w:t xml:space="preserve"> </w:t>
      </w:r>
      <w:r w:rsidR="000C5CD3">
        <w:rPr>
          <w:rFonts w:ascii="GHEA Grapalat" w:hAnsi="GHEA Grapalat"/>
          <w:b/>
          <w:i w:val="0"/>
          <w:sz w:val="24"/>
          <w:szCs w:val="24"/>
        </w:rPr>
        <w:t xml:space="preserve">декабря </w:t>
      </w:r>
      <w:r w:rsidR="00CF3958">
        <w:rPr>
          <w:rFonts w:ascii="GHEA Grapalat" w:hAnsi="GHEA Grapalat"/>
          <w:b/>
          <w:i w:val="0"/>
          <w:sz w:val="24"/>
          <w:szCs w:val="24"/>
        </w:rPr>
        <w:t>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2A01B5">
        <w:rPr>
          <w:rFonts w:ascii="GHEA Grapalat" w:hAnsi="GHEA Grapalat"/>
          <w:sz w:val="22"/>
          <w:szCs w:val="22"/>
        </w:rPr>
        <w:t>GHTsDzB-HVKAK-2025-07</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2A01B5">
        <w:rPr>
          <w:rFonts w:ascii="GHEA Grapalat" w:hAnsi="GHEA Grapalat"/>
          <w:sz w:val="22"/>
          <w:szCs w:val="22"/>
        </w:rPr>
        <w:t>20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2A01B5" w:rsidRPr="001A6617" w:rsidRDefault="002A01B5" w:rsidP="002A01B5">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A37E73">
        <w:rPr>
          <w:rFonts w:ascii="GHEA Grapalat" w:hAnsi="GHEA Grapalat"/>
          <w:b/>
        </w:rPr>
        <w:t xml:space="preserve">УСЛУГ </w:t>
      </w:r>
      <w:r>
        <w:rPr>
          <w:rFonts w:ascii="GHEA Grapalat" w:hAnsi="GHEA Grapalat"/>
          <w:b/>
        </w:rPr>
        <w:t>ПО ОБСЛУЖИВАНИЮ И РЕМОНТУ ЛИФТОВ</w:t>
      </w:r>
      <w:r w:rsidRPr="00CF0A85">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50E9A" w:rsidRPr="00521A49" w:rsidRDefault="00250E9A" w:rsidP="00250E9A">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42397F" w:rsidRPr="004260E1" w:rsidRDefault="00994A77" w:rsidP="0042397F">
      <w:pPr>
        <w:widowControl w:val="0"/>
        <w:ind w:firstLine="567"/>
        <w:contextualSpacing/>
        <w:jc w:val="center"/>
        <w:rPr>
          <w:rFonts w:ascii="GHEA Grapalat" w:hAnsi="GHEA Grapalat"/>
          <w:b/>
          <w:sz w:val="22"/>
          <w:szCs w:val="22"/>
        </w:rPr>
      </w:pPr>
      <w:r w:rsidRPr="009044F1">
        <w:rPr>
          <w:rFonts w:ascii="GHEA Grapalat" w:hAnsi="GHEA Grapalat"/>
        </w:rPr>
        <w:br w:type="page"/>
      </w:r>
      <w:r w:rsidR="0042397F" w:rsidRPr="004260E1">
        <w:rPr>
          <w:rFonts w:ascii="GHEA Grapalat" w:hAnsi="GHEA Grapalat"/>
          <w:b/>
          <w:sz w:val="22"/>
          <w:szCs w:val="22"/>
        </w:rPr>
        <w:lastRenderedPageBreak/>
        <w:t>СОДЕРЖАНИЕ</w:t>
      </w:r>
    </w:p>
    <w:p w:rsidR="0042397F" w:rsidRPr="00AD5FA2" w:rsidRDefault="0042397F" w:rsidP="0042397F">
      <w:pPr>
        <w:pStyle w:val="a3"/>
        <w:widowControl w:val="0"/>
        <w:spacing w:line="240" w:lineRule="auto"/>
        <w:ind w:firstLine="567"/>
        <w:contextualSpacing/>
        <w:jc w:val="center"/>
        <w:rPr>
          <w:rFonts w:ascii="GHEA Grapalat" w:hAnsi="GHEA Grapalat"/>
          <w:b/>
          <w:i w:val="0"/>
          <w:sz w:val="22"/>
          <w:szCs w:val="22"/>
        </w:rPr>
      </w:pPr>
      <w:r w:rsidRPr="00AD5FA2">
        <w:rPr>
          <w:rFonts w:ascii="GHEA Grapalat" w:hAnsi="GHEA Grapalat"/>
          <w:b/>
          <w:i w:val="0"/>
          <w:sz w:val="22"/>
          <w:szCs w:val="22"/>
        </w:rPr>
        <w:t>ПРИГЛАШЕНИЯ НА ЗАПРОС КОТИРОВОК, ОБЪЯВЛЕННЫЙ С ЦЕЛЬЮ ПРИОБРЕТЕНИЯ УСЛУГ ПО ОБСЛУЖИВАНИЮ И РЕМОНТУ ЛИФТОВ ДЛЯ СВОИХ НУЖД</w:t>
      </w:r>
    </w:p>
    <w:p w:rsidR="00CF3958" w:rsidRDefault="00CF3958" w:rsidP="0042397F">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2A01B5">
        <w:rPr>
          <w:rFonts w:ascii="GHEA Grapalat" w:hAnsi="GHEA Grapalat"/>
          <w:b/>
          <w:sz w:val="22"/>
          <w:szCs w:val="22"/>
        </w:rPr>
        <w:t>GHTsDzB-HVKAK-2025-07</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2397F">
        <w:rPr>
          <w:rFonts w:ascii="GHEA Grapalat" w:hAnsi="GHEA Grapalat"/>
          <w:b/>
          <w:i w:val="0"/>
          <w:sz w:val="24"/>
          <w:szCs w:val="24"/>
        </w:rPr>
        <w:t>услуг по обслуживанию и ремонту лифтов</w:t>
      </w:r>
      <w:r w:rsidR="00067561" w:rsidRPr="00067561">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88"/>
        <w:gridCol w:w="6530"/>
      </w:tblGrid>
      <w:tr w:rsidR="00970424" w:rsidRPr="009044F1" w:rsidTr="00057003">
        <w:trPr>
          <w:jc w:val="center"/>
        </w:trPr>
        <w:tc>
          <w:tcPr>
            <w:tcW w:w="270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057003">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3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42397F" w:rsidRPr="00AA73D2" w:rsidTr="00057003">
        <w:trPr>
          <w:jc w:val="center"/>
        </w:trPr>
        <w:tc>
          <w:tcPr>
            <w:tcW w:w="1216" w:type="dxa"/>
            <w:vAlign w:val="center"/>
          </w:tcPr>
          <w:p w:rsidR="0042397F" w:rsidRPr="00057003" w:rsidRDefault="0042397F" w:rsidP="00B46D58">
            <w:pPr>
              <w:pStyle w:val="23"/>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rsidR="0042397F" w:rsidRPr="00C0636B" w:rsidRDefault="0042397F" w:rsidP="0042397F">
            <w:pPr>
              <w:pStyle w:val="23"/>
              <w:spacing w:line="240" w:lineRule="auto"/>
              <w:ind w:firstLine="0"/>
              <w:jc w:val="center"/>
              <w:rPr>
                <w:rFonts w:ascii="GHEA Grapalat" w:hAnsi="GHEA Grapalat"/>
                <w:sz w:val="24"/>
                <w:szCs w:val="24"/>
              </w:rPr>
            </w:pPr>
            <w:bookmarkStart w:id="0" w:name="_GoBack"/>
            <w:r w:rsidRPr="00C0636B">
              <w:rPr>
                <w:rFonts w:ascii="GHEA Grapalat" w:hAnsi="GHEA Grapalat"/>
                <w:sz w:val="24"/>
                <w:szCs w:val="24"/>
                <w:lang w:val="en-GB"/>
              </w:rPr>
              <w:t>60</w:t>
            </w:r>
            <w:r w:rsidRPr="00C0636B">
              <w:rPr>
                <w:rFonts w:ascii="GHEA Grapalat" w:hAnsi="GHEA Grapalat"/>
                <w:sz w:val="24"/>
                <w:szCs w:val="24"/>
              </w:rPr>
              <w:t>0,000</w:t>
            </w:r>
            <w:bookmarkEnd w:id="0"/>
          </w:p>
        </w:tc>
        <w:tc>
          <w:tcPr>
            <w:tcW w:w="6530" w:type="dxa"/>
            <w:vAlign w:val="center"/>
          </w:tcPr>
          <w:p w:rsidR="0042397F" w:rsidRPr="00C0636B" w:rsidRDefault="0042397F" w:rsidP="0042397F">
            <w:pPr>
              <w:pStyle w:val="23"/>
              <w:spacing w:line="240" w:lineRule="auto"/>
              <w:ind w:firstLine="0"/>
              <w:rPr>
                <w:rFonts w:ascii="GHEA Grapalat" w:hAnsi="GHEA Grapalat"/>
                <w:sz w:val="24"/>
                <w:szCs w:val="24"/>
                <w:u w:val="single"/>
                <w:vertAlign w:val="subscript"/>
              </w:rPr>
            </w:pPr>
            <w:r w:rsidRPr="00C0636B">
              <w:rPr>
                <w:rFonts w:ascii="GHEA Grapalat" w:hAnsi="GHEA Grapalat"/>
                <w:sz w:val="24"/>
                <w:szCs w:val="24"/>
              </w:rPr>
              <w:t>Обслуживание и ремонт лифтов</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42397F">
        <w:rPr>
          <w:rFonts w:ascii="GHEA Grapalat" w:hAnsi="GHEA Grapalat"/>
          <w:b/>
          <w:sz w:val="24"/>
          <w:szCs w:val="24"/>
        </w:rPr>
        <w:t>1</w:t>
      </w:r>
      <w:r w:rsidR="009415D8" w:rsidRPr="009415D8">
        <w:rPr>
          <w:rFonts w:ascii="GHEA Grapalat" w:hAnsi="GHEA Grapalat"/>
          <w:b/>
          <w:sz w:val="24"/>
          <w:szCs w:val="24"/>
        </w:rPr>
        <w:t>:30</w:t>
      </w:r>
      <w:r w:rsidRPr="009415D8">
        <w:rPr>
          <w:rFonts w:ascii="GHEA Grapalat" w:hAnsi="GHEA Grapalat"/>
          <w:b/>
          <w:sz w:val="24"/>
          <w:szCs w:val="24"/>
        </w:rPr>
        <w:t xml:space="preserve"> часов </w:t>
      </w:r>
      <w:r w:rsidR="0042397F">
        <w:rPr>
          <w:rFonts w:ascii="GHEA Grapalat" w:hAnsi="GHEA Grapalat"/>
          <w:b/>
          <w:sz w:val="24"/>
          <w:szCs w:val="24"/>
        </w:rPr>
        <w:t>07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0114ED">
        <w:rPr>
          <w:rFonts w:ascii="GHEA Grapalat" w:hAnsi="GHEA Grapalat"/>
          <w:b/>
          <w:sz w:val="24"/>
          <w:szCs w:val="24"/>
        </w:rPr>
        <w:t>07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0114ED">
        <w:rPr>
          <w:rFonts w:ascii="GHEA Grapalat" w:hAnsi="GHEA Grapalat"/>
          <w:b/>
          <w:sz w:val="24"/>
          <w:szCs w:val="24"/>
        </w:rPr>
        <w:t>1</w:t>
      </w:r>
      <w:r w:rsidR="00204A09" w:rsidRPr="00204A09">
        <w:rPr>
          <w:rFonts w:ascii="GHEA Grapalat" w:hAnsi="GHEA Grapalat"/>
          <w:b/>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01B5">
        <w:rPr>
          <w:rFonts w:ascii="GHEA Grapalat" w:hAnsi="GHEA Grapalat"/>
          <w:b/>
          <w:sz w:val="22"/>
          <w:szCs w:val="22"/>
        </w:rPr>
        <w:t>GHTsDzB-HVKAK-2025-07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A01B5">
        <w:rPr>
          <w:rFonts w:ascii="GHEA Grapalat" w:hAnsi="GHEA Grapalat"/>
          <w:b/>
          <w:sz w:val="22"/>
          <w:szCs w:val="22"/>
        </w:rPr>
        <w:t>GHTsDzB-HVKAK-2025-07</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2A01B5">
        <w:rPr>
          <w:rFonts w:ascii="GHEA Grapalat" w:hAnsi="GHEA Grapalat"/>
          <w:b/>
          <w:sz w:val="22"/>
          <w:szCs w:val="22"/>
        </w:rPr>
        <w:t>GHTsDzB-HVKAK-2025-07</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2A01B5">
        <w:rPr>
          <w:rFonts w:ascii="GHEA Grapalat" w:hAnsi="GHEA Grapalat"/>
          <w:b/>
          <w:sz w:val="22"/>
          <w:szCs w:val="22"/>
        </w:rPr>
        <w:t>GHTsDzB-HVKAK-2025-07</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D07727">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01B5">
        <w:rPr>
          <w:rFonts w:ascii="GHEA Grapalat" w:hAnsi="GHEA Grapalat"/>
          <w:b/>
          <w:sz w:val="22"/>
          <w:szCs w:val="22"/>
        </w:rPr>
        <w:t>GHTsDzB-HVKAK-2025-07</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9651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9651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9651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9651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96515"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9651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01B5">
        <w:rPr>
          <w:rFonts w:ascii="GHEA Grapalat" w:hAnsi="GHEA Grapalat"/>
          <w:b/>
          <w:sz w:val="22"/>
          <w:szCs w:val="22"/>
        </w:rPr>
        <w:t>GHTsDzB-HVKAK-2025-07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2A01B5">
        <w:rPr>
          <w:rFonts w:ascii="GHEA Grapalat" w:hAnsi="GHEA Grapalat"/>
          <w:b/>
          <w:sz w:val="22"/>
          <w:szCs w:val="22"/>
        </w:rPr>
        <w:t>GHTsDzB-HVKAK-2025-07</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2A01B5">
        <w:rPr>
          <w:rFonts w:ascii="GHEA Grapalat" w:hAnsi="GHEA Grapalat"/>
          <w:b/>
          <w:sz w:val="22"/>
          <w:szCs w:val="22"/>
        </w:rPr>
        <w:t>GHTsDzB-HVKAK-2025-07</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A01B5">
        <w:rPr>
          <w:rFonts w:ascii="GHEA Grapalat" w:hAnsi="GHEA Grapalat"/>
          <w:b/>
          <w:sz w:val="22"/>
          <w:szCs w:val="22"/>
        </w:rPr>
        <w:t>GHTsDzB-HVKAK-2025-07</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A01B5">
        <w:rPr>
          <w:rFonts w:ascii="GHEA Grapalat" w:hAnsi="GHEA Grapalat"/>
          <w:b/>
          <w:sz w:val="22"/>
          <w:szCs w:val="22"/>
        </w:rPr>
        <w:t>GHTsDzB-HVKAK-2025-07</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2A01B5">
        <w:rPr>
          <w:rFonts w:ascii="GHEA Grapalat" w:hAnsi="GHEA Grapalat"/>
          <w:b/>
          <w:sz w:val="22"/>
          <w:szCs w:val="22"/>
        </w:rPr>
        <w:t>GHTsDzB-HVKAK-2025-07</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2A01B5">
        <w:rPr>
          <w:rFonts w:ascii="GHEA Grapalat" w:hAnsi="GHEA Grapalat"/>
          <w:b/>
          <w:sz w:val="22"/>
          <w:szCs w:val="22"/>
        </w:rPr>
        <w:t>GHTsDzB-HVKAK-2025-07</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0114ED">
        <w:rPr>
          <w:rFonts w:ascii="GHEA Grapalat" w:hAnsi="GHEA Grapalat"/>
          <w:b/>
        </w:rPr>
        <w:t>услуг по обслуживанию и ремонту лифтов</w:t>
      </w:r>
      <w:r w:rsidR="00FD053F" w:rsidRPr="00FD053F">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67561" w:rsidRPr="00E16259" w:rsidRDefault="00067561" w:rsidP="00067561">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Pr="00E16259">
        <w:rPr>
          <w:rFonts w:ascii="GHEA Grapalat" w:hAnsi="GHEA Grapalat"/>
          <w:b/>
          <w:color w:val="000000" w:themeColor="text1"/>
        </w:rPr>
        <w:t>предусмотрения</w:t>
      </w:r>
      <w:proofErr w:type="spellEnd"/>
      <w:r w:rsidRPr="00E16259">
        <w:rPr>
          <w:rFonts w:ascii="GHEA Grapalat" w:hAnsi="GHEA Grapalat"/>
          <w:b/>
          <w:color w:val="000000" w:themeColor="text1"/>
        </w:rPr>
        <w:t xml:space="preserve"> финансовых сре</w:t>
      </w:r>
      <w:proofErr w:type="gramStart"/>
      <w:r w:rsidRPr="00E16259">
        <w:rPr>
          <w:rFonts w:ascii="GHEA Grapalat" w:hAnsi="GHEA Grapalat"/>
          <w:b/>
          <w:color w:val="000000" w:themeColor="text1"/>
        </w:rPr>
        <w:t>дств дл</w:t>
      </w:r>
      <w:proofErr w:type="gramEnd"/>
      <w:r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Pr="00E16259">
        <w:rPr>
          <w:rFonts w:ascii="GHEA Grapalat" w:hAnsi="GHEA Grapalat"/>
          <w:b/>
        </w:rPr>
        <w:t>двадцатипятикратный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16259">
        <w:rPr>
          <w:rStyle w:val="af6"/>
          <w:rFonts w:ascii="GHEA Grapalat" w:hAnsi="GHEA Grapalat"/>
          <w:b/>
        </w:rPr>
        <w:footnoteReference w:customMarkFollows="1" w:id="9"/>
        <w:t>24</w:t>
      </w:r>
    </w:p>
    <w:p w:rsidR="00067561" w:rsidRPr="00AD29CE" w:rsidRDefault="00067561" w:rsidP="003F4FD0">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501A71">
        <w:trPr>
          <w:jc w:val="center"/>
        </w:trPr>
        <w:tc>
          <w:tcPr>
            <w:tcW w:w="4536"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501A71">
            <w:pPr>
              <w:widowControl w:val="0"/>
              <w:spacing w:after="160" w:line="360" w:lineRule="auto"/>
              <w:jc w:val="center"/>
              <w:rPr>
                <w:rFonts w:ascii="GHEA Grapalat" w:hAnsi="GHEA Grapalat"/>
              </w:rPr>
            </w:pPr>
          </w:p>
        </w:tc>
        <w:tc>
          <w:tcPr>
            <w:tcW w:w="4343"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97F" w:rsidRDefault="0042397F">
      <w:r>
        <w:separator/>
      </w:r>
    </w:p>
  </w:endnote>
  <w:endnote w:type="continuationSeparator" w:id="0">
    <w:p w:rsidR="0042397F" w:rsidRDefault="004239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2397F" w:rsidRPr="003E450C" w:rsidRDefault="0042397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114ED">
          <w:rPr>
            <w:rFonts w:ascii="GHEA Grapalat" w:hAnsi="GHEA Grapalat"/>
            <w:noProof/>
            <w:sz w:val="24"/>
            <w:szCs w:val="24"/>
          </w:rPr>
          <w:t>67</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97F" w:rsidRPr="00305BEC" w:rsidRDefault="0042397F">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97F" w:rsidRDefault="0042397F">
      <w:r>
        <w:separator/>
      </w:r>
    </w:p>
  </w:footnote>
  <w:footnote w:type="continuationSeparator" w:id="0">
    <w:p w:rsidR="0042397F" w:rsidRDefault="0042397F">
      <w:r>
        <w:continuationSeparator/>
      </w:r>
    </w:p>
  </w:footnote>
  <w:footnote w:id="1">
    <w:p w:rsidR="0042397F" w:rsidRPr="00A31673" w:rsidRDefault="004239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2397F" w:rsidRDefault="0042397F" w:rsidP="006B3E56">
      <w:pPr>
        <w:jc w:val="both"/>
      </w:pPr>
    </w:p>
    <w:p w:rsidR="0042397F" w:rsidRPr="00503980" w:rsidRDefault="0042397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2397F" w:rsidRPr="00503980" w:rsidRDefault="0042397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2397F" w:rsidRPr="00503980" w:rsidRDefault="0042397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2397F" w:rsidRDefault="0042397F" w:rsidP="006B3E56">
      <w:pPr>
        <w:pStyle w:val="af2"/>
        <w:rPr>
          <w:rFonts w:asciiTheme="minorHAnsi" w:hAnsiTheme="minorHAnsi"/>
          <w:lang w:val="af-ZA"/>
        </w:rPr>
      </w:pPr>
    </w:p>
  </w:footnote>
  <w:footnote w:id="3">
    <w:p w:rsidR="0042397F" w:rsidRPr="00D3436F" w:rsidRDefault="0042397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2397F" w:rsidRPr="009C4E45" w:rsidRDefault="0042397F">
      <w:pPr>
        <w:pStyle w:val="af2"/>
        <w:rPr>
          <w:rFonts w:ascii="GHEA Grapalat" w:hAnsi="GHEA Grapalat"/>
          <w:color w:val="FF0000"/>
          <w:sz w:val="28"/>
          <w:szCs w:val="28"/>
        </w:rPr>
      </w:pPr>
    </w:p>
  </w:footnote>
  <w:footnote w:id="4">
    <w:p w:rsidR="0042397F" w:rsidRPr="008842CE" w:rsidRDefault="0042397F" w:rsidP="003D2FE2">
      <w:pPr>
        <w:pStyle w:val="af2"/>
        <w:jc w:val="both"/>
      </w:pPr>
    </w:p>
  </w:footnote>
  <w:footnote w:id="5">
    <w:p w:rsidR="0042397F" w:rsidRPr="008842CE" w:rsidRDefault="0042397F" w:rsidP="000A214C">
      <w:pPr>
        <w:pStyle w:val="af2"/>
        <w:jc w:val="both"/>
      </w:pPr>
    </w:p>
  </w:footnote>
  <w:footnote w:id="6">
    <w:p w:rsidR="0042397F" w:rsidRPr="006F5F33" w:rsidRDefault="004239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2397F" w:rsidRPr="006F5F33" w:rsidRDefault="0042397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2397F" w:rsidRPr="006F5F33" w:rsidRDefault="004239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2397F" w:rsidRPr="006F5F33" w:rsidRDefault="0042397F" w:rsidP="00067561">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2397F" w:rsidRPr="009E00B3" w:rsidRDefault="0042397F" w:rsidP="0006756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2397F" w:rsidRPr="00A47171" w:rsidRDefault="0042397F" w:rsidP="00067561">
      <w:pPr>
        <w:pStyle w:val="af2"/>
        <w:jc w:val="both"/>
        <w:rPr>
          <w:rFonts w:ascii="GHEA Grapalat" w:hAnsi="GHEA Grapalat"/>
          <w:i/>
          <w:lang w:eastAsia="en-US"/>
        </w:rPr>
      </w:pPr>
      <w:r w:rsidRPr="009E00B3">
        <w:rPr>
          <w:rFonts w:ascii="GHEA Grapalat" w:hAnsi="GHEA Grapalat"/>
          <w:i/>
          <w:lang w:eastAsia="en-US"/>
        </w:rPr>
        <w:tab/>
      </w:r>
    </w:p>
  </w:footnote>
  <w:footnote w:id="10">
    <w:p w:rsidR="0042397F" w:rsidRDefault="0042397F"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42397F" w:rsidRPr="00E40AC8" w:rsidRDefault="0042397F" w:rsidP="003B2F27">
      <w:pPr>
        <w:pStyle w:val="af2"/>
        <w:jc w:val="both"/>
      </w:pPr>
    </w:p>
  </w:footnote>
  <w:footnote w:id="11">
    <w:p w:rsidR="0042397F" w:rsidRPr="00124BE9" w:rsidRDefault="0042397F"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4ED"/>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1B5"/>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97F"/>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15"/>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0FB8"/>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61F6-9221-4F05-A4AD-BEFED7EA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70</Pages>
  <Words>15212</Words>
  <Characters>110660</Characters>
  <Application>Microsoft Office Word</Application>
  <DocSecurity>0</DocSecurity>
  <Lines>922</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125621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1600</cp:revision>
  <cp:lastPrinted>2018-02-16T07:12:00Z</cp:lastPrinted>
  <dcterms:created xsi:type="dcterms:W3CDTF">2019-10-28T07:04:00Z</dcterms:created>
  <dcterms:modified xsi:type="dcterms:W3CDTF">2024-12-20T11:26:00Z</dcterms:modified>
</cp:coreProperties>
</file>