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00F023CC"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34C6839" w14:textId="0BC65F43" w:rsidR="00B21BA9" w:rsidRPr="00B21BA9" w:rsidRDefault="00B21BA9" w:rsidP="00B21BA9">
      <w:pPr>
        <w:pStyle w:val="aa"/>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14:paraId="7B3832EF" w14:textId="147EB55A" w:rsidR="002B6991" w:rsidRDefault="002B6991" w:rsidP="002B6991">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2023 թվականի</w:t>
      </w:r>
      <w:r w:rsidR="00737138">
        <w:rPr>
          <w:rFonts w:ascii="GHEA Grapalat" w:hAnsi="GHEA Grapalat" w:cs="Sylfaen"/>
          <w:i/>
          <w:sz w:val="16"/>
          <w:lang w:val="hy-AM"/>
        </w:rPr>
        <w:t xml:space="preserve"> մարտի 1-ի</w:t>
      </w:r>
      <w:r>
        <w:rPr>
          <w:rFonts w:ascii="GHEA Grapalat" w:hAnsi="GHEA Grapalat" w:cs="Sylfaen"/>
          <w:i/>
          <w:sz w:val="16"/>
          <w:lang w:val="hy-AM"/>
        </w:rPr>
        <w:t xml:space="preserve"> </w:t>
      </w:r>
    </w:p>
    <w:p w14:paraId="3606EEE4" w14:textId="77777777" w:rsidR="002B6991" w:rsidRDefault="002B6991" w:rsidP="002B6991">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638CA66E" w14:textId="0A4C5093" w:rsidR="00642EFE" w:rsidRDefault="00577D28"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3E540987" w14:textId="77777777" w:rsidR="009159FF" w:rsidRPr="00A71D81" w:rsidRDefault="009159FF" w:rsidP="00EF3662">
      <w:pPr>
        <w:pStyle w:val="a3"/>
        <w:spacing w:line="240" w:lineRule="auto"/>
        <w:jc w:val="center"/>
        <w:rPr>
          <w:rFonts w:ascii="GHEA Grapalat" w:hAnsi="GHEA Grapalat"/>
          <w:i w:val="0"/>
          <w:lang w:val="af-ZA"/>
        </w:rPr>
      </w:pPr>
    </w:p>
    <w:p w14:paraId="0BBBAB79" w14:textId="77777777" w:rsidR="000F2CA1" w:rsidRPr="000F2CA1" w:rsidRDefault="000F2CA1" w:rsidP="000F2CA1">
      <w:pPr>
        <w:ind w:firstLine="720"/>
        <w:jc w:val="center"/>
        <w:rPr>
          <w:rFonts w:ascii="GHEA Grapalat" w:hAnsi="GHEA Grapalat"/>
          <w:sz w:val="20"/>
          <w:szCs w:val="20"/>
          <w:lang w:val="af-ZA"/>
        </w:rPr>
      </w:pPr>
      <w:r w:rsidRPr="000F2CA1">
        <w:rPr>
          <w:rFonts w:ascii="GHEA Grapalat" w:hAnsi="GHEA Grapalat"/>
          <w:sz w:val="20"/>
          <w:szCs w:val="20"/>
          <w:lang w:val="af-ZA"/>
        </w:rPr>
        <w:t>Հայտարարության սույն տեքստը հաստատված է գնահատող հանձնաժողովի</w:t>
      </w:r>
    </w:p>
    <w:p w14:paraId="39AE091D" w14:textId="60B31840" w:rsidR="000F2CA1" w:rsidRDefault="000F2CA1" w:rsidP="000F2CA1">
      <w:pPr>
        <w:ind w:firstLine="720"/>
        <w:jc w:val="center"/>
        <w:rPr>
          <w:rFonts w:ascii="GHEA Grapalat" w:hAnsi="GHEA Grapalat"/>
          <w:sz w:val="20"/>
          <w:szCs w:val="20"/>
          <w:lang w:val="af-ZA"/>
        </w:rPr>
      </w:pPr>
      <w:r w:rsidRPr="000F2CA1">
        <w:rPr>
          <w:rFonts w:ascii="GHEA Grapalat" w:hAnsi="GHEA Grapalat"/>
          <w:sz w:val="20"/>
          <w:szCs w:val="20"/>
          <w:lang w:val="af-ZA"/>
        </w:rPr>
        <w:t>20</w:t>
      </w:r>
      <w:r w:rsidRPr="000F2CA1">
        <w:rPr>
          <w:rFonts w:ascii="GHEA Grapalat" w:hAnsi="GHEA Grapalat"/>
          <w:sz w:val="20"/>
          <w:szCs w:val="20"/>
          <w:lang w:val="hy-AM"/>
        </w:rPr>
        <w:t>2</w:t>
      </w:r>
      <w:r w:rsidR="00B07C35" w:rsidRPr="00B07C35">
        <w:rPr>
          <w:rFonts w:ascii="GHEA Grapalat" w:hAnsi="GHEA Grapalat"/>
          <w:sz w:val="20"/>
          <w:szCs w:val="20"/>
          <w:lang w:val="af-ZA"/>
        </w:rPr>
        <w:t>5</w:t>
      </w:r>
      <w:r w:rsidRPr="000F2CA1">
        <w:rPr>
          <w:rFonts w:ascii="GHEA Grapalat" w:hAnsi="GHEA Grapalat"/>
          <w:sz w:val="20"/>
          <w:szCs w:val="20"/>
          <w:lang w:val="af-ZA"/>
        </w:rPr>
        <w:t>թվականի «</w:t>
      </w:r>
      <w:r w:rsidR="00DA7DE3">
        <w:rPr>
          <w:rFonts w:ascii="GHEA Grapalat" w:hAnsi="GHEA Grapalat"/>
          <w:sz w:val="20"/>
          <w:szCs w:val="20"/>
          <w:lang w:val="hy-AM"/>
        </w:rPr>
        <w:t>փետր</w:t>
      </w:r>
      <w:r w:rsidR="00B07C35">
        <w:rPr>
          <w:rFonts w:ascii="GHEA Grapalat" w:hAnsi="GHEA Grapalat"/>
          <w:sz w:val="20"/>
          <w:szCs w:val="20"/>
        </w:rPr>
        <w:t>վարի</w:t>
      </w:r>
      <w:r w:rsidRPr="000F2CA1">
        <w:rPr>
          <w:rFonts w:ascii="GHEA Grapalat" w:hAnsi="GHEA Grapalat"/>
          <w:sz w:val="20"/>
          <w:szCs w:val="20"/>
          <w:lang w:val="af-ZA"/>
        </w:rPr>
        <w:t>»  «</w:t>
      </w:r>
      <w:r w:rsidR="009B377C">
        <w:rPr>
          <w:rFonts w:ascii="GHEA Grapalat" w:hAnsi="GHEA Grapalat"/>
          <w:sz w:val="20"/>
          <w:szCs w:val="20"/>
          <w:lang w:val="hy-AM"/>
        </w:rPr>
        <w:t>12</w:t>
      </w:r>
      <w:r w:rsidRPr="000F2CA1">
        <w:rPr>
          <w:rFonts w:ascii="GHEA Grapalat" w:hAnsi="GHEA Grapalat"/>
          <w:sz w:val="20"/>
          <w:szCs w:val="20"/>
          <w:lang w:val="af-ZA"/>
        </w:rPr>
        <w:t>» «</w:t>
      </w:r>
      <w:r w:rsidR="00B07C35">
        <w:rPr>
          <w:rFonts w:ascii="GHEA Grapalat" w:hAnsi="GHEA Grapalat"/>
          <w:sz w:val="20"/>
          <w:szCs w:val="20"/>
          <w:lang w:val="af-ZA"/>
        </w:rPr>
        <w:t>1</w:t>
      </w:r>
      <w:r w:rsidRPr="000F2CA1">
        <w:rPr>
          <w:rFonts w:ascii="GHEA Grapalat" w:hAnsi="GHEA Grapalat"/>
          <w:sz w:val="20"/>
          <w:szCs w:val="20"/>
          <w:lang w:val="af-ZA"/>
        </w:rPr>
        <w:t xml:space="preserve">» որոշմամբ </w:t>
      </w:r>
    </w:p>
    <w:p w14:paraId="0CE93FBA" w14:textId="77777777" w:rsidR="00B56559" w:rsidRDefault="00B56559" w:rsidP="00EF3662">
      <w:pPr>
        <w:pStyle w:val="a3"/>
        <w:spacing w:line="240" w:lineRule="auto"/>
        <w:jc w:val="center"/>
        <w:rPr>
          <w:rFonts w:ascii="GHEA Grapalat" w:hAnsi="GHEA Grapalat"/>
          <w:i w:val="0"/>
          <w:lang w:val="af-ZA"/>
        </w:rPr>
      </w:pPr>
    </w:p>
    <w:p w14:paraId="2F2134AC" w14:textId="43C971B2"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9B377C">
        <w:rPr>
          <w:rFonts w:ascii="GHEA Grapalat" w:hAnsi="GHEA Grapalat"/>
          <w:i w:val="0"/>
          <w:lang w:val="af-ZA"/>
        </w:rPr>
        <w:t>ՍՄ-ՏՀ-ԳՀԱՊՁԲ-25/10</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24BCF02F" w:rsidR="00642EFE" w:rsidRPr="00A71D81" w:rsidRDefault="00634C68" w:rsidP="00634C68">
      <w:pPr>
        <w:pStyle w:val="a3"/>
        <w:spacing w:line="240" w:lineRule="auto"/>
        <w:ind w:firstLine="708"/>
        <w:rPr>
          <w:rFonts w:ascii="GHEA Grapalat" w:hAnsi="GHEA Grapalat"/>
          <w:i w:val="0"/>
          <w:lang w:val="af-ZA"/>
        </w:rPr>
      </w:pPr>
      <w:r w:rsidRPr="00634C68">
        <w:rPr>
          <w:rFonts w:ascii="GHEA Grapalat" w:hAnsi="GHEA Grapalat"/>
          <w:i w:val="0"/>
          <w:lang w:val="af-ZA"/>
        </w:rPr>
        <w:t xml:space="preserve">Պատվիրատուն` </w:t>
      </w:r>
      <w:r w:rsidR="00843F54">
        <w:rPr>
          <w:rFonts w:ascii="GHEA Grapalat" w:hAnsi="GHEA Grapalat"/>
          <w:i w:val="0"/>
          <w:lang w:val="hy-AM"/>
        </w:rPr>
        <w:t>Տեղի համայնքապետարան</w:t>
      </w:r>
      <w:r w:rsidRPr="00634C68">
        <w:rPr>
          <w:rFonts w:ascii="GHEA Grapalat" w:hAnsi="GHEA Grapalat"/>
          <w:i w:val="0"/>
          <w:lang w:val="af-ZA"/>
        </w:rPr>
        <w:t xml:space="preserve">ը, որը գտնվում է Սյունիքի մարզ, </w:t>
      </w:r>
      <w:r w:rsidR="00843F54">
        <w:rPr>
          <w:rFonts w:ascii="GHEA Grapalat" w:hAnsi="GHEA Grapalat"/>
          <w:i w:val="0"/>
          <w:lang w:val="af-ZA"/>
        </w:rPr>
        <w:t>Տեղ համայնք, գ. Տեղ 35-րդ փողոց 2</w:t>
      </w:r>
      <w:r w:rsidRPr="00634C68">
        <w:rPr>
          <w:rFonts w:ascii="GHEA Grapalat" w:hAnsi="GHEA Grapalat"/>
          <w:i w:val="0"/>
          <w:lang w:val="af-ZA"/>
        </w:rPr>
        <w:t xml:space="preserve"> հասցեում, հայտարարում է գնանշման հարցման, որն իրականացվում է մեկ փուլով:</w:t>
      </w:r>
    </w:p>
    <w:p w14:paraId="471A66E6" w14:textId="02F84C3C"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r w:rsidR="009930EE" w:rsidRPr="009930EE">
        <w:rPr>
          <w:rFonts w:ascii="GHEA Grapalat" w:hAnsi="GHEA Grapalat"/>
          <w:i w:val="0"/>
          <w:lang w:val="af-ZA"/>
        </w:rPr>
        <w:t xml:space="preserve">Սույն ընթացակարգի արդյունքում ընտրված մասնակցին սահմանված կարգով կառաջարկվի կնքել </w:t>
      </w:r>
      <w:r w:rsidR="00DA7DE3">
        <w:rPr>
          <w:rFonts w:ascii="GHEA Grapalat" w:hAnsi="GHEA Grapalat"/>
          <w:i w:val="0"/>
          <w:lang w:val="af-ZA"/>
        </w:rPr>
        <w:t>Սեղմված բնական գազ</w:t>
      </w:r>
      <w:r w:rsidR="002645E9">
        <w:rPr>
          <w:rFonts w:ascii="GHEA Grapalat" w:hAnsi="GHEA Grapalat"/>
          <w:i w:val="0"/>
          <w:lang w:val="af-ZA"/>
        </w:rPr>
        <w:t>ի</w:t>
      </w:r>
      <w:r w:rsidR="009930EE" w:rsidRPr="009930EE">
        <w:rPr>
          <w:rFonts w:ascii="GHEA Grapalat" w:hAnsi="GHEA Grapalat"/>
          <w:i w:val="0"/>
          <w:lang w:val="af-ZA"/>
        </w:rPr>
        <w:t xml:space="preserve"> ձեռքբերման   մատակարարման պայմանագիր</w:t>
      </w:r>
      <w:r w:rsidR="00341A74" w:rsidRPr="00A71D81">
        <w:rPr>
          <w:rFonts w:ascii="GHEA Grapalat" w:hAnsi="GHEA Grapalat"/>
          <w:i w:val="0"/>
          <w:lang w:val="af-ZA"/>
        </w:rPr>
        <w:t xml:space="preserve">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0" w:name="_Hlk23167512"/>
      <w:r w:rsidR="00496E18" w:rsidRPr="00A71D81">
        <w:rPr>
          <w:rFonts w:ascii="GHEA Grapalat" w:hAnsi="GHEA Grapalat"/>
          <w:i w:val="0"/>
          <w:lang w:val="af-ZA"/>
        </w:rPr>
        <w:t xml:space="preserve">ոչ գնային պայմաններով բավարար գնահատված </w:t>
      </w:r>
      <w:bookmarkEnd w:id="0"/>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1B486872" w14:textId="4A62AB56" w:rsidR="00585FE9" w:rsidRPr="00585FE9" w:rsidRDefault="00585FE9" w:rsidP="00585FE9">
      <w:pPr>
        <w:ind w:firstLine="720"/>
        <w:jc w:val="both"/>
        <w:rPr>
          <w:rFonts w:ascii="GHEA Grapalat" w:hAnsi="GHEA Grapalat"/>
          <w:sz w:val="20"/>
          <w:szCs w:val="20"/>
          <w:lang w:val="af-ZA"/>
        </w:rPr>
      </w:pPr>
      <w:r w:rsidRPr="00585FE9">
        <w:rPr>
          <w:rFonts w:ascii="GHEA Grapalat" w:hAnsi="GHEA Grapalat"/>
          <w:sz w:val="20"/>
          <w:szCs w:val="20"/>
          <w:lang w:val="af-ZA"/>
        </w:rPr>
        <w:t>Սույն ընթացակարգին մասնակցության հայտերն անհրաժեշտ է ներկայացնել</w:t>
      </w:r>
      <w:r w:rsidR="006149E6">
        <w:rPr>
          <w:rFonts w:ascii="GHEA Grapalat" w:hAnsi="GHEA Grapalat"/>
          <w:sz w:val="20"/>
          <w:szCs w:val="20"/>
          <w:lang w:val="hy-AM" w:eastAsia="ru-RU"/>
        </w:rPr>
        <w:t xml:space="preserve"> </w:t>
      </w:r>
      <w:r w:rsidRPr="00585FE9">
        <w:rPr>
          <w:rFonts w:ascii="GHEA Grapalat" w:hAnsi="GHEA Grapalat"/>
          <w:sz w:val="20"/>
          <w:szCs w:val="20"/>
          <w:lang w:val="hy-AM"/>
        </w:rPr>
        <w:t xml:space="preserve">Սյունիքի մարզ, </w:t>
      </w:r>
      <w:r w:rsidR="00843F54">
        <w:rPr>
          <w:rFonts w:ascii="GHEA Grapalat" w:hAnsi="GHEA Grapalat"/>
          <w:sz w:val="20"/>
          <w:szCs w:val="20"/>
          <w:lang w:val="hy-AM"/>
        </w:rPr>
        <w:t>Տեղ համայնք, գ. Տեղ 35-րդ փողոց 2</w:t>
      </w:r>
      <w:r w:rsidRPr="00585FE9">
        <w:rPr>
          <w:rFonts w:ascii="GHEA Grapalat" w:hAnsi="GHEA Grapalat"/>
          <w:sz w:val="20"/>
          <w:szCs w:val="20"/>
          <w:lang w:val="af-ZA"/>
        </w:rPr>
        <w:t xml:space="preserve"> հասցեով, փաստաթղթային ձևով</w:t>
      </w:r>
      <w:r w:rsidRPr="00585FE9">
        <w:rPr>
          <w:rFonts w:ascii="GHEA Grapalat" w:hAnsi="GHEA Grapalat"/>
          <w:sz w:val="20"/>
          <w:szCs w:val="20"/>
          <w:lang w:val="af-ZA" w:eastAsia="ru-RU"/>
        </w:rPr>
        <w:t xml:space="preserve"> </w:t>
      </w:r>
      <w:r w:rsidRPr="00585FE9">
        <w:rPr>
          <w:rFonts w:ascii="GHEA Grapalat" w:hAnsi="GHEA Grapalat"/>
          <w:sz w:val="20"/>
          <w:szCs w:val="20"/>
          <w:lang w:val="af-ZA"/>
        </w:rPr>
        <w:t xml:space="preserve">մինչև սույն հայտարարության </w:t>
      </w:r>
    </w:p>
    <w:p w14:paraId="236FDBB7" w14:textId="2D47A984" w:rsidR="00332EE7" w:rsidRPr="00A71D81" w:rsidRDefault="00585FE9" w:rsidP="00585FE9">
      <w:pPr>
        <w:ind w:firstLine="720"/>
        <w:jc w:val="both"/>
        <w:rPr>
          <w:rFonts w:ascii="GHEA Grapalat" w:hAnsi="GHEA Grapalat"/>
          <w:i/>
          <w:lang w:val="af-ZA"/>
        </w:rPr>
      </w:pPr>
      <w:r w:rsidRPr="00585FE9">
        <w:rPr>
          <w:rFonts w:ascii="GHEA Grapalat" w:hAnsi="GHEA Grapalat"/>
          <w:sz w:val="20"/>
          <w:szCs w:val="20"/>
          <w:lang w:val="af-ZA"/>
        </w:rPr>
        <w:t xml:space="preserve">հրապարակման օրվանից հաշված </w:t>
      </w:r>
      <w:r w:rsidR="00746C55">
        <w:rPr>
          <w:rFonts w:ascii="GHEA Grapalat" w:hAnsi="GHEA Grapalat"/>
          <w:sz w:val="20"/>
          <w:szCs w:val="20"/>
          <w:lang w:val="af-ZA"/>
        </w:rPr>
        <w:t>7</w:t>
      </w:r>
      <w:r w:rsidRPr="00585FE9">
        <w:rPr>
          <w:rFonts w:ascii="GHEA Grapalat" w:hAnsi="GHEA Grapalat"/>
          <w:sz w:val="20"/>
          <w:szCs w:val="20"/>
          <w:lang w:val="af-ZA"/>
        </w:rPr>
        <w:t xml:space="preserve">-րդ օրվա ժամը </w:t>
      </w:r>
      <w:r w:rsidR="002645E9">
        <w:rPr>
          <w:rFonts w:ascii="GHEA Grapalat" w:hAnsi="GHEA Grapalat"/>
          <w:sz w:val="20"/>
          <w:szCs w:val="20"/>
          <w:lang w:val="hy-AM"/>
        </w:rPr>
        <w:t>12</w:t>
      </w:r>
      <w:r w:rsidRPr="00585FE9">
        <w:rPr>
          <w:rFonts w:ascii="GHEA Grapalat" w:hAnsi="GHEA Grapalat"/>
          <w:sz w:val="20"/>
          <w:szCs w:val="20"/>
          <w:lang w:val="af-ZA"/>
        </w:rPr>
        <w:t>:00 -ը:</w:t>
      </w:r>
      <w:r w:rsidR="00332EE7" w:rsidRPr="00A71D81">
        <w:rPr>
          <w:rFonts w:ascii="GHEA Grapalat" w:hAnsi="GHEA Grapalat"/>
          <w:lang w:val="af-ZA"/>
        </w:rPr>
        <w:t xml:space="preserve">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104E4189" w:rsidR="00332EE7" w:rsidRPr="00A71D81" w:rsidRDefault="00A70B96" w:rsidP="00332EE7">
      <w:pPr>
        <w:pStyle w:val="a3"/>
        <w:spacing w:line="240" w:lineRule="auto"/>
        <w:ind w:firstLine="708"/>
        <w:rPr>
          <w:rFonts w:ascii="GHEA Grapalat" w:hAnsi="GHEA Grapalat"/>
          <w:i w:val="0"/>
          <w:lang w:val="af-ZA"/>
        </w:rPr>
      </w:pPr>
      <w:r w:rsidRPr="00A70B96">
        <w:rPr>
          <w:rFonts w:ascii="GHEA Grapalat" w:hAnsi="GHEA Grapalat"/>
          <w:i w:val="0"/>
          <w:lang w:val="af-ZA"/>
        </w:rPr>
        <w:t xml:space="preserve">Հայտերի բացումը տեղի կունենա </w:t>
      </w:r>
      <w:r w:rsidR="00843F54">
        <w:rPr>
          <w:rFonts w:ascii="GHEA Grapalat" w:hAnsi="GHEA Grapalat"/>
          <w:i w:val="0"/>
          <w:lang w:val="af-ZA"/>
        </w:rPr>
        <w:t>Տեղ համայնք, գ. Տեղ 35-րդ փողոց 2</w:t>
      </w:r>
      <w:r w:rsidRPr="00A70B96">
        <w:rPr>
          <w:rFonts w:ascii="GHEA Grapalat" w:hAnsi="GHEA Grapalat"/>
          <w:i w:val="0"/>
          <w:lang w:val="af-ZA"/>
        </w:rPr>
        <w:t xml:space="preserve"> հասցեում,  «202</w:t>
      </w:r>
      <w:r w:rsidR="002645E9">
        <w:rPr>
          <w:rFonts w:ascii="GHEA Grapalat" w:hAnsi="GHEA Grapalat"/>
          <w:i w:val="0"/>
          <w:lang w:val="hy-AM"/>
        </w:rPr>
        <w:t>5</w:t>
      </w:r>
      <w:r w:rsidRPr="00A70B96">
        <w:rPr>
          <w:rFonts w:ascii="GHEA Grapalat" w:hAnsi="GHEA Grapalat"/>
          <w:i w:val="0"/>
          <w:lang w:val="af-ZA"/>
        </w:rPr>
        <w:t>թ.» «</w:t>
      </w:r>
      <w:r w:rsidR="002645E9">
        <w:rPr>
          <w:rFonts w:ascii="GHEA Grapalat" w:hAnsi="GHEA Grapalat"/>
          <w:i w:val="0"/>
          <w:lang w:val="en-US"/>
        </w:rPr>
        <w:t>փետրվարի</w:t>
      </w:r>
      <w:r w:rsidRPr="00A70B96">
        <w:rPr>
          <w:rFonts w:ascii="GHEA Grapalat" w:hAnsi="GHEA Grapalat"/>
          <w:i w:val="0"/>
          <w:lang w:val="af-ZA"/>
        </w:rPr>
        <w:t>» «</w:t>
      </w:r>
      <w:r w:rsidR="00DA7DE3">
        <w:rPr>
          <w:rFonts w:ascii="GHEA Grapalat" w:hAnsi="GHEA Grapalat"/>
          <w:i w:val="0"/>
          <w:lang w:val="hy-AM"/>
        </w:rPr>
        <w:t>1</w:t>
      </w:r>
      <w:r w:rsidR="009B377C">
        <w:rPr>
          <w:rFonts w:ascii="GHEA Grapalat" w:hAnsi="GHEA Grapalat"/>
          <w:i w:val="0"/>
          <w:lang w:val="hy-AM"/>
        </w:rPr>
        <w:t>8</w:t>
      </w:r>
      <w:r w:rsidRPr="00A70B96">
        <w:rPr>
          <w:rFonts w:ascii="GHEA Grapalat" w:hAnsi="GHEA Grapalat"/>
          <w:i w:val="0"/>
          <w:lang w:val="af-ZA"/>
        </w:rPr>
        <w:t xml:space="preserve">» -ին ժամը  </w:t>
      </w:r>
      <w:r w:rsidR="00843F54">
        <w:rPr>
          <w:rFonts w:ascii="GHEA Grapalat" w:hAnsi="GHEA Grapalat"/>
          <w:i w:val="0"/>
          <w:lang w:val="hy-AM"/>
        </w:rPr>
        <w:t>12</w:t>
      </w:r>
      <w:r w:rsidRPr="00A70B96">
        <w:rPr>
          <w:rFonts w:ascii="GHEA Grapalat" w:hAnsi="GHEA Grapalat"/>
          <w:i w:val="0"/>
          <w:lang w:val="af-ZA"/>
        </w:rPr>
        <w:t>:00-ին։</w:t>
      </w:r>
      <w:r w:rsidR="00332EE7" w:rsidRPr="00A71D81">
        <w:rPr>
          <w:rFonts w:ascii="GHEA Grapalat" w:hAnsi="GHEA Grapalat"/>
          <w:i w:val="0"/>
          <w:lang w:val="af-ZA"/>
        </w:rPr>
        <w:t xml:space="preserve">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3CDCF410" w14:textId="2A1D62D1" w:rsidR="009159FF" w:rsidRPr="004657F5" w:rsidRDefault="00754697" w:rsidP="009159FF">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9159FF">
        <w:rPr>
          <w:rFonts w:ascii="GHEA Grapalat" w:hAnsi="GHEA Grapalat"/>
          <w:i w:val="0"/>
          <w:lang w:val="hy-AM"/>
        </w:rPr>
        <w:t xml:space="preserve"> </w:t>
      </w:r>
      <w:r w:rsidR="002645E9">
        <w:rPr>
          <w:rFonts w:ascii="GHEA Grapalat" w:hAnsi="GHEA Grapalat"/>
          <w:i w:val="0"/>
          <w:lang w:val="hy-AM"/>
        </w:rPr>
        <w:t>Անի Աթանեսյան</w:t>
      </w:r>
      <w:r w:rsidR="009159FF" w:rsidRPr="004657F5">
        <w:rPr>
          <w:rFonts w:ascii="GHEA Grapalat" w:hAnsi="GHEA Grapalat"/>
          <w:i w:val="0"/>
          <w:lang w:val="af-ZA"/>
        </w:rPr>
        <w:t>ին</w:t>
      </w:r>
    </w:p>
    <w:p w14:paraId="038BEE4C" w14:textId="61361EB3" w:rsidR="009159FF" w:rsidRPr="004657F5" w:rsidRDefault="009159FF" w:rsidP="009159FF">
      <w:pPr>
        <w:pStyle w:val="a3"/>
        <w:spacing w:line="240" w:lineRule="auto"/>
        <w:ind w:firstLine="0"/>
        <w:rPr>
          <w:rFonts w:ascii="GHEA Grapalat" w:hAnsi="GHEA Grapalat"/>
          <w:i w:val="0"/>
          <w:u w:val="single"/>
          <w:lang w:val="af-ZA"/>
        </w:rPr>
      </w:pP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r>
        <w:rPr>
          <w:rFonts w:ascii="GHEA Grapalat" w:hAnsi="GHEA Grapalat"/>
          <w:i w:val="0"/>
          <w:lang w:val="hy-AM"/>
        </w:rPr>
        <w:t xml:space="preserve">   </w:t>
      </w:r>
      <w:r w:rsidRPr="004657F5">
        <w:rPr>
          <w:rFonts w:ascii="GHEA Grapalat" w:hAnsi="GHEA Grapalat"/>
          <w:i w:val="0"/>
          <w:lang w:val="af-ZA"/>
        </w:rPr>
        <w:t xml:space="preserve">  Հեռախոս </w:t>
      </w:r>
      <w:r w:rsidR="002645E9">
        <w:rPr>
          <w:rFonts w:ascii="GHEA Grapalat" w:hAnsi="GHEA Grapalat"/>
          <w:i w:val="0"/>
          <w:u w:val="single"/>
          <w:lang w:val="hy-AM"/>
        </w:rPr>
        <w:t>094735405</w:t>
      </w:r>
    </w:p>
    <w:p w14:paraId="2A417CFA" w14:textId="00D6AB7D" w:rsidR="009159FF" w:rsidRPr="004657F5" w:rsidRDefault="009159FF" w:rsidP="009159FF">
      <w:pPr>
        <w:pStyle w:val="a3"/>
        <w:spacing w:line="240" w:lineRule="auto"/>
        <w:rPr>
          <w:rFonts w:ascii="GHEA Grapalat" w:hAnsi="GHEA Grapalat"/>
          <w:i w:val="0"/>
          <w:u w:val="single"/>
          <w:lang w:val="af-ZA"/>
        </w:rPr>
      </w:pPr>
      <w:r w:rsidRPr="004657F5">
        <w:rPr>
          <w:rFonts w:ascii="GHEA Grapalat" w:hAnsi="GHEA Grapalat"/>
          <w:i w:val="0"/>
          <w:lang w:val="af-ZA"/>
        </w:rPr>
        <w:t xml:space="preserve">                                        Էլ. փոստ </w:t>
      </w:r>
      <w:r w:rsidR="002645E9">
        <w:rPr>
          <w:rFonts w:ascii="GHEA Grapalat" w:hAnsi="GHEA Grapalat"/>
          <w:i w:val="0"/>
          <w:u w:val="single"/>
          <w:lang w:val="af-ZA"/>
        </w:rPr>
        <w:t>aniatanesyan1998@mail.ru</w:t>
      </w:r>
    </w:p>
    <w:p w14:paraId="019FB036" w14:textId="5B2D2A5B" w:rsidR="00754697" w:rsidRPr="00A71D81" w:rsidRDefault="009159FF" w:rsidP="009159FF">
      <w:pPr>
        <w:pStyle w:val="a3"/>
        <w:spacing w:line="240" w:lineRule="auto"/>
        <w:rPr>
          <w:rFonts w:ascii="GHEA Grapalat" w:hAnsi="GHEA Grapalat"/>
          <w:i w:val="0"/>
          <w:lang w:val="af-ZA"/>
        </w:rPr>
      </w:pPr>
      <w:r w:rsidRPr="004657F5">
        <w:rPr>
          <w:rFonts w:ascii="GHEA Grapalat" w:hAnsi="GHEA Grapalat"/>
          <w:i w:val="0"/>
          <w:lang w:val="af-ZA"/>
        </w:rPr>
        <w:t xml:space="preserve">Պատվիրատու </w:t>
      </w:r>
      <w:r w:rsidRPr="004657F5">
        <w:rPr>
          <w:rFonts w:ascii="GHEA Grapalat" w:hAnsi="GHEA Grapalat"/>
          <w:i w:val="0"/>
          <w:u w:val="single"/>
          <w:lang w:val="af-ZA"/>
        </w:rPr>
        <w:tab/>
      </w:r>
      <w:r w:rsidR="00843F54">
        <w:rPr>
          <w:rFonts w:ascii="GHEA Grapalat" w:hAnsi="GHEA Grapalat"/>
          <w:i w:val="0"/>
          <w:lang w:val="hy-AM"/>
        </w:rPr>
        <w:t>Տեղի համայնքապետարան</w:t>
      </w: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62278CA5" w14:textId="77777777" w:rsidR="00037DDE" w:rsidRDefault="00037DDE" w:rsidP="00EF3662">
      <w:pPr>
        <w:pStyle w:val="aa"/>
        <w:ind w:right="-7" w:firstLine="567"/>
        <w:jc w:val="right"/>
        <w:rPr>
          <w:rFonts w:ascii="GHEA Grapalat" w:hAnsi="GHEA Grapalat" w:cs="Sylfaen"/>
          <w:i/>
          <w:sz w:val="22"/>
          <w:lang w:val="af-ZA"/>
        </w:rPr>
      </w:pPr>
    </w:p>
    <w:p w14:paraId="52799CE5" w14:textId="77777777" w:rsidR="009D6AD4" w:rsidRPr="00A71D81" w:rsidRDefault="009D6AD4" w:rsidP="00EF3662">
      <w:pPr>
        <w:pStyle w:val="aa"/>
        <w:ind w:right="-7" w:firstLine="567"/>
        <w:jc w:val="right"/>
        <w:rPr>
          <w:rFonts w:ascii="GHEA Grapalat" w:hAnsi="GHEA Grapalat" w:cs="Sylfaen"/>
          <w:i/>
          <w:sz w:val="22"/>
          <w:lang w:val="af-ZA"/>
        </w:rPr>
      </w:pPr>
    </w:p>
    <w:p w14:paraId="56FA00C1" w14:textId="77777777" w:rsidR="00BA4ABF" w:rsidRPr="004657F5" w:rsidRDefault="00BA4ABF" w:rsidP="00BA4ABF">
      <w:pPr>
        <w:pStyle w:val="aa"/>
        <w:spacing w:after="0"/>
        <w:ind w:firstLine="567"/>
        <w:jc w:val="right"/>
        <w:rPr>
          <w:rFonts w:ascii="GHEA Grapalat" w:hAnsi="GHEA Grapalat" w:cs="Sylfaen"/>
          <w:i/>
          <w:sz w:val="20"/>
          <w:szCs w:val="20"/>
          <w:lang w:val="af-ZA"/>
        </w:rPr>
      </w:pPr>
      <w:r w:rsidRPr="004657F5">
        <w:rPr>
          <w:rFonts w:ascii="GHEA Grapalat" w:hAnsi="GHEA Grapalat" w:cs="Sylfaen"/>
          <w:i/>
          <w:sz w:val="20"/>
          <w:szCs w:val="20"/>
        </w:rPr>
        <w:t>Հաստատված</w:t>
      </w:r>
      <w:r w:rsidRPr="004657F5">
        <w:rPr>
          <w:rFonts w:ascii="GHEA Grapalat" w:hAnsi="GHEA Grapalat" w:cs="Times Armenian"/>
          <w:i/>
          <w:sz w:val="20"/>
          <w:szCs w:val="20"/>
          <w:lang w:val="af-ZA"/>
        </w:rPr>
        <w:t xml:space="preserve"> </w:t>
      </w:r>
      <w:r w:rsidRPr="004657F5">
        <w:rPr>
          <w:rFonts w:ascii="GHEA Grapalat" w:hAnsi="GHEA Grapalat" w:cs="Sylfaen"/>
          <w:i/>
          <w:sz w:val="20"/>
          <w:szCs w:val="20"/>
        </w:rPr>
        <w:t>է</w:t>
      </w:r>
    </w:p>
    <w:p w14:paraId="4FFBDD41" w14:textId="1621D71C" w:rsidR="00BA4ABF" w:rsidRPr="004657F5" w:rsidRDefault="009B377C" w:rsidP="00BA4ABF">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lang w:val="af-ZA"/>
        </w:rPr>
        <w:t>ՍՄ-ՏՀ-ԳՀԱՊՁԲ-25/10</w:t>
      </w:r>
      <w:r w:rsidR="00BA4ABF">
        <w:rPr>
          <w:rFonts w:ascii="GHEA Grapalat" w:hAnsi="GHEA Grapalat" w:cs="Sylfaen"/>
          <w:i/>
          <w:sz w:val="20"/>
          <w:szCs w:val="20"/>
          <w:lang w:val="hy-AM"/>
        </w:rPr>
        <w:t xml:space="preserve"> </w:t>
      </w:r>
      <w:r w:rsidR="00BA4ABF" w:rsidRPr="004657F5">
        <w:rPr>
          <w:rFonts w:ascii="GHEA Grapalat" w:hAnsi="GHEA Grapalat" w:cs="Sylfaen"/>
          <w:i/>
          <w:sz w:val="20"/>
          <w:szCs w:val="20"/>
        </w:rPr>
        <w:t>ծածկա</w:t>
      </w:r>
      <w:r w:rsidR="00BA4ABF" w:rsidRPr="004657F5">
        <w:rPr>
          <w:rFonts w:ascii="GHEA Grapalat" w:hAnsi="GHEA Grapalat" w:cs="Times Armenian"/>
          <w:i/>
          <w:sz w:val="20"/>
          <w:szCs w:val="20"/>
        </w:rPr>
        <w:t>գ</w:t>
      </w:r>
      <w:r w:rsidR="00BA4ABF" w:rsidRPr="004657F5">
        <w:rPr>
          <w:rFonts w:ascii="GHEA Grapalat" w:hAnsi="GHEA Grapalat" w:cs="Sylfaen"/>
          <w:i/>
          <w:sz w:val="20"/>
          <w:szCs w:val="20"/>
        </w:rPr>
        <w:t>րով</w:t>
      </w:r>
      <w:r w:rsidR="00BA4ABF" w:rsidRPr="004657F5">
        <w:rPr>
          <w:rFonts w:ascii="GHEA Grapalat" w:hAnsi="GHEA Grapalat" w:cs="Times Armenian"/>
          <w:i/>
          <w:sz w:val="20"/>
          <w:szCs w:val="20"/>
          <w:lang w:val="af-ZA"/>
        </w:rPr>
        <w:t xml:space="preserve"> </w:t>
      </w:r>
    </w:p>
    <w:p w14:paraId="0C63EB18" w14:textId="77777777" w:rsidR="00BA4ABF" w:rsidRPr="004657F5" w:rsidRDefault="00BA4ABF" w:rsidP="00BA4ABF">
      <w:pPr>
        <w:pStyle w:val="aa"/>
        <w:spacing w:after="0"/>
        <w:ind w:firstLine="567"/>
        <w:jc w:val="right"/>
        <w:rPr>
          <w:rFonts w:ascii="GHEA Grapalat" w:hAnsi="GHEA Grapalat" w:cs="Times Armenian"/>
          <w:i/>
          <w:sz w:val="20"/>
          <w:szCs w:val="20"/>
          <w:lang w:val="af-ZA"/>
        </w:rPr>
      </w:pPr>
      <w:r w:rsidRPr="004657F5">
        <w:rPr>
          <w:rFonts w:ascii="GHEA Grapalat" w:hAnsi="GHEA Grapalat" w:cs="Sylfaen"/>
          <w:i/>
          <w:sz w:val="20"/>
          <w:szCs w:val="20"/>
        </w:rPr>
        <w:t>գնանշման</w:t>
      </w:r>
      <w:r w:rsidRPr="0054377E">
        <w:rPr>
          <w:rFonts w:ascii="GHEA Grapalat" w:hAnsi="GHEA Grapalat" w:cs="Sylfaen"/>
          <w:i/>
          <w:sz w:val="20"/>
          <w:szCs w:val="20"/>
          <w:lang w:val="af-ZA"/>
        </w:rPr>
        <w:t xml:space="preserve"> </w:t>
      </w:r>
      <w:r w:rsidRPr="004657F5">
        <w:rPr>
          <w:rFonts w:ascii="GHEA Grapalat" w:hAnsi="GHEA Grapalat" w:cs="Sylfaen"/>
          <w:i/>
          <w:sz w:val="20"/>
          <w:szCs w:val="20"/>
        </w:rPr>
        <w:t>հարցման</w:t>
      </w:r>
      <w:r w:rsidRPr="004657F5">
        <w:rPr>
          <w:rFonts w:ascii="GHEA Grapalat" w:hAnsi="GHEA Grapalat" w:cs="Times Armenian"/>
          <w:i/>
          <w:sz w:val="20"/>
          <w:szCs w:val="20"/>
          <w:lang w:val="af-ZA"/>
        </w:rPr>
        <w:t xml:space="preserve"> գնահատող </w:t>
      </w:r>
      <w:r w:rsidRPr="004657F5">
        <w:rPr>
          <w:rFonts w:ascii="GHEA Grapalat" w:hAnsi="GHEA Grapalat" w:cs="Sylfaen"/>
          <w:i/>
          <w:sz w:val="20"/>
          <w:szCs w:val="20"/>
        </w:rPr>
        <w:t>հանձնաժողովի</w:t>
      </w:r>
    </w:p>
    <w:p w14:paraId="703EC172" w14:textId="1E97F54F" w:rsidR="00BA4ABF" w:rsidRPr="00A71D81" w:rsidRDefault="00BA4ABF" w:rsidP="00BA4ABF">
      <w:pPr>
        <w:pStyle w:val="aa"/>
        <w:spacing w:after="0"/>
        <w:ind w:firstLine="567"/>
        <w:jc w:val="right"/>
        <w:rPr>
          <w:rFonts w:ascii="GHEA Grapalat" w:hAnsi="GHEA Grapalat"/>
          <w:i/>
          <w:sz w:val="20"/>
          <w:szCs w:val="20"/>
          <w:lang w:val="af-ZA"/>
        </w:rPr>
      </w:pPr>
      <w:r w:rsidRPr="004657F5">
        <w:rPr>
          <w:rFonts w:ascii="GHEA Grapalat" w:hAnsi="GHEA Grapalat" w:cs="Sylfaen"/>
          <w:i/>
          <w:sz w:val="20"/>
          <w:szCs w:val="20"/>
          <w:lang w:val="af-ZA"/>
        </w:rPr>
        <w:t xml:space="preserve"> </w:t>
      </w:r>
      <w:r w:rsidR="003477B3">
        <w:rPr>
          <w:rFonts w:ascii="GHEA Grapalat" w:hAnsi="GHEA Grapalat" w:cs="Sylfaen"/>
          <w:i/>
          <w:sz w:val="20"/>
          <w:szCs w:val="20"/>
          <w:lang w:val="af-ZA"/>
        </w:rPr>
        <w:t xml:space="preserve">2025թ. փետրվարի </w:t>
      </w:r>
      <w:r w:rsidR="003477B3">
        <w:rPr>
          <w:rFonts w:ascii="GHEA Grapalat" w:hAnsi="GHEA Grapalat" w:cs="Sylfaen"/>
          <w:i/>
          <w:sz w:val="20"/>
          <w:szCs w:val="20"/>
          <w:lang w:val="hy-AM"/>
        </w:rPr>
        <w:t>12</w:t>
      </w:r>
      <w:r w:rsidRPr="004657F5">
        <w:rPr>
          <w:rFonts w:ascii="GHEA Grapalat" w:hAnsi="GHEA Grapalat" w:cs="Times Armenian"/>
          <w:i/>
          <w:sz w:val="20"/>
          <w:szCs w:val="20"/>
          <w:lang w:val="hy-AM"/>
        </w:rPr>
        <w:t>-ի</w:t>
      </w:r>
      <w:r w:rsidRPr="004657F5">
        <w:rPr>
          <w:rFonts w:ascii="GHEA Grapalat" w:hAnsi="GHEA Grapalat" w:cs="Times Armenian"/>
          <w:i/>
          <w:sz w:val="20"/>
          <w:szCs w:val="20"/>
          <w:lang w:val="af-ZA"/>
        </w:rPr>
        <w:t xml:space="preserve"> </w:t>
      </w:r>
      <w:r w:rsidRPr="004657F5">
        <w:rPr>
          <w:rFonts w:ascii="GHEA Grapalat" w:hAnsi="GHEA Grapalat" w:cs="Times Armenian"/>
          <w:i/>
          <w:sz w:val="20"/>
          <w:szCs w:val="20"/>
          <w:vertAlign w:val="subscript"/>
          <w:lang w:val="af-ZA"/>
        </w:rPr>
        <w:t xml:space="preserve"> </w:t>
      </w:r>
      <w:r w:rsidRPr="004657F5">
        <w:rPr>
          <w:rFonts w:ascii="GHEA Grapalat" w:hAnsi="GHEA Grapalat" w:cs="Times Armenian"/>
          <w:i/>
          <w:sz w:val="20"/>
          <w:szCs w:val="20"/>
          <w:lang w:val="af-ZA"/>
        </w:rPr>
        <w:t xml:space="preserve">N </w:t>
      </w:r>
      <w:r w:rsidR="009A0845">
        <w:rPr>
          <w:rFonts w:ascii="GHEA Grapalat" w:hAnsi="GHEA Grapalat" w:cs="Times Armenian"/>
          <w:i/>
          <w:sz w:val="20"/>
          <w:szCs w:val="20"/>
          <w:lang w:val="hy-AM"/>
        </w:rPr>
        <w:t>1</w:t>
      </w:r>
      <w:r w:rsidRPr="004657F5">
        <w:rPr>
          <w:rFonts w:ascii="GHEA Grapalat" w:hAnsi="GHEA Grapalat" w:cs="Times Armenian"/>
          <w:i/>
          <w:sz w:val="20"/>
          <w:szCs w:val="20"/>
          <w:lang w:val="hy-AM"/>
        </w:rPr>
        <w:t xml:space="preserve"> </w:t>
      </w:r>
      <w:r w:rsidRPr="004657F5">
        <w:rPr>
          <w:rFonts w:ascii="GHEA Grapalat" w:hAnsi="GHEA Grapalat" w:cs="Sylfaen"/>
          <w:i/>
          <w:sz w:val="20"/>
          <w:szCs w:val="20"/>
        </w:rPr>
        <w:t>որոշմամբ</w:t>
      </w:r>
    </w:p>
    <w:p w14:paraId="3290286D" w14:textId="77777777" w:rsidR="00BA4ABF" w:rsidRPr="00A71D81" w:rsidRDefault="00BA4ABF" w:rsidP="00BA4ABF">
      <w:pPr>
        <w:pStyle w:val="aa"/>
        <w:ind w:right="-7" w:firstLine="567"/>
        <w:jc w:val="center"/>
        <w:rPr>
          <w:rFonts w:ascii="GHEA Grapalat" w:hAnsi="GHEA Grapalat"/>
          <w:lang w:val="af-ZA"/>
        </w:rPr>
      </w:pPr>
    </w:p>
    <w:p w14:paraId="5F6BBABB" w14:textId="77777777" w:rsidR="00BA4ABF" w:rsidRPr="00A71D81" w:rsidRDefault="00BA4ABF" w:rsidP="00BA4ABF">
      <w:pPr>
        <w:pStyle w:val="aa"/>
        <w:ind w:right="-7" w:firstLine="567"/>
        <w:jc w:val="center"/>
        <w:rPr>
          <w:rFonts w:ascii="GHEA Grapalat" w:hAnsi="GHEA Grapalat"/>
          <w:lang w:val="af-ZA"/>
        </w:rPr>
      </w:pPr>
    </w:p>
    <w:p w14:paraId="42E78FAB" w14:textId="77777777" w:rsidR="00BA4ABF" w:rsidRPr="00A71D81" w:rsidRDefault="00BA4ABF" w:rsidP="00BA4ABF">
      <w:pPr>
        <w:pStyle w:val="aa"/>
        <w:ind w:right="-7" w:firstLine="567"/>
        <w:jc w:val="center"/>
        <w:rPr>
          <w:rFonts w:ascii="GHEA Grapalat" w:hAnsi="GHEA Grapalat"/>
          <w:lang w:val="af-ZA"/>
        </w:rPr>
      </w:pPr>
    </w:p>
    <w:p w14:paraId="487F7700" w14:textId="77777777" w:rsidR="00BA4ABF" w:rsidRPr="00A71D81" w:rsidRDefault="00BA4ABF" w:rsidP="00BA4ABF">
      <w:pPr>
        <w:pStyle w:val="aa"/>
        <w:ind w:right="-7" w:firstLine="567"/>
        <w:jc w:val="center"/>
        <w:rPr>
          <w:rFonts w:ascii="GHEA Grapalat" w:hAnsi="GHEA Grapalat"/>
          <w:lang w:val="af-ZA"/>
        </w:rPr>
      </w:pPr>
    </w:p>
    <w:p w14:paraId="5D0519B5" w14:textId="77777777" w:rsidR="00BA4ABF" w:rsidRPr="00A71D81" w:rsidRDefault="00BA4ABF" w:rsidP="00BA4ABF">
      <w:pPr>
        <w:pStyle w:val="aa"/>
        <w:ind w:right="-7" w:firstLine="567"/>
        <w:jc w:val="center"/>
        <w:rPr>
          <w:rFonts w:ascii="GHEA Grapalat" w:hAnsi="GHEA Grapalat"/>
          <w:lang w:val="af-ZA"/>
        </w:rPr>
      </w:pPr>
    </w:p>
    <w:p w14:paraId="27B8255F" w14:textId="63D8B617" w:rsidR="00BA4ABF" w:rsidRPr="00A71D81" w:rsidRDefault="00843F54" w:rsidP="009D6AD4">
      <w:pPr>
        <w:pStyle w:val="aa"/>
        <w:tabs>
          <w:tab w:val="left" w:pos="5968"/>
        </w:tabs>
        <w:ind w:right="-7" w:firstLine="567"/>
        <w:jc w:val="center"/>
        <w:rPr>
          <w:rFonts w:ascii="GHEA Grapalat" w:hAnsi="GHEA Grapalat"/>
          <w:lang w:val="af-ZA"/>
        </w:rPr>
      </w:pPr>
      <w:r>
        <w:rPr>
          <w:rFonts w:ascii="GHEA Grapalat" w:hAnsi="GHEA Grapalat"/>
          <w:i/>
          <w:lang w:val="hy-AM"/>
        </w:rPr>
        <w:t>Տեղի համայնքապետարան</w:t>
      </w:r>
    </w:p>
    <w:p w14:paraId="5E7E8793" w14:textId="77777777" w:rsidR="00BA4ABF" w:rsidRPr="00A71D81" w:rsidRDefault="00BA4ABF" w:rsidP="00BA4ABF">
      <w:pPr>
        <w:pStyle w:val="aa"/>
        <w:ind w:right="-7" w:firstLine="567"/>
        <w:jc w:val="center"/>
        <w:rPr>
          <w:rFonts w:ascii="GHEA Grapalat" w:hAnsi="GHEA Grapalat"/>
          <w:lang w:val="af-ZA"/>
        </w:rPr>
      </w:pPr>
    </w:p>
    <w:p w14:paraId="3723F8FB" w14:textId="77777777" w:rsidR="00BA4ABF" w:rsidRPr="00A71D81" w:rsidRDefault="00BA4ABF" w:rsidP="00BA4ABF">
      <w:pPr>
        <w:pStyle w:val="aa"/>
        <w:ind w:right="-7" w:firstLine="567"/>
        <w:jc w:val="center"/>
        <w:rPr>
          <w:rFonts w:ascii="GHEA Grapalat" w:hAnsi="GHEA Grapalat"/>
          <w:lang w:val="af-ZA"/>
        </w:rPr>
      </w:pPr>
    </w:p>
    <w:p w14:paraId="7A138235" w14:textId="77777777" w:rsidR="00BA4ABF" w:rsidRPr="00A71D81" w:rsidRDefault="00BA4ABF" w:rsidP="00BA4ABF">
      <w:pPr>
        <w:pStyle w:val="aa"/>
        <w:ind w:right="-7" w:firstLine="567"/>
        <w:jc w:val="center"/>
        <w:rPr>
          <w:rFonts w:ascii="GHEA Grapalat" w:hAnsi="GHEA Grapalat"/>
          <w:lang w:val="af-ZA"/>
        </w:rPr>
      </w:pPr>
    </w:p>
    <w:p w14:paraId="597720F7" w14:textId="77777777" w:rsidR="00BA4ABF" w:rsidRPr="00A71D81" w:rsidRDefault="00BA4ABF" w:rsidP="00BA4ABF">
      <w:pPr>
        <w:pStyle w:val="aa"/>
        <w:ind w:right="-7" w:firstLine="567"/>
        <w:jc w:val="center"/>
        <w:rPr>
          <w:rFonts w:ascii="GHEA Grapalat" w:hAnsi="GHEA Grapalat"/>
          <w:lang w:val="af-ZA"/>
        </w:rPr>
      </w:pPr>
    </w:p>
    <w:p w14:paraId="4A388B5B" w14:textId="77777777" w:rsidR="00BA4ABF" w:rsidRPr="00A71D81" w:rsidRDefault="00BA4ABF" w:rsidP="00BA4ABF">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764703E9" w14:textId="77777777" w:rsidR="00BA4ABF" w:rsidRPr="00A71D81" w:rsidRDefault="00BA4ABF" w:rsidP="00BA4ABF">
      <w:pPr>
        <w:pStyle w:val="aa"/>
        <w:ind w:right="-7" w:firstLine="567"/>
        <w:jc w:val="center"/>
        <w:rPr>
          <w:rFonts w:ascii="GHEA Grapalat" w:hAnsi="GHEA Grapalat" w:cs="Sylfaen"/>
          <w:lang w:val="af-ZA"/>
        </w:rPr>
      </w:pPr>
    </w:p>
    <w:p w14:paraId="1D6E0A64" w14:textId="77777777" w:rsidR="00BA4ABF" w:rsidRPr="00A71D81" w:rsidRDefault="00BA4ABF" w:rsidP="00BA4ABF">
      <w:pPr>
        <w:pStyle w:val="aa"/>
        <w:ind w:right="-7" w:firstLine="567"/>
        <w:jc w:val="center"/>
        <w:rPr>
          <w:rFonts w:ascii="GHEA Grapalat" w:hAnsi="GHEA Grapalat" w:cs="Sylfaen"/>
          <w:lang w:val="af-ZA"/>
        </w:rPr>
      </w:pPr>
    </w:p>
    <w:p w14:paraId="7275D844" w14:textId="0311EAD3" w:rsidR="00096865" w:rsidRPr="00A71D81" w:rsidRDefault="00843F54" w:rsidP="00BA4ABF">
      <w:pPr>
        <w:pStyle w:val="aa"/>
        <w:ind w:right="-7"/>
        <w:jc w:val="center"/>
        <w:rPr>
          <w:rFonts w:ascii="GHEA Grapalat" w:hAnsi="GHEA Grapalat"/>
          <w:szCs w:val="22"/>
          <w:lang w:val="af-ZA"/>
        </w:rPr>
      </w:pPr>
      <w:r>
        <w:rPr>
          <w:rFonts w:ascii="GHEA Grapalat" w:hAnsi="GHEA Grapalat"/>
          <w:i/>
          <w:lang w:val="hy-AM"/>
        </w:rPr>
        <w:t>ՏԵՂԻ ՀԱՄԱՅՆՔԱՊԵՏԱՐԱՆ</w:t>
      </w:r>
      <w:r w:rsidRPr="004657F5">
        <w:rPr>
          <w:rFonts w:ascii="GHEA Grapalat" w:hAnsi="GHEA Grapalat" w:cs="Sylfaen"/>
        </w:rPr>
        <w:t>Ի</w:t>
      </w:r>
      <w:r w:rsidR="00BA4ABF" w:rsidRPr="004657F5">
        <w:rPr>
          <w:rFonts w:ascii="GHEA Grapalat" w:hAnsi="GHEA Grapalat" w:cs="Sylfaen"/>
          <w:lang w:val="af-ZA"/>
        </w:rPr>
        <w:t xml:space="preserve"> </w:t>
      </w:r>
      <w:r w:rsidR="00BA4ABF" w:rsidRPr="004657F5">
        <w:rPr>
          <w:rFonts w:ascii="GHEA Grapalat" w:hAnsi="GHEA Grapalat" w:cs="Sylfaen"/>
        </w:rPr>
        <w:t>ԿԱՐԻՔՆԵՐԻ</w:t>
      </w:r>
      <w:r w:rsidR="00BA4ABF" w:rsidRPr="004657F5">
        <w:rPr>
          <w:rFonts w:ascii="GHEA Grapalat" w:hAnsi="GHEA Grapalat" w:cs="Times Armenian"/>
          <w:lang w:val="af-ZA"/>
        </w:rPr>
        <w:t xml:space="preserve"> </w:t>
      </w:r>
      <w:r w:rsidR="00BA4ABF" w:rsidRPr="004657F5">
        <w:rPr>
          <w:rFonts w:ascii="GHEA Grapalat" w:hAnsi="GHEA Grapalat" w:cs="Sylfaen"/>
        </w:rPr>
        <w:t>ՀԱՄԱՐ</w:t>
      </w:r>
      <w:r w:rsidR="00BA4ABF" w:rsidRPr="004657F5">
        <w:rPr>
          <w:rFonts w:ascii="GHEA Grapalat" w:hAnsi="GHEA Grapalat" w:cs="Times Armenian"/>
          <w:lang w:val="af-ZA"/>
        </w:rPr>
        <w:t xml:space="preserve">` </w:t>
      </w:r>
      <w:r w:rsidR="00BA4ABF" w:rsidRPr="004657F5">
        <w:rPr>
          <w:rFonts w:ascii="GHEA Grapalat" w:hAnsi="GHEA Grapalat" w:cs="Sylfaen"/>
          <w:lang w:val="af-ZA"/>
        </w:rPr>
        <w:t>«</w:t>
      </w:r>
      <w:r w:rsidR="00DA7DE3">
        <w:rPr>
          <w:rFonts w:ascii="GHEA Grapalat" w:hAnsi="GHEA Grapalat"/>
          <w:b/>
          <w:lang w:val="hy-AM"/>
        </w:rPr>
        <w:t>ՍԵՂՄՎԱԾ ԲՆԱԿԱՆ ԳԱԶ</w:t>
      </w:r>
      <w:r w:rsidR="002645E9">
        <w:rPr>
          <w:rFonts w:ascii="GHEA Grapalat" w:hAnsi="GHEA Grapalat"/>
          <w:b/>
          <w:lang w:val="hy-AM"/>
        </w:rPr>
        <w:t>Ի</w:t>
      </w:r>
      <w:r w:rsidR="00BA4ABF" w:rsidRPr="004657F5">
        <w:rPr>
          <w:rFonts w:ascii="GHEA Grapalat" w:hAnsi="GHEA Grapalat" w:cs="Sylfaen"/>
          <w:lang w:val="af-ZA"/>
        </w:rPr>
        <w:t xml:space="preserve">» </w:t>
      </w:r>
      <w:r w:rsidR="00BA4ABF" w:rsidRPr="004657F5">
        <w:rPr>
          <w:rFonts w:ascii="GHEA Grapalat" w:hAnsi="GHEA Grapalat" w:cs="Sylfaen"/>
        </w:rPr>
        <w:t>ՁԵՌՔԲԵՐՄԱՆ</w:t>
      </w:r>
      <w:r w:rsidR="00BA4ABF" w:rsidRPr="004657F5">
        <w:rPr>
          <w:rFonts w:ascii="GHEA Grapalat" w:hAnsi="GHEA Grapalat" w:cs="Times Armenian"/>
          <w:lang w:val="af-ZA"/>
        </w:rPr>
        <w:t xml:space="preserve"> </w:t>
      </w:r>
      <w:r w:rsidR="00BA4ABF" w:rsidRPr="004657F5">
        <w:rPr>
          <w:rFonts w:ascii="GHEA Grapalat" w:hAnsi="GHEA Grapalat" w:cs="Sylfaen"/>
        </w:rPr>
        <w:t>ՆՊԱՏԱԿՈՎ</w:t>
      </w:r>
      <w:r w:rsidR="00BA4ABF" w:rsidRPr="004657F5">
        <w:rPr>
          <w:rFonts w:ascii="GHEA Grapalat" w:hAnsi="GHEA Grapalat" w:cs="Sylfaen"/>
          <w:lang w:val="af-ZA"/>
        </w:rPr>
        <w:t xml:space="preserve"> </w:t>
      </w:r>
      <w:r w:rsidR="00BA4ABF" w:rsidRPr="004657F5">
        <w:rPr>
          <w:rFonts w:ascii="GHEA Grapalat" w:hAnsi="GHEA Grapalat" w:cs="Times Armenian"/>
          <w:lang w:val="af-ZA"/>
        </w:rPr>
        <w:t xml:space="preserve"> </w:t>
      </w:r>
      <w:r w:rsidR="00BA4ABF" w:rsidRPr="004657F5">
        <w:rPr>
          <w:rFonts w:ascii="GHEA Grapalat" w:hAnsi="GHEA Grapalat" w:cs="Sylfaen"/>
        </w:rPr>
        <w:t>ՀԱՅՏԱՐԱՐՎԱԾ</w:t>
      </w:r>
      <w:r w:rsidR="00BA4ABF" w:rsidRPr="004657F5">
        <w:rPr>
          <w:rFonts w:ascii="GHEA Grapalat" w:hAnsi="GHEA Grapalat" w:cs="Times Armenian"/>
          <w:lang w:val="af-ZA"/>
        </w:rPr>
        <w:t xml:space="preserve"> </w:t>
      </w:r>
      <w:r w:rsidR="00BA4ABF" w:rsidRPr="004657F5">
        <w:rPr>
          <w:rFonts w:ascii="GHEA Grapalat" w:hAnsi="GHEA Grapalat" w:cs="Sylfaen"/>
          <w:lang w:val="hy-AM"/>
        </w:rPr>
        <w:t>ԳՆԱՆՇՄԱՆ ՀԱՐՑՄԱՆ</w:t>
      </w: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4643F606" w:rsidR="00096865" w:rsidRPr="00A71D81" w:rsidRDefault="00843F54" w:rsidP="00EF3662">
      <w:pPr>
        <w:ind w:firstLine="567"/>
        <w:jc w:val="center"/>
        <w:rPr>
          <w:rFonts w:ascii="GHEA Grapalat" w:hAnsi="GHEA Grapalat"/>
          <w:i/>
          <w:sz w:val="20"/>
          <w:lang w:val="af-ZA"/>
        </w:rPr>
      </w:pPr>
      <w:r>
        <w:rPr>
          <w:rFonts w:ascii="GHEA Grapalat" w:hAnsi="GHEA Grapalat"/>
          <w:b/>
          <w:sz w:val="20"/>
          <w:szCs w:val="20"/>
          <w:lang w:val="hy-AM"/>
        </w:rPr>
        <w:t>ՏԵՂԻ ՀԱՄԱՅՆՔԱՊԵՏԱՐԱՆ</w:t>
      </w:r>
      <w:r w:rsidRPr="004657F5">
        <w:rPr>
          <w:rFonts w:ascii="GHEA Grapalat" w:hAnsi="GHEA Grapalat"/>
          <w:b/>
          <w:sz w:val="20"/>
          <w:szCs w:val="20"/>
        </w:rPr>
        <w:t>Ի</w:t>
      </w:r>
      <w:r w:rsidRPr="004657F5">
        <w:rPr>
          <w:rFonts w:ascii="GHEA Grapalat" w:hAnsi="GHEA Grapalat"/>
          <w:sz w:val="20"/>
          <w:lang w:val="af-ZA"/>
        </w:rPr>
        <w:t xml:space="preserve"> </w:t>
      </w:r>
      <w:r w:rsidR="00C07E01" w:rsidRPr="004657F5">
        <w:rPr>
          <w:rFonts w:ascii="GHEA Grapalat" w:hAnsi="GHEA Grapalat"/>
          <w:b/>
          <w:sz w:val="20"/>
          <w:lang w:val="af-ZA"/>
        </w:rPr>
        <w:t>ԿԱՐԻՔՆԵՐԻ ՀԱՄԱՐ</w:t>
      </w:r>
      <w:r w:rsidR="00C07E01" w:rsidRPr="004657F5">
        <w:rPr>
          <w:rFonts w:ascii="GHEA Grapalat" w:hAnsi="GHEA Grapalat"/>
          <w:sz w:val="20"/>
          <w:lang w:val="af-ZA"/>
        </w:rPr>
        <w:t xml:space="preserve"> </w:t>
      </w:r>
      <w:r w:rsidR="00DA7DE3">
        <w:rPr>
          <w:rFonts w:ascii="GHEA Grapalat" w:hAnsi="GHEA Grapalat"/>
          <w:b/>
          <w:sz w:val="20"/>
          <w:szCs w:val="20"/>
          <w:lang w:val="hy-AM"/>
        </w:rPr>
        <w:t>ՍԵՂՄՎԱԾ ԲՆԱԿԱՆ ԳԱԶ</w:t>
      </w:r>
      <w:r w:rsidR="002645E9">
        <w:rPr>
          <w:rFonts w:ascii="GHEA Grapalat" w:hAnsi="GHEA Grapalat"/>
          <w:b/>
          <w:sz w:val="20"/>
          <w:szCs w:val="20"/>
          <w:lang w:val="hy-AM"/>
        </w:rPr>
        <w:t>Ի</w:t>
      </w:r>
      <w:r w:rsidR="002322E5" w:rsidRPr="004657F5">
        <w:rPr>
          <w:rFonts w:ascii="GHEA Grapalat" w:hAnsi="GHEA Grapalat"/>
          <w:sz w:val="20"/>
          <w:lang w:val="af-ZA"/>
        </w:rPr>
        <w:t xml:space="preserve"> </w:t>
      </w:r>
      <w:r w:rsidR="00C07E01" w:rsidRPr="004657F5">
        <w:rPr>
          <w:rFonts w:ascii="GHEA Grapalat" w:hAnsi="GHEA Grapalat"/>
          <w:b/>
          <w:sz w:val="20"/>
          <w:lang w:val="af-ZA"/>
        </w:rPr>
        <w:t xml:space="preserve">ՁԵՌՔԲԵՐՄԱՆ ՆՊԱՏԱԿՈՎ ՀԱՅՏԱՐԱՐՎԱԾ </w:t>
      </w:r>
      <w:r w:rsidR="00C07E01" w:rsidRPr="004657F5">
        <w:rPr>
          <w:rFonts w:ascii="GHEA Grapalat" w:hAnsi="GHEA Grapalat"/>
          <w:b/>
          <w:sz w:val="20"/>
          <w:lang w:val="hy-AM"/>
        </w:rPr>
        <w:t>ԳՆԱՆՆՇՄԱՆ ՀԱՐՑՄԱՆ</w:t>
      </w:r>
      <w:r w:rsidR="00C07E01" w:rsidRPr="004657F5">
        <w:rPr>
          <w:rFonts w:ascii="GHEA Grapalat" w:hAnsi="GHEA Grapalat"/>
          <w:b/>
          <w:sz w:val="20"/>
          <w:lang w:val="af-ZA"/>
        </w:rPr>
        <w:t xml:space="preserve"> </w:t>
      </w:r>
      <w:r w:rsidR="00A62FE9">
        <w:rPr>
          <w:rFonts w:ascii="GHEA Grapalat" w:hAnsi="GHEA Grapalat"/>
          <w:b/>
          <w:sz w:val="20"/>
          <w:lang w:val="af-ZA"/>
        </w:rPr>
        <w:t xml:space="preserve">ՓՈՓՈԽՎԱԾ </w:t>
      </w:r>
      <w:r w:rsidR="00C07E01" w:rsidRPr="004657F5">
        <w:rPr>
          <w:rFonts w:ascii="GHEA Grapalat" w:hAnsi="GHEA Grapalat"/>
          <w:b/>
          <w:sz w:val="20"/>
          <w:lang w:val="af-ZA"/>
        </w:rPr>
        <w:t>ՀՐԱՎԵՐԻ</w:t>
      </w: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123E80FB"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70BC1CB8"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577D28">
        <w:rPr>
          <w:rFonts w:ascii="GHEA Grapalat" w:hAnsi="GHEA Grapalat" w:cs="Sylfaen"/>
          <w:b/>
          <w:sz w:val="20"/>
        </w:rPr>
        <w:t>ԳՆԱՆՇՄԱՆ</w:t>
      </w:r>
      <w:r w:rsidR="00577D28" w:rsidRPr="00325AFF">
        <w:rPr>
          <w:rFonts w:ascii="GHEA Grapalat" w:hAnsi="GHEA Grapalat" w:cs="Sylfaen"/>
          <w:b/>
          <w:sz w:val="20"/>
          <w:lang w:val="af-ZA"/>
        </w:rPr>
        <w:t xml:space="preserve"> </w:t>
      </w:r>
      <w:proofErr w:type="gramStart"/>
      <w:r w:rsidR="00577D28">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3737B61E"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9B377C">
        <w:rPr>
          <w:rFonts w:ascii="GHEA Grapalat" w:hAnsi="GHEA Grapalat" w:cs="Times Armenian"/>
          <w:sz w:val="20"/>
          <w:lang w:val="af-ZA"/>
        </w:rPr>
        <w:t>ՍՄ-ՏՀ-ԳՀԱՊՁԲ-25/10</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577D28">
        <w:rPr>
          <w:rFonts w:ascii="GHEA Grapalat" w:hAnsi="GHEA Grapalat" w:cs="Sylfaen"/>
          <w:sz w:val="20"/>
        </w:rPr>
        <w:t>գնանշման</w:t>
      </w:r>
      <w:r w:rsidR="00577D28" w:rsidRPr="00577D28">
        <w:rPr>
          <w:rFonts w:ascii="GHEA Grapalat" w:hAnsi="GHEA Grapalat" w:cs="Sylfaen"/>
          <w:sz w:val="20"/>
          <w:lang w:val="af-ZA"/>
        </w:rPr>
        <w:t xml:space="preserve"> </w:t>
      </w:r>
      <w:r w:rsidR="00577D28">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1BB3AE43"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843F54">
        <w:rPr>
          <w:rFonts w:ascii="GHEA Grapalat" w:hAnsi="GHEA Grapalat"/>
          <w:sz w:val="20"/>
          <w:lang w:val="af-ZA"/>
        </w:rPr>
        <w:t>Տեղի համայնքապետարան</w:t>
      </w:r>
      <w:r w:rsidR="005C646B" w:rsidRPr="00A71D81">
        <w:rPr>
          <w:rFonts w:ascii="GHEA Grapalat" w:hAnsi="GHEA Grapalat"/>
          <w:sz w:val="20"/>
          <w:lang w:val="af-ZA"/>
        </w:rPr>
        <w:t xml:space="preserve"> </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245680D5"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3E1421" w:rsidRPr="00A71D81">
        <w:rPr>
          <w:rFonts w:ascii="GHEA Grapalat" w:hAnsi="GHEA Grapalat"/>
          <w:vertAlign w:val="subscript"/>
        </w:rPr>
        <w:t xml:space="preserve"> </w:t>
      </w:r>
      <w:r w:rsidR="002645E9">
        <w:rPr>
          <w:rFonts w:ascii="GHEA Grapalat" w:hAnsi="GHEA Grapalat"/>
          <w:i/>
          <w:u w:val="single"/>
        </w:rPr>
        <w:t>aniatanesyan1998@mail.ru</w:t>
      </w:r>
      <w:r w:rsidR="00E378AA" w:rsidRPr="00A71D81">
        <w:rPr>
          <w:rFonts w:ascii="GHEA Grapalat" w:hAnsi="GHEA Grapalat"/>
          <w:sz w:val="24"/>
          <w:szCs w:val="24"/>
        </w:rPr>
        <w:t xml:space="preserve"> </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5FB096AD" w14:textId="5D5DE247" w:rsidR="001E3A3C" w:rsidRPr="00A71D81" w:rsidRDefault="00845AA5" w:rsidP="001E3A3C">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843F54">
        <w:rPr>
          <w:rFonts w:ascii="GHEA Grapalat" w:hAnsi="GHEA Grapalat"/>
          <w:i w:val="0"/>
          <w:lang w:val="hy-AM"/>
        </w:rPr>
        <w:t>Տեղի համայնքապետարան</w:t>
      </w:r>
      <w:r w:rsidR="001E3A3C" w:rsidRPr="004657F5">
        <w:rPr>
          <w:rFonts w:ascii="GHEA Grapalat" w:hAnsi="GHEA Grapalat"/>
          <w:i w:val="0"/>
          <w:lang w:val="ru-RU"/>
        </w:rPr>
        <w:t>ի</w:t>
      </w:r>
      <w:r w:rsidR="001E3A3C" w:rsidRPr="004657F5">
        <w:rPr>
          <w:rFonts w:ascii="GHEA Grapalat" w:hAnsi="GHEA Grapalat"/>
          <w:i w:val="0"/>
          <w:lang w:val="en-US"/>
        </w:rPr>
        <w:t xml:space="preserve"> </w:t>
      </w:r>
      <w:r w:rsidR="001E3A3C" w:rsidRPr="004657F5">
        <w:rPr>
          <w:rFonts w:ascii="GHEA Grapalat" w:hAnsi="GHEA Grapalat" w:cs="Sylfaen"/>
          <w:i w:val="0"/>
        </w:rPr>
        <w:t>կարիքների</w:t>
      </w:r>
      <w:r w:rsidR="001E3A3C" w:rsidRPr="004657F5">
        <w:rPr>
          <w:rFonts w:ascii="GHEA Grapalat" w:hAnsi="GHEA Grapalat" w:cs="Times Armenian"/>
          <w:i w:val="0"/>
          <w:lang w:val="af-ZA"/>
        </w:rPr>
        <w:t xml:space="preserve"> </w:t>
      </w:r>
      <w:r w:rsidR="001E3A3C" w:rsidRPr="004657F5">
        <w:rPr>
          <w:rFonts w:ascii="GHEA Grapalat" w:hAnsi="GHEA Grapalat" w:cs="Sylfaen"/>
          <w:i w:val="0"/>
        </w:rPr>
        <w:t>համար</w:t>
      </w:r>
      <w:r w:rsidR="001E3A3C" w:rsidRPr="004657F5">
        <w:rPr>
          <w:rFonts w:ascii="GHEA Grapalat" w:hAnsi="GHEA Grapalat" w:cs="Times Armenian"/>
          <w:i w:val="0"/>
          <w:lang w:val="af-ZA"/>
        </w:rPr>
        <w:t xml:space="preserve">` </w:t>
      </w:r>
      <w:r w:rsidR="001E3A3C" w:rsidRPr="004657F5">
        <w:rPr>
          <w:rFonts w:ascii="GHEA Grapalat" w:hAnsi="GHEA Grapalat"/>
          <w:i w:val="0"/>
          <w:lang w:val="af-ZA"/>
        </w:rPr>
        <w:t>«</w:t>
      </w:r>
      <w:r w:rsidR="00DA7DE3">
        <w:rPr>
          <w:rFonts w:ascii="GHEA Grapalat" w:hAnsi="GHEA Grapalat"/>
          <w:i w:val="0"/>
          <w:lang w:val="hy-AM"/>
        </w:rPr>
        <w:t>Սեղմված բնական գազ</w:t>
      </w:r>
      <w:r w:rsidR="002645E9">
        <w:rPr>
          <w:rFonts w:ascii="GHEA Grapalat" w:hAnsi="GHEA Grapalat"/>
          <w:i w:val="0"/>
          <w:lang w:val="hy-AM"/>
        </w:rPr>
        <w:t>ի</w:t>
      </w:r>
      <w:r w:rsidR="001E3A3C" w:rsidRPr="004657F5">
        <w:rPr>
          <w:rFonts w:ascii="GHEA Grapalat" w:hAnsi="GHEA Grapalat"/>
          <w:i w:val="0"/>
          <w:lang w:val="af-ZA"/>
        </w:rPr>
        <w:t xml:space="preserve">» </w:t>
      </w:r>
      <w:r w:rsidR="001E3A3C" w:rsidRPr="004657F5">
        <w:rPr>
          <w:rFonts w:ascii="GHEA Grapalat" w:hAnsi="GHEA Grapalat"/>
          <w:i w:val="0"/>
        </w:rPr>
        <w:t>ձեռքբերումը (այսուհետ` նաև ապրանք)</w:t>
      </w:r>
      <w:r w:rsidR="001E3A3C" w:rsidRPr="004657F5">
        <w:rPr>
          <w:rFonts w:ascii="GHEA Grapalat" w:hAnsi="GHEA Grapalat"/>
          <w:i w:val="0"/>
          <w:lang w:val="af-ZA"/>
        </w:rPr>
        <w:t xml:space="preserve">, </w:t>
      </w:r>
      <w:r w:rsidR="001E3A3C" w:rsidRPr="004657F5">
        <w:rPr>
          <w:rFonts w:ascii="GHEA Grapalat" w:hAnsi="GHEA Grapalat"/>
          <w:i w:val="0"/>
        </w:rPr>
        <w:t>որոնք</w:t>
      </w:r>
      <w:r w:rsidR="001E3A3C" w:rsidRPr="004657F5">
        <w:rPr>
          <w:rFonts w:ascii="GHEA Grapalat" w:hAnsi="GHEA Grapalat"/>
          <w:i w:val="0"/>
          <w:lang w:val="af-ZA"/>
        </w:rPr>
        <w:t xml:space="preserve"> </w:t>
      </w:r>
      <w:proofErr w:type="gramStart"/>
      <w:r w:rsidR="001E3A3C" w:rsidRPr="004657F5">
        <w:rPr>
          <w:rFonts w:ascii="GHEA Grapalat" w:hAnsi="GHEA Grapalat"/>
          <w:i w:val="0"/>
        </w:rPr>
        <w:t>խմբավորված</w:t>
      </w:r>
      <w:r w:rsidR="001E3A3C" w:rsidRPr="004657F5">
        <w:rPr>
          <w:rFonts w:ascii="GHEA Grapalat" w:hAnsi="GHEA Grapalat"/>
          <w:i w:val="0"/>
          <w:lang w:val="af-ZA"/>
        </w:rPr>
        <w:t xml:space="preserve">  </w:t>
      </w:r>
      <w:r w:rsidR="001E3A3C" w:rsidRPr="004657F5">
        <w:rPr>
          <w:rFonts w:ascii="GHEA Grapalat" w:hAnsi="GHEA Grapalat"/>
          <w:i w:val="0"/>
        </w:rPr>
        <w:t>են</w:t>
      </w:r>
      <w:proofErr w:type="gramEnd"/>
      <w:r w:rsidR="001E3A3C" w:rsidRPr="004657F5">
        <w:rPr>
          <w:rFonts w:ascii="GHEA Grapalat" w:hAnsi="GHEA Grapalat"/>
          <w:i w:val="0"/>
          <w:lang w:val="af-ZA"/>
        </w:rPr>
        <w:t xml:space="preserve"> «</w:t>
      </w:r>
      <w:r w:rsidR="002322E5">
        <w:rPr>
          <w:rFonts w:ascii="GHEA Grapalat" w:hAnsi="GHEA Grapalat"/>
          <w:i w:val="0"/>
          <w:lang w:val="hy-AM"/>
        </w:rPr>
        <w:t>1</w:t>
      </w:r>
      <w:r w:rsidR="00FE3B86">
        <w:rPr>
          <w:rFonts w:ascii="GHEA Grapalat" w:hAnsi="GHEA Grapalat"/>
          <w:i w:val="0"/>
          <w:lang w:val="hy-AM"/>
        </w:rPr>
        <w:t>»</w:t>
      </w:r>
      <w:r w:rsidR="001E3A3C" w:rsidRPr="004657F5">
        <w:rPr>
          <w:rFonts w:ascii="GHEA Grapalat" w:hAnsi="GHEA Grapalat"/>
          <w:i w:val="0"/>
          <w:lang w:val="af-ZA"/>
        </w:rPr>
        <w:t xml:space="preserve"> </w:t>
      </w:r>
      <w:r w:rsidR="001E3A3C" w:rsidRPr="004657F5">
        <w:rPr>
          <w:rFonts w:ascii="GHEA Grapalat" w:hAnsi="GHEA Grapalat" w:cs="Sylfaen"/>
          <w:i w:val="0"/>
        </w:rPr>
        <w:t>չափաբաժնում</w:t>
      </w:r>
      <w:r w:rsidR="001E3A3C" w:rsidRPr="004657F5">
        <w:rPr>
          <w:rFonts w:ascii="GHEA Grapalat" w:hAnsi="GHEA Grapalat" w:cs="Times Armenian"/>
          <w:i w:val="0"/>
          <w:lang w:val="af-ZA"/>
        </w:rPr>
        <w:t>`</w:t>
      </w:r>
      <w:r w:rsidR="001E3A3C"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1E3A3C" w:rsidRPr="00A71D81" w14:paraId="30F5F7C0" w14:textId="77777777" w:rsidTr="002645E9">
        <w:trPr>
          <w:trHeight w:val="480"/>
        </w:trPr>
        <w:tc>
          <w:tcPr>
            <w:tcW w:w="3119" w:type="dxa"/>
            <w:gridSpan w:val="2"/>
            <w:vAlign w:val="center"/>
          </w:tcPr>
          <w:p w14:paraId="1491667B" w14:textId="77777777" w:rsidR="001E3A3C" w:rsidRPr="00A71D81" w:rsidRDefault="001E3A3C" w:rsidP="002645E9">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57C485F9" w14:textId="77777777" w:rsidR="001E3A3C" w:rsidRDefault="001E3A3C" w:rsidP="002645E9">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p w14:paraId="29154B49" w14:textId="77777777" w:rsidR="00746F35" w:rsidRPr="00746F35" w:rsidRDefault="00746F35" w:rsidP="00746F35">
            <w:pPr>
              <w:rPr>
                <w:lang w:val="af-ZA"/>
              </w:rPr>
            </w:pPr>
          </w:p>
        </w:tc>
      </w:tr>
      <w:tr w:rsidR="001E3A3C" w:rsidRPr="00A71D81" w14:paraId="7AD0432A" w14:textId="77777777" w:rsidTr="00325AFF">
        <w:trPr>
          <w:trHeight w:val="440"/>
        </w:trPr>
        <w:tc>
          <w:tcPr>
            <w:tcW w:w="1701" w:type="dxa"/>
            <w:vAlign w:val="center"/>
          </w:tcPr>
          <w:p w14:paraId="672E5E7C" w14:textId="77777777" w:rsidR="001E3A3C" w:rsidRPr="00A71D81" w:rsidRDefault="001E3A3C" w:rsidP="002645E9">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78EB9DCD" w14:textId="77777777" w:rsidR="001E3A3C" w:rsidRPr="00A71D81" w:rsidRDefault="001E3A3C" w:rsidP="00CF53C1">
            <w:pPr>
              <w:pStyle w:val="23"/>
              <w:spacing w:line="240" w:lineRule="auto"/>
              <w:ind w:firstLine="0"/>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0211AAC0" w14:textId="77777777" w:rsidR="001E3A3C" w:rsidRPr="00A71D81" w:rsidRDefault="001E3A3C" w:rsidP="002645E9">
            <w:pPr>
              <w:pStyle w:val="23"/>
              <w:spacing w:line="240" w:lineRule="auto"/>
              <w:ind w:firstLine="0"/>
              <w:jc w:val="center"/>
              <w:rPr>
                <w:rFonts w:ascii="GHEA Grapalat" w:hAnsi="GHEA Grapalat"/>
                <w:b/>
                <w:bCs/>
                <w:i/>
                <w:iCs/>
              </w:rPr>
            </w:pPr>
          </w:p>
        </w:tc>
      </w:tr>
      <w:tr w:rsidR="00C45F9F" w:rsidRPr="00042969" w14:paraId="0BB992A4" w14:textId="77777777" w:rsidTr="002645E9">
        <w:tc>
          <w:tcPr>
            <w:tcW w:w="1701" w:type="dxa"/>
            <w:vAlign w:val="center"/>
          </w:tcPr>
          <w:p w14:paraId="22ADA40A" w14:textId="77777777" w:rsidR="00C45F9F" w:rsidRPr="00A71D81" w:rsidRDefault="00C45F9F" w:rsidP="00C45F9F">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7A7ACEE6" w14:textId="72DC0029" w:rsidR="00C45F9F" w:rsidRPr="00F079B2" w:rsidRDefault="0071692A" w:rsidP="00DA7DE3">
            <w:pPr>
              <w:pStyle w:val="23"/>
              <w:spacing w:line="240" w:lineRule="auto"/>
              <w:ind w:firstLine="0"/>
              <w:jc w:val="center"/>
              <w:rPr>
                <w:rFonts w:asciiTheme="minorHAnsi" w:hAnsiTheme="minorHAnsi"/>
                <w:sz w:val="16"/>
                <w:lang w:val="hy-AM"/>
              </w:rPr>
            </w:pPr>
            <w:r>
              <w:rPr>
                <w:rFonts w:ascii="GHEA Grapalat" w:hAnsi="GHEA Grapalat"/>
                <w:szCs w:val="24"/>
                <w:lang w:val="hy-AM"/>
              </w:rPr>
              <w:t>2 236 500</w:t>
            </w:r>
          </w:p>
        </w:tc>
        <w:tc>
          <w:tcPr>
            <w:tcW w:w="7231" w:type="dxa"/>
            <w:vAlign w:val="center"/>
          </w:tcPr>
          <w:p w14:paraId="54604165" w14:textId="15FAE0FC" w:rsidR="00C45F9F" w:rsidRPr="00DA7DE3" w:rsidRDefault="00DA7DE3" w:rsidP="00C45F9F">
            <w:pPr>
              <w:pStyle w:val="23"/>
              <w:spacing w:line="240" w:lineRule="auto"/>
              <w:ind w:firstLine="0"/>
              <w:jc w:val="left"/>
              <w:rPr>
                <w:rFonts w:ascii="GHEA Grapalat" w:hAnsi="GHEA Grapalat"/>
                <w:sz w:val="16"/>
                <w:szCs w:val="16"/>
                <w:u w:val="single"/>
                <w:vertAlign w:val="subscript"/>
                <w:lang w:val="hy-AM"/>
              </w:rPr>
            </w:pPr>
            <w:r>
              <w:rPr>
                <w:rFonts w:ascii="GHEA Grapalat" w:hAnsi="GHEA Grapalat" w:cs="Arial"/>
                <w:sz w:val="16"/>
                <w:szCs w:val="16"/>
                <w:lang w:val="hy-AM" w:eastAsia="ru-RU"/>
              </w:rPr>
              <w:t>Սեղմված բնական գազ</w:t>
            </w:r>
          </w:p>
        </w:tc>
      </w:tr>
    </w:tbl>
    <w:p w14:paraId="232E0DB6" w14:textId="629EEC84" w:rsidR="00096865" w:rsidRPr="001E3A3C" w:rsidRDefault="00816505" w:rsidP="001E3A3C">
      <w:pPr>
        <w:pStyle w:val="3"/>
        <w:spacing w:line="240" w:lineRule="auto"/>
        <w:ind w:firstLine="567"/>
        <w:jc w:val="both"/>
        <w:rPr>
          <w:rFonts w:ascii="GHEA Grapalat" w:hAnsi="GHEA Grapalat"/>
          <w:lang w:val="hy-AM"/>
        </w:rPr>
      </w:pPr>
      <w:r w:rsidRPr="001E3A3C">
        <w:rPr>
          <w:rFonts w:ascii="GHEA Grapalat" w:hAnsi="GHEA Grapalat"/>
          <w:lang w:val="hy-AM"/>
        </w:rPr>
        <w:t xml:space="preserve">Ապրանքի </w:t>
      </w:r>
      <w:r w:rsidR="00096865" w:rsidRPr="001E3A3C">
        <w:rPr>
          <w:rFonts w:ascii="GHEA Grapalat" w:hAnsi="GHEA Grapalat"/>
          <w:lang w:val="hy-AM"/>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E3A3C">
        <w:rPr>
          <w:rFonts w:ascii="GHEA Grapalat" w:hAnsi="GHEA Grapalat"/>
          <w:lang w:val="hy-AM"/>
        </w:rPr>
        <w:t xml:space="preserve">կնքվելիք </w:t>
      </w:r>
      <w:r w:rsidR="00096865" w:rsidRPr="001E3A3C">
        <w:rPr>
          <w:rFonts w:ascii="GHEA Grapalat" w:hAnsi="GHEA Grapalat"/>
          <w:lang w:val="hy-AM"/>
        </w:rPr>
        <w:t xml:space="preserve">պայմանագրի անբաժանելի մասը, որի նախագիծը ներկայացված է սույն հրավերի N </w:t>
      </w:r>
      <w:r w:rsidR="00177245" w:rsidRPr="001E3A3C">
        <w:rPr>
          <w:rFonts w:ascii="GHEA Grapalat" w:hAnsi="GHEA Grapalat"/>
          <w:lang w:val="hy-AM"/>
        </w:rPr>
        <w:t>6</w:t>
      </w:r>
      <w:r w:rsidR="00096865" w:rsidRPr="001E3A3C">
        <w:rPr>
          <w:rFonts w:ascii="GHEA Grapalat" w:hAnsi="GHEA Grapalat"/>
          <w:lang w:val="hy-AM"/>
        </w:rPr>
        <w:t xml:space="preserve"> հավելվածում</w:t>
      </w:r>
      <w:r w:rsidR="004D5671" w:rsidRPr="001E3A3C">
        <w:rPr>
          <w:rFonts w:ascii="GHEA Grapalat" w:hAnsi="GHEA Grapalat"/>
          <w:lang w:val="hy-AM"/>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lastRenderedPageBreak/>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325AFF">
        <w:rPr>
          <w:rFonts w:ascii="GHEA Grapalat" w:hAnsi="GHEA Grapalat" w:cs="Sylfaen"/>
          <w:b/>
          <w:sz w:val="20"/>
          <w:lang w:val="hy-AM"/>
        </w:rPr>
        <w:t>ՀՐԱՎԵՐԻ</w:t>
      </w:r>
      <w:r w:rsidRPr="00A71D81">
        <w:rPr>
          <w:rFonts w:ascii="GHEA Grapalat" w:hAnsi="GHEA Grapalat" w:cs="Arial"/>
          <w:b/>
          <w:sz w:val="20"/>
          <w:lang w:val="af-ZA"/>
        </w:rPr>
        <w:t xml:space="preserve">  </w:t>
      </w:r>
      <w:r w:rsidRPr="00325AFF">
        <w:rPr>
          <w:rFonts w:ascii="GHEA Grapalat" w:hAnsi="GHEA Grapalat" w:cs="Sylfaen"/>
          <w:b/>
          <w:sz w:val="20"/>
          <w:lang w:val="hy-AM"/>
        </w:rPr>
        <w:t>ՊԱՐԶԱԲԱՆՈՒՄԸ</w:t>
      </w:r>
      <w:r w:rsidRPr="00A71D81">
        <w:rPr>
          <w:rFonts w:ascii="GHEA Grapalat" w:hAnsi="GHEA Grapalat" w:cs="Arial"/>
          <w:b/>
          <w:sz w:val="20"/>
          <w:lang w:val="af-ZA"/>
        </w:rPr>
        <w:t xml:space="preserve">  </w:t>
      </w:r>
      <w:r w:rsidRPr="00325AFF">
        <w:rPr>
          <w:rFonts w:ascii="GHEA Grapalat" w:hAnsi="GHEA Grapalat" w:cs="Arial"/>
          <w:b/>
          <w:sz w:val="20"/>
          <w:lang w:val="hy-AM"/>
        </w:rPr>
        <w:t>ԵՎ</w:t>
      </w:r>
      <w:r w:rsidRPr="00A71D81">
        <w:rPr>
          <w:rFonts w:ascii="GHEA Grapalat" w:hAnsi="GHEA Grapalat" w:cs="Arial"/>
          <w:b/>
          <w:sz w:val="20"/>
          <w:lang w:val="af-ZA"/>
        </w:rPr>
        <w:t xml:space="preserve"> </w:t>
      </w:r>
      <w:r w:rsidRPr="00325AFF">
        <w:rPr>
          <w:rFonts w:ascii="GHEA Grapalat" w:hAnsi="GHEA Grapalat" w:cs="Sylfaen"/>
          <w:b/>
          <w:sz w:val="20"/>
          <w:lang w:val="hy-AM"/>
        </w:rPr>
        <w:t>ՀՐԱՎԵՐՈՒՄ</w:t>
      </w:r>
      <w:r w:rsidRPr="00A71D81">
        <w:rPr>
          <w:rFonts w:ascii="GHEA Grapalat" w:hAnsi="GHEA Grapalat" w:cs="Arial"/>
          <w:b/>
          <w:sz w:val="20"/>
          <w:lang w:val="af-ZA"/>
        </w:rPr>
        <w:t xml:space="preserve"> </w:t>
      </w:r>
      <w:r w:rsidRPr="00325AFF">
        <w:rPr>
          <w:rFonts w:ascii="GHEA Grapalat" w:hAnsi="GHEA Grapalat" w:cs="Sylfaen"/>
          <w:b/>
          <w:sz w:val="20"/>
          <w:lang w:val="hy-AM"/>
        </w:rPr>
        <w:t>ՓՈՓՈԽՈՒԹՅՈՒՆ</w:t>
      </w:r>
      <w:r w:rsidRPr="00A71D81">
        <w:rPr>
          <w:rFonts w:ascii="GHEA Grapalat" w:hAnsi="GHEA Grapalat" w:cs="Arial"/>
          <w:b/>
          <w:sz w:val="20"/>
          <w:lang w:val="af-ZA"/>
        </w:rPr>
        <w:t xml:space="preserve"> </w:t>
      </w:r>
      <w:r w:rsidRPr="00325AFF">
        <w:rPr>
          <w:rFonts w:ascii="GHEA Grapalat" w:hAnsi="GHEA Grapalat" w:cs="Sylfaen"/>
          <w:b/>
          <w:sz w:val="20"/>
          <w:lang w:val="hy-AM"/>
        </w:rPr>
        <w:t>ԿԱՏԱՐԵԼՈՒ</w:t>
      </w:r>
      <w:r w:rsidRPr="00A71D81">
        <w:rPr>
          <w:rFonts w:ascii="GHEA Grapalat" w:hAnsi="GHEA Grapalat" w:cs="Arial"/>
          <w:b/>
          <w:sz w:val="20"/>
          <w:lang w:val="af-ZA"/>
        </w:rPr>
        <w:t xml:space="preserve"> </w:t>
      </w:r>
      <w:r w:rsidRPr="00325AFF">
        <w:rPr>
          <w:rFonts w:ascii="GHEA Grapalat" w:hAnsi="GHEA Grapalat" w:cs="Sylfaen"/>
          <w:b/>
          <w:sz w:val="20"/>
          <w:lang w:val="hy-AM"/>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lastRenderedPageBreak/>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7388D523"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3C8F0C1B" w14:textId="48A1BEDF" w:rsidR="00B051BE" w:rsidRPr="00A71D81" w:rsidRDefault="00096865" w:rsidP="00CA44E5">
      <w:pPr>
        <w:autoSpaceDE w:val="0"/>
        <w:autoSpaceDN w:val="0"/>
        <w:adjustRightInd w:val="0"/>
        <w:ind w:firstLine="567"/>
        <w:jc w:val="both"/>
        <w:rPr>
          <w:rFonts w:ascii="GHEA Grapalat" w:hAnsi="GHEA Grapalat"/>
          <w:b/>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0BA1CF71" w14:textId="4D4F33D9" w:rsidR="00096865" w:rsidRPr="00CA44E5" w:rsidRDefault="00955A1E" w:rsidP="00CA44E5">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r w:rsidR="00096865"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7308FB18"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577D28">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3404E946" w14:textId="77777777" w:rsidR="003477B3"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7450CD" w:rsidRPr="00A71D81">
        <w:rPr>
          <w:rFonts w:ascii="GHEA Grapalat" w:hAnsi="GHEA Grapalat" w:cs="Sylfaen"/>
          <w:szCs w:val="24"/>
          <w:lang w:val="hy-AM"/>
        </w:rPr>
        <w:t>«</w:t>
      </w:r>
      <w:r w:rsidR="00746C55">
        <w:rPr>
          <w:rFonts w:ascii="GHEA Grapalat" w:hAnsi="GHEA Grapalat" w:cs="Sylfaen"/>
          <w:szCs w:val="24"/>
          <w:lang w:val="hy-AM"/>
        </w:rPr>
        <w:t>7</w:t>
      </w:r>
      <w:r w:rsidR="007450CD" w:rsidRPr="00A71D81">
        <w:rPr>
          <w:rFonts w:ascii="GHEA Grapalat" w:hAnsi="GHEA Grapalat" w:cs="Sylfaen"/>
          <w:szCs w:val="24"/>
          <w:lang w:val="hy-AM"/>
        </w:rPr>
        <w:t xml:space="preserve">»րդ </w:t>
      </w:r>
      <w:r w:rsidR="007450CD" w:rsidRPr="004657F5">
        <w:rPr>
          <w:rFonts w:ascii="GHEA Grapalat" w:hAnsi="GHEA Grapalat" w:cs="Sylfaen"/>
          <w:szCs w:val="24"/>
          <w:lang w:val="hy-AM"/>
        </w:rPr>
        <w:t xml:space="preserve">օրվա ժամը </w:t>
      </w:r>
      <w:r w:rsidR="002645E9">
        <w:rPr>
          <w:rFonts w:ascii="GHEA Grapalat" w:hAnsi="GHEA Grapalat" w:cs="Sylfaen"/>
          <w:szCs w:val="24"/>
          <w:lang w:val="hy-AM"/>
        </w:rPr>
        <w:t>12</w:t>
      </w:r>
      <w:r w:rsidR="007450CD" w:rsidRPr="004657F5">
        <w:rPr>
          <w:rFonts w:ascii="GHEA Grapalat" w:hAnsi="GHEA Grapalat" w:cs="Sylfaen"/>
          <w:szCs w:val="24"/>
          <w:lang w:val="hy-AM"/>
        </w:rPr>
        <w:t>:00 «202</w:t>
      </w:r>
      <w:r w:rsidR="002645E9" w:rsidRPr="002645E9">
        <w:rPr>
          <w:rFonts w:ascii="GHEA Grapalat" w:hAnsi="GHEA Grapalat" w:cs="Sylfaen"/>
          <w:szCs w:val="24"/>
          <w:lang w:val="hy-AM"/>
        </w:rPr>
        <w:t>5</w:t>
      </w:r>
      <w:r w:rsidR="007450CD" w:rsidRPr="004657F5">
        <w:rPr>
          <w:rFonts w:ascii="GHEA Grapalat" w:hAnsi="GHEA Grapalat" w:cs="Sylfaen"/>
          <w:szCs w:val="24"/>
          <w:lang w:val="hy-AM"/>
        </w:rPr>
        <w:t xml:space="preserve">թ. </w:t>
      </w:r>
      <w:r w:rsidR="002645E9" w:rsidRPr="002645E9">
        <w:rPr>
          <w:rFonts w:ascii="GHEA Grapalat" w:hAnsi="GHEA Grapalat" w:cs="Sylfaen"/>
          <w:szCs w:val="24"/>
          <w:lang w:val="hy-AM"/>
        </w:rPr>
        <w:t>փետրվարի</w:t>
      </w:r>
      <w:r w:rsidR="007450CD" w:rsidRPr="004657F5">
        <w:rPr>
          <w:rFonts w:ascii="GHEA Grapalat" w:hAnsi="GHEA Grapalat" w:cs="Sylfaen"/>
          <w:szCs w:val="24"/>
          <w:lang w:val="hy-AM"/>
        </w:rPr>
        <w:t xml:space="preserve"> </w:t>
      </w:r>
      <w:r w:rsidR="003477B3">
        <w:rPr>
          <w:rFonts w:ascii="GHEA Grapalat" w:hAnsi="GHEA Grapalat" w:cs="Sylfaen"/>
          <w:szCs w:val="24"/>
          <w:lang w:val="hy-AM"/>
        </w:rPr>
        <w:t>18</w:t>
      </w:r>
    </w:p>
    <w:p w14:paraId="389DD1C4" w14:textId="77777777" w:rsidR="003477B3" w:rsidRDefault="003477B3" w:rsidP="00EF3662">
      <w:pPr>
        <w:pStyle w:val="23"/>
        <w:spacing w:line="240" w:lineRule="auto"/>
        <w:ind w:firstLine="567"/>
        <w:rPr>
          <w:rFonts w:ascii="GHEA Grapalat" w:hAnsi="GHEA Grapalat" w:cs="Sylfaen"/>
          <w:szCs w:val="24"/>
          <w:lang w:val="hy-AM"/>
        </w:rPr>
      </w:pPr>
    </w:p>
    <w:p w14:paraId="1165EAB1" w14:textId="3B75FDFE" w:rsidR="00A232D9" w:rsidRPr="00A71D81" w:rsidRDefault="007450CD" w:rsidP="00EF3662">
      <w:pPr>
        <w:pStyle w:val="23"/>
        <w:spacing w:line="240" w:lineRule="auto"/>
        <w:ind w:firstLine="567"/>
        <w:rPr>
          <w:rFonts w:ascii="GHEA Grapalat" w:hAnsi="GHEA Grapalat" w:cs="Sylfaen"/>
          <w:szCs w:val="24"/>
          <w:lang w:val="hy-AM"/>
        </w:rPr>
      </w:pPr>
      <w:r w:rsidRPr="004657F5">
        <w:rPr>
          <w:rFonts w:ascii="GHEA Grapalat" w:hAnsi="GHEA Grapalat" w:cs="Sylfaen"/>
          <w:szCs w:val="24"/>
          <w:lang w:val="hy-AM"/>
        </w:rPr>
        <w:t>»-</w:t>
      </w:r>
      <w:r>
        <w:rPr>
          <w:rFonts w:ascii="GHEA Grapalat" w:hAnsi="GHEA Grapalat" w:cs="Sylfaen"/>
          <w:szCs w:val="24"/>
          <w:lang w:val="hy-AM"/>
        </w:rPr>
        <w:t>ին</w:t>
      </w:r>
      <w:r w:rsidRPr="004657F5">
        <w:rPr>
          <w:rFonts w:ascii="GHEA Grapalat" w:hAnsi="GHEA Grapalat" w:cs="Sylfaen"/>
          <w:szCs w:val="24"/>
          <w:lang w:val="hy-AM"/>
        </w:rPr>
        <w:t xml:space="preserve"> «</w:t>
      </w:r>
      <w:r w:rsidR="00843F54">
        <w:rPr>
          <w:rFonts w:ascii="GHEA Grapalat" w:hAnsi="GHEA Grapalat"/>
          <w:i/>
          <w:lang w:val="hy-AM"/>
        </w:rPr>
        <w:t>Տեղ համայնք, գ. Տեղ 35-րդ փողոց 2</w:t>
      </w:r>
      <w:r w:rsidRPr="004657F5">
        <w:rPr>
          <w:rFonts w:ascii="GHEA Grapalat" w:hAnsi="GHEA Grapalat" w:cs="Sylfaen"/>
          <w:szCs w:val="24"/>
          <w:lang w:val="hy-AM"/>
        </w:rPr>
        <w:t>» հասցեով։</w:t>
      </w:r>
    </w:p>
    <w:p w14:paraId="0DE93E7A" w14:textId="670CB881"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2645E9">
        <w:rPr>
          <w:rFonts w:ascii="GHEA Grapalat" w:hAnsi="GHEA Grapalat" w:cs="Sylfaen"/>
          <w:lang w:val="hy-AM"/>
        </w:rPr>
        <w:t>Անի Աթանեսյան</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1"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2" w:name="_Hlk9261892"/>
      <w:bookmarkEnd w:id="1"/>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6E5A04">
        <w:rPr>
          <w:rFonts w:ascii="GHEA Grapalat" w:hAnsi="GHEA Grapalat" w:cs="Sylfaen"/>
          <w:color w:val="FF0000"/>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6E5A04">
        <w:rPr>
          <w:rFonts w:ascii="GHEA Grapalat" w:hAnsi="GHEA Grapalat"/>
          <w:color w:val="FF0000"/>
          <w:sz w:val="20"/>
          <w:lang w:val="hy-AM"/>
        </w:rPr>
        <w:t xml:space="preserve">Ընդ որում </w:t>
      </w:r>
      <w:r w:rsidR="005F1C06" w:rsidRPr="006E5A04">
        <w:rPr>
          <w:rFonts w:ascii="GHEA Grapalat" w:hAnsi="GHEA Grapalat" w:cs="Sylfaen"/>
          <w:color w:val="FF0000"/>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6E5A04">
        <w:rPr>
          <w:rFonts w:ascii="Cambria Math" w:hAnsi="Cambria Math" w:cs="Sylfaen"/>
          <w:color w:val="FF0000"/>
          <w:sz w:val="20"/>
          <w:lang w:val="hy-AM"/>
        </w:rPr>
        <w:t>․</w:t>
      </w:r>
      <w:r w:rsidR="00B4746C">
        <w:rPr>
          <w:rStyle w:val="af6"/>
          <w:rFonts w:ascii="Cambria Math" w:hAnsi="Cambria Math" w:cs="Sylfaen"/>
          <w:sz w:val="20"/>
          <w:lang w:val="hy-AM"/>
        </w:rPr>
        <w:footnoteReference w:id="1"/>
      </w:r>
    </w:p>
    <w:p w14:paraId="4668954C" w14:textId="4C0593AD"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2"/>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1F5A554B"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3"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3"/>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lastRenderedPageBreak/>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18122022" w14:textId="24ED2275"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2A5ECB9A" w14:textId="7728E53A" w:rsidR="00096865" w:rsidRPr="006D2E03" w:rsidRDefault="006F2A6C" w:rsidP="00CA44E5">
      <w:pPr>
        <w:rPr>
          <w:rFonts w:ascii="GHEA Grapalat" w:hAnsi="GHEA Grapalat" w:cs="Sylfaen"/>
          <w:sz w:val="20"/>
          <w:lang w:val="af-ZA"/>
        </w:rPr>
      </w:pPr>
      <w:r>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3BBBE408"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8E0E6D" w:rsidRPr="006D2E03">
        <w:rPr>
          <w:rFonts w:ascii="GHEA Grapalat" w:hAnsi="GHEA Grapalat" w:cs="Sylfaen"/>
          <w:szCs w:val="24"/>
        </w:rPr>
        <w:t>«</w:t>
      </w:r>
      <w:r w:rsidR="00652C74">
        <w:rPr>
          <w:rFonts w:ascii="GHEA Grapalat" w:hAnsi="GHEA Grapalat" w:cs="Sylfaen"/>
          <w:szCs w:val="24"/>
          <w:lang w:val="hy-AM"/>
        </w:rPr>
        <w:t>7</w:t>
      </w:r>
      <w:r w:rsidR="008E0E6D" w:rsidRPr="006D2E03">
        <w:rPr>
          <w:rFonts w:ascii="GHEA Grapalat" w:hAnsi="GHEA Grapalat" w:cs="Sylfaen"/>
          <w:szCs w:val="24"/>
        </w:rPr>
        <w:t>»</w:t>
      </w:r>
      <w:r w:rsidR="008E0E6D" w:rsidRPr="006D2E03">
        <w:rPr>
          <w:rFonts w:ascii="GHEA Grapalat" w:hAnsi="GHEA Grapalat" w:cs="Sylfaen"/>
          <w:szCs w:val="24"/>
          <w:lang w:val="ru-RU"/>
        </w:rPr>
        <w:t>րդ</w:t>
      </w:r>
      <w:r w:rsidR="008E0E6D" w:rsidRPr="006D2E03">
        <w:rPr>
          <w:rFonts w:ascii="GHEA Grapalat" w:hAnsi="GHEA Grapalat" w:cs="Sylfaen"/>
          <w:szCs w:val="24"/>
        </w:rPr>
        <w:t xml:space="preserve"> </w:t>
      </w:r>
      <w:r w:rsidR="008E0E6D" w:rsidRPr="006D2E03">
        <w:rPr>
          <w:rFonts w:ascii="GHEA Grapalat" w:hAnsi="GHEA Grapalat" w:cs="Sylfaen"/>
          <w:szCs w:val="24"/>
          <w:lang w:val="ru-RU"/>
        </w:rPr>
        <w:t>օրվա</w:t>
      </w:r>
      <w:r w:rsidR="008E0E6D" w:rsidRPr="006D2E03">
        <w:rPr>
          <w:rFonts w:ascii="GHEA Grapalat" w:hAnsi="GHEA Grapalat" w:cs="Sylfaen"/>
          <w:szCs w:val="24"/>
        </w:rPr>
        <w:t xml:space="preserve"> </w:t>
      </w:r>
      <w:r w:rsidR="008E0E6D" w:rsidRPr="006D2E03">
        <w:rPr>
          <w:rFonts w:ascii="GHEA Grapalat" w:hAnsi="GHEA Grapalat" w:cs="Sylfaen"/>
          <w:szCs w:val="24"/>
          <w:lang w:val="ru-RU"/>
        </w:rPr>
        <w:t>ժամը</w:t>
      </w:r>
      <w:r w:rsidR="008E0E6D" w:rsidRPr="006D2E03">
        <w:rPr>
          <w:rFonts w:ascii="GHEA Grapalat" w:hAnsi="GHEA Grapalat" w:cs="Sylfaen"/>
          <w:szCs w:val="24"/>
        </w:rPr>
        <w:t xml:space="preserve"> «</w:t>
      </w:r>
      <w:r w:rsidR="00746F35">
        <w:rPr>
          <w:rFonts w:ascii="GHEA Grapalat" w:hAnsi="GHEA Grapalat" w:cs="Sylfaen"/>
          <w:lang w:val="hy-AM"/>
        </w:rPr>
        <w:t>1</w:t>
      </w:r>
      <w:r w:rsidR="00E96CCC" w:rsidRPr="00E96CCC">
        <w:rPr>
          <w:rFonts w:ascii="GHEA Grapalat" w:hAnsi="GHEA Grapalat" w:cs="Sylfaen"/>
        </w:rPr>
        <w:t>2</w:t>
      </w:r>
      <w:r w:rsidR="008E0E6D" w:rsidRPr="00854E8F">
        <w:rPr>
          <w:rFonts w:ascii="GHEA Grapalat" w:hAnsi="GHEA Grapalat" w:cs="Sylfaen"/>
          <w:lang w:val="hy-AM"/>
        </w:rPr>
        <w:t>։00</w:t>
      </w:r>
      <w:r w:rsidR="008E0E6D" w:rsidRPr="006D2E03">
        <w:rPr>
          <w:rFonts w:ascii="GHEA Grapalat" w:hAnsi="GHEA Grapalat" w:cs="Sylfaen"/>
          <w:szCs w:val="24"/>
        </w:rPr>
        <w:t xml:space="preserve"> »-</w:t>
      </w:r>
      <w:r w:rsidR="008E0E6D" w:rsidRPr="00F63E80">
        <w:rPr>
          <w:rFonts w:ascii="GHEA Grapalat" w:hAnsi="GHEA Grapalat" w:cs="Sylfaen"/>
          <w:szCs w:val="24"/>
          <w:lang w:val="hy-AM"/>
        </w:rPr>
        <w:t>ին</w:t>
      </w:r>
      <w:r w:rsidR="004348F9" w:rsidRPr="00325AFF">
        <w:rPr>
          <w:rFonts w:ascii="GHEA Grapalat" w:hAnsi="GHEA Grapalat" w:cs="Sylfaen"/>
          <w:szCs w:val="24"/>
          <w:lang w:val="hy-AM"/>
        </w:rPr>
        <w:t>։</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325AFF">
        <w:rPr>
          <w:rFonts w:ascii="GHEA Grapalat" w:hAnsi="GHEA Grapalat" w:cs="Sylfaen"/>
          <w:sz w:val="20"/>
          <w:lang w:val="hy-AM"/>
        </w:rPr>
        <w:t>Հայտերի</w:t>
      </w:r>
      <w:r w:rsidRPr="006D2E03">
        <w:rPr>
          <w:rFonts w:ascii="GHEA Grapalat" w:hAnsi="GHEA Grapalat" w:cs="Sylfaen"/>
          <w:sz w:val="20"/>
          <w:lang w:val="af-ZA"/>
        </w:rPr>
        <w:t xml:space="preserve"> </w:t>
      </w:r>
      <w:r w:rsidRPr="00325AFF">
        <w:rPr>
          <w:rFonts w:ascii="GHEA Grapalat" w:hAnsi="GHEA Grapalat" w:cs="Sylfaen"/>
          <w:sz w:val="20"/>
          <w:lang w:val="hy-AM"/>
        </w:rPr>
        <w:t>բացման</w:t>
      </w:r>
      <w:r w:rsidRPr="006D2E03">
        <w:rPr>
          <w:rFonts w:ascii="GHEA Grapalat" w:hAnsi="GHEA Grapalat" w:cs="Sylfaen"/>
          <w:sz w:val="20"/>
          <w:lang w:val="af-ZA"/>
        </w:rPr>
        <w:t xml:space="preserve"> </w:t>
      </w:r>
      <w:r w:rsidRPr="00325AFF">
        <w:rPr>
          <w:rFonts w:ascii="GHEA Grapalat" w:hAnsi="GHEA Grapalat" w:cs="Sylfaen"/>
          <w:sz w:val="20"/>
          <w:lang w:val="hy-AM"/>
        </w:rPr>
        <w:t>և</w:t>
      </w:r>
      <w:r w:rsidRPr="006D2E03">
        <w:rPr>
          <w:rFonts w:ascii="GHEA Grapalat" w:hAnsi="GHEA Grapalat" w:cs="Sylfaen"/>
          <w:sz w:val="20"/>
          <w:lang w:val="af-ZA"/>
        </w:rPr>
        <w:t xml:space="preserve"> </w:t>
      </w:r>
      <w:r w:rsidRPr="00325AFF">
        <w:rPr>
          <w:rFonts w:ascii="GHEA Grapalat" w:hAnsi="GHEA Grapalat" w:cs="Sylfaen"/>
          <w:sz w:val="20"/>
          <w:lang w:val="hy-AM"/>
        </w:rPr>
        <w:t>գնահատման</w:t>
      </w:r>
      <w:r w:rsidRPr="006D2E03">
        <w:rPr>
          <w:rFonts w:ascii="GHEA Grapalat" w:hAnsi="GHEA Grapalat" w:cs="Sylfaen"/>
          <w:sz w:val="20"/>
          <w:lang w:val="af-ZA"/>
        </w:rPr>
        <w:t xml:space="preserve"> </w:t>
      </w:r>
      <w:r w:rsidRPr="00325AFF">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325AFF">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325AFF">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325AFF">
        <w:rPr>
          <w:rFonts w:ascii="GHEA Grapalat" w:hAnsi="GHEA Grapalat" w:cs="Sylfaen"/>
          <w:sz w:val="20"/>
          <w:lang w:val="hy-AM"/>
        </w:rPr>
        <w:t>սույն</w:t>
      </w:r>
      <w:r w:rsidRPr="006D2E03">
        <w:rPr>
          <w:rFonts w:ascii="GHEA Grapalat" w:hAnsi="GHEA Grapalat" w:cs="Sylfaen"/>
          <w:sz w:val="20"/>
          <w:lang w:val="af-ZA"/>
        </w:rPr>
        <w:t xml:space="preserve"> </w:t>
      </w:r>
      <w:r w:rsidRPr="00325AFF">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325AFF">
        <w:rPr>
          <w:rFonts w:ascii="GHEA Grapalat" w:hAnsi="GHEA Grapalat" w:cs="Sylfaen"/>
          <w:sz w:val="20"/>
          <w:lang w:val="hy-AM"/>
        </w:rPr>
        <w:t>շրջանակում</w:t>
      </w:r>
      <w:r w:rsidRPr="006D2E03">
        <w:rPr>
          <w:rFonts w:ascii="GHEA Grapalat" w:hAnsi="GHEA Grapalat" w:cs="Sylfaen"/>
          <w:sz w:val="20"/>
          <w:lang w:val="af-ZA"/>
        </w:rPr>
        <w:t xml:space="preserve"> </w:t>
      </w:r>
      <w:r w:rsidRPr="00325AFF">
        <w:rPr>
          <w:rFonts w:ascii="GHEA Grapalat" w:hAnsi="GHEA Grapalat" w:cs="Sylfaen"/>
          <w:sz w:val="20"/>
          <w:lang w:val="hy-AM"/>
        </w:rPr>
        <w:t>գնվելիք</w:t>
      </w:r>
      <w:r w:rsidRPr="006D2E03">
        <w:rPr>
          <w:rFonts w:ascii="GHEA Grapalat" w:hAnsi="GHEA Grapalat" w:cs="Sylfaen"/>
          <w:sz w:val="20"/>
          <w:lang w:val="af-ZA"/>
        </w:rPr>
        <w:t xml:space="preserve"> </w:t>
      </w:r>
      <w:r w:rsidRPr="00325AFF">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325AFF">
        <w:rPr>
          <w:rFonts w:ascii="GHEA Grapalat" w:hAnsi="GHEA Grapalat" w:cs="Sylfaen"/>
          <w:sz w:val="20"/>
          <w:lang w:val="hy-AM"/>
        </w:rPr>
        <w:t>ինչպես</w:t>
      </w:r>
      <w:r w:rsidRPr="006D2E03">
        <w:rPr>
          <w:rFonts w:ascii="GHEA Grapalat" w:hAnsi="GHEA Grapalat" w:cs="Sylfaen"/>
          <w:sz w:val="20"/>
          <w:lang w:val="af-ZA"/>
        </w:rPr>
        <w:t xml:space="preserve"> </w:t>
      </w:r>
      <w:r w:rsidRPr="00325AFF">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2C6EFEAD"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41994356"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lastRenderedPageBreak/>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7C061D" w:rsidRPr="007C061D">
        <w:rPr>
          <w:rFonts w:ascii="GHEA Grapalat" w:hAnsi="GHEA Grapalat" w:cs="Sylfaen"/>
          <w:i w:val="0"/>
          <w:szCs w:val="24"/>
          <w:lang w:val="af-ZA"/>
        </w:rPr>
        <w:t>հրավերը հրապարակելու օրվա դրությամբ ՀՀ Կենտրոնական բանկի կողմից հաստատվածփոխարժեքով։</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lastRenderedPageBreak/>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lastRenderedPageBreak/>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2"/>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22C47DA"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7C061D">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lastRenderedPageBreak/>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0ADE2E30" w14:textId="7E89D289"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p>
    <w:p w14:paraId="089EADE0" w14:textId="1076F7B5"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7C061D">
        <w:rPr>
          <w:rFonts w:ascii="GHEA Grapalat" w:hAnsi="GHEA Grapalat" w:cs="Arial"/>
          <w:sz w:val="20"/>
          <w:lang w:val="hy-AM"/>
        </w:rPr>
        <w:t>։</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77777777"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 xml:space="preserve">ն ապահովումը ենթակա է վերադարձման այդ </w:t>
      </w:r>
      <w:r w:rsidRPr="00EB5695">
        <w:rPr>
          <w:rFonts w:ascii="GHEA Grapalat" w:hAnsi="GHEA Grapalat" w:cs="Arial"/>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1C738BB"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7C061D" w:rsidRPr="006D2E03">
        <w:rPr>
          <w:rFonts w:ascii="GHEA Grapalat" w:hAnsi="GHEA Grapalat" w:cs="Sylfaen"/>
          <w:sz w:val="20"/>
          <w:lang w:val="hy-AM"/>
        </w:rPr>
        <w:t>տուժանքի</w:t>
      </w:r>
      <w:r w:rsidR="007C061D"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7C061D" w:rsidRPr="007C061D">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667BB819"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7C061D" w:rsidRPr="007C061D">
        <w:rPr>
          <w:rFonts w:ascii="GHEA Grapalat" w:hAnsi="GHEA Grapalat" w:cs="Sylfaen"/>
          <w:sz w:val="20"/>
          <w:lang w:val="hy-AM"/>
        </w:rPr>
        <w:t>20</w:t>
      </w:r>
      <w:r w:rsidRPr="00A71D81">
        <w:rPr>
          <w:rFonts w:ascii="GHEA Grapalat" w:hAnsi="GHEA Grapalat" w:cs="Sylfaen"/>
          <w:sz w:val="20"/>
          <w:lang w:val="hy-AM"/>
        </w:rPr>
        <w:t xml:space="preserve">-րդ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3549BC6E"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7C061D">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7C061D">
        <w:rPr>
          <w:rFonts w:ascii="GHEA Grapalat" w:hAnsi="GHEA Grapalat" w:cs="Sylfaen"/>
          <w:sz w:val="20"/>
          <w:lang w:val="hy-AM"/>
        </w:rPr>
        <w:t>րդ</w:t>
      </w:r>
      <w:r w:rsidRPr="00A71D81">
        <w:rPr>
          <w:rFonts w:ascii="GHEA Grapalat" w:hAnsi="GHEA Grapalat" w:cs="Sylfaen"/>
          <w:sz w:val="20"/>
          <w:lang w:val="af-ZA"/>
        </w:rPr>
        <w:t xml:space="preserve"> </w:t>
      </w:r>
      <w:r w:rsidRPr="007C061D">
        <w:rPr>
          <w:rFonts w:ascii="GHEA Grapalat" w:hAnsi="GHEA Grapalat" w:cs="Sylfaen"/>
          <w:sz w:val="20"/>
          <w:lang w:val="hy-AM"/>
        </w:rPr>
        <w:t>հոդվածի</w:t>
      </w:r>
      <w:r w:rsidRPr="00A71D81">
        <w:rPr>
          <w:rFonts w:ascii="GHEA Grapalat" w:hAnsi="GHEA Grapalat" w:cs="Sylfaen"/>
          <w:sz w:val="20"/>
          <w:lang w:val="af-ZA"/>
        </w:rPr>
        <w:t xml:space="preserve"> </w:t>
      </w:r>
      <w:r w:rsidRPr="007C061D">
        <w:rPr>
          <w:rFonts w:ascii="GHEA Grapalat" w:hAnsi="GHEA Grapalat" w:cs="Sylfaen"/>
          <w:sz w:val="20"/>
          <w:lang w:val="hy-AM"/>
        </w:rPr>
        <w:t>համաձայն</w:t>
      </w:r>
      <w:r w:rsidRPr="00A71D81">
        <w:rPr>
          <w:rFonts w:ascii="GHEA Grapalat" w:hAnsi="GHEA Grapalat" w:cs="Sylfaen"/>
          <w:sz w:val="20"/>
          <w:lang w:val="af-ZA"/>
        </w:rPr>
        <w:t xml:space="preserve">` </w:t>
      </w:r>
      <w:r w:rsidRPr="007C061D">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7C061D">
        <w:rPr>
          <w:rFonts w:ascii="GHEA Grapalat" w:hAnsi="GHEA Grapalat" w:cs="Sylfaen"/>
          <w:sz w:val="20"/>
          <w:lang w:val="hy-AM"/>
        </w:rPr>
        <w:t>սույն</w:t>
      </w:r>
      <w:r w:rsidRPr="00A71D81">
        <w:rPr>
          <w:rFonts w:ascii="GHEA Grapalat" w:hAnsi="GHEA Grapalat" w:cs="Sylfaen"/>
          <w:sz w:val="20"/>
          <w:lang w:val="af-ZA"/>
        </w:rPr>
        <w:t xml:space="preserve"> </w:t>
      </w:r>
      <w:r w:rsidRPr="007C061D">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7C061D">
        <w:rPr>
          <w:rFonts w:ascii="GHEA Grapalat" w:hAnsi="GHEA Grapalat" w:cs="Sylfaen"/>
          <w:sz w:val="20"/>
          <w:lang w:val="hy-AM"/>
        </w:rPr>
        <w:t>չկայացած</w:t>
      </w:r>
      <w:r w:rsidRPr="00A71D81">
        <w:rPr>
          <w:rFonts w:ascii="GHEA Grapalat" w:hAnsi="GHEA Grapalat" w:cs="Sylfaen"/>
          <w:sz w:val="20"/>
          <w:lang w:val="af-ZA"/>
        </w:rPr>
        <w:t xml:space="preserve"> </w:t>
      </w:r>
      <w:r w:rsidRPr="007C061D">
        <w:rPr>
          <w:rFonts w:ascii="GHEA Grapalat" w:hAnsi="GHEA Grapalat" w:cs="Sylfaen"/>
          <w:sz w:val="20"/>
          <w:lang w:val="hy-AM"/>
        </w:rPr>
        <w:t>է</w:t>
      </w:r>
      <w:r w:rsidRPr="00A71D81">
        <w:rPr>
          <w:rFonts w:ascii="GHEA Grapalat" w:hAnsi="GHEA Grapalat" w:cs="Sylfaen"/>
          <w:sz w:val="20"/>
          <w:lang w:val="af-ZA"/>
        </w:rPr>
        <w:t xml:space="preserve"> </w:t>
      </w:r>
      <w:r w:rsidRPr="007C061D">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7C061D">
        <w:rPr>
          <w:rFonts w:ascii="GHEA Grapalat" w:hAnsi="GHEA Grapalat" w:cs="Sylfaen"/>
          <w:sz w:val="20"/>
          <w:lang w:val="hy-AM"/>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lastRenderedPageBreak/>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3"/>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lastRenderedPageBreak/>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1720A5CE" w:rsidR="00096865" w:rsidRPr="00A71D81" w:rsidRDefault="007C061D" w:rsidP="00EF3662">
      <w:pPr>
        <w:pStyle w:val="aa"/>
        <w:ind w:right="-7"/>
        <w:jc w:val="center"/>
        <w:rPr>
          <w:rFonts w:ascii="GHEA Grapalat" w:hAnsi="GHEA Grapalat"/>
          <w:b/>
          <w:szCs w:val="22"/>
          <w:lang w:val="af-ZA"/>
        </w:rPr>
      </w:pPr>
      <w:r>
        <w:rPr>
          <w:rFonts w:ascii="GHEA Grapalat" w:hAnsi="GHEA Grapalat" w:cs="Sylfaen"/>
          <w:b/>
          <w:szCs w:val="22"/>
          <w:lang w:val="hy-AM"/>
        </w:rPr>
        <w:t>Գ Ն Ա Ն Շ Մ Ա Ն   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62453ADE" w14:textId="53A06BD5"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Cs w:val="22"/>
          <w:lang w:val="af-ZA"/>
        </w:rPr>
        <w:t xml:space="preserve"> </w:t>
      </w: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4"/>
      </w:r>
    </w:p>
    <w:p w14:paraId="678F3A56" w14:textId="4982619D"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564308A8"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7C061D">
        <w:rPr>
          <w:rFonts w:ascii="GHEA Grapalat" w:hAnsi="GHEA Grapalat"/>
          <w:sz w:val="20"/>
          <w:szCs w:val="20"/>
          <w:lang w:val="hy-AM"/>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1494D3FC"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9B377C">
        <w:rPr>
          <w:rFonts w:ascii="GHEA Grapalat" w:hAnsi="GHEA Grapalat"/>
          <w:b/>
          <w:lang w:val="es-ES"/>
        </w:rPr>
        <w:t>ՍՄ-ՏՀ-ԳՀԱՊՁԲ-25/10</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1AF06ADA" w:rsidR="00B2572B" w:rsidRPr="00A71D81" w:rsidRDefault="00577D28"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7397C143" w:rsidR="00B2572B" w:rsidRPr="00A71D81" w:rsidRDefault="00577D2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72933C7C" w:rsidR="00B2572B" w:rsidRPr="00A71D81" w:rsidRDefault="00843F54" w:rsidP="00EF3662">
      <w:pPr>
        <w:jc w:val="both"/>
        <w:rPr>
          <w:rFonts w:ascii="GHEA Grapalat" w:hAnsi="GHEA Grapalat"/>
          <w:sz w:val="22"/>
          <w:szCs w:val="22"/>
          <w:u w:val="single"/>
          <w:lang w:val="es-ES"/>
        </w:rPr>
      </w:pPr>
      <w:r>
        <w:rPr>
          <w:rFonts w:ascii="GHEA Grapalat" w:hAnsi="GHEA Grapalat"/>
          <w:sz w:val="22"/>
          <w:szCs w:val="22"/>
          <w:u w:val="single"/>
          <w:lang w:val="hy-AM"/>
        </w:rPr>
        <w:t>Տեղի համայնքապետարան</w:t>
      </w:r>
      <w:r w:rsidR="00B2572B" w:rsidRPr="00A71D81">
        <w:rPr>
          <w:rFonts w:ascii="GHEA Grapalat" w:hAnsi="GHEA Grapalat" w:cs="Sylfaen"/>
          <w:sz w:val="20"/>
          <w:szCs w:val="20"/>
          <w:lang w:val="es-ES"/>
        </w:rPr>
        <w:t>ի կողմից</w:t>
      </w:r>
      <w:r w:rsidR="00B2572B" w:rsidRPr="00A71D81">
        <w:rPr>
          <w:rFonts w:ascii="GHEA Grapalat" w:hAnsi="GHEA Grapalat"/>
          <w:sz w:val="22"/>
          <w:szCs w:val="22"/>
          <w:u w:val="single"/>
          <w:lang w:val="es-ES"/>
        </w:rPr>
        <w:t xml:space="preserve"> </w:t>
      </w:r>
      <w:r w:rsidR="00B2572B" w:rsidRPr="00A71D81">
        <w:rPr>
          <w:rFonts w:ascii="GHEA Grapalat" w:hAnsi="GHEA Grapalat"/>
          <w:lang w:val="es-ES"/>
        </w:rPr>
        <w:t>«</w:t>
      </w:r>
      <w:r w:rsidR="009B377C">
        <w:rPr>
          <w:rFonts w:ascii="GHEA Grapalat" w:hAnsi="GHEA Grapalat"/>
          <w:sz w:val="20"/>
          <w:szCs w:val="20"/>
          <w:lang w:val="es-ES"/>
        </w:rPr>
        <w:t>ՍՄ-ՏՀ-ԳՀԱՊՁԲ-25/10</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r w:rsidR="00B2572B" w:rsidRPr="00A71D81">
        <w:rPr>
          <w:rFonts w:ascii="GHEA Grapalat" w:hAnsi="GHEA Grapalat" w:cs="Sylfaen"/>
          <w:sz w:val="20"/>
          <w:szCs w:val="20"/>
          <w:lang w:val="es-ES"/>
        </w:rPr>
        <w:t>ծածկագրով հայտարարված</w:t>
      </w:r>
    </w:p>
    <w:p w14:paraId="6C6CED00" w14:textId="27974586" w:rsidR="00B2572B" w:rsidRPr="00A71D81" w:rsidRDefault="00577D28"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cs="Sylfaen"/>
          <w:sz w:val="20"/>
          <w:szCs w:val="20"/>
          <w:lang w:val="es-ES"/>
        </w:rPr>
        <w:t>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0E66561C"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9B377C">
        <w:rPr>
          <w:rFonts w:ascii="GHEA Grapalat" w:hAnsi="GHEA Grapalat" w:cs="Arial"/>
          <w:sz w:val="20"/>
          <w:szCs w:val="20"/>
          <w:lang w:val="es-ES"/>
        </w:rPr>
        <w:t>ՍՄ-ՏՀ-ԳՀԱՊՁԲ-25/10</w:t>
      </w:r>
      <w:r w:rsidRPr="00AE74A0">
        <w:rPr>
          <w:rFonts w:ascii="GHEA Grapalat" w:hAnsi="GHEA Grapalat" w:cs="Arial"/>
          <w:sz w:val="20"/>
          <w:szCs w:val="20"/>
          <w:lang w:val="es-ES"/>
        </w:rPr>
        <w:t xml:space="preserve">»*  ծածկագրով  </w:t>
      </w:r>
      <w:r w:rsidR="00577D28">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5"/>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78DF004F"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9B377C">
        <w:rPr>
          <w:rFonts w:ascii="GHEA Grapalat" w:hAnsi="GHEA Grapalat" w:cs="Sylfaen"/>
          <w:sz w:val="22"/>
          <w:szCs w:val="22"/>
          <w:lang w:val="hy-AM"/>
        </w:rPr>
        <w:t>ՍՄ-ՏՀ-ԳՀԱՊՁԲ-25/10</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577D28">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lastRenderedPageBreak/>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2BDC9B6E"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9B377C">
        <w:rPr>
          <w:rFonts w:ascii="GHEA Grapalat" w:hAnsi="GHEA Grapalat"/>
          <w:b/>
          <w:lang w:val="hy-AM"/>
        </w:rPr>
        <w:t>ՍՄ-ՏՀ-ԳՀԱՊՁԲ-25/10</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37875952" w:rsidR="000B1088" w:rsidRPr="00A71D81" w:rsidRDefault="00577D28"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401C606B"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9B377C">
        <w:rPr>
          <w:rFonts w:ascii="GHEA Grapalat" w:hAnsi="GHEA Grapalat" w:cs="Arial"/>
          <w:sz w:val="20"/>
          <w:szCs w:val="20"/>
          <w:lang w:val="es-ES"/>
        </w:rPr>
        <w:t>ՍՄ-ՏՀ-ԳՀԱՊՁԲ-25/10</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1A41D7DF"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577D28">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243795DF"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9B377C">
        <w:rPr>
          <w:rFonts w:ascii="GHEA Grapalat" w:hAnsi="GHEA Grapalat"/>
          <w:b/>
          <w:lang w:val="hy-AM"/>
        </w:rPr>
        <w:t>ՍՄ-ՏՀ-ԳՀԱՊՁԲ-25/10</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77E92940" w:rsidR="00BF1194" w:rsidRPr="00A71D81" w:rsidRDefault="00577D28"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6360385E" w14:textId="3227C998" w:rsidR="00BF1194" w:rsidRPr="00A71D81" w:rsidRDefault="00BF1194" w:rsidP="00E96CCC">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hAnsi="GHEA Grapalat"/>
        </w:rPr>
        <w:br w:type="page"/>
      </w: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22D50437" w:rsidR="00BF1194" w:rsidRPr="00A71D81" w:rsidRDefault="00BF1194" w:rsidP="00BF1194">
      <w:pPr>
        <w:rPr>
          <w:rFonts w:ascii="GHEA Grapalat" w:eastAsia="GHEA Grapalat" w:hAnsi="GHEA Grapalat" w:cs="GHEA Grapalat"/>
          <w:b/>
        </w:rPr>
      </w:pP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6C236A">
        <w:trPr>
          <w:trHeight w:val="68"/>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w:t>
      </w:r>
      <w:r w:rsidRPr="00A71D81">
        <w:rPr>
          <w:rFonts w:ascii="GHEA Grapalat" w:eastAsia="GHEA Grapalat" w:hAnsi="GHEA Grapalat" w:cs="GHEA Grapalat"/>
        </w:rPr>
        <w:lastRenderedPageBreak/>
        <w:t>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sidRPr="00A71D81">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A71D81">
        <w:rPr>
          <w:rFonts w:ascii="GHEA Grapalat" w:eastAsia="GHEA Grapalat" w:hAnsi="GHEA Grapalat" w:cs="GHEA Grapalat"/>
        </w:rPr>
        <w:t>կազմակերպությունների)»</w:t>
      </w:r>
      <w:proofErr w:type="gramEnd"/>
      <w:r w:rsidRPr="00A71D81">
        <w:rPr>
          <w:rFonts w:ascii="GHEA Grapalat" w:eastAsia="GHEA Grapalat" w:hAnsi="GHEA Grapalat" w:cs="GHEA Grapalat"/>
        </w:rPr>
        <w:t xml:space="preserve"> ենթաբաժինը լրացվում է, </w:t>
      </w:r>
      <w:r w:rsidRPr="00A71D81">
        <w:rPr>
          <w:rFonts w:ascii="GHEA Grapalat" w:eastAsia="GHEA Grapalat" w:hAnsi="GHEA Grapalat" w:cs="GHEA Grapalat"/>
        </w:rPr>
        <w:lastRenderedPageBreak/>
        <w:t>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A71D81">
        <w:rPr>
          <w:rFonts w:ascii="GHEA Grapalat" w:eastAsia="GHEA Grapalat" w:hAnsi="GHEA Grapalat" w:cs="GHEA Grapalat"/>
        </w:rPr>
        <w:t>մասնակցություն)։</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w:t>
      </w:r>
      <w:r w:rsidRPr="00A71D81">
        <w:rPr>
          <w:rFonts w:ascii="GHEA Grapalat" w:eastAsia="GHEA Grapalat" w:hAnsi="GHEA Grapalat" w:cs="GHEA Grapalat"/>
        </w:rPr>
        <w:lastRenderedPageBreak/>
        <w:t>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4" w:name="_heading=h.gjdgxs" w:colFirst="0" w:colLast="0"/>
      <w:bookmarkEnd w:id="4"/>
      <w:r w:rsidRPr="00A71D81">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A71D81">
        <w:rPr>
          <w:rFonts w:ascii="GHEA Grapalat" w:eastAsia="GHEA Grapalat" w:hAnsi="GHEA Grapalat" w:cs="GHEA Grapalat"/>
        </w:rPr>
        <w:t>համար)»</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7C7CD094"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9B377C">
        <w:rPr>
          <w:rFonts w:ascii="GHEA Grapalat" w:hAnsi="GHEA Grapalat"/>
          <w:b/>
          <w:lang w:val="hy-AM"/>
        </w:rPr>
        <w:t>ՍՄ-ՏՀ-ԳՀԱՊՁԲ-25/10</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296FE9CA" w:rsidR="00B2572B" w:rsidRPr="00A71D81" w:rsidRDefault="00577D28"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449DF49A"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9B377C">
        <w:rPr>
          <w:rFonts w:ascii="GHEA Grapalat" w:hAnsi="GHEA Grapalat" w:cs="Arial"/>
          <w:sz w:val="20"/>
          <w:szCs w:val="20"/>
          <w:lang w:val="es-ES"/>
        </w:rPr>
        <w:t>ՍՄ-ՏՀ-ԳՀԱՊՁԲ-25/10</w:t>
      </w:r>
      <w:r w:rsidRPr="00A71D81">
        <w:rPr>
          <w:rFonts w:ascii="GHEA Grapalat" w:hAnsi="GHEA Grapalat" w:cs="Arial"/>
          <w:sz w:val="20"/>
          <w:szCs w:val="20"/>
          <w:lang w:val="es-ES"/>
        </w:rPr>
        <w:t xml:space="preserve">»* ծածկագրով </w:t>
      </w:r>
      <w:r w:rsidR="00577D28">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5" w:name="_Hlk23147299"/>
      <w:r w:rsidRPr="00A71D81">
        <w:rPr>
          <w:rFonts w:ascii="GHEA Grapalat" w:hAnsi="GHEA Grapalat" w:cs="Sylfaen"/>
          <w:vertAlign w:val="superscript"/>
          <w:lang w:val="hy-AM"/>
        </w:rPr>
        <w:t xml:space="preserve">                                                                                     մասնակցի անվանումը</w:t>
      </w:r>
    </w:p>
    <w:bookmarkEnd w:id="5"/>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E96CCC"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E204BD" w:rsidRPr="00042969" w14:paraId="4E627CEE" w14:textId="77777777" w:rsidTr="00E117D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E204BD" w:rsidRPr="00A71D81" w:rsidRDefault="00E204BD" w:rsidP="00E204BD">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11F4C767" w:rsidR="00E204BD" w:rsidRPr="0071692A" w:rsidRDefault="00E204BD" w:rsidP="0071692A">
            <w:pPr>
              <w:rPr>
                <w:rFonts w:ascii="GHEA Grapalat" w:hAnsi="GHEA Grapalat"/>
                <w:sz w:val="18"/>
                <w:lang w:val="hy-AM"/>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24F01F9E" w14:textId="77777777" w:rsidR="00E204BD" w:rsidRPr="00A71D81" w:rsidRDefault="00E204BD" w:rsidP="00E204BD">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AF9B4E2" w14:textId="77777777" w:rsidR="00E204BD" w:rsidRPr="00A71D81" w:rsidRDefault="00E204BD" w:rsidP="00E204BD">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489D1CB1" w14:textId="77777777" w:rsidR="00E204BD" w:rsidRPr="00A71D81" w:rsidRDefault="00E204BD" w:rsidP="00E204BD">
            <w:pPr>
              <w:jc w:val="center"/>
              <w:rPr>
                <w:rFonts w:ascii="GHEA Grapalat" w:hAnsi="GHEA Grapalat"/>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3E23FA">
        <w:rPr>
          <w:rFonts w:ascii="GHEA Grapalat" w:hAnsi="GHEA Grapalat"/>
          <w:sz w:val="20"/>
          <w:lang w:val="es-ES"/>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325AFF">
        <w:rPr>
          <w:rFonts w:ascii="GHEA Grapalat" w:hAnsi="GHEA Grapalat"/>
          <w:sz w:val="20"/>
          <w:lang w:val="es-ES"/>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2BC2A8C"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5307DACA"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9B377C">
        <w:rPr>
          <w:rFonts w:ascii="GHEA Grapalat" w:hAnsi="GHEA Grapalat"/>
          <w:b/>
          <w:lang w:val="hy-AM"/>
        </w:rPr>
        <w:t>ՍՄ-ՏՀ-ԳՀԱՊՁԲ-25/10</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3ED19A54" w:rsidR="007862B1" w:rsidRPr="00A71D81" w:rsidRDefault="00577D28"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E0A5280" w14:textId="5FAC116C" w:rsidR="007862B1" w:rsidRPr="00C81362" w:rsidRDefault="007862B1" w:rsidP="00C81362">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r w:rsidRPr="00C81362">
        <w:rPr>
          <w:rFonts w:ascii="GHEA Grapalat" w:hAnsi="GHEA Grapalat" w:cs="GHEA Grapalat"/>
          <w:sz w:val="20"/>
          <w:szCs w:val="20"/>
          <w:lang w:val="pt-BR"/>
        </w:rPr>
        <w:t xml:space="preserve"> </w:t>
      </w:r>
    </w:p>
    <w:p w14:paraId="06105FEC" w14:textId="04617EC7" w:rsidR="00C81362" w:rsidRPr="00C81362" w:rsidRDefault="007862B1" w:rsidP="00C81362">
      <w:pPr>
        <w:numPr>
          <w:ilvl w:val="1"/>
          <w:numId w:val="7"/>
        </w:numPr>
        <w:ind w:left="0"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Ընկերությունը մասնակցում է </w:t>
      </w:r>
      <w:r w:rsidR="00843F54">
        <w:rPr>
          <w:rFonts w:ascii="GHEA Grapalat" w:hAnsi="GHEA Grapalat"/>
          <w:i/>
          <w:sz w:val="20"/>
          <w:szCs w:val="20"/>
          <w:lang w:val="hy-AM"/>
        </w:rPr>
        <w:t>Տեղի համայնքապետարան</w:t>
      </w:r>
      <w:r w:rsidR="00C81362" w:rsidRPr="004657F5">
        <w:rPr>
          <w:rFonts w:ascii="GHEA Grapalat" w:hAnsi="GHEA Grapalat"/>
          <w:i/>
          <w:sz w:val="20"/>
          <w:szCs w:val="20"/>
          <w:lang w:val="hy-AM"/>
        </w:rPr>
        <w:t>» ՀՈԱԿ</w:t>
      </w:r>
      <w:r w:rsidR="00C81362" w:rsidRPr="00A71D81">
        <w:rPr>
          <w:rFonts w:ascii="GHEA Grapalat" w:hAnsi="GHEA Grapalat" w:cs="GHEA Grapalat"/>
          <w:sz w:val="20"/>
          <w:szCs w:val="20"/>
          <w:lang w:val="pt-BR"/>
        </w:rPr>
        <w:t xml:space="preserve"> (այսուհետ` Պատվիրատու) կողմից </w:t>
      </w:r>
      <w:r w:rsidR="00C81362" w:rsidRPr="000B6636">
        <w:rPr>
          <w:rFonts w:ascii="GHEA Grapalat" w:hAnsi="GHEA Grapalat" w:cs="GHEA Grapalat"/>
          <w:sz w:val="20"/>
          <w:szCs w:val="20"/>
          <w:lang w:val="pt-BR"/>
        </w:rPr>
        <w:t xml:space="preserve">կազմակերպված` </w:t>
      </w:r>
      <w:r w:rsidR="009B377C">
        <w:rPr>
          <w:rFonts w:ascii="GHEA Grapalat" w:hAnsi="GHEA Grapalat"/>
          <w:i/>
          <w:sz w:val="20"/>
          <w:szCs w:val="20"/>
          <w:lang w:val="hy-AM"/>
        </w:rPr>
        <w:t>ՍՄ-ՏՀ-ԳՀԱՊՁԲ-25/10</w:t>
      </w:r>
      <w:r w:rsidRPr="00A71D81">
        <w:rPr>
          <w:rFonts w:ascii="GHEA Grapalat" w:hAnsi="GHEA Grapalat" w:cs="GHEA Grapalat"/>
          <w:sz w:val="20"/>
          <w:szCs w:val="20"/>
          <w:lang w:val="pt-BR"/>
        </w:rPr>
        <w:t xml:space="preserve"> ծածկագրով գնման ընթացակարգին:</w:t>
      </w:r>
    </w:p>
    <w:p w14:paraId="799FFC76" w14:textId="3FE9A8A7" w:rsidR="007862B1" w:rsidRPr="00A71D81" w:rsidRDefault="006E35C3" w:rsidP="00C81362">
      <w:pPr>
        <w:numPr>
          <w:ilvl w:val="1"/>
          <w:numId w:val="7"/>
        </w:numPr>
        <w:ind w:left="0"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lastRenderedPageBreak/>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25877" w:rsidRPr="00A71D81" w14:paraId="58FB1A24"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911CEBC" w:rsidR="00025877" w:rsidRPr="00A71D81" w:rsidRDefault="00025877" w:rsidP="00025877">
            <w:pPr>
              <w:rPr>
                <w:rFonts w:ascii="GHEA Grapalat" w:hAnsi="GHEA Grapalat" w:cs="Arial"/>
                <w:sz w:val="20"/>
                <w:szCs w:val="20"/>
              </w:rPr>
            </w:pPr>
            <w:r w:rsidRPr="002E7053">
              <w:rPr>
                <w:rFonts w:ascii="GHEA Grapalat" w:hAnsi="GHEA Grapalat" w:cs="Sylfaen"/>
                <w:sz w:val="20"/>
                <w:szCs w:val="20"/>
                <w:lang w:val="hy-AM"/>
              </w:rPr>
              <w:t>9</w:t>
            </w:r>
            <w:r w:rsidRPr="002E7053">
              <w:rPr>
                <w:rFonts w:ascii="GHEA Grapalat" w:hAnsi="GHEA Grapalat" w:cs="Sylfaen"/>
                <w:sz w:val="20"/>
                <w:szCs w:val="20"/>
              </w:rPr>
              <w:t>. Շահառու</w:t>
            </w:r>
            <w:r w:rsidRPr="002E7053">
              <w:rPr>
                <w:rFonts w:ascii="GHEA Grapalat" w:hAnsi="GHEA Grapalat" w:cs="Sylfaen"/>
                <w:sz w:val="20"/>
                <w:szCs w:val="20"/>
                <w:lang w:val="hy-AM"/>
              </w:rPr>
              <w:t>ի  անվանումը</w:t>
            </w:r>
            <w:r w:rsidRPr="002E7053">
              <w:rPr>
                <w:rFonts w:ascii="GHEA Grapalat" w:hAnsi="GHEA Grapalat" w:cs="Sylfaen"/>
                <w:sz w:val="20"/>
                <w:szCs w:val="20"/>
              </w:rPr>
              <w:t>,</w:t>
            </w:r>
            <w:r w:rsidRPr="002E7053">
              <w:rPr>
                <w:rFonts w:ascii="GHEA Grapalat" w:hAnsi="GHEA Grapalat" w:cs="Sylfaen"/>
                <w:sz w:val="20"/>
                <w:szCs w:val="20"/>
                <w:lang w:val="hy-AM"/>
              </w:rPr>
              <w:t xml:space="preserve"> կամ անուն ազգանուն </w:t>
            </w:r>
            <w:r w:rsidRPr="002E7053">
              <w:rPr>
                <w:rFonts w:ascii="GHEA Grapalat" w:hAnsi="GHEA Grapalat" w:cs="Arial"/>
                <w:sz w:val="20"/>
                <w:szCs w:val="20"/>
              </w:rPr>
              <w:t>`</w:t>
            </w:r>
            <w:r w:rsidRPr="002E7053">
              <w:rPr>
                <w:rFonts w:ascii="GHEA Grapalat" w:hAnsi="GHEA Grapalat" w:cs="Arial"/>
                <w:sz w:val="20"/>
                <w:szCs w:val="20"/>
                <w:lang w:val="hy-AM"/>
              </w:rPr>
              <w:t xml:space="preserve"> </w:t>
            </w:r>
            <w:r w:rsidR="00843F54">
              <w:rPr>
                <w:rFonts w:ascii="GHEA Grapalat" w:hAnsi="GHEA Grapalat"/>
                <w:i/>
                <w:sz w:val="20"/>
                <w:szCs w:val="20"/>
                <w:lang w:val="hy-AM"/>
              </w:rPr>
              <w:t>Տեղի համայնքապետարան</w:t>
            </w:r>
          </w:p>
        </w:tc>
      </w:tr>
      <w:tr w:rsidR="00025877" w:rsidRPr="00A71D81" w14:paraId="4E6BD5DE"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0427590D" w:rsidR="00025877" w:rsidRPr="00A71D81" w:rsidRDefault="00025877" w:rsidP="00025877">
            <w:pPr>
              <w:rPr>
                <w:rFonts w:ascii="GHEA Grapalat" w:hAnsi="GHEA Grapalat" w:cs="Sylfaen"/>
                <w:sz w:val="20"/>
                <w:szCs w:val="20"/>
                <w:lang w:val="ru-RU"/>
              </w:rPr>
            </w:pPr>
            <w:r w:rsidRPr="002E7053">
              <w:rPr>
                <w:rFonts w:ascii="GHEA Grapalat" w:hAnsi="GHEA Grapalat" w:cs="Sylfaen"/>
                <w:sz w:val="20"/>
                <w:szCs w:val="20"/>
                <w:lang w:val="ru-RU"/>
              </w:rPr>
              <w:t xml:space="preserve">10. </w:t>
            </w:r>
            <w:r w:rsidRPr="002E7053">
              <w:rPr>
                <w:rFonts w:ascii="GHEA Grapalat" w:hAnsi="GHEA Grapalat" w:cs="Sylfaen"/>
                <w:sz w:val="20"/>
                <w:szCs w:val="20"/>
              </w:rPr>
              <w:t xml:space="preserve"> Շահառուի</w:t>
            </w:r>
            <w:r w:rsidRPr="002E7053">
              <w:rPr>
                <w:rFonts w:ascii="GHEA Grapalat" w:hAnsi="GHEA Grapalat" w:cs="Arial"/>
                <w:sz w:val="20"/>
                <w:szCs w:val="20"/>
              </w:rPr>
              <w:t xml:space="preserve"> </w:t>
            </w:r>
            <w:r w:rsidRPr="002E7053">
              <w:rPr>
                <w:rFonts w:ascii="GHEA Grapalat" w:hAnsi="GHEA Grapalat" w:cs="Sylfaen"/>
                <w:sz w:val="20"/>
                <w:szCs w:val="20"/>
              </w:rPr>
              <w:t xml:space="preserve"> ՀԾՀ</w:t>
            </w:r>
            <w:r w:rsidRPr="002E7053">
              <w:rPr>
                <w:rFonts w:ascii="GHEA Grapalat" w:hAnsi="GHEA Grapalat" w:cs="Sylfaen"/>
                <w:sz w:val="20"/>
                <w:szCs w:val="20"/>
                <w:lang w:val="ru-RU"/>
              </w:rPr>
              <w:t xml:space="preserve"> (</w:t>
            </w:r>
            <w:r w:rsidRPr="002E7053">
              <w:rPr>
                <w:rFonts w:ascii="GHEA Grapalat" w:hAnsi="GHEA Grapalat" w:cs="Sylfaen"/>
                <w:sz w:val="20"/>
                <w:szCs w:val="20"/>
                <w:lang w:val="hy-AM"/>
              </w:rPr>
              <w:t>չի լրացվում</w:t>
            </w:r>
            <w:r w:rsidRPr="002E7053">
              <w:rPr>
                <w:rFonts w:ascii="GHEA Grapalat" w:hAnsi="GHEA Grapalat" w:cs="Sylfaen"/>
                <w:sz w:val="20"/>
                <w:szCs w:val="20"/>
                <w:lang w:val="ru-RU"/>
              </w:rPr>
              <w:t>)</w:t>
            </w:r>
          </w:p>
        </w:tc>
      </w:tr>
      <w:tr w:rsidR="00025877" w:rsidRPr="00A71D81" w14:paraId="6BEC7F57"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2119015" w:rsidR="00025877" w:rsidRPr="00A71D81" w:rsidRDefault="00025877" w:rsidP="00025877">
            <w:pPr>
              <w:rPr>
                <w:rFonts w:ascii="GHEA Grapalat" w:hAnsi="GHEA Grapalat" w:cs="Arial"/>
                <w:sz w:val="20"/>
                <w:szCs w:val="20"/>
              </w:rPr>
            </w:pPr>
            <w:r w:rsidRPr="002E7053">
              <w:rPr>
                <w:rFonts w:ascii="GHEA Grapalat" w:hAnsi="GHEA Grapalat" w:cs="Sylfaen"/>
                <w:sz w:val="20"/>
                <w:szCs w:val="20"/>
                <w:lang w:val="hy-AM"/>
              </w:rPr>
              <w:t>11</w:t>
            </w:r>
            <w:r w:rsidRPr="002E7053">
              <w:rPr>
                <w:rFonts w:ascii="GHEA Grapalat" w:hAnsi="GHEA Grapalat" w:cs="Sylfaen"/>
                <w:sz w:val="20"/>
                <w:szCs w:val="20"/>
              </w:rPr>
              <w:t>. Շահառուի</w:t>
            </w:r>
            <w:r w:rsidRPr="002E7053">
              <w:rPr>
                <w:rFonts w:ascii="GHEA Grapalat" w:hAnsi="GHEA Grapalat" w:cs="Arial"/>
                <w:sz w:val="20"/>
                <w:szCs w:val="20"/>
              </w:rPr>
              <w:t xml:space="preserve"> </w:t>
            </w:r>
            <w:r w:rsidRPr="002E7053">
              <w:rPr>
                <w:rFonts w:ascii="GHEA Grapalat" w:hAnsi="GHEA Grapalat" w:cs="Sylfaen"/>
                <w:sz w:val="20"/>
                <w:szCs w:val="20"/>
              </w:rPr>
              <w:t>ՀՎՀՀ</w:t>
            </w:r>
            <w:r w:rsidRPr="002E7053">
              <w:rPr>
                <w:rFonts w:ascii="GHEA Grapalat" w:hAnsi="GHEA Grapalat" w:cs="Arial"/>
                <w:sz w:val="20"/>
                <w:szCs w:val="20"/>
              </w:rPr>
              <w:t>`</w:t>
            </w:r>
            <w:r w:rsidRPr="002E7053">
              <w:rPr>
                <w:rFonts w:ascii="GHEA Grapalat" w:hAnsi="GHEA Grapalat" w:cs="Arial"/>
                <w:sz w:val="20"/>
                <w:szCs w:val="20"/>
                <w:lang w:val="hy-AM"/>
              </w:rPr>
              <w:t xml:space="preserve"> </w:t>
            </w:r>
            <w:r w:rsidR="009F47F4">
              <w:rPr>
                <w:rFonts w:ascii="GHEA Grapalat" w:hAnsi="GHEA Grapalat" w:cs="Arial"/>
                <w:sz w:val="20"/>
                <w:szCs w:val="20"/>
                <w:lang w:val="hy-AM"/>
              </w:rPr>
              <w:t>09215376</w:t>
            </w:r>
          </w:p>
        </w:tc>
      </w:tr>
      <w:tr w:rsidR="00025877" w:rsidRPr="00A71D81" w14:paraId="667B6930"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0E62092B" w:rsidR="00025877" w:rsidRPr="00A71D81" w:rsidRDefault="00025877" w:rsidP="00025877">
            <w:pPr>
              <w:rPr>
                <w:rFonts w:ascii="GHEA Grapalat" w:hAnsi="GHEA Grapalat" w:cs="Arial"/>
                <w:sz w:val="20"/>
                <w:szCs w:val="20"/>
              </w:rPr>
            </w:pPr>
            <w:r w:rsidRPr="002E7053">
              <w:rPr>
                <w:rFonts w:ascii="GHEA Grapalat" w:hAnsi="GHEA Grapalat" w:cs="Sylfaen"/>
                <w:sz w:val="20"/>
                <w:szCs w:val="20"/>
              </w:rPr>
              <w:t>1</w:t>
            </w:r>
            <w:r w:rsidRPr="002E7053">
              <w:rPr>
                <w:rFonts w:ascii="GHEA Grapalat" w:hAnsi="GHEA Grapalat" w:cs="Sylfaen"/>
                <w:sz w:val="20"/>
                <w:szCs w:val="20"/>
                <w:lang w:val="hy-AM"/>
              </w:rPr>
              <w:t>2</w:t>
            </w:r>
            <w:r w:rsidRPr="002E7053">
              <w:rPr>
                <w:rFonts w:ascii="GHEA Grapalat" w:hAnsi="GHEA Grapalat" w:cs="Sylfaen"/>
                <w:sz w:val="20"/>
                <w:szCs w:val="20"/>
              </w:rPr>
              <w:t>.</w:t>
            </w:r>
            <w:proofErr w:type="gramStart"/>
            <w:r w:rsidRPr="002E7053">
              <w:rPr>
                <w:rFonts w:ascii="GHEA Grapalat" w:hAnsi="GHEA Grapalat" w:cs="Sylfaen"/>
                <w:sz w:val="20"/>
                <w:szCs w:val="20"/>
              </w:rPr>
              <w:t>Շահառուի</w:t>
            </w:r>
            <w:r w:rsidRPr="002E7053">
              <w:rPr>
                <w:rFonts w:ascii="GHEA Grapalat" w:hAnsi="GHEA Grapalat" w:cs="Sylfaen"/>
                <w:sz w:val="20"/>
                <w:szCs w:val="20"/>
                <w:lang w:val="hy-AM"/>
              </w:rPr>
              <w:t>ն</w:t>
            </w:r>
            <w:r w:rsidRPr="002E7053">
              <w:rPr>
                <w:rFonts w:ascii="GHEA Grapalat" w:hAnsi="GHEA Grapalat" w:cs="Arial"/>
                <w:sz w:val="20"/>
                <w:szCs w:val="20"/>
              </w:rPr>
              <w:t xml:space="preserve"> </w:t>
            </w:r>
            <w:r w:rsidRPr="002E7053">
              <w:rPr>
                <w:rFonts w:ascii="GHEA Grapalat" w:hAnsi="GHEA Grapalat" w:cs="Sylfaen"/>
                <w:sz w:val="20"/>
                <w:szCs w:val="20"/>
                <w:lang w:val="hy-AM"/>
              </w:rPr>
              <w:t xml:space="preserve"> սպասարկող</w:t>
            </w:r>
            <w:proofErr w:type="gramEnd"/>
            <w:r w:rsidRPr="002E7053">
              <w:rPr>
                <w:rFonts w:ascii="GHEA Grapalat" w:hAnsi="GHEA Grapalat" w:cs="Sylfaen"/>
                <w:sz w:val="20"/>
                <w:szCs w:val="20"/>
                <w:lang w:val="hy-AM"/>
              </w:rPr>
              <w:t xml:space="preserve"> Ֆինանսական կազմակերպություն</w:t>
            </w:r>
            <w:r w:rsidRPr="002E7053">
              <w:rPr>
                <w:rFonts w:ascii="GHEA Grapalat" w:hAnsi="GHEA Grapalat" w:cs="Sylfaen"/>
                <w:sz w:val="20"/>
                <w:szCs w:val="20"/>
              </w:rPr>
              <w:t xml:space="preserve"> (բանկ)</w:t>
            </w:r>
            <w:r w:rsidRPr="002E7053">
              <w:rPr>
                <w:rFonts w:ascii="GHEA Grapalat" w:hAnsi="GHEA Grapalat" w:cs="Arial"/>
                <w:sz w:val="20"/>
                <w:szCs w:val="20"/>
              </w:rPr>
              <w:t>`</w:t>
            </w:r>
            <w:r w:rsidRPr="002E7053">
              <w:rPr>
                <w:rFonts w:ascii="GHEA Grapalat" w:hAnsi="GHEA Grapalat" w:cs="Arial"/>
                <w:sz w:val="20"/>
                <w:szCs w:val="20"/>
                <w:lang w:val="hy-AM"/>
              </w:rPr>
              <w:t xml:space="preserve">  </w:t>
            </w:r>
            <w:r w:rsidR="009F47F4">
              <w:rPr>
                <w:rFonts w:ascii="GHEA Grapalat" w:hAnsi="GHEA Grapalat" w:cs="Arial"/>
                <w:sz w:val="20"/>
                <w:szCs w:val="20"/>
                <w:lang w:val="hy-AM"/>
              </w:rPr>
              <w:t>ՀՀ ֆին. նախ. գործառնական վարչություն</w:t>
            </w:r>
          </w:p>
        </w:tc>
      </w:tr>
      <w:tr w:rsidR="00025877" w:rsidRPr="00A71D81" w14:paraId="59263A87"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4D3A2E0B" w:rsidR="00025877" w:rsidRPr="00A71D81" w:rsidRDefault="00025877" w:rsidP="00025877">
            <w:pPr>
              <w:rPr>
                <w:rFonts w:ascii="GHEA Grapalat" w:hAnsi="GHEA Grapalat" w:cs="Arial"/>
                <w:sz w:val="20"/>
                <w:szCs w:val="20"/>
              </w:rPr>
            </w:pPr>
            <w:r w:rsidRPr="002E7053">
              <w:rPr>
                <w:rFonts w:ascii="GHEA Grapalat" w:hAnsi="GHEA Grapalat" w:cs="Sylfaen"/>
                <w:sz w:val="20"/>
                <w:szCs w:val="20"/>
              </w:rPr>
              <w:t>1</w:t>
            </w:r>
            <w:r w:rsidRPr="002E7053">
              <w:rPr>
                <w:rFonts w:ascii="GHEA Grapalat" w:hAnsi="GHEA Grapalat" w:cs="Sylfaen"/>
                <w:sz w:val="20"/>
                <w:szCs w:val="20"/>
                <w:lang w:val="hy-AM"/>
              </w:rPr>
              <w:t>3</w:t>
            </w:r>
            <w:r w:rsidRPr="002E7053">
              <w:rPr>
                <w:rFonts w:ascii="GHEA Grapalat" w:hAnsi="GHEA Grapalat" w:cs="Sylfaen"/>
                <w:sz w:val="20"/>
                <w:szCs w:val="20"/>
              </w:rPr>
              <w:t>.Շահառուի</w:t>
            </w:r>
            <w:r w:rsidRPr="002E7053">
              <w:rPr>
                <w:rFonts w:ascii="GHEA Grapalat" w:hAnsi="GHEA Grapalat" w:cs="Arial"/>
                <w:sz w:val="20"/>
                <w:szCs w:val="20"/>
              </w:rPr>
              <w:t xml:space="preserve"> </w:t>
            </w:r>
            <w:r w:rsidRPr="002E7053">
              <w:rPr>
                <w:rFonts w:ascii="GHEA Grapalat" w:hAnsi="GHEA Grapalat" w:cs="Sylfaen"/>
                <w:sz w:val="20"/>
                <w:szCs w:val="20"/>
              </w:rPr>
              <w:t>հաշվի</w:t>
            </w:r>
            <w:r w:rsidRPr="002E7053">
              <w:rPr>
                <w:rFonts w:ascii="GHEA Grapalat" w:hAnsi="GHEA Grapalat" w:cs="Arial"/>
                <w:sz w:val="20"/>
                <w:szCs w:val="20"/>
              </w:rPr>
              <w:t xml:space="preserve"> </w:t>
            </w:r>
            <w:r w:rsidRPr="002E7053">
              <w:rPr>
                <w:rFonts w:ascii="GHEA Grapalat" w:hAnsi="GHEA Grapalat" w:cs="Sylfaen"/>
                <w:sz w:val="20"/>
                <w:szCs w:val="20"/>
              </w:rPr>
              <w:t>համարը</w:t>
            </w:r>
            <w:r w:rsidRPr="002E7053">
              <w:rPr>
                <w:rFonts w:ascii="GHEA Grapalat" w:hAnsi="GHEA Grapalat" w:cs="Arial"/>
                <w:sz w:val="20"/>
                <w:szCs w:val="20"/>
              </w:rPr>
              <w:t xml:space="preserve"> (</w:t>
            </w:r>
            <w:r w:rsidRPr="002E7053">
              <w:rPr>
                <w:rFonts w:ascii="GHEA Grapalat" w:hAnsi="GHEA Grapalat" w:cs="Sylfaen"/>
                <w:sz w:val="20"/>
                <w:szCs w:val="20"/>
              </w:rPr>
              <w:t>հշ</w:t>
            </w:r>
            <w:r w:rsidRPr="002E7053">
              <w:rPr>
                <w:rFonts w:ascii="GHEA Grapalat" w:hAnsi="GHEA Grapalat" w:cs="Arial"/>
                <w:sz w:val="20"/>
                <w:szCs w:val="20"/>
              </w:rPr>
              <w:t>.N)</w:t>
            </w:r>
            <w:r w:rsidRPr="002E7053">
              <w:rPr>
                <w:rFonts w:ascii="GHEA Grapalat" w:hAnsi="GHEA Grapalat" w:cs="Arial"/>
                <w:sz w:val="20"/>
                <w:szCs w:val="20"/>
                <w:lang w:val="hy-AM"/>
              </w:rPr>
              <w:t xml:space="preserve"> </w:t>
            </w:r>
            <w:r w:rsidR="009F47F4">
              <w:rPr>
                <w:rFonts w:ascii="GHEA Grapalat" w:hAnsi="GHEA Grapalat"/>
                <w:b/>
                <w:sz w:val="20"/>
                <w:szCs w:val="20"/>
                <w:lang w:val="hy-AM"/>
              </w:rPr>
              <w:t>-----------------------------</w:t>
            </w:r>
          </w:p>
        </w:tc>
      </w:tr>
      <w:tr w:rsidR="00595213" w:rsidRPr="00A71D81" w14:paraId="5EDDA84E"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BC6616">
        <w:trPr>
          <w:trHeight w:val="20"/>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BC6616">
        <w:trPr>
          <w:trHeight w:val="2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BC6616">
        <w:trPr>
          <w:trHeight w:val="20"/>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BC6616">
        <w:trPr>
          <w:trHeight w:val="20"/>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BC6616">
        <w:trPr>
          <w:trHeight w:val="20"/>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E96CCC"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E96CCC"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E96CCC"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E96CCC"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E96CCC"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60672EEC" w:rsidR="00631658" w:rsidRPr="00A71D81" w:rsidRDefault="00631658" w:rsidP="00B17D2B">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lastRenderedPageBreak/>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36F50A5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9B377C">
        <w:rPr>
          <w:rFonts w:ascii="GHEA Grapalat" w:hAnsi="GHEA Grapalat" w:cs="Sylfaen"/>
          <w:b/>
          <w:lang w:val="hy-AM"/>
        </w:rPr>
        <w:t>ՍՄ-ՏՀ-ԳՀԱՊՁԲ-25/10</w:t>
      </w:r>
      <w:r w:rsidRPr="00A71D81">
        <w:rPr>
          <w:rFonts w:ascii="GHEA Grapalat" w:hAnsi="GHEA Grapalat" w:cs="Sylfaen"/>
          <w:b/>
          <w:lang w:val="hy-AM"/>
        </w:rPr>
        <w:t>»*  ծածկագրով</w:t>
      </w:r>
    </w:p>
    <w:p w14:paraId="5BE6F7DC" w14:textId="68CB3E8C" w:rsidR="00631658" w:rsidRPr="00A71D81" w:rsidRDefault="00577D28"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6518AF4" w14:textId="5099711A" w:rsidR="00631658" w:rsidRPr="00A71D81" w:rsidRDefault="00631658" w:rsidP="0068175C">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843F54">
        <w:rPr>
          <w:rFonts w:ascii="GHEA Grapalat" w:hAnsi="GHEA Grapalat" w:cs="GHEA Grapalat"/>
          <w:sz w:val="20"/>
          <w:szCs w:val="20"/>
          <w:lang w:val="pt-BR"/>
        </w:rPr>
        <w:t>Տեղի համայնքապետարան</w:t>
      </w:r>
      <w:r w:rsidR="0068175C">
        <w:rPr>
          <w:rFonts w:ascii="GHEA Grapalat" w:hAnsi="GHEA Grapalat" w:cs="GHEA Grapalat"/>
          <w:sz w:val="20"/>
          <w:szCs w:val="20"/>
          <w:lang w:val="hy-AM"/>
        </w:rPr>
        <w:t>–ի</w:t>
      </w:r>
      <w:r w:rsidR="0068175C" w:rsidRPr="00A71D81">
        <w:rPr>
          <w:rFonts w:ascii="GHEA Grapalat" w:hAnsi="GHEA Grapalat" w:cs="GHEA Grapalat"/>
          <w:sz w:val="20"/>
          <w:szCs w:val="20"/>
          <w:lang w:val="pt-BR"/>
        </w:rPr>
        <w:t xml:space="preserve">  (այսուհետ` Պատվիրատու) կողմից կազմակերպված` </w:t>
      </w:r>
      <w:r w:rsidR="009B377C">
        <w:rPr>
          <w:rFonts w:ascii="GHEA Grapalat" w:hAnsi="GHEA Grapalat"/>
          <w:i/>
          <w:sz w:val="20"/>
          <w:szCs w:val="20"/>
          <w:lang w:val="hy-AM"/>
        </w:rPr>
        <w:t>ՍՄ-ՏՀ-ԳՀԱՊՁԲ-25/10</w:t>
      </w:r>
      <w:r w:rsidRPr="00A71D81">
        <w:rPr>
          <w:rFonts w:ascii="GHEA Grapalat" w:hAnsi="GHEA Grapalat" w:cs="GHEA Grapalat"/>
          <w:sz w:val="20"/>
          <w:szCs w:val="20"/>
          <w:lang w:val="pt-BR"/>
        </w:rPr>
        <w:t xml:space="preserve">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BC6616" w:rsidRPr="00A71D81" w14:paraId="0D43874F"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289E372" w:rsidR="00BC6616" w:rsidRPr="00A71D81" w:rsidRDefault="00BC6616" w:rsidP="00BC6616">
            <w:pPr>
              <w:rPr>
                <w:rFonts w:ascii="GHEA Grapalat" w:hAnsi="GHEA Grapalat" w:cs="Arial"/>
                <w:sz w:val="20"/>
                <w:szCs w:val="20"/>
              </w:rPr>
            </w:pPr>
            <w:r w:rsidRPr="002E7053">
              <w:rPr>
                <w:rFonts w:ascii="GHEA Grapalat" w:hAnsi="GHEA Grapalat" w:cs="Sylfaen"/>
                <w:sz w:val="20"/>
                <w:szCs w:val="20"/>
                <w:lang w:val="hy-AM"/>
              </w:rPr>
              <w:t>9</w:t>
            </w:r>
            <w:r w:rsidRPr="002E7053">
              <w:rPr>
                <w:rFonts w:ascii="GHEA Grapalat" w:hAnsi="GHEA Grapalat" w:cs="Sylfaen"/>
                <w:sz w:val="20"/>
                <w:szCs w:val="20"/>
              </w:rPr>
              <w:t>. Շահառու</w:t>
            </w:r>
            <w:r w:rsidRPr="002E7053">
              <w:rPr>
                <w:rFonts w:ascii="GHEA Grapalat" w:hAnsi="GHEA Grapalat" w:cs="Sylfaen"/>
                <w:sz w:val="20"/>
                <w:szCs w:val="20"/>
                <w:lang w:val="hy-AM"/>
              </w:rPr>
              <w:t>ի  անվանումը</w:t>
            </w:r>
            <w:r w:rsidRPr="002E7053">
              <w:rPr>
                <w:rFonts w:ascii="GHEA Grapalat" w:hAnsi="GHEA Grapalat" w:cs="Sylfaen"/>
                <w:sz w:val="20"/>
                <w:szCs w:val="20"/>
              </w:rPr>
              <w:t>,</w:t>
            </w:r>
            <w:r w:rsidRPr="002E7053">
              <w:rPr>
                <w:rFonts w:ascii="GHEA Grapalat" w:hAnsi="GHEA Grapalat" w:cs="Sylfaen"/>
                <w:sz w:val="20"/>
                <w:szCs w:val="20"/>
                <w:lang w:val="hy-AM"/>
              </w:rPr>
              <w:t xml:space="preserve"> կամ անուն ազգանուն </w:t>
            </w:r>
            <w:r w:rsidRPr="002E7053">
              <w:rPr>
                <w:rFonts w:ascii="GHEA Grapalat" w:hAnsi="GHEA Grapalat" w:cs="Arial"/>
                <w:sz w:val="20"/>
                <w:szCs w:val="20"/>
              </w:rPr>
              <w:t>`</w:t>
            </w:r>
            <w:r w:rsidRPr="002E7053">
              <w:rPr>
                <w:rFonts w:ascii="GHEA Grapalat" w:hAnsi="GHEA Grapalat" w:cs="Arial"/>
                <w:sz w:val="20"/>
                <w:szCs w:val="20"/>
                <w:lang w:val="hy-AM"/>
              </w:rPr>
              <w:t xml:space="preserve"> </w:t>
            </w:r>
            <w:r w:rsidR="00843F54">
              <w:rPr>
                <w:rFonts w:ascii="GHEA Grapalat" w:hAnsi="GHEA Grapalat"/>
                <w:i/>
                <w:sz w:val="20"/>
                <w:szCs w:val="20"/>
                <w:lang w:val="hy-AM"/>
              </w:rPr>
              <w:t>Տեղի համայնքապետարան</w:t>
            </w:r>
          </w:p>
        </w:tc>
      </w:tr>
      <w:tr w:rsidR="00BC6616" w:rsidRPr="00A71D81" w14:paraId="159F8BB8"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036C9C1F" w:rsidR="00BC6616" w:rsidRPr="00A71D81" w:rsidRDefault="00BC6616" w:rsidP="00BC6616">
            <w:pPr>
              <w:rPr>
                <w:rFonts w:ascii="GHEA Grapalat" w:hAnsi="GHEA Grapalat" w:cs="Sylfaen"/>
                <w:sz w:val="20"/>
                <w:szCs w:val="20"/>
                <w:lang w:val="ru-RU"/>
              </w:rPr>
            </w:pPr>
            <w:r w:rsidRPr="002E7053">
              <w:rPr>
                <w:rFonts w:ascii="GHEA Grapalat" w:hAnsi="GHEA Grapalat" w:cs="Sylfaen"/>
                <w:sz w:val="20"/>
                <w:szCs w:val="20"/>
                <w:lang w:val="ru-RU"/>
              </w:rPr>
              <w:t xml:space="preserve">10. </w:t>
            </w:r>
            <w:r w:rsidRPr="002E7053">
              <w:rPr>
                <w:rFonts w:ascii="GHEA Grapalat" w:hAnsi="GHEA Grapalat" w:cs="Sylfaen"/>
                <w:sz w:val="20"/>
                <w:szCs w:val="20"/>
              </w:rPr>
              <w:t xml:space="preserve"> Շահառուի</w:t>
            </w:r>
            <w:r w:rsidRPr="002E7053">
              <w:rPr>
                <w:rFonts w:ascii="GHEA Grapalat" w:hAnsi="GHEA Grapalat" w:cs="Arial"/>
                <w:sz w:val="20"/>
                <w:szCs w:val="20"/>
              </w:rPr>
              <w:t xml:space="preserve"> </w:t>
            </w:r>
            <w:r w:rsidRPr="002E7053">
              <w:rPr>
                <w:rFonts w:ascii="GHEA Grapalat" w:hAnsi="GHEA Grapalat" w:cs="Sylfaen"/>
                <w:sz w:val="20"/>
                <w:szCs w:val="20"/>
              </w:rPr>
              <w:t xml:space="preserve"> ՀԾՀ</w:t>
            </w:r>
            <w:r w:rsidRPr="002E7053">
              <w:rPr>
                <w:rFonts w:ascii="GHEA Grapalat" w:hAnsi="GHEA Grapalat" w:cs="Sylfaen"/>
                <w:sz w:val="20"/>
                <w:szCs w:val="20"/>
                <w:lang w:val="ru-RU"/>
              </w:rPr>
              <w:t xml:space="preserve"> (</w:t>
            </w:r>
            <w:r w:rsidRPr="002E7053">
              <w:rPr>
                <w:rFonts w:ascii="GHEA Grapalat" w:hAnsi="GHEA Grapalat" w:cs="Sylfaen"/>
                <w:sz w:val="20"/>
                <w:szCs w:val="20"/>
                <w:lang w:val="hy-AM"/>
              </w:rPr>
              <w:t>չի լրացվում</w:t>
            </w:r>
            <w:r w:rsidRPr="002E7053">
              <w:rPr>
                <w:rFonts w:ascii="GHEA Grapalat" w:hAnsi="GHEA Grapalat" w:cs="Sylfaen"/>
                <w:sz w:val="20"/>
                <w:szCs w:val="20"/>
                <w:lang w:val="ru-RU"/>
              </w:rPr>
              <w:t>)</w:t>
            </w:r>
          </w:p>
        </w:tc>
      </w:tr>
      <w:tr w:rsidR="00BC6616" w:rsidRPr="00A71D81" w14:paraId="6F6005A9"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4C01455E" w:rsidR="00BC6616" w:rsidRPr="00A71D81" w:rsidRDefault="00BC6616" w:rsidP="00BC6616">
            <w:pPr>
              <w:rPr>
                <w:rFonts w:ascii="GHEA Grapalat" w:hAnsi="GHEA Grapalat" w:cs="Arial"/>
                <w:sz w:val="20"/>
                <w:szCs w:val="20"/>
              </w:rPr>
            </w:pPr>
            <w:r w:rsidRPr="002E7053">
              <w:rPr>
                <w:rFonts w:ascii="GHEA Grapalat" w:hAnsi="GHEA Grapalat" w:cs="Sylfaen"/>
                <w:sz w:val="20"/>
                <w:szCs w:val="20"/>
                <w:lang w:val="hy-AM"/>
              </w:rPr>
              <w:t>11</w:t>
            </w:r>
            <w:r w:rsidRPr="002E7053">
              <w:rPr>
                <w:rFonts w:ascii="GHEA Grapalat" w:hAnsi="GHEA Grapalat" w:cs="Sylfaen"/>
                <w:sz w:val="20"/>
                <w:szCs w:val="20"/>
              </w:rPr>
              <w:t>. Շահառուի</w:t>
            </w:r>
            <w:r w:rsidRPr="002E7053">
              <w:rPr>
                <w:rFonts w:ascii="GHEA Grapalat" w:hAnsi="GHEA Grapalat" w:cs="Arial"/>
                <w:sz w:val="20"/>
                <w:szCs w:val="20"/>
              </w:rPr>
              <w:t xml:space="preserve"> </w:t>
            </w:r>
            <w:r w:rsidRPr="002E7053">
              <w:rPr>
                <w:rFonts w:ascii="GHEA Grapalat" w:hAnsi="GHEA Grapalat" w:cs="Sylfaen"/>
                <w:sz w:val="20"/>
                <w:szCs w:val="20"/>
              </w:rPr>
              <w:t>ՀՎՀՀ</w:t>
            </w:r>
            <w:r w:rsidRPr="002E7053">
              <w:rPr>
                <w:rFonts w:ascii="GHEA Grapalat" w:hAnsi="GHEA Grapalat" w:cs="Arial"/>
                <w:sz w:val="20"/>
                <w:szCs w:val="20"/>
              </w:rPr>
              <w:t>`</w:t>
            </w:r>
            <w:r w:rsidRPr="002E7053">
              <w:rPr>
                <w:rFonts w:ascii="GHEA Grapalat" w:hAnsi="GHEA Grapalat" w:cs="Arial"/>
                <w:sz w:val="20"/>
                <w:szCs w:val="20"/>
                <w:lang w:val="hy-AM"/>
              </w:rPr>
              <w:t xml:space="preserve"> </w:t>
            </w:r>
            <w:r w:rsidR="009F47F4">
              <w:rPr>
                <w:rFonts w:ascii="GHEA Grapalat" w:hAnsi="GHEA Grapalat" w:cs="Arial"/>
                <w:sz w:val="20"/>
                <w:szCs w:val="20"/>
                <w:lang w:val="hy-AM"/>
              </w:rPr>
              <w:t>09215376</w:t>
            </w:r>
          </w:p>
        </w:tc>
      </w:tr>
      <w:tr w:rsidR="00BC6616" w:rsidRPr="00A71D81" w14:paraId="3818231B"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A71D1A6" w:rsidR="00BC6616" w:rsidRPr="00A71D81" w:rsidRDefault="00BC6616" w:rsidP="00BC6616">
            <w:pPr>
              <w:rPr>
                <w:rFonts w:ascii="GHEA Grapalat" w:hAnsi="GHEA Grapalat" w:cs="Arial"/>
                <w:sz w:val="20"/>
                <w:szCs w:val="20"/>
              </w:rPr>
            </w:pPr>
            <w:r w:rsidRPr="002E7053">
              <w:rPr>
                <w:rFonts w:ascii="GHEA Grapalat" w:hAnsi="GHEA Grapalat" w:cs="Sylfaen"/>
                <w:sz w:val="20"/>
                <w:szCs w:val="20"/>
              </w:rPr>
              <w:t>1</w:t>
            </w:r>
            <w:r w:rsidRPr="002E7053">
              <w:rPr>
                <w:rFonts w:ascii="GHEA Grapalat" w:hAnsi="GHEA Grapalat" w:cs="Sylfaen"/>
                <w:sz w:val="20"/>
                <w:szCs w:val="20"/>
                <w:lang w:val="hy-AM"/>
              </w:rPr>
              <w:t>2</w:t>
            </w:r>
            <w:r w:rsidRPr="002E7053">
              <w:rPr>
                <w:rFonts w:ascii="GHEA Grapalat" w:hAnsi="GHEA Grapalat" w:cs="Sylfaen"/>
                <w:sz w:val="20"/>
                <w:szCs w:val="20"/>
              </w:rPr>
              <w:t>.</w:t>
            </w:r>
            <w:proofErr w:type="gramStart"/>
            <w:r w:rsidRPr="002E7053">
              <w:rPr>
                <w:rFonts w:ascii="GHEA Grapalat" w:hAnsi="GHEA Grapalat" w:cs="Sylfaen"/>
                <w:sz w:val="20"/>
                <w:szCs w:val="20"/>
              </w:rPr>
              <w:t>Շահառուի</w:t>
            </w:r>
            <w:r w:rsidRPr="002E7053">
              <w:rPr>
                <w:rFonts w:ascii="GHEA Grapalat" w:hAnsi="GHEA Grapalat" w:cs="Sylfaen"/>
                <w:sz w:val="20"/>
                <w:szCs w:val="20"/>
                <w:lang w:val="hy-AM"/>
              </w:rPr>
              <w:t>ն</w:t>
            </w:r>
            <w:r w:rsidRPr="002E7053">
              <w:rPr>
                <w:rFonts w:ascii="GHEA Grapalat" w:hAnsi="GHEA Grapalat" w:cs="Arial"/>
                <w:sz w:val="20"/>
                <w:szCs w:val="20"/>
              </w:rPr>
              <w:t xml:space="preserve"> </w:t>
            </w:r>
            <w:r w:rsidRPr="002E7053">
              <w:rPr>
                <w:rFonts w:ascii="GHEA Grapalat" w:hAnsi="GHEA Grapalat" w:cs="Sylfaen"/>
                <w:sz w:val="20"/>
                <w:szCs w:val="20"/>
                <w:lang w:val="hy-AM"/>
              </w:rPr>
              <w:t xml:space="preserve"> սպասարկող</w:t>
            </w:r>
            <w:proofErr w:type="gramEnd"/>
            <w:r w:rsidRPr="002E7053">
              <w:rPr>
                <w:rFonts w:ascii="GHEA Grapalat" w:hAnsi="GHEA Grapalat" w:cs="Sylfaen"/>
                <w:sz w:val="20"/>
                <w:szCs w:val="20"/>
                <w:lang w:val="hy-AM"/>
              </w:rPr>
              <w:t xml:space="preserve"> Ֆինանսական կազմակերպություն</w:t>
            </w:r>
            <w:r w:rsidRPr="002E7053">
              <w:rPr>
                <w:rFonts w:ascii="GHEA Grapalat" w:hAnsi="GHEA Grapalat" w:cs="Sylfaen"/>
                <w:sz w:val="20"/>
                <w:szCs w:val="20"/>
              </w:rPr>
              <w:t xml:space="preserve"> (բանկ)</w:t>
            </w:r>
            <w:r w:rsidRPr="002E7053">
              <w:rPr>
                <w:rFonts w:ascii="GHEA Grapalat" w:hAnsi="GHEA Grapalat" w:cs="Arial"/>
                <w:sz w:val="20"/>
                <w:szCs w:val="20"/>
              </w:rPr>
              <w:t>`</w:t>
            </w:r>
            <w:r w:rsidRPr="002E7053">
              <w:rPr>
                <w:rFonts w:ascii="GHEA Grapalat" w:hAnsi="GHEA Grapalat" w:cs="Arial"/>
                <w:sz w:val="20"/>
                <w:szCs w:val="20"/>
                <w:lang w:val="hy-AM"/>
              </w:rPr>
              <w:t xml:space="preserve">  </w:t>
            </w:r>
            <w:r w:rsidR="009F47F4">
              <w:rPr>
                <w:rFonts w:ascii="GHEA Grapalat" w:hAnsi="GHEA Grapalat" w:cs="Arial"/>
                <w:sz w:val="20"/>
                <w:szCs w:val="20"/>
                <w:lang w:val="hy-AM"/>
              </w:rPr>
              <w:t>ՀՀ ֆին. նախ. գործառնական վարչություն</w:t>
            </w:r>
          </w:p>
        </w:tc>
      </w:tr>
      <w:tr w:rsidR="00BC6616" w:rsidRPr="00A71D81" w14:paraId="6DA6ABBD"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F2B81B2" w:rsidR="00BC6616" w:rsidRPr="00A71D81" w:rsidRDefault="00BC6616" w:rsidP="00BC6616">
            <w:pPr>
              <w:rPr>
                <w:rFonts w:ascii="GHEA Grapalat" w:hAnsi="GHEA Grapalat" w:cs="Arial"/>
                <w:sz w:val="20"/>
                <w:szCs w:val="20"/>
              </w:rPr>
            </w:pPr>
            <w:r w:rsidRPr="002E7053">
              <w:rPr>
                <w:rFonts w:ascii="GHEA Grapalat" w:hAnsi="GHEA Grapalat" w:cs="Sylfaen"/>
                <w:sz w:val="20"/>
                <w:szCs w:val="20"/>
              </w:rPr>
              <w:t>1</w:t>
            </w:r>
            <w:r w:rsidRPr="002E7053">
              <w:rPr>
                <w:rFonts w:ascii="GHEA Grapalat" w:hAnsi="GHEA Grapalat" w:cs="Sylfaen"/>
                <w:sz w:val="20"/>
                <w:szCs w:val="20"/>
                <w:lang w:val="hy-AM"/>
              </w:rPr>
              <w:t>3</w:t>
            </w:r>
            <w:r w:rsidRPr="002E7053">
              <w:rPr>
                <w:rFonts w:ascii="GHEA Grapalat" w:hAnsi="GHEA Grapalat" w:cs="Sylfaen"/>
                <w:sz w:val="20"/>
                <w:szCs w:val="20"/>
              </w:rPr>
              <w:t>.Շահառուի</w:t>
            </w:r>
            <w:r w:rsidRPr="002E7053">
              <w:rPr>
                <w:rFonts w:ascii="GHEA Grapalat" w:hAnsi="GHEA Grapalat" w:cs="Arial"/>
                <w:sz w:val="20"/>
                <w:szCs w:val="20"/>
              </w:rPr>
              <w:t xml:space="preserve"> </w:t>
            </w:r>
            <w:r w:rsidRPr="002E7053">
              <w:rPr>
                <w:rFonts w:ascii="GHEA Grapalat" w:hAnsi="GHEA Grapalat" w:cs="Sylfaen"/>
                <w:sz w:val="20"/>
                <w:szCs w:val="20"/>
              </w:rPr>
              <w:t>հաշվի</w:t>
            </w:r>
            <w:r w:rsidRPr="002E7053">
              <w:rPr>
                <w:rFonts w:ascii="GHEA Grapalat" w:hAnsi="GHEA Grapalat" w:cs="Arial"/>
                <w:sz w:val="20"/>
                <w:szCs w:val="20"/>
              </w:rPr>
              <w:t xml:space="preserve"> </w:t>
            </w:r>
            <w:r w:rsidRPr="002E7053">
              <w:rPr>
                <w:rFonts w:ascii="GHEA Grapalat" w:hAnsi="GHEA Grapalat" w:cs="Sylfaen"/>
                <w:sz w:val="20"/>
                <w:szCs w:val="20"/>
              </w:rPr>
              <w:t>համարը</w:t>
            </w:r>
            <w:r w:rsidRPr="002E7053">
              <w:rPr>
                <w:rFonts w:ascii="GHEA Grapalat" w:hAnsi="GHEA Grapalat" w:cs="Arial"/>
                <w:sz w:val="20"/>
                <w:szCs w:val="20"/>
              </w:rPr>
              <w:t xml:space="preserve"> (</w:t>
            </w:r>
            <w:r w:rsidRPr="002E7053">
              <w:rPr>
                <w:rFonts w:ascii="GHEA Grapalat" w:hAnsi="GHEA Grapalat" w:cs="Sylfaen"/>
                <w:sz w:val="20"/>
                <w:szCs w:val="20"/>
              </w:rPr>
              <w:t>հշ</w:t>
            </w:r>
            <w:r w:rsidRPr="002E7053">
              <w:rPr>
                <w:rFonts w:ascii="GHEA Grapalat" w:hAnsi="GHEA Grapalat" w:cs="Arial"/>
                <w:sz w:val="20"/>
                <w:szCs w:val="20"/>
              </w:rPr>
              <w:t>.N)</w:t>
            </w:r>
            <w:r w:rsidRPr="002E7053">
              <w:rPr>
                <w:rFonts w:ascii="GHEA Grapalat" w:hAnsi="GHEA Grapalat" w:cs="Arial"/>
                <w:sz w:val="20"/>
                <w:szCs w:val="20"/>
                <w:lang w:val="hy-AM"/>
              </w:rPr>
              <w:t xml:space="preserve"> </w:t>
            </w:r>
            <w:r w:rsidR="009F47F4">
              <w:rPr>
                <w:rFonts w:ascii="GHEA Grapalat" w:hAnsi="GHEA Grapalat"/>
                <w:b/>
                <w:sz w:val="20"/>
                <w:szCs w:val="20"/>
                <w:lang w:val="hy-AM"/>
              </w:rPr>
              <w:t>-----------------------------</w:t>
            </w:r>
          </w:p>
        </w:tc>
      </w:tr>
      <w:tr w:rsidR="00334B2F" w:rsidRPr="00A71D81" w14:paraId="538F2795"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BC6616">
        <w:trPr>
          <w:trHeight w:val="20"/>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BC6616">
        <w:trPr>
          <w:trHeight w:val="2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BC6616">
        <w:trPr>
          <w:trHeight w:val="20"/>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BC6616">
        <w:trPr>
          <w:trHeight w:val="20"/>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BC6616">
        <w:trPr>
          <w:trHeight w:val="20"/>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E96CCC"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E96CCC"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E96CCC"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E96CCC"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E96CCC"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3F2C567D" w:rsidR="00CB5EFD" w:rsidRPr="00A71D81" w:rsidRDefault="00334B2F" w:rsidP="00CA44E5">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4D81D1C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9B377C">
        <w:rPr>
          <w:rFonts w:ascii="GHEA Grapalat" w:hAnsi="GHEA Grapalat" w:cs="Sylfaen"/>
          <w:b/>
          <w:lang w:val="hy-AM"/>
        </w:rPr>
        <w:t>ՍՄ-ՏՀ-ԳՀԱՊՁԲ-25/10</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13B62605" w:rsidR="00071D1C" w:rsidRPr="00A71D81" w:rsidRDefault="00577D28"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6E77547D"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9B377C">
        <w:rPr>
          <w:rFonts w:ascii="GHEA Grapalat" w:hAnsi="GHEA Grapalat"/>
          <w:i/>
          <w:lang w:val="hy-AM"/>
        </w:rPr>
        <w:t>ՍՄ-ՏՀ-ԳՀԱՊՁԲ-25/10</w:t>
      </w:r>
    </w:p>
    <w:p w14:paraId="4D69251C" w14:textId="77777777" w:rsidR="00071D1C" w:rsidRPr="00A71D81" w:rsidRDefault="00071D1C" w:rsidP="00EF3662">
      <w:pPr>
        <w:jc w:val="center"/>
        <w:rPr>
          <w:rFonts w:ascii="GHEA Grapalat" w:hAnsi="GHEA Grapalat" w:cs="Sylfaen"/>
          <w:sz w:val="20"/>
          <w:lang w:val="hy-AM"/>
        </w:rPr>
      </w:pPr>
    </w:p>
    <w:p w14:paraId="6686FCFC" w14:textId="4C0EE83A" w:rsidR="00674EB5" w:rsidRPr="00A71D81" w:rsidRDefault="00071D1C" w:rsidP="00674EB5">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r>
      <w:r w:rsidR="00674EB5" w:rsidRPr="007235AC">
        <w:rPr>
          <w:rFonts w:ascii="GHEA Grapalat" w:hAnsi="GHEA Grapalat" w:cs="Sylfaen"/>
          <w:sz w:val="20"/>
          <w:lang w:val="hy-AM"/>
        </w:rPr>
        <w:t xml:space="preserve">գ. </w:t>
      </w:r>
      <w:r w:rsidR="00DC2971">
        <w:rPr>
          <w:rFonts w:ascii="GHEA Grapalat" w:hAnsi="GHEA Grapalat" w:cs="Sylfaen"/>
          <w:sz w:val="20"/>
          <w:lang w:val="hy-AM"/>
        </w:rPr>
        <w:t>Տեղ</w:t>
      </w:r>
      <w:r w:rsidR="00674EB5" w:rsidRPr="00A71D81">
        <w:rPr>
          <w:rFonts w:ascii="GHEA Grapalat" w:hAnsi="GHEA Grapalat" w:cs="Sylfaen"/>
          <w:sz w:val="20"/>
          <w:lang w:val="hy-AM"/>
        </w:rPr>
        <w:t xml:space="preserve">                                                                                          </w:t>
      </w:r>
      <w:r w:rsidR="00674EB5" w:rsidRPr="00A71D81">
        <w:rPr>
          <w:rFonts w:ascii="GHEA Grapalat" w:hAnsi="GHEA Grapalat"/>
          <w:lang w:val="hy-AM"/>
        </w:rPr>
        <w:t>«</w:t>
      </w:r>
      <w:r w:rsidR="00674EB5" w:rsidRPr="00A71D81">
        <w:rPr>
          <w:rFonts w:ascii="GHEA Grapalat" w:hAnsi="GHEA Grapalat"/>
          <w:u w:val="single"/>
          <w:lang w:val="hy-AM"/>
        </w:rPr>
        <w:t xml:space="preserve">     </w:t>
      </w:r>
      <w:r w:rsidR="00674EB5" w:rsidRPr="00A71D81">
        <w:rPr>
          <w:rFonts w:ascii="GHEA Grapalat" w:hAnsi="GHEA Grapalat"/>
          <w:lang w:val="hy-AM"/>
        </w:rPr>
        <w:t xml:space="preserve">» </w:t>
      </w:r>
      <w:r w:rsidR="00674EB5" w:rsidRPr="00A71D81">
        <w:rPr>
          <w:rFonts w:ascii="GHEA Grapalat" w:hAnsi="GHEA Grapalat"/>
          <w:u w:val="single"/>
          <w:lang w:val="hy-AM"/>
        </w:rPr>
        <w:t xml:space="preserve">          </w:t>
      </w:r>
      <w:r w:rsidR="00674EB5" w:rsidRPr="00A71D81">
        <w:rPr>
          <w:rFonts w:ascii="GHEA Grapalat" w:hAnsi="GHEA Grapalat"/>
          <w:lang w:val="hy-AM"/>
        </w:rPr>
        <w:t xml:space="preserve"> </w:t>
      </w:r>
      <w:r w:rsidR="00674EB5" w:rsidRPr="00A71D81">
        <w:rPr>
          <w:rFonts w:ascii="GHEA Grapalat" w:hAnsi="GHEA Grapalat" w:cs="Sylfaen"/>
          <w:sz w:val="20"/>
          <w:lang w:val="hy-AM"/>
        </w:rPr>
        <w:t>20</w:t>
      </w:r>
      <w:r w:rsidR="00674EB5">
        <w:rPr>
          <w:rFonts w:ascii="GHEA Grapalat" w:hAnsi="GHEA Grapalat" w:cs="Sylfaen"/>
          <w:sz w:val="20"/>
          <w:lang w:val="hy-AM"/>
        </w:rPr>
        <w:t>2</w:t>
      </w:r>
      <w:r w:rsidR="009C0BF9">
        <w:rPr>
          <w:rFonts w:ascii="GHEA Grapalat" w:hAnsi="GHEA Grapalat" w:cs="Sylfaen"/>
          <w:sz w:val="20"/>
          <w:lang w:val="hy-AM"/>
        </w:rPr>
        <w:t>5</w:t>
      </w:r>
      <w:r w:rsidR="00674EB5" w:rsidRPr="00A71D81">
        <w:rPr>
          <w:rFonts w:ascii="GHEA Grapalat" w:hAnsi="GHEA Grapalat" w:cs="Sylfaen"/>
          <w:sz w:val="20"/>
          <w:lang w:val="hy-AM"/>
        </w:rPr>
        <w:t>թ.</w:t>
      </w:r>
    </w:p>
    <w:p w14:paraId="63A44A34" w14:textId="77777777" w:rsidR="00674EB5" w:rsidRPr="00A71D81" w:rsidRDefault="00674EB5" w:rsidP="00674EB5">
      <w:pPr>
        <w:tabs>
          <w:tab w:val="left" w:pos="720"/>
          <w:tab w:val="left" w:pos="1440"/>
          <w:tab w:val="left" w:pos="8865"/>
        </w:tabs>
        <w:jc w:val="both"/>
        <w:rPr>
          <w:rFonts w:ascii="GHEA Grapalat" w:hAnsi="GHEA Grapalat" w:cs="Sylfaen"/>
          <w:sz w:val="20"/>
          <w:lang w:val="hy-AM"/>
        </w:rPr>
      </w:pPr>
    </w:p>
    <w:p w14:paraId="60029897" w14:textId="049E2594" w:rsidR="00071D1C" w:rsidRPr="00A71D81" w:rsidRDefault="00843F54" w:rsidP="00674EB5">
      <w:pPr>
        <w:tabs>
          <w:tab w:val="left" w:pos="720"/>
          <w:tab w:val="left" w:pos="1440"/>
          <w:tab w:val="left" w:pos="8865"/>
        </w:tabs>
        <w:jc w:val="both"/>
        <w:rPr>
          <w:rFonts w:ascii="GHEA Grapalat" w:hAnsi="GHEA Grapalat"/>
          <w:sz w:val="20"/>
          <w:lang w:val="hy-AM"/>
        </w:rPr>
      </w:pPr>
      <w:r>
        <w:rPr>
          <w:rFonts w:ascii="GHEA Grapalat" w:hAnsi="GHEA Grapalat"/>
          <w:sz w:val="20"/>
          <w:lang w:val="hy-AM"/>
        </w:rPr>
        <w:t>Տեղի համայնքապետարան</w:t>
      </w:r>
      <w:r w:rsidR="00674EB5" w:rsidRPr="007235AC">
        <w:rPr>
          <w:rFonts w:ascii="GHEA Grapalat" w:hAnsi="GHEA Grapalat"/>
          <w:sz w:val="20"/>
          <w:lang w:val="hy-AM"/>
        </w:rPr>
        <w:t>ը</w:t>
      </w:r>
      <w:r w:rsidR="0093325F">
        <w:rPr>
          <w:rFonts w:ascii="GHEA Grapalat" w:hAnsi="GHEA Grapalat"/>
          <w:sz w:val="20"/>
          <w:lang w:val="hy-AM"/>
        </w:rPr>
        <w:t>,</w:t>
      </w:r>
      <w:r w:rsidR="00674EB5" w:rsidRPr="004657F5">
        <w:rPr>
          <w:rFonts w:ascii="GHEA Grapalat" w:hAnsi="GHEA Grapalat"/>
          <w:sz w:val="20"/>
          <w:lang w:val="hy-AM"/>
        </w:rPr>
        <w:t xml:space="preserve"> ի դեմս </w:t>
      </w:r>
      <w:r w:rsidR="006963CE">
        <w:rPr>
          <w:rFonts w:ascii="GHEA Grapalat" w:hAnsi="GHEA Grapalat"/>
          <w:sz w:val="20"/>
          <w:lang w:val="hy-AM"/>
        </w:rPr>
        <w:t>համայնքի ղեկավար</w:t>
      </w:r>
      <w:r w:rsidR="00674EB5" w:rsidRPr="004657F5">
        <w:rPr>
          <w:rFonts w:ascii="GHEA Grapalat" w:hAnsi="GHEA Grapalat"/>
          <w:sz w:val="20"/>
          <w:lang w:val="hy-AM"/>
        </w:rPr>
        <w:t xml:space="preserve"> </w:t>
      </w:r>
      <w:r w:rsidR="006963CE">
        <w:rPr>
          <w:rFonts w:ascii="GHEA Grapalat" w:hAnsi="GHEA Grapalat"/>
          <w:sz w:val="20"/>
          <w:lang w:val="hy-AM"/>
        </w:rPr>
        <w:t>Դավիթ Ղուլունց</w:t>
      </w:r>
      <w:r w:rsidR="00674EB5" w:rsidRPr="004657F5">
        <w:rPr>
          <w:rFonts w:ascii="GHEA Grapalat" w:hAnsi="GHEA Grapalat"/>
          <w:sz w:val="20"/>
          <w:lang w:val="hy-AM"/>
        </w:rPr>
        <w:t xml:space="preserve">ի, որը գործում է </w:t>
      </w:r>
      <w:r w:rsidR="006963CE">
        <w:rPr>
          <w:rFonts w:ascii="GHEA Grapalat" w:hAnsi="GHEA Grapalat"/>
          <w:sz w:val="20"/>
          <w:lang w:val="hy-AM"/>
        </w:rPr>
        <w:t>համայնքապետարանի</w:t>
      </w:r>
      <w:r w:rsidR="00674EB5" w:rsidRPr="00A71D81">
        <w:rPr>
          <w:rFonts w:ascii="GHEA Grapalat" w:hAnsi="GHEA Grapalat"/>
          <w:sz w:val="20"/>
          <w:lang w:val="hy-AM"/>
        </w:rPr>
        <w:t xml:space="preserve"> կանոնադրության հիման վրա</w:t>
      </w:r>
      <w:r w:rsidR="00071D1C" w:rsidRPr="00A71D81">
        <w:rPr>
          <w:rFonts w:ascii="GHEA Grapalat" w:hAnsi="GHEA Grapalat"/>
          <w:sz w:val="20"/>
          <w:lang w:val="hy-AM"/>
        </w:rPr>
        <w:t>,</w:t>
      </w:r>
      <w:r w:rsidR="00BD5F5D">
        <w:rPr>
          <w:rFonts w:ascii="GHEA Grapalat" w:hAnsi="GHEA Grapalat"/>
          <w:sz w:val="20"/>
          <w:lang w:val="hy-AM"/>
        </w:rPr>
        <w:t xml:space="preserve"> այսուհետ «Գնորդ», և ----------- ---------------</w:t>
      </w:r>
      <w:r w:rsidR="00262CE7">
        <w:rPr>
          <w:rFonts w:ascii="GHEA Grapalat" w:hAnsi="GHEA Grapalat"/>
          <w:sz w:val="20"/>
          <w:lang w:val="hy-AM"/>
        </w:rPr>
        <w:t>– –ը, ի դեմս տնօրեն -------------- ----------,</w:t>
      </w:r>
      <w:r w:rsidR="0022419A">
        <w:rPr>
          <w:rFonts w:ascii="GHEA Grapalat" w:hAnsi="GHEA Grapalat"/>
          <w:sz w:val="20"/>
          <w:lang w:val="hy-AM"/>
        </w:rPr>
        <w:t xml:space="preserve"> որը գործում է ––––––––––––––– կանոնադրության հիման վրա,</w:t>
      </w:r>
      <w:r w:rsidR="00071D1C" w:rsidRPr="00A71D81">
        <w:rPr>
          <w:rFonts w:ascii="GHEA Grapalat" w:hAnsi="GHEA Grapalat"/>
          <w:sz w:val="20"/>
          <w:lang w:val="hy-AM"/>
        </w:rPr>
        <w:t xml:space="preserve">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0BAC474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674EB5">
        <w:rPr>
          <w:rFonts w:ascii="GHEA Grapalat" w:hAnsi="GHEA Grapalat"/>
          <w:sz w:val="20"/>
          <w:u w:val="single"/>
          <w:lang w:val="hy-AM"/>
        </w:rPr>
        <w:t>5</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03578F5"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674EB5">
        <w:rPr>
          <w:rFonts w:ascii="GHEA Grapalat" w:hAnsi="GHEA Grapalat"/>
          <w:sz w:val="20"/>
          <w:u w:val="single"/>
          <w:lang w:val="hy-AM"/>
        </w:rPr>
        <w:t>5</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2.1.8 Զննել ապրանքը և հայտնաբերված թերությունների մասին անհապաղ տեղեկացնել Վաճառողին։</w:t>
      </w: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6"/>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բոլոր վճարները </w:t>
      </w:r>
      <w:r w:rsidRPr="00002A8F">
        <w:rPr>
          <w:rFonts w:ascii="GHEA Grapalat" w:hAnsi="GHEA Grapalat"/>
          <w:sz w:val="20"/>
          <w:lang w:val="hy-AM"/>
        </w:rPr>
        <w:lastRenderedPageBreak/>
        <w:t>(ծախսերը),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0361FEE2"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3.</w:t>
      </w:r>
      <w:r w:rsidR="00CA44E5">
        <w:rPr>
          <w:rFonts w:ascii="GHEA Grapalat" w:hAnsi="GHEA Grapalat"/>
          <w:sz w:val="20"/>
          <w:lang w:val="hy-AM"/>
        </w:rPr>
        <w:t>2</w:t>
      </w:r>
      <w:r w:rsidRPr="00002A8F">
        <w:rPr>
          <w:rFonts w:ascii="GHEA Grapalat" w:hAnsi="GHEA Grapalat"/>
          <w:sz w:val="20"/>
          <w:lang w:val="hy-AM"/>
        </w:rPr>
        <w:t xml:space="preserve">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4067E7">
        <w:rPr>
          <w:rFonts w:ascii="GHEA Grapalat" w:hAnsi="GHEA Grapalat"/>
          <w:sz w:val="20"/>
          <w:lang w:val="hy-AM"/>
        </w:rPr>
        <w:t>25</w:t>
      </w:r>
      <w:r w:rsidRPr="00A71D81">
        <w:rPr>
          <w:rFonts w:ascii="GHEA Grapalat" w:hAnsi="GHEA Grapalat"/>
          <w:sz w:val="20"/>
          <w:lang w:val="hy-AM"/>
        </w:rPr>
        <w:t xml:space="preserve">-ը: </w:t>
      </w:r>
    </w:p>
    <w:p w14:paraId="6FDD9865" w14:textId="349035E6" w:rsidR="00385051" w:rsidRDefault="004067E7" w:rsidP="00385051">
      <w:pPr>
        <w:ind w:firstLine="709"/>
        <w:jc w:val="both"/>
        <w:rPr>
          <w:rFonts w:ascii="GHEA Grapalat" w:hAnsi="GHEA Grapalat"/>
          <w:sz w:val="20"/>
          <w:lang w:val="hy-AM"/>
        </w:rPr>
      </w:pPr>
      <w:r w:rsidRPr="004067E7">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0AAF8A3A"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1A558E">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429A7E8F"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674EB5">
        <w:rPr>
          <w:rFonts w:ascii="GHEA Grapalat" w:hAnsi="GHEA Grapalat" w:cs="Sylfaen"/>
          <w:sz w:val="20"/>
          <w:szCs w:val="20"/>
          <w:u w:val="single"/>
          <w:lang w:val="hy-AM"/>
        </w:rPr>
        <w:t>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7"/>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lastRenderedPageBreak/>
        <w:t>6.7 Տույժերի և (կամ) տուգանքի վճարումը Կողմերին չի ազատում իրենց պայմանագրային պարտվորությունները լրիվ կատարելուց։</w:t>
      </w: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8"/>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9"/>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w:t>
      </w:r>
      <w:r w:rsidRPr="00A71D81">
        <w:rPr>
          <w:rFonts w:ascii="GHEA Grapalat" w:hAnsi="GHEA Grapalat"/>
          <w:sz w:val="20"/>
          <w:lang w:val="pt-BR"/>
        </w:rPr>
        <w:lastRenderedPageBreak/>
        <w:t>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0"/>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6"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6"/>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3A937549"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7FEDF884" w14:textId="33D2E414" w:rsidR="00071D1C" w:rsidRPr="00523158" w:rsidRDefault="00071D1C" w:rsidP="007A4E72">
            <w:pPr>
              <w:jc w:val="center"/>
              <w:rPr>
                <w:rFonts w:ascii="GHEA Grapalat" w:hAnsi="GHEA Grapalat" w:cs="Sylfaen"/>
                <w:b/>
                <w:bCs/>
                <w:lang w:val="hy-AM"/>
              </w:rPr>
            </w:pPr>
            <w:r w:rsidRPr="00A71D81">
              <w:rPr>
                <w:rFonts w:ascii="GHEA Grapalat" w:hAnsi="GHEA Grapalat"/>
                <w:sz w:val="20"/>
                <w:lang w:val="hy-AM"/>
              </w:rPr>
              <w:t xml:space="preserve"> </w:t>
            </w:r>
            <w:r w:rsidRPr="00A71D81">
              <w:rPr>
                <w:rFonts w:ascii="GHEA Grapalat" w:hAnsi="GHEA Grapalat" w:cs="Sylfaen"/>
                <w:b/>
                <w:bCs/>
                <w:lang w:val="nb-NO"/>
              </w:rPr>
              <w:t>ԳՆՈՐԴ</w:t>
            </w:r>
          </w:p>
          <w:p w14:paraId="73C84825" w14:textId="0B03430E" w:rsidR="009E012E" w:rsidRPr="004657F5" w:rsidRDefault="00843F54" w:rsidP="009E012E">
            <w:pPr>
              <w:rPr>
                <w:rFonts w:ascii="GHEA Grapalat" w:hAnsi="GHEA Grapalat"/>
                <w:sz w:val="20"/>
                <w:szCs w:val="20"/>
                <w:lang w:val="hy-AM"/>
              </w:rPr>
            </w:pPr>
            <w:r>
              <w:rPr>
                <w:rFonts w:ascii="GHEA Grapalat" w:hAnsi="GHEA Grapalat"/>
                <w:sz w:val="20"/>
                <w:szCs w:val="20"/>
                <w:lang w:val="hy-AM"/>
              </w:rPr>
              <w:t>Տեղի համայնքապետարան</w:t>
            </w:r>
          </w:p>
          <w:p w14:paraId="6584960C" w14:textId="7B087A36" w:rsidR="009E012E" w:rsidRPr="004657F5" w:rsidRDefault="009E012E" w:rsidP="009E012E">
            <w:pPr>
              <w:rPr>
                <w:rFonts w:ascii="GHEA Grapalat" w:eastAsia="Calibri" w:hAnsi="GHEA Grapalat"/>
                <w:b/>
                <w:sz w:val="20"/>
                <w:szCs w:val="20"/>
                <w:lang w:val="hy-AM"/>
              </w:rPr>
            </w:pPr>
            <w:r w:rsidRPr="004657F5">
              <w:rPr>
                <w:rFonts w:ascii="GHEA Grapalat" w:hAnsi="GHEA Grapalat"/>
                <w:sz w:val="20"/>
                <w:szCs w:val="20"/>
                <w:lang w:val="hy-AM"/>
              </w:rPr>
              <w:t xml:space="preserve">Հասցե՝ </w:t>
            </w:r>
            <w:r w:rsidR="006963CE">
              <w:rPr>
                <w:rFonts w:ascii="GHEA Grapalat" w:eastAsia="Calibri" w:hAnsi="GHEA Grapalat"/>
                <w:b/>
                <w:sz w:val="20"/>
                <w:szCs w:val="20"/>
                <w:lang w:val="hy-AM"/>
              </w:rPr>
              <w:t>ՀՀ Սյունիքի, մարզ, գ. Տեղ, 35-րդ փողոց 2</w:t>
            </w:r>
          </w:p>
          <w:p w14:paraId="2A7D313D" w14:textId="0C76CF4D" w:rsidR="009E012E" w:rsidRPr="004657F5" w:rsidRDefault="009E012E" w:rsidP="009E012E">
            <w:pPr>
              <w:rPr>
                <w:rFonts w:ascii="GHEA Grapalat" w:eastAsia="Calibri" w:hAnsi="GHEA Grapalat"/>
                <w:b/>
                <w:sz w:val="20"/>
                <w:szCs w:val="20"/>
                <w:lang w:val="hy-AM"/>
              </w:rPr>
            </w:pPr>
            <w:r w:rsidRPr="004657F5">
              <w:rPr>
                <w:rFonts w:ascii="GHEA Grapalat" w:eastAsia="Calibri" w:hAnsi="GHEA Grapalat"/>
                <w:b/>
                <w:sz w:val="20"/>
                <w:szCs w:val="20"/>
                <w:lang w:val="hy-AM"/>
              </w:rPr>
              <w:t xml:space="preserve">ՀՎՀՀ՝ </w:t>
            </w:r>
            <w:r w:rsidR="009F47F4">
              <w:rPr>
                <w:rFonts w:ascii="GHEA Grapalat" w:eastAsia="Calibri" w:hAnsi="GHEA Grapalat"/>
                <w:b/>
                <w:sz w:val="20"/>
                <w:szCs w:val="20"/>
                <w:lang w:val="hy-AM"/>
              </w:rPr>
              <w:t>09215376</w:t>
            </w:r>
          </w:p>
          <w:p w14:paraId="1FD6B3B3" w14:textId="570DB627" w:rsidR="009E012E" w:rsidRPr="004657F5" w:rsidRDefault="009E012E" w:rsidP="009E012E">
            <w:pPr>
              <w:rPr>
                <w:rFonts w:ascii="GHEA Grapalat" w:hAnsi="GHEA Grapalat"/>
                <w:sz w:val="20"/>
                <w:szCs w:val="20"/>
                <w:lang w:val="hy-AM"/>
              </w:rPr>
            </w:pPr>
            <w:r w:rsidRPr="004657F5">
              <w:rPr>
                <w:rFonts w:ascii="GHEA Grapalat" w:eastAsia="Calibri" w:hAnsi="GHEA Grapalat"/>
                <w:b/>
                <w:sz w:val="20"/>
                <w:szCs w:val="20"/>
                <w:lang w:val="hy-AM"/>
              </w:rPr>
              <w:t xml:space="preserve">Բանկը՝ </w:t>
            </w:r>
            <w:r w:rsidR="009F47F4">
              <w:rPr>
                <w:rFonts w:ascii="GHEA Grapalat" w:eastAsia="Calibri" w:hAnsi="GHEA Grapalat"/>
                <w:b/>
                <w:sz w:val="20"/>
                <w:szCs w:val="20"/>
                <w:lang w:val="hy-AM"/>
              </w:rPr>
              <w:t>ՀՀ ֆին. նախ. գործառնական վարչություն</w:t>
            </w:r>
          </w:p>
          <w:p w14:paraId="0AB898E5" w14:textId="10FB0D31" w:rsidR="009E012E" w:rsidRPr="004657F5" w:rsidRDefault="009E012E" w:rsidP="009E012E">
            <w:pPr>
              <w:rPr>
                <w:rFonts w:ascii="GHEA Grapalat" w:hAnsi="GHEA Grapalat"/>
                <w:b/>
                <w:sz w:val="20"/>
                <w:szCs w:val="20"/>
                <w:lang w:val="hy-AM"/>
              </w:rPr>
            </w:pPr>
            <w:r w:rsidRPr="004657F5">
              <w:rPr>
                <w:rFonts w:ascii="GHEA Grapalat" w:hAnsi="GHEA Grapalat"/>
                <w:b/>
                <w:sz w:val="20"/>
                <w:szCs w:val="20"/>
                <w:lang w:val="hy-AM"/>
              </w:rPr>
              <w:t xml:space="preserve">Հ/հ՝ </w:t>
            </w:r>
            <w:r w:rsidR="009F47F4">
              <w:rPr>
                <w:rFonts w:ascii="GHEA Grapalat" w:hAnsi="GHEA Grapalat"/>
                <w:b/>
                <w:sz w:val="20"/>
                <w:szCs w:val="20"/>
                <w:lang w:val="hy-AM"/>
              </w:rPr>
              <w:t>-----------------------------</w:t>
            </w:r>
          </w:p>
          <w:p w14:paraId="66CE4BE0" w14:textId="5357EFB7" w:rsidR="009E012E" w:rsidRPr="00A71D81" w:rsidRDefault="006963CE" w:rsidP="009E012E">
            <w:pPr>
              <w:rPr>
                <w:rFonts w:ascii="GHEA Grapalat" w:hAnsi="GHEA Grapalat"/>
                <w:lang w:val="hy-AM"/>
              </w:rPr>
            </w:pPr>
            <w:r>
              <w:rPr>
                <w:rFonts w:ascii="GHEA Grapalat" w:hAnsi="GHEA Grapalat"/>
                <w:sz w:val="20"/>
                <w:szCs w:val="20"/>
                <w:lang w:val="hy-AM"/>
              </w:rPr>
              <w:t>Համայնքի ղեկավար</w:t>
            </w:r>
            <w:r w:rsidR="00427BC1">
              <w:rPr>
                <w:rFonts w:ascii="GHEA Grapalat" w:hAnsi="GHEA Grapalat"/>
                <w:sz w:val="20"/>
                <w:szCs w:val="20"/>
                <w:lang w:val="hy-AM"/>
              </w:rPr>
              <w:t xml:space="preserve">՝ </w:t>
            </w:r>
            <w:r>
              <w:rPr>
                <w:rFonts w:ascii="GHEA Grapalat" w:hAnsi="GHEA Grapalat"/>
                <w:sz w:val="20"/>
                <w:szCs w:val="20"/>
                <w:lang w:val="hy-AM"/>
              </w:rPr>
              <w:t>Դավիթ Ղուլունց</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393E07" w:rsidRDefault="00071D1C" w:rsidP="00EF3662">
            <w:pPr>
              <w:jc w:val="center"/>
              <w:rPr>
                <w:rFonts w:ascii="GHEA Grapalat" w:hAnsi="GHEA Grapalat"/>
                <w:sz w:val="18"/>
                <w:szCs w:val="18"/>
                <w:lang w:val="hy-AM"/>
              </w:rPr>
            </w:pPr>
            <w:r w:rsidRPr="00393E07">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393E07">
              <w:rPr>
                <w:rFonts w:ascii="GHEA Grapalat" w:hAnsi="GHEA Grapalat"/>
                <w:sz w:val="18"/>
                <w:szCs w:val="18"/>
                <w:lang w:val="hy-AM"/>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2970DE">
          <w:pgSz w:w="11906" w:h="16838" w:code="9"/>
          <w:pgMar w:top="720" w:right="662" w:bottom="426" w:left="709"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4A603C0B"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w:t>
      </w:r>
      <w:r w:rsidR="00895B99">
        <w:rPr>
          <w:rFonts w:ascii="GHEA Grapalat" w:hAnsi="GHEA Grapalat"/>
          <w:i/>
          <w:sz w:val="18"/>
          <w:lang w:val="hy-AM"/>
        </w:rPr>
        <w:t>2</w:t>
      </w:r>
      <w:r w:rsidR="009C0BF9">
        <w:rPr>
          <w:rFonts w:ascii="GHEA Grapalat" w:hAnsi="GHEA Grapalat"/>
          <w:i/>
          <w:sz w:val="18"/>
          <w:lang w:val="hy-AM"/>
        </w:rPr>
        <w:t>5</w:t>
      </w:r>
      <w:r w:rsidRPr="00A71D81">
        <w:rPr>
          <w:rFonts w:ascii="GHEA Grapalat" w:hAnsi="GHEA Grapalat"/>
          <w:i/>
          <w:sz w:val="18"/>
          <w:lang w:val="hy-AM"/>
        </w:rPr>
        <w:t xml:space="preserve">թ. կնքված </w:t>
      </w:r>
    </w:p>
    <w:p w14:paraId="4EF09258" w14:textId="2B19C7AE"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9B377C">
        <w:rPr>
          <w:rFonts w:ascii="GHEA Grapalat" w:hAnsi="GHEA Grapalat"/>
          <w:i/>
          <w:sz w:val="20"/>
          <w:szCs w:val="20"/>
          <w:lang w:val="af-ZA"/>
        </w:rPr>
        <w:t>ՍՄ-ՏՀ-ԳՀԱՊՁԲ-25/10</w:t>
      </w:r>
      <w:r w:rsidR="00357971" w:rsidRPr="00A71D81">
        <w:rPr>
          <w:rFonts w:ascii="GHEA Grapalat" w:hAnsi="GHEA Grapalat"/>
          <w:i/>
          <w:sz w:val="18"/>
          <w:lang w:val="hy-AM"/>
        </w:rPr>
        <w:t xml:space="preserve"> </w:t>
      </w:r>
      <w:r w:rsidR="00357971">
        <w:rPr>
          <w:rFonts w:ascii="GHEA Grapalat" w:hAnsi="GHEA Grapalat"/>
          <w:i/>
          <w:sz w:val="18"/>
          <w:lang w:val="hy-AM"/>
        </w:rPr>
        <w:t xml:space="preserve"> </w:t>
      </w:r>
      <w:r w:rsidRPr="00A71D81">
        <w:rPr>
          <w:rFonts w:ascii="GHEA Grapalat" w:hAnsi="GHEA Grapalat"/>
          <w:i/>
          <w:sz w:val="18"/>
          <w:lang w:val="hy-AM"/>
        </w:rPr>
        <w:t>ծածկագրով պայմանագրի</w:t>
      </w: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22518">
      <w:pPr>
        <w:jc w:val="right"/>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4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511"/>
        <w:gridCol w:w="1040"/>
        <w:gridCol w:w="781"/>
        <w:gridCol w:w="4889"/>
        <w:gridCol w:w="566"/>
        <w:gridCol w:w="900"/>
        <w:gridCol w:w="1260"/>
        <w:gridCol w:w="805"/>
        <w:gridCol w:w="1005"/>
        <w:gridCol w:w="859"/>
        <w:gridCol w:w="1551"/>
        <w:gridCol w:w="104"/>
      </w:tblGrid>
      <w:tr w:rsidR="003224FC" w:rsidRPr="00751644" w14:paraId="71D8DAAC" w14:textId="77777777" w:rsidTr="00E96CCC">
        <w:tc>
          <w:tcPr>
            <w:tcW w:w="16406" w:type="dxa"/>
            <w:gridSpan w:val="13"/>
          </w:tcPr>
          <w:p w14:paraId="1C39D624" w14:textId="77777777" w:rsidR="003224FC" w:rsidRPr="00751644" w:rsidRDefault="003224FC" w:rsidP="002645E9">
            <w:pPr>
              <w:jc w:val="center"/>
              <w:rPr>
                <w:rFonts w:ascii="GHEA Grapalat" w:hAnsi="GHEA Grapalat"/>
                <w:sz w:val="18"/>
              </w:rPr>
            </w:pPr>
            <w:r w:rsidRPr="00751644">
              <w:rPr>
                <w:rFonts w:ascii="GHEA Grapalat" w:hAnsi="GHEA Grapalat"/>
                <w:sz w:val="18"/>
              </w:rPr>
              <w:t>Ապրանքի</w:t>
            </w:r>
          </w:p>
        </w:tc>
      </w:tr>
      <w:tr w:rsidR="003224FC" w:rsidRPr="00751644" w14:paraId="5F2B3C0A" w14:textId="77777777" w:rsidTr="00E96CCC">
        <w:trPr>
          <w:gridAfter w:val="1"/>
          <w:wAfter w:w="104" w:type="dxa"/>
          <w:trHeight w:val="219"/>
        </w:trPr>
        <w:tc>
          <w:tcPr>
            <w:tcW w:w="1135" w:type="dxa"/>
            <w:vMerge w:val="restart"/>
            <w:vAlign w:val="center"/>
          </w:tcPr>
          <w:p w14:paraId="2749F026" w14:textId="77777777" w:rsidR="003224FC" w:rsidRPr="00751644" w:rsidRDefault="003224FC" w:rsidP="002645E9">
            <w:pPr>
              <w:jc w:val="center"/>
              <w:rPr>
                <w:rFonts w:ascii="GHEA Grapalat" w:hAnsi="GHEA Grapalat"/>
                <w:sz w:val="18"/>
              </w:rPr>
            </w:pPr>
            <w:r w:rsidRPr="00751644">
              <w:rPr>
                <w:rFonts w:ascii="GHEA Grapalat" w:hAnsi="GHEA Grapalat"/>
                <w:sz w:val="18"/>
              </w:rPr>
              <w:t>հրավերով նախատեսված չափաբաժնի համարը</w:t>
            </w:r>
          </w:p>
        </w:tc>
        <w:tc>
          <w:tcPr>
            <w:tcW w:w="1511" w:type="dxa"/>
            <w:vMerge w:val="restart"/>
            <w:vAlign w:val="center"/>
          </w:tcPr>
          <w:p w14:paraId="5A8E986D" w14:textId="77777777" w:rsidR="003224FC" w:rsidRPr="00751644" w:rsidRDefault="003224FC" w:rsidP="002645E9">
            <w:pPr>
              <w:jc w:val="center"/>
              <w:rPr>
                <w:rFonts w:ascii="GHEA Grapalat" w:hAnsi="GHEA Grapalat"/>
                <w:sz w:val="18"/>
              </w:rPr>
            </w:pPr>
            <w:r w:rsidRPr="00751644">
              <w:rPr>
                <w:rFonts w:ascii="GHEA Grapalat" w:hAnsi="GHEA Grapalat"/>
                <w:sz w:val="18"/>
              </w:rPr>
              <w:t>գնումների պլանով նախատեսված միջանցիկ ծածկագիրը` ըստ ԳՄԱ դասակարգման (CPV)</w:t>
            </w:r>
          </w:p>
        </w:tc>
        <w:tc>
          <w:tcPr>
            <w:tcW w:w="1040" w:type="dxa"/>
            <w:vMerge w:val="restart"/>
            <w:vAlign w:val="center"/>
          </w:tcPr>
          <w:p w14:paraId="2B7A7766" w14:textId="77777777" w:rsidR="003224FC" w:rsidRPr="00751644" w:rsidRDefault="003224FC" w:rsidP="002645E9">
            <w:pPr>
              <w:jc w:val="center"/>
              <w:rPr>
                <w:rFonts w:ascii="GHEA Grapalat" w:hAnsi="GHEA Grapalat"/>
                <w:sz w:val="18"/>
              </w:rPr>
            </w:pPr>
            <w:r w:rsidRPr="00751644">
              <w:rPr>
                <w:rFonts w:ascii="GHEA Grapalat" w:hAnsi="GHEA Grapalat"/>
                <w:sz w:val="18"/>
              </w:rPr>
              <w:t xml:space="preserve">անվանումը </w:t>
            </w:r>
          </w:p>
        </w:tc>
        <w:tc>
          <w:tcPr>
            <w:tcW w:w="781" w:type="dxa"/>
            <w:vMerge w:val="restart"/>
            <w:vAlign w:val="center"/>
          </w:tcPr>
          <w:p w14:paraId="144349D1" w14:textId="77777777" w:rsidR="003224FC" w:rsidRPr="00751644" w:rsidRDefault="003224FC" w:rsidP="002645E9">
            <w:pPr>
              <w:jc w:val="center"/>
              <w:rPr>
                <w:rFonts w:ascii="GHEA Grapalat" w:hAnsi="GHEA Grapalat"/>
                <w:sz w:val="12"/>
                <w:szCs w:val="12"/>
              </w:rPr>
            </w:pPr>
            <w:r w:rsidRPr="00751644">
              <w:rPr>
                <w:rFonts w:ascii="GHEA Grapalat" w:hAnsi="GHEA Grapalat"/>
                <w:sz w:val="12"/>
                <w:szCs w:val="12"/>
              </w:rPr>
              <w:t xml:space="preserve">ապրանքային նշանը, </w:t>
            </w:r>
            <w:r w:rsidRPr="00751644">
              <w:rPr>
                <w:rFonts w:ascii="GHEA Grapalat" w:hAnsi="GHEA Grapalat"/>
                <w:sz w:val="12"/>
                <w:szCs w:val="12"/>
                <w:lang w:val="hy-AM"/>
              </w:rPr>
              <w:t>ֆիրմային անվանումը, մոդելը</w:t>
            </w:r>
            <w:r w:rsidRPr="00751644">
              <w:rPr>
                <w:rFonts w:ascii="GHEA Grapalat" w:hAnsi="GHEA Grapalat"/>
                <w:sz w:val="12"/>
                <w:szCs w:val="12"/>
              </w:rPr>
              <w:t xml:space="preserve"> և արտադրողի անվանումը **</w:t>
            </w:r>
          </w:p>
        </w:tc>
        <w:tc>
          <w:tcPr>
            <w:tcW w:w="4889" w:type="dxa"/>
            <w:vMerge w:val="restart"/>
            <w:vAlign w:val="center"/>
          </w:tcPr>
          <w:p w14:paraId="74738E85" w14:textId="77777777" w:rsidR="003224FC" w:rsidRPr="00751644" w:rsidRDefault="003224FC" w:rsidP="002645E9">
            <w:pPr>
              <w:jc w:val="center"/>
              <w:rPr>
                <w:rFonts w:ascii="GHEA Grapalat" w:hAnsi="GHEA Grapalat"/>
                <w:sz w:val="18"/>
              </w:rPr>
            </w:pPr>
            <w:r w:rsidRPr="00751644">
              <w:rPr>
                <w:rFonts w:ascii="GHEA Grapalat" w:hAnsi="GHEA Grapalat"/>
                <w:sz w:val="18"/>
              </w:rPr>
              <w:t>տեխնիկական բնութագիրը</w:t>
            </w:r>
          </w:p>
        </w:tc>
        <w:tc>
          <w:tcPr>
            <w:tcW w:w="566" w:type="dxa"/>
            <w:vMerge w:val="restart"/>
            <w:vAlign w:val="center"/>
          </w:tcPr>
          <w:p w14:paraId="102F7BFB" w14:textId="77777777" w:rsidR="003224FC" w:rsidRPr="00751644" w:rsidRDefault="003224FC" w:rsidP="002645E9">
            <w:pPr>
              <w:jc w:val="center"/>
              <w:rPr>
                <w:rFonts w:ascii="GHEA Grapalat" w:hAnsi="GHEA Grapalat"/>
                <w:sz w:val="18"/>
              </w:rPr>
            </w:pPr>
            <w:r w:rsidRPr="00751644">
              <w:rPr>
                <w:rFonts w:ascii="GHEA Grapalat" w:hAnsi="GHEA Grapalat"/>
                <w:sz w:val="18"/>
              </w:rPr>
              <w:t>չափման միավորը</w:t>
            </w:r>
          </w:p>
        </w:tc>
        <w:tc>
          <w:tcPr>
            <w:tcW w:w="900" w:type="dxa"/>
            <w:vMerge w:val="restart"/>
            <w:vAlign w:val="center"/>
          </w:tcPr>
          <w:p w14:paraId="08B402CF" w14:textId="77777777" w:rsidR="003224FC" w:rsidRPr="00751644" w:rsidRDefault="003224FC" w:rsidP="002645E9">
            <w:pPr>
              <w:jc w:val="center"/>
              <w:rPr>
                <w:rFonts w:ascii="GHEA Grapalat" w:hAnsi="GHEA Grapalat"/>
                <w:sz w:val="18"/>
              </w:rPr>
            </w:pPr>
            <w:r w:rsidRPr="00751644">
              <w:rPr>
                <w:rFonts w:ascii="GHEA Grapalat" w:hAnsi="GHEA Grapalat"/>
                <w:sz w:val="18"/>
              </w:rPr>
              <w:t>միավոր գինը/ՀՀ դրամ</w:t>
            </w:r>
          </w:p>
        </w:tc>
        <w:tc>
          <w:tcPr>
            <w:tcW w:w="1260" w:type="dxa"/>
            <w:vMerge w:val="restart"/>
            <w:vAlign w:val="center"/>
          </w:tcPr>
          <w:p w14:paraId="7CDC82A2" w14:textId="77777777" w:rsidR="003224FC" w:rsidRPr="00751644" w:rsidRDefault="003224FC" w:rsidP="002645E9">
            <w:pPr>
              <w:jc w:val="center"/>
              <w:rPr>
                <w:rFonts w:ascii="GHEA Grapalat" w:hAnsi="GHEA Grapalat"/>
                <w:sz w:val="18"/>
              </w:rPr>
            </w:pPr>
            <w:r w:rsidRPr="00751644">
              <w:rPr>
                <w:rFonts w:ascii="GHEA Grapalat" w:hAnsi="GHEA Grapalat"/>
                <w:sz w:val="18"/>
              </w:rPr>
              <w:t>ընդհանուր գինը/ՀՀ դրամ</w:t>
            </w:r>
          </w:p>
        </w:tc>
        <w:tc>
          <w:tcPr>
            <w:tcW w:w="805" w:type="dxa"/>
            <w:vMerge w:val="restart"/>
            <w:vAlign w:val="center"/>
          </w:tcPr>
          <w:p w14:paraId="328C6CF9" w14:textId="77777777" w:rsidR="003224FC" w:rsidRPr="00751644" w:rsidRDefault="003224FC" w:rsidP="002645E9">
            <w:pPr>
              <w:jc w:val="center"/>
              <w:rPr>
                <w:rFonts w:ascii="GHEA Grapalat" w:hAnsi="GHEA Grapalat"/>
                <w:sz w:val="18"/>
              </w:rPr>
            </w:pPr>
            <w:r w:rsidRPr="00751644">
              <w:rPr>
                <w:rFonts w:ascii="GHEA Grapalat" w:hAnsi="GHEA Grapalat"/>
                <w:sz w:val="18"/>
              </w:rPr>
              <w:t>ընդհանուր քանակը</w:t>
            </w:r>
          </w:p>
        </w:tc>
        <w:tc>
          <w:tcPr>
            <w:tcW w:w="3415" w:type="dxa"/>
            <w:gridSpan w:val="3"/>
            <w:vAlign w:val="center"/>
          </w:tcPr>
          <w:p w14:paraId="503D6A7E" w14:textId="77777777" w:rsidR="003224FC" w:rsidRPr="00751644" w:rsidRDefault="003224FC" w:rsidP="002645E9">
            <w:pPr>
              <w:jc w:val="center"/>
              <w:rPr>
                <w:rFonts w:ascii="GHEA Grapalat" w:hAnsi="GHEA Grapalat"/>
                <w:sz w:val="18"/>
              </w:rPr>
            </w:pPr>
            <w:r w:rsidRPr="00751644">
              <w:rPr>
                <w:rFonts w:ascii="GHEA Grapalat" w:hAnsi="GHEA Grapalat"/>
                <w:sz w:val="18"/>
              </w:rPr>
              <w:t>մատակարարման</w:t>
            </w:r>
          </w:p>
        </w:tc>
      </w:tr>
      <w:tr w:rsidR="003224FC" w:rsidRPr="00751644" w14:paraId="69516105" w14:textId="77777777" w:rsidTr="00E96CCC">
        <w:trPr>
          <w:gridAfter w:val="1"/>
          <w:wAfter w:w="104" w:type="dxa"/>
          <w:trHeight w:val="445"/>
        </w:trPr>
        <w:tc>
          <w:tcPr>
            <w:tcW w:w="1135" w:type="dxa"/>
            <w:vMerge/>
            <w:vAlign w:val="center"/>
          </w:tcPr>
          <w:p w14:paraId="18AB246D" w14:textId="77777777" w:rsidR="003224FC" w:rsidRPr="00751644" w:rsidRDefault="003224FC" w:rsidP="002645E9">
            <w:pPr>
              <w:jc w:val="center"/>
              <w:rPr>
                <w:rFonts w:ascii="GHEA Grapalat" w:hAnsi="GHEA Grapalat"/>
                <w:sz w:val="18"/>
              </w:rPr>
            </w:pPr>
          </w:p>
        </w:tc>
        <w:tc>
          <w:tcPr>
            <w:tcW w:w="1511" w:type="dxa"/>
            <w:vMerge/>
            <w:vAlign w:val="center"/>
          </w:tcPr>
          <w:p w14:paraId="78A12670" w14:textId="77777777" w:rsidR="003224FC" w:rsidRPr="00751644" w:rsidRDefault="003224FC" w:rsidP="002645E9">
            <w:pPr>
              <w:jc w:val="center"/>
              <w:rPr>
                <w:rFonts w:ascii="GHEA Grapalat" w:hAnsi="GHEA Grapalat"/>
                <w:sz w:val="18"/>
              </w:rPr>
            </w:pPr>
          </w:p>
        </w:tc>
        <w:tc>
          <w:tcPr>
            <w:tcW w:w="1040" w:type="dxa"/>
            <w:vMerge/>
            <w:vAlign w:val="center"/>
          </w:tcPr>
          <w:p w14:paraId="594C8368" w14:textId="77777777" w:rsidR="003224FC" w:rsidRPr="00751644" w:rsidRDefault="003224FC" w:rsidP="002645E9">
            <w:pPr>
              <w:jc w:val="center"/>
              <w:rPr>
                <w:rFonts w:ascii="GHEA Grapalat" w:hAnsi="GHEA Grapalat"/>
                <w:sz w:val="18"/>
              </w:rPr>
            </w:pPr>
          </w:p>
        </w:tc>
        <w:tc>
          <w:tcPr>
            <w:tcW w:w="781" w:type="dxa"/>
            <w:vMerge/>
            <w:vAlign w:val="center"/>
          </w:tcPr>
          <w:p w14:paraId="675A1C33" w14:textId="77777777" w:rsidR="003224FC" w:rsidRPr="00751644" w:rsidRDefault="003224FC" w:rsidP="002645E9">
            <w:pPr>
              <w:jc w:val="center"/>
              <w:rPr>
                <w:rFonts w:ascii="GHEA Grapalat" w:hAnsi="GHEA Grapalat"/>
                <w:sz w:val="18"/>
              </w:rPr>
            </w:pPr>
          </w:p>
        </w:tc>
        <w:tc>
          <w:tcPr>
            <w:tcW w:w="4889" w:type="dxa"/>
            <w:vMerge/>
            <w:vAlign w:val="center"/>
          </w:tcPr>
          <w:p w14:paraId="06F8AE31" w14:textId="77777777" w:rsidR="003224FC" w:rsidRPr="00751644" w:rsidRDefault="003224FC" w:rsidP="002645E9">
            <w:pPr>
              <w:jc w:val="center"/>
              <w:rPr>
                <w:rFonts w:ascii="GHEA Grapalat" w:hAnsi="GHEA Grapalat"/>
                <w:sz w:val="18"/>
              </w:rPr>
            </w:pPr>
          </w:p>
        </w:tc>
        <w:tc>
          <w:tcPr>
            <w:tcW w:w="566" w:type="dxa"/>
            <w:vMerge/>
            <w:vAlign w:val="center"/>
          </w:tcPr>
          <w:p w14:paraId="0D3F433A" w14:textId="77777777" w:rsidR="003224FC" w:rsidRPr="00751644" w:rsidRDefault="003224FC" w:rsidP="002645E9">
            <w:pPr>
              <w:jc w:val="center"/>
              <w:rPr>
                <w:rFonts w:ascii="GHEA Grapalat" w:hAnsi="GHEA Grapalat"/>
                <w:sz w:val="18"/>
              </w:rPr>
            </w:pPr>
          </w:p>
        </w:tc>
        <w:tc>
          <w:tcPr>
            <w:tcW w:w="900" w:type="dxa"/>
            <w:vMerge/>
            <w:vAlign w:val="center"/>
          </w:tcPr>
          <w:p w14:paraId="4F02CF1A" w14:textId="77777777" w:rsidR="003224FC" w:rsidRPr="00751644" w:rsidRDefault="003224FC" w:rsidP="002645E9">
            <w:pPr>
              <w:jc w:val="center"/>
              <w:rPr>
                <w:rFonts w:ascii="GHEA Grapalat" w:hAnsi="GHEA Grapalat"/>
                <w:sz w:val="18"/>
              </w:rPr>
            </w:pPr>
          </w:p>
        </w:tc>
        <w:tc>
          <w:tcPr>
            <w:tcW w:w="1260" w:type="dxa"/>
            <w:vMerge/>
            <w:vAlign w:val="center"/>
          </w:tcPr>
          <w:p w14:paraId="39CFF9C7" w14:textId="77777777" w:rsidR="003224FC" w:rsidRPr="00751644" w:rsidRDefault="003224FC" w:rsidP="002645E9">
            <w:pPr>
              <w:jc w:val="center"/>
              <w:rPr>
                <w:rFonts w:ascii="GHEA Grapalat" w:hAnsi="GHEA Grapalat"/>
                <w:sz w:val="18"/>
              </w:rPr>
            </w:pPr>
          </w:p>
        </w:tc>
        <w:tc>
          <w:tcPr>
            <w:tcW w:w="805" w:type="dxa"/>
            <w:vMerge/>
            <w:vAlign w:val="center"/>
          </w:tcPr>
          <w:p w14:paraId="7AAE1F41" w14:textId="77777777" w:rsidR="003224FC" w:rsidRPr="00751644" w:rsidRDefault="003224FC" w:rsidP="002645E9">
            <w:pPr>
              <w:jc w:val="center"/>
              <w:rPr>
                <w:rFonts w:ascii="GHEA Grapalat" w:hAnsi="GHEA Grapalat"/>
                <w:sz w:val="18"/>
              </w:rPr>
            </w:pPr>
          </w:p>
        </w:tc>
        <w:tc>
          <w:tcPr>
            <w:tcW w:w="1005" w:type="dxa"/>
            <w:vAlign w:val="center"/>
          </w:tcPr>
          <w:p w14:paraId="04F20A43" w14:textId="77777777" w:rsidR="003224FC" w:rsidRPr="00751644" w:rsidRDefault="003224FC" w:rsidP="002645E9">
            <w:pPr>
              <w:jc w:val="center"/>
              <w:rPr>
                <w:rFonts w:ascii="GHEA Grapalat" w:hAnsi="GHEA Grapalat"/>
                <w:sz w:val="18"/>
              </w:rPr>
            </w:pPr>
            <w:r w:rsidRPr="00751644">
              <w:rPr>
                <w:rFonts w:ascii="GHEA Grapalat" w:hAnsi="GHEA Grapalat"/>
                <w:sz w:val="18"/>
              </w:rPr>
              <w:t>հասցեն</w:t>
            </w:r>
          </w:p>
        </w:tc>
        <w:tc>
          <w:tcPr>
            <w:tcW w:w="859" w:type="dxa"/>
            <w:vAlign w:val="center"/>
          </w:tcPr>
          <w:p w14:paraId="54805360" w14:textId="77777777" w:rsidR="003224FC" w:rsidRPr="00751644" w:rsidRDefault="003224FC" w:rsidP="002645E9">
            <w:pPr>
              <w:jc w:val="center"/>
              <w:rPr>
                <w:rFonts w:ascii="GHEA Grapalat" w:hAnsi="GHEA Grapalat"/>
                <w:sz w:val="18"/>
              </w:rPr>
            </w:pPr>
            <w:r w:rsidRPr="00751644">
              <w:rPr>
                <w:rFonts w:ascii="GHEA Grapalat" w:hAnsi="GHEA Grapalat"/>
                <w:sz w:val="18"/>
              </w:rPr>
              <w:t>ենթակա քանակը</w:t>
            </w:r>
          </w:p>
        </w:tc>
        <w:tc>
          <w:tcPr>
            <w:tcW w:w="1551" w:type="dxa"/>
            <w:vAlign w:val="center"/>
          </w:tcPr>
          <w:p w14:paraId="5A0B7C10" w14:textId="77777777" w:rsidR="003224FC" w:rsidRPr="00751644" w:rsidRDefault="003224FC" w:rsidP="002645E9">
            <w:pPr>
              <w:jc w:val="center"/>
              <w:rPr>
                <w:rFonts w:ascii="GHEA Grapalat" w:hAnsi="GHEA Grapalat"/>
                <w:sz w:val="18"/>
              </w:rPr>
            </w:pPr>
            <w:r w:rsidRPr="00751644">
              <w:rPr>
                <w:rFonts w:ascii="GHEA Grapalat" w:hAnsi="GHEA Grapalat"/>
                <w:sz w:val="18"/>
              </w:rPr>
              <w:t>Ժամկետը***</w:t>
            </w:r>
          </w:p>
          <w:p w14:paraId="05A36B20" w14:textId="77777777" w:rsidR="003224FC" w:rsidRPr="00751644" w:rsidRDefault="003224FC" w:rsidP="002645E9">
            <w:pPr>
              <w:jc w:val="center"/>
              <w:rPr>
                <w:rFonts w:ascii="GHEA Grapalat" w:hAnsi="GHEA Grapalat"/>
                <w:sz w:val="18"/>
              </w:rPr>
            </w:pPr>
          </w:p>
        </w:tc>
      </w:tr>
      <w:tr w:rsidR="00AD0CDD" w:rsidRPr="00E96CCC" w14:paraId="45E5260A" w14:textId="77777777" w:rsidTr="00E96CCC">
        <w:trPr>
          <w:gridAfter w:val="1"/>
          <w:wAfter w:w="104" w:type="dxa"/>
          <w:trHeight w:val="246"/>
        </w:trPr>
        <w:tc>
          <w:tcPr>
            <w:tcW w:w="1135" w:type="dxa"/>
            <w:vAlign w:val="center"/>
          </w:tcPr>
          <w:p w14:paraId="7203F812" w14:textId="77777777" w:rsidR="00AD0CDD" w:rsidRPr="00751644" w:rsidRDefault="00AD0CDD" w:rsidP="00AD0CDD">
            <w:pPr>
              <w:jc w:val="center"/>
              <w:rPr>
                <w:rFonts w:ascii="GHEA Grapalat" w:hAnsi="GHEA Grapalat"/>
                <w:sz w:val="20"/>
              </w:rPr>
            </w:pPr>
            <w:r w:rsidRPr="00751644">
              <w:rPr>
                <w:rFonts w:ascii="GHEA Grapalat" w:hAnsi="GHEA Grapalat"/>
                <w:sz w:val="20"/>
                <w:lang w:val="hy-AM"/>
              </w:rPr>
              <w:t>1</w:t>
            </w:r>
          </w:p>
        </w:tc>
        <w:tc>
          <w:tcPr>
            <w:tcW w:w="1511" w:type="dxa"/>
            <w:vAlign w:val="center"/>
          </w:tcPr>
          <w:p w14:paraId="1D50C307" w14:textId="1CC581C7" w:rsidR="00AD0CDD" w:rsidRPr="00751644" w:rsidRDefault="00AD0CDD" w:rsidP="00AD0CDD">
            <w:pPr>
              <w:jc w:val="center"/>
              <w:rPr>
                <w:rFonts w:ascii="GHEA Grapalat" w:hAnsi="GHEA Grapalat"/>
                <w:sz w:val="20"/>
                <w:szCs w:val="20"/>
                <w:lang w:val="hy-AM"/>
              </w:rPr>
            </w:pPr>
            <w:r>
              <w:rPr>
                <w:rFonts w:ascii="GHEA Grapalat" w:hAnsi="GHEA Grapalat"/>
                <w:sz w:val="20"/>
                <w:szCs w:val="20"/>
                <w:lang w:val="hy-AM"/>
              </w:rPr>
              <w:t>09411710</w:t>
            </w:r>
          </w:p>
        </w:tc>
        <w:tc>
          <w:tcPr>
            <w:tcW w:w="1040" w:type="dxa"/>
            <w:vAlign w:val="center"/>
          </w:tcPr>
          <w:p w14:paraId="3E569A04" w14:textId="726FF14B" w:rsidR="00AD0CDD" w:rsidRPr="00751644" w:rsidRDefault="00AD0CDD" w:rsidP="00AD0CDD">
            <w:pPr>
              <w:jc w:val="center"/>
              <w:rPr>
                <w:rFonts w:ascii="GHEA Grapalat" w:hAnsi="GHEA Grapalat"/>
                <w:sz w:val="20"/>
                <w:lang w:val="hy-AM"/>
              </w:rPr>
            </w:pPr>
            <w:r w:rsidRPr="00FC5A66">
              <w:rPr>
                <w:rFonts w:ascii="GHEA Grapalat" w:hAnsi="GHEA Grapalat" w:cs="Arial"/>
                <w:sz w:val="18"/>
                <w:szCs w:val="16"/>
                <w:lang w:val="hy-AM" w:eastAsia="ru-RU"/>
              </w:rPr>
              <w:t>Ս</w:t>
            </w:r>
            <w:r w:rsidRPr="00FC5A66">
              <w:rPr>
                <w:rFonts w:ascii="GHEA Grapalat" w:hAnsi="GHEA Grapalat" w:cs="Arial"/>
                <w:sz w:val="18"/>
                <w:szCs w:val="16"/>
                <w:lang w:val="ru-RU" w:eastAsia="ru-RU"/>
              </w:rPr>
              <w:t>եղմված բնական գազ</w:t>
            </w:r>
          </w:p>
        </w:tc>
        <w:tc>
          <w:tcPr>
            <w:tcW w:w="781" w:type="dxa"/>
            <w:vAlign w:val="center"/>
          </w:tcPr>
          <w:p w14:paraId="1B5F6751" w14:textId="77777777" w:rsidR="00AD0CDD" w:rsidRPr="00751644" w:rsidRDefault="00AD0CDD" w:rsidP="00AD0CDD">
            <w:pPr>
              <w:jc w:val="center"/>
              <w:rPr>
                <w:rFonts w:ascii="GHEA Grapalat" w:hAnsi="GHEA Grapalat"/>
                <w:sz w:val="16"/>
                <w:szCs w:val="16"/>
                <w:lang w:val="hy-AM"/>
              </w:rPr>
            </w:pPr>
          </w:p>
        </w:tc>
        <w:tc>
          <w:tcPr>
            <w:tcW w:w="4889" w:type="dxa"/>
            <w:vAlign w:val="center"/>
          </w:tcPr>
          <w:p w14:paraId="1EFA8D49" w14:textId="77777777" w:rsidR="00AD0CDD" w:rsidRPr="005958BD" w:rsidRDefault="00AD0CDD" w:rsidP="00AD0CDD">
            <w:pPr>
              <w:jc w:val="center"/>
              <w:rPr>
                <w:rFonts w:ascii="GHEA Grapalat" w:hAnsi="GHEA Grapalat"/>
                <w:b/>
                <w:bCs/>
                <w:i/>
                <w:iCs/>
                <w:sz w:val="14"/>
                <w:szCs w:val="12"/>
                <w:lang w:val="hy-AM"/>
              </w:rPr>
            </w:pPr>
            <w:r w:rsidRPr="005958BD">
              <w:rPr>
                <w:rFonts w:ascii="GHEA Grapalat" w:hAnsi="GHEA Grapalat"/>
                <w:b/>
                <w:bCs/>
                <w:i/>
                <w:iCs/>
                <w:sz w:val="14"/>
                <w:szCs w:val="12"/>
                <w:lang w:val="hy-AM"/>
              </w:rPr>
              <w:t>Սեղմված /կոմպրեսացված/ բնական գազ,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150 0C, բայց չպետք է գերազանցի 600 0C ջերմաստիճանը: Ջերմատվությունը 1խ/մ այրելիս` 8000 կկ, ներստացվող ճնշումը` 2.2-2.5 ատմոսֆեր, պայթյունավտանգ է, հրավտանգ, ունի օդից թեթև խտություն, յուրահատուկ հոտ, անվտանգությունը` ըստ  ՀՀ կառ. 16.06.2005թ. N 894-ն որոշմամբ հաստատված «Ներքին այրման շարժիչային վառելիքների տեխնիկական կանոնակարգի»:</w:t>
            </w:r>
          </w:p>
          <w:p w14:paraId="360B5C6D" w14:textId="6FA3013C" w:rsidR="00DE7D55" w:rsidRPr="00751644" w:rsidRDefault="005958BD" w:rsidP="005958BD">
            <w:pPr>
              <w:jc w:val="center"/>
              <w:rPr>
                <w:rFonts w:ascii="GHEA Grapalat" w:hAnsi="GHEA Grapalat"/>
                <w:b/>
                <w:bCs/>
                <w:i/>
                <w:iCs/>
                <w:sz w:val="12"/>
                <w:szCs w:val="12"/>
                <w:lang w:val="hy-AM"/>
              </w:rPr>
            </w:pPr>
            <w:r w:rsidRPr="005958BD">
              <w:rPr>
                <w:rFonts w:ascii="GHEA Grapalat" w:hAnsi="GHEA Grapalat"/>
                <w:b/>
                <w:bCs/>
                <w:i/>
                <w:iCs/>
                <w:sz w:val="14"/>
                <w:szCs w:val="12"/>
                <w:lang w:val="hy-AM"/>
              </w:rPr>
              <w:t xml:space="preserve">Մատակարարումը </w:t>
            </w:r>
            <w:r w:rsidR="00DE7D55" w:rsidRPr="005958BD">
              <w:rPr>
                <w:rFonts w:ascii="GHEA Grapalat" w:hAnsi="GHEA Grapalat"/>
                <w:b/>
                <w:bCs/>
                <w:i/>
                <w:iCs/>
                <w:sz w:val="14"/>
                <w:szCs w:val="12"/>
                <w:lang w:val="hy-AM"/>
              </w:rPr>
              <w:t>պետք է իրականացվի կտրոններով</w:t>
            </w:r>
            <w:r w:rsidRPr="005958BD">
              <w:rPr>
                <w:rFonts w:ascii="GHEA Grapalat" w:hAnsi="GHEA Grapalat"/>
                <w:b/>
                <w:bCs/>
                <w:i/>
                <w:iCs/>
                <w:sz w:val="14"/>
                <w:szCs w:val="12"/>
                <w:lang w:val="hy-AM"/>
              </w:rPr>
              <w:t>։</w:t>
            </w:r>
          </w:p>
        </w:tc>
        <w:tc>
          <w:tcPr>
            <w:tcW w:w="566" w:type="dxa"/>
            <w:vAlign w:val="center"/>
          </w:tcPr>
          <w:p w14:paraId="6CE59ECE" w14:textId="636066B5" w:rsidR="00AD0CDD" w:rsidRPr="00D54231" w:rsidRDefault="00AD0CDD" w:rsidP="00AD0CDD">
            <w:pPr>
              <w:jc w:val="center"/>
              <w:rPr>
                <w:rFonts w:ascii="GHEA Grapalat" w:hAnsi="GHEA Grapalat"/>
                <w:sz w:val="20"/>
              </w:rPr>
            </w:pPr>
            <w:r>
              <w:rPr>
                <w:rFonts w:ascii="GHEA Grapalat" w:hAnsi="GHEA Grapalat" w:cs="Arial"/>
                <w:sz w:val="16"/>
                <w:szCs w:val="16"/>
                <w:lang w:val="hy-AM" w:eastAsia="ru-RU"/>
              </w:rPr>
              <w:t>Կգ</w:t>
            </w:r>
          </w:p>
        </w:tc>
        <w:tc>
          <w:tcPr>
            <w:tcW w:w="900" w:type="dxa"/>
            <w:vAlign w:val="center"/>
          </w:tcPr>
          <w:p w14:paraId="400A438A" w14:textId="374079FD" w:rsidR="00AD0CDD" w:rsidRPr="00751644" w:rsidRDefault="00AD0CDD" w:rsidP="00AD0CDD">
            <w:pPr>
              <w:jc w:val="center"/>
              <w:rPr>
                <w:rFonts w:ascii="GHEA Grapalat" w:hAnsi="GHEA Grapalat"/>
                <w:sz w:val="20"/>
                <w:lang w:val="hy-AM"/>
              </w:rPr>
            </w:pPr>
            <w:r>
              <w:rPr>
                <w:rFonts w:ascii="GHEA Grapalat" w:hAnsi="GHEA Grapalat"/>
                <w:sz w:val="20"/>
                <w:lang w:val="hy-AM"/>
              </w:rPr>
              <w:t>355</w:t>
            </w:r>
          </w:p>
        </w:tc>
        <w:tc>
          <w:tcPr>
            <w:tcW w:w="1260" w:type="dxa"/>
            <w:vAlign w:val="center"/>
          </w:tcPr>
          <w:p w14:paraId="64CDE4F7" w14:textId="488EA344" w:rsidR="00AD0CDD" w:rsidRPr="00751644" w:rsidRDefault="00AD0CDD" w:rsidP="00AD0CDD">
            <w:pPr>
              <w:jc w:val="center"/>
              <w:rPr>
                <w:rFonts w:ascii="GHEA Grapalat" w:hAnsi="GHEA Grapalat"/>
                <w:sz w:val="20"/>
                <w:lang w:val="hy-AM"/>
              </w:rPr>
            </w:pPr>
            <w:r>
              <w:rPr>
                <w:rFonts w:ascii="GHEA Grapalat" w:hAnsi="GHEA Grapalat"/>
                <w:sz w:val="20"/>
                <w:lang w:val="hy-AM"/>
              </w:rPr>
              <w:t>2 236 500</w:t>
            </w:r>
          </w:p>
        </w:tc>
        <w:tc>
          <w:tcPr>
            <w:tcW w:w="805" w:type="dxa"/>
            <w:vAlign w:val="center"/>
          </w:tcPr>
          <w:p w14:paraId="49D5BDC8" w14:textId="40B04A69" w:rsidR="00AD0CDD" w:rsidRPr="00751644" w:rsidRDefault="00AD0CDD" w:rsidP="00AD0CDD">
            <w:pPr>
              <w:jc w:val="center"/>
              <w:rPr>
                <w:rFonts w:ascii="GHEA Grapalat" w:hAnsi="GHEA Grapalat"/>
                <w:sz w:val="20"/>
                <w:lang w:val="hy-AM"/>
              </w:rPr>
            </w:pPr>
            <w:r>
              <w:rPr>
                <w:rFonts w:ascii="GHEA Grapalat" w:hAnsi="GHEA Grapalat"/>
                <w:sz w:val="20"/>
                <w:lang w:val="hy-AM"/>
              </w:rPr>
              <w:t>6300</w:t>
            </w:r>
          </w:p>
        </w:tc>
        <w:tc>
          <w:tcPr>
            <w:tcW w:w="1005" w:type="dxa"/>
            <w:vAlign w:val="center"/>
          </w:tcPr>
          <w:p w14:paraId="27DE8AA2" w14:textId="59C48FF5" w:rsidR="00AD0CDD" w:rsidRPr="00751644" w:rsidRDefault="00AD0CDD" w:rsidP="00AD0CDD">
            <w:pPr>
              <w:jc w:val="center"/>
              <w:rPr>
                <w:rFonts w:ascii="GHEA Grapalat" w:hAnsi="GHEA Grapalat"/>
                <w:sz w:val="20"/>
              </w:rPr>
            </w:pPr>
            <w:r w:rsidRPr="00751644">
              <w:rPr>
                <w:rFonts w:ascii="GHEA Grapalat" w:hAnsi="GHEA Grapalat" w:cs="Calibri"/>
                <w:sz w:val="20"/>
                <w:szCs w:val="20"/>
                <w:lang w:val="hy-AM"/>
              </w:rPr>
              <w:t xml:space="preserve">գ. Տեղ, </w:t>
            </w:r>
            <w:r w:rsidRPr="00E71E98">
              <w:rPr>
                <w:rFonts w:ascii="GHEA Grapalat" w:hAnsi="GHEA Grapalat" w:cs="Calibri"/>
                <w:sz w:val="20"/>
                <w:szCs w:val="20"/>
                <w:lang w:val="hy-AM"/>
              </w:rPr>
              <w:t>35-րդ փողոց 2</w:t>
            </w:r>
          </w:p>
        </w:tc>
        <w:tc>
          <w:tcPr>
            <w:tcW w:w="859" w:type="dxa"/>
            <w:vAlign w:val="center"/>
          </w:tcPr>
          <w:p w14:paraId="1F792EB0" w14:textId="25E813EE" w:rsidR="00AD0CDD" w:rsidRPr="00751644" w:rsidRDefault="00AD0CDD" w:rsidP="00AD0CDD">
            <w:pPr>
              <w:jc w:val="center"/>
              <w:rPr>
                <w:rFonts w:ascii="GHEA Grapalat" w:hAnsi="GHEA Grapalat"/>
                <w:sz w:val="20"/>
                <w:lang w:val="hy-AM"/>
              </w:rPr>
            </w:pPr>
            <w:r>
              <w:rPr>
                <w:rFonts w:ascii="GHEA Grapalat" w:hAnsi="GHEA Grapalat"/>
                <w:sz w:val="20"/>
                <w:lang w:val="hy-AM"/>
              </w:rPr>
              <w:t>6300</w:t>
            </w:r>
          </w:p>
        </w:tc>
        <w:tc>
          <w:tcPr>
            <w:tcW w:w="1551" w:type="dxa"/>
            <w:vAlign w:val="center"/>
          </w:tcPr>
          <w:p w14:paraId="0700D482" w14:textId="5AE53354" w:rsidR="00AD0CDD" w:rsidRPr="00751644" w:rsidRDefault="00AD0CDD" w:rsidP="00AD0CDD">
            <w:pPr>
              <w:jc w:val="center"/>
              <w:rPr>
                <w:rFonts w:ascii="GHEA Grapalat" w:hAnsi="GHEA Grapalat"/>
                <w:sz w:val="12"/>
                <w:szCs w:val="12"/>
                <w:lang w:val="hy-AM"/>
              </w:rPr>
            </w:pPr>
            <w:r w:rsidRPr="00751644">
              <w:rPr>
                <w:rFonts w:ascii="GHEA Grapalat" w:hAnsi="GHEA Grapalat"/>
                <w:sz w:val="12"/>
                <w:szCs w:val="12"/>
                <w:lang w:val="hy-AM"/>
              </w:rPr>
              <w:t>Մատակարարումը իրականացվում է պայմանագիրն ուժի մեջ մտնելու օրվանից հաշված առնվազն 21 օրացուցային օրվա ընթացքում, բացառությամբ այն դեպքերի, երբ մատակարարը համաձայն է ավելի շուտ ժամկետներում այն մատակարարել:</w:t>
            </w:r>
          </w:p>
        </w:tc>
      </w:tr>
    </w:tbl>
    <w:p w14:paraId="1DA7B664" w14:textId="77777777" w:rsidR="005D417E" w:rsidRDefault="005D417E" w:rsidP="005D417E">
      <w:pPr>
        <w:jc w:val="both"/>
        <w:rPr>
          <w:rFonts w:ascii="GHEA Grapalat" w:hAnsi="GHEA Grapalat"/>
          <w:b/>
          <w:color w:val="000000"/>
          <w:sz w:val="20"/>
          <w:szCs w:val="20"/>
          <w:shd w:val="clear" w:color="auto" w:fill="FFFFFF"/>
          <w:lang w:val="es-ES"/>
        </w:rPr>
      </w:pPr>
      <w:r w:rsidRPr="007C63DD">
        <w:rPr>
          <w:rFonts w:ascii="GHEA Grapalat" w:hAnsi="GHEA Grapalat"/>
          <w:b/>
          <w:color w:val="000000"/>
          <w:sz w:val="20"/>
          <w:szCs w:val="20"/>
          <w:shd w:val="clear" w:color="auto" w:fill="FFFFFF"/>
          <w:lang w:val="es-ES"/>
        </w:rPr>
        <w:t>***</w:t>
      </w:r>
      <w:r w:rsidRPr="00D8109B">
        <w:rPr>
          <w:rFonts w:ascii="GHEA Grapalat" w:hAnsi="GHEA Grapalat"/>
          <w:b/>
          <w:color w:val="000000"/>
          <w:sz w:val="20"/>
          <w:szCs w:val="20"/>
          <w:shd w:val="clear" w:color="auto" w:fill="FFFFFF"/>
          <w:lang w:val="hy-AM"/>
        </w:rPr>
        <w:t>Ապրանքի</w:t>
      </w:r>
      <w:r w:rsidRPr="007C63DD">
        <w:rPr>
          <w:rFonts w:ascii="GHEA Grapalat" w:hAnsi="GHEA Grapalat"/>
          <w:b/>
          <w:color w:val="000000"/>
          <w:sz w:val="20"/>
          <w:szCs w:val="20"/>
          <w:shd w:val="clear" w:color="auto" w:fill="FFFFFF"/>
          <w:lang w:val="es-ES"/>
        </w:rPr>
        <w:t xml:space="preserve"> </w:t>
      </w:r>
      <w:r w:rsidRPr="00D8109B">
        <w:rPr>
          <w:rFonts w:ascii="GHEA Grapalat" w:hAnsi="GHEA Grapalat"/>
          <w:b/>
          <w:color w:val="000000"/>
          <w:sz w:val="20"/>
          <w:szCs w:val="20"/>
          <w:shd w:val="clear" w:color="auto" w:fill="FFFFFF"/>
          <w:lang w:val="hy-AM"/>
        </w:rPr>
        <w:t>տեղափոխումն</w:t>
      </w:r>
      <w:r w:rsidRPr="007C63DD">
        <w:rPr>
          <w:rFonts w:ascii="GHEA Grapalat" w:hAnsi="GHEA Grapalat"/>
          <w:b/>
          <w:color w:val="000000"/>
          <w:sz w:val="20"/>
          <w:szCs w:val="20"/>
          <w:shd w:val="clear" w:color="auto" w:fill="FFFFFF"/>
          <w:lang w:val="es-ES"/>
        </w:rPr>
        <w:t xml:space="preserve"> </w:t>
      </w:r>
      <w:r w:rsidRPr="00D8109B">
        <w:rPr>
          <w:rFonts w:ascii="GHEA Grapalat" w:hAnsi="GHEA Grapalat"/>
          <w:b/>
          <w:color w:val="000000"/>
          <w:sz w:val="20"/>
          <w:szCs w:val="20"/>
          <w:shd w:val="clear" w:color="auto" w:fill="FFFFFF"/>
          <w:lang w:val="hy-AM"/>
        </w:rPr>
        <w:t>ու</w:t>
      </w:r>
      <w:r w:rsidRPr="007C63DD">
        <w:rPr>
          <w:rFonts w:ascii="GHEA Grapalat" w:hAnsi="GHEA Grapalat"/>
          <w:b/>
          <w:color w:val="000000"/>
          <w:sz w:val="20"/>
          <w:szCs w:val="20"/>
          <w:shd w:val="clear" w:color="auto" w:fill="FFFFFF"/>
          <w:lang w:val="es-ES"/>
        </w:rPr>
        <w:t xml:space="preserve"> </w:t>
      </w:r>
      <w:r w:rsidRPr="00D8109B">
        <w:rPr>
          <w:rFonts w:ascii="GHEA Grapalat" w:hAnsi="GHEA Grapalat"/>
          <w:b/>
          <w:color w:val="000000"/>
          <w:sz w:val="20"/>
          <w:szCs w:val="20"/>
          <w:shd w:val="clear" w:color="auto" w:fill="FFFFFF"/>
          <w:lang w:val="hy-AM"/>
        </w:rPr>
        <w:t>բեռնաթափումը</w:t>
      </w:r>
      <w:r w:rsidRPr="007C63DD">
        <w:rPr>
          <w:rFonts w:ascii="GHEA Grapalat" w:hAnsi="GHEA Grapalat"/>
          <w:b/>
          <w:color w:val="000000"/>
          <w:sz w:val="20"/>
          <w:szCs w:val="20"/>
          <w:shd w:val="clear" w:color="auto" w:fill="FFFFFF"/>
          <w:lang w:val="es-ES"/>
        </w:rPr>
        <w:t xml:space="preserve"> </w:t>
      </w:r>
      <w:r w:rsidRPr="00D8109B">
        <w:rPr>
          <w:rFonts w:ascii="GHEA Grapalat" w:hAnsi="GHEA Grapalat"/>
          <w:b/>
          <w:color w:val="000000"/>
          <w:sz w:val="20"/>
          <w:szCs w:val="20"/>
          <w:shd w:val="clear" w:color="auto" w:fill="FFFFFF"/>
          <w:lang w:val="hy-AM"/>
        </w:rPr>
        <w:t>պետք</w:t>
      </w:r>
      <w:r w:rsidRPr="007C63DD">
        <w:rPr>
          <w:rFonts w:ascii="GHEA Grapalat" w:hAnsi="GHEA Grapalat"/>
          <w:b/>
          <w:color w:val="000000"/>
          <w:sz w:val="20"/>
          <w:szCs w:val="20"/>
          <w:shd w:val="clear" w:color="auto" w:fill="FFFFFF"/>
          <w:lang w:val="es-ES"/>
        </w:rPr>
        <w:t xml:space="preserve"> </w:t>
      </w:r>
      <w:r w:rsidRPr="00D8109B">
        <w:rPr>
          <w:rFonts w:ascii="GHEA Grapalat" w:hAnsi="GHEA Grapalat"/>
          <w:b/>
          <w:color w:val="000000"/>
          <w:sz w:val="20"/>
          <w:szCs w:val="20"/>
          <w:shd w:val="clear" w:color="auto" w:fill="FFFFFF"/>
          <w:lang w:val="hy-AM"/>
        </w:rPr>
        <w:t>է</w:t>
      </w:r>
      <w:r w:rsidRPr="007C63DD">
        <w:rPr>
          <w:rFonts w:ascii="GHEA Grapalat" w:hAnsi="GHEA Grapalat"/>
          <w:b/>
          <w:color w:val="000000"/>
          <w:sz w:val="20"/>
          <w:szCs w:val="20"/>
          <w:shd w:val="clear" w:color="auto" w:fill="FFFFFF"/>
          <w:lang w:val="es-ES"/>
        </w:rPr>
        <w:t xml:space="preserve"> </w:t>
      </w:r>
      <w:r w:rsidRPr="00D8109B">
        <w:rPr>
          <w:rFonts w:ascii="GHEA Grapalat" w:hAnsi="GHEA Grapalat"/>
          <w:b/>
          <w:color w:val="000000"/>
          <w:sz w:val="20"/>
          <w:szCs w:val="20"/>
          <w:shd w:val="clear" w:color="auto" w:fill="FFFFFF"/>
          <w:lang w:val="hy-AM"/>
        </w:rPr>
        <w:t>իրացնի</w:t>
      </w:r>
      <w:r w:rsidRPr="007C63DD">
        <w:rPr>
          <w:rFonts w:ascii="GHEA Grapalat" w:hAnsi="GHEA Grapalat"/>
          <w:b/>
          <w:color w:val="000000"/>
          <w:sz w:val="20"/>
          <w:szCs w:val="20"/>
          <w:shd w:val="clear" w:color="auto" w:fill="FFFFFF"/>
          <w:lang w:val="es-ES"/>
        </w:rPr>
        <w:t xml:space="preserve"> </w:t>
      </w:r>
      <w:r w:rsidRPr="00D8109B">
        <w:rPr>
          <w:rFonts w:ascii="GHEA Grapalat" w:hAnsi="GHEA Grapalat"/>
          <w:b/>
          <w:color w:val="000000"/>
          <w:sz w:val="20"/>
          <w:szCs w:val="20"/>
          <w:shd w:val="clear" w:color="auto" w:fill="FFFFFF"/>
          <w:lang w:val="hy-AM"/>
        </w:rPr>
        <w:t>մատակարարը</w:t>
      </w:r>
      <w:r w:rsidRPr="007C63DD">
        <w:rPr>
          <w:rFonts w:ascii="GHEA Grapalat" w:hAnsi="GHEA Grapalat"/>
          <w:b/>
          <w:color w:val="000000"/>
          <w:sz w:val="20"/>
          <w:szCs w:val="20"/>
          <w:shd w:val="clear" w:color="auto" w:fill="FFFFFF"/>
          <w:lang w:val="es-ES"/>
        </w:rPr>
        <w:t>:</w:t>
      </w: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09027020" w14:textId="2C91DFD5" w:rsidR="009E012E" w:rsidRPr="004657F5" w:rsidRDefault="00843F54" w:rsidP="009E012E">
            <w:pPr>
              <w:rPr>
                <w:rFonts w:ascii="GHEA Grapalat" w:hAnsi="GHEA Grapalat"/>
                <w:sz w:val="20"/>
                <w:szCs w:val="20"/>
                <w:lang w:val="hy-AM"/>
              </w:rPr>
            </w:pPr>
            <w:r>
              <w:rPr>
                <w:rFonts w:ascii="GHEA Grapalat" w:hAnsi="GHEA Grapalat"/>
                <w:sz w:val="20"/>
                <w:szCs w:val="20"/>
                <w:lang w:val="hy-AM"/>
              </w:rPr>
              <w:t>Տեղի համայնքապետարան</w:t>
            </w:r>
          </w:p>
          <w:p w14:paraId="3D94414F" w14:textId="7310C505" w:rsidR="009E012E" w:rsidRPr="004657F5" w:rsidRDefault="009E012E" w:rsidP="009E012E">
            <w:pPr>
              <w:rPr>
                <w:rFonts w:ascii="GHEA Grapalat" w:eastAsia="Calibri" w:hAnsi="GHEA Grapalat"/>
                <w:b/>
                <w:sz w:val="20"/>
                <w:szCs w:val="20"/>
                <w:lang w:val="hy-AM"/>
              </w:rPr>
            </w:pPr>
            <w:r w:rsidRPr="004657F5">
              <w:rPr>
                <w:rFonts w:ascii="GHEA Grapalat" w:hAnsi="GHEA Grapalat"/>
                <w:sz w:val="20"/>
                <w:szCs w:val="20"/>
                <w:lang w:val="hy-AM"/>
              </w:rPr>
              <w:t xml:space="preserve">Հասցե՝ </w:t>
            </w:r>
            <w:r w:rsidR="006963CE">
              <w:rPr>
                <w:rFonts w:ascii="GHEA Grapalat" w:eastAsia="Calibri" w:hAnsi="GHEA Grapalat"/>
                <w:b/>
                <w:sz w:val="20"/>
                <w:szCs w:val="20"/>
                <w:lang w:val="hy-AM"/>
              </w:rPr>
              <w:t>ՀՀ Սյունիքի, մարզ, գ. Տեղ, 35-րդ փողոց 2</w:t>
            </w:r>
          </w:p>
          <w:p w14:paraId="7B9A4AB0" w14:textId="7BD6ABCD" w:rsidR="009E012E" w:rsidRPr="004657F5" w:rsidRDefault="009E012E" w:rsidP="009E012E">
            <w:pPr>
              <w:rPr>
                <w:rFonts w:ascii="GHEA Grapalat" w:eastAsia="Calibri" w:hAnsi="GHEA Grapalat"/>
                <w:b/>
                <w:sz w:val="20"/>
                <w:szCs w:val="20"/>
                <w:lang w:val="hy-AM"/>
              </w:rPr>
            </w:pPr>
            <w:r w:rsidRPr="004657F5">
              <w:rPr>
                <w:rFonts w:ascii="GHEA Grapalat" w:eastAsia="Calibri" w:hAnsi="GHEA Grapalat"/>
                <w:b/>
                <w:sz w:val="20"/>
                <w:szCs w:val="20"/>
                <w:lang w:val="hy-AM"/>
              </w:rPr>
              <w:t xml:space="preserve">ՀՎՀՀ՝ </w:t>
            </w:r>
            <w:r w:rsidR="009F47F4">
              <w:rPr>
                <w:rFonts w:ascii="GHEA Grapalat" w:eastAsia="Calibri" w:hAnsi="GHEA Grapalat"/>
                <w:b/>
                <w:sz w:val="20"/>
                <w:szCs w:val="20"/>
                <w:lang w:val="hy-AM"/>
              </w:rPr>
              <w:t>09215376</w:t>
            </w:r>
          </w:p>
          <w:p w14:paraId="69303DB8" w14:textId="7BBE9EE0" w:rsidR="009E012E" w:rsidRPr="004657F5" w:rsidRDefault="009E012E" w:rsidP="009E012E">
            <w:pPr>
              <w:rPr>
                <w:rFonts w:ascii="GHEA Grapalat" w:hAnsi="GHEA Grapalat"/>
                <w:sz w:val="20"/>
                <w:szCs w:val="20"/>
                <w:lang w:val="hy-AM"/>
              </w:rPr>
            </w:pPr>
            <w:r w:rsidRPr="004657F5">
              <w:rPr>
                <w:rFonts w:ascii="GHEA Grapalat" w:eastAsia="Calibri" w:hAnsi="GHEA Grapalat"/>
                <w:b/>
                <w:sz w:val="20"/>
                <w:szCs w:val="20"/>
                <w:lang w:val="hy-AM"/>
              </w:rPr>
              <w:t xml:space="preserve">Բանկը՝ </w:t>
            </w:r>
            <w:r w:rsidR="009F47F4">
              <w:rPr>
                <w:rFonts w:ascii="GHEA Grapalat" w:eastAsia="Calibri" w:hAnsi="GHEA Grapalat"/>
                <w:b/>
                <w:sz w:val="20"/>
                <w:szCs w:val="20"/>
                <w:lang w:val="hy-AM"/>
              </w:rPr>
              <w:t>ՀՀ ֆին. նախ. գործառնական վարչություն</w:t>
            </w:r>
          </w:p>
          <w:p w14:paraId="7ABC9860" w14:textId="4C1C44F0" w:rsidR="009E012E" w:rsidRPr="004657F5" w:rsidRDefault="009E012E" w:rsidP="009E012E">
            <w:pPr>
              <w:rPr>
                <w:rFonts w:ascii="GHEA Grapalat" w:hAnsi="GHEA Grapalat"/>
                <w:b/>
                <w:sz w:val="20"/>
                <w:szCs w:val="20"/>
                <w:lang w:val="hy-AM"/>
              </w:rPr>
            </w:pPr>
            <w:r w:rsidRPr="004657F5">
              <w:rPr>
                <w:rFonts w:ascii="GHEA Grapalat" w:hAnsi="GHEA Grapalat"/>
                <w:b/>
                <w:sz w:val="20"/>
                <w:szCs w:val="20"/>
                <w:lang w:val="hy-AM"/>
              </w:rPr>
              <w:t xml:space="preserve">Հ/հ՝ </w:t>
            </w:r>
            <w:r w:rsidR="009F47F4">
              <w:rPr>
                <w:rFonts w:ascii="GHEA Grapalat" w:hAnsi="GHEA Grapalat"/>
                <w:b/>
                <w:sz w:val="20"/>
                <w:szCs w:val="20"/>
                <w:lang w:val="hy-AM"/>
              </w:rPr>
              <w:t>-----------------------------</w:t>
            </w:r>
          </w:p>
          <w:p w14:paraId="302EA797" w14:textId="1FE12D5C" w:rsidR="009E012E" w:rsidRPr="00A71D81" w:rsidRDefault="006963CE" w:rsidP="009E012E">
            <w:pPr>
              <w:rPr>
                <w:rFonts w:ascii="GHEA Grapalat" w:hAnsi="GHEA Grapalat"/>
                <w:lang w:val="hy-AM"/>
              </w:rPr>
            </w:pPr>
            <w:r>
              <w:rPr>
                <w:rFonts w:ascii="GHEA Grapalat" w:hAnsi="GHEA Grapalat"/>
                <w:sz w:val="20"/>
                <w:szCs w:val="20"/>
                <w:lang w:val="hy-AM"/>
              </w:rPr>
              <w:t>Համայնքի ղեկավար</w:t>
            </w:r>
            <w:r w:rsidR="00427BC1">
              <w:rPr>
                <w:rFonts w:ascii="GHEA Grapalat" w:hAnsi="GHEA Grapalat"/>
                <w:sz w:val="20"/>
                <w:szCs w:val="20"/>
                <w:lang w:val="hy-AM"/>
              </w:rPr>
              <w:t xml:space="preserve">՝ </w:t>
            </w:r>
            <w:r>
              <w:rPr>
                <w:rFonts w:ascii="GHEA Grapalat" w:hAnsi="GHEA Grapalat"/>
                <w:sz w:val="20"/>
                <w:szCs w:val="20"/>
                <w:lang w:val="hy-AM"/>
              </w:rPr>
              <w:t>Դավիթ Ղուլունց</w:t>
            </w:r>
          </w:p>
          <w:p w14:paraId="23C12A1F" w14:textId="77777777" w:rsidR="00071D1C" w:rsidRPr="00BC724A" w:rsidRDefault="00071D1C" w:rsidP="00EF3662">
            <w:pPr>
              <w:jc w:val="center"/>
              <w:rPr>
                <w:rFonts w:ascii="GHEA Grapalat" w:hAnsi="GHEA Grapalat"/>
                <w:lang w:val="hy-AM"/>
              </w:rPr>
            </w:pPr>
            <w:r w:rsidRPr="00BC724A">
              <w:rPr>
                <w:rFonts w:ascii="GHEA Grapalat" w:hAnsi="GHEA Grapalat"/>
                <w:lang w:val="hy-AM"/>
              </w:rPr>
              <w:t>---------------------------------</w:t>
            </w:r>
          </w:p>
          <w:p w14:paraId="44799C29" w14:textId="77777777" w:rsidR="00071D1C" w:rsidRPr="00393E07" w:rsidRDefault="00071D1C" w:rsidP="00EF3662">
            <w:pPr>
              <w:jc w:val="center"/>
              <w:rPr>
                <w:rFonts w:ascii="GHEA Grapalat" w:hAnsi="GHEA Grapalat"/>
                <w:sz w:val="18"/>
                <w:szCs w:val="18"/>
                <w:lang w:val="hy-AM"/>
              </w:rPr>
            </w:pPr>
            <w:r w:rsidRPr="00393E07">
              <w:rPr>
                <w:rFonts w:ascii="GHEA Grapalat" w:hAnsi="GHEA Grapalat"/>
                <w:sz w:val="18"/>
                <w:szCs w:val="18"/>
                <w:lang w:val="hy-AM"/>
              </w:rPr>
              <w:t>/</w:t>
            </w:r>
            <w:r w:rsidRPr="00393E07">
              <w:rPr>
                <w:rFonts w:ascii="GHEA Grapalat" w:hAnsi="GHEA Grapalat" w:cs="Sylfaen"/>
                <w:sz w:val="18"/>
                <w:szCs w:val="18"/>
                <w:lang w:val="hy-AM"/>
              </w:rPr>
              <w:t>ստորագրություն</w:t>
            </w:r>
            <w:r w:rsidRPr="00393E07">
              <w:rPr>
                <w:rFonts w:ascii="GHEA Grapalat" w:hAnsi="GHEA Grapalat"/>
                <w:sz w:val="18"/>
                <w:szCs w:val="18"/>
                <w:lang w:val="hy-AM"/>
              </w:rPr>
              <w:t>/</w:t>
            </w:r>
          </w:p>
          <w:p w14:paraId="0868B3E1" w14:textId="77777777" w:rsidR="00071D1C" w:rsidRPr="00393E07" w:rsidRDefault="00071D1C" w:rsidP="00EF3662">
            <w:pPr>
              <w:jc w:val="center"/>
              <w:rPr>
                <w:rFonts w:ascii="GHEA Grapalat" w:hAnsi="GHEA Grapalat"/>
                <w:sz w:val="18"/>
                <w:szCs w:val="18"/>
                <w:lang w:val="hy-AM"/>
              </w:rPr>
            </w:pPr>
            <w:r w:rsidRPr="00393E07">
              <w:rPr>
                <w:rFonts w:ascii="GHEA Grapalat" w:hAnsi="GHEA Grapalat" w:cs="Sylfaen"/>
                <w:sz w:val="18"/>
                <w:szCs w:val="18"/>
                <w:lang w:val="hy-AM"/>
              </w:rPr>
              <w:t>Կ</w:t>
            </w:r>
            <w:r w:rsidRPr="00393E07">
              <w:rPr>
                <w:rFonts w:ascii="GHEA Grapalat" w:hAnsi="GHEA Grapalat"/>
                <w:sz w:val="18"/>
                <w:szCs w:val="18"/>
                <w:lang w:val="hy-AM"/>
              </w:rPr>
              <w:t>.</w:t>
            </w:r>
            <w:r w:rsidRPr="00393E07">
              <w:rPr>
                <w:rFonts w:ascii="GHEA Grapalat" w:hAnsi="GHEA Grapalat" w:cs="Sylfaen"/>
                <w:sz w:val="18"/>
                <w:szCs w:val="18"/>
                <w:lang w:val="hy-AM"/>
              </w:rPr>
              <w:t>Տ</w:t>
            </w:r>
          </w:p>
        </w:tc>
        <w:tc>
          <w:tcPr>
            <w:tcW w:w="760" w:type="dxa"/>
          </w:tcPr>
          <w:p w14:paraId="33C97031" w14:textId="77777777" w:rsidR="00071D1C" w:rsidRPr="00393E07" w:rsidRDefault="00071D1C" w:rsidP="00EF3662">
            <w:pPr>
              <w:jc w:val="center"/>
              <w:rPr>
                <w:rFonts w:ascii="GHEA Grapalat" w:hAnsi="GHEA Grapalat"/>
                <w:lang w:val="hy-AM"/>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50EAF53B" w14:textId="7DE548B5" w:rsidR="00071D1C" w:rsidRPr="00A71D81" w:rsidRDefault="00071D1C" w:rsidP="00B11B0C">
      <w:pPr>
        <w:jc w:val="right"/>
        <w:rPr>
          <w:rFonts w:ascii="GHEA Grapalat" w:hAnsi="GHEA Grapalat"/>
          <w:i/>
          <w:sz w:val="18"/>
          <w:lang w:val="hy-AM"/>
        </w:rPr>
      </w:pPr>
      <w:r w:rsidRPr="00A71D81">
        <w:rPr>
          <w:rFonts w:ascii="GHEA Grapalat" w:hAnsi="GHEA Grapalat"/>
          <w:sz w:val="20"/>
        </w:rPr>
        <w:br w:type="page"/>
      </w:r>
      <w:r w:rsidRPr="00A71D81">
        <w:rPr>
          <w:rFonts w:ascii="GHEA Grapalat" w:hAnsi="GHEA Grapalat"/>
          <w:i/>
          <w:sz w:val="18"/>
          <w:lang w:val="hy-AM"/>
        </w:rPr>
        <w:lastRenderedPageBreak/>
        <w:t>Հավելված N 2</w:t>
      </w:r>
    </w:p>
    <w:p w14:paraId="60CEA6BB" w14:textId="6A614AB4"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w:t>
      </w:r>
      <w:r w:rsidR="00895B99">
        <w:rPr>
          <w:rFonts w:ascii="GHEA Grapalat" w:hAnsi="GHEA Grapalat"/>
          <w:i/>
          <w:sz w:val="18"/>
          <w:lang w:val="hy-AM"/>
        </w:rPr>
        <w:t>2</w:t>
      </w:r>
      <w:r w:rsidR="009C0BF9">
        <w:rPr>
          <w:rFonts w:ascii="GHEA Grapalat" w:hAnsi="GHEA Grapalat"/>
          <w:i/>
          <w:sz w:val="18"/>
          <w:lang w:val="hy-AM"/>
        </w:rPr>
        <w:t>5</w:t>
      </w:r>
      <w:r w:rsidRPr="00A71D81">
        <w:rPr>
          <w:rFonts w:ascii="GHEA Grapalat" w:hAnsi="GHEA Grapalat"/>
          <w:i/>
          <w:sz w:val="18"/>
          <w:lang w:val="hy-AM"/>
        </w:rPr>
        <w:t xml:space="preserve">թ. կնքված </w:t>
      </w:r>
    </w:p>
    <w:p w14:paraId="72DF4D04" w14:textId="17D998C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9B377C">
        <w:rPr>
          <w:rFonts w:ascii="GHEA Grapalat" w:hAnsi="GHEA Grapalat"/>
          <w:i/>
          <w:sz w:val="18"/>
          <w:lang w:val="hy-AM"/>
        </w:rPr>
        <w:t>ՍՄ-ՏՀ-ԳՀԱՊՁԲ-25/10</w:t>
      </w:r>
      <w:r w:rsidR="00357971" w:rsidRPr="00357971">
        <w:rPr>
          <w:rFonts w:ascii="GHEA Grapalat" w:hAnsi="GHEA Grapalat"/>
          <w:i/>
          <w:sz w:val="18"/>
          <w:lang w:val="hy-AM"/>
        </w:rPr>
        <w:t xml:space="preserve"> </w:t>
      </w:r>
      <w:r w:rsidRPr="00A71D81">
        <w:rPr>
          <w:rFonts w:ascii="GHEA Grapalat" w:hAnsi="GHEA Grapalat"/>
          <w:i/>
          <w:sz w:val="18"/>
          <w:lang w:val="hy-AM"/>
        </w:rPr>
        <w:t xml:space="preserve"> ծածկագրով պայմանագրի</w:t>
      </w:r>
    </w:p>
    <w:p w14:paraId="51CF54F7" w14:textId="77777777" w:rsidR="00071D1C" w:rsidRPr="000363DD" w:rsidRDefault="00071D1C" w:rsidP="00EF3662">
      <w:pPr>
        <w:jc w:val="center"/>
        <w:rPr>
          <w:rFonts w:ascii="GHEA Grapalat" w:hAnsi="GHEA Grapalat"/>
          <w:sz w:val="20"/>
          <w:lang w:val="hy-AM"/>
        </w:rPr>
      </w:pPr>
      <w:r w:rsidRPr="000363DD">
        <w:rPr>
          <w:rFonts w:ascii="GHEA Grapalat" w:hAnsi="GHEA Grapalat" w:cs="Sylfaen"/>
          <w:b/>
          <w:sz w:val="22"/>
          <w:szCs w:val="22"/>
          <w:lang w:val="hy-AM"/>
        </w:rPr>
        <w:softHyphen/>
      </w:r>
      <w:r w:rsidRPr="000363DD">
        <w:rPr>
          <w:rFonts w:ascii="GHEA Grapalat" w:hAnsi="GHEA Grapalat" w:cs="Sylfaen"/>
          <w:b/>
          <w:sz w:val="22"/>
          <w:szCs w:val="22"/>
          <w:lang w:val="hy-AM"/>
        </w:rPr>
        <w:softHyphen/>
      </w:r>
      <w:r w:rsidRPr="000363DD">
        <w:rPr>
          <w:rFonts w:ascii="GHEA Grapalat" w:hAnsi="GHEA Grapalat" w:cs="Sylfaen"/>
          <w:b/>
          <w:sz w:val="22"/>
          <w:szCs w:val="22"/>
          <w:lang w:val="hy-AM"/>
        </w:rPr>
        <w:softHyphen/>
      </w:r>
      <w:r w:rsidRPr="000363DD">
        <w:rPr>
          <w:rFonts w:ascii="GHEA Grapalat" w:hAnsi="GHEA Grapalat" w:cs="Sylfaen"/>
          <w:b/>
          <w:sz w:val="22"/>
          <w:szCs w:val="22"/>
          <w:lang w:val="hy-AM"/>
        </w:rPr>
        <w:softHyphen/>
      </w:r>
      <w:r w:rsidRPr="000363DD">
        <w:rPr>
          <w:rFonts w:ascii="GHEA Grapalat" w:hAnsi="GHEA Grapalat" w:cs="Sylfaen"/>
          <w:b/>
          <w:sz w:val="22"/>
          <w:szCs w:val="22"/>
          <w:lang w:val="hy-AM"/>
        </w:rPr>
        <w:softHyphen/>
      </w:r>
      <w:r w:rsidRPr="000363DD">
        <w:rPr>
          <w:rFonts w:ascii="GHEA Grapalat" w:hAnsi="GHEA Grapalat" w:cs="Sylfaen"/>
          <w:b/>
          <w:sz w:val="22"/>
          <w:szCs w:val="22"/>
          <w:lang w:val="hy-AM"/>
        </w:rPr>
        <w:softHyphen/>
      </w:r>
      <w:r w:rsidRPr="000363DD">
        <w:rPr>
          <w:rFonts w:ascii="GHEA Grapalat" w:hAnsi="GHEA Grapalat" w:cs="Sylfaen"/>
          <w:b/>
          <w:sz w:val="22"/>
          <w:szCs w:val="22"/>
          <w:lang w:val="hy-AM"/>
        </w:rPr>
        <w:softHyphen/>
      </w:r>
      <w:r w:rsidRPr="000363DD">
        <w:rPr>
          <w:rFonts w:ascii="GHEA Grapalat" w:hAnsi="GHEA Grapalat" w:cs="Sylfaen"/>
          <w:b/>
          <w:sz w:val="22"/>
          <w:szCs w:val="22"/>
          <w:lang w:val="hy-AM"/>
        </w:rPr>
        <w:softHyphen/>
      </w:r>
      <w:r w:rsidRPr="000363DD">
        <w:rPr>
          <w:rFonts w:ascii="GHEA Grapalat" w:hAnsi="GHEA Grapalat" w:cs="Sylfaen"/>
          <w:b/>
          <w:sz w:val="22"/>
          <w:szCs w:val="22"/>
          <w:lang w:val="hy-AM"/>
        </w:rPr>
        <w:softHyphen/>
      </w:r>
      <w:r w:rsidRPr="000363DD">
        <w:rPr>
          <w:rFonts w:ascii="GHEA Grapalat" w:hAnsi="GHEA Grapalat" w:cs="Sylfaen"/>
          <w:b/>
          <w:sz w:val="22"/>
          <w:szCs w:val="22"/>
          <w:lang w:val="hy-AM"/>
        </w:rPr>
        <w:softHyphen/>
      </w:r>
      <w:r w:rsidRPr="000363DD">
        <w:rPr>
          <w:rFonts w:ascii="GHEA Grapalat" w:hAnsi="GHEA Grapalat" w:cs="Sylfaen"/>
          <w:b/>
          <w:sz w:val="22"/>
          <w:szCs w:val="22"/>
          <w:lang w:val="hy-AM"/>
        </w:rPr>
        <w:softHyphen/>
      </w:r>
      <w:r w:rsidRPr="000363DD">
        <w:rPr>
          <w:rFonts w:ascii="GHEA Grapalat" w:hAnsi="GHEA Grapalat" w:cs="Sylfaen"/>
          <w:b/>
          <w:sz w:val="22"/>
          <w:szCs w:val="22"/>
          <w:lang w:val="hy-AM"/>
        </w:rPr>
        <w:softHyphen/>
      </w:r>
      <w:r w:rsidRPr="000363DD">
        <w:rPr>
          <w:rFonts w:ascii="GHEA Grapalat" w:hAnsi="GHEA Grapalat" w:cs="Sylfaen"/>
          <w:b/>
          <w:sz w:val="22"/>
          <w:szCs w:val="22"/>
          <w:lang w:val="hy-AM"/>
        </w:rPr>
        <w:softHyphen/>
      </w:r>
      <w:r w:rsidRPr="000363DD">
        <w:rPr>
          <w:rFonts w:ascii="GHEA Grapalat" w:hAnsi="GHEA Grapalat" w:cs="Sylfaen"/>
          <w:b/>
          <w:sz w:val="22"/>
          <w:szCs w:val="22"/>
          <w:lang w:val="hy-AM"/>
        </w:rPr>
        <w:softHyphen/>
      </w:r>
      <w:r w:rsidRPr="000363DD">
        <w:rPr>
          <w:rFonts w:ascii="GHEA Grapalat" w:hAnsi="GHEA Grapalat"/>
          <w:sz w:val="20"/>
          <w:lang w:val="hy-AM"/>
        </w:rPr>
        <w:t>ՎՃԱՐՄԱՆ ԺԱՄԱՆԱԿԱՑՈՒՅՑ*</w:t>
      </w:r>
    </w:p>
    <w:p w14:paraId="19FB720E" w14:textId="77777777" w:rsidR="00071D1C" w:rsidRPr="00A71D81" w:rsidRDefault="00071D1C" w:rsidP="00EF3662">
      <w:pPr>
        <w:jc w:val="center"/>
        <w:rPr>
          <w:rFonts w:ascii="GHEA Grapalat" w:hAnsi="GHEA Grapalat"/>
          <w:sz w:val="20"/>
        </w:rPr>
      </w:pPr>
      <w:r w:rsidRPr="000363DD">
        <w:rPr>
          <w:rFonts w:ascii="GHEA Grapalat" w:hAnsi="GHEA Grapalat"/>
          <w:sz w:val="20"/>
          <w:lang w:val="hy-AM"/>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139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932"/>
        <w:gridCol w:w="1683"/>
        <w:gridCol w:w="501"/>
        <w:gridCol w:w="595"/>
        <w:gridCol w:w="595"/>
        <w:gridCol w:w="595"/>
        <w:gridCol w:w="595"/>
        <w:gridCol w:w="595"/>
        <w:gridCol w:w="595"/>
        <w:gridCol w:w="595"/>
        <w:gridCol w:w="595"/>
        <w:gridCol w:w="595"/>
        <w:gridCol w:w="595"/>
        <w:gridCol w:w="630"/>
        <w:gridCol w:w="1805"/>
      </w:tblGrid>
      <w:tr w:rsidR="00D8109B" w:rsidRPr="00A71D81" w14:paraId="6F6A7B5E" w14:textId="77777777" w:rsidTr="002645E9">
        <w:tc>
          <w:tcPr>
            <w:tcW w:w="13973" w:type="dxa"/>
            <w:gridSpan w:val="16"/>
          </w:tcPr>
          <w:p w14:paraId="666297E8" w14:textId="77777777" w:rsidR="00D8109B" w:rsidRPr="00A71D81" w:rsidRDefault="00D8109B" w:rsidP="002645E9">
            <w:pPr>
              <w:jc w:val="center"/>
              <w:rPr>
                <w:rFonts w:ascii="GHEA Grapalat" w:hAnsi="GHEA Grapalat"/>
                <w:sz w:val="18"/>
                <w:lang w:val="es-ES"/>
              </w:rPr>
            </w:pPr>
            <w:r w:rsidRPr="00A71D81">
              <w:rPr>
                <w:rFonts w:ascii="GHEA Grapalat" w:hAnsi="GHEA Grapalat"/>
                <w:sz w:val="18"/>
                <w:lang w:val="es-ES"/>
              </w:rPr>
              <w:t>Ապրանքի</w:t>
            </w:r>
          </w:p>
        </w:tc>
      </w:tr>
      <w:tr w:rsidR="00D8109B" w:rsidRPr="00E96CCC" w14:paraId="61EEB1E5" w14:textId="77777777" w:rsidTr="009C0BF9">
        <w:tc>
          <w:tcPr>
            <w:tcW w:w="1472" w:type="dxa"/>
            <w:vAlign w:val="center"/>
          </w:tcPr>
          <w:p w14:paraId="630BA80D" w14:textId="77777777" w:rsidR="00D8109B" w:rsidRPr="00A71D81" w:rsidRDefault="00D8109B" w:rsidP="002645E9">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1932" w:type="dxa"/>
            <w:vAlign w:val="center"/>
          </w:tcPr>
          <w:p w14:paraId="513AF1EF" w14:textId="77777777" w:rsidR="00D8109B" w:rsidRPr="00A71D81" w:rsidRDefault="00D8109B" w:rsidP="002645E9">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1683" w:type="dxa"/>
            <w:vAlign w:val="center"/>
          </w:tcPr>
          <w:p w14:paraId="5D60374A" w14:textId="77777777" w:rsidR="00D8109B" w:rsidRPr="00A71D81" w:rsidRDefault="00D8109B" w:rsidP="002645E9">
            <w:pPr>
              <w:jc w:val="center"/>
              <w:rPr>
                <w:rFonts w:ascii="GHEA Grapalat" w:hAnsi="GHEA Grapalat"/>
                <w:sz w:val="18"/>
                <w:lang w:val="es-ES"/>
              </w:rPr>
            </w:pPr>
            <w:r w:rsidRPr="00A71D81">
              <w:rPr>
                <w:rFonts w:ascii="GHEA Grapalat" w:hAnsi="GHEA Grapalat"/>
                <w:sz w:val="18"/>
              </w:rPr>
              <w:t>անվանումը</w:t>
            </w:r>
          </w:p>
        </w:tc>
        <w:tc>
          <w:tcPr>
            <w:tcW w:w="8886" w:type="dxa"/>
            <w:gridSpan w:val="13"/>
            <w:vAlign w:val="center"/>
          </w:tcPr>
          <w:p w14:paraId="4F35E713" w14:textId="5CA1CF01" w:rsidR="00D8109B" w:rsidRPr="00A71D81" w:rsidRDefault="00D8109B" w:rsidP="002645E9">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5958BD">
              <w:rPr>
                <w:rFonts w:ascii="GHEA Grapalat" w:hAnsi="GHEA Grapalat"/>
                <w:sz w:val="18"/>
                <w:lang w:val="hy-AM"/>
              </w:rPr>
              <w:t>25</w:t>
            </w:r>
            <w:r w:rsidRPr="00A71D81">
              <w:rPr>
                <w:rFonts w:ascii="GHEA Grapalat" w:hAnsi="GHEA Grapalat"/>
                <w:sz w:val="18"/>
                <w:lang w:val="es-ES"/>
              </w:rPr>
              <w:t>թ-ին` ըստ ամիսների, այդ թվում**</w:t>
            </w:r>
          </w:p>
        </w:tc>
      </w:tr>
      <w:tr w:rsidR="00D8109B" w:rsidRPr="00A71D81" w14:paraId="70A559A2" w14:textId="77777777" w:rsidTr="009C0BF9">
        <w:trPr>
          <w:trHeight w:val="1406"/>
        </w:trPr>
        <w:tc>
          <w:tcPr>
            <w:tcW w:w="1472" w:type="dxa"/>
          </w:tcPr>
          <w:p w14:paraId="1D2B90E9" w14:textId="77777777" w:rsidR="00D8109B" w:rsidRPr="00A71D81" w:rsidRDefault="00D8109B" w:rsidP="002645E9">
            <w:pPr>
              <w:jc w:val="center"/>
              <w:rPr>
                <w:rFonts w:ascii="GHEA Grapalat" w:hAnsi="GHEA Grapalat"/>
                <w:sz w:val="20"/>
                <w:lang w:val="es-ES"/>
              </w:rPr>
            </w:pPr>
          </w:p>
        </w:tc>
        <w:tc>
          <w:tcPr>
            <w:tcW w:w="1932" w:type="dxa"/>
          </w:tcPr>
          <w:p w14:paraId="2B62F1A5" w14:textId="77777777" w:rsidR="00D8109B" w:rsidRPr="00A71D81" w:rsidRDefault="00D8109B" w:rsidP="002645E9">
            <w:pPr>
              <w:jc w:val="center"/>
              <w:rPr>
                <w:rFonts w:ascii="GHEA Grapalat" w:hAnsi="GHEA Grapalat"/>
                <w:sz w:val="20"/>
                <w:lang w:val="es-ES"/>
              </w:rPr>
            </w:pPr>
          </w:p>
        </w:tc>
        <w:tc>
          <w:tcPr>
            <w:tcW w:w="1683" w:type="dxa"/>
          </w:tcPr>
          <w:p w14:paraId="0DDD06DC" w14:textId="77777777" w:rsidR="00D8109B" w:rsidRPr="00A71D81" w:rsidRDefault="00D8109B" w:rsidP="002645E9">
            <w:pPr>
              <w:jc w:val="center"/>
              <w:rPr>
                <w:rFonts w:ascii="GHEA Grapalat" w:hAnsi="GHEA Grapalat"/>
                <w:sz w:val="20"/>
                <w:lang w:val="es-ES"/>
              </w:rPr>
            </w:pPr>
          </w:p>
        </w:tc>
        <w:tc>
          <w:tcPr>
            <w:tcW w:w="501" w:type="dxa"/>
            <w:textDirection w:val="btLr"/>
            <w:vAlign w:val="center"/>
          </w:tcPr>
          <w:p w14:paraId="735CD712" w14:textId="77777777" w:rsidR="00D8109B" w:rsidRPr="00A71D81" w:rsidRDefault="00D8109B" w:rsidP="002645E9">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595" w:type="dxa"/>
            <w:textDirection w:val="btLr"/>
            <w:vAlign w:val="center"/>
          </w:tcPr>
          <w:p w14:paraId="4BB3D3BC" w14:textId="77777777" w:rsidR="00D8109B" w:rsidRPr="00A71D81" w:rsidRDefault="00D8109B" w:rsidP="002645E9">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595" w:type="dxa"/>
            <w:textDirection w:val="btLr"/>
            <w:vAlign w:val="center"/>
          </w:tcPr>
          <w:p w14:paraId="4CCEB96C" w14:textId="77777777" w:rsidR="00D8109B" w:rsidRPr="00A71D81" w:rsidRDefault="00D8109B" w:rsidP="002645E9">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595" w:type="dxa"/>
            <w:textDirection w:val="btLr"/>
            <w:vAlign w:val="center"/>
          </w:tcPr>
          <w:p w14:paraId="31AC542E" w14:textId="77777777" w:rsidR="00D8109B" w:rsidRPr="00A71D81" w:rsidRDefault="00D8109B" w:rsidP="002645E9">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595" w:type="dxa"/>
            <w:textDirection w:val="btLr"/>
            <w:vAlign w:val="center"/>
          </w:tcPr>
          <w:p w14:paraId="3B262A6C" w14:textId="77777777" w:rsidR="00D8109B" w:rsidRPr="00A71D81" w:rsidRDefault="00D8109B" w:rsidP="002645E9">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595" w:type="dxa"/>
            <w:textDirection w:val="btLr"/>
            <w:vAlign w:val="center"/>
          </w:tcPr>
          <w:p w14:paraId="4236568A" w14:textId="77777777" w:rsidR="00D8109B" w:rsidRPr="00A71D81" w:rsidRDefault="00D8109B" w:rsidP="002645E9">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595" w:type="dxa"/>
            <w:textDirection w:val="btLr"/>
            <w:vAlign w:val="center"/>
          </w:tcPr>
          <w:p w14:paraId="39A2B5CA" w14:textId="77777777" w:rsidR="00D8109B" w:rsidRPr="00A71D81" w:rsidRDefault="00D8109B" w:rsidP="002645E9">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595" w:type="dxa"/>
            <w:textDirection w:val="btLr"/>
            <w:vAlign w:val="center"/>
          </w:tcPr>
          <w:p w14:paraId="3224CF10" w14:textId="77777777" w:rsidR="00D8109B" w:rsidRPr="00A71D81" w:rsidRDefault="00D8109B" w:rsidP="002645E9">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95" w:type="dxa"/>
            <w:textDirection w:val="btLr"/>
            <w:vAlign w:val="center"/>
          </w:tcPr>
          <w:p w14:paraId="492879FF" w14:textId="77777777" w:rsidR="00D8109B" w:rsidRPr="00A71D81" w:rsidRDefault="00D8109B" w:rsidP="002645E9">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595" w:type="dxa"/>
            <w:textDirection w:val="btLr"/>
            <w:vAlign w:val="center"/>
          </w:tcPr>
          <w:p w14:paraId="30DCF5AB" w14:textId="77777777" w:rsidR="00D8109B" w:rsidRPr="00A71D81" w:rsidRDefault="00D8109B" w:rsidP="002645E9">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95" w:type="dxa"/>
            <w:textDirection w:val="btLr"/>
            <w:vAlign w:val="center"/>
          </w:tcPr>
          <w:p w14:paraId="27C96648" w14:textId="77777777" w:rsidR="00D8109B" w:rsidRPr="00A71D81" w:rsidRDefault="00D8109B" w:rsidP="002645E9">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630" w:type="dxa"/>
            <w:textDirection w:val="btLr"/>
            <w:vAlign w:val="center"/>
          </w:tcPr>
          <w:p w14:paraId="7465A4BB" w14:textId="77777777" w:rsidR="00D8109B" w:rsidRPr="00A71D81" w:rsidRDefault="00D8109B" w:rsidP="002645E9">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805" w:type="dxa"/>
            <w:vAlign w:val="center"/>
          </w:tcPr>
          <w:p w14:paraId="7A6D8C32" w14:textId="77777777" w:rsidR="00D8109B" w:rsidRPr="00A71D81" w:rsidRDefault="00D8109B" w:rsidP="002645E9">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57A85A84" w14:textId="77777777" w:rsidR="00D8109B" w:rsidRPr="00A71D81" w:rsidRDefault="00D8109B" w:rsidP="002645E9">
            <w:pPr>
              <w:jc w:val="center"/>
              <w:rPr>
                <w:rFonts w:ascii="GHEA Grapalat" w:hAnsi="GHEA Grapalat"/>
                <w:sz w:val="18"/>
                <w:lang w:val="es-ES"/>
              </w:rPr>
            </w:pPr>
          </w:p>
        </w:tc>
      </w:tr>
      <w:tr w:rsidR="000243CF" w:rsidRPr="00427BC1" w14:paraId="1EA84584" w14:textId="77777777" w:rsidTr="00DE7D55">
        <w:trPr>
          <w:trHeight w:val="785"/>
        </w:trPr>
        <w:tc>
          <w:tcPr>
            <w:tcW w:w="1472" w:type="dxa"/>
            <w:vAlign w:val="center"/>
          </w:tcPr>
          <w:p w14:paraId="126C9A55" w14:textId="3DEF9A19" w:rsidR="000243CF" w:rsidRPr="00A71D81" w:rsidRDefault="000243CF" w:rsidP="000243CF">
            <w:pPr>
              <w:jc w:val="center"/>
              <w:rPr>
                <w:rFonts w:ascii="GHEA Grapalat" w:hAnsi="GHEA Grapalat"/>
                <w:sz w:val="20"/>
                <w:lang w:val="es-ES"/>
              </w:rPr>
            </w:pPr>
            <w:r w:rsidRPr="00751644">
              <w:rPr>
                <w:rFonts w:ascii="GHEA Grapalat" w:hAnsi="GHEA Grapalat"/>
                <w:sz w:val="20"/>
                <w:lang w:val="hy-AM"/>
              </w:rPr>
              <w:t>1</w:t>
            </w:r>
          </w:p>
        </w:tc>
        <w:tc>
          <w:tcPr>
            <w:tcW w:w="1932" w:type="dxa"/>
            <w:vAlign w:val="center"/>
          </w:tcPr>
          <w:p w14:paraId="6B6979BB" w14:textId="0B2C0ED4" w:rsidR="000243CF" w:rsidRPr="00B53805" w:rsidRDefault="000243CF" w:rsidP="000243CF">
            <w:pPr>
              <w:jc w:val="center"/>
              <w:rPr>
                <w:rFonts w:asciiTheme="minorHAnsi" w:hAnsiTheme="minorHAnsi"/>
                <w:sz w:val="20"/>
                <w:lang w:val="hy-AM"/>
              </w:rPr>
            </w:pPr>
            <w:r>
              <w:rPr>
                <w:rFonts w:ascii="GHEA Grapalat" w:hAnsi="GHEA Grapalat"/>
                <w:sz w:val="20"/>
                <w:szCs w:val="20"/>
                <w:lang w:val="hy-AM"/>
              </w:rPr>
              <w:t>09411710</w:t>
            </w:r>
          </w:p>
        </w:tc>
        <w:tc>
          <w:tcPr>
            <w:tcW w:w="1683" w:type="dxa"/>
            <w:vAlign w:val="center"/>
          </w:tcPr>
          <w:p w14:paraId="486FE661" w14:textId="50B9B851" w:rsidR="000243CF" w:rsidRPr="00A71D81" w:rsidRDefault="000243CF" w:rsidP="000243CF">
            <w:pPr>
              <w:jc w:val="center"/>
              <w:rPr>
                <w:rFonts w:ascii="GHEA Grapalat" w:hAnsi="GHEA Grapalat"/>
                <w:sz w:val="20"/>
                <w:lang w:val="es-ES"/>
              </w:rPr>
            </w:pPr>
            <w:r w:rsidRPr="00FC5A66">
              <w:rPr>
                <w:rFonts w:ascii="GHEA Grapalat" w:hAnsi="GHEA Grapalat" w:cs="Arial"/>
                <w:sz w:val="18"/>
                <w:szCs w:val="16"/>
                <w:lang w:val="hy-AM" w:eastAsia="ru-RU"/>
              </w:rPr>
              <w:t>Ս</w:t>
            </w:r>
            <w:r w:rsidRPr="00FC5A66">
              <w:rPr>
                <w:rFonts w:ascii="GHEA Grapalat" w:hAnsi="GHEA Grapalat" w:cs="Arial"/>
                <w:sz w:val="18"/>
                <w:szCs w:val="16"/>
                <w:lang w:val="ru-RU" w:eastAsia="ru-RU"/>
              </w:rPr>
              <w:t>եղմված բնական գազ</w:t>
            </w:r>
          </w:p>
        </w:tc>
        <w:tc>
          <w:tcPr>
            <w:tcW w:w="501" w:type="dxa"/>
            <w:vAlign w:val="center"/>
          </w:tcPr>
          <w:p w14:paraId="07E6035D" w14:textId="4A69B338" w:rsidR="000243CF" w:rsidRPr="00427BC1" w:rsidRDefault="000243CF" w:rsidP="000243CF">
            <w:pPr>
              <w:jc w:val="center"/>
              <w:rPr>
                <w:rFonts w:ascii="GHEA Grapalat" w:hAnsi="GHEA Grapalat"/>
                <w:b/>
                <w:sz w:val="16"/>
                <w:szCs w:val="16"/>
                <w:lang w:val="pt-BR"/>
              </w:rPr>
            </w:pPr>
            <w:r w:rsidRPr="00751644">
              <w:rPr>
                <w:rFonts w:ascii="GHEA Grapalat" w:hAnsi="GHEA Grapalat"/>
                <w:b/>
                <w:sz w:val="16"/>
                <w:szCs w:val="16"/>
                <w:lang w:val="pt-BR"/>
              </w:rPr>
              <w:t>0</w:t>
            </w:r>
          </w:p>
        </w:tc>
        <w:tc>
          <w:tcPr>
            <w:tcW w:w="595" w:type="dxa"/>
            <w:textDirection w:val="btLr"/>
          </w:tcPr>
          <w:p w14:paraId="1E1BBE62" w14:textId="0A844C2C" w:rsidR="000243CF" w:rsidRPr="00427BC1" w:rsidRDefault="000243CF" w:rsidP="000243CF">
            <w:pPr>
              <w:jc w:val="center"/>
              <w:rPr>
                <w:rFonts w:ascii="GHEA Grapalat" w:hAnsi="GHEA Grapalat"/>
                <w:b/>
                <w:sz w:val="16"/>
                <w:szCs w:val="16"/>
                <w:lang w:val="pt-BR"/>
              </w:rPr>
            </w:pPr>
            <w:r>
              <w:rPr>
                <w:rFonts w:ascii="GHEA Grapalat" w:hAnsi="GHEA Grapalat"/>
                <w:sz w:val="20"/>
                <w:lang w:val="hy-AM"/>
              </w:rPr>
              <w:t>30</w:t>
            </w:r>
            <w:r>
              <w:rPr>
                <w:rFonts w:ascii="GHEA Grapalat" w:hAnsi="GHEA Grapalat"/>
                <w:sz w:val="20"/>
                <w:lang w:val="pt-BR"/>
              </w:rPr>
              <w:t xml:space="preserve"> %</w:t>
            </w:r>
          </w:p>
        </w:tc>
        <w:tc>
          <w:tcPr>
            <w:tcW w:w="595" w:type="dxa"/>
            <w:textDirection w:val="btLr"/>
            <w:vAlign w:val="center"/>
          </w:tcPr>
          <w:p w14:paraId="296386E7" w14:textId="5CB1BD3B" w:rsidR="000243CF" w:rsidRPr="00427BC1" w:rsidRDefault="000243CF" w:rsidP="000243CF">
            <w:pPr>
              <w:jc w:val="center"/>
              <w:rPr>
                <w:rFonts w:ascii="GHEA Grapalat" w:hAnsi="GHEA Grapalat"/>
                <w:b/>
                <w:sz w:val="16"/>
                <w:szCs w:val="16"/>
                <w:lang w:val="hy-AM"/>
              </w:rPr>
            </w:pPr>
            <w:r>
              <w:rPr>
                <w:rFonts w:ascii="GHEA Grapalat" w:hAnsi="GHEA Grapalat"/>
                <w:sz w:val="20"/>
                <w:lang w:val="hy-AM"/>
              </w:rPr>
              <w:t>30</w:t>
            </w:r>
            <w:r>
              <w:rPr>
                <w:rFonts w:ascii="GHEA Grapalat" w:hAnsi="GHEA Grapalat"/>
                <w:sz w:val="20"/>
                <w:lang w:val="pt-BR"/>
              </w:rPr>
              <w:t xml:space="preserve"> %</w:t>
            </w:r>
          </w:p>
        </w:tc>
        <w:tc>
          <w:tcPr>
            <w:tcW w:w="595" w:type="dxa"/>
            <w:textDirection w:val="btLr"/>
            <w:vAlign w:val="center"/>
          </w:tcPr>
          <w:p w14:paraId="6A3B0277" w14:textId="1D68B54D" w:rsidR="000243CF" w:rsidRPr="00427BC1" w:rsidRDefault="000243CF" w:rsidP="000243CF">
            <w:pPr>
              <w:jc w:val="center"/>
              <w:rPr>
                <w:rFonts w:ascii="GHEA Grapalat" w:hAnsi="GHEA Grapalat"/>
                <w:b/>
                <w:sz w:val="16"/>
                <w:szCs w:val="16"/>
                <w:lang w:val="pt-BR"/>
              </w:rPr>
            </w:pPr>
            <w:r>
              <w:rPr>
                <w:rFonts w:ascii="GHEA Grapalat" w:hAnsi="GHEA Grapalat"/>
                <w:sz w:val="20"/>
                <w:lang w:val="hy-AM"/>
              </w:rPr>
              <w:t>40</w:t>
            </w:r>
            <w:r>
              <w:rPr>
                <w:rFonts w:ascii="GHEA Grapalat" w:hAnsi="GHEA Grapalat"/>
                <w:sz w:val="20"/>
                <w:lang w:val="pt-BR"/>
              </w:rPr>
              <w:t xml:space="preserve"> %</w:t>
            </w:r>
          </w:p>
        </w:tc>
        <w:tc>
          <w:tcPr>
            <w:tcW w:w="595" w:type="dxa"/>
            <w:textDirection w:val="btLr"/>
            <w:vAlign w:val="center"/>
          </w:tcPr>
          <w:p w14:paraId="74DA720F" w14:textId="7E04BA19" w:rsidR="000243CF" w:rsidRPr="00427BC1" w:rsidRDefault="000243CF" w:rsidP="000243CF">
            <w:pPr>
              <w:jc w:val="center"/>
              <w:rPr>
                <w:rFonts w:ascii="GHEA Grapalat" w:hAnsi="GHEA Grapalat"/>
                <w:b/>
                <w:sz w:val="16"/>
                <w:szCs w:val="16"/>
                <w:lang w:val="pt-BR"/>
              </w:rPr>
            </w:pPr>
            <w:r>
              <w:rPr>
                <w:rFonts w:ascii="GHEA Grapalat" w:hAnsi="GHEA Grapalat"/>
                <w:sz w:val="20"/>
                <w:lang w:val="hy-AM"/>
              </w:rPr>
              <w:t>40</w:t>
            </w:r>
            <w:r>
              <w:rPr>
                <w:rFonts w:ascii="GHEA Grapalat" w:hAnsi="GHEA Grapalat"/>
                <w:sz w:val="20"/>
                <w:lang w:val="pt-BR"/>
              </w:rPr>
              <w:t xml:space="preserve"> %</w:t>
            </w:r>
          </w:p>
        </w:tc>
        <w:tc>
          <w:tcPr>
            <w:tcW w:w="595" w:type="dxa"/>
            <w:textDirection w:val="btLr"/>
            <w:vAlign w:val="center"/>
          </w:tcPr>
          <w:p w14:paraId="7B5699B0" w14:textId="0C7EBFF5" w:rsidR="000243CF" w:rsidRPr="00427BC1" w:rsidRDefault="000243CF" w:rsidP="000243CF">
            <w:pPr>
              <w:jc w:val="center"/>
              <w:rPr>
                <w:rFonts w:ascii="GHEA Grapalat" w:hAnsi="GHEA Grapalat"/>
                <w:b/>
                <w:sz w:val="16"/>
                <w:szCs w:val="16"/>
                <w:lang w:val="pt-BR"/>
              </w:rPr>
            </w:pPr>
            <w:r>
              <w:rPr>
                <w:rFonts w:ascii="GHEA Grapalat" w:hAnsi="GHEA Grapalat"/>
                <w:sz w:val="20"/>
                <w:lang w:val="hy-AM"/>
              </w:rPr>
              <w:t>50</w:t>
            </w:r>
            <w:r>
              <w:rPr>
                <w:rFonts w:ascii="GHEA Grapalat" w:hAnsi="GHEA Grapalat"/>
                <w:sz w:val="20"/>
                <w:lang w:val="pt-BR"/>
              </w:rPr>
              <w:t xml:space="preserve"> %</w:t>
            </w:r>
          </w:p>
        </w:tc>
        <w:tc>
          <w:tcPr>
            <w:tcW w:w="595" w:type="dxa"/>
            <w:textDirection w:val="btLr"/>
            <w:vAlign w:val="center"/>
          </w:tcPr>
          <w:p w14:paraId="4452F909" w14:textId="72B9679B" w:rsidR="000243CF" w:rsidRPr="00427BC1" w:rsidRDefault="00E96CCC" w:rsidP="000243CF">
            <w:pPr>
              <w:jc w:val="center"/>
              <w:rPr>
                <w:rFonts w:ascii="GHEA Grapalat" w:hAnsi="GHEA Grapalat"/>
                <w:b/>
                <w:sz w:val="16"/>
                <w:szCs w:val="16"/>
                <w:lang w:val="pt-BR"/>
              </w:rPr>
            </w:pPr>
            <w:r>
              <w:rPr>
                <w:rFonts w:ascii="GHEA Grapalat" w:hAnsi="GHEA Grapalat"/>
                <w:sz w:val="20"/>
              </w:rPr>
              <w:t>5</w:t>
            </w:r>
            <w:r w:rsidR="000243CF">
              <w:rPr>
                <w:rFonts w:ascii="GHEA Grapalat" w:hAnsi="GHEA Grapalat"/>
                <w:sz w:val="20"/>
                <w:lang w:val="hy-AM"/>
              </w:rPr>
              <w:t>0</w:t>
            </w:r>
            <w:r w:rsidR="000243CF">
              <w:rPr>
                <w:rFonts w:ascii="GHEA Grapalat" w:hAnsi="GHEA Grapalat"/>
                <w:sz w:val="20"/>
                <w:lang w:val="pt-BR"/>
              </w:rPr>
              <w:t xml:space="preserve"> %</w:t>
            </w:r>
          </w:p>
        </w:tc>
        <w:tc>
          <w:tcPr>
            <w:tcW w:w="595" w:type="dxa"/>
            <w:textDirection w:val="btLr"/>
            <w:vAlign w:val="center"/>
          </w:tcPr>
          <w:p w14:paraId="3E28B11A" w14:textId="39439EE9" w:rsidR="000243CF" w:rsidRPr="000243CF" w:rsidRDefault="000243CF" w:rsidP="000243CF">
            <w:pPr>
              <w:jc w:val="center"/>
              <w:rPr>
                <w:rFonts w:ascii="GHEA Grapalat" w:hAnsi="GHEA Grapalat"/>
                <w:sz w:val="20"/>
                <w:lang w:val="hy-AM"/>
              </w:rPr>
            </w:pPr>
            <w:r>
              <w:rPr>
                <w:rFonts w:ascii="GHEA Grapalat" w:hAnsi="GHEA Grapalat"/>
                <w:sz w:val="20"/>
                <w:lang w:val="hy-AM"/>
              </w:rPr>
              <w:t>60</w:t>
            </w:r>
            <w:r>
              <w:rPr>
                <w:rFonts w:ascii="GHEA Grapalat" w:hAnsi="GHEA Grapalat"/>
                <w:sz w:val="20"/>
                <w:lang w:val="pt-BR"/>
              </w:rPr>
              <w:t xml:space="preserve"> %</w:t>
            </w:r>
          </w:p>
        </w:tc>
        <w:tc>
          <w:tcPr>
            <w:tcW w:w="595" w:type="dxa"/>
            <w:textDirection w:val="btLr"/>
            <w:vAlign w:val="center"/>
          </w:tcPr>
          <w:p w14:paraId="3A1EFC53" w14:textId="54CA9A2D" w:rsidR="000243CF" w:rsidRPr="00427BC1" w:rsidRDefault="000243CF" w:rsidP="000243CF">
            <w:pPr>
              <w:jc w:val="center"/>
              <w:rPr>
                <w:rFonts w:ascii="GHEA Grapalat" w:hAnsi="GHEA Grapalat"/>
                <w:b/>
                <w:sz w:val="16"/>
                <w:szCs w:val="16"/>
                <w:lang w:val="pt-BR"/>
              </w:rPr>
            </w:pPr>
            <w:r>
              <w:rPr>
                <w:rFonts w:ascii="GHEA Grapalat" w:hAnsi="GHEA Grapalat"/>
                <w:sz w:val="20"/>
                <w:lang w:val="hy-AM"/>
              </w:rPr>
              <w:t>70</w:t>
            </w:r>
            <w:r>
              <w:rPr>
                <w:rFonts w:ascii="GHEA Grapalat" w:hAnsi="GHEA Grapalat"/>
                <w:sz w:val="20"/>
                <w:lang w:val="pt-BR"/>
              </w:rPr>
              <w:t xml:space="preserve"> %</w:t>
            </w:r>
          </w:p>
        </w:tc>
        <w:tc>
          <w:tcPr>
            <w:tcW w:w="595" w:type="dxa"/>
            <w:textDirection w:val="btLr"/>
            <w:vAlign w:val="center"/>
          </w:tcPr>
          <w:p w14:paraId="51C2D9BD" w14:textId="695B8484" w:rsidR="000243CF" w:rsidRPr="00427BC1" w:rsidRDefault="000243CF" w:rsidP="000243CF">
            <w:pPr>
              <w:jc w:val="center"/>
              <w:rPr>
                <w:rFonts w:ascii="GHEA Grapalat" w:hAnsi="GHEA Grapalat"/>
                <w:b/>
                <w:sz w:val="16"/>
                <w:szCs w:val="16"/>
                <w:lang w:val="pt-BR"/>
              </w:rPr>
            </w:pPr>
            <w:r>
              <w:rPr>
                <w:rFonts w:ascii="GHEA Grapalat" w:hAnsi="GHEA Grapalat"/>
                <w:sz w:val="20"/>
                <w:lang w:val="hy-AM"/>
              </w:rPr>
              <w:t>80</w:t>
            </w:r>
            <w:r>
              <w:rPr>
                <w:rFonts w:ascii="GHEA Grapalat" w:hAnsi="GHEA Grapalat"/>
                <w:sz w:val="20"/>
                <w:lang w:val="pt-BR"/>
              </w:rPr>
              <w:t>%</w:t>
            </w:r>
          </w:p>
        </w:tc>
        <w:tc>
          <w:tcPr>
            <w:tcW w:w="595" w:type="dxa"/>
            <w:textDirection w:val="btLr"/>
            <w:vAlign w:val="center"/>
          </w:tcPr>
          <w:p w14:paraId="3B27FC7B" w14:textId="18872161" w:rsidR="000243CF" w:rsidRPr="00427BC1" w:rsidRDefault="000243CF" w:rsidP="000243CF">
            <w:pPr>
              <w:jc w:val="center"/>
              <w:rPr>
                <w:rFonts w:ascii="GHEA Grapalat" w:hAnsi="GHEA Grapalat"/>
                <w:b/>
                <w:sz w:val="16"/>
                <w:szCs w:val="16"/>
                <w:lang w:val="pt-BR"/>
              </w:rPr>
            </w:pPr>
            <w:r>
              <w:rPr>
                <w:rFonts w:ascii="GHEA Grapalat" w:hAnsi="GHEA Grapalat"/>
                <w:sz w:val="20"/>
                <w:lang w:val="hy-AM"/>
              </w:rPr>
              <w:t>90</w:t>
            </w:r>
            <w:r>
              <w:rPr>
                <w:rFonts w:ascii="GHEA Grapalat" w:hAnsi="GHEA Grapalat"/>
                <w:sz w:val="20"/>
                <w:lang w:val="pt-BR"/>
              </w:rPr>
              <w:t>%</w:t>
            </w:r>
          </w:p>
        </w:tc>
        <w:tc>
          <w:tcPr>
            <w:tcW w:w="630" w:type="dxa"/>
            <w:textDirection w:val="btLr"/>
            <w:vAlign w:val="center"/>
          </w:tcPr>
          <w:p w14:paraId="080DC5D7" w14:textId="30B0B22F" w:rsidR="000243CF" w:rsidRPr="00427BC1" w:rsidRDefault="000243CF" w:rsidP="000243CF">
            <w:pPr>
              <w:jc w:val="center"/>
              <w:rPr>
                <w:rFonts w:ascii="GHEA Grapalat" w:hAnsi="GHEA Grapalat"/>
                <w:b/>
                <w:sz w:val="16"/>
                <w:szCs w:val="16"/>
                <w:lang w:val="pt-BR"/>
              </w:rPr>
            </w:pPr>
            <w:bookmarkStart w:id="7" w:name="_GoBack"/>
            <w:bookmarkEnd w:id="7"/>
            <w:r>
              <w:rPr>
                <w:rFonts w:ascii="GHEA Grapalat" w:hAnsi="GHEA Grapalat"/>
                <w:sz w:val="20"/>
                <w:lang w:val="hy-AM"/>
              </w:rPr>
              <w:t>100</w:t>
            </w:r>
            <w:r>
              <w:rPr>
                <w:rFonts w:ascii="GHEA Grapalat" w:hAnsi="GHEA Grapalat"/>
                <w:sz w:val="20"/>
                <w:lang w:val="pt-BR"/>
              </w:rPr>
              <w:t>%</w:t>
            </w:r>
          </w:p>
        </w:tc>
        <w:tc>
          <w:tcPr>
            <w:tcW w:w="1805" w:type="dxa"/>
            <w:textDirection w:val="btLr"/>
            <w:vAlign w:val="center"/>
          </w:tcPr>
          <w:p w14:paraId="136B83B4" w14:textId="043481D7" w:rsidR="000243CF" w:rsidRPr="00427BC1" w:rsidRDefault="000243CF" w:rsidP="000243CF">
            <w:pPr>
              <w:jc w:val="center"/>
              <w:rPr>
                <w:rFonts w:ascii="GHEA Grapalat" w:hAnsi="GHEA Grapalat"/>
                <w:b/>
                <w:sz w:val="16"/>
                <w:szCs w:val="16"/>
                <w:lang w:val="pt-BR"/>
              </w:rPr>
            </w:pPr>
            <w:r>
              <w:rPr>
                <w:rFonts w:ascii="GHEA Grapalat" w:hAnsi="GHEA Grapalat"/>
                <w:sz w:val="20"/>
                <w:lang w:val="hy-AM"/>
              </w:rPr>
              <w:t>100</w:t>
            </w:r>
            <w:r>
              <w:rPr>
                <w:rFonts w:ascii="GHEA Grapalat" w:hAnsi="GHEA Grapalat"/>
                <w:sz w:val="20"/>
                <w:lang w:val="pt-BR"/>
              </w:rPr>
              <w:t>%</w:t>
            </w:r>
          </w:p>
        </w:tc>
      </w:tr>
    </w:tbl>
    <w:p w14:paraId="73D65644" w14:textId="77777777" w:rsidR="00C95FF4" w:rsidRPr="00A71D81" w:rsidRDefault="00C95FF4"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932ED20" w14:textId="2D0788F4" w:rsidR="009E012E" w:rsidRPr="004657F5" w:rsidRDefault="00843F54" w:rsidP="009E012E">
            <w:pPr>
              <w:rPr>
                <w:rFonts w:ascii="GHEA Grapalat" w:hAnsi="GHEA Grapalat"/>
                <w:sz w:val="20"/>
                <w:szCs w:val="20"/>
                <w:lang w:val="hy-AM"/>
              </w:rPr>
            </w:pPr>
            <w:r>
              <w:rPr>
                <w:rFonts w:ascii="GHEA Grapalat" w:hAnsi="GHEA Grapalat"/>
                <w:sz w:val="20"/>
                <w:szCs w:val="20"/>
                <w:lang w:val="hy-AM"/>
              </w:rPr>
              <w:t>Տեղի համայնքապետարան</w:t>
            </w:r>
          </w:p>
          <w:p w14:paraId="21BFB819" w14:textId="2AE38420" w:rsidR="009E012E" w:rsidRPr="004657F5" w:rsidRDefault="009E012E" w:rsidP="009E012E">
            <w:pPr>
              <w:rPr>
                <w:rFonts w:ascii="GHEA Grapalat" w:eastAsia="Calibri" w:hAnsi="GHEA Grapalat"/>
                <w:b/>
                <w:sz w:val="20"/>
                <w:szCs w:val="20"/>
                <w:lang w:val="hy-AM"/>
              </w:rPr>
            </w:pPr>
            <w:r w:rsidRPr="004657F5">
              <w:rPr>
                <w:rFonts w:ascii="GHEA Grapalat" w:hAnsi="GHEA Grapalat"/>
                <w:sz w:val="20"/>
                <w:szCs w:val="20"/>
                <w:lang w:val="hy-AM"/>
              </w:rPr>
              <w:t xml:space="preserve">Հասցե՝ </w:t>
            </w:r>
            <w:r w:rsidR="006963CE">
              <w:rPr>
                <w:rFonts w:ascii="GHEA Grapalat" w:eastAsia="Calibri" w:hAnsi="GHEA Grapalat"/>
                <w:b/>
                <w:sz w:val="20"/>
                <w:szCs w:val="20"/>
                <w:lang w:val="hy-AM"/>
              </w:rPr>
              <w:t>ՀՀ Սյունիքի, մարզ, գ. Տեղ, 35-րդ փողոց 2</w:t>
            </w:r>
          </w:p>
          <w:p w14:paraId="530657E5" w14:textId="43A27F7D" w:rsidR="009E012E" w:rsidRPr="004657F5" w:rsidRDefault="009E012E" w:rsidP="009E012E">
            <w:pPr>
              <w:rPr>
                <w:rFonts w:ascii="GHEA Grapalat" w:eastAsia="Calibri" w:hAnsi="GHEA Grapalat"/>
                <w:b/>
                <w:sz w:val="20"/>
                <w:szCs w:val="20"/>
                <w:lang w:val="hy-AM"/>
              </w:rPr>
            </w:pPr>
            <w:r w:rsidRPr="004657F5">
              <w:rPr>
                <w:rFonts w:ascii="GHEA Grapalat" w:eastAsia="Calibri" w:hAnsi="GHEA Grapalat"/>
                <w:b/>
                <w:sz w:val="20"/>
                <w:szCs w:val="20"/>
                <w:lang w:val="hy-AM"/>
              </w:rPr>
              <w:t xml:space="preserve">ՀՎՀՀ՝ </w:t>
            </w:r>
            <w:r w:rsidR="009F47F4">
              <w:rPr>
                <w:rFonts w:ascii="GHEA Grapalat" w:eastAsia="Calibri" w:hAnsi="GHEA Grapalat"/>
                <w:b/>
                <w:sz w:val="20"/>
                <w:szCs w:val="20"/>
                <w:lang w:val="hy-AM"/>
              </w:rPr>
              <w:t>09215376</w:t>
            </w:r>
          </w:p>
          <w:p w14:paraId="3566CA9A" w14:textId="2A73740C" w:rsidR="009E012E" w:rsidRPr="004657F5" w:rsidRDefault="009E012E" w:rsidP="009E012E">
            <w:pPr>
              <w:rPr>
                <w:rFonts w:ascii="GHEA Grapalat" w:hAnsi="GHEA Grapalat"/>
                <w:sz w:val="20"/>
                <w:szCs w:val="20"/>
                <w:lang w:val="hy-AM"/>
              </w:rPr>
            </w:pPr>
            <w:r w:rsidRPr="004657F5">
              <w:rPr>
                <w:rFonts w:ascii="GHEA Grapalat" w:eastAsia="Calibri" w:hAnsi="GHEA Grapalat"/>
                <w:b/>
                <w:sz w:val="20"/>
                <w:szCs w:val="20"/>
                <w:lang w:val="hy-AM"/>
              </w:rPr>
              <w:t xml:space="preserve">Բանկը՝ </w:t>
            </w:r>
            <w:r w:rsidR="009F47F4">
              <w:rPr>
                <w:rFonts w:ascii="GHEA Grapalat" w:eastAsia="Calibri" w:hAnsi="GHEA Grapalat"/>
                <w:b/>
                <w:sz w:val="20"/>
                <w:szCs w:val="20"/>
                <w:lang w:val="hy-AM"/>
              </w:rPr>
              <w:t>ՀՀ ֆին. նախ. գործառնական վարչություն</w:t>
            </w:r>
          </w:p>
          <w:p w14:paraId="43774AB0" w14:textId="18858016" w:rsidR="009E012E" w:rsidRPr="004657F5" w:rsidRDefault="009E012E" w:rsidP="009E012E">
            <w:pPr>
              <w:rPr>
                <w:rFonts w:ascii="GHEA Grapalat" w:hAnsi="GHEA Grapalat"/>
                <w:b/>
                <w:sz w:val="20"/>
                <w:szCs w:val="20"/>
                <w:lang w:val="hy-AM"/>
              </w:rPr>
            </w:pPr>
            <w:r w:rsidRPr="004657F5">
              <w:rPr>
                <w:rFonts w:ascii="GHEA Grapalat" w:hAnsi="GHEA Grapalat"/>
                <w:b/>
                <w:sz w:val="20"/>
                <w:szCs w:val="20"/>
                <w:lang w:val="hy-AM"/>
              </w:rPr>
              <w:t xml:space="preserve">Հ/հ՝ </w:t>
            </w:r>
            <w:r w:rsidR="009F47F4">
              <w:rPr>
                <w:rFonts w:ascii="GHEA Grapalat" w:hAnsi="GHEA Grapalat"/>
                <w:b/>
                <w:sz w:val="20"/>
                <w:szCs w:val="20"/>
                <w:lang w:val="hy-AM"/>
              </w:rPr>
              <w:t>-----------------------------</w:t>
            </w:r>
          </w:p>
          <w:p w14:paraId="52792C7C" w14:textId="3D9D0ECF" w:rsidR="009E012E" w:rsidRPr="00A71D81" w:rsidRDefault="006963CE" w:rsidP="009E012E">
            <w:pPr>
              <w:rPr>
                <w:rFonts w:ascii="GHEA Grapalat" w:hAnsi="GHEA Grapalat"/>
                <w:lang w:val="hy-AM"/>
              </w:rPr>
            </w:pPr>
            <w:r>
              <w:rPr>
                <w:rFonts w:ascii="GHEA Grapalat" w:hAnsi="GHEA Grapalat"/>
                <w:sz w:val="20"/>
                <w:szCs w:val="20"/>
                <w:lang w:val="hy-AM"/>
              </w:rPr>
              <w:t>Համայնքի ղեկավար</w:t>
            </w:r>
            <w:r w:rsidR="00427BC1">
              <w:rPr>
                <w:rFonts w:ascii="GHEA Grapalat" w:hAnsi="GHEA Grapalat"/>
                <w:sz w:val="20"/>
                <w:szCs w:val="20"/>
                <w:lang w:val="hy-AM"/>
              </w:rPr>
              <w:t xml:space="preserve">՝ </w:t>
            </w:r>
            <w:r>
              <w:rPr>
                <w:rFonts w:ascii="GHEA Grapalat" w:hAnsi="GHEA Grapalat"/>
                <w:sz w:val="20"/>
                <w:szCs w:val="20"/>
                <w:lang w:val="hy-AM"/>
              </w:rPr>
              <w:t>Դավիթ Ղուլունց</w:t>
            </w:r>
          </w:p>
          <w:p w14:paraId="63A7B955" w14:textId="39B99ED3" w:rsidR="00071D1C" w:rsidRPr="00357971" w:rsidRDefault="00071D1C" w:rsidP="00EF3662">
            <w:pPr>
              <w:jc w:val="center"/>
              <w:rPr>
                <w:rFonts w:ascii="GHEA Grapalat" w:hAnsi="GHEA Grapalat"/>
                <w:lang w:val="hy-AM"/>
              </w:rPr>
            </w:pPr>
            <w:r w:rsidRPr="00357971">
              <w:rPr>
                <w:rFonts w:ascii="GHEA Grapalat" w:hAnsi="GHEA Grapalat"/>
                <w:lang w:val="hy-AM"/>
              </w:rPr>
              <w:t>--------------------------------</w:t>
            </w:r>
          </w:p>
          <w:p w14:paraId="347DE8F1" w14:textId="77777777" w:rsidR="00071D1C" w:rsidRPr="00357971" w:rsidRDefault="00071D1C" w:rsidP="00EF3662">
            <w:pPr>
              <w:jc w:val="center"/>
              <w:rPr>
                <w:rFonts w:ascii="GHEA Grapalat" w:hAnsi="GHEA Grapalat"/>
                <w:sz w:val="18"/>
                <w:szCs w:val="18"/>
                <w:lang w:val="hy-AM"/>
              </w:rPr>
            </w:pPr>
            <w:r w:rsidRPr="00357971">
              <w:rPr>
                <w:rFonts w:ascii="GHEA Grapalat" w:hAnsi="GHEA Grapalat"/>
                <w:sz w:val="18"/>
                <w:szCs w:val="18"/>
                <w:lang w:val="hy-AM"/>
              </w:rPr>
              <w:t>/</w:t>
            </w:r>
            <w:r w:rsidRPr="00357971">
              <w:rPr>
                <w:rFonts w:ascii="GHEA Grapalat" w:hAnsi="GHEA Grapalat" w:cs="Sylfaen"/>
                <w:sz w:val="18"/>
                <w:szCs w:val="18"/>
                <w:lang w:val="hy-AM"/>
              </w:rPr>
              <w:t>ստորագրություն</w:t>
            </w:r>
            <w:r w:rsidRPr="00357971">
              <w:rPr>
                <w:rFonts w:ascii="GHEA Grapalat" w:hAnsi="GHEA Grapalat"/>
                <w:sz w:val="18"/>
                <w:szCs w:val="18"/>
                <w:lang w:val="hy-AM"/>
              </w:rPr>
              <w:t>/</w:t>
            </w:r>
          </w:p>
          <w:p w14:paraId="5D5E3C8B" w14:textId="77777777" w:rsidR="00071D1C" w:rsidRPr="00357971" w:rsidRDefault="00071D1C" w:rsidP="00EF3662">
            <w:pPr>
              <w:jc w:val="center"/>
              <w:rPr>
                <w:rFonts w:ascii="GHEA Grapalat" w:hAnsi="GHEA Grapalat"/>
                <w:sz w:val="18"/>
                <w:szCs w:val="18"/>
                <w:lang w:val="hy-AM"/>
              </w:rPr>
            </w:pPr>
            <w:r w:rsidRPr="00357971">
              <w:rPr>
                <w:rFonts w:ascii="GHEA Grapalat" w:hAnsi="GHEA Grapalat" w:cs="Sylfaen"/>
                <w:sz w:val="18"/>
                <w:szCs w:val="18"/>
                <w:lang w:val="hy-AM"/>
              </w:rPr>
              <w:t>Կ</w:t>
            </w:r>
            <w:r w:rsidRPr="00357971">
              <w:rPr>
                <w:rFonts w:ascii="GHEA Grapalat" w:hAnsi="GHEA Grapalat"/>
                <w:sz w:val="18"/>
                <w:szCs w:val="18"/>
                <w:lang w:val="hy-AM"/>
              </w:rPr>
              <w:t>.</w:t>
            </w:r>
            <w:r w:rsidRPr="00357971">
              <w:rPr>
                <w:rFonts w:ascii="GHEA Grapalat" w:hAnsi="GHEA Grapalat" w:cs="Sylfaen"/>
                <w:sz w:val="18"/>
                <w:szCs w:val="18"/>
                <w:lang w:val="hy-AM"/>
              </w:rPr>
              <w:t>Տ</w:t>
            </w:r>
          </w:p>
        </w:tc>
        <w:tc>
          <w:tcPr>
            <w:tcW w:w="760" w:type="dxa"/>
          </w:tcPr>
          <w:p w14:paraId="034575EB" w14:textId="77777777" w:rsidR="00071D1C" w:rsidRPr="00357971" w:rsidRDefault="00071D1C" w:rsidP="00EF3662">
            <w:pPr>
              <w:jc w:val="center"/>
              <w:rPr>
                <w:rFonts w:ascii="GHEA Grapalat" w:hAnsi="GHEA Grapalat"/>
                <w:lang w:val="hy-AM"/>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5958BD">
          <w:footnotePr>
            <w:pos w:val="beneathText"/>
          </w:footnotePr>
          <w:pgSz w:w="16838" w:h="11906" w:orient="landscape" w:code="9"/>
          <w:pgMar w:top="662" w:right="395" w:bottom="567" w:left="720" w:header="562" w:footer="562" w:gutter="0"/>
          <w:cols w:space="720"/>
        </w:sect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lastRenderedPageBreak/>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E96CCC"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2970DE">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81C663" w14:textId="77777777" w:rsidR="006360BA" w:rsidRDefault="006360BA">
      <w:r>
        <w:separator/>
      </w:r>
    </w:p>
  </w:endnote>
  <w:endnote w:type="continuationSeparator" w:id="0">
    <w:p w14:paraId="7871D791" w14:textId="77777777" w:rsidR="006360BA" w:rsidRDefault="00636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charset w:val="00"/>
    <w:family w:val="swiss"/>
    <w:pitch w:val="variable"/>
    <w:sig w:usb0="00000003" w:usb1="00000000" w:usb2="00000000" w:usb3="00000000" w:csb0="00000001" w:csb1="00000000"/>
  </w:font>
  <w:font w:name="Times Armenian">
    <w:charset w:val="00"/>
    <w:family w:val="roman"/>
    <w:pitch w:val="variable"/>
    <w:sig w:usb0="00000003" w:usb1="00000000" w:usb2="00000000" w:usb3="00000000" w:csb0="00000001" w:csb1="00000000"/>
  </w:font>
  <w:font w:name="Baltica">
    <w:altName w:val="Arial"/>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7E468" w14:textId="77777777" w:rsidR="006360BA" w:rsidRDefault="006360BA">
      <w:r>
        <w:separator/>
      </w:r>
    </w:p>
  </w:footnote>
  <w:footnote w:type="continuationSeparator" w:id="0">
    <w:p w14:paraId="644EE36E" w14:textId="77777777" w:rsidR="006360BA" w:rsidRDefault="006360BA">
      <w:r>
        <w:continuationSeparator/>
      </w:r>
    </w:p>
  </w:footnote>
  <w:footnote w:id="1">
    <w:p w14:paraId="5BDA916E" w14:textId="4A0C8C20" w:rsidR="009B377C" w:rsidRPr="006F2A6C" w:rsidRDefault="009B377C"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4BBBCD3C" w14:textId="43E7C133" w:rsidR="009B377C" w:rsidRPr="001258CE" w:rsidRDefault="009B377C">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3">
    <w:p w14:paraId="422AF998" w14:textId="0DB20754" w:rsidR="009B377C" w:rsidRPr="00FD4E69" w:rsidRDefault="009B377C"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4">
    <w:p w14:paraId="00610145" w14:textId="52E8961C" w:rsidR="009B377C" w:rsidRPr="00FD4E69" w:rsidRDefault="009B377C"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14:paraId="40326818" w14:textId="77777777" w:rsidR="009B377C" w:rsidRPr="000B7538" w:rsidRDefault="009B377C"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6360BA">
        <w:fldChar w:fldCharType="begin"/>
      </w:r>
      <w:r w:rsidR="006360BA" w:rsidRPr="00E96CCC">
        <w:rPr>
          <w:lang w:val="af-ZA"/>
        </w:rPr>
        <w:instrText xml:space="preserve"> HYPERLINK "https://ru.wikipedia.org/wiki/Standard_%26_Poor%E2%80%99s" \t "_blank" </w:instrText>
      </w:r>
      <w:r w:rsidR="006360BA">
        <w:fldChar w:fldCharType="separate"/>
      </w:r>
      <w:r w:rsidRPr="000B7538">
        <w:rPr>
          <w:rFonts w:ascii="GHEA Grapalat" w:hAnsi="GHEA Grapalat"/>
          <w:i/>
          <w:sz w:val="16"/>
          <w:szCs w:val="16"/>
          <w:lang w:val="hy-AM" w:eastAsia="ru-RU"/>
        </w:rPr>
        <w:t>Standard &amp; Poor’s</w:t>
      </w:r>
      <w:r w:rsidR="006360BA">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9B377C" w:rsidRPr="000B7538" w:rsidRDefault="009B377C"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9B377C" w:rsidRPr="00523B4A" w:rsidRDefault="009B377C">
      <w:pPr>
        <w:pStyle w:val="af2"/>
        <w:rPr>
          <w:rFonts w:asciiTheme="minorHAnsi" w:hAnsiTheme="minorHAnsi"/>
        </w:rPr>
      </w:pPr>
    </w:p>
  </w:footnote>
  <w:footnote w:id="6">
    <w:p w14:paraId="18B31D9B" w14:textId="41260695" w:rsidR="009B377C" w:rsidRPr="00002A8F" w:rsidRDefault="009B377C">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7">
    <w:p w14:paraId="1170C63B" w14:textId="77777777" w:rsidR="009B377C" w:rsidRPr="006265F4" w:rsidRDefault="009B377C"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9B377C" w:rsidRPr="00416526" w:rsidRDefault="009B377C"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8">
    <w:p w14:paraId="165FB471" w14:textId="5F0649F8" w:rsidR="009B377C" w:rsidRPr="00151EB5" w:rsidRDefault="009B377C">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9">
    <w:p w14:paraId="00CF2803" w14:textId="2C4F68CE" w:rsidR="009B377C" w:rsidRPr="00151EB5" w:rsidRDefault="009B377C"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0">
    <w:p w14:paraId="382BE66C" w14:textId="6BDF393B" w:rsidR="009B377C" w:rsidRPr="00151EB5" w:rsidRDefault="009B377C">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6A90"/>
    <w:rsid w:val="000076A1"/>
    <w:rsid w:val="0000776B"/>
    <w:rsid w:val="00012347"/>
    <w:rsid w:val="00012E2C"/>
    <w:rsid w:val="00013093"/>
    <w:rsid w:val="000132F3"/>
    <w:rsid w:val="00013C24"/>
    <w:rsid w:val="000149F3"/>
    <w:rsid w:val="00014AC2"/>
    <w:rsid w:val="00014B97"/>
    <w:rsid w:val="00014D2F"/>
    <w:rsid w:val="00017484"/>
    <w:rsid w:val="000206DA"/>
    <w:rsid w:val="00020C83"/>
    <w:rsid w:val="00021831"/>
    <w:rsid w:val="00021C2E"/>
    <w:rsid w:val="00022E84"/>
    <w:rsid w:val="00023384"/>
    <w:rsid w:val="000238FE"/>
    <w:rsid w:val="000243CF"/>
    <w:rsid w:val="000246E6"/>
    <w:rsid w:val="00024DF3"/>
    <w:rsid w:val="00025353"/>
    <w:rsid w:val="00025877"/>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63DD"/>
    <w:rsid w:val="00037DDE"/>
    <w:rsid w:val="00037F3F"/>
    <w:rsid w:val="000408D8"/>
    <w:rsid w:val="00040995"/>
    <w:rsid w:val="00041323"/>
    <w:rsid w:val="00042969"/>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99"/>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0C73"/>
    <w:rsid w:val="000911CA"/>
    <w:rsid w:val="000917B9"/>
    <w:rsid w:val="00091EBC"/>
    <w:rsid w:val="00092D0A"/>
    <w:rsid w:val="0009303B"/>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6AE"/>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2CA1"/>
    <w:rsid w:val="000F332D"/>
    <w:rsid w:val="000F338E"/>
    <w:rsid w:val="000F3939"/>
    <w:rsid w:val="000F3B31"/>
    <w:rsid w:val="000F3D76"/>
    <w:rsid w:val="000F494F"/>
    <w:rsid w:val="000F4B86"/>
    <w:rsid w:val="000F4D7B"/>
    <w:rsid w:val="000F5032"/>
    <w:rsid w:val="000F5900"/>
    <w:rsid w:val="000F5942"/>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86D"/>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4AA7"/>
    <w:rsid w:val="001258CE"/>
    <w:rsid w:val="00127551"/>
    <w:rsid w:val="001276C9"/>
    <w:rsid w:val="00130202"/>
    <w:rsid w:val="001305C6"/>
    <w:rsid w:val="0013139F"/>
    <w:rsid w:val="00131E9C"/>
    <w:rsid w:val="00132FA8"/>
    <w:rsid w:val="00133A5A"/>
    <w:rsid w:val="00133A7E"/>
    <w:rsid w:val="00133CE4"/>
    <w:rsid w:val="00134B63"/>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57BF7"/>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3636"/>
    <w:rsid w:val="00173F90"/>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0F"/>
    <w:rsid w:val="00196487"/>
    <w:rsid w:val="00197D76"/>
    <w:rsid w:val="001A23A6"/>
    <w:rsid w:val="001A2579"/>
    <w:rsid w:val="001A2F72"/>
    <w:rsid w:val="001A3FEC"/>
    <w:rsid w:val="001A43A4"/>
    <w:rsid w:val="001A4EF7"/>
    <w:rsid w:val="001A558E"/>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3A3C"/>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19A"/>
    <w:rsid w:val="00224EDD"/>
    <w:rsid w:val="002250D8"/>
    <w:rsid w:val="0022515E"/>
    <w:rsid w:val="002252CD"/>
    <w:rsid w:val="00226412"/>
    <w:rsid w:val="002273AD"/>
    <w:rsid w:val="0022770A"/>
    <w:rsid w:val="00227C9F"/>
    <w:rsid w:val="00230B12"/>
    <w:rsid w:val="00230C8F"/>
    <w:rsid w:val="002322E5"/>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2CE7"/>
    <w:rsid w:val="00263035"/>
    <w:rsid w:val="00263094"/>
    <w:rsid w:val="00263D72"/>
    <w:rsid w:val="00263E28"/>
    <w:rsid w:val="0026426F"/>
    <w:rsid w:val="002645E9"/>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0DE"/>
    <w:rsid w:val="002A058F"/>
    <w:rsid w:val="002A10B2"/>
    <w:rsid w:val="002A1FAC"/>
    <w:rsid w:val="002A26AE"/>
    <w:rsid w:val="002A2C2E"/>
    <w:rsid w:val="002A3785"/>
    <w:rsid w:val="002A4619"/>
    <w:rsid w:val="002A464D"/>
    <w:rsid w:val="002A5BDB"/>
    <w:rsid w:val="002A601A"/>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0CEF"/>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78B"/>
    <w:rsid w:val="0032071C"/>
    <w:rsid w:val="00321A56"/>
    <w:rsid w:val="00321B20"/>
    <w:rsid w:val="003224FC"/>
    <w:rsid w:val="00323053"/>
    <w:rsid w:val="003230A4"/>
    <w:rsid w:val="00323B33"/>
    <w:rsid w:val="00324445"/>
    <w:rsid w:val="00325546"/>
    <w:rsid w:val="00325647"/>
    <w:rsid w:val="003257F0"/>
    <w:rsid w:val="003259C5"/>
    <w:rsid w:val="00325AFF"/>
    <w:rsid w:val="00325CC0"/>
    <w:rsid w:val="00326507"/>
    <w:rsid w:val="00327433"/>
    <w:rsid w:val="00327436"/>
    <w:rsid w:val="003275D4"/>
    <w:rsid w:val="00332561"/>
    <w:rsid w:val="00332EE7"/>
    <w:rsid w:val="00333314"/>
    <w:rsid w:val="00334564"/>
    <w:rsid w:val="00334B2F"/>
    <w:rsid w:val="0033571F"/>
    <w:rsid w:val="00335C2A"/>
    <w:rsid w:val="00335D45"/>
    <w:rsid w:val="00336907"/>
    <w:rsid w:val="00336F9A"/>
    <w:rsid w:val="00340083"/>
    <w:rsid w:val="003414F9"/>
    <w:rsid w:val="00341A74"/>
    <w:rsid w:val="00341D7A"/>
    <w:rsid w:val="00341DB9"/>
    <w:rsid w:val="00341ED4"/>
    <w:rsid w:val="00341F9A"/>
    <w:rsid w:val="003427DF"/>
    <w:rsid w:val="003436A5"/>
    <w:rsid w:val="00344795"/>
    <w:rsid w:val="00345909"/>
    <w:rsid w:val="003465D8"/>
    <w:rsid w:val="003468B8"/>
    <w:rsid w:val="00347499"/>
    <w:rsid w:val="0034769E"/>
    <w:rsid w:val="0034777A"/>
    <w:rsid w:val="003477B3"/>
    <w:rsid w:val="00350018"/>
    <w:rsid w:val="003500D1"/>
    <w:rsid w:val="00350C85"/>
    <w:rsid w:val="00352DB8"/>
    <w:rsid w:val="00353890"/>
    <w:rsid w:val="00355533"/>
    <w:rsid w:val="0035555B"/>
    <w:rsid w:val="003572A0"/>
    <w:rsid w:val="00357971"/>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E07"/>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2D77"/>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3FA"/>
    <w:rsid w:val="003E246C"/>
    <w:rsid w:val="003E2931"/>
    <w:rsid w:val="003E316E"/>
    <w:rsid w:val="003E3996"/>
    <w:rsid w:val="003E3B26"/>
    <w:rsid w:val="003E3FD0"/>
    <w:rsid w:val="003E4184"/>
    <w:rsid w:val="003E63F7"/>
    <w:rsid w:val="003E6971"/>
    <w:rsid w:val="003E7802"/>
    <w:rsid w:val="003E7941"/>
    <w:rsid w:val="003F0DBE"/>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E93"/>
    <w:rsid w:val="004055C1"/>
    <w:rsid w:val="00405996"/>
    <w:rsid w:val="004064ED"/>
    <w:rsid w:val="004067E7"/>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BC1"/>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485"/>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83A"/>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57F0"/>
    <w:rsid w:val="004B61C2"/>
    <w:rsid w:val="004B6D52"/>
    <w:rsid w:val="004B74BD"/>
    <w:rsid w:val="004B7B69"/>
    <w:rsid w:val="004B7C30"/>
    <w:rsid w:val="004B7C9F"/>
    <w:rsid w:val="004C01E0"/>
    <w:rsid w:val="004C090C"/>
    <w:rsid w:val="004C17D2"/>
    <w:rsid w:val="004C1958"/>
    <w:rsid w:val="004C1D9B"/>
    <w:rsid w:val="004C217A"/>
    <w:rsid w:val="004C3803"/>
    <w:rsid w:val="004C5CF3"/>
    <w:rsid w:val="004C62D9"/>
    <w:rsid w:val="004C6D52"/>
    <w:rsid w:val="004C77DB"/>
    <w:rsid w:val="004D0281"/>
    <w:rsid w:val="004D0AE2"/>
    <w:rsid w:val="004D1C32"/>
    <w:rsid w:val="004D1E87"/>
    <w:rsid w:val="004D1F81"/>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1A1"/>
    <w:rsid w:val="00503AE1"/>
    <w:rsid w:val="00503BFB"/>
    <w:rsid w:val="00504293"/>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83D"/>
    <w:rsid w:val="00514B2A"/>
    <w:rsid w:val="0051520A"/>
    <w:rsid w:val="00515288"/>
    <w:rsid w:val="005162B1"/>
    <w:rsid w:val="005167C7"/>
    <w:rsid w:val="00516DDC"/>
    <w:rsid w:val="005170F3"/>
    <w:rsid w:val="0052053A"/>
    <w:rsid w:val="005209B0"/>
    <w:rsid w:val="005209FA"/>
    <w:rsid w:val="00520BDB"/>
    <w:rsid w:val="005215E3"/>
    <w:rsid w:val="005216EB"/>
    <w:rsid w:val="005230A8"/>
    <w:rsid w:val="0052315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381"/>
    <w:rsid w:val="00532617"/>
    <w:rsid w:val="0053262C"/>
    <w:rsid w:val="00533989"/>
    <w:rsid w:val="00534395"/>
    <w:rsid w:val="00534468"/>
    <w:rsid w:val="00534AA5"/>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5EC8"/>
    <w:rsid w:val="00566233"/>
    <w:rsid w:val="0056625A"/>
    <w:rsid w:val="00567040"/>
    <w:rsid w:val="005670AA"/>
    <w:rsid w:val="005716B8"/>
    <w:rsid w:val="00571702"/>
    <w:rsid w:val="00571F29"/>
    <w:rsid w:val="005739AB"/>
    <w:rsid w:val="005754F7"/>
    <w:rsid w:val="00575C75"/>
    <w:rsid w:val="00577582"/>
    <w:rsid w:val="00577D28"/>
    <w:rsid w:val="00581057"/>
    <w:rsid w:val="005812BE"/>
    <w:rsid w:val="00581858"/>
    <w:rsid w:val="00581DC3"/>
    <w:rsid w:val="005821CF"/>
    <w:rsid w:val="0058298C"/>
    <w:rsid w:val="00582FEB"/>
    <w:rsid w:val="00583092"/>
    <w:rsid w:val="00583117"/>
    <w:rsid w:val="005840A7"/>
    <w:rsid w:val="00584A70"/>
    <w:rsid w:val="005856C5"/>
    <w:rsid w:val="00585DD4"/>
    <w:rsid w:val="00585E16"/>
    <w:rsid w:val="00585FE9"/>
    <w:rsid w:val="0058649C"/>
    <w:rsid w:val="00586CD2"/>
    <w:rsid w:val="00587072"/>
    <w:rsid w:val="005900F2"/>
    <w:rsid w:val="005918A4"/>
    <w:rsid w:val="00592A50"/>
    <w:rsid w:val="005939DE"/>
    <w:rsid w:val="0059404D"/>
    <w:rsid w:val="00594FEE"/>
    <w:rsid w:val="00595213"/>
    <w:rsid w:val="005953F4"/>
    <w:rsid w:val="005958BD"/>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C646B"/>
    <w:rsid w:val="005D00A5"/>
    <w:rsid w:val="005D00D6"/>
    <w:rsid w:val="005D07B2"/>
    <w:rsid w:val="005D0D93"/>
    <w:rsid w:val="005D1A14"/>
    <w:rsid w:val="005D26DF"/>
    <w:rsid w:val="005D2EDB"/>
    <w:rsid w:val="005D3674"/>
    <w:rsid w:val="005D417E"/>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49E6"/>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462A"/>
    <w:rsid w:val="006265F4"/>
    <w:rsid w:val="00627101"/>
    <w:rsid w:val="0062728A"/>
    <w:rsid w:val="00627351"/>
    <w:rsid w:val="00627E00"/>
    <w:rsid w:val="00630BF1"/>
    <w:rsid w:val="00630CC3"/>
    <w:rsid w:val="0063101C"/>
    <w:rsid w:val="00631658"/>
    <w:rsid w:val="00631744"/>
    <w:rsid w:val="00633389"/>
    <w:rsid w:val="00633E1E"/>
    <w:rsid w:val="00634C68"/>
    <w:rsid w:val="00634DC9"/>
    <w:rsid w:val="00635D52"/>
    <w:rsid w:val="006360BA"/>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2C74"/>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04ED"/>
    <w:rsid w:val="00670EC9"/>
    <w:rsid w:val="0067102D"/>
    <w:rsid w:val="00671A82"/>
    <w:rsid w:val="0067229B"/>
    <w:rsid w:val="00674EB5"/>
    <w:rsid w:val="0067579A"/>
    <w:rsid w:val="00675DB0"/>
    <w:rsid w:val="00676178"/>
    <w:rsid w:val="00677658"/>
    <w:rsid w:val="00677C72"/>
    <w:rsid w:val="0068175C"/>
    <w:rsid w:val="006818C6"/>
    <w:rsid w:val="00682B90"/>
    <w:rsid w:val="00685962"/>
    <w:rsid w:val="00685A30"/>
    <w:rsid w:val="00685C48"/>
    <w:rsid w:val="00691009"/>
    <w:rsid w:val="006912BB"/>
    <w:rsid w:val="0069263C"/>
    <w:rsid w:val="00692C09"/>
    <w:rsid w:val="00692FA3"/>
    <w:rsid w:val="00693C4E"/>
    <w:rsid w:val="00694F6D"/>
    <w:rsid w:val="006953B6"/>
    <w:rsid w:val="0069568D"/>
    <w:rsid w:val="006963CE"/>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194"/>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236A"/>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5A04"/>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6D"/>
    <w:rsid w:val="00705492"/>
    <w:rsid w:val="00705706"/>
    <w:rsid w:val="0070731F"/>
    <w:rsid w:val="00707B86"/>
    <w:rsid w:val="00710307"/>
    <w:rsid w:val="00712311"/>
    <w:rsid w:val="00712DB8"/>
    <w:rsid w:val="007131F4"/>
    <w:rsid w:val="00713EEE"/>
    <w:rsid w:val="00714C96"/>
    <w:rsid w:val="007154FC"/>
    <w:rsid w:val="0071687B"/>
    <w:rsid w:val="0071689A"/>
    <w:rsid w:val="0071692A"/>
    <w:rsid w:val="00716F47"/>
    <w:rsid w:val="007170FC"/>
    <w:rsid w:val="007204FD"/>
    <w:rsid w:val="007210AC"/>
    <w:rsid w:val="0072179E"/>
    <w:rsid w:val="00721CBC"/>
    <w:rsid w:val="00721DA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0CD"/>
    <w:rsid w:val="00745561"/>
    <w:rsid w:val="00746C55"/>
    <w:rsid w:val="00746F35"/>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5CFE"/>
    <w:rsid w:val="00757100"/>
    <w:rsid w:val="00757281"/>
    <w:rsid w:val="007579D0"/>
    <w:rsid w:val="00757A3F"/>
    <w:rsid w:val="00757D6C"/>
    <w:rsid w:val="007602A3"/>
    <w:rsid w:val="00760462"/>
    <w:rsid w:val="007607B8"/>
    <w:rsid w:val="00760CCC"/>
    <w:rsid w:val="00760E9B"/>
    <w:rsid w:val="0076352E"/>
    <w:rsid w:val="0076368E"/>
    <w:rsid w:val="0076384C"/>
    <w:rsid w:val="007638D2"/>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690"/>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131"/>
    <w:rsid w:val="007A4BB9"/>
    <w:rsid w:val="007A4E72"/>
    <w:rsid w:val="007A5810"/>
    <w:rsid w:val="007A5E2D"/>
    <w:rsid w:val="007A7DEB"/>
    <w:rsid w:val="007B188A"/>
    <w:rsid w:val="007B207A"/>
    <w:rsid w:val="007B36E4"/>
    <w:rsid w:val="007B3D9D"/>
    <w:rsid w:val="007B6811"/>
    <w:rsid w:val="007C009B"/>
    <w:rsid w:val="007C061D"/>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06D"/>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3F54"/>
    <w:rsid w:val="00844434"/>
    <w:rsid w:val="0084587B"/>
    <w:rsid w:val="00845AA5"/>
    <w:rsid w:val="008474DD"/>
    <w:rsid w:val="00847EB9"/>
    <w:rsid w:val="008504E0"/>
    <w:rsid w:val="00850570"/>
    <w:rsid w:val="00850857"/>
    <w:rsid w:val="008510F1"/>
    <w:rsid w:val="0085236E"/>
    <w:rsid w:val="00852545"/>
    <w:rsid w:val="008532C3"/>
    <w:rsid w:val="00853563"/>
    <w:rsid w:val="008546A0"/>
    <w:rsid w:val="008558B3"/>
    <w:rsid w:val="00855F55"/>
    <w:rsid w:val="0085683F"/>
    <w:rsid w:val="008568E9"/>
    <w:rsid w:val="00856FDE"/>
    <w:rsid w:val="00857121"/>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211"/>
    <w:rsid w:val="008743F2"/>
    <w:rsid w:val="008754B5"/>
    <w:rsid w:val="008769B4"/>
    <w:rsid w:val="008777E0"/>
    <w:rsid w:val="00877F78"/>
    <w:rsid w:val="0088001E"/>
    <w:rsid w:val="00880500"/>
    <w:rsid w:val="00880C5E"/>
    <w:rsid w:val="00881C05"/>
    <w:rsid w:val="00881C22"/>
    <w:rsid w:val="00882F27"/>
    <w:rsid w:val="0088384C"/>
    <w:rsid w:val="00884204"/>
    <w:rsid w:val="00884822"/>
    <w:rsid w:val="00885B93"/>
    <w:rsid w:val="00886035"/>
    <w:rsid w:val="00886593"/>
    <w:rsid w:val="00886AA6"/>
    <w:rsid w:val="00886EFE"/>
    <w:rsid w:val="008870AF"/>
    <w:rsid w:val="00887807"/>
    <w:rsid w:val="00887DDE"/>
    <w:rsid w:val="008916DE"/>
    <w:rsid w:val="008920F8"/>
    <w:rsid w:val="0089384E"/>
    <w:rsid w:val="00895733"/>
    <w:rsid w:val="00895B99"/>
    <w:rsid w:val="008960F6"/>
    <w:rsid w:val="008961D4"/>
    <w:rsid w:val="00896212"/>
    <w:rsid w:val="0089622B"/>
    <w:rsid w:val="00896A13"/>
    <w:rsid w:val="00897000"/>
    <w:rsid w:val="008A0AF2"/>
    <w:rsid w:val="008A120F"/>
    <w:rsid w:val="008A1795"/>
    <w:rsid w:val="008A1C42"/>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3485"/>
    <w:rsid w:val="008B4DB1"/>
    <w:rsid w:val="008B4FDA"/>
    <w:rsid w:val="008B62C8"/>
    <w:rsid w:val="008B73CD"/>
    <w:rsid w:val="008C0E12"/>
    <w:rsid w:val="008C17DA"/>
    <w:rsid w:val="008C30B3"/>
    <w:rsid w:val="008C343E"/>
    <w:rsid w:val="008C353D"/>
    <w:rsid w:val="008C417C"/>
    <w:rsid w:val="008C5FC1"/>
    <w:rsid w:val="008C6A78"/>
    <w:rsid w:val="008C7473"/>
    <w:rsid w:val="008C750C"/>
    <w:rsid w:val="008D0121"/>
    <w:rsid w:val="008D0870"/>
    <w:rsid w:val="008D0FB6"/>
    <w:rsid w:val="008D117F"/>
    <w:rsid w:val="008D11AA"/>
    <w:rsid w:val="008D294A"/>
    <w:rsid w:val="008D2B99"/>
    <w:rsid w:val="008D3C71"/>
    <w:rsid w:val="008D493D"/>
    <w:rsid w:val="008D5016"/>
    <w:rsid w:val="008D5704"/>
    <w:rsid w:val="008D5EE7"/>
    <w:rsid w:val="008D66BA"/>
    <w:rsid w:val="008D6883"/>
    <w:rsid w:val="008D6EF8"/>
    <w:rsid w:val="008D77B2"/>
    <w:rsid w:val="008D7FF8"/>
    <w:rsid w:val="008E00F2"/>
    <w:rsid w:val="008E0E6D"/>
    <w:rsid w:val="008E1FEB"/>
    <w:rsid w:val="008E24DC"/>
    <w:rsid w:val="008E3548"/>
    <w:rsid w:val="008E38E6"/>
    <w:rsid w:val="008E3B1B"/>
    <w:rsid w:val="008E4010"/>
    <w:rsid w:val="008E43BF"/>
    <w:rsid w:val="008E4477"/>
    <w:rsid w:val="008E5A12"/>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59FF"/>
    <w:rsid w:val="009160C2"/>
    <w:rsid w:val="00916A53"/>
    <w:rsid w:val="00917234"/>
    <w:rsid w:val="0091775C"/>
    <w:rsid w:val="00917FAA"/>
    <w:rsid w:val="00920009"/>
    <w:rsid w:val="00922306"/>
    <w:rsid w:val="009229DF"/>
    <w:rsid w:val="009247B8"/>
    <w:rsid w:val="00926875"/>
    <w:rsid w:val="00931A1F"/>
    <w:rsid w:val="009324BF"/>
    <w:rsid w:val="0093325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029F"/>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992"/>
    <w:rsid w:val="009930EE"/>
    <w:rsid w:val="00993191"/>
    <w:rsid w:val="00993B84"/>
    <w:rsid w:val="00994007"/>
    <w:rsid w:val="00994A77"/>
    <w:rsid w:val="00995045"/>
    <w:rsid w:val="00996C19"/>
    <w:rsid w:val="00997050"/>
    <w:rsid w:val="00997686"/>
    <w:rsid w:val="009A05AC"/>
    <w:rsid w:val="009A0845"/>
    <w:rsid w:val="009A171D"/>
    <w:rsid w:val="009A1B95"/>
    <w:rsid w:val="009A2FDE"/>
    <w:rsid w:val="009A30B4"/>
    <w:rsid w:val="009A5190"/>
    <w:rsid w:val="009A73D5"/>
    <w:rsid w:val="009A796C"/>
    <w:rsid w:val="009A7A60"/>
    <w:rsid w:val="009A7E8F"/>
    <w:rsid w:val="009B0273"/>
    <w:rsid w:val="009B0824"/>
    <w:rsid w:val="009B0DA1"/>
    <w:rsid w:val="009B377C"/>
    <w:rsid w:val="009B3CA3"/>
    <w:rsid w:val="009B5889"/>
    <w:rsid w:val="009B58F7"/>
    <w:rsid w:val="009B5ED1"/>
    <w:rsid w:val="009B6D58"/>
    <w:rsid w:val="009B7802"/>
    <w:rsid w:val="009B7914"/>
    <w:rsid w:val="009C0BF9"/>
    <w:rsid w:val="009C1A9B"/>
    <w:rsid w:val="009C1D0F"/>
    <w:rsid w:val="009C370D"/>
    <w:rsid w:val="009C3A21"/>
    <w:rsid w:val="009C3B73"/>
    <w:rsid w:val="009C3EC5"/>
    <w:rsid w:val="009C6103"/>
    <w:rsid w:val="009C7DD3"/>
    <w:rsid w:val="009D03A4"/>
    <w:rsid w:val="009D0D6B"/>
    <w:rsid w:val="009D158E"/>
    <w:rsid w:val="009D2415"/>
    <w:rsid w:val="009D2800"/>
    <w:rsid w:val="009D352B"/>
    <w:rsid w:val="009D3747"/>
    <w:rsid w:val="009D47AF"/>
    <w:rsid w:val="009D62B8"/>
    <w:rsid w:val="009D64FE"/>
    <w:rsid w:val="009D6AD4"/>
    <w:rsid w:val="009D6D1A"/>
    <w:rsid w:val="009D78BC"/>
    <w:rsid w:val="009E0111"/>
    <w:rsid w:val="009E012E"/>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47F4"/>
    <w:rsid w:val="009F5D9B"/>
    <w:rsid w:val="009F64A7"/>
    <w:rsid w:val="009F6587"/>
    <w:rsid w:val="009F6FF5"/>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FD1"/>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2FE9"/>
    <w:rsid w:val="00A63118"/>
    <w:rsid w:val="00A63445"/>
    <w:rsid w:val="00A63EB8"/>
    <w:rsid w:val="00A64339"/>
    <w:rsid w:val="00A6468C"/>
    <w:rsid w:val="00A65307"/>
    <w:rsid w:val="00A65C38"/>
    <w:rsid w:val="00A660E4"/>
    <w:rsid w:val="00A66431"/>
    <w:rsid w:val="00A6756D"/>
    <w:rsid w:val="00A67EAC"/>
    <w:rsid w:val="00A70355"/>
    <w:rsid w:val="00A70B96"/>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77D"/>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A7F"/>
    <w:rsid w:val="00AC3F2F"/>
    <w:rsid w:val="00AC45C7"/>
    <w:rsid w:val="00AC4EAF"/>
    <w:rsid w:val="00AC5807"/>
    <w:rsid w:val="00AC743C"/>
    <w:rsid w:val="00AC7A2E"/>
    <w:rsid w:val="00AD0AB3"/>
    <w:rsid w:val="00AD0BEB"/>
    <w:rsid w:val="00AD0CDD"/>
    <w:rsid w:val="00AD1BFE"/>
    <w:rsid w:val="00AD1D28"/>
    <w:rsid w:val="00AD305B"/>
    <w:rsid w:val="00AD34C9"/>
    <w:rsid w:val="00AD471C"/>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C35"/>
    <w:rsid w:val="00B07E76"/>
    <w:rsid w:val="00B11297"/>
    <w:rsid w:val="00B114A7"/>
    <w:rsid w:val="00B11B0C"/>
    <w:rsid w:val="00B11B38"/>
    <w:rsid w:val="00B12288"/>
    <w:rsid w:val="00B12330"/>
    <w:rsid w:val="00B12C72"/>
    <w:rsid w:val="00B14CEE"/>
    <w:rsid w:val="00B1537B"/>
    <w:rsid w:val="00B15AD9"/>
    <w:rsid w:val="00B1695D"/>
    <w:rsid w:val="00B169A3"/>
    <w:rsid w:val="00B16E83"/>
    <w:rsid w:val="00B16F7B"/>
    <w:rsid w:val="00B176AF"/>
    <w:rsid w:val="00B17D2B"/>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6559"/>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87BB5"/>
    <w:rsid w:val="00B9100A"/>
    <w:rsid w:val="00B925B0"/>
    <w:rsid w:val="00B92A2B"/>
    <w:rsid w:val="00B941D0"/>
    <w:rsid w:val="00B95D0D"/>
    <w:rsid w:val="00B95FE0"/>
    <w:rsid w:val="00B96B73"/>
    <w:rsid w:val="00B97237"/>
    <w:rsid w:val="00B975FA"/>
    <w:rsid w:val="00B9796D"/>
    <w:rsid w:val="00B97D91"/>
    <w:rsid w:val="00BA287D"/>
    <w:rsid w:val="00BA2C64"/>
    <w:rsid w:val="00BA3554"/>
    <w:rsid w:val="00BA4ABF"/>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0E5"/>
    <w:rsid w:val="00BC5B58"/>
    <w:rsid w:val="00BC5FEE"/>
    <w:rsid w:val="00BC6493"/>
    <w:rsid w:val="00BC6616"/>
    <w:rsid w:val="00BC6807"/>
    <w:rsid w:val="00BC6E1C"/>
    <w:rsid w:val="00BC6EE1"/>
    <w:rsid w:val="00BC6FA9"/>
    <w:rsid w:val="00BC723A"/>
    <w:rsid w:val="00BC724A"/>
    <w:rsid w:val="00BD0588"/>
    <w:rsid w:val="00BD0D0A"/>
    <w:rsid w:val="00BD144C"/>
    <w:rsid w:val="00BD2920"/>
    <w:rsid w:val="00BD3B55"/>
    <w:rsid w:val="00BD4817"/>
    <w:rsid w:val="00BD4CB0"/>
    <w:rsid w:val="00BD572E"/>
    <w:rsid w:val="00BD5F5D"/>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7E01"/>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5F9F"/>
    <w:rsid w:val="00C464BA"/>
    <w:rsid w:val="00C47611"/>
    <w:rsid w:val="00C4795F"/>
    <w:rsid w:val="00C47D72"/>
    <w:rsid w:val="00C50D71"/>
    <w:rsid w:val="00C51512"/>
    <w:rsid w:val="00C527F9"/>
    <w:rsid w:val="00C53926"/>
    <w:rsid w:val="00C53ADC"/>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021"/>
    <w:rsid w:val="00C72606"/>
    <w:rsid w:val="00C727E5"/>
    <w:rsid w:val="00C72D0E"/>
    <w:rsid w:val="00C72E21"/>
    <w:rsid w:val="00C73E62"/>
    <w:rsid w:val="00C752FC"/>
    <w:rsid w:val="00C75A7D"/>
    <w:rsid w:val="00C77689"/>
    <w:rsid w:val="00C8055A"/>
    <w:rsid w:val="00C806B2"/>
    <w:rsid w:val="00C807D9"/>
    <w:rsid w:val="00C80B25"/>
    <w:rsid w:val="00C80D21"/>
    <w:rsid w:val="00C81362"/>
    <w:rsid w:val="00C813A9"/>
    <w:rsid w:val="00C81FE2"/>
    <w:rsid w:val="00C82BD2"/>
    <w:rsid w:val="00C83D8F"/>
    <w:rsid w:val="00C83F86"/>
    <w:rsid w:val="00C84419"/>
    <w:rsid w:val="00C84D2D"/>
    <w:rsid w:val="00C85FFA"/>
    <w:rsid w:val="00C864DC"/>
    <w:rsid w:val="00C90EC5"/>
    <w:rsid w:val="00C91F69"/>
    <w:rsid w:val="00C92051"/>
    <w:rsid w:val="00C946A0"/>
    <w:rsid w:val="00C95B0F"/>
    <w:rsid w:val="00C95EC3"/>
    <w:rsid w:val="00C95FF4"/>
    <w:rsid w:val="00C978AF"/>
    <w:rsid w:val="00CA0015"/>
    <w:rsid w:val="00CA0639"/>
    <w:rsid w:val="00CA169D"/>
    <w:rsid w:val="00CA1747"/>
    <w:rsid w:val="00CA1C11"/>
    <w:rsid w:val="00CA2207"/>
    <w:rsid w:val="00CA2D70"/>
    <w:rsid w:val="00CA30F7"/>
    <w:rsid w:val="00CA44E5"/>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32"/>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5C2"/>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06C"/>
    <w:rsid w:val="00D47316"/>
    <w:rsid w:val="00D47541"/>
    <w:rsid w:val="00D47A5B"/>
    <w:rsid w:val="00D47A9C"/>
    <w:rsid w:val="00D50810"/>
    <w:rsid w:val="00D50B56"/>
    <w:rsid w:val="00D516BE"/>
    <w:rsid w:val="00D52CC7"/>
    <w:rsid w:val="00D52D0B"/>
    <w:rsid w:val="00D54231"/>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09B"/>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311C"/>
    <w:rsid w:val="00DA41B1"/>
    <w:rsid w:val="00DA654D"/>
    <w:rsid w:val="00DA687B"/>
    <w:rsid w:val="00DA6C97"/>
    <w:rsid w:val="00DA79CC"/>
    <w:rsid w:val="00DA7DE3"/>
    <w:rsid w:val="00DB01A7"/>
    <w:rsid w:val="00DB0602"/>
    <w:rsid w:val="00DB2BCC"/>
    <w:rsid w:val="00DB3E17"/>
    <w:rsid w:val="00DB3F6D"/>
    <w:rsid w:val="00DB41B7"/>
    <w:rsid w:val="00DB4273"/>
    <w:rsid w:val="00DB4CC7"/>
    <w:rsid w:val="00DB4EFF"/>
    <w:rsid w:val="00DB64C8"/>
    <w:rsid w:val="00DB6D02"/>
    <w:rsid w:val="00DC1B3F"/>
    <w:rsid w:val="00DC2971"/>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31"/>
    <w:rsid w:val="00DE4085"/>
    <w:rsid w:val="00DE5B89"/>
    <w:rsid w:val="00DE65EA"/>
    <w:rsid w:val="00DE7B31"/>
    <w:rsid w:val="00DE7D55"/>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0D88"/>
    <w:rsid w:val="00E117D7"/>
    <w:rsid w:val="00E12996"/>
    <w:rsid w:val="00E1346E"/>
    <w:rsid w:val="00E15826"/>
    <w:rsid w:val="00E15A77"/>
    <w:rsid w:val="00E161F1"/>
    <w:rsid w:val="00E17B5D"/>
    <w:rsid w:val="00E20011"/>
    <w:rsid w:val="00E204BD"/>
    <w:rsid w:val="00E2073B"/>
    <w:rsid w:val="00E207EB"/>
    <w:rsid w:val="00E20B3E"/>
    <w:rsid w:val="00E20E95"/>
    <w:rsid w:val="00E21547"/>
    <w:rsid w:val="00E2217F"/>
    <w:rsid w:val="00E222A7"/>
    <w:rsid w:val="00E2245F"/>
    <w:rsid w:val="00E22518"/>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378AA"/>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88D"/>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0C2"/>
    <w:rsid w:val="00E968EF"/>
    <w:rsid w:val="00E969ED"/>
    <w:rsid w:val="00E96CCC"/>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BF3"/>
    <w:rsid w:val="00EA7FA5"/>
    <w:rsid w:val="00EB07BB"/>
    <w:rsid w:val="00EB0B3D"/>
    <w:rsid w:val="00EB160B"/>
    <w:rsid w:val="00EB228D"/>
    <w:rsid w:val="00EB25F3"/>
    <w:rsid w:val="00EB2AE8"/>
    <w:rsid w:val="00EB35A1"/>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496B"/>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5633"/>
    <w:rsid w:val="00EF6526"/>
    <w:rsid w:val="00EF66EA"/>
    <w:rsid w:val="00EF6DF2"/>
    <w:rsid w:val="00EF7868"/>
    <w:rsid w:val="00F00C96"/>
    <w:rsid w:val="00F01D1E"/>
    <w:rsid w:val="00F025FC"/>
    <w:rsid w:val="00F029D4"/>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7C2"/>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0588"/>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E77"/>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0570"/>
    <w:rsid w:val="00FE1316"/>
    <w:rsid w:val="00FE20B2"/>
    <w:rsid w:val="00FE2467"/>
    <w:rsid w:val="00FE3B86"/>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E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44130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854924274">
      <w:bodyDiv w:val="1"/>
      <w:marLeft w:val="0"/>
      <w:marRight w:val="0"/>
      <w:marTop w:val="0"/>
      <w:marBottom w:val="0"/>
      <w:divBdr>
        <w:top w:val="none" w:sz="0" w:space="0" w:color="auto"/>
        <w:left w:val="none" w:sz="0" w:space="0" w:color="auto"/>
        <w:bottom w:val="none" w:sz="0" w:space="0" w:color="auto"/>
        <w:right w:val="none" w:sz="0" w:space="0" w:color="auto"/>
      </w:divBdr>
    </w:div>
    <w:div w:id="900865034">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A6C35-C3E0-4E1B-95D2-2623784C1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59</Pages>
  <Words>20097</Words>
  <Characters>114556</Characters>
  <Application>Microsoft Office Word</Application>
  <DocSecurity>0</DocSecurity>
  <Lines>954</Lines>
  <Paragraphs>268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134385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245</cp:revision>
  <cp:lastPrinted>2018-02-16T07:12:00Z</cp:lastPrinted>
  <dcterms:created xsi:type="dcterms:W3CDTF">2022-10-31T10:53:00Z</dcterms:created>
  <dcterms:modified xsi:type="dcterms:W3CDTF">2025-02-12T08:34:00Z</dcterms:modified>
</cp:coreProperties>
</file>