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501A71">
        <w:rPr>
          <w:rFonts w:ascii="GHEA Grapalat" w:hAnsi="GHEA Grapalat"/>
          <w:i w:val="0"/>
          <w:sz w:val="24"/>
          <w:szCs w:val="24"/>
        </w:rPr>
        <w:t>29 ноября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501A71">
        <w:rPr>
          <w:rFonts w:ascii="GHEA Grapalat" w:hAnsi="GHEA Grapalat"/>
          <w:b/>
          <w:i w:val="0"/>
          <w:sz w:val="24"/>
          <w:szCs w:val="24"/>
        </w:rPr>
        <w:t>GHTsDzB-HVKAK-2025-10</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501A71" w:rsidRPr="00501A71">
        <w:rPr>
          <w:rFonts w:ascii="GHEA Grapalat" w:hAnsi="GHEA Grapalat"/>
          <w:b/>
          <w:i w:val="0"/>
          <w:sz w:val="24"/>
          <w:szCs w:val="24"/>
        </w:rPr>
        <w:t>обеспечения безопасности объекта</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0C5CD3">
        <w:rPr>
          <w:rFonts w:ascii="GHEA Grapalat" w:hAnsi="GHEA Grapalat"/>
          <w:b/>
          <w:i w:val="0"/>
          <w:sz w:val="24"/>
          <w:szCs w:val="24"/>
        </w:rPr>
        <w:t>10</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1705E4">
        <w:rPr>
          <w:rFonts w:ascii="GHEA Grapalat" w:hAnsi="GHEA Grapalat"/>
          <w:b/>
          <w:i w:val="0"/>
          <w:sz w:val="24"/>
          <w:szCs w:val="24"/>
        </w:rPr>
        <w:t xml:space="preserve">09 </w:t>
      </w:r>
      <w:r w:rsidR="000C5CD3">
        <w:rPr>
          <w:rFonts w:ascii="GHEA Grapalat" w:hAnsi="GHEA Grapalat"/>
          <w:b/>
          <w:i w:val="0"/>
          <w:sz w:val="24"/>
          <w:szCs w:val="24"/>
        </w:rPr>
        <w:t xml:space="preserve">декабря </w:t>
      </w:r>
      <w:r w:rsidR="00CF3958">
        <w:rPr>
          <w:rFonts w:ascii="GHEA Grapalat" w:hAnsi="GHEA Grapalat"/>
          <w:b/>
          <w:i w:val="0"/>
          <w:sz w:val="24"/>
          <w:szCs w:val="24"/>
        </w:rPr>
        <w:t>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501A71">
        <w:rPr>
          <w:rFonts w:ascii="GHEA Grapalat" w:hAnsi="GHEA Grapalat"/>
          <w:sz w:val="22"/>
          <w:szCs w:val="22"/>
        </w:rPr>
        <w:t>GHTsDzB-HVKAK-2025-10</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0C5CD3">
        <w:rPr>
          <w:rFonts w:ascii="GHEA Grapalat" w:hAnsi="GHEA Grapalat"/>
          <w:sz w:val="22"/>
          <w:szCs w:val="22"/>
        </w:rPr>
        <w:t>29 ноября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w:t>
      </w:r>
      <w:proofErr w:type="gramStart"/>
      <w:r w:rsidRPr="0094161A">
        <w:rPr>
          <w:rFonts w:ascii="GHEA Grapalat" w:hAnsi="GHEA Grapalat"/>
          <w:b/>
        </w:rPr>
        <w:t xml:space="preserve">ПРИОБРЕТЕНИЯ </w:t>
      </w:r>
      <w:r w:rsidRPr="00DB23E1">
        <w:rPr>
          <w:rFonts w:ascii="GHEA Grapalat" w:hAnsi="GHEA Grapalat"/>
          <w:b/>
        </w:rPr>
        <w:t xml:space="preserve">УСЛУГ </w:t>
      </w:r>
      <w:r w:rsidR="000C5CD3" w:rsidRPr="000C5CD3">
        <w:rPr>
          <w:rFonts w:ascii="GHEA Grapalat" w:hAnsi="GHEA Grapalat"/>
          <w:b/>
        </w:rPr>
        <w:t>ОБЕСПЕЧЕНИЯ БЕЗОПАСНОСТИ ОБЪЕКТА</w:t>
      </w:r>
      <w:proofErr w:type="gramEnd"/>
      <w:r w:rsidR="000C5CD3">
        <w:rPr>
          <w:rFonts w:ascii="GHEA Grapalat" w:hAnsi="GHEA Grapalat"/>
          <w:b/>
        </w:rPr>
        <w:t xml:space="preserve"> </w:t>
      </w:r>
      <w:r w:rsidR="000C5CD3" w:rsidRPr="00A37E73">
        <w:rPr>
          <w:rFonts w:ascii="GHEA Grapalat" w:hAnsi="GHEA Grapalat"/>
          <w:b/>
        </w:rPr>
        <w:t xml:space="preserve">ДЛЯ </w:t>
      </w:r>
      <w:r w:rsidRPr="00A37E73">
        <w:rPr>
          <w:rFonts w:ascii="GHEA Grapalat" w:hAnsi="GHEA Grapalat"/>
          <w:b/>
        </w:rPr>
        <w:t>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50E9A" w:rsidRPr="00521A49" w:rsidRDefault="00250E9A" w:rsidP="00250E9A">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0C5CD3" w:rsidRPr="00CF3958">
        <w:rPr>
          <w:rFonts w:ascii="GHEA Grapalat" w:hAnsi="GHEA Grapalat"/>
          <w:b/>
          <w:sz w:val="20"/>
          <w:szCs w:val="20"/>
        </w:rPr>
        <w:lastRenderedPageBreak/>
        <w:t>СОДЕРЖАНИЕ</w:t>
      </w:r>
    </w:p>
    <w:p w:rsidR="00CF3958" w:rsidRPr="00CF3958" w:rsidRDefault="000C5CD3"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w:t>
      </w:r>
      <w:proofErr w:type="gramStart"/>
      <w:r w:rsidRPr="00CF3958">
        <w:rPr>
          <w:rFonts w:ascii="GHEA Grapalat" w:hAnsi="GHEA Grapalat"/>
          <w:b/>
          <w:sz w:val="20"/>
          <w:szCs w:val="20"/>
        </w:rPr>
        <w:t xml:space="preserve">ПРИОБРЕТЕНИЯ УСЛУГ </w:t>
      </w:r>
      <w:r w:rsidRPr="000C5CD3">
        <w:rPr>
          <w:rFonts w:ascii="GHEA Grapalat" w:hAnsi="GHEA Grapalat"/>
          <w:b/>
          <w:sz w:val="20"/>
          <w:szCs w:val="20"/>
        </w:rPr>
        <w:t>ОБЕСПЕЧЕНИЯ БЕЗОПАСНОСТИ ОБЪЕКТА</w:t>
      </w:r>
      <w:proofErr w:type="gramEnd"/>
      <w:r>
        <w:rPr>
          <w:rFonts w:ascii="GHEA Grapalat" w:hAnsi="GHEA Grapalat"/>
          <w:b/>
          <w:sz w:val="20"/>
          <w:szCs w:val="20"/>
        </w:rPr>
        <w:t xml:space="preserve"> </w:t>
      </w:r>
      <w:r w:rsidRPr="00C752DF">
        <w:rPr>
          <w:rFonts w:ascii="GHEA Grapalat" w:hAnsi="GHEA Grapalat"/>
          <w:b/>
          <w:sz w:val="20"/>
          <w:szCs w:val="20"/>
        </w:rPr>
        <w:t xml:space="preserve">ДЛЯ </w:t>
      </w:r>
      <w:r w:rsidR="00CF3958" w:rsidRPr="00C752DF">
        <w:rPr>
          <w:rFonts w:ascii="GHEA Grapalat" w:hAnsi="GHEA Grapalat"/>
          <w:b/>
          <w:sz w:val="20"/>
          <w:szCs w:val="20"/>
        </w:rPr>
        <w:t>СВОИХ</w:t>
      </w:r>
      <w:r w:rsidR="00CF3958"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501A71">
        <w:rPr>
          <w:rFonts w:ascii="GHEA Grapalat" w:hAnsi="GHEA Grapalat"/>
          <w:b/>
          <w:sz w:val="22"/>
          <w:szCs w:val="22"/>
        </w:rPr>
        <w:t>GHTsDzB-HVKAK-2025-10</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752DF">
        <w:rPr>
          <w:rFonts w:ascii="GHEA Grapalat" w:hAnsi="GHEA Grapalat"/>
          <w:b/>
          <w:i w:val="0"/>
          <w:sz w:val="24"/>
          <w:szCs w:val="24"/>
        </w:rPr>
        <w:t xml:space="preserve">услуг </w:t>
      </w:r>
      <w:r w:rsidR="00067561" w:rsidRPr="00067561">
        <w:rPr>
          <w:rFonts w:ascii="GHEA Grapalat" w:hAnsi="GHEA Grapalat"/>
          <w:b/>
          <w:i w:val="0"/>
          <w:sz w:val="24"/>
          <w:szCs w:val="24"/>
        </w:rPr>
        <w:t xml:space="preserve">обеспечения безопасности объекта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88"/>
        <w:gridCol w:w="6530"/>
      </w:tblGrid>
      <w:tr w:rsidR="00970424" w:rsidRPr="009044F1" w:rsidTr="00057003">
        <w:trPr>
          <w:jc w:val="center"/>
        </w:trPr>
        <w:tc>
          <w:tcPr>
            <w:tcW w:w="270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057003">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3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057003">
        <w:trPr>
          <w:jc w:val="center"/>
        </w:trPr>
        <w:tc>
          <w:tcPr>
            <w:tcW w:w="1216" w:type="dxa"/>
            <w:vAlign w:val="center"/>
          </w:tcPr>
          <w:p w:rsidR="00AA73D2" w:rsidRPr="00057003" w:rsidRDefault="00AA73D2" w:rsidP="00B46D58">
            <w:pPr>
              <w:pStyle w:val="23"/>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rsidR="00AA73D2" w:rsidRPr="00057003" w:rsidRDefault="00250E9A" w:rsidP="00AA73D2">
            <w:pPr>
              <w:pStyle w:val="23"/>
              <w:spacing w:line="240" w:lineRule="auto"/>
              <w:ind w:firstLine="0"/>
              <w:jc w:val="center"/>
              <w:rPr>
                <w:rFonts w:ascii="GHEA Grapalat" w:hAnsi="GHEA Grapalat"/>
                <w:sz w:val="24"/>
                <w:szCs w:val="24"/>
              </w:rPr>
            </w:pPr>
            <w:r w:rsidRPr="00057003">
              <w:rPr>
                <w:rFonts w:ascii="GHEA Grapalat" w:hAnsi="GHEA Grapalat"/>
                <w:sz w:val="24"/>
                <w:szCs w:val="24"/>
                <w:lang w:val="hy-AM"/>
              </w:rPr>
              <w:t>14</w:t>
            </w:r>
            <w:r w:rsidRPr="00057003">
              <w:rPr>
                <w:rFonts w:ascii="Sylfaen" w:hAnsi="Sylfaen" w:cs="Calibri"/>
                <w:sz w:val="24"/>
                <w:szCs w:val="24"/>
                <w:lang w:val="hy-AM"/>
              </w:rPr>
              <w:t>,</w:t>
            </w:r>
            <w:r w:rsidRPr="00057003">
              <w:rPr>
                <w:rFonts w:ascii="GHEA Grapalat" w:hAnsi="GHEA Grapalat"/>
                <w:sz w:val="24"/>
                <w:szCs w:val="24"/>
                <w:lang w:val="hy-AM"/>
              </w:rPr>
              <w:t>592,000</w:t>
            </w:r>
          </w:p>
        </w:tc>
        <w:tc>
          <w:tcPr>
            <w:tcW w:w="6530" w:type="dxa"/>
            <w:vAlign w:val="center"/>
          </w:tcPr>
          <w:p w:rsidR="00AA73D2" w:rsidRPr="00057003" w:rsidRDefault="00067561" w:rsidP="00AA73D2">
            <w:pPr>
              <w:rPr>
                <w:rFonts w:ascii="GHEA Grapalat" w:hAnsi="GHEA Grapalat"/>
                <w:lang w:val="en-GB"/>
              </w:rPr>
            </w:pPr>
            <w:r w:rsidRPr="00057003">
              <w:rPr>
                <w:rFonts w:ascii="GHEA Grapalat" w:hAnsi="GHEA Grapalat"/>
              </w:rPr>
              <w:t>Услуга обеспечения безопасности объекта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057003">
        <w:rPr>
          <w:rFonts w:ascii="GHEA Grapalat" w:hAnsi="GHEA Grapalat"/>
          <w:b/>
          <w:sz w:val="24"/>
          <w:szCs w:val="24"/>
        </w:rPr>
        <w:t>10</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057003">
        <w:rPr>
          <w:rFonts w:ascii="GHEA Grapalat" w:hAnsi="GHEA Grapalat"/>
          <w:b/>
          <w:sz w:val="24"/>
          <w:szCs w:val="24"/>
        </w:rPr>
        <w:t>10</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01A71">
        <w:rPr>
          <w:rFonts w:ascii="GHEA Grapalat" w:hAnsi="GHEA Grapalat"/>
          <w:b/>
          <w:sz w:val="22"/>
          <w:szCs w:val="22"/>
        </w:rPr>
        <w:t>GHTsDzB-HVKAK-2025-10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01A71">
        <w:rPr>
          <w:rFonts w:ascii="GHEA Grapalat" w:hAnsi="GHEA Grapalat"/>
          <w:b/>
          <w:sz w:val="22"/>
          <w:szCs w:val="22"/>
        </w:rPr>
        <w:t>GHTsDzB-HVKAK-2025-10</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501A71">
        <w:rPr>
          <w:rFonts w:ascii="GHEA Grapalat" w:hAnsi="GHEA Grapalat"/>
          <w:b/>
          <w:sz w:val="22"/>
          <w:szCs w:val="22"/>
        </w:rPr>
        <w:t>GHTsDzB-HVKAK-2025-10</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501A71">
        <w:rPr>
          <w:rFonts w:ascii="GHEA Grapalat" w:hAnsi="GHEA Grapalat"/>
          <w:b/>
          <w:sz w:val="22"/>
          <w:szCs w:val="22"/>
        </w:rPr>
        <w:t>GHTsDzB-HVKAK-2025-10</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D07727">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01A71">
        <w:rPr>
          <w:rFonts w:ascii="GHEA Grapalat" w:hAnsi="GHEA Grapalat"/>
          <w:b/>
          <w:sz w:val="22"/>
          <w:szCs w:val="22"/>
        </w:rPr>
        <w:t>GHTsDzB-HVKAK-2025-10</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468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C468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4685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C46851"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C46851"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C4685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01A71">
        <w:rPr>
          <w:rFonts w:ascii="GHEA Grapalat" w:hAnsi="GHEA Grapalat"/>
          <w:b/>
          <w:sz w:val="22"/>
          <w:szCs w:val="22"/>
        </w:rPr>
        <w:t>GHTsDzB-HVKAK-2025-10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501A71">
        <w:rPr>
          <w:rFonts w:ascii="GHEA Grapalat" w:hAnsi="GHEA Grapalat"/>
          <w:b/>
          <w:sz w:val="22"/>
          <w:szCs w:val="22"/>
        </w:rPr>
        <w:t>GHTsDzB-HVKAK-2025-10</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501A71">
        <w:rPr>
          <w:rFonts w:ascii="GHEA Grapalat" w:hAnsi="GHEA Grapalat"/>
          <w:b/>
          <w:sz w:val="22"/>
          <w:szCs w:val="22"/>
        </w:rPr>
        <w:t>GHTsDzB-HVKAK-2025-10</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01A71">
        <w:rPr>
          <w:rFonts w:ascii="GHEA Grapalat" w:hAnsi="GHEA Grapalat"/>
          <w:b/>
          <w:sz w:val="22"/>
          <w:szCs w:val="22"/>
        </w:rPr>
        <w:t>GHTsDzB-HVKAK-2025-10</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01A71">
        <w:rPr>
          <w:rFonts w:ascii="GHEA Grapalat" w:hAnsi="GHEA Grapalat"/>
          <w:b/>
          <w:sz w:val="22"/>
          <w:szCs w:val="22"/>
        </w:rPr>
        <w:t>GHTsDzB-HVKAK-2025-10</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501A71">
        <w:rPr>
          <w:rFonts w:ascii="GHEA Grapalat" w:hAnsi="GHEA Grapalat"/>
          <w:b/>
          <w:sz w:val="22"/>
          <w:szCs w:val="22"/>
        </w:rPr>
        <w:t>GHTsDzB-HVKAK-2025-10</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501A71">
        <w:rPr>
          <w:rFonts w:ascii="GHEA Grapalat" w:hAnsi="GHEA Grapalat"/>
          <w:b/>
          <w:sz w:val="22"/>
          <w:szCs w:val="22"/>
        </w:rPr>
        <w:t>GHTsDzB-HVKAK-2025-10</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50DFD" w:rsidRPr="0049707C">
        <w:rPr>
          <w:rFonts w:ascii="GHEA Grapalat" w:hAnsi="GHEA Grapalat"/>
          <w:b/>
        </w:rPr>
        <w:t>услуг</w:t>
      </w:r>
      <w:r w:rsidR="00F50DFD">
        <w:rPr>
          <w:rFonts w:ascii="GHEA Grapalat" w:hAnsi="GHEA Grapalat"/>
        </w:rPr>
        <w:t xml:space="preserve"> </w:t>
      </w:r>
      <w:r w:rsidR="00FD053F" w:rsidRPr="00FD053F">
        <w:rPr>
          <w:rFonts w:ascii="GHEA Grapalat" w:hAnsi="GHEA Grapalat"/>
          <w:b/>
        </w:rPr>
        <w:t xml:space="preserve">обеспечения безопасности объекта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67561" w:rsidRPr="00E16259" w:rsidRDefault="00067561" w:rsidP="00067561">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Pr="00E16259">
        <w:rPr>
          <w:rFonts w:ascii="GHEA Grapalat" w:hAnsi="GHEA Grapalat"/>
          <w:b/>
          <w:color w:val="000000" w:themeColor="text1"/>
        </w:rPr>
        <w:t>предусмотрения</w:t>
      </w:r>
      <w:proofErr w:type="spellEnd"/>
      <w:r w:rsidRPr="00E16259">
        <w:rPr>
          <w:rFonts w:ascii="GHEA Grapalat" w:hAnsi="GHEA Grapalat"/>
          <w:b/>
          <w:color w:val="000000" w:themeColor="text1"/>
        </w:rPr>
        <w:t xml:space="preserve"> финансовых сре</w:t>
      </w:r>
      <w:proofErr w:type="gramStart"/>
      <w:r w:rsidRPr="00E16259">
        <w:rPr>
          <w:rFonts w:ascii="GHEA Grapalat" w:hAnsi="GHEA Grapalat"/>
          <w:b/>
          <w:color w:val="000000" w:themeColor="text1"/>
        </w:rPr>
        <w:t>дств дл</w:t>
      </w:r>
      <w:proofErr w:type="gramEnd"/>
      <w:r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Pr="00E16259">
        <w:rPr>
          <w:rFonts w:ascii="GHEA Grapalat" w:hAnsi="GHEA Grapalat"/>
          <w:b/>
        </w:rPr>
        <w:t>двадцатипятикратный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16259">
        <w:rPr>
          <w:rStyle w:val="af6"/>
          <w:rFonts w:ascii="GHEA Grapalat" w:hAnsi="GHEA Grapalat"/>
          <w:b/>
        </w:rPr>
        <w:footnoteReference w:customMarkFollows="1" w:id="9"/>
        <w:t>24</w:t>
      </w:r>
    </w:p>
    <w:p w:rsidR="00067561" w:rsidRPr="00AD29CE" w:rsidRDefault="00067561" w:rsidP="003F4FD0">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501A71">
        <w:trPr>
          <w:jc w:val="center"/>
        </w:trPr>
        <w:tc>
          <w:tcPr>
            <w:tcW w:w="4536"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501A71">
            <w:pPr>
              <w:widowControl w:val="0"/>
              <w:spacing w:after="160" w:line="360" w:lineRule="auto"/>
              <w:jc w:val="center"/>
              <w:rPr>
                <w:rFonts w:ascii="GHEA Grapalat" w:hAnsi="GHEA Grapalat"/>
              </w:rPr>
            </w:pPr>
          </w:p>
        </w:tc>
        <w:tc>
          <w:tcPr>
            <w:tcW w:w="4343"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53F" w:rsidRDefault="00FD053F">
      <w:r>
        <w:separator/>
      </w:r>
    </w:p>
  </w:endnote>
  <w:endnote w:type="continuationSeparator" w:id="0">
    <w:p w:rsidR="00FD053F" w:rsidRDefault="00FD05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FD053F" w:rsidRPr="003E450C" w:rsidRDefault="00FD053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52A6">
          <w:rPr>
            <w:rFonts w:ascii="GHEA Grapalat" w:hAnsi="GHEA Grapalat"/>
            <w:noProof/>
            <w:sz w:val="24"/>
            <w:szCs w:val="24"/>
          </w:rPr>
          <w:t>68</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53F" w:rsidRPr="00305BEC" w:rsidRDefault="00FD053F">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53F" w:rsidRDefault="00FD053F">
      <w:r>
        <w:separator/>
      </w:r>
    </w:p>
  </w:footnote>
  <w:footnote w:type="continuationSeparator" w:id="0">
    <w:p w:rsidR="00FD053F" w:rsidRDefault="00FD053F">
      <w:r>
        <w:continuationSeparator/>
      </w:r>
    </w:p>
  </w:footnote>
  <w:footnote w:id="1">
    <w:p w:rsidR="00FD053F" w:rsidRPr="00A31673" w:rsidRDefault="00FD053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D053F" w:rsidRDefault="00FD053F" w:rsidP="006B3E56">
      <w:pPr>
        <w:jc w:val="both"/>
      </w:pPr>
    </w:p>
    <w:p w:rsidR="00FD053F" w:rsidRPr="00503980" w:rsidRDefault="00FD053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D053F" w:rsidRPr="00503980" w:rsidRDefault="00FD053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FD053F" w:rsidRPr="00503980" w:rsidRDefault="00FD053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FD053F" w:rsidRDefault="00FD053F" w:rsidP="006B3E56">
      <w:pPr>
        <w:pStyle w:val="af2"/>
        <w:rPr>
          <w:rFonts w:asciiTheme="minorHAnsi" w:hAnsiTheme="minorHAnsi"/>
          <w:lang w:val="af-ZA"/>
        </w:rPr>
      </w:pPr>
    </w:p>
  </w:footnote>
  <w:footnote w:id="3">
    <w:p w:rsidR="00FD053F" w:rsidRPr="00D3436F" w:rsidRDefault="00FD053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D053F" w:rsidRPr="009C4E45" w:rsidRDefault="00FD053F">
      <w:pPr>
        <w:pStyle w:val="af2"/>
        <w:rPr>
          <w:rFonts w:ascii="GHEA Grapalat" w:hAnsi="GHEA Grapalat"/>
          <w:color w:val="FF0000"/>
          <w:sz w:val="28"/>
          <w:szCs w:val="28"/>
        </w:rPr>
      </w:pPr>
    </w:p>
  </w:footnote>
  <w:footnote w:id="4">
    <w:p w:rsidR="00FD053F" w:rsidRPr="008842CE" w:rsidRDefault="00FD053F" w:rsidP="003D2FE2">
      <w:pPr>
        <w:pStyle w:val="af2"/>
        <w:jc w:val="both"/>
      </w:pPr>
    </w:p>
  </w:footnote>
  <w:footnote w:id="5">
    <w:p w:rsidR="00FD053F" w:rsidRPr="008842CE" w:rsidRDefault="00FD053F" w:rsidP="000A214C">
      <w:pPr>
        <w:pStyle w:val="af2"/>
        <w:jc w:val="both"/>
      </w:pPr>
    </w:p>
  </w:footnote>
  <w:footnote w:id="6">
    <w:p w:rsidR="00FD053F" w:rsidRPr="006F5F33" w:rsidRDefault="00FD053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FD053F" w:rsidRPr="006F5F33" w:rsidRDefault="00FD053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D053F" w:rsidRPr="006F5F33" w:rsidRDefault="00FD053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FD053F" w:rsidRPr="006F5F33" w:rsidRDefault="00FD053F" w:rsidP="00067561">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D053F" w:rsidRPr="009E00B3" w:rsidRDefault="00FD053F" w:rsidP="0006756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D053F" w:rsidRPr="00A47171" w:rsidRDefault="00FD053F" w:rsidP="00067561">
      <w:pPr>
        <w:pStyle w:val="af2"/>
        <w:jc w:val="both"/>
        <w:rPr>
          <w:rFonts w:ascii="GHEA Grapalat" w:hAnsi="GHEA Grapalat"/>
          <w:i/>
          <w:lang w:eastAsia="en-US"/>
        </w:rPr>
      </w:pPr>
      <w:r w:rsidRPr="009E00B3">
        <w:rPr>
          <w:rFonts w:ascii="GHEA Grapalat" w:hAnsi="GHEA Grapalat"/>
          <w:i/>
          <w:lang w:eastAsia="en-US"/>
        </w:rPr>
        <w:tab/>
      </w:r>
    </w:p>
  </w:footnote>
  <w:footnote w:id="10">
    <w:p w:rsidR="00FD053F" w:rsidRDefault="00FD053F"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FD053F" w:rsidRPr="00E40AC8" w:rsidRDefault="00FD053F" w:rsidP="003B2F27">
      <w:pPr>
        <w:pStyle w:val="af2"/>
        <w:jc w:val="both"/>
      </w:pPr>
    </w:p>
  </w:footnote>
  <w:footnote w:id="11">
    <w:p w:rsidR="00FD053F" w:rsidRPr="00124BE9" w:rsidRDefault="00FD053F"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0481"/>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C717-2930-45B7-9C36-4F91BA9C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2403</TotalTime>
  <Pages>70</Pages>
  <Words>15203</Words>
  <Characters>110685</Characters>
  <Application>Microsoft Office Word</Application>
  <DocSecurity>0</DocSecurity>
  <Lines>922</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125637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1599</cp:revision>
  <cp:lastPrinted>2018-02-16T07:12:00Z</cp:lastPrinted>
  <dcterms:created xsi:type="dcterms:W3CDTF">2019-10-28T07:04:00Z</dcterms:created>
  <dcterms:modified xsi:type="dcterms:W3CDTF">2024-11-29T10:41:00Z</dcterms:modified>
</cp:coreProperties>
</file>