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0800B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w:t>
      </w:r>
      <w:r w:rsidR="000800B1">
        <w:rPr>
          <w:rFonts w:ascii="GHEA Grapalat" w:hAnsi="GHEA Grapalat"/>
          <w:i w:val="0"/>
          <w:sz w:val="24"/>
          <w:szCs w:val="24"/>
          <w:lang w:val="hy-AM"/>
        </w:rPr>
        <w:t xml:space="preserve"> </w:t>
      </w:r>
      <w:r w:rsidR="000800B1">
        <w:rPr>
          <w:rFonts w:ascii="GHEA Grapalat" w:hAnsi="GHEA Grapalat"/>
          <w:i w:val="0"/>
          <w:sz w:val="24"/>
          <w:szCs w:val="24"/>
        </w:rPr>
        <w:t>ЗАПРОСЕ КОТИРОВОК</w:t>
      </w:r>
    </w:p>
    <w:p w:rsidR="000800B1" w:rsidRPr="009044F1" w:rsidRDefault="000800B1" w:rsidP="000800B1">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A7150E">
        <w:rPr>
          <w:rFonts w:ascii="GHEA Grapalat" w:hAnsi="GHEA Grapalat"/>
          <w:i w:val="0"/>
          <w:sz w:val="24"/>
          <w:szCs w:val="24"/>
          <w:lang w:val="hy-AM"/>
        </w:rPr>
        <w:t>22</w:t>
      </w:r>
      <w:r w:rsidR="005E73C5">
        <w:rPr>
          <w:rFonts w:ascii="GHEA Grapalat" w:hAnsi="GHEA Grapalat"/>
          <w:i w:val="0"/>
          <w:sz w:val="24"/>
          <w:szCs w:val="24"/>
          <w:lang w:val="hy-AM"/>
        </w:rPr>
        <w:t xml:space="preserve"> </w:t>
      </w:r>
      <w:r w:rsidR="009F2B04">
        <w:rPr>
          <w:rFonts w:ascii="GHEA Grapalat" w:hAnsi="GHEA Grapalat"/>
          <w:i w:val="0"/>
          <w:sz w:val="24"/>
          <w:szCs w:val="24"/>
        </w:rPr>
        <w:t>декабря</w:t>
      </w:r>
      <w:r w:rsidR="006702D2">
        <w:rPr>
          <w:rFonts w:ascii="GHEA Grapalat" w:hAnsi="GHEA Grapalat"/>
          <w:i w:val="0"/>
          <w:sz w:val="24"/>
          <w:szCs w:val="24"/>
        </w:rPr>
        <w:t xml:space="preserve"> </w:t>
      </w:r>
      <w:r w:rsidRPr="00651E7B">
        <w:rPr>
          <w:rFonts w:ascii="GHEA Grapalat" w:hAnsi="GHEA Grapalat"/>
          <w:i w:val="0"/>
          <w:sz w:val="24"/>
          <w:szCs w:val="24"/>
        </w:rPr>
        <w:t>202</w:t>
      </w:r>
      <w:r w:rsidR="005E73C5">
        <w:rPr>
          <w:rFonts w:ascii="GHEA Grapalat" w:hAnsi="GHEA Grapalat"/>
          <w:i w:val="0"/>
          <w:sz w:val="24"/>
          <w:szCs w:val="24"/>
        </w:rPr>
        <w:t>1</w:t>
      </w:r>
      <w:r w:rsidRPr="00651E7B">
        <w:rPr>
          <w:rFonts w:ascii="GHEA Grapalat" w:hAnsi="GHEA Grapalat"/>
          <w:i w:val="0"/>
          <w:sz w:val="24"/>
          <w:szCs w:val="24"/>
        </w:rPr>
        <w:t xml:space="preserve">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w:t>
      </w:r>
      <w:r w:rsidR="007B7AEF">
        <w:rPr>
          <w:rFonts w:ascii="GHEA Grapalat" w:hAnsi="GHEA Grapalat"/>
          <w:i w:val="0"/>
          <w:sz w:val="24"/>
          <w:szCs w:val="24"/>
        </w:rPr>
        <w:t>1</w:t>
      </w:r>
      <w:r w:rsidRPr="009044F1">
        <w:rPr>
          <w:rFonts w:ascii="GHEA Grapalat" w:hAnsi="GHEA Grapalat"/>
          <w:i w:val="0"/>
          <w:sz w:val="24"/>
          <w:szCs w:val="24"/>
        </w:rPr>
        <w:t xml:space="preserve"> </w:t>
      </w:r>
    </w:p>
    <w:p w:rsidR="000800B1" w:rsidRPr="0091710E" w:rsidRDefault="000800B1" w:rsidP="000800B1">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7B7AEF">
        <w:rPr>
          <w:rFonts w:ascii="GHEA Grapalat" w:hAnsi="GHEA Grapalat"/>
          <w:b/>
          <w:i w:val="0"/>
          <w:sz w:val="24"/>
          <w:szCs w:val="24"/>
        </w:rPr>
        <w:t>GHTsDzB-HVKAK-2021-</w:t>
      </w:r>
      <w:r w:rsidR="00A7150E">
        <w:rPr>
          <w:rFonts w:ascii="GHEA Grapalat" w:hAnsi="GHEA Grapalat"/>
          <w:b/>
          <w:i w:val="0"/>
          <w:sz w:val="24"/>
          <w:szCs w:val="24"/>
          <w:lang w:val="hy-AM"/>
        </w:rPr>
        <w:t>103</w:t>
      </w:r>
      <w:r>
        <w:rPr>
          <w:rFonts w:ascii="GHEA Grapalat" w:hAnsi="GHEA Grapalat"/>
          <w:b/>
          <w:i w:val="0"/>
          <w:sz w:val="24"/>
          <w:szCs w:val="24"/>
        </w:rPr>
        <w:t>»</w:t>
      </w:r>
    </w:p>
    <w:p w:rsidR="000800B1" w:rsidRPr="00DB23E1" w:rsidRDefault="000800B1" w:rsidP="000800B1">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r w:rsidRPr="00DB23E1">
        <w:rPr>
          <w:rFonts w:ascii="GHEA Grapalat" w:hAnsi="GHEA Grapalat"/>
          <w:i w:val="0"/>
          <w:sz w:val="24"/>
          <w:szCs w:val="24"/>
        </w:rPr>
        <w:t>Гераци,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637AEC"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006702D2" w:rsidRPr="000800B1">
        <w:rPr>
          <w:rFonts w:ascii="GHEA Grapalat" w:hAnsi="GHEA Grapalat"/>
          <w:b/>
          <w:i w:val="0"/>
          <w:sz w:val="24"/>
          <w:szCs w:val="24"/>
        </w:rPr>
        <w:t xml:space="preserve">предоставление </w:t>
      </w:r>
      <w:r w:rsidR="009F2B04">
        <w:rPr>
          <w:rFonts w:ascii="GHEA Grapalat" w:hAnsi="GHEA Grapalat"/>
          <w:b/>
          <w:i w:val="0"/>
          <w:sz w:val="24"/>
          <w:szCs w:val="24"/>
        </w:rPr>
        <w:t xml:space="preserve">на </w:t>
      </w:r>
      <w:r w:rsidR="00A7150E">
        <w:rPr>
          <w:rFonts w:ascii="GHEA Grapalat" w:hAnsi="GHEA Grapalat"/>
          <w:b/>
          <w:i w:val="0"/>
          <w:sz w:val="24"/>
          <w:szCs w:val="24"/>
        </w:rPr>
        <w:t>у</w:t>
      </w:r>
      <w:r w:rsidR="00A7150E" w:rsidRPr="00A7150E">
        <w:rPr>
          <w:rFonts w:ascii="GHEA Grapalat" w:hAnsi="GHEA Grapalat"/>
          <w:b/>
          <w:i w:val="0"/>
          <w:sz w:val="24"/>
          <w:szCs w:val="24"/>
        </w:rPr>
        <w:t>слуги по печати и установке рекламных</w:t>
      </w:r>
      <w:r w:rsidR="00A7150E" w:rsidRPr="00A7150E">
        <w:t xml:space="preserve"> </w:t>
      </w:r>
      <w:r w:rsidR="00A7150E" w:rsidRPr="00A7150E">
        <w:rPr>
          <w:rFonts w:ascii="GHEA Grapalat" w:hAnsi="GHEA Grapalat"/>
          <w:b/>
          <w:i w:val="0"/>
          <w:sz w:val="24"/>
          <w:szCs w:val="24"/>
        </w:rPr>
        <w:t>билбордов</w:t>
      </w:r>
      <w:r w:rsidR="00A7150E">
        <w:rPr>
          <w:rFonts w:ascii="GHEA Grapalat" w:hAnsi="GHEA Grapalat"/>
          <w:b/>
          <w:i w:val="0"/>
          <w:sz w:val="24"/>
          <w:szCs w:val="24"/>
        </w:rPr>
        <w:t xml:space="preserve"> </w:t>
      </w:r>
      <w:r w:rsidR="00590A62">
        <w:rPr>
          <w:rFonts w:ascii="GHEA Grapalat" w:hAnsi="GHEA Grapalat"/>
          <w:b/>
          <w:i w:val="0"/>
          <w:sz w:val="24"/>
          <w:szCs w:val="24"/>
        </w:rPr>
        <w:t>.</w:t>
      </w:r>
      <w:r w:rsidR="00637AEC" w:rsidRPr="00637AEC">
        <w:rPr>
          <w:rFonts w:ascii="GHEA Grapalat" w:hAnsi="GHEA Grapalat"/>
          <w:b/>
          <w:i w:val="0"/>
          <w:sz w:val="24"/>
          <w:szCs w:val="24"/>
        </w:rPr>
        <w:t xml:space="preserve"> </w:t>
      </w:r>
    </w:p>
    <w:p w:rsidR="00357D48" w:rsidRPr="009044F1" w:rsidRDefault="00A20B69"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5D0EC5">
      <w:pPr>
        <w:pStyle w:val="BodyTextIndent"/>
        <w:widowControl w:val="0"/>
        <w:spacing w:line="240" w:lineRule="auto"/>
        <w:ind w:firstLine="567"/>
        <w:contextualSpacing/>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0EC5">
      <w:pPr>
        <w:pStyle w:val="BodyTextIndent"/>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800B1" w:rsidRPr="00C66C06">
        <w:rPr>
          <w:rFonts w:ascii="GHEA Grapalat" w:hAnsi="GHEA Grapalat"/>
          <w:b/>
          <w:i w:val="0"/>
          <w:sz w:val="24"/>
          <w:szCs w:val="24"/>
        </w:rPr>
        <w:t xml:space="preserve">16:00 часов </w:t>
      </w:r>
      <w:r w:rsidR="00951028" w:rsidRPr="00951028">
        <w:rPr>
          <w:rFonts w:ascii="GHEA Grapalat" w:hAnsi="GHEA Grapalat"/>
          <w:b/>
          <w:i w:val="0"/>
          <w:sz w:val="24"/>
          <w:szCs w:val="24"/>
        </w:rPr>
        <w:t>6</w:t>
      </w:r>
      <w:r w:rsidR="000800B1" w:rsidRPr="00C66C06">
        <w:rPr>
          <w:rFonts w:ascii="GHEA Grapalat" w:hAnsi="GHEA Grapalat"/>
          <w:b/>
          <w:i w:val="0"/>
          <w:sz w:val="24"/>
          <w:szCs w:val="24"/>
        </w:rPr>
        <w:t>-го дня</w:t>
      </w:r>
      <w:r w:rsidR="000800B1" w:rsidRPr="009044F1">
        <w:rPr>
          <w:rFonts w:ascii="GHEA Grapalat" w:hAnsi="GHEA Grapalat"/>
          <w:i w:val="0"/>
          <w:sz w:val="24"/>
          <w:szCs w:val="24"/>
        </w:rPr>
        <w:t xml:space="preserve"> </w:t>
      </w:r>
      <w:r w:rsidRPr="009044F1">
        <w:rPr>
          <w:rFonts w:ascii="GHEA Grapalat" w:hAnsi="GHEA Grapalat"/>
          <w:i w:val="0"/>
          <w:sz w:val="24"/>
          <w:szCs w:val="24"/>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0800B1">
        <w:rPr>
          <w:rFonts w:ascii="GHEA Grapalat" w:hAnsi="GHEA Grapalat"/>
          <w:i w:val="0"/>
          <w:sz w:val="24"/>
          <w:szCs w:val="24"/>
        </w:rPr>
        <w:t>.</w:t>
      </w:r>
    </w:p>
    <w:p w:rsidR="0067579A" w:rsidRPr="00D5443D" w:rsidRDefault="00357D48" w:rsidP="005D0EC5">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800B1" w:rsidRPr="0091710E" w:rsidRDefault="000800B1" w:rsidP="000800B1">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EA67F7">
        <w:rPr>
          <w:rFonts w:ascii="GHEA Grapalat" w:hAnsi="GHEA Grapalat"/>
          <w:b/>
          <w:i w:val="0"/>
          <w:sz w:val="24"/>
          <w:szCs w:val="24"/>
        </w:rPr>
        <w:t>0</w:t>
      </w:r>
      <w:r w:rsidRPr="00467CD8">
        <w:rPr>
          <w:rFonts w:ascii="GHEA Grapalat" w:hAnsi="GHEA Grapalat"/>
          <w:b/>
          <w:i w:val="0"/>
          <w:sz w:val="24"/>
          <w:szCs w:val="24"/>
        </w:rPr>
        <w:t xml:space="preserve">:00 часов </w:t>
      </w:r>
      <w:r w:rsidR="00951028" w:rsidRPr="00951028">
        <w:rPr>
          <w:rFonts w:ascii="GHEA Grapalat" w:hAnsi="GHEA Grapalat"/>
          <w:b/>
          <w:i w:val="0"/>
          <w:sz w:val="24"/>
          <w:szCs w:val="24"/>
        </w:rPr>
        <w:t>7</w:t>
      </w:r>
      <w:r w:rsidRPr="00467CD8">
        <w:rPr>
          <w:rFonts w:ascii="GHEA Grapalat" w:hAnsi="GHEA Grapalat"/>
          <w:b/>
          <w:i w:val="0"/>
          <w:sz w:val="24"/>
          <w:szCs w:val="24"/>
        </w:rPr>
        <w:t>-го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0800B1" w:rsidRPr="000F11E5" w:rsidRDefault="000800B1" w:rsidP="000800B1">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467CD8">
        <w:rPr>
          <w:rFonts w:ascii="GHEA Grapalat" w:hAnsi="GHEA Grapalat"/>
          <w:b/>
          <w:i w:val="0"/>
          <w:sz w:val="24"/>
          <w:szCs w:val="24"/>
        </w:rPr>
        <w:t>г.</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EA67F7">
        <w:rPr>
          <w:rFonts w:ascii="GHEA Grapalat" w:hAnsi="GHEA Grapalat"/>
          <w:b/>
          <w:i w:val="0"/>
          <w:sz w:val="24"/>
          <w:szCs w:val="24"/>
        </w:rPr>
        <w:t>0</w:t>
      </w:r>
      <w:r w:rsidRPr="00467CD8">
        <w:rPr>
          <w:rFonts w:ascii="GHEA Grapalat" w:hAnsi="GHEA Grapalat"/>
          <w:b/>
          <w:i w:val="0"/>
          <w:sz w:val="24"/>
          <w:szCs w:val="24"/>
        </w:rPr>
        <w:t>:00 часов</w:t>
      </w:r>
      <w:r w:rsidR="00761D06">
        <w:rPr>
          <w:rFonts w:ascii="GHEA Grapalat" w:hAnsi="GHEA Grapalat"/>
          <w:b/>
          <w:i w:val="0"/>
          <w:sz w:val="24"/>
          <w:szCs w:val="24"/>
        </w:rPr>
        <w:t xml:space="preserve"> </w:t>
      </w:r>
      <w:r w:rsidR="00951028" w:rsidRPr="00951028">
        <w:rPr>
          <w:rFonts w:ascii="GHEA Grapalat" w:hAnsi="GHEA Grapalat"/>
          <w:b/>
          <w:i w:val="0"/>
          <w:sz w:val="24"/>
          <w:szCs w:val="24"/>
        </w:rPr>
        <w:t>30</w:t>
      </w:r>
      <w:r w:rsidR="009A2C91">
        <w:rPr>
          <w:rFonts w:ascii="GHEA Grapalat" w:hAnsi="GHEA Grapalat"/>
          <w:b/>
          <w:i w:val="0"/>
          <w:sz w:val="24"/>
          <w:szCs w:val="24"/>
        </w:rPr>
        <w:t xml:space="preserve">-го </w:t>
      </w:r>
      <w:r w:rsidR="009F2B04">
        <w:rPr>
          <w:rFonts w:ascii="GHEA Grapalat" w:hAnsi="GHEA Grapalat"/>
          <w:b/>
          <w:i w:val="0"/>
          <w:sz w:val="24"/>
          <w:szCs w:val="24"/>
        </w:rPr>
        <w:t>дека</w:t>
      </w:r>
      <w:r w:rsidR="00EA67F7">
        <w:rPr>
          <w:rFonts w:ascii="GHEA Grapalat" w:hAnsi="GHEA Grapalat"/>
          <w:b/>
          <w:i w:val="0"/>
          <w:sz w:val="24"/>
          <w:szCs w:val="24"/>
        </w:rPr>
        <w:t>бря</w:t>
      </w:r>
      <w:r w:rsidRPr="00E6227A">
        <w:rPr>
          <w:rFonts w:ascii="GHEA Grapalat" w:hAnsi="GHEA Grapalat"/>
          <w:b/>
          <w:i w:val="0"/>
          <w:sz w:val="24"/>
          <w:szCs w:val="24"/>
        </w:rPr>
        <w:t xml:space="preserve"> 202</w:t>
      </w:r>
      <w:r w:rsidR="002D1C0B">
        <w:rPr>
          <w:rFonts w:ascii="GHEA Grapalat" w:hAnsi="GHEA Grapalat"/>
          <w:b/>
          <w:i w:val="0"/>
          <w:sz w:val="24"/>
          <w:szCs w:val="24"/>
        </w:rPr>
        <w:t>1</w:t>
      </w:r>
      <w:r w:rsidRPr="00467CD8">
        <w:rPr>
          <w:rFonts w:ascii="GHEA Grapalat" w:hAnsi="GHEA Grapalat"/>
          <w:b/>
          <w:i w:val="0"/>
          <w:sz w:val="24"/>
          <w:szCs w:val="24"/>
        </w:rPr>
        <w:t xml:space="preserve"> года.</w:t>
      </w:r>
    </w:p>
    <w:p w:rsidR="006D7C2D" w:rsidRDefault="001305C6" w:rsidP="005D0EC5">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0800B1" w:rsidRPr="003A1EBB" w:rsidRDefault="000800B1" w:rsidP="000800B1">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EA67F7">
        <w:rPr>
          <w:rFonts w:ascii="GHEA Grapalat" w:hAnsi="GHEA Grapalat"/>
          <w:b/>
          <w:i w:val="0"/>
          <w:sz w:val="24"/>
          <w:szCs w:val="24"/>
        </w:rPr>
        <w:t>Вануи Погосян</w:t>
      </w:r>
      <w:r>
        <w:rPr>
          <w:rFonts w:ascii="GHEA Grapalat" w:hAnsi="GHEA Grapalat"/>
          <w:i w:val="0"/>
          <w:sz w:val="24"/>
          <w:szCs w:val="24"/>
        </w:rPr>
        <w:t>.</w:t>
      </w:r>
    </w:p>
    <w:p w:rsidR="000800B1" w:rsidRPr="00B60239" w:rsidRDefault="000800B1" w:rsidP="000800B1">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00590A62">
        <w:rPr>
          <w:rFonts w:ascii="GHEA Grapalat" w:hAnsi="GHEA Grapalat"/>
          <w:b/>
          <w:i w:val="0"/>
          <w:sz w:val="24"/>
          <w:szCs w:val="24"/>
        </w:rPr>
        <w:t>012-80-80-83 (6014)</w:t>
      </w:r>
    </w:p>
    <w:p w:rsidR="000800B1" w:rsidRPr="00B60239" w:rsidRDefault="000800B1" w:rsidP="000800B1">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0800B1" w:rsidRPr="00D5443D" w:rsidRDefault="000800B1" w:rsidP="000800B1">
      <w:pPr>
        <w:rPr>
          <w:rFonts w:ascii="GHEA Grapalat" w:hAnsi="GHEA Grapalat"/>
          <w:i/>
          <w:sz w:val="16"/>
          <w:szCs w:val="16"/>
        </w:rPr>
      </w:pPr>
      <w:r w:rsidRPr="00B60239">
        <w:rPr>
          <w:rFonts w:ascii="GHEA Grapalat" w:hAnsi="GHEA Grapalat"/>
        </w:rPr>
        <w:lastRenderedPageBreak/>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0800B1" w:rsidRPr="009044F1" w:rsidRDefault="000800B1" w:rsidP="000800B1">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0800B1" w:rsidRPr="00E063D7" w:rsidRDefault="000800B1" w:rsidP="000800B1">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7B7AEF">
        <w:rPr>
          <w:rFonts w:ascii="GHEA Grapalat" w:hAnsi="GHEA Grapalat"/>
          <w:sz w:val="22"/>
          <w:szCs w:val="22"/>
        </w:rPr>
        <w:t>GHTsDzB-HVKAK-2021-</w:t>
      </w:r>
      <w:r w:rsidR="00A7150E">
        <w:rPr>
          <w:rFonts w:ascii="GHEA Grapalat" w:hAnsi="GHEA Grapalat"/>
          <w:sz w:val="22"/>
          <w:szCs w:val="22"/>
        </w:rPr>
        <w:t>103</w:t>
      </w:r>
      <w:r w:rsidRPr="00FF5217">
        <w:rPr>
          <w:rFonts w:ascii="GHEA Grapalat" w:hAnsi="GHEA Grapalat"/>
          <w:sz w:val="22"/>
          <w:szCs w:val="22"/>
        </w:rPr>
        <w:t>»</w:t>
      </w:r>
      <w:r w:rsidRPr="00FF5217">
        <w:rPr>
          <w:rFonts w:ascii="GHEA Grapalat" w:hAnsi="GHEA Grapalat"/>
          <w:sz w:val="22"/>
          <w:szCs w:val="22"/>
        </w:rPr>
        <w:br/>
        <w:t xml:space="preserve">  № </w:t>
      </w:r>
      <w:r w:rsidR="00F15511">
        <w:rPr>
          <w:rFonts w:ascii="GHEA Grapalat" w:hAnsi="GHEA Grapalat"/>
          <w:sz w:val="22"/>
          <w:szCs w:val="22"/>
        </w:rPr>
        <w:t>1</w:t>
      </w:r>
      <w:r w:rsidRPr="00FF5217">
        <w:rPr>
          <w:rFonts w:ascii="GHEA Grapalat" w:hAnsi="GHEA Grapalat"/>
          <w:sz w:val="22"/>
          <w:szCs w:val="22"/>
        </w:rPr>
        <w:t xml:space="preserve"> от </w:t>
      </w:r>
      <w:r w:rsidR="00A7150E">
        <w:rPr>
          <w:rFonts w:ascii="GHEA Grapalat" w:hAnsi="GHEA Grapalat"/>
          <w:sz w:val="22"/>
          <w:szCs w:val="22"/>
        </w:rPr>
        <w:t>22</w:t>
      </w:r>
      <w:r w:rsidR="00E121A3">
        <w:rPr>
          <w:rFonts w:ascii="GHEA Grapalat" w:hAnsi="GHEA Grapalat"/>
          <w:sz w:val="22"/>
          <w:szCs w:val="22"/>
        </w:rPr>
        <w:t xml:space="preserve"> </w:t>
      </w:r>
      <w:r w:rsidR="009F2B04">
        <w:rPr>
          <w:rFonts w:ascii="GHEA Grapalat" w:hAnsi="GHEA Grapalat"/>
          <w:sz w:val="22"/>
          <w:szCs w:val="22"/>
        </w:rPr>
        <w:t>дека</w:t>
      </w:r>
      <w:r w:rsidR="00EA67F7">
        <w:rPr>
          <w:rFonts w:ascii="GHEA Grapalat" w:hAnsi="GHEA Grapalat"/>
          <w:sz w:val="22"/>
          <w:szCs w:val="22"/>
        </w:rPr>
        <w:t>бря</w:t>
      </w:r>
      <w:r w:rsidRPr="00FF5217">
        <w:rPr>
          <w:rFonts w:ascii="GHEA Grapalat" w:hAnsi="GHEA Grapalat"/>
          <w:sz w:val="22"/>
          <w:szCs w:val="22"/>
        </w:rPr>
        <w:t xml:space="preserve"> 202</w:t>
      </w:r>
      <w:r w:rsidR="002D1C0B">
        <w:rPr>
          <w:rFonts w:ascii="GHEA Grapalat" w:hAnsi="GHEA Grapalat"/>
          <w:sz w:val="22"/>
          <w:szCs w:val="22"/>
        </w:rPr>
        <w:t>1</w:t>
      </w:r>
      <w:r w:rsidRPr="00FF5217">
        <w:rPr>
          <w:rFonts w:ascii="GHEA Grapalat" w:hAnsi="GHEA Grapalat"/>
          <w:sz w:val="22"/>
          <w:szCs w:val="22"/>
        </w:rPr>
        <w:t xml:space="preserve"> г.</w:t>
      </w:r>
    </w:p>
    <w:p w:rsidR="000800B1" w:rsidRPr="009044F1"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3A1EBB" w:rsidRDefault="000800B1" w:rsidP="000800B1">
      <w:pPr>
        <w:pStyle w:val="BodyText"/>
        <w:widowControl w:val="0"/>
        <w:spacing w:after="160"/>
        <w:ind w:right="-7" w:firstLine="567"/>
        <w:jc w:val="center"/>
        <w:rPr>
          <w:rFonts w:ascii="GHEA Grapalat" w:hAnsi="GHEA Grapalat"/>
        </w:rPr>
      </w:pPr>
    </w:p>
    <w:p w:rsidR="000800B1" w:rsidRPr="00201D72" w:rsidRDefault="000800B1" w:rsidP="00201D72">
      <w:pPr>
        <w:pStyle w:val="BodyText"/>
        <w:widowControl w:val="0"/>
        <w:spacing w:after="160"/>
        <w:ind w:right="-7" w:firstLine="567"/>
        <w:rPr>
          <w:rFonts w:ascii="GHEA Grapalat" w:hAnsi="GHEA Grapalat"/>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Default="000800B1" w:rsidP="000800B1">
      <w:pPr>
        <w:pStyle w:val="BodyText"/>
        <w:widowControl w:val="0"/>
        <w:spacing w:after="160"/>
        <w:ind w:right="-7" w:firstLine="567"/>
        <w:jc w:val="center"/>
        <w:rPr>
          <w:rFonts w:ascii="GHEA Grapalat" w:hAnsi="GHEA Grapalat"/>
          <w:i/>
        </w:rPr>
      </w:pPr>
    </w:p>
    <w:p w:rsidR="000800B1" w:rsidRPr="00E063D7" w:rsidRDefault="000800B1" w:rsidP="000800B1">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0800B1" w:rsidRPr="00E063D7" w:rsidRDefault="000800B1" w:rsidP="000800B1">
      <w:pPr>
        <w:pStyle w:val="BodyText"/>
        <w:widowControl w:val="0"/>
        <w:spacing w:after="160"/>
        <w:ind w:right="-7" w:firstLine="567"/>
        <w:jc w:val="center"/>
        <w:rPr>
          <w:rFonts w:ascii="GHEA Grapalat" w:hAnsi="GHEA Grapalat" w:cs="Sylfaen"/>
          <w:sz w:val="22"/>
          <w:szCs w:val="22"/>
        </w:rPr>
      </w:pPr>
    </w:p>
    <w:p w:rsidR="00DC155A" w:rsidRPr="00A70C2E" w:rsidRDefault="002032FF" w:rsidP="00DC155A">
      <w:pPr>
        <w:pStyle w:val="BodyText"/>
        <w:widowControl w:val="0"/>
        <w:spacing w:after="160"/>
        <w:ind w:right="-7"/>
        <w:contextualSpacing/>
        <w:jc w:val="center"/>
        <w:rPr>
          <w:rFonts w:ascii="GHEA Grapalat" w:hAnsi="GHEA Grapalat"/>
          <w:b/>
          <w:color w:val="0D0D0D" w:themeColor="text1" w:themeTint="F2"/>
        </w:rPr>
      </w:pPr>
      <w:r w:rsidRPr="00A70C2E">
        <w:rPr>
          <w:rFonts w:ascii="GHEA Grapalat" w:hAnsi="GHEA Grapalat"/>
          <w:b/>
          <w:sz w:val="22"/>
          <w:szCs w:val="22"/>
        </w:rPr>
        <w:t xml:space="preserve">НА ЗАПРОС КОТИРОВОК, ОБЪЯВЛЕННЫЙ С ЦЕЛЬЮ </w:t>
      </w:r>
      <w:r w:rsidR="00B71016" w:rsidRPr="00A70C2E">
        <w:rPr>
          <w:rFonts w:ascii="GHEA Grapalat" w:hAnsi="GHEA Grapalat"/>
          <w:b/>
        </w:rPr>
        <w:t xml:space="preserve">ПРИОБРЕТЕНИЯ </w:t>
      </w:r>
      <w:r w:rsidR="009F2B04" w:rsidRPr="009F2B04">
        <w:rPr>
          <w:rFonts w:ascii="GHEA Grapalat" w:hAnsi="GHEA Grapalat"/>
          <w:b/>
        </w:rPr>
        <w:t xml:space="preserve">НА </w:t>
      </w:r>
      <w:r w:rsidR="00A7150E">
        <w:rPr>
          <w:rFonts w:ascii="GHEA Grapalat" w:hAnsi="GHEA Grapalat"/>
          <w:b/>
          <w:i/>
        </w:rPr>
        <w:t>У</w:t>
      </w:r>
      <w:r w:rsidR="00A7150E" w:rsidRPr="00A7150E">
        <w:rPr>
          <w:rFonts w:ascii="GHEA Grapalat" w:hAnsi="GHEA Grapalat"/>
          <w:b/>
        </w:rPr>
        <w:t>СЛУГИ ПО ПЕЧАТИ И УСТАНОВКЕ РЕКЛАМНЫХ</w:t>
      </w:r>
      <w:r w:rsidR="00A7150E" w:rsidRPr="00A7150E">
        <w:t xml:space="preserve"> </w:t>
      </w:r>
      <w:r w:rsidR="00A7150E" w:rsidRPr="00A7150E">
        <w:rPr>
          <w:rFonts w:ascii="GHEA Grapalat" w:hAnsi="GHEA Grapalat"/>
          <w:b/>
        </w:rPr>
        <w:t>БИЛБОРДОВ</w:t>
      </w:r>
      <w:r w:rsidR="00DC155A" w:rsidRPr="00A70C2E">
        <w:rPr>
          <w:rFonts w:ascii="GHEA Grapalat" w:hAnsi="GHEA Grapalat"/>
          <w:b/>
        </w:rPr>
        <w:t xml:space="preserve"> ГНО «НАЦИОНАЛЬНОГО ЦЕНТРА ПО КОНТРОЛЮ И ПРОФИЛАКТИКЕ</w:t>
      </w:r>
      <w:r w:rsidR="00DC155A" w:rsidRPr="00A70C2E">
        <w:rPr>
          <w:rFonts w:ascii="GHEA Grapalat" w:hAnsi="GHEA Grapalat"/>
          <w:b/>
          <w:color w:val="0D0D0D" w:themeColor="text1" w:themeTint="F2"/>
        </w:rPr>
        <w:t xml:space="preserve"> ЗАБОЛЕВАНИЙ» </w:t>
      </w:r>
      <w:r w:rsidR="00DC155A" w:rsidRPr="00A70C2E">
        <w:rPr>
          <w:rStyle w:val="Emphasis"/>
          <w:rFonts w:ascii="GHEA Grapalat" w:hAnsi="GHEA Grapalat" w:cs="Arial"/>
          <w:b/>
          <w:bCs/>
          <w:i w:val="0"/>
          <w:color w:val="0D0D0D" w:themeColor="text1" w:themeTint="F2"/>
          <w:shd w:val="clear" w:color="auto" w:fill="FFFFFF"/>
        </w:rPr>
        <w:t>МЗ РА</w:t>
      </w:r>
    </w:p>
    <w:p w:rsidR="00CE0D95" w:rsidRPr="009044F1" w:rsidRDefault="00CE0D95" w:rsidP="00DC155A">
      <w:pPr>
        <w:pStyle w:val="BodyTextIndent"/>
        <w:widowControl w:val="0"/>
        <w:spacing w:line="240" w:lineRule="auto"/>
        <w:ind w:firstLine="567"/>
        <w:contextualSpacing/>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Default="00CD488D" w:rsidP="00CD488D">
      <w:pPr>
        <w:widowControl w:val="0"/>
        <w:spacing w:after="160"/>
        <w:jc w:val="both"/>
        <w:rPr>
          <w:rFonts w:ascii="GHEA Grapalat" w:hAnsi="GHEA Grapalat"/>
          <w:b/>
          <w:i/>
          <w:color w:val="FF0000"/>
        </w:rPr>
      </w:pPr>
    </w:p>
    <w:p w:rsidR="00CD488D" w:rsidRPr="00CD488D" w:rsidRDefault="00CD488D" w:rsidP="00CD488D">
      <w:pPr>
        <w:widowControl w:val="0"/>
        <w:spacing w:after="160"/>
        <w:jc w:val="both"/>
        <w:rPr>
          <w:rFonts w:ascii="GHEA Grapalat" w:hAnsi="GHEA Grapalat" w:cs="Sylfaen"/>
          <w:b/>
          <w:i/>
          <w:color w:val="FF0000"/>
        </w:rPr>
      </w:pPr>
      <w:r w:rsidRPr="00CD488D">
        <w:rPr>
          <w:rFonts w:ascii="GHEA Grapalat" w:hAnsi="GHEA Grapalat"/>
          <w:b/>
          <w:i/>
          <w:color w:val="FF0000"/>
        </w:rPr>
        <w:t>Уважаемый участник, прежде чем составить и подать заявку, просим Вас</w:t>
      </w:r>
      <w:r w:rsidRPr="00CD488D">
        <w:rPr>
          <w:rFonts w:ascii="Courier New" w:hAnsi="Courier New" w:cs="Courier New"/>
          <w:b/>
          <w:i/>
          <w:color w:val="FF0000"/>
          <w:lang w:val="en-US"/>
        </w:rPr>
        <w:t> </w:t>
      </w:r>
      <w:r w:rsidRPr="00CD488D">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CD488D" w:rsidRDefault="00CD488D">
      <w:pPr>
        <w:rPr>
          <w:rFonts w:ascii="GHEA Grapalat" w:hAnsi="GHEA Grapalat"/>
        </w:rPr>
      </w:pPr>
    </w:p>
    <w:p w:rsidR="00CD488D" w:rsidRDefault="00CD488D">
      <w:pPr>
        <w:rPr>
          <w:rFonts w:ascii="GHEA Grapalat" w:hAnsi="GHEA Grapalat"/>
          <w:b/>
        </w:rPr>
      </w:pPr>
    </w:p>
    <w:p w:rsidR="002032FF" w:rsidRDefault="002032FF" w:rsidP="00B46D58">
      <w:pPr>
        <w:widowControl w:val="0"/>
        <w:spacing w:after="160"/>
        <w:jc w:val="center"/>
        <w:rPr>
          <w:rFonts w:ascii="GHEA Grapalat" w:hAnsi="GHEA Grapalat"/>
          <w:b/>
        </w:rPr>
      </w:pPr>
    </w:p>
    <w:p w:rsidR="00A70C2E" w:rsidRDefault="00A70C2E" w:rsidP="00B46D58">
      <w:pPr>
        <w:widowControl w:val="0"/>
        <w:spacing w:after="160"/>
        <w:jc w:val="center"/>
        <w:rPr>
          <w:rFonts w:ascii="GHEA Grapalat" w:hAnsi="GHEA Grapalat"/>
          <w:b/>
        </w:rPr>
      </w:pPr>
    </w:p>
    <w:p w:rsidR="00A70C2E" w:rsidRDefault="00A70C2E"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DC155A" w:rsidRPr="00DC155A" w:rsidRDefault="00CD488D" w:rsidP="00DC155A">
      <w:pPr>
        <w:pStyle w:val="BodyText"/>
        <w:widowControl w:val="0"/>
        <w:spacing w:after="160"/>
        <w:ind w:right="-7"/>
        <w:contextualSpacing/>
        <w:jc w:val="center"/>
        <w:rPr>
          <w:rFonts w:ascii="GHEA Grapalat" w:hAnsi="GHEA Grapalat"/>
          <w:b/>
          <w:i/>
          <w:color w:val="0D0D0D" w:themeColor="text1" w:themeTint="F2"/>
          <w:sz w:val="20"/>
          <w:szCs w:val="20"/>
        </w:rPr>
      </w:pPr>
      <w:r w:rsidRPr="00DC155A">
        <w:rPr>
          <w:rFonts w:ascii="GHEA Grapalat" w:hAnsi="GHEA Grapalat"/>
          <w:b/>
          <w:sz w:val="20"/>
          <w:szCs w:val="20"/>
        </w:rPr>
        <w:t xml:space="preserve">ПРИГЛАШЕНИЯ </w:t>
      </w:r>
      <w:r w:rsidR="001D176D" w:rsidRPr="00DC155A">
        <w:rPr>
          <w:rFonts w:ascii="GHEA Grapalat" w:hAnsi="GHEA Grapalat"/>
          <w:b/>
          <w:sz w:val="20"/>
          <w:szCs w:val="20"/>
        </w:rPr>
        <w:t xml:space="preserve">НА ЗАПРОС КОТИРОВОК, ОБЪЯВЛЕННЫЙ С ЦЕЛЬЮ ПРИОБРЕТЕНИЯ </w:t>
      </w:r>
      <w:r w:rsidR="009F2B04" w:rsidRPr="009F2B04">
        <w:rPr>
          <w:rFonts w:ascii="GHEA Grapalat" w:hAnsi="GHEA Grapalat"/>
          <w:b/>
          <w:sz w:val="20"/>
          <w:szCs w:val="20"/>
        </w:rPr>
        <w:t xml:space="preserve">НА </w:t>
      </w:r>
      <w:r w:rsidR="00A7150E" w:rsidRPr="00A7150E">
        <w:rPr>
          <w:rFonts w:ascii="GHEA Grapalat" w:hAnsi="GHEA Grapalat"/>
          <w:b/>
          <w:sz w:val="20"/>
          <w:szCs w:val="20"/>
        </w:rPr>
        <w:t>УСЛУГИ ПО ПЕЧАТИ И УСТАНОВКЕ РЕКЛАМНЫХ БИЛБОРДОВ</w:t>
      </w:r>
      <w:r w:rsidR="00A7150E" w:rsidRPr="009F2B04">
        <w:rPr>
          <w:rFonts w:ascii="GHEA Grapalat" w:hAnsi="GHEA Grapalat"/>
          <w:b/>
          <w:sz w:val="20"/>
          <w:szCs w:val="20"/>
        </w:rPr>
        <w:t xml:space="preserve"> </w:t>
      </w:r>
      <w:r w:rsidR="00DC155A" w:rsidRPr="00DC155A">
        <w:rPr>
          <w:rFonts w:ascii="GHEA Grapalat" w:hAnsi="GHEA Grapalat"/>
          <w:b/>
          <w:sz w:val="20"/>
          <w:szCs w:val="20"/>
        </w:rPr>
        <w:t xml:space="preserve"> ГНО «НАЦИОНАЛЬНОГО ЦЕНТРА ПО КОНТРОЛЮ И ПРОФИЛАКТИКЕ</w:t>
      </w:r>
      <w:r w:rsidR="00DC155A" w:rsidRPr="00DC155A">
        <w:rPr>
          <w:rFonts w:ascii="GHEA Grapalat" w:hAnsi="GHEA Grapalat"/>
          <w:b/>
          <w:color w:val="0D0D0D" w:themeColor="text1" w:themeTint="F2"/>
          <w:sz w:val="20"/>
          <w:szCs w:val="20"/>
        </w:rPr>
        <w:t xml:space="preserve"> ЗАБОЛЕВАНИЙ» </w:t>
      </w:r>
      <w:r w:rsidR="00DC155A" w:rsidRPr="00DC155A">
        <w:rPr>
          <w:rStyle w:val="Emphasis"/>
          <w:rFonts w:ascii="GHEA Grapalat" w:hAnsi="GHEA Grapalat" w:cs="Arial"/>
          <w:b/>
          <w:bCs/>
          <w:i w:val="0"/>
          <w:color w:val="0D0D0D" w:themeColor="text1" w:themeTint="F2"/>
          <w:sz w:val="20"/>
          <w:szCs w:val="20"/>
          <w:shd w:val="clear" w:color="auto" w:fill="FFFFFF"/>
        </w:rPr>
        <w:t>МЗ РА</w:t>
      </w:r>
    </w:p>
    <w:p w:rsidR="00CD488D" w:rsidRPr="001A6617" w:rsidRDefault="00CD488D" w:rsidP="00CD488D">
      <w:pPr>
        <w:pStyle w:val="BodyText"/>
        <w:widowControl w:val="0"/>
        <w:spacing w:after="160"/>
        <w:ind w:right="-7"/>
        <w:contextualSpacing/>
        <w:jc w:val="center"/>
        <w:rPr>
          <w:rFonts w:ascii="GHEA Grapalat" w:hAnsi="GHEA Grapalat"/>
          <w:b/>
          <w:i/>
          <w:color w:val="0D0D0D" w:themeColor="text1" w:themeTint="F2"/>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64723A"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9044F1" w:rsidRDefault="0064723A" w:rsidP="00CD488D">
      <w:pPr>
        <w:widowControl w:val="0"/>
        <w:tabs>
          <w:tab w:val="left" w:pos="1134"/>
        </w:tabs>
        <w:ind w:left="1134" w:hanging="567"/>
        <w:contextualSpacing/>
        <w:jc w:val="both"/>
        <w:rPr>
          <w:rFonts w:ascii="GHEA Grapalat" w:hAnsi="GHEA Grapalat"/>
        </w:rPr>
      </w:pPr>
      <w:r>
        <w:rPr>
          <w:rFonts w:ascii="GHEA Grapalat" w:hAnsi="GHEA Grapalat"/>
        </w:rPr>
        <w:t>7</w:t>
      </w:r>
      <w:r w:rsidR="00087A30" w:rsidRPr="009044F1">
        <w:rPr>
          <w:rFonts w:ascii="GHEA Grapalat" w:hAnsi="GHEA Grapalat"/>
        </w:rPr>
        <w:t xml:space="preserve"> </w:t>
      </w:r>
    </w:p>
    <w:p w:rsidR="00096865" w:rsidRPr="008842CE" w:rsidRDefault="00087A30" w:rsidP="00CD488D">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D488D">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0D12C5">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0D12C5">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D488D">
        <w:rPr>
          <w:rFonts w:ascii="GHEA Grapalat" w:hAnsi="GHEA Grapalat"/>
          <w:b/>
        </w:rPr>
        <w:t>ЗАПРОС КОТИРОВОК</w:t>
      </w:r>
    </w:p>
    <w:p w:rsidR="00096865" w:rsidRPr="003A1EBB" w:rsidRDefault="00096865" w:rsidP="00CD488D">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D488D">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D488D">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D488D">
      <w:pPr>
        <w:ind w:firstLine="709"/>
        <w:contextualSpacing/>
        <w:jc w:val="both"/>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CD488D">
        <w:rPr>
          <w:rFonts w:ascii="GHEA Grapalat" w:hAnsi="GHEA Grapalat"/>
          <w:spacing w:val="-6"/>
        </w:rPr>
        <w:t>на запрос котировок</w:t>
      </w:r>
      <w:r w:rsidRPr="006D2DF7">
        <w:rPr>
          <w:rFonts w:ascii="GHEA Grapalat" w:hAnsi="GHEA Grapalat"/>
          <w:spacing w:val="-6"/>
        </w:rPr>
        <w:t xml:space="preserve">, проводимом под кодом </w:t>
      </w:r>
      <w:r w:rsidR="00CD488D" w:rsidRPr="00CD488D">
        <w:rPr>
          <w:rFonts w:ascii="GHEA Grapalat" w:hAnsi="GHEA Grapalat"/>
          <w:b/>
          <w:sz w:val="22"/>
          <w:szCs w:val="22"/>
        </w:rPr>
        <w:t>«</w:t>
      </w:r>
      <w:r w:rsidR="007B7AEF">
        <w:rPr>
          <w:rFonts w:ascii="GHEA Grapalat" w:hAnsi="GHEA Grapalat"/>
          <w:b/>
          <w:sz w:val="22"/>
          <w:szCs w:val="22"/>
        </w:rPr>
        <w:t>GHTsDzB-HVKAK-2021-</w:t>
      </w:r>
      <w:r w:rsidR="00A7150E">
        <w:rPr>
          <w:rFonts w:ascii="GHEA Grapalat" w:hAnsi="GHEA Grapalat"/>
          <w:b/>
          <w:sz w:val="22"/>
          <w:szCs w:val="22"/>
        </w:rPr>
        <w:t>103</w:t>
      </w:r>
      <w:r w:rsidR="00CD488D" w:rsidRPr="00CD488D">
        <w:rPr>
          <w:rFonts w:ascii="GHEA Grapalat" w:hAnsi="GHEA Grapalat"/>
          <w:b/>
          <w:sz w:val="22"/>
          <w:szCs w:val="22"/>
        </w:rPr>
        <w:t>»</w:t>
      </w:r>
      <w:r w:rsidR="00CD488D"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CD488D">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641CA0"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00641CA0"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D488D">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D488D">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641CA0" w:rsidRDefault="00A81DD5" w:rsidP="00CD488D">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641CA0" w:rsidRPr="00E063D7">
        <w:rPr>
          <w:rFonts w:ascii="GHEA Grapalat" w:hAnsi="GHEA Grapalat"/>
          <w:b/>
          <w:sz w:val="22"/>
          <w:szCs w:val="22"/>
          <w:lang w:val="hy-AM"/>
        </w:rPr>
        <w:t>procurement@ncdc.am</w:t>
      </w:r>
      <w:r w:rsidR="00641CA0">
        <w:rPr>
          <w:rFonts w:ascii="GHEA Grapalat" w:hAnsi="GHEA Grapalat"/>
          <w:b/>
          <w:sz w:val="22"/>
          <w:szCs w:val="22"/>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E7C3A" w:rsidRDefault="00845AA5" w:rsidP="00020225">
      <w:pPr>
        <w:pStyle w:val="BodyText"/>
        <w:widowControl w:val="0"/>
        <w:spacing w:after="160"/>
        <w:ind w:right="-7"/>
        <w:contextualSpacing/>
        <w:jc w:val="both"/>
        <w:rPr>
          <w:rFonts w:ascii="GHEA Grapalat" w:hAnsi="GHEA Grapalat"/>
          <w:b/>
          <w:color w:val="0D0D0D" w:themeColor="text1" w:themeTint="F2"/>
        </w:rPr>
      </w:pPr>
      <w:r w:rsidRPr="00267531">
        <w:rPr>
          <w:rFonts w:ascii="GHEA Grapalat" w:hAnsi="GHEA Grapalat"/>
        </w:rPr>
        <w:t>1.1</w:t>
      </w:r>
      <w:r w:rsidR="008E6E51" w:rsidRPr="00267531">
        <w:rPr>
          <w:rFonts w:ascii="GHEA Grapalat" w:hAnsi="GHEA Grapalat"/>
        </w:rPr>
        <w:t>.</w:t>
      </w:r>
      <w:r w:rsidR="00F63BBB" w:rsidRPr="00090699">
        <w:rPr>
          <w:rFonts w:ascii="GHEA Grapalat" w:hAnsi="GHEA Grapalat"/>
          <w:i/>
        </w:rPr>
        <w:tab/>
      </w:r>
      <w:r w:rsidR="009E7C3A">
        <w:rPr>
          <w:rFonts w:ascii="GHEA Grapalat" w:hAnsi="GHEA Grapalat"/>
        </w:rPr>
        <w:t>П</w:t>
      </w:r>
      <w:r w:rsidR="00267531" w:rsidRPr="00267531">
        <w:rPr>
          <w:rFonts w:ascii="GHEA Grapalat" w:hAnsi="GHEA Grapalat"/>
        </w:rPr>
        <w:t xml:space="preserve">редметом закупки является приобретение </w:t>
      </w:r>
      <w:r w:rsidR="009F2B04" w:rsidRPr="009F2B04">
        <w:rPr>
          <w:rFonts w:ascii="GHEA Grapalat" w:hAnsi="GHEA Grapalat"/>
        </w:rPr>
        <w:t xml:space="preserve">на </w:t>
      </w:r>
      <w:r w:rsidR="00A7150E">
        <w:rPr>
          <w:rFonts w:ascii="GHEA Grapalat" w:hAnsi="GHEA Grapalat"/>
          <w:b/>
          <w:i/>
        </w:rPr>
        <w:t>у</w:t>
      </w:r>
      <w:r w:rsidR="00A7150E" w:rsidRPr="00A7150E">
        <w:rPr>
          <w:rFonts w:ascii="GHEA Grapalat" w:hAnsi="GHEA Grapalat"/>
          <w:b/>
        </w:rPr>
        <w:t>слуги по печати и установке рекламных</w:t>
      </w:r>
      <w:r w:rsidR="00A7150E" w:rsidRPr="00A7150E">
        <w:t xml:space="preserve"> </w:t>
      </w:r>
      <w:r w:rsidR="00A7150E" w:rsidRPr="00A7150E">
        <w:rPr>
          <w:rFonts w:ascii="GHEA Grapalat" w:hAnsi="GHEA Grapalat"/>
          <w:b/>
        </w:rPr>
        <w:t>билбордов</w:t>
      </w:r>
      <w:r w:rsidR="009F2B04" w:rsidRPr="009F2B04">
        <w:rPr>
          <w:rFonts w:ascii="GHEA Grapalat" w:hAnsi="GHEA Grapalat"/>
        </w:rPr>
        <w:t xml:space="preserve"> </w:t>
      </w:r>
      <w:r w:rsidR="009E7C3A" w:rsidRPr="00267531">
        <w:rPr>
          <w:rFonts w:ascii="GHEA Grapalat" w:hAnsi="GHEA Grapalat"/>
          <w:b/>
        </w:rPr>
        <w:t>ГНО</w:t>
      </w:r>
      <w:r w:rsidR="00267531" w:rsidRPr="00267531">
        <w:rPr>
          <w:rFonts w:ascii="GHEA Grapalat" w:hAnsi="GHEA Grapalat"/>
          <w:b/>
        </w:rPr>
        <w:t xml:space="preserve"> «</w:t>
      </w:r>
      <w:r w:rsidR="009E7C3A">
        <w:rPr>
          <w:rFonts w:ascii="GHEA Grapalat" w:hAnsi="GHEA Grapalat"/>
          <w:b/>
        </w:rPr>
        <w:t>Н</w:t>
      </w:r>
      <w:r w:rsidR="00267531" w:rsidRPr="00267531">
        <w:rPr>
          <w:rFonts w:ascii="GHEA Grapalat" w:hAnsi="GHEA Grapalat"/>
          <w:b/>
        </w:rPr>
        <w:t>ационального центра по контролю и профилактике</w:t>
      </w:r>
      <w:r w:rsidR="00267531" w:rsidRPr="00267531">
        <w:rPr>
          <w:rFonts w:ascii="GHEA Grapalat" w:hAnsi="GHEA Grapalat"/>
          <w:b/>
          <w:color w:val="0D0D0D" w:themeColor="text1" w:themeTint="F2"/>
        </w:rPr>
        <w:t xml:space="preserve"> заболеваний» </w:t>
      </w:r>
      <w:r w:rsidR="009E7C3A" w:rsidRPr="009E7C3A">
        <w:rPr>
          <w:rStyle w:val="Emphasis"/>
          <w:rFonts w:ascii="GHEA Grapalat" w:hAnsi="GHEA Grapalat" w:cs="Arial"/>
          <w:b/>
          <w:bCs/>
          <w:i w:val="0"/>
          <w:color w:val="0D0D0D" w:themeColor="text1" w:themeTint="F2"/>
          <w:shd w:val="clear" w:color="auto" w:fill="FFFFFF"/>
        </w:rPr>
        <w:t>МЗ РА</w:t>
      </w:r>
      <w:r w:rsidR="00267531" w:rsidRPr="00267531">
        <w:rPr>
          <w:rFonts w:ascii="GHEA Grapalat" w:hAnsi="GHEA Grapalat"/>
        </w:rPr>
        <w:t xml:space="preserve"> (далее — также услуга), которые сгруппированы в </w:t>
      </w:r>
      <w:r w:rsidR="009F2B04">
        <w:rPr>
          <w:rFonts w:ascii="GHEA Grapalat" w:hAnsi="GHEA Grapalat"/>
          <w:b/>
        </w:rPr>
        <w:t>2</w:t>
      </w:r>
      <w:r w:rsidR="00244723">
        <w:rPr>
          <w:rFonts w:ascii="GHEA Grapalat" w:hAnsi="GHEA Grapalat"/>
          <w:b/>
        </w:rPr>
        <w:t xml:space="preserve"> лот</w:t>
      </w:r>
      <w:r w:rsidR="009F2B04">
        <w:rPr>
          <w:rFonts w:ascii="GHEA Grapalat" w:hAnsi="GHEA Grapalat"/>
          <w:b/>
        </w:rPr>
        <w:t>а</w:t>
      </w:r>
      <w:r w:rsidR="009E7C3A">
        <w:rPr>
          <w:rFonts w:ascii="GHEA Grapalat" w:hAnsi="GHEA Grapalat"/>
        </w:rPr>
        <w:t xml:space="preserve"> (представлено отдельно </w:t>
      </w:r>
      <w:r w:rsidR="00267531" w:rsidRPr="00267531">
        <w:rPr>
          <w:rFonts w:ascii="GHEA Grapalat" w:hAnsi="GHEA Grapalat"/>
        </w:rPr>
        <w:t>прикрепленными приложениям № 1, 1.1):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A7150E"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7704" w:type="dxa"/>
            <w:vAlign w:val="center"/>
          </w:tcPr>
          <w:p w:rsidR="00096865" w:rsidRPr="00A7150E" w:rsidRDefault="00A7150E" w:rsidP="005A0D47">
            <w:pPr>
              <w:pStyle w:val="BodyTextIndent2"/>
              <w:widowControl w:val="0"/>
              <w:spacing w:after="120" w:line="240" w:lineRule="auto"/>
              <w:ind w:firstLine="0"/>
              <w:rPr>
                <w:rFonts w:ascii="GHEA Grapalat" w:hAnsi="GHEA Grapalat"/>
                <w:sz w:val="24"/>
                <w:szCs w:val="24"/>
              </w:rPr>
            </w:pPr>
            <w:r w:rsidRPr="00A7150E">
              <w:rPr>
                <w:rFonts w:ascii="GHEA Grapalat" w:hAnsi="GHEA Grapalat"/>
                <w:sz w:val="24"/>
                <w:szCs w:val="24"/>
              </w:rPr>
              <w:t>Дизайн, печать, установка рекламных билбордов про  вакцинацию против коронавируса (COVID-19) (1)</w:t>
            </w:r>
          </w:p>
        </w:tc>
      </w:tr>
      <w:tr w:rsidR="00A7150E" w:rsidRPr="009044F1" w:rsidTr="004E0B7B">
        <w:trPr>
          <w:jc w:val="center"/>
        </w:trPr>
        <w:tc>
          <w:tcPr>
            <w:tcW w:w="1530" w:type="dxa"/>
            <w:vAlign w:val="center"/>
          </w:tcPr>
          <w:p w:rsidR="00A7150E" w:rsidRPr="009044F1" w:rsidRDefault="00A7150E" w:rsidP="00B46D58">
            <w:pPr>
              <w:pStyle w:val="BodyTextIndent2"/>
              <w:widowControl w:val="0"/>
              <w:spacing w:after="120" w:line="240" w:lineRule="auto"/>
              <w:ind w:firstLine="0"/>
              <w:jc w:val="center"/>
              <w:rPr>
                <w:rFonts w:ascii="GHEA Grapalat" w:hAnsi="GHEA Grapalat"/>
                <w:sz w:val="24"/>
                <w:szCs w:val="24"/>
              </w:rPr>
            </w:pPr>
            <w:r>
              <w:rPr>
                <w:rFonts w:ascii="GHEA Grapalat" w:hAnsi="GHEA Grapalat"/>
                <w:sz w:val="24"/>
                <w:szCs w:val="24"/>
              </w:rPr>
              <w:t>2</w:t>
            </w:r>
          </w:p>
        </w:tc>
        <w:tc>
          <w:tcPr>
            <w:tcW w:w="7704" w:type="dxa"/>
            <w:vAlign w:val="center"/>
          </w:tcPr>
          <w:p w:rsidR="00A7150E" w:rsidRPr="00A7150E" w:rsidRDefault="00A7150E" w:rsidP="005A0D47">
            <w:pPr>
              <w:pStyle w:val="BodyTextIndent2"/>
              <w:widowControl w:val="0"/>
              <w:spacing w:after="120" w:line="240" w:lineRule="auto"/>
              <w:ind w:firstLine="0"/>
              <w:rPr>
                <w:rFonts w:ascii="GHEA Grapalat" w:hAnsi="GHEA Grapalat"/>
                <w:sz w:val="24"/>
                <w:szCs w:val="24"/>
              </w:rPr>
            </w:pPr>
            <w:r w:rsidRPr="00A7150E">
              <w:rPr>
                <w:rFonts w:ascii="GHEA Grapalat" w:hAnsi="GHEA Grapalat"/>
                <w:sz w:val="24"/>
                <w:szCs w:val="24"/>
              </w:rPr>
              <w:t>Дизайн, печать, установка рекламных билбордов про  вакцинации против коронавируса (COVID-19) (2)</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5A0D47" w:rsidRPr="009044F1" w:rsidRDefault="005A0D47" w:rsidP="005A0D47">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5A0D47" w:rsidRPr="009044F1" w:rsidRDefault="005A0D47" w:rsidP="005A0D47">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5A0D47" w:rsidRPr="003240F7"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Pr>
          <w:rFonts w:ascii="GHEA Grapalat" w:hAnsi="GHEA Grapalat"/>
        </w:rPr>
        <w:t>гашена;</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4)</w:t>
      </w:r>
      <w:r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 xml:space="preserve">При этом если участник был включен в предусмотренные подпунктами 5 и 6 настоящего </w:t>
      </w:r>
      <w:r w:rsidRPr="009044F1">
        <w:rPr>
          <w:rFonts w:ascii="GHEA Grapalat" w:hAnsi="GHEA Grapalat"/>
        </w:rPr>
        <w:lastRenderedPageBreak/>
        <w:t>пункта списки после дня подачи заявки, то данная его заявка не подлежит отклонению.</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2.1.</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0D47" w:rsidRPr="009044F1" w:rsidRDefault="005A0D47" w:rsidP="005A0D47">
      <w:pPr>
        <w:widowControl w:val="0"/>
        <w:tabs>
          <w:tab w:val="left" w:pos="1134"/>
        </w:tabs>
        <w:ind w:firstLine="567"/>
        <w:contextualSpacing/>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A0D47" w:rsidRPr="008842CE"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A0D47" w:rsidRPr="001115E9"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sidRPr="009044F1">
        <w:rPr>
          <w:rFonts w:ascii="GHEA Grapalat" w:hAnsi="GHEA Grapalat"/>
          <w:color w:val="000000"/>
        </w:rPr>
        <w:lastRenderedPageBreak/>
        <w:t>какого-либо органа управления другого лица или другим лицом, исполняющим подобные обязанности;</w:t>
      </w:r>
    </w:p>
    <w:p w:rsidR="005A0D47" w:rsidRPr="009044F1" w:rsidRDefault="005A0D47" w:rsidP="005A0D47">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5A0D47" w:rsidRPr="009044F1" w:rsidRDefault="005A0D47" w:rsidP="005A0D47">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5A0D47" w:rsidRPr="005A0D47" w:rsidRDefault="005A0D47" w:rsidP="005A0D47">
      <w:pPr>
        <w:widowControl w:val="0"/>
        <w:tabs>
          <w:tab w:val="left" w:pos="1134"/>
        </w:tabs>
        <w:ind w:firstLine="567"/>
        <w:contextualSpacing/>
        <w:jc w:val="both"/>
        <w:rPr>
          <w:rFonts w:ascii="GHEA Grapalat" w:hAnsi="GHEA Grapalat" w:cs="Arial Armenian"/>
          <w:b/>
          <w:color w:val="FF0000"/>
        </w:rPr>
      </w:pPr>
      <w:r w:rsidRPr="00CC18C4">
        <w:rPr>
          <w:rFonts w:ascii="GHEA Grapalat" w:hAnsi="GHEA Grapalat"/>
        </w:rPr>
        <w:t>2.4.</w:t>
      </w:r>
      <w:r w:rsidRPr="005A0D47">
        <w:rPr>
          <w:rFonts w:ascii="GHEA Grapalat" w:hAnsi="GHEA Grapalat"/>
          <w:b/>
          <w:color w:val="FF0000"/>
        </w:rPr>
        <w:tab/>
        <w:t>Участник, в случае признания отобранным участником, в сроки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5A0D47" w:rsidRPr="009044F1" w:rsidRDefault="005A0D47" w:rsidP="005A0D47">
      <w:pPr>
        <w:widowControl w:val="0"/>
        <w:tabs>
          <w:tab w:val="left" w:pos="1134"/>
        </w:tabs>
        <w:ind w:firstLine="567"/>
        <w:contextualSpacing/>
        <w:jc w:val="both"/>
        <w:rPr>
          <w:rFonts w:ascii="GHEA Grapalat" w:hAnsi="GHEA Grapalat" w:cs="Sylfaen"/>
        </w:rPr>
      </w:pPr>
      <w:r w:rsidRPr="009044F1">
        <w:rPr>
          <w:rFonts w:ascii="GHEA Grapalat" w:hAnsi="GHEA Grapalat"/>
        </w:rPr>
        <w:t>2.</w:t>
      </w:r>
      <w:r>
        <w:rPr>
          <w:rFonts w:ascii="GHEA Grapalat" w:hAnsi="GHEA Grapalat"/>
        </w:rPr>
        <w:t>5</w:t>
      </w:r>
      <w:r w:rsidRPr="000A15F9">
        <w:rPr>
          <w:rFonts w:ascii="GHEA Grapalat" w:hAnsi="GHEA Grapalat"/>
        </w:rPr>
        <w:t>.</w:t>
      </w:r>
      <w:r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rPr>
        <w:t xml:space="preserve"> (на о</w:t>
      </w:r>
      <w:r w:rsidRPr="00325476">
        <w:rPr>
          <w:rFonts w:ascii="GHEA Grapalat" w:hAnsi="GHEA Grapalat"/>
        </w:rPr>
        <w:t>дин и тот же</w:t>
      </w:r>
      <w:r>
        <w:rPr>
          <w:rFonts w:ascii="GHEA Grapalat" w:hAnsi="GHEA Grapalat"/>
        </w:rPr>
        <w:t xml:space="preserve"> лот)</w:t>
      </w:r>
      <w:r w:rsidRPr="009044F1">
        <w:rPr>
          <w:rFonts w:ascii="GHEA Grapalat" w:hAnsi="GHEA Grapalat"/>
        </w:rPr>
        <w:t xml:space="preserve">. </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5A0D47" w:rsidRPr="009044F1" w:rsidRDefault="005A0D47" w:rsidP="005A0D47">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0D47" w:rsidRPr="00ED3BA4" w:rsidRDefault="005A0D47" w:rsidP="005A0D47">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A0D47" w:rsidRPr="009044F1" w:rsidRDefault="005A0D47" w:rsidP="005A0D47">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5A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B145A4">
        <w:rPr>
          <w:rFonts w:ascii="GHEA Grapalat" w:hAnsi="GHEA Grapalat"/>
        </w:rPr>
        <w:t>а.</w:t>
      </w:r>
    </w:p>
    <w:p w:rsidR="00096865" w:rsidRPr="009044F1" w:rsidRDefault="00096865" w:rsidP="00B145A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45A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w:t>
      </w:r>
      <w:r w:rsidRPr="007D4470">
        <w:rPr>
          <w:rFonts w:ascii="GHEA Grapalat" w:hAnsi="GHEA Grapalat"/>
        </w:rPr>
        <w:lastRenderedPageBreak/>
        <w:t>об основаниях непредоставления разъяснения в течение двух календарных дней, следующих за днем получения запроса.</w:t>
      </w:r>
    </w:p>
    <w:p w:rsidR="00096865" w:rsidRDefault="00096865" w:rsidP="00B145A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5A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5A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716239">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716239">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716239">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956A6C" w:rsidRDefault="000371A2" w:rsidP="00956A6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00956A6C" w:rsidRPr="00B12C1B">
        <w:rPr>
          <w:rFonts w:ascii="GHEA Grapalat" w:hAnsi="GHEA Grapalat"/>
          <w:b/>
          <w:sz w:val="22"/>
          <w:szCs w:val="22"/>
        </w:rPr>
        <w:t>г.</w:t>
      </w:r>
      <w:r w:rsidR="00956A6C" w:rsidRPr="00E063D7">
        <w:rPr>
          <w:rFonts w:ascii="GHEA Grapalat" w:hAnsi="GHEA Grapalat"/>
          <w:i/>
          <w:sz w:val="22"/>
          <w:szCs w:val="22"/>
        </w:rPr>
        <w:t xml:space="preserve"> </w:t>
      </w:r>
      <w:r w:rsidR="00956A6C" w:rsidRPr="00E063D7">
        <w:rPr>
          <w:rFonts w:ascii="GHEA Grapalat" w:hAnsi="GHEA Grapalat"/>
          <w:b/>
          <w:sz w:val="22"/>
          <w:szCs w:val="22"/>
        </w:rPr>
        <w:t>Ереван, ул. М.</w:t>
      </w:r>
      <w:r w:rsidR="00956A6C" w:rsidRPr="00E063D7">
        <w:rPr>
          <w:rFonts w:ascii="GHEA Grapalat" w:hAnsi="GHEA Grapalat"/>
          <w:b/>
          <w:sz w:val="22"/>
          <w:szCs w:val="22"/>
          <w:lang w:val="hy-AM"/>
        </w:rPr>
        <w:t xml:space="preserve"> </w:t>
      </w:r>
      <w:r w:rsidR="00956A6C" w:rsidRPr="00E063D7">
        <w:rPr>
          <w:rFonts w:ascii="GHEA Grapalat" w:hAnsi="GHEA Grapalat"/>
          <w:b/>
          <w:sz w:val="22"/>
          <w:szCs w:val="22"/>
        </w:rPr>
        <w:t>Гераци</w:t>
      </w:r>
      <w:r w:rsidR="00956A6C" w:rsidRPr="00E063D7">
        <w:rPr>
          <w:rFonts w:ascii="GHEA Grapalat" w:hAnsi="GHEA Grapalat"/>
          <w:sz w:val="22"/>
          <w:szCs w:val="22"/>
        </w:rPr>
        <w:t xml:space="preserve">, не позднее, чем </w:t>
      </w:r>
      <w:r w:rsidR="00956A6C">
        <w:rPr>
          <w:rFonts w:ascii="GHEA Grapalat" w:hAnsi="GHEA Grapalat"/>
          <w:b/>
          <w:sz w:val="22"/>
          <w:szCs w:val="22"/>
        </w:rPr>
        <w:t>до 1</w:t>
      </w:r>
      <w:r w:rsidR="00EA67F7">
        <w:rPr>
          <w:rFonts w:ascii="GHEA Grapalat" w:hAnsi="GHEA Grapalat"/>
          <w:b/>
          <w:sz w:val="22"/>
          <w:szCs w:val="22"/>
        </w:rPr>
        <w:t>0</w:t>
      </w:r>
      <w:r w:rsidR="00956A6C" w:rsidRPr="00E063D7">
        <w:rPr>
          <w:rFonts w:ascii="GHEA Grapalat" w:hAnsi="GHEA Grapalat"/>
          <w:b/>
          <w:sz w:val="22"/>
          <w:szCs w:val="22"/>
        </w:rPr>
        <w:t xml:space="preserve">:00 часов </w:t>
      </w:r>
      <w:r w:rsidR="00951028" w:rsidRPr="00951028">
        <w:rPr>
          <w:rFonts w:ascii="GHEA Grapalat" w:hAnsi="GHEA Grapalat"/>
          <w:b/>
          <w:sz w:val="22"/>
          <w:szCs w:val="22"/>
        </w:rPr>
        <w:t>7</w:t>
      </w:r>
      <w:r w:rsidR="00956A6C" w:rsidRPr="00E063D7">
        <w:rPr>
          <w:rFonts w:ascii="GHEA Grapalat" w:hAnsi="GHEA Grapalat"/>
          <w:b/>
          <w:sz w:val="22"/>
          <w:szCs w:val="22"/>
        </w:rPr>
        <w:t>-го дня</w:t>
      </w:r>
      <w:r w:rsidR="00956A6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956A6C" w:rsidP="00956A6C">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EA67F7">
        <w:rPr>
          <w:rFonts w:ascii="GHEA Grapalat" w:hAnsi="GHEA Grapalat"/>
          <w:b/>
          <w:sz w:val="24"/>
          <w:szCs w:val="24"/>
        </w:rPr>
        <w:t>Вануи Погосян</w:t>
      </w:r>
      <w:r>
        <w:rPr>
          <w:rFonts w:ascii="GHEA Grapalat" w:hAnsi="GHEA Grapalat"/>
          <w:sz w:val="24"/>
          <w:szCs w:val="24"/>
        </w:rPr>
        <w:t>.</w:t>
      </w:r>
      <w:r w:rsidR="000371A2">
        <w:rPr>
          <w:rFonts w:ascii="GHEA Grapalat" w:hAnsi="GHEA Grapalat"/>
        </w:rPr>
        <w:t xml:space="preserve"> </w:t>
      </w:r>
      <w:r w:rsidR="000371A2">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956A6C">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956A6C">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956A6C">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956A6C">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956A6C">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956A6C">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05403" w:rsidRDefault="00005403" w:rsidP="00005403">
      <w:pPr>
        <w:pStyle w:val="norm"/>
        <w:widowControl w:val="0"/>
        <w:tabs>
          <w:tab w:val="left" w:pos="1134"/>
        </w:tabs>
        <w:spacing w:line="240" w:lineRule="auto"/>
        <w:ind w:firstLine="0"/>
        <w:contextualSpacing/>
        <w:rPr>
          <w:rFonts w:ascii="GHEA Grapalat" w:hAnsi="GHEA Grapalat"/>
        </w:rPr>
      </w:pPr>
      <w:r w:rsidRPr="00005403">
        <w:rPr>
          <w:rFonts w:ascii="GHEA Grapalat" w:hAnsi="GHEA Grapalat"/>
        </w:rPr>
        <w:lastRenderedPageBreak/>
        <w:t xml:space="preserve">   </w:t>
      </w:r>
      <w:r w:rsidR="001361B2">
        <w:rPr>
          <w:rFonts w:ascii="GHEA Grapalat" w:hAnsi="GHEA Grapalat"/>
        </w:rPr>
        <w:t xml:space="preserve">д) </w:t>
      </w:r>
      <w:r w:rsidRPr="00270F2A">
        <w:rPr>
          <w:rFonts w:ascii="GHEA Grapalat" w:hAnsi="GHEA Grapalat"/>
          <w:spacing w:val="-6"/>
          <w:sz w:val="24"/>
          <w:szCs w:val="24"/>
        </w:rPr>
        <w:t xml:space="preserve">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p>
    <w:p w:rsidR="00B67CCD" w:rsidRPr="009044F1" w:rsidRDefault="00005403" w:rsidP="00005403">
      <w:pPr>
        <w:pStyle w:val="norm"/>
        <w:widowControl w:val="0"/>
        <w:tabs>
          <w:tab w:val="left" w:pos="1134"/>
        </w:tabs>
        <w:spacing w:line="240" w:lineRule="auto"/>
        <w:ind w:firstLine="284"/>
        <w:contextualSpacing/>
        <w:rPr>
          <w:rFonts w:ascii="GHEA Grapalat" w:hAnsi="GHEA Grapalat" w:cs="Sylfaen"/>
          <w:sz w:val="24"/>
          <w:szCs w:val="24"/>
        </w:rPr>
      </w:pPr>
      <w:r w:rsidRPr="00E121A3">
        <w:rPr>
          <w:rFonts w:ascii="GHEA Grapalat" w:hAnsi="GHEA Grapalat"/>
          <w:sz w:val="24"/>
          <w:szCs w:val="24"/>
        </w:rPr>
        <w:t xml:space="preserve">    </w:t>
      </w:r>
      <w:r w:rsidR="008E58A2">
        <w:rPr>
          <w:rFonts w:ascii="GHEA Grapalat" w:hAnsi="GHEA Grapalat"/>
          <w:sz w:val="24"/>
          <w:szCs w:val="24"/>
        </w:rPr>
        <w:t>2</w:t>
      </w:r>
      <w:r w:rsidR="0047117B" w:rsidRPr="009044F1">
        <w:rPr>
          <w:rFonts w:ascii="GHEA Grapalat" w:hAnsi="GHEA Grapalat"/>
          <w:sz w:val="24"/>
          <w:szCs w:val="24"/>
        </w:rPr>
        <w:t>)</w:t>
      </w:r>
      <w:r w:rsidRPr="009044F1">
        <w:rPr>
          <w:rFonts w:ascii="GHEA Grapalat" w:hAnsi="GHEA Grapalat"/>
          <w:sz w:val="24"/>
          <w:szCs w:val="24"/>
        </w:rPr>
        <w:t xml:space="preserve"> </w:t>
      </w:r>
      <w:r w:rsidRPr="00E121A3">
        <w:rPr>
          <w:rFonts w:ascii="GHEA Grapalat" w:hAnsi="GHEA Grapalat"/>
          <w:sz w:val="24"/>
          <w:szCs w:val="24"/>
        </w:rPr>
        <w:t xml:space="preserve">    </w:t>
      </w:r>
      <w:r w:rsidR="0047117B" w:rsidRPr="009044F1">
        <w:rPr>
          <w:rFonts w:ascii="GHEA Grapalat" w:hAnsi="GHEA Grapalat"/>
          <w:sz w:val="24"/>
          <w:szCs w:val="24"/>
        </w:rPr>
        <w:t>утвержденное им ценовое предложение;</w:t>
      </w:r>
    </w:p>
    <w:p w:rsidR="000845F6" w:rsidRPr="009044F1" w:rsidRDefault="00956A6C"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956A6C"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956A6C">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956A6C">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956A6C">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956A6C">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956A6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б)</w:t>
      </w:r>
      <w:r w:rsidRPr="00020225">
        <w:t xml:space="preserve"> </w:t>
      </w:r>
      <w:r w:rsidRPr="00020225">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20225">
        <w:rPr>
          <w:rFonts w:ascii="GHEA Grapalat" w:hAnsi="GHEA Grapalat"/>
          <w:sz w:val="24"/>
          <w:szCs w:val="24"/>
          <w:lang w:val="hy-AM"/>
        </w:rPr>
        <w:t xml:space="preserve">, </w:t>
      </w:r>
      <w:r w:rsidRPr="00020225">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sidRPr="00020225">
        <w:rPr>
          <w:rFonts w:ascii="GHEA Grapalat" w:hAnsi="GHEA Grapalat"/>
          <w:sz w:val="24"/>
          <w:szCs w:val="24"/>
        </w:rPr>
        <w:t>ц</w:t>
      </w:r>
      <w:r w:rsidRPr="00020225">
        <w:rPr>
          <w:rFonts w:ascii="GHEA Grapalat" w:hAnsi="GHEA Grapalat"/>
          <w:sz w:val="24"/>
          <w:szCs w:val="24"/>
        </w:rPr>
        <w:t>xУxК</w:t>
      </w:r>
      <w:r w:rsidR="007861DD" w:rsidRPr="00020225">
        <w:rPr>
          <w:rFonts w:ascii="GHEA Grapalat" w:hAnsi="GHEA Grapalat"/>
          <w:sz w:val="24"/>
          <w:szCs w:val="24"/>
        </w:rPr>
        <w:t>, где:</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ВС-сумма, выплачиваемая за оказание отдельных видов услуг, установленных договором</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 xml:space="preserve">ЦУ -итоговая цена, предложенная </w:t>
      </w:r>
      <w:r w:rsidR="0038256B" w:rsidRPr="00020225">
        <w:rPr>
          <w:rFonts w:ascii="GHEA Grapalat" w:hAnsi="GHEA Grapalat"/>
          <w:sz w:val="24"/>
          <w:szCs w:val="24"/>
        </w:rPr>
        <w:t>ото</w:t>
      </w:r>
      <w:r w:rsidRPr="00020225">
        <w:rPr>
          <w:rFonts w:ascii="GHEA Grapalat" w:hAnsi="GHEA Grapalat"/>
          <w:sz w:val="24"/>
          <w:szCs w:val="24"/>
        </w:rPr>
        <w:t>бранным участником</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СЦ- совокупность максимальных единиц цен, установленных для оказания услуги</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У-цена на максимальную единицу предоставленной услуги</w:t>
      </w:r>
      <w:r w:rsidR="00F00004" w:rsidRPr="00020225">
        <w:rPr>
          <w:rFonts w:ascii="GHEA Grapalat" w:hAnsi="GHEA Grapalat"/>
          <w:sz w:val="24"/>
          <w:szCs w:val="24"/>
        </w:rPr>
        <w:t>,</w:t>
      </w:r>
    </w:p>
    <w:p w:rsidR="00BC1D1C" w:rsidRPr="00020225" w:rsidRDefault="00BC1D1C" w:rsidP="00956A6C">
      <w:pPr>
        <w:pStyle w:val="norm"/>
        <w:widowControl w:val="0"/>
        <w:spacing w:line="240" w:lineRule="auto"/>
        <w:ind w:firstLine="567"/>
        <w:contextualSpacing/>
        <w:rPr>
          <w:rFonts w:ascii="GHEA Grapalat" w:hAnsi="GHEA Grapalat"/>
          <w:sz w:val="24"/>
          <w:szCs w:val="24"/>
        </w:rPr>
      </w:pPr>
      <w:r w:rsidRPr="00020225">
        <w:rPr>
          <w:rFonts w:ascii="GHEA Grapalat" w:hAnsi="GHEA Grapalat"/>
          <w:sz w:val="24"/>
          <w:szCs w:val="24"/>
        </w:rPr>
        <w:t>К-количество предоставленных услуг.</w:t>
      </w:r>
    </w:p>
    <w:p w:rsidR="00B95FE0" w:rsidRPr="009044F1" w:rsidRDefault="00A70A2B" w:rsidP="00956A6C">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lastRenderedPageBreak/>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956A6C">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956A6C">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20225" w:rsidRDefault="00020225"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956A6C">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956A6C">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w:t>
      </w:r>
      <w:r w:rsidR="00956A6C" w:rsidRPr="006D693E">
        <w:rPr>
          <w:rFonts w:ascii="GHEA Grapalat" w:hAnsi="GHEA Grapalat"/>
          <w:b/>
          <w:sz w:val="24"/>
          <w:szCs w:val="24"/>
        </w:rPr>
        <w:t xml:space="preserve">на </w:t>
      </w:r>
      <w:r w:rsidR="00951028">
        <w:rPr>
          <w:rFonts w:ascii="GHEA Grapalat" w:hAnsi="GHEA Grapalat"/>
          <w:b/>
          <w:sz w:val="24"/>
          <w:szCs w:val="24"/>
          <w:lang w:val="en-US"/>
        </w:rPr>
        <w:t>7</w:t>
      </w:r>
      <w:r w:rsidR="00956A6C" w:rsidRPr="006D693E">
        <w:rPr>
          <w:rFonts w:ascii="GHEA Grapalat" w:hAnsi="GHEA Grapalat"/>
          <w:b/>
          <w:sz w:val="24"/>
          <w:szCs w:val="24"/>
        </w:rPr>
        <w:t>-</w:t>
      </w:r>
      <w:r w:rsidR="00A7150E">
        <w:rPr>
          <w:rFonts w:ascii="GHEA Grapalat" w:hAnsi="GHEA Grapalat"/>
          <w:b/>
          <w:sz w:val="24"/>
          <w:szCs w:val="24"/>
        </w:rPr>
        <w:t>о</w:t>
      </w:r>
      <w:r w:rsidR="00956A6C" w:rsidRPr="006D693E">
        <w:rPr>
          <w:rFonts w:ascii="GHEA Grapalat" w:hAnsi="GHEA Grapalat"/>
          <w:b/>
          <w:sz w:val="24"/>
          <w:szCs w:val="24"/>
        </w:rPr>
        <w:t>й день в 1</w:t>
      </w:r>
      <w:r w:rsidR="00EA67F7">
        <w:rPr>
          <w:rFonts w:ascii="GHEA Grapalat" w:hAnsi="GHEA Grapalat"/>
          <w:b/>
          <w:sz w:val="24"/>
          <w:szCs w:val="24"/>
        </w:rPr>
        <w:t>0</w:t>
      </w:r>
      <w:r w:rsidR="00956A6C" w:rsidRPr="006D693E">
        <w:rPr>
          <w:rFonts w:ascii="GHEA Grapalat" w:hAnsi="GHEA Grapalat"/>
          <w:b/>
          <w:sz w:val="24"/>
          <w:szCs w:val="24"/>
        </w:rPr>
        <w:t>:00</w:t>
      </w:r>
      <w:r w:rsidR="00956A6C">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956A6C">
      <w:pPr>
        <w:widowControl w:val="0"/>
        <w:ind w:firstLine="567"/>
        <w:contextualSpacing/>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w:t>
      </w:r>
      <w:r w:rsidRPr="00AD29CE">
        <w:rPr>
          <w:rFonts w:ascii="GHEA Grapalat" w:hAnsi="GHEA Grapalat"/>
        </w:rPr>
        <w:lastRenderedPageBreak/>
        <w:t>участников, принимая за основание представленную прописью запись.</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956A6C">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956A6C">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956A6C">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956A6C">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956A6C">
        <w:rPr>
          <w:rFonts w:ascii="GHEA Grapalat" w:hAnsi="GHEA Grapalat"/>
          <w:i w:val="0"/>
          <w:sz w:val="24"/>
          <w:szCs w:val="24"/>
        </w:rPr>
        <w:t xml:space="preserve">, </w:t>
      </w:r>
      <w:r w:rsidR="00956A6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w:t>
      </w:r>
      <w:r w:rsidRPr="009044F1">
        <w:rPr>
          <w:rFonts w:ascii="GHEA Grapalat" w:hAnsi="GHEA Grapalat"/>
          <w:sz w:val="24"/>
          <w:szCs w:val="24"/>
        </w:rPr>
        <w:lastRenderedPageBreak/>
        <w:t>основ</w:t>
      </w:r>
      <w:r w:rsidR="00186559">
        <w:rPr>
          <w:rFonts w:ascii="GHEA Grapalat" w:hAnsi="GHEA Grapalat"/>
          <w:sz w:val="24"/>
          <w:szCs w:val="24"/>
        </w:rPr>
        <w:t>ании части 6 статьи 15 Закона:</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956A6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956A6C">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956A6C">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xml:space="preserve">, с которыми он ознакомляется на месте, с правом фотографировать их, и которые он возвращает секретарю комиссии в ходе заседания, </w:t>
      </w:r>
      <w:r w:rsidRPr="009044F1">
        <w:rPr>
          <w:rFonts w:ascii="GHEA Grapalat" w:hAnsi="GHEA Grapalat"/>
        </w:rPr>
        <w:lastRenderedPageBreak/>
        <w:t>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956A6C">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956A6C">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956A6C">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956A6C"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956A6C">
        <w:rPr>
          <w:rFonts w:ascii="GHEA Grapalat" w:hAnsi="GHEA Grapalat"/>
          <w:sz w:val="24"/>
          <w:szCs w:val="24"/>
        </w:rPr>
        <w:t xml:space="preserve"> </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956A6C">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w:t>
      </w:r>
      <w:r w:rsidRPr="009044F1">
        <w:rPr>
          <w:rFonts w:ascii="GHEA Grapalat" w:hAnsi="GHEA Grapalat"/>
          <w:sz w:val="24"/>
          <w:szCs w:val="24"/>
        </w:rPr>
        <w:lastRenderedPageBreak/>
        <w:t>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956A6C">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956A6C">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956A6C">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956A6C">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956A6C">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F2B04"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56A6C">
        <w:rPr>
          <w:rFonts w:ascii="GHEA Grapalat" w:hAnsi="GHEA Grapalat"/>
          <w:b/>
          <w:sz w:val="24"/>
          <w:szCs w:val="24"/>
        </w:rPr>
        <w:t>8.</w:t>
      </w:r>
      <w:r w:rsidR="000E624C" w:rsidRPr="00956A6C">
        <w:rPr>
          <w:rFonts w:ascii="GHEA Grapalat" w:hAnsi="GHEA Grapalat"/>
          <w:b/>
          <w:sz w:val="24"/>
          <w:szCs w:val="24"/>
          <w:lang w:val="hy-AM"/>
        </w:rPr>
        <w:t>1</w:t>
      </w:r>
      <w:r w:rsidR="003E503E" w:rsidRPr="00956A6C">
        <w:rPr>
          <w:rFonts w:ascii="GHEA Grapalat" w:hAnsi="GHEA Grapalat"/>
          <w:b/>
          <w:sz w:val="24"/>
          <w:szCs w:val="24"/>
        </w:rPr>
        <w:t>7</w:t>
      </w:r>
      <w:r w:rsidRPr="00956A6C">
        <w:rPr>
          <w:rFonts w:ascii="GHEA Grapalat" w:hAnsi="GHEA Grapalat"/>
          <w:b/>
          <w:sz w:val="24"/>
          <w:szCs w:val="24"/>
        </w:rPr>
        <w:t>.</w:t>
      </w:r>
      <w:r w:rsidR="00EE0CB1" w:rsidRPr="00956A6C">
        <w:rPr>
          <w:rFonts w:ascii="GHEA Grapalat" w:hAnsi="GHEA Grapalat"/>
          <w:b/>
          <w:sz w:val="24"/>
          <w:szCs w:val="24"/>
        </w:rPr>
        <w:tab/>
      </w:r>
      <w:r w:rsidR="009F2B04" w:rsidRPr="009F2B04">
        <w:rPr>
          <w:rFonts w:ascii="GHEA Grapalat" w:hAnsi="GHEA Grapalat"/>
          <w:sz w:val="24"/>
          <w:szCs w:val="24"/>
        </w:rPr>
        <w:t>Оценка заявок и определение отобранного участника осуществляются по отдельным лотам.</w:t>
      </w:r>
    </w:p>
    <w:p w:rsidR="00583092" w:rsidRPr="009044F1" w:rsidRDefault="00A150A9" w:rsidP="00956A6C">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956A6C">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9044F1">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956A6C">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956A6C">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956A6C">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956A6C">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56A6C" w:rsidRPr="00956A6C">
        <w:rPr>
          <w:rFonts w:ascii="GHEA Grapalat" w:hAnsi="GHEA Grapalat"/>
          <w:b/>
          <w:sz w:val="24"/>
          <w:szCs w:val="24"/>
        </w:rPr>
        <w:t>5</w:t>
      </w:r>
      <w:r w:rsidRPr="00956A6C">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956A6C">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956A6C">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956A6C">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956A6C">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lastRenderedPageBreak/>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9044F1">
        <w:rPr>
          <w:rFonts w:ascii="GHEA Grapalat" w:hAnsi="GHEA Grapalat"/>
        </w:rPr>
        <w:t>На основании требования о предоставлении обеспечени</w:t>
      </w:r>
      <w:r>
        <w:rPr>
          <w:rFonts w:ascii="GHEA Grapalat" w:hAnsi="GHEA Grapalat"/>
        </w:rPr>
        <w:t>й</w:t>
      </w:r>
      <w:r w:rsidRPr="009044F1">
        <w:rPr>
          <w:rFonts w:ascii="GHEA Grapalat" w:hAnsi="GHEA Grapalat"/>
        </w:rPr>
        <w:t xml:space="preserve"> </w:t>
      </w:r>
      <w:r>
        <w:rPr>
          <w:rFonts w:ascii="GHEA Grapalat" w:hAnsi="GHEA Grapalat"/>
        </w:rPr>
        <w:t xml:space="preserve">квалификации и </w:t>
      </w:r>
      <w:r w:rsidRPr="009044F1">
        <w:rPr>
          <w:rFonts w:ascii="GHEA Grapalat" w:hAnsi="GHEA Grapalat"/>
        </w:rPr>
        <w:t>договора отобранный участник в течение 10</w:t>
      </w:r>
      <w:r>
        <w:rPr>
          <w:rFonts w:ascii="GHEA Grapalat" w:hAnsi="GHEA Grapalat"/>
        </w:rPr>
        <w:t xml:space="preserve">-и, а </w:t>
      </w:r>
      <w:r w:rsidRPr="000E4039">
        <w:rPr>
          <w:rFonts w:ascii="GHEA Grapalat" w:hAnsi="GHEA Grapalat"/>
        </w:rPr>
        <w:t xml:space="preserve">в случае, если заключаемым договором предусмотрена предоплата </w:t>
      </w:r>
      <w:r>
        <w:rPr>
          <w:rFonts w:ascii="GHEA Grapalat" w:hAnsi="GHEA Grapalat"/>
        </w:rPr>
        <w:t>–</w:t>
      </w:r>
      <w:r w:rsidRPr="000E4039">
        <w:rPr>
          <w:rFonts w:ascii="GHEA Grapalat" w:hAnsi="GHEA Grapalat"/>
        </w:rPr>
        <w:t xml:space="preserve"> 15</w:t>
      </w:r>
      <w:r>
        <w:rPr>
          <w:rFonts w:ascii="GHEA Grapalat" w:hAnsi="GHEA Grapalat"/>
        </w:rPr>
        <w:t>-и</w:t>
      </w:r>
      <w:r w:rsidRPr="009044F1">
        <w:rPr>
          <w:rFonts w:ascii="GHEA Grapalat" w:hAnsi="GHEA Grapalat"/>
        </w:rPr>
        <w:t xml:space="preserve"> рабочих дней со дня его получения</w:t>
      </w:r>
      <w:r>
        <w:rPr>
          <w:rFonts w:ascii="GHEA Grapalat" w:hAnsi="GHEA Grapalat"/>
        </w:rPr>
        <w:t>,</w:t>
      </w:r>
      <w:r w:rsidRPr="009044F1">
        <w:rPr>
          <w:rFonts w:ascii="GHEA Grapalat" w:hAnsi="GHEA Grapalat"/>
        </w:rPr>
        <w:t xml:space="preserve"> обязан представить обеспечени</w:t>
      </w:r>
      <w:r>
        <w:rPr>
          <w:rFonts w:ascii="GHEA Grapalat" w:hAnsi="GHEA Grapalat"/>
        </w:rPr>
        <w:t>я квалификации и</w:t>
      </w:r>
      <w:r w:rsidRPr="009044F1">
        <w:rPr>
          <w:rFonts w:ascii="GHEA Grapalat" w:hAnsi="GHEA Grapalat"/>
        </w:rPr>
        <w:t xml:space="preserve"> договора. С отобранным участником заключается договор, если он представляет обеспечени</w:t>
      </w:r>
      <w:r>
        <w:rPr>
          <w:rFonts w:ascii="GHEA Grapalat" w:hAnsi="GHEA Grapalat"/>
        </w:rPr>
        <w:t xml:space="preserve">я квалификации и </w:t>
      </w:r>
      <w:r w:rsidRPr="009044F1">
        <w:rPr>
          <w:rFonts w:ascii="GHEA Grapalat" w:hAnsi="GHEA Grapalat"/>
        </w:rPr>
        <w:t xml:space="preserve"> договора.</w:t>
      </w:r>
    </w:p>
    <w:p w:rsidR="00911B17" w:rsidRPr="008D2394" w:rsidRDefault="00911B17" w:rsidP="00911B17">
      <w:pPr>
        <w:widowControl w:val="0"/>
        <w:tabs>
          <w:tab w:val="left" w:pos="1276"/>
        </w:tabs>
        <w:ind w:firstLine="567"/>
        <w:contextualSpacing/>
        <w:jc w:val="both"/>
        <w:rPr>
          <w:rFonts w:ascii="GHEA Grapalat" w:hAnsi="GHEA Grapalat"/>
        </w:rPr>
      </w:pPr>
      <w:r w:rsidRPr="008D2394">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8D2394">
        <w:rPr>
          <w:rFonts w:ascii="GHEA Grapalat" w:hAnsi="GHEA Grapalat"/>
        </w:rPr>
        <w:t xml:space="preserve"> ценового предложения</w:t>
      </w:r>
      <w:r w:rsidR="00665398">
        <w:rPr>
          <w:rFonts w:ascii="GHEA Grapalat" w:hAnsi="GHEA Grapalat"/>
          <w:lang w:val="hy-AM"/>
        </w:rPr>
        <w:t xml:space="preserve"> </w:t>
      </w:r>
      <w:r w:rsidRPr="008D2394">
        <w:rPr>
          <w:rFonts w:ascii="GHEA Grapalat" w:hAnsi="GHEA Grapalat"/>
        </w:rPr>
        <w:t xml:space="preserve"> отобранного участника.</w:t>
      </w:r>
      <w:r>
        <w:rPr>
          <w:rFonts w:ascii="GHEA Grapalat" w:hAnsi="GHEA Grapalat"/>
        </w:rPr>
        <w:t xml:space="preserve"> </w:t>
      </w:r>
      <w:r w:rsidR="00837099" w:rsidRPr="00FD5D6F">
        <w:rPr>
          <w:rFonts w:ascii="GHEA Grapalat" w:hAnsi="GHEA Grapalat"/>
          <w:b/>
        </w:rPr>
        <w:t>Обеспечение квалификации представляется в виде соглаш</w:t>
      </w:r>
      <w:r w:rsidR="00837099">
        <w:rPr>
          <w:rFonts w:ascii="GHEA Grapalat" w:hAnsi="GHEA Grapalat"/>
          <w:b/>
        </w:rPr>
        <w:t>ения о неустойке (приложение 4.</w:t>
      </w:r>
      <w:r w:rsidR="00837099" w:rsidRPr="00FD5D6F">
        <w:rPr>
          <w:rFonts w:ascii="GHEA Grapalat" w:hAnsi="GHEA Grapalat"/>
          <w:b/>
        </w:rPr>
        <w:t>2) или наличных денег</w:t>
      </w:r>
      <w:r w:rsidRPr="00244B04">
        <w:rPr>
          <w:rFonts w:ascii="GHEA Grapalat" w:hAnsi="GHEA Grapalat"/>
          <w:b/>
        </w:rPr>
        <w:t>.</w:t>
      </w:r>
      <w:r w:rsidRPr="008D2394">
        <w:rPr>
          <w:rFonts w:ascii="GHEA Grapalat" w:hAnsi="GHEA Grapalat"/>
        </w:rPr>
        <w:t xml:space="preserve"> Причем  обеспечение должно быть действительным как минимум  включительно до </w:t>
      </w:r>
      <w:r w:rsidRPr="00244B04">
        <w:rPr>
          <w:rFonts w:ascii="GHEA Grapalat" w:hAnsi="GHEA Grapalat"/>
          <w:b/>
        </w:rPr>
        <w:t>20-го рабочего дня</w:t>
      </w:r>
      <w:r w:rsidRPr="008D2394">
        <w:rPr>
          <w:rFonts w:ascii="GHEA Grapalat" w:hAnsi="GHEA Grapalat"/>
        </w:rPr>
        <w:t>, следующего за днем полного принятия заказчиком результата выполнения договора</w:t>
      </w:r>
      <w:r>
        <w:rPr>
          <w:rFonts w:ascii="GHEA Grapalat" w:hAnsi="GHEA Grapalat"/>
        </w:rPr>
        <w:t>.</w:t>
      </w:r>
    </w:p>
    <w:p w:rsidR="00911B17" w:rsidRPr="002E6E0C"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911B17" w:rsidRPr="000F2EA6" w:rsidRDefault="00911B17" w:rsidP="00911B17">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911B17" w:rsidRPr="00853D2D" w:rsidRDefault="00911B17" w:rsidP="00911B1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244B04"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10.3.</w:t>
      </w:r>
      <w:r w:rsidRPr="00853D2D">
        <w:rPr>
          <w:rFonts w:ascii="GHEA Grapalat" w:hAnsi="GHEA Grapalat"/>
        </w:rPr>
        <w:tab/>
        <w:t xml:space="preserve">Размер обеспечения договора составляет 10 процентов от цены договора. Обеспечение договора представляется </w:t>
      </w:r>
      <w:r w:rsidRPr="00244B04">
        <w:rPr>
          <w:rFonts w:ascii="GHEA Grapalat" w:hAnsi="GHEA Grapalat"/>
          <w:b/>
        </w:rPr>
        <w:t xml:space="preserve">в виде </w:t>
      </w:r>
      <w:r w:rsidR="00244B04" w:rsidRPr="00244B04">
        <w:rPr>
          <w:rFonts w:ascii="GHEA Grapalat" w:hAnsi="GHEA Grapalat"/>
          <w:b/>
        </w:rPr>
        <w:t>соглашения о неустойке (приложение 5.1) или наличных денег.</w:t>
      </w:r>
      <w:r w:rsidR="00244B04" w:rsidRPr="00853D2D">
        <w:rPr>
          <w:rFonts w:ascii="GHEA Grapalat" w:hAnsi="GHEA Grapalat"/>
        </w:rPr>
        <w:t xml:space="preserve"> </w:t>
      </w:r>
    </w:p>
    <w:p w:rsidR="00911B17" w:rsidRDefault="00911B17" w:rsidP="00911B17">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853D2D">
        <w:rPr>
          <w:rFonts w:ascii="GHEA Grapalat" w:hAnsi="GHEA Grapalat" w:cs="Sylfaen"/>
        </w:rPr>
        <w:t xml:space="preserve">то он может предоставить обеспечение квалификации как </w:t>
      </w:r>
      <w:r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Pr="00B04651">
        <w:rPr>
          <w:rFonts w:ascii="GHEA Grapalat" w:hAnsi="GHEA Grapalat"/>
        </w:rPr>
        <w:t>цене договора.</w:t>
      </w:r>
      <w:r>
        <w:rPr>
          <w:rFonts w:ascii="GHEA Grapalat" w:hAnsi="GHEA Grapalat"/>
        </w:rPr>
        <w:t xml:space="preserve"> </w:t>
      </w:r>
    </w:p>
    <w:p w:rsidR="00911B17" w:rsidRPr="00DC30CC" w:rsidRDefault="00911B17" w:rsidP="00911B17">
      <w:pPr>
        <w:widowControl w:val="0"/>
        <w:tabs>
          <w:tab w:val="left" w:pos="1276"/>
        </w:tabs>
        <w:ind w:firstLine="567"/>
        <w:contextualSpacing/>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sidR="00244B04" w:rsidRPr="00244B04">
        <w:rPr>
          <w:rFonts w:ascii="GHEA Grapalat" w:hAnsi="GHEA Grapalat"/>
          <w:b/>
        </w:rPr>
        <w:t>2</w:t>
      </w:r>
      <w:r w:rsidRPr="00244B04">
        <w:rPr>
          <w:rFonts w:ascii="GHEA Grapalat" w:hAnsi="GHEA Grapalat"/>
          <w:b/>
        </w:rPr>
        <w:t>0-го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911B17" w:rsidRPr="00BC2673" w:rsidRDefault="00911B17" w:rsidP="00911B17">
      <w:pPr>
        <w:widowControl w:val="0"/>
        <w:tabs>
          <w:tab w:val="left" w:pos="1276"/>
        </w:tabs>
        <w:ind w:firstLine="567"/>
        <w:contextualSpacing/>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w:t>
      </w:r>
      <w:r w:rsidRPr="00A21022">
        <w:rPr>
          <w:rFonts w:ascii="GHEA Grapalat" w:hAnsi="GHEA Grapalat" w:cs="Sylfaen"/>
        </w:rPr>
        <w:lastRenderedPageBreak/>
        <w:t>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11B17" w:rsidRPr="00625529" w:rsidRDefault="00911B17" w:rsidP="00911B17">
      <w:pPr>
        <w:widowControl w:val="0"/>
        <w:tabs>
          <w:tab w:val="left" w:pos="1276"/>
        </w:tabs>
        <w:ind w:firstLine="567"/>
        <w:contextualSpacing/>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sidR="00244B04">
        <w:rPr>
          <w:rFonts w:ascii="GHEA Grapalat" w:hAnsi="GHEA Grapalat"/>
        </w:rPr>
        <w:t>не предусматривается</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2807DD" w:rsidRPr="00911B17" w:rsidRDefault="00911B17" w:rsidP="00911B17">
      <w:pPr>
        <w:widowControl w:val="0"/>
        <w:tabs>
          <w:tab w:val="left" w:pos="1276"/>
        </w:tabs>
        <w:ind w:firstLine="567"/>
        <w:contextualSpacing/>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r w:rsidR="002807DD">
        <w:rPr>
          <w:rFonts w:ascii="GHEA Grapalat" w:hAnsi="GHEA Grapalat"/>
          <w:b/>
        </w:rPr>
        <w:t xml:space="preserve">               </w:t>
      </w:r>
    </w:p>
    <w:p w:rsidR="00DA751A" w:rsidRDefault="00DA751A" w:rsidP="002807DD">
      <w:pPr>
        <w:rPr>
          <w:rFonts w:ascii="GHEA Grapalat" w:hAnsi="GHEA Grapalat"/>
          <w:b/>
        </w:rPr>
      </w:pPr>
    </w:p>
    <w:p w:rsidR="0006027F" w:rsidRDefault="002807DD" w:rsidP="002807DD">
      <w:pPr>
        <w:rPr>
          <w:rFonts w:ascii="GHEA Grapalat" w:hAnsi="GHEA Grapalat"/>
          <w:b/>
        </w:rPr>
      </w:pPr>
      <w:r>
        <w:rPr>
          <w:rFonts w:ascii="GHEA Grapalat" w:hAnsi="GHEA Grapalat"/>
          <w:b/>
        </w:rPr>
        <w:t xml:space="preserve">                  </w:t>
      </w:r>
    </w:p>
    <w:p w:rsidR="00096865" w:rsidRDefault="008D5016" w:rsidP="0006027F">
      <w:pPr>
        <w:jc w:val="center"/>
        <w:rPr>
          <w:rFonts w:ascii="GHEA Grapalat" w:hAnsi="GHEA Grapalat"/>
          <w:b/>
        </w:rPr>
      </w:pPr>
      <w:r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386445" w:rsidRPr="00B02E29">
        <w:rPr>
          <w:rFonts w:ascii="GHEA Grapalat" w:hAnsi="GHEA Grapalat"/>
        </w:rPr>
        <w:t>прекращается</w:t>
      </w:r>
      <w:r w:rsidR="00386445">
        <w:rPr>
          <w:rFonts w:ascii="GHEA Grapalat" w:hAnsi="GHEA Grapalat"/>
        </w:rPr>
        <w:t xml:space="preserve"> </w:t>
      </w:r>
      <w:r w:rsidR="00386445" w:rsidRPr="00B02E29">
        <w:rPr>
          <w:rFonts w:ascii="GHEA Grapalat" w:hAnsi="GHEA Grapalat"/>
        </w:rPr>
        <w:t>потребность</w:t>
      </w:r>
      <w:r w:rsidR="00386445">
        <w:rPr>
          <w:rFonts w:ascii="GHEA Grapalat" w:hAnsi="GHEA Grapalat"/>
        </w:rPr>
        <w:t xml:space="preserve"> </w:t>
      </w:r>
      <w:r w:rsidR="00386445" w:rsidRPr="00B02E29">
        <w:rPr>
          <w:rFonts w:ascii="GHEA Grapalat" w:hAnsi="GHEA Grapalat"/>
        </w:rPr>
        <w:t>в</w:t>
      </w:r>
      <w:r w:rsidR="00386445">
        <w:rPr>
          <w:rFonts w:ascii="GHEA Grapalat" w:hAnsi="GHEA Grapalat"/>
        </w:rPr>
        <w:t xml:space="preserve"> </w:t>
      </w:r>
      <w:r w:rsidR="00386445" w:rsidRPr="00B02E29">
        <w:rPr>
          <w:rFonts w:ascii="GHEA Grapalat" w:hAnsi="GHEA Grapalat"/>
        </w:rPr>
        <w:t>закупке.</w:t>
      </w:r>
      <w:r w:rsidR="00386445">
        <w:rPr>
          <w:rFonts w:ascii="GHEA Grapalat" w:hAnsi="GHEA Grapalat"/>
        </w:rPr>
        <w:t xml:space="preserve"> </w:t>
      </w:r>
      <w:r w:rsidR="00386445" w:rsidRPr="00B02E29">
        <w:rPr>
          <w:rFonts w:ascii="GHEA Grapalat" w:hAnsi="GHEA Grapalat"/>
        </w:rPr>
        <w:t>При</w:t>
      </w:r>
      <w:r w:rsidR="00386445">
        <w:rPr>
          <w:rFonts w:ascii="GHEA Grapalat" w:hAnsi="GHEA Grapalat"/>
        </w:rPr>
        <w:t xml:space="preserve"> </w:t>
      </w:r>
      <w:r w:rsidR="00386445" w:rsidRPr="00B02E29">
        <w:rPr>
          <w:rFonts w:ascii="GHEA Grapalat" w:hAnsi="GHEA Grapalat"/>
        </w:rPr>
        <w:t>этом</w:t>
      </w:r>
      <w:r w:rsidR="00386445">
        <w:rPr>
          <w:rFonts w:ascii="GHEA Grapalat" w:hAnsi="GHEA Grapalat"/>
        </w:rPr>
        <w:t xml:space="preserve"> </w:t>
      </w:r>
      <w:r w:rsidR="00386445" w:rsidRPr="00B02E29">
        <w:rPr>
          <w:rFonts w:ascii="GHEA Grapalat" w:hAnsi="GHEA Grapalat"/>
        </w:rPr>
        <w:t>процедура</w:t>
      </w:r>
      <w:r w:rsidR="00386445">
        <w:rPr>
          <w:rFonts w:ascii="GHEA Grapalat" w:hAnsi="GHEA Grapalat"/>
        </w:rPr>
        <w:t xml:space="preserve"> </w:t>
      </w:r>
      <w:r w:rsidR="00386445" w:rsidRPr="00B02E29">
        <w:rPr>
          <w:rFonts w:ascii="GHEA Grapalat" w:hAnsi="GHEA Grapalat"/>
        </w:rPr>
        <w:t>закупки,</w:t>
      </w:r>
      <w:r w:rsidR="00386445">
        <w:rPr>
          <w:rFonts w:ascii="GHEA Grapalat" w:hAnsi="GHEA Grapalat"/>
        </w:rPr>
        <w:t xml:space="preserve"> </w:t>
      </w:r>
      <w:r w:rsidR="00386445" w:rsidRPr="00B02E29">
        <w:rPr>
          <w:rFonts w:ascii="GHEA Grapalat" w:hAnsi="GHEA Grapalat"/>
        </w:rPr>
        <w:t>организованная</w:t>
      </w:r>
      <w:r w:rsidR="00386445">
        <w:rPr>
          <w:rFonts w:ascii="GHEA Grapalat" w:hAnsi="GHEA Grapalat"/>
        </w:rPr>
        <w:t xml:space="preserve"> </w:t>
      </w:r>
      <w:r w:rsidR="00386445" w:rsidRPr="00B02E29">
        <w:rPr>
          <w:rFonts w:ascii="GHEA Grapalat" w:hAnsi="GHEA Grapalat"/>
        </w:rPr>
        <w:t>для</w:t>
      </w:r>
      <w:r w:rsidR="00386445">
        <w:rPr>
          <w:rFonts w:ascii="GHEA Grapalat" w:hAnsi="GHEA Grapalat"/>
        </w:rPr>
        <w:t xml:space="preserve"> </w:t>
      </w:r>
      <w:r w:rsidR="00386445" w:rsidRPr="00B02E29">
        <w:rPr>
          <w:rFonts w:ascii="GHEA Grapalat" w:hAnsi="GHEA Grapalat"/>
        </w:rPr>
        <w:t>нужд</w:t>
      </w:r>
      <w:r w:rsidR="00386445">
        <w:rPr>
          <w:rFonts w:ascii="GHEA Grapalat" w:hAnsi="GHEA Grapalat"/>
        </w:rPr>
        <w:t xml:space="preserve"> </w:t>
      </w:r>
      <w:r w:rsidR="00386445" w:rsidRPr="00B02E29">
        <w:rPr>
          <w:rFonts w:ascii="GHEA Grapalat" w:hAnsi="GHEA Grapalat"/>
        </w:rPr>
        <w:t>государства</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общин,</w:t>
      </w:r>
      <w:r w:rsidR="00386445">
        <w:rPr>
          <w:rFonts w:ascii="GHEA Grapalat" w:hAnsi="GHEA Grapalat"/>
        </w:rPr>
        <w:t xml:space="preserve"> </w:t>
      </w:r>
      <w:r w:rsidR="00386445" w:rsidRPr="00B02E29">
        <w:rPr>
          <w:rFonts w:ascii="GHEA Grapalat" w:hAnsi="GHEA Grapalat"/>
        </w:rPr>
        <w:t>может</w:t>
      </w:r>
      <w:r w:rsidR="00386445">
        <w:rPr>
          <w:rFonts w:ascii="GHEA Grapalat" w:hAnsi="GHEA Grapalat"/>
        </w:rPr>
        <w:t xml:space="preserve"> </w:t>
      </w:r>
      <w:r w:rsidR="00386445" w:rsidRPr="00B02E29">
        <w:rPr>
          <w:rFonts w:ascii="GHEA Grapalat" w:hAnsi="GHEA Grapalat"/>
        </w:rPr>
        <w:t>быть</w:t>
      </w:r>
      <w:r w:rsidR="00386445">
        <w:rPr>
          <w:rFonts w:ascii="GHEA Grapalat" w:hAnsi="GHEA Grapalat"/>
        </w:rPr>
        <w:t xml:space="preserve"> </w:t>
      </w:r>
      <w:r w:rsidR="00386445" w:rsidRPr="00B02E29">
        <w:rPr>
          <w:rFonts w:ascii="GHEA Grapalat" w:hAnsi="GHEA Grapalat"/>
        </w:rPr>
        <w:t>объявлена</w:t>
      </w:r>
      <w:r w:rsidR="00386445">
        <w:rPr>
          <w:rFonts w:ascii="GHEA Grapalat" w:hAnsi="GHEA Grapalat"/>
        </w:rPr>
        <w:t xml:space="preserve"> </w:t>
      </w:r>
      <w:r w:rsidR="00386445" w:rsidRPr="00B02E29">
        <w:rPr>
          <w:rFonts w:ascii="GHEA Grapalat" w:hAnsi="GHEA Grapalat"/>
        </w:rPr>
        <w:t>полностью</w:t>
      </w:r>
      <w:r w:rsidR="00386445">
        <w:rPr>
          <w:rFonts w:ascii="GHEA Grapalat" w:hAnsi="GHEA Grapalat"/>
        </w:rPr>
        <w:t xml:space="preserve"> </w:t>
      </w:r>
      <w:r w:rsidR="00386445" w:rsidRPr="00B02E29">
        <w:rPr>
          <w:rFonts w:ascii="GHEA Grapalat" w:hAnsi="GHEA Grapalat"/>
        </w:rPr>
        <w:t>или</w:t>
      </w:r>
      <w:r w:rsidR="00386445">
        <w:rPr>
          <w:rFonts w:ascii="GHEA Grapalat" w:hAnsi="GHEA Grapalat"/>
        </w:rPr>
        <w:t xml:space="preserve"> </w:t>
      </w:r>
      <w:r w:rsidR="00386445" w:rsidRPr="00B02E29">
        <w:rPr>
          <w:rFonts w:ascii="GHEA Grapalat" w:hAnsi="GHEA Grapalat"/>
        </w:rPr>
        <w:t>частично</w:t>
      </w:r>
      <w:r w:rsidR="00386445">
        <w:rPr>
          <w:rFonts w:ascii="GHEA Grapalat" w:hAnsi="GHEA Grapalat"/>
        </w:rPr>
        <w:t xml:space="preserve"> </w:t>
      </w:r>
      <w:r w:rsidR="00386445" w:rsidRPr="00B02E29">
        <w:rPr>
          <w:rFonts w:ascii="GHEA Grapalat" w:hAnsi="GHEA Grapalat"/>
        </w:rPr>
        <w:t>несостоявшейся</w:t>
      </w:r>
      <w:r w:rsidR="00386445">
        <w:rPr>
          <w:rFonts w:ascii="GHEA Grapalat" w:hAnsi="GHEA Grapalat"/>
        </w:rPr>
        <w:t xml:space="preserve"> </w:t>
      </w:r>
      <w:r w:rsidR="00386445" w:rsidRPr="00CC7EC8">
        <w:rPr>
          <w:rFonts w:ascii="GHEA Grapalat" w:hAnsi="GHEA Grapalat"/>
          <w:spacing w:val="-6"/>
        </w:rPr>
        <w:t>на</w:t>
      </w:r>
      <w:r w:rsidR="00386445">
        <w:rPr>
          <w:rFonts w:ascii="GHEA Grapalat" w:hAnsi="GHEA Grapalat"/>
          <w:spacing w:val="-6"/>
        </w:rPr>
        <w:t xml:space="preserve"> </w:t>
      </w:r>
      <w:r w:rsidR="00386445" w:rsidRPr="00CC7EC8">
        <w:rPr>
          <w:rFonts w:ascii="GHEA Grapalat" w:hAnsi="GHEA Grapalat"/>
          <w:spacing w:val="-6"/>
        </w:rPr>
        <w:t>основании</w:t>
      </w:r>
      <w:r w:rsidR="00386445">
        <w:rPr>
          <w:rFonts w:ascii="GHEA Grapalat" w:hAnsi="GHEA Grapalat"/>
          <w:spacing w:val="-6"/>
        </w:rPr>
        <w:t xml:space="preserve"> </w:t>
      </w:r>
      <w:r w:rsidR="00386445" w:rsidRPr="00CC7EC8">
        <w:rPr>
          <w:rFonts w:ascii="GHEA Grapalat" w:hAnsi="GHEA Grapalat"/>
          <w:spacing w:val="-6"/>
        </w:rPr>
        <w:t>решения</w:t>
      </w:r>
      <w:r w:rsidR="00386445">
        <w:rPr>
          <w:rFonts w:ascii="GHEA Grapalat" w:hAnsi="GHEA Grapalat"/>
          <w:spacing w:val="-6"/>
        </w:rPr>
        <w:t xml:space="preserve"> </w:t>
      </w:r>
      <w:r w:rsidR="00386445" w:rsidRPr="00CC7EC8">
        <w:rPr>
          <w:rFonts w:ascii="GHEA Grapalat" w:hAnsi="GHEA Grapalat"/>
          <w:spacing w:val="-6"/>
        </w:rPr>
        <w:t>руководителя</w:t>
      </w:r>
      <w:r w:rsidR="00386445">
        <w:rPr>
          <w:rFonts w:ascii="GHEA Grapalat" w:hAnsi="GHEA Grapalat"/>
          <w:spacing w:val="-6"/>
        </w:rPr>
        <w:t xml:space="preserve"> </w:t>
      </w:r>
      <w:r w:rsidR="00386445" w:rsidRPr="00CC7EC8">
        <w:rPr>
          <w:rFonts w:ascii="GHEA Grapalat" w:hAnsi="GHEA Grapalat"/>
          <w:spacing w:val="-6"/>
        </w:rPr>
        <w:t>уполномоченного</w:t>
      </w:r>
      <w:r w:rsidR="00386445">
        <w:rPr>
          <w:rFonts w:ascii="GHEA Grapalat" w:hAnsi="GHEA Grapalat"/>
          <w:spacing w:val="-6"/>
        </w:rPr>
        <w:t xml:space="preserve"> </w:t>
      </w:r>
      <w:r w:rsidR="00386445" w:rsidRPr="00CC7EC8">
        <w:rPr>
          <w:rFonts w:ascii="GHEA Grapalat" w:hAnsi="GHEA Grapalat"/>
          <w:spacing w:val="-6"/>
        </w:rPr>
        <w:t>органа,</w:t>
      </w:r>
      <w:r w:rsidR="00386445">
        <w:rPr>
          <w:rFonts w:ascii="GHEA Grapalat" w:hAnsi="GHEA Grapalat"/>
          <w:spacing w:val="-6"/>
        </w:rPr>
        <w:t xml:space="preserve"> </w:t>
      </w:r>
      <w:r w:rsidR="00386445" w:rsidRPr="00CC7EC8">
        <w:rPr>
          <w:rFonts w:ascii="GHEA Grapalat" w:hAnsi="GHEA Grapalat"/>
          <w:spacing w:val="-6"/>
        </w:rPr>
        <w:t>осуществляющего</w:t>
      </w:r>
      <w:r w:rsidR="00386445">
        <w:rPr>
          <w:rFonts w:ascii="GHEA Grapalat" w:hAnsi="GHEA Grapalat"/>
          <w:spacing w:val="-6"/>
        </w:rPr>
        <w:t xml:space="preserve"> </w:t>
      </w:r>
      <w:r w:rsidR="00386445" w:rsidRPr="00CC7EC8">
        <w:rPr>
          <w:rFonts w:ascii="GHEA Grapalat" w:hAnsi="GHEA Grapalat"/>
          <w:spacing w:val="-6"/>
        </w:rPr>
        <w:t>общее</w:t>
      </w:r>
      <w:r w:rsidR="00386445">
        <w:rPr>
          <w:rFonts w:ascii="GHEA Grapalat" w:hAnsi="GHEA Grapalat"/>
          <w:spacing w:val="-6"/>
        </w:rPr>
        <w:t xml:space="preserve"> </w:t>
      </w:r>
      <w:r w:rsidR="00386445" w:rsidRPr="00CC7EC8">
        <w:rPr>
          <w:rFonts w:ascii="GHEA Grapalat" w:hAnsi="GHEA Grapalat"/>
          <w:spacing w:val="-6"/>
        </w:rPr>
        <w:t>управление</w:t>
      </w:r>
      <w:r w:rsidR="00386445" w:rsidRPr="009044F1">
        <w:rPr>
          <w:rFonts w:ascii="GHEA Grapalat" w:hAnsi="GHEA Grapalat"/>
        </w:rPr>
        <w:t>.</w:t>
      </w:r>
    </w:p>
    <w:p w:rsidR="00096865" w:rsidRPr="009044F1" w:rsidRDefault="00096865" w:rsidP="00386445">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386445">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386445">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86445" w:rsidRDefault="00386445"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 xml:space="preserve">жалоба подается </w:t>
      </w:r>
      <w:r w:rsidRPr="009044F1">
        <w:rPr>
          <w:rFonts w:ascii="GHEA Grapalat" w:hAnsi="GHEA Grapalat"/>
        </w:rPr>
        <w:lastRenderedPageBreak/>
        <w:t>до истечения окончательного срока подачи заявок.</w:t>
      </w:r>
      <w:r w:rsidR="00AA7117">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5A4C88">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5A4C88">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r w:rsidR="005A4C88">
        <w:rPr>
          <w:rFonts w:ascii="GHEA Grapalat" w:hAnsi="GHEA Grapalat"/>
        </w:rPr>
        <w:t xml:space="preserve"> </w:t>
      </w:r>
      <w:r>
        <w:rPr>
          <w:rFonts w:ascii="GHEA Grapalat" w:hAnsi="GHEA Grapalat"/>
        </w:rPr>
        <w:t xml:space="preserve">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w:t>
      </w:r>
      <w:r w:rsidR="00A677CD">
        <w:rPr>
          <w:rFonts w:ascii="GHEA Grapalat" w:hAnsi="GHEA Grapalat"/>
        </w:rPr>
        <w:lastRenderedPageBreak/>
        <w:t>жалобы.</w:t>
      </w:r>
    </w:p>
    <w:p w:rsidR="009619D8" w:rsidRPr="00D3436F" w:rsidRDefault="000473EF" w:rsidP="005A4C88">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5A4C88">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lastRenderedPageBreak/>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5A4C88">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5A4C88">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5A4C88">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A4C8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A4C88">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7C1D4B" w:rsidRDefault="007C1D4B"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5A4C88">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5A4C88">
      <w:pPr>
        <w:widowControl w:val="0"/>
        <w:ind w:firstLine="567"/>
        <w:contextualSpacing/>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5A4C88">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 xml:space="preserve">копию агентского договора и данные лица, являющегося стороной этого договора, </w:t>
      </w:r>
      <w:r>
        <w:rPr>
          <w:rFonts w:ascii="GHEA Grapalat" w:hAnsi="GHEA Grapalat"/>
        </w:rPr>
        <w:lastRenderedPageBreak/>
        <w:t>если Договор будет выполняться через агентство;</w:t>
      </w:r>
    </w:p>
    <w:p w:rsidR="008D4137" w:rsidRPr="00D3436F" w:rsidRDefault="008D4137" w:rsidP="005A4C88">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5A4C88">
      <w:pPr>
        <w:widowControl w:val="0"/>
        <w:tabs>
          <w:tab w:val="left" w:pos="1134"/>
        </w:tabs>
        <w:ind w:firstLine="567"/>
        <w:contextualSpacing/>
        <w:jc w:val="both"/>
        <w:rPr>
          <w:rFonts w:ascii="GHEA Grapalat" w:hAnsi="GHEA Grapalat"/>
        </w:rPr>
      </w:pPr>
      <w:r w:rsidRPr="009044F1">
        <w:rPr>
          <w:rFonts w:ascii="GHEA Grapalat" w:hAnsi="GHEA Grapalat"/>
        </w:rPr>
        <w:t>2.</w:t>
      </w:r>
      <w:r w:rsidR="005A4C88">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A4C88">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w:t>
      </w:r>
      <w:r w:rsidRPr="005A4C88">
        <w:rPr>
          <w:rFonts w:ascii="GHEA Grapalat" w:hAnsi="GHEA Grapalat"/>
          <w:b/>
        </w:rPr>
        <w:t xml:space="preserve">копий в </w:t>
      </w:r>
      <w:r w:rsidR="005A4C88" w:rsidRPr="005A4C88">
        <w:rPr>
          <w:rFonts w:ascii="GHEA Grapalat" w:hAnsi="GHEA Grapalat"/>
          <w:b/>
        </w:rPr>
        <w:t>2</w:t>
      </w:r>
      <w:r w:rsidRPr="005A4C88">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A4C88">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A4C88">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5A4C88">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5A4C88">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5A4C88">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5A4C88">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3B5F63" w:rsidRDefault="003B5F63">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5223C8" w:rsidRPr="00374F4A" w:rsidRDefault="005223C8" w:rsidP="005223C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837099">
        <w:rPr>
          <w:rFonts w:ascii="GHEA Grapalat" w:hAnsi="GHEA Grapalat"/>
          <w:b/>
          <w:sz w:val="22"/>
          <w:szCs w:val="22"/>
        </w:rPr>
        <w:t>GHTsDzB-HVKAK-2021-</w:t>
      </w:r>
      <w:r w:rsidR="00A7150E">
        <w:rPr>
          <w:rFonts w:ascii="GHEA Grapalat" w:hAnsi="GHEA Grapalat"/>
          <w:b/>
          <w:sz w:val="22"/>
          <w:szCs w:val="22"/>
        </w:rPr>
        <w:t>103</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223C8">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223C8">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5223C8" w:rsidRDefault="005223C8" w:rsidP="005223C8">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7B7AEF">
        <w:rPr>
          <w:rFonts w:ascii="GHEA Grapalat" w:hAnsi="GHEA Grapalat"/>
          <w:b/>
          <w:sz w:val="22"/>
          <w:szCs w:val="22"/>
        </w:rPr>
        <w:t>GHTsDzB-HVKAK-2021-</w:t>
      </w:r>
      <w:r w:rsidR="00A7150E">
        <w:rPr>
          <w:rFonts w:ascii="GHEA Grapalat" w:hAnsi="GHEA Grapalat"/>
          <w:b/>
          <w:sz w:val="22"/>
          <w:szCs w:val="22"/>
        </w:rPr>
        <w:t>103</w:t>
      </w:r>
      <w:r w:rsidRPr="00E063D7">
        <w:rPr>
          <w:rFonts w:ascii="GHEA Grapalat" w:hAnsi="GHEA Grapalat"/>
          <w:b/>
          <w:sz w:val="22"/>
          <w:szCs w:val="22"/>
        </w:rPr>
        <w:t>»</w:t>
      </w:r>
      <w:r w:rsidRPr="005223C8">
        <w:rPr>
          <w:rFonts w:ascii="GHEA Grapalat" w:hAnsi="GHEA Grapalat" w:cs="Sylfaen"/>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5223C8">
        <w:rPr>
          <w:rFonts w:ascii="GHEA Grapalat" w:hAnsi="GHEA Grapalat"/>
        </w:rPr>
        <w:t>запрос котировок</w:t>
      </w:r>
      <w:r>
        <w:rPr>
          <w:rFonts w:ascii="GHEA Grapalat" w:hAnsi="GHEA Grapalat"/>
        </w:rPr>
        <w:t xml:space="preserve"> под кодом </w:t>
      </w:r>
      <w:r w:rsidR="005223C8" w:rsidRPr="00E063D7">
        <w:rPr>
          <w:rFonts w:ascii="GHEA Grapalat" w:hAnsi="GHEA Grapalat"/>
          <w:sz w:val="22"/>
          <w:szCs w:val="22"/>
        </w:rPr>
        <w:t>«</w:t>
      </w:r>
      <w:r w:rsidR="007B7AEF">
        <w:rPr>
          <w:rFonts w:ascii="GHEA Grapalat" w:hAnsi="GHEA Grapalat"/>
          <w:b/>
          <w:sz w:val="22"/>
          <w:szCs w:val="22"/>
        </w:rPr>
        <w:t>GHTsDzB-HVKAK-2021-</w:t>
      </w:r>
      <w:r w:rsidR="00A7150E">
        <w:rPr>
          <w:rFonts w:ascii="GHEA Grapalat" w:hAnsi="GHEA Grapalat"/>
          <w:b/>
          <w:sz w:val="22"/>
          <w:szCs w:val="22"/>
        </w:rPr>
        <w:t>103</w:t>
      </w:r>
      <w:r w:rsidR="005223C8" w:rsidRPr="00E063D7">
        <w:rPr>
          <w:rFonts w:ascii="GHEA Grapalat" w:hAnsi="GHEA Grapalat"/>
          <w:b/>
          <w:sz w:val="22"/>
          <w:szCs w:val="22"/>
        </w:rPr>
        <w:t>»</w:t>
      </w:r>
      <w:r w:rsidR="005223C8" w:rsidRPr="005223C8">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5223C8">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5223C8" w:rsidRPr="00E063D7">
        <w:rPr>
          <w:rFonts w:ascii="GHEA Grapalat" w:hAnsi="GHEA Grapalat"/>
          <w:sz w:val="22"/>
          <w:szCs w:val="22"/>
        </w:rPr>
        <w:t>«</w:t>
      </w:r>
      <w:r w:rsidR="007B7AEF">
        <w:rPr>
          <w:rFonts w:ascii="GHEA Grapalat" w:hAnsi="GHEA Grapalat"/>
          <w:b/>
          <w:sz w:val="22"/>
          <w:szCs w:val="22"/>
        </w:rPr>
        <w:t>GHTsDzB-HVKA</w:t>
      </w:r>
      <w:r w:rsidR="00837099">
        <w:rPr>
          <w:rFonts w:ascii="GHEA Grapalat" w:hAnsi="GHEA Grapalat"/>
          <w:b/>
          <w:sz w:val="22"/>
          <w:szCs w:val="22"/>
        </w:rPr>
        <w:t>K-2021-</w:t>
      </w:r>
      <w:r w:rsidR="00A7150E">
        <w:rPr>
          <w:rFonts w:ascii="GHEA Grapalat" w:hAnsi="GHEA Grapalat"/>
          <w:b/>
          <w:sz w:val="22"/>
          <w:szCs w:val="22"/>
        </w:rPr>
        <w:t>103</w:t>
      </w:r>
      <w:r w:rsidR="005223C8" w:rsidRPr="00E063D7">
        <w:rPr>
          <w:rFonts w:ascii="GHEA Grapalat" w:hAnsi="GHEA Grapalat"/>
          <w:b/>
          <w:sz w:val="22"/>
          <w:szCs w:val="22"/>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r>
        <w:rPr>
          <w:rFonts w:ascii="GHEA Grapalat" w:hAnsi="GHEA Grapalat"/>
        </w:rPr>
        <w:lastRenderedPageBreak/>
        <w:t>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C860D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5223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5223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B048B2" w:rsidRDefault="00B2572B" w:rsidP="00FF5217">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FB14FE" w:rsidRDefault="00FB14FE"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1B6F2D" w:rsidP="00837099">
      <w:pPr>
        <w:rPr>
          <w:rFonts w:ascii="GHEA Grapalat" w:hAnsi="GHEA Grapalat"/>
          <w:b/>
        </w:rPr>
      </w:pPr>
      <w:r>
        <w:rPr>
          <w:rFonts w:ascii="GHEA Grapalat" w:hAnsi="GHEA Grapalat"/>
          <w:b/>
        </w:rPr>
        <w:br w:type="page"/>
      </w:r>
      <w:r w:rsidR="00837099" w:rsidRPr="00837099">
        <w:rPr>
          <w:rFonts w:ascii="GHEA Grapalat" w:hAnsi="GHEA Grapalat"/>
          <w:b/>
        </w:rPr>
        <w:lastRenderedPageBreak/>
        <w:t xml:space="preserve">                                                                                                                   </w:t>
      </w:r>
      <w:r w:rsidR="00A7150E">
        <w:rPr>
          <w:rFonts w:ascii="GHEA Grapalat" w:hAnsi="GHEA Grapalat"/>
          <w:b/>
        </w:rPr>
        <w:t>Приложение 1.1</w:t>
      </w:r>
      <w:r w:rsidR="00837099" w:rsidRPr="002E2C90">
        <w:rPr>
          <w:rFonts w:ascii="GHEA Grapalat" w:hAnsi="GHEA Grapalat"/>
          <w:b/>
        </w:rPr>
        <w:t>**</w:t>
      </w:r>
      <w:r w:rsidR="00837099">
        <w:rPr>
          <w:rFonts w:ascii="GHEA Grapalat" w:hAnsi="GHEA Grapalat"/>
          <w:b/>
        </w:rPr>
        <w:t xml:space="preserve"> </w:t>
      </w:r>
    </w:p>
    <w:p w:rsidR="00837099" w:rsidRPr="00374F4A" w:rsidRDefault="00837099" w:rsidP="00837099">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8C7B19">
        <w:rPr>
          <w:rFonts w:ascii="GHEA Grapalat" w:hAnsi="GHEA Grapalat"/>
          <w:b/>
          <w:sz w:val="24"/>
          <w:szCs w:val="24"/>
        </w:rPr>
        <w:t>«</w:t>
      </w:r>
      <w:r>
        <w:rPr>
          <w:rFonts w:ascii="GHEA Grapalat" w:hAnsi="GHEA Grapalat"/>
          <w:b/>
          <w:sz w:val="22"/>
          <w:szCs w:val="22"/>
        </w:rPr>
        <w:t>GHTsDzB-HVKAK-2021-</w:t>
      </w:r>
      <w:r w:rsidR="00A7150E">
        <w:rPr>
          <w:rFonts w:ascii="GHEA Grapalat" w:hAnsi="GHEA Grapalat"/>
          <w:b/>
          <w:sz w:val="22"/>
          <w:szCs w:val="22"/>
        </w:rPr>
        <w:t>103</w:t>
      </w:r>
      <w:r w:rsidRPr="008C7B19">
        <w:rPr>
          <w:rFonts w:ascii="GHEA Grapalat" w:hAnsi="GHEA Grapalat"/>
          <w:b/>
          <w:sz w:val="24"/>
          <w:szCs w:val="24"/>
        </w:rPr>
        <w:t>»</w:t>
      </w:r>
    </w:p>
    <w:p w:rsidR="00837099" w:rsidRDefault="00837099" w:rsidP="00837099">
      <w:pPr>
        <w:ind w:left="360" w:hanging="360"/>
        <w:jc w:val="center"/>
        <w:rPr>
          <w:rFonts w:ascii="GHEA Grapalat" w:hAnsi="GHEA Grapalat"/>
          <w:b/>
        </w:rPr>
      </w:pPr>
    </w:p>
    <w:p w:rsidR="00837099" w:rsidRDefault="00837099" w:rsidP="00837099">
      <w:pPr>
        <w:ind w:left="360" w:hanging="360"/>
        <w:jc w:val="center"/>
        <w:rPr>
          <w:rFonts w:ascii="GHEA Grapalat" w:hAnsi="GHEA Grapalat"/>
          <w:b/>
        </w:rPr>
      </w:pPr>
      <w:r>
        <w:rPr>
          <w:rFonts w:ascii="GHEA Grapalat" w:hAnsi="GHEA Grapalat"/>
          <w:b/>
        </w:rPr>
        <w:t>ФОРМА</w:t>
      </w:r>
    </w:p>
    <w:p w:rsidR="00837099" w:rsidRPr="00C76978" w:rsidRDefault="00837099" w:rsidP="008370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837099" w:rsidRPr="00ED3A13" w:rsidRDefault="00837099" w:rsidP="00837099">
      <w:pPr>
        <w:ind w:left="360" w:hanging="360"/>
        <w:jc w:val="center"/>
        <w:rPr>
          <w:rFonts w:ascii="GHEA Grapalat" w:eastAsia="GHEA Grapalat" w:hAnsi="GHEA Grapalat" w:cs="GHEA Grapalat"/>
          <w:b/>
        </w:rPr>
      </w:pPr>
    </w:p>
    <w:p w:rsidR="00837099" w:rsidRPr="00FD1EE4" w:rsidRDefault="00837099" w:rsidP="00837099">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837099" w:rsidRPr="00FD1EE4" w:rsidRDefault="00837099" w:rsidP="00956DFE">
            <w:pPr>
              <w:spacing w:before="240" w:after="240"/>
              <w:ind w:left="993" w:hanging="851"/>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956DFE">
            <w:pPr>
              <w:spacing w:before="240" w:after="240"/>
              <w:ind w:left="993" w:hanging="851"/>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1487"/>
        </w:trPr>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rPr>
          <w:rFonts w:ascii="GHEA Grapalat" w:eastAsia="GHEA Grapalat" w:hAnsi="GHEA Grapalat" w:cs="GHEA Grapalat"/>
        </w:rPr>
      </w:pPr>
    </w:p>
    <w:p w:rsidR="00837099" w:rsidRPr="00FD1EE4" w:rsidRDefault="00837099" w:rsidP="00837099">
      <w:pPr>
        <w:rPr>
          <w:rFonts w:ascii="GHEA Grapalat" w:eastAsia="GHEA Grapalat" w:hAnsi="GHEA Grapalat" w:cs="GHEA Grapalat"/>
        </w:rPr>
      </w:pPr>
    </w:p>
    <w:p w:rsidR="00837099" w:rsidRPr="009A52BE" w:rsidRDefault="00837099" w:rsidP="00837099">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837099" w:rsidRPr="004E2F96"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1361"/>
        </w:trPr>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574FF7"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837099" w:rsidRPr="00FD1EE4" w:rsidRDefault="00C53441" w:rsidP="00956DFE">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37099">
                  <w:rPr>
                    <w:rFonts w:ascii="MS Gothic" w:eastAsia="MS Gothic" w:hAnsi="MS Gothic" w:cs="GHEA Grapalat" w:hint="eastAsia"/>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C53441" w:rsidP="00956DFE">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37099">
                  <w:rPr>
                    <w:rFonts w:ascii="MS Gothic" w:eastAsia="MS Gothic" w:hAnsi="MS Gothic" w:cs="GHEA Grapalat" w:hint="eastAsia"/>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pBdr>
          <w:top w:val="nil"/>
          <w:left w:val="nil"/>
          <w:bottom w:val="nil"/>
          <w:right w:val="nil"/>
          <w:between w:val="nil"/>
        </w:pBdr>
        <w:spacing w:before="240"/>
        <w:rPr>
          <w:rFonts w:ascii="GHEA Grapalat" w:eastAsia="GHEA Grapalat" w:hAnsi="GHEA Grapalat" w:cs="GHEA Grapalat"/>
        </w:rPr>
      </w:pPr>
    </w:p>
    <w:p w:rsidR="00837099" w:rsidRPr="00CB7DFD"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837099" w:rsidRPr="00FD1EE4" w:rsidRDefault="00C53441" w:rsidP="00956DFE">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C53441" w:rsidP="00956DFE">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956DFE">
        <w:tc>
          <w:tcPr>
            <w:tcW w:w="2837" w:type="dxa"/>
            <w:shd w:val="clear" w:color="auto" w:fill="D9E2F3"/>
            <w:vAlign w:val="center"/>
          </w:tcPr>
          <w:p w:rsidR="00837099" w:rsidRPr="00B047A2"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837099" w:rsidRPr="00FD1EE4" w:rsidRDefault="00C53441" w:rsidP="00956DFE">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1137D">
              <w:rPr>
                <w:rFonts w:ascii="GHEA Grapalat" w:eastAsia="GHEA Grapalat" w:hAnsi="GHEA Grapalat" w:cs="GHEA Grapalat"/>
              </w:rPr>
              <w:t>Прямое участие</w:t>
            </w:r>
          </w:p>
          <w:p w:rsidR="00837099" w:rsidRPr="00FD1EE4" w:rsidRDefault="00C53441" w:rsidP="00956DFE">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w:t>
            </w:r>
            <w:r w:rsidR="00837099" w:rsidRPr="00D812D8">
              <w:rPr>
                <w:rFonts w:ascii="GHEA Grapalat" w:eastAsia="GHEA Grapalat" w:hAnsi="GHEA Grapalat" w:cs="GHEA Grapalat"/>
              </w:rPr>
              <w:t>освенное участие</w:t>
            </w:r>
          </w:p>
        </w:tc>
      </w:tr>
    </w:tbl>
    <w:p w:rsidR="00837099" w:rsidRPr="00FD1EE4" w:rsidRDefault="00837099" w:rsidP="00837099">
      <w:pPr>
        <w:rPr>
          <w:rFonts w:ascii="GHEA Grapalat" w:eastAsia="GHEA Grapalat" w:hAnsi="GHEA Grapalat" w:cs="GHEA Grapalat"/>
          <w:b/>
        </w:rPr>
      </w:pPr>
    </w:p>
    <w:p w:rsidR="00837099" w:rsidRPr="00FD1EE4"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6"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37099" w:rsidRPr="00FD1EE4" w:rsidTr="00956DFE">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7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37099" w:rsidRPr="00FD1EE4" w:rsidTr="00956DFE">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943"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8C665F"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37099" w:rsidRPr="00FD1EE4" w:rsidTr="00956DFE">
        <w:trPr>
          <w:trHeight w:val="924"/>
        </w:trPr>
        <w:tc>
          <w:tcPr>
            <w:tcW w:w="9016" w:type="dxa"/>
            <w:gridSpan w:val="2"/>
            <w:vAlign w:val="center"/>
          </w:tcPr>
          <w:p w:rsidR="00837099" w:rsidRPr="00FD1EE4" w:rsidRDefault="00C53441" w:rsidP="00956DFE">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B34CB6">
              <w:rPr>
                <w:rFonts w:ascii="GHEA Grapalat" w:eastAsia="GHEA Grapalat" w:hAnsi="GHEA Grapalat" w:cs="GHEA Grapalat"/>
                <w:lang w:val="hy-AM"/>
              </w:rPr>
              <w:t>а</w:t>
            </w:r>
            <w:r w:rsidR="00837099">
              <w:rPr>
                <w:rFonts w:ascii="GHEA Grapalat" w:eastAsia="GHEA Grapalat" w:hAnsi="GHEA Grapalat" w:cs="GHEA Grapalat"/>
              </w:rPr>
              <w:t>.</w:t>
            </w:r>
            <w:r w:rsidR="00837099" w:rsidRPr="00FD1EE4">
              <w:rPr>
                <w:rFonts w:ascii="GHEA Grapalat" w:eastAsia="GHEA Grapalat" w:hAnsi="GHEA Grapalat" w:cs="GHEA Grapalat"/>
              </w:rPr>
              <w:t xml:space="preserve"> </w:t>
            </w:r>
            <w:r w:rsidR="00837099" w:rsidRPr="00C76DD8">
              <w:rPr>
                <w:rFonts w:ascii="GHEA Grapalat" w:eastAsia="GHEA Grapalat" w:hAnsi="GHEA Grapalat" w:cs="GHEA Grapalat"/>
              </w:rPr>
              <w:t xml:space="preserve">прямо или косвенно владеет 20 и более процентами </w:t>
            </w:r>
            <w:r w:rsidR="00837099" w:rsidRPr="004B3E79">
              <w:rPr>
                <w:rFonts w:ascii="GHEA Grapalat" w:eastAsia="GHEA Grapalat" w:hAnsi="GHEA Grapalat" w:cs="GHEA Grapalat"/>
              </w:rPr>
              <w:t>дающих право голоса долей</w:t>
            </w:r>
            <w:r w:rsidR="008370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37099" w:rsidRPr="00FD1EE4" w:rsidTr="00956DFE">
        <w:trPr>
          <w:trHeight w:val="684"/>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1282"/>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837099" w:rsidRPr="006B364D" w:rsidRDefault="00C53441"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Прямое участие</w:t>
            </w:r>
          </w:p>
          <w:p w:rsidR="00837099" w:rsidRPr="00F10CBA" w:rsidRDefault="00C53441"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Косвенное участие</w:t>
            </w:r>
          </w:p>
        </w:tc>
      </w:tr>
      <w:tr w:rsidR="00837099" w:rsidRPr="00FD1EE4" w:rsidTr="00956DFE">
        <w:tc>
          <w:tcPr>
            <w:tcW w:w="9016" w:type="dxa"/>
            <w:gridSpan w:val="2"/>
            <w:vAlign w:val="center"/>
          </w:tcPr>
          <w:p w:rsidR="00837099" w:rsidRPr="00FD1EE4" w:rsidRDefault="00C53441" w:rsidP="00956DFE">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6F16E4">
              <w:rPr>
                <w:rFonts w:ascii="GHEA Grapalat" w:eastAsia="GHEA Grapalat" w:hAnsi="GHEA Grapalat" w:cs="GHEA Grapalat"/>
                <w:lang w:val="hy-AM"/>
              </w:rPr>
              <w:t>б</w:t>
            </w:r>
            <w:r w:rsidR="00837099" w:rsidRPr="006F16E4">
              <w:rPr>
                <w:rFonts w:eastAsia="Cambria Math"/>
              </w:rPr>
              <w:t>․</w:t>
            </w:r>
            <w:r w:rsidR="008370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837099" w:rsidRPr="00FD1EE4" w:rsidTr="00956DFE">
        <w:tc>
          <w:tcPr>
            <w:tcW w:w="9016" w:type="dxa"/>
            <w:gridSpan w:val="2"/>
            <w:vAlign w:val="center"/>
          </w:tcPr>
          <w:p w:rsidR="00837099" w:rsidRPr="00FD1EE4" w:rsidRDefault="00C53441" w:rsidP="00956DFE">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801B2D">
              <w:rPr>
                <w:rFonts w:ascii="GHEA Grapalat" w:eastAsia="GHEA Grapalat" w:hAnsi="GHEA Grapalat" w:cs="GHEA Grapalat"/>
                <w:lang w:val="hy-AM"/>
              </w:rPr>
              <w:t>в</w:t>
            </w:r>
            <w:r w:rsidR="00837099">
              <w:rPr>
                <w:rFonts w:ascii="GHEA Grapalat" w:eastAsia="GHEA Grapalat" w:hAnsi="GHEA Grapalat" w:cs="GHEA Grapalat"/>
              </w:rPr>
              <w:t>.</w:t>
            </w:r>
            <w:r w:rsidR="008370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837099" w:rsidRPr="00BA30D4">
              <w:rPr>
                <w:rFonts w:ascii="GHEA Grapalat" w:eastAsia="GHEA Grapalat" w:hAnsi="GHEA Grapalat" w:cs="GHEA Grapalat"/>
                <w:lang w:val="hy-AM"/>
              </w:rPr>
              <w:t>б</w:t>
            </w:r>
            <w:r w:rsidR="00837099" w:rsidRPr="00BA30D4">
              <w:rPr>
                <w:rFonts w:ascii="GHEA Grapalat" w:eastAsia="GHEA Grapalat" w:hAnsi="GHEA Grapalat" w:cs="GHEA Grapalat"/>
              </w:rPr>
              <w:t>"</w:t>
            </w:r>
          </w:p>
        </w:tc>
      </w:tr>
    </w:tbl>
    <w:p w:rsidR="00837099" w:rsidRPr="00A5193B"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37099" w:rsidRPr="00FD1EE4" w:rsidTr="00956DFE">
        <w:trPr>
          <w:trHeight w:val="924"/>
        </w:trPr>
        <w:tc>
          <w:tcPr>
            <w:tcW w:w="9016" w:type="dxa"/>
            <w:gridSpan w:val="2"/>
            <w:vAlign w:val="center"/>
          </w:tcPr>
          <w:p w:rsidR="00837099" w:rsidRPr="00FD1EE4" w:rsidRDefault="00C53441" w:rsidP="00956DFE">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9C7B43">
              <w:rPr>
                <w:rFonts w:ascii="GHEA Grapalat" w:eastAsia="GHEA Grapalat" w:hAnsi="GHEA Grapalat" w:cs="GHEA Grapalat"/>
                <w:lang w:val="hy-AM"/>
              </w:rPr>
              <w:t>а</w:t>
            </w:r>
            <w:r w:rsidR="00837099" w:rsidRPr="00FD1EE4">
              <w:rPr>
                <w:rFonts w:eastAsia="Cambria Math"/>
              </w:rPr>
              <w:t>․</w:t>
            </w:r>
            <w:r w:rsidR="00837099" w:rsidRPr="00FD1EE4">
              <w:rPr>
                <w:rFonts w:ascii="GHEA Grapalat" w:eastAsia="Cambria Math" w:hAnsi="GHEA Grapalat" w:cs="Cambria Math"/>
              </w:rPr>
              <w:t xml:space="preserve"> </w:t>
            </w:r>
            <w:r w:rsidR="00837099" w:rsidRPr="00BC0F3A">
              <w:rPr>
                <w:rFonts w:ascii="GHEA Grapalat" w:eastAsia="GHEA Grapalat" w:hAnsi="GHEA Grapalat" w:cs="GHEA Grapalat"/>
              </w:rPr>
              <w:t xml:space="preserve">прямо или косвенно владеет 10 и более процентами </w:t>
            </w:r>
            <w:r w:rsidR="00837099" w:rsidRPr="004B3E79">
              <w:rPr>
                <w:rFonts w:ascii="GHEA Grapalat" w:eastAsia="GHEA Grapalat" w:hAnsi="GHEA Grapalat" w:cs="GHEA Grapalat"/>
              </w:rPr>
              <w:t>дающих право голоса долей</w:t>
            </w:r>
            <w:r w:rsidR="00837099" w:rsidRPr="00C76DD8">
              <w:rPr>
                <w:rFonts w:ascii="GHEA Grapalat" w:eastAsia="GHEA Grapalat" w:hAnsi="GHEA Grapalat" w:cs="GHEA Grapalat"/>
              </w:rPr>
              <w:t xml:space="preserve"> (акций, паев) </w:t>
            </w:r>
            <w:r w:rsidR="008370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837099" w:rsidRPr="00FD1EE4" w:rsidTr="00956DFE">
        <w:trPr>
          <w:trHeight w:val="684"/>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1282"/>
        </w:trPr>
        <w:tc>
          <w:tcPr>
            <w:tcW w:w="4508"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837099" w:rsidRPr="00C843BA" w:rsidRDefault="00C53441"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Прямое участие</w:t>
            </w:r>
          </w:p>
          <w:p w:rsidR="00837099" w:rsidRPr="00C843BA" w:rsidRDefault="00C53441"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Косвенное участие</w:t>
            </w:r>
          </w:p>
        </w:tc>
      </w:tr>
      <w:tr w:rsidR="00837099" w:rsidRPr="00FD1EE4" w:rsidTr="00956DFE">
        <w:tc>
          <w:tcPr>
            <w:tcW w:w="9016" w:type="dxa"/>
            <w:gridSpan w:val="2"/>
            <w:vAlign w:val="center"/>
          </w:tcPr>
          <w:p w:rsidR="00837099" w:rsidRPr="00FD1EE4" w:rsidRDefault="00C53441" w:rsidP="00956DFE">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D654B4">
              <w:rPr>
                <w:rFonts w:ascii="GHEA Grapalat" w:eastAsia="GHEA Grapalat" w:hAnsi="GHEA Grapalat" w:cs="GHEA Grapalat"/>
                <w:lang w:val="hy-AM"/>
              </w:rPr>
              <w:t>б</w:t>
            </w:r>
            <w:r w:rsidR="00837099" w:rsidRPr="00D654B4">
              <w:rPr>
                <w:rFonts w:eastAsia="Cambria Math"/>
              </w:rPr>
              <w:t>․</w:t>
            </w:r>
            <w:r w:rsidR="00837099" w:rsidRPr="00D654B4">
              <w:rPr>
                <w:rFonts w:ascii="GHEA Grapalat" w:eastAsia="Cambria Math" w:hAnsi="GHEA Grapalat" w:cs="Cambria Math"/>
              </w:rPr>
              <w:t xml:space="preserve"> </w:t>
            </w:r>
            <w:r w:rsidR="00837099" w:rsidRPr="00D654B4">
              <w:rPr>
                <w:rFonts w:ascii="GHEA Grapalat" w:eastAsia="GHEA Grapalat" w:hAnsi="GHEA Grapalat" w:cs="GHEA Grapalat"/>
              </w:rPr>
              <w:t xml:space="preserve">имеет право назначать или </w:t>
            </w:r>
            <w:r w:rsidR="00837099" w:rsidRPr="00D654B4">
              <w:rPr>
                <w:rFonts w:ascii="GHEA Grapalat" w:eastAsia="GHEA Grapalat" w:hAnsi="GHEA Grapalat" w:cs="GHEA Grapalat"/>
                <w:lang w:eastAsia="hy-AM"/>
              </w:rPr>
              <w:t>освобождать</w:t>
            </w:r>
            <w:r w:rsidR="00837099" w:rsidRPr="00D654B4">
              <w:rPr>
                <w:rFonts w:ascii="GHEA Grapalat" w:eastAsia="GHEA Grapalat" w:hAnsi="GHEA Grapalat" w:cs="GHEA Grapalat"/>
              </w:rPr>
              <w:t xml:space="preserve"> большинство членов органов управления юридического лица</w:t>
            </w:r>
          </w:p>
        </w:tc>
      </w:tr>
      <w:tr w:rsidR="00837099" w:rsidRPr="00FD1EE4" w:rsidTr="00956DFE">
        <w:tc>
          <w:tcPr>
            <w:tcW w:w="9016" w:type="dxa"/>
            <w:gridSpan w:val="2"/>
            <w:vAlign w:val="center"/>
          </w:tcPr>
          <w:p w:rsidR="00837099" w:rsidRPr="00FD1EE4" w:rsidRDefault="00C53441" w:rsidP="00956DFE">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1104ED">
              <w:rPr>
                <w:rFonts w:ascii="GHEA Grapalat" w:eastAsia="GHEA Grapalat" w:hAnsi="GHEA Grapalat" w:cs="GHEA Grapalat"/>
                <w:lang w:val="hy-AM"/>
              </w:rPr>
              <w:t>в</w:t>
            </w:r>
            <w:r w:rsidR="00837099" w:rsidRPr="00FD1EE4">
              <w:rPr>
                <w:rFonts w:eastAsia="Cambria Math"/>
              </w:rPr>
              <w:t>․</w:t>
            </w:r>
            <w:r w:rsidR="00837099" w:rsidRPr="00FD1EE4">
              <w:rPr>
                <w:rFonts w:ascii="GHEA Grapalat" w:eastAsia="Cambria Math" w:hAnsi="GHEA Grapalat" w:cs="Cambria Math"/>
              </w:rPr>
              <w:t xml:space="preserve"> </w:t>
            </w:r>
            <w:r w:rsidR="008370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37099" w:rsidRPr="00FD1EE4" w:rsidTr="00956DFE">
        <w:tc>
          <w:tcPr>
            <w:tcW w:w="9016" w:type="dxa"/>
            <w:gridSpan w:val="2"/>
            <w:vAlign w:val="center"/>
          </w:tcPr>
          <w:p w:rsidR="00837099" w:rsidRPr="00FD1EE4" w:rsidRDefault="00C53441" w:rsidP="00956DFE">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9839CB">
              <w:rPr>
                <w:rFonts w:ascii="GHEA Grapalat" w:eastAsia="GHEA Grapalat" w:hAnsi="GHEA Grapalat" w:cs="GHEA Grapalat"/>
                <w:lang w:val="hy-AM"/>
              </w:rPr>
              <w:t>г</w:t>
            </w:r>
            <w:r w:rsidR="00837099" w:rsidRPr="00FD1EE4">
              <w:rPr>
                <w:rFonts w:eastAsia="Cambria Math"/>
              </w:rPr>
              <w:t>․</w:t>
            </w:r>
            <w:r w:rsidR="00837099" w:rsidRPr="00FD1EE4">
              <w:rPr>
                <w:rFonts w:ascii="GHEA Grapalat" w:eastAsia="Cambria Math" w:hAnsi="GHEA Grapalat" w:cs="Cambria Math"/>
              </w:rPr>
              <w:t xml:space="preserve"> </w:t>
            </w:r>
            <w:r w:rsidR="00837099" w:rsidRPr="00F84F06">
              <w:rPr>
                <w:rFonts w:ascii="GHEA Grapalat" w:eastAsia="GHEA Grapalat" w:hAnsi="GHEA Grapalat" w:cs="GHEA Grapalat"/>
              </w:rPr>
              <w:t xml:space="preserve">осуществляет реальный (фактический) контроль за юридическим лицом </w:t>
            </w:r>
            <w:r w:rsidR="00837099">
              <w:rPr>
                <w:rFonts w:ascii="GHEA Grapalat" w:eastAsia="GHEA Grapalat" w:hAnsi="GHEA Grapalat" w:cs="GHEA Grapalat"/>
              </w:rPr>
              <w:t>иными</w:t>
            </w:r>
            <w:r w:rsidR="00837099" w:rsidRPr="00F84F06">
              <w:rPr>
                <w:rFonts w:ascii="GHEA Grapalat" w:eastAsia="GHEA Grapalat" w:hAnsi="GHEA Grapalat" w:cs="GHEA Grapalat"/>
              </w:rPr>
              <w:t xml:space="preserve"> средствами</w:t>
            </w:r>
          </w:p>
        </w:tc>
      </w:tr>
      <w:tr w:rsidR="00837099" w:rsidRPr="00FD1EE4" w:rsidTr="00956DFE">
        <w:tc>
          <w:tcPr>
            <w:tcW w:w="9016" w:type="dxa"/>
            <w:gridSpan w:val="2"/>
            <w:vAlign w:val="center"/>
          </w:tcPr>
          <w:p w:rsidR="00837099" w:rsidRPr="00FD1EE4" w:rsidRDefault="00C53441" w:rsidP="00956DFE">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331D0E">
              <w:rPr>
                <w:rFonts w:ascii="GHEA Grapalat" w:eastAsia="GHEA Grapalat" w:hAnsi="GHEA Grapalat" w:cs="GHEA Grapalat"/>
                <w:lang w:val="hy-AM"/>
              </w:rPr>
              <w:t>д</w:t>
            </w:r>
            <w:r w:rsidR="00837099" w:rsidRPr="00FD1EE4">
              <w:rPr>
                <w:rFonts w:eastAsia="Cambria Math"/>
              </w:rPr>
              <w:t>․</w:t>
            </w:r>
            <w:r w:rsidR="00837099" w:rsidRPr="00FD1EE4">
              <w:rPr>
                <w:rFonts w:ascii="GHEA Grapalat" w:eastAsia="Cambria Math" w:hAnsi="GHEA Grapalat" w:cs="Cambria Math"/>
              </w:rPr>
              <w:t xml:space="preserve"> </w:t>
            </w:r>
            <w:r w:rsidR="008370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837099" w:rsidRPr="00F36505">
              <w:rPr>
                <w:rFonts w:ascii="GHEA Grapalat" w:eastAsia="GHEA Grapalat" w:hAnsi="GHEA Grapalat" w:cs="GHEA Grapalat"/>
              </w:rPr>
              <w:t xml:space="preserve"> "а" - "г"</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837099" w:rsidRPr="00B23852" w:rsidRDefault="00C53441"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Отдельно</w:t>
            </w:r>
          </w:p>
          <w:p w:rsidR="00837099" w:rsidRPr="00FD1EE4" w:rsidRDefault="00C53441" w:rsidP="00956DFE">
            <w:pPr>
              <w:rPr>
                <w:rFonts w:ascii="GHEA Grapalat" w:eastAsia="GHEA Grapalat" w:hAnsi="GHEA Grapalat" w:cs="GHEA Grapalat"/>
              </w:rPr>
            </w:pPr>
            <w:sdt>
              <w:sdtPr>
                <w:rPr>
                  <w:rFonts w:ascii="GHEA Grapalat" w:eastAsia="GHEA Grapalat" w:hAnsi="GHEA Grapalat" w:cs="GHEA Grapalat"/>
                </w:rPr>
                <w:id w:val="45428789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sidRPr="005558FC">
              <w:rPr>
                <w:rFonts w:ascii="GHEA Grapalat" w:eastAsia="GHEA Grapalat" w:hAnsi="GHEA Grapalat" w:cs="GHEA Grapalat"/>
              </w:rPr>
              <w:t>Совместно с аффилированными лицами</w:t>
            </w: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837099" w:rsidRPr="005600B4" w:rsidRDefault="00C53441"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Да</w:t>
            </w:r>
          </w:p>
          <w:p w:rsidR="00837099" w:rsidRPr="005600B4" w:rsidRDefault="00C53441" w:rsidP="00956DFE">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837099" w:rsidRPr="00FD1EE4">
                  <w:rPr>
                    <w:rFonts w:ascii="Segoe UI Symbol" w:eastAsia="MS Gothic" w:hAnsi="Segoe UI Symbol" w:cs="Segoe UI Symbol"/>
                  </w:rPr>
                  <w:t>☐</w:t>
                </w:r>
              </w:sdtContent>
            </w:sdt>
            <w:r w:rsidR="00837099" w:rsidRPr="00FD1EE4">
              <w:rPr>
                <w:rFonts w:ascii="GHEA Grapalat" w:eastAsia="GHEA Grapalat" w:hAnsi="GHEA Grapalat" w:cs="GHEA Grapalat"/>
              </w:rPr>
              <w:tab/>
            </w:r>
            <w:r w:rsidR="00837099">
              <w:rPr>
                <w:rFonts w:ascii="GHEA Grapalat" w:eastAsia="GHEA Grapalat" w:hAnsi="GHEA Grapalat" w:cs="GHEA Grapalat"/>
              </w:rPr>
              <w:t>Нет</w:t>
            </w: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7"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pBdr>
          <w:top w:val="nil"/>
          <w:left w:val="nil"/>
          <w:bottom w:val="nil"/>
          <w:right w:val="nil"/>
          <w:between w:val="nil"/>
        </w:pBdr>
        <w:ind w:left="792"/>
        <w:rPr>
          <w:rFonts w:ascii="GHEA Grapalat" w:eastAsia="GHEA Grapalat" w:hAnsi="GHEA Grapalat" w:cs="GHEA Grapalat"/>
          <w:i/>
          <w:color w:val="000000"/>
        </w:rPr>
      </w:pPr>
    </w:p>
    <w:p w:rsidR="00837099" w:rsidRPr="00FD1EE4" w:rsidRDefault="00837099" w:rsidP="00837099">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Pr="00FD1EE4" w:rsidRDefault="00837099" w:rsidP="00837099">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rPr>
          <w:trHeight w:val="853"/>
        </w:trPr>
        <w:tc>
          <w:tcPr>
            <w:tcW w:w="2835" w:type="dxa"/>
            <w:vMerge w:val="restart"/>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rPr>
          <w:trHeight w:val="850"/>
        </w:trPr>
        <w:tc>
          <w:tcPr>
            <w:tcW w:w="2835" w:type="dxa"/>
            <w:vMerge/>
            <w:shd w:val="clear" w:color="auto" w:fill="D9E2F3"/>
            <w:vAlign w:val="center"/>
          </w:tcPr>
          <w:p w:rsidR="00837099" w:rsidRPr="00FD1EE4" w:rsidRDefault="00837099" w:rsidP="0083709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37099" w:rsidRPr="00FD1EE4" w:rsidRDefault="00837099" w:rsidP="00956DFE">
            <w:pPr>
              <w:spacing w:before="240" w:after="240"/>
              <w:rPr>
                <w:rFonts w:ascii="GHEA Grapalat" w:eastAsia="GHEA Grapalat" w:hAnsi="GHEA Grapalat" w:cs="GHEA Grapalat"/>
              </w:rPr>
            </w:pPr>
          </w:p>
        </w:tc>
      </w:tr>
    </w:tbl>
    <w:p w:rsidR="00837099" w:rsidRDefault="00837099" w:rsidP="00837099">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lastRenderedPageBreak/>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r w:rsidR="00837099" w:rsidRPr="00FD1EE4" w:rsidTr="00956DFE">
        <w:tc>
          <w:tcPr>
            <w:tcW w:w="2835" w:type="dxa"/>
            <w:shd w:val="clear" w:color="auto" w:fill="D9E2F3"/>
            <w:vAlign w:val="center"/>
          </w:tcPr>
          <w:p w:rsidR="00837099" w:rsidRPr="00FD1EE4" w:rsidRDefault="00837099" w:rsidP="0083709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837099" w:rsidRPr="00FD1EE4" w:rsidRDefault="00837099" w:rsidP="00956DFE">
            <w:pPr>
              <w:spacing w:before="240" w:after="240"/>
              <w:rPr>
                <w:rFonts w:ascii="GHEA Grapalat" w:eastAsia="GHEA Grapalat" w:hAnsi="GHEA Grapalat" w:cs="GHEA Grapalat"/>
              </w:rPr>
            </w:pPr>
          </w:p>
        </w:tc>
      </w:tr>
    </w:tbl>
    <w:p w:rsidR="00837099" w:rsidRDefault="00837099" w:rsidP="00837099">
      <w:pPr>
        <w:pBdr>
          <w:top w:val="nil"/>
          <w:left w:val="nil"/>
          <w:bottom w:val="nil"/>
          <w:right w:val="nil"/>
          <w:between w:val="nil"/>
        </w:pBdr>
        <w:rPr>
          <w:rFonts w:ascii="GHEA Grapalat" w:eastAsia="GHEA Grapalat" w:hAnsi="GHEA Grapalat" w:cs="GHEA Grapalat"/>
          <w:b/>
          <w:color w:val="000000"/>
        </w:rPr>
      </w:pPr>
    </w:p>
    <w:p w:rsidR="00837099" w:rsidRPr="00FD1EE4" w:rsidRDefault="00837099" w:rsidP="00837099">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37099" w:rsidRPr="00FD1EE4" w:rsidTr="00956DFE">
        <w:tc>
          <w:tcPr>
            <w:tcW w:w="9016" w:type="dxa"/>
            <w:shd w:val="clear" w:color="auto" w:fill="DBE5F1" w:themeFill="accent1" w:themeFillTint="33"/>
          </w:tcPr>
          <w:p w:rsidR="00837099" w:rsidRPr="00FD1EE4" w:rsidRDefault="00837099" w:rsidP="00956DFE">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37099" w:rsidRPr="00FD1EE4" w:rsidTr="00956DFE">
        <w:trPr>
          <w:trHeight w:val="10187"/>
        </w:trPr>
        <w:tc>
          <w:tcPr>
            <w:tcW w:w="9016" w:type="dxa"/>
          </w:tcPr>
          <w:p w:rsidR="00837099" w:rsidRPr="00FD1EE4" w:rsidRDefault="00837099" w:rsidP="00956DFE">
            <w:pPr>
              <w:rPr>
                <w:rFonts w:ascii="GHEA Grapalat" w:eastAsia="GHEA Grapalat" w:hAnsi="GHEA Grapalat" w:cs="GHEA Grapalat"/>
                <w:b/>
                <w:color w:val="000000"/>
              </w:rPr>
            </w:pPr>
          </w:p>
        </w:tc>
      </w:tr>
    </w:tbl>
    <w:p w:rsidR="00837099" w:rsidRPr="00FD1EE4" w:rsidRDefault="00837099" w:rsidP="00837099">
      <w:pPr>
        <w:pBdr>
          <w:top w:val="nil"/>
          <w:left w:val="nil"/>
          <w:bottom w:val="nil"/>
          <w:right w:val="nil"/>
          <w:between w:val="nil"/>
        </w:pBdr>
        <w:rPr>
          <w:rFonts w:ascii="GHEA Grapalat" w:eastAsia="GHEA Grapalat" w:hAnsi="GHEA Grapalat" w:cs="GHEA Grapalat"/>
          <w:b/>
          <w:color w:val="000000"/>
        </w:rPr>
      </w:pPr>
    </w:p>
    <w:p w:rsidR="00837099" w:rsidRDefault="00837099" w:rsidP="00837099">
      <w:pPr>
        <w:rPr>
          <w:rFonts w:ascii="GHEA Grapalat" w:hAnsi="GHEA Grapalat"/>
          <w:b/>
          <w:sz w:val="28"/>
          <w:szCs w:val="28"/>
          <w:lang w:val="hy-AM"/>
        </w:rPr>
      </w:pPr>
      <w:r>
        <w:rPr>
          <w:rFonts w:ascii="GHEA Grapalat" w:hAnsi="GHEA Grapalat"/>
          <w:b/>
        </w:rPr>
        <w:br w:type="page"/>
      </w:r>
      <w:r w:rsidRPr="00490465">
        <w:rPr>
          <w:rFonts w:ascii="GHEA Grapalat" w:hAnsi="GHEA Grapalat"/>
          <w:b/>
          <w:sz w:val="28"/>
          <w:szCs w:val="28"/>
        </w:rPr>
        <w:lastRenderedPageBreak/>
        <w:t>Порядок заполнения декларации</w:t>
      </w:r>
    </w:p>
    <w:p w:rsidR="00837099" w:rsidRPr="00490465" w:rsidRDefault="00837099" w:rsidP="00837099">
      <w:pPr>
        <w:spacing w:line="360" w:lineRule="auto"/>
        <w:jc w:val="center"/>
        <w:rPr>
          <w:rFonts w:ascii="GHEA Grapalat" w:hAnsi="GHEA Grapalat"/>
          <w:b/>
          <w:sz w:val="28"/>
          <w:szCs w:val="28"/>
          <w:lang w:val="hy-AM"/>
        </w:rPr>
      </w:pP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837099" w:rsidRPr="00092E73" w:rsidRDefault="00837099" w:rsidP="00837099">
      <w:pPr>
        <w:pStyle w:val="ListParagraph"/>
        <w:numPr>
          <w:ilvl w:val="0"/>
          <w:numId w:val="27"/>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37099" w:rsidRPr="00092E73" w:rsidRDefault="00837099" w:rsidP="00837099">
      <w:pPr>
        <w:pStyle w:val="ListParagraph"/>
        <w:numPr>
          <w:ilvl w:val="0"/>
          <w:numId w:val="27"/>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837099" w:rsidRPr="00092E73" w:rsidRDefault="00837099" w:rsidP="00837099">
      <w:pPr>
        <w:pStyle w:val="ListParagraph"/>
        <w:numPr>
          <w:ilvl w:val="0"/>
          <w:numId w:val="27"/>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37099" w:rsidRPr="00092E73" w:rsidRDefault="00837099" w:rsidP="00837099">
      <w:pPr>
        <w:pStyle w:val="ListParagraph"/>
        <w:numPr>
          <w:ilvl w:val="0"/>
          <w:numId w:val="26"/>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092E73">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37099" w:rsidRPr="00092E73" w:rsidRDefault="00837099" w:rsidP="00837099">
      <w:pPr>
        <w:pStyle w:val="ListParagraph"/>
        <w:numPr>
          <w:ilvl w:val="0"/>
          <w:numId w:val="28"/>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pStyle w:val="ListParagraph"/>
        <w:numPr>
          <w:ilvl w:val="0"/>
          <w:numId w:val="29"/>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37099" w:rsidRPr="00092E73" w:rsidRDefault="00837099" w:rsidP="00837099">
      <w:pPr>
        <w:pStyle w:val="ListParagraph"/>
        <w:numPr>
          <w:ilvl w:val="0"/>
          <w:numId w:val="26"/>
        </w:numPr>
        <w:spacing w:after="200" w:line="360" w:lineRule="auto"/>
        <w:ind w:left="0"/>
        <w:contextualSpacing/>
        <w:jc w:val="both"/>
        <w:rPr>
          <w:rFonts w:ascii="GHEA Grapalat" w:hAnsi="GHEA Grapalat"/>
        </w:rPr>
      </w:pPr>
      <w:r w:rsidRPr="00092E73">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pStyle w:val="ListParagraph"/>
        <w:numPr>
          <w:ilvl w:val="0"/>
          <w:numId w:val="30"/>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837099" w:rsidRPr="00092E73" w:rsidRDefault="00837099" w:rsidP="008370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37099" w:rsidRPr="00092E73" w:rsidRDefault="00837099" w:rsidP="008370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37099" w:rsidRPr="00092E73" w:rsidRDefault="00837099" w:rsidP="008370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092E73">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37099" w:rsidRPr="00092E73" w:rsidRDefault="00837099" w:rsidP="008370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837099" w:rsidRPr="00092E73" w:rsidRDefault="00837099" w:rsidP="008370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837099" w:rsidRPr="00092E73" w:rsidRDefault="00837099" w:rsidP="008370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837099" w:rsidRPr="00092E73" w:rsidRDefault="00837099" w:rsidP="00837099">
      <w:pPr>
        <w:spacing w:line="360" w:lineRule="auto"/>
        <w:jc w:val="both"/>
        <w:rPr>
          <w:rFonts w:ascii="GHEA Grapalat" w:hAnsi="GHEA Grapalat"/>
          <w:lang w:val="hy-AM"/>
        </w:rPr>
      </w:pPr>
      <w:r w:rsidRPr="00092E73">
        <w:rPr>
          <w:rFonts w:ascii="GHEA Grapalat" w:hAnsi="GHEA Grapalat"/>
          <w:lang w:val="hy-AM"/>
        </w:rPr>
        <w:lastRenderedPageBreak/>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37099" w:rsidRPr="00092E73" w:rsidRDefault="00837099" w:rsidP="008370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837099" w:rsidRPr="00092E73" w:rsidRDefault="00837099" w:rsidP="008370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837099" w:rsidRPr="00092E73" w:rsidRDefault="00837099" w:rsidP="00837099">
      <w:pPr>
        <w:spacing w:line="360" w:lineRule="auto"/>
        <w:jc w:val="both"/>
        <w:rPr>
          <w:rFonts w:ascii="GHEA Grapalat" w:hAnsi="GHEA Grapalat"/>
        </w:rPr>
      </w:pPr>
      <w:r w:rsidRPr="00092E73">
        <w:rPr>
          <w:rFonts w:ascii="GHEA Grapalat" w:hAnsi="GHEA Grapalat"/>
        </w:rPr>
        <w:lastRenderedPageBreak/>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37099" w:rsidRPr="00092E73" w:rsidRDefault="00837099" w:rsidP="008370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37099" w:rsidRPr="00092E73" w:rsidRDefault="00837099" w:rsidP="008370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37099" w:rsidRPr="00092E73" w:rsidRDefault="00837099" w:rsidP="008370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37099" w:rsidRPr="00092E73" w:rsidRDefault="00837099" w:rsidP="008370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bookmarkStart w:id="1" w:name="_GoBack"/>
      <w:bookmarkEnd w:id="1"/>
    </w:p>
    <w:p w:rsidR="00837099" w:rsidRDefault="00837099" w:rsidP="00837099">
      <w:pPr>
        <w:contextualSpacing/>
        <w:jc w:val="both"/>
        <w:rPr>
          <w:rFonts w:ascii="GHEA Grapalat" w:hAnsi="GHEA Grapalat"/>
          <w:sz w:val="28"/>
          <w:szCs w:val="28"/>
        </w:rPr>
      </w:pPr>
    </w:p>
    <w:p w:rsidR="00837099" w:rsidRDefault="00837099" w:rsidP="00837099">
      <w:pPr>
        <w:contextualSpacing/>
        <w:jc w:val="both"/>
        <w:rPr>
          <w:rFonts w:ascii="GHEA Grapalat" w:hAnsi="GHEA Grapalat"/>
          <w:sz w:val="28"/>
          <w:szCs w:val="28"/>
        </w:rPr>
      </w:pPr>
    </w:p>
    <w:p w:rsidR="00837099" w:rsidRPr="009E5671" w:rsidRDefault="00837099" w:rsidP="00837099">
      <w:pPr>
        <w:contextualSpacing/>
        <w:jc w:val="both"/>
        <w:rPr>
          <w:rFonts w:ascii="GHEA Grapalat" w:hAnsi="GHEA Grapalat"/>
          <w:i/>
          <w:sz w:val="20"/>
          <w:szCs w:val="20"/>
        </w:rPr>
      </w:pPr>
      <w:r w:rsidRPr="00B27FD9">
        <w:rPr>
          <w:rFonts w:ascii="GHEA Grapalat" w:hAnsi="GHEA Grapalat"/>
          <w:i/>
          <w:sz w:val="20"/>
          <w:szCs w:val="20"/>
        </w:rPr>
        <w:t>** Приложение 1.2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E121A3"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E121A3" w:rsidRDefault="00837099" w:rsidP="00B46D58">
      <w:pPr>
        <w:pStyle w:val="BodyTextIndent3"/>
        <w:widowControl w:val="0"/>
        <w:spacing w:after="160" w:line="240" w:lineRule="auto"/>
        <w:ind w:firstLine="0"/>
        <w:jc w:val="right"/>
        <w:rPr>
          <w:rFonts w:ascii="GHEA Grapalat" w:hAnsi="GHEA Grapalat"/>
          <w:b/>
          <w:sz w:val="24"/>
          <w:szCs w:val="24"/>
        </w:rPr>
      </w:pPr>
    </w:p>
    <w:p w:rsidR="00837099" w:rsidRPr="00837099" w:rsidRDefault="00837099" w:rsidP="00B46D58">
      <w:pPr>
        <w:pStyle w:val="BodyTextIndent3"/>
        <w:widowControl w:val="0"/>
        <w:spacing w:after="160" w:line="240" w:lineRule="auto"/>
        <w:ind w:firstLine="0"/>
        <w:jc w:val="right"/>
        <w:rPr>
          <w:rFonts w:ascii="GHEA Grapalat" w:hAnsi="GHEA Grapalat"/>
          <w:b/>
          <w:sz w:val="24"/>
          <w:szCs w:val="24"/>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A7150E">
        <w:rPr>
          <w:rFonts w:ascii="GHEA Grapalat" w:hAnsi="GHEA Grapalat"/>
          <w:b/>
          <w:sz w:val="22"/>
          <w:szCs w:val="22"/>
        </w:rPr>
        <w:t>103</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860D8">
        <w:rPr>
          <w:rFonts w:ascii="GHEA Grapalat" w:hAnsi="GHEA Grapalat"/>
          <w:spacing w:val="-6"/>
        </w:rPr>
        <w:t>запрос котировок</w:t>
      </w:r>
      <w:r w:rsidRPr="005744FC">
        <w:rPr>
          <w:rFonts w:ascii="GHEA Grapalat" w:hAnsi="GHEA Grapalat"/>
          <w:spacing w:val="-6"/>
        </w:rPr>
        <w:t xml:space="preserve"> </w:t>
      </w:r>
      <w:r w:rsidR="00C860D8" w:rsidRPr="00374F4A">
        <w:rPr>
          <w:rFonts w:ascii="GHEA Grapalat" w:hAnsi="GHEA Grapalat"/>
          <w:b/>
        </w:rPr>
        <w:t xml:space="preserve">под кодом </w:t>
      </w:r>
      <w:r w:rsidR="00C860D8" w:rsidRPr="00E063D7">
        <w:rPr>
          <w:rFonts w:ascii="GHEA Grapalat" w:hAnsi="GHEA Grapalat"/>
          <w:sz w:val="22"/>
          <w:szCs w:val="22"/>
        </w:rPr>
        <w:t>«</w:t>
      </w:r>
      <w:r w:rsidR="007B7AEF">
        <w:rPr>
          <w:rFonts w:ascii="GHEA Grapalat" w:hAnsi="GHEA Grapalat"/>
          <w:b/>
          <w:sz w:val="22"/>
          <w:szCs w:val="22"/>
        </w:rPr>
        <w:t>GHTsDzB-HVKAK-2021-</w:t>
      </w:r>
      <w:r w:rsidR="00A7150E">
        <w:rPr>
          <w:rFonts w:ascii="GHEA Grapalat" w:hAnsi="GHEA Grapalat"/>
          <w:b/>
          <w:sz w:val="22"/>
          <w:szCs w:val="22"/>
        </w:rPr>
        <w:t>103</w:t>
      </w:r>
      <w:r w:rsidR="00C860D8" w:rsidRPr="00E063D7">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C860D8" w:rsidRPr="00374F4A" w:rsidRDefault="00C860D8" w:rsidP="00C860D8">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A7150E">
        <w:rPr>
          <w:rFonts w:ascii="GHEA Grapalat" w:hAnsi="GHEA Grapalat"/>
          <w:b/>
          <w:sz w:val="22"/>
          <w:szCs w:val="22"/>
        </w:rPr>
        <w:t>103</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C860D8" w:rsidRDefault="003D2FE2" w:rsidP="00820DCA">
      <w:pPr>
        <w:widowControl w:val="0"/>
        <w:tabs>
          <w:tab w:val="left" w:pos="567"/>
        </w:tabs>
        <w:ind w:firstLine="567"/>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C860D8" w:rsidRPr="00025337">
        <w:rPr>
          <w:rFonts w:ascii="GHEA Grapalat" w:hAnsi="GHEA Grapalat"/>
          <w:b/>
          <w:sz w:val="22"/>
          <w:szCs w:val="22"/>
        </w:rPr>
        <w:t>ГНО «Национальным центром по контролю и профилактике заболеваний»</w:t>
      </w:r>
      <w:r w:rsidR="00C860D8" w:rsidRPr="00025337">
        <w:rPr>
          <w:rFonts w:ascii="GHEA Grapalat" w:hAnsi="GHEA Grapalat"/>
          <w:b/>
          <w:i/>
          <w:sz w:val="22"/>
          <w:szCs w:val="22"/>
        </w:rPr>
        <w:t xml:space="preserve"> </w:t>
      </w:r>
      <w:r w:rsidR="00C860D8" w:rsidRPr="00025337">
        <w:rPr>
          <w:rFonts w:ascii="GHEA Grapalat" w:hAnsi="GHEA Grapalat"/>
          <w:b/>
          <w:sz w:val="22"/>
          <w:szCs w:val="22"/>
        </w:rPr>
        <w:t>МЗ РА</w:t>
      </w:r>
      <w:r w:rsidR="00C860D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860D8" w:rsidRPr="00E063D7">
        <w:rPr>
          <w:rFonts w:ascii="GHEA Grapalat" w:hAnsi="GHEA Grapalat"/>
          <w:sz w:val="22"/>
          <w:szCs w:val="22"/>
        </w:rPr>
        <w:t>«</w:t>
      </w:r>
      <w:r w:rsidR="007B7AEF">
        <w:rPr>
          <w:rFonts w:ascii="GHEA Grapalat" w:hAnsi="GHEA Grapalat"/>
          <w:b/>
          <w:sz w:val="22"/>
          <w:szCs w:val="22"/>
        </w:rPr>
        <w:t>GHTsDzB-HVKAK-2021-</w:t>
      </w:r>
      <w:r w:rsidR="00A7150E">
        <w:rPr>
          <w:rFonts w:ascii="GHEA Grapalat" w:hAnsi="GHEA Grapalat"/>
          <w:b/>
          <w:sz w:val="22"/>
          <w:szCs w:val="22"/>
        </w:rPr>
        <w:t>103</w:t>
      </w:r>
      <w:r w:rsidR="00C860D8" w:rsidRPr="00E063D7">
        <w:rPr>
          <w:rFonts w:ascii="GHEA Grapalat" w:hAnsi="GHEA Grapalat"/>
          <w:b/>
          <w:sz w:val="22"/>
          <w:szCs w:val="22"/>
        </w:rPr>
        <w:t>»</w:t>
      </w:r>
      <w:r w:rsidR="00C860D8">
        <w:rPr>
          <w:rFonts w:ascii="GHEA Grapalat" w:hAnsi="GHEA Grapalat"/>
          <w:b/>
          <w:sz w:val="22"/>
          <w:szCs w:val="22"/>
        </w:rPr>
        <w:t>.</w:t>
      </w:r>
    </w:p>
    <w:p w:rsidR="003D2FE2" w:rsidRPr="00B138F3" w:rsidRDefault="003D2FE2" w:rsidP="00820DCA">
      <w:pPr>
        <w:widowControl w:val="0"/>
        <w:tabs>
          <w:tab w:val="left" w:pos="567"/>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w:t>
      </w:r>
      <w:r w:rsidRPr="00B138F3">
        <w:rPr>
          <w:rFonts w:ascii="GHEA Grapalat" w:hAnsi="GHEA Grapalat"/>
          <w:sz w:val="22"/>
          <w:szCs w:val="22"/>
        </w:rPr>
        <w:lastRenderedPageBreak/>
        <w:t>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20DCA">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FB14FE">
        <w:rPr>
          <w:rFonts w:ascii="GHEA Grapalat" w:hAnsi="GHEA Grapalat"/>
          <w:sz w:val="22"/>
          <w:szCs w:val="22"/>
        </w:rPr>
        <w:t>девяностого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820DCA">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820DCA">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820DCA">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20DCA">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20DCA">
      <w:pPr>
        <w:widowControl w:val="0"/>
        <w:contextualSpacing/>
        <w:jc w:val="right"/>
        <w:rPr>
          <w:rFonts w:ascii="GHEA Grapalat" w:hAnsi="GHEA Grapalat"/>
          <w:sz w:val="22"/>
          <w:szCs w:val="22"/>
        </w:rPr>
      </w:pPr>
    </w:p>
    <w:p w:rsidR="003D2FE2" w:rsidRPr="00B138F3" w:rsidRDefault="003D2FE2" w:rsidP="00820DCA">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820DCA">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widowControl w:val="0"/>
        <w:contextualSpacing/>
        <w:jc w:val="both"/>
        <w:rPr>
          <w:rFonts w:ascii="GHEA Grapalat" w:hAnsi="GHEA Grapalat"/>
          <w:sz w:val="22"/>
          <w:szCs w:val="22"/>
        </w:rPr>
      </w:pPr>
    </w:p>
    <w:p w:rsidR="003D2FE2" w:rsidRPr="00B138F3" w:rsidRDefault="003D2FE2" w:rsidP="00820DCA">
      <w:pPr>
        <w:contextualSpacing/>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820DCA" w:rsidRPr="00820DCA" w:rsidRDefault="00820DCA"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70D34"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70D34"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70D34"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70D34"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70D34" w:rsidRPr="00E063D7" w:rsidRDefault="00B70D34" w:rsidP="00B70D34">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26281" w:rsidRPr="00374F4A" w:rsidRDefault="00E26281" w:rsidP="00E26281">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7B7AEF">
        <w:rPr>
          <w:rFonts w:ascii="GHEA Grapalat" w:hAnsi="GHEA Grapalat"/>
          <w:b/>
          <w:sz w:val="22"/>
          <w:szCs w:val="22"/>
        </w:rPr>
        <w:t>GHTsDzB-HVKAK-2021-</w:t>
      </w:r>
      <w:r w:rsidR="00A7150E">
        <w:rPr>
          <w:rFonts w:ascii="GHEA Grapalat" w:hAnsi="GHEA Grapalat"/>
          <w:b/>
          <w:sz w:val="22"/>
          <w:szCs w:val="22"/>
        </w:rPr>
        <w:t>103</w:t>
      </w:r>
      <w:r w:rsidRPr="00E063D7">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AB385E" w:rsidRDefault="00AB385E"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E26281">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E26281">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E26281">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E26281">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E26281" w:rsidRDefault="000A214C" w:rsidP="00E26281">
      <w:pPr>
        <w:widowControl w:val="0"/>
        <w:tabs>
          <w:tab w:val="left" w:pos="567"/>
        </w:tabs>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E26281" w:rsidRPr="006328D1">
        <w:rPr>
          <w:rFonts w:ascii="GHEA Grapalat" w:hAnsi="GHEA Grapalat"/>
          <w:b/>
          <w:sz w:val="22"/>
          <w:szCs w:val="22"/>
        </w:rPr>
        <w:t>ГНО «Национальным центром по контролю и профилактике заболеваний»</w:t>
      </w:r>
      <w:r w:rsidR="00E26281" w:rsidRPr="006328D1">
        <w:rPr>
          <w:rFonts w:ascii="GHEA Grapalat" w:hAnsi="GHEA Grapalat"/>
          <w:b/>
          <w:i/>
          <w:sz w:val="22"/>
          <w:szCs w:val="22"/>
        </w:rPr>
        <w:t xml:space="preserve"> </w:t>
      </w:r>
      <w:r w:rsidR="00E26281" w:rsidRPr="006328D1">
        <w:rPr>
          <w:rFonts w:ascii="GHEA Grapalat" w:hAnsi="GHEA Grapalat"/>
          <w:b/>
          <w:sz w:val="22"/>
          <w:szCs w:val="22"/>
        </w:rPr>
        <w:t>МЗ РА</w:t>
      </w:r>
      <w:r w:rsidR="00E26281"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w:t>
      </w:r>
      <w:r w:rsidR="00E26281" w:rsidRPr="00374F4A">
        <w:rPr>
          <w:rFonts w:ascii="GHEA Grapalat" w:hAnsi="GHEA Grapalat"/>
          <w:b/>
        </w:rPr>
        <w:t xml:space="preserve">под кодом </w:t>
      </w:r>
      <w:r w:rsidR="00E26281" w:rsidRPr="00E063D7">
        <w:rPr>
          <w:rFonts w:ascii="GHEA Grapalat" w:hAnsi="GHEA Grapalat"/>
          <w:sz w:val="22"/>
          <w:szCs w:val="22"/>
        </w:rPr>
        <w:t>«</w:t>
      </w:r>
      <w:r w:rsidR="007B7AEF">
        <w:rPr>
          <w:rFonts w:ascii="GHEA Grapalat" w:hAnsi="GHEA Grapalat"/>
          <w:b/>
          <w:sz w:val="22"/>
          <w:szCs w:val="22"/>
        </w:rPr>
        <w:t>GHTsDzB-HVKAK-2021-</w:t>
      </w:r>
      <w:r w:rsidR="00A7150E">
        <w:rPr>
          <w:rFonts w:ascii="GHEA Grapalat" w:hAnsi="GHEA Grapalat"/>
          <w:b/>
          <w:sz w:val="22"/>
          <w:szCs w:val="22"/>
        </w:rPr>
        <w:t>103</w:t>
      </w:r>
      <w:r w:rsidR="00E26281" w:rsidRPr="00E063D7">
        <w:rPr>
          <w:rFonts w:ascii="GHEA Grapalat" w:hAnsi="GHEA Grapalat"/>
          <w:b/>
          <w:sz w:val="22"/>
          <w:szCs w:val="22"/>
        </w:rPr>
        <w:t>»</w:t>
      </w:r>
    </w:p>
    <w:p w:rsidR="000A214C" w:rsidRPr="00E26281" w:rsidRDefault="000A214C" w:rsidP="00E26281">
      <w:pPr>
        <w:widowControl w:val="0"/>
        <w:tabs>
          <w:tab w:val="left" w:pos="567"/>
        </w:tabs>
        <w:contextualSpacing/>
        <w:jc w:val="both"/>
        <w:rPr>
          <w:rFonts w:ascii="GHEA Grapalat" w:hAnsi="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 xml:space="preserve">Банк-плательщик оригиналы настоящего Соглашения о неустойке и прилагаемого Требования, письменно </w:t>
      </w:r>
      <w:r w:rsidRPr="00B138F3">
        <w:rPr>
          <w:rFonts w:ascii="GHEA Grapalat" w:hAnsi="GHEA Grapalat"/>
        </w:rPr>
        <w:lastRenderedPageBreak/>
        <w:t>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E26281">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и действуют до д</w:t>
      </w:r>
      <w:r w:rsidR="00FB14FE">
        <w:rPr>
          <w:rFonts w:ascii="GHEA Grapalat" w:hAnsi="GHEA Grapalat"/>
        </w:rPr>
        <w:t>евяностого</w:t>
      </w:r>
      <w:r w:rsidR="001D4AC7" w:rsidRPr="00CF4C91">
        <w:rPr>
          <w:rFonts w:ascii="GHEA Grapalat" w:hAnsi="GHEA Grapalat"/>
        </w:rPr>
        <w:t xml:space="preserve">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E26281">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E26281">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E26281">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E26281">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E26281">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E26281">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Pr="00AC4BFC" w:rsidRDefault="00E752B6" w:rsidP="00BE2572">
      <w:pPr>
        <w:rPr>
          <w:rFonts w:ascii="GHEA Grapalat" w:hAnsi="GHEA Grapalat" w:cs="Sylfaen"/>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B385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B385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B385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B385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B385E" w:rsidRPr="00E063D7" w:rsidRDefault="00AB385E" w:rsidP="00AB385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B1E5E" w:rsidRDefault="001B1E5E">
      <w:pPr>
        <w:rPr>
          <w:rFonts w:ascii="GHEA Grapalat" w:hAnsi="GHEA Grapalat"/>
          <w:b/>
        </w:rPr>
      </w:pPr>
      <w:r>
        <w:rPr>
          <w:rFonts w:ascii="GHEA Grapalat" w:hAnsi="GHEA Grapalat"/>
          <w:b/>
        </w:rPr>
        <w:lastRenderedPageBreak/>
        <w:br w:type="page"/>
      </w:r>
    </w:p>
    <w:p w:rsidR="003B2F27" w:rsidRPr="006F1605" w:rsidRDefault="003B2F27" w:rsidP="00AC4BFC">
      <w:pPr>
        <w:pStyle w:val="norm"/>
        <w:widowControl w:val="0"/>
        <w:spacing w:line="240" w:lineRule="auto"/>
        <w:ind w:firstLine="0"/>
        <w:contextualSpacing/>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AD29CE" w:rsidRDefault="008542BA" w:rsidP="00AC4BFC">
      <w:pPr>
        <w:widowControl w:val="0"/>
        <w:contextualSpacing/>
        <w:jc w:val="right"/>
        <w:rPr>
          <w:rFonts w:ascii="GHEA Grapalat" w:hAnsi="GHEA Grapalat"/>
          <w:i/>
        </w:rPr>
      </w:pPr>
      <w:r w:rsidRPr="00BF4E90">
        <w:rPr>
          <w:rFonts w:ascii="GHEA Grapalat" w:hAnsi="GHEA Grapalat"/>
          <w:b/>
        </w:rPr>
        <w:t xml:space="preserve">к Приглашению на </w:t>
      </w:r>
      <w:r>
        <w:rPr>
          <w:rFonts w:ascii="GHEA Grapalat" w:hAnsi="GHEA Grapalat"/>
          <w:b/>
        </w:rPr>
        <w:t>запрос котировок</w:t>
      </w:r>
      <w:r w:rsidRPr="00BF4E90">
        <w:rPr>
          <w:rFonts w:ascii="GHEA Grapalat" w:hAnsi="GHEA Grapalat" w:cs="Arial"/>
          <w:b/>
        </w:rPr>
        <w:br/>
      </w:r>
      <w:r w:rsidRPr="00374F4A">
        <w:rPr>
          <w:rFonts w:ascii="GHEA Grapalat" w:hAnsi="GHEA Grapalat"/>
          <w:b/>
        </w:rPr>
        <w:t xml:space="preserve">под кодом </w:t>
      </w:r>
      <w:r w:rsidRPr="00E063D7">
        <w:rPr>
          <w:rFonts w:ascii="GHEA Grapalat" w:hAnsi="GHEA Grapalat"/>
          <w:sz w:val="22"/>
          <w:szCs w:val="22"/>
        </w:rPr>
        <w:t>«</w:t>
      </w:r>
      <w:r w:rsidR="00837099">
        <w:rPr>
          <w:rFonts w:ascii="GHEA Grapalat" w:hAnsi="GHEA Grapalat"/>
          <w:b/>
          <w:sz w:val="22"/>
          <w:szCs w:val="22"/>
        </w:rPr>
        <w:t>GHTsDzB-HVKAK-2021-</w:t>
      </w:r>
      <w:r w:rsidR="00A7150E">
        <w:rPr>
          <w:rFonts w:ascii="GHEA Grapalat" w:hAnsi="GHEA Grapalat"/>
          <w:b/>
          <w:sz w:val="22"/>
          <w:szCs w:val="22"/>
        </w:rPr>
        <w:t>103</w:t>
      </w:r>
      <w:r w:rsidRPr="00E063D7">
        <w:rPr>
          <w:rFonts w:ascii="GHEA Grapalat" w:hAnsi="GHEA Grapalat"/>
          <w:b/>
          <w:sz w:val="22"/>
          <w:szCs w:val="22"/>
        </w:rPr>
        <w:t>»</w:t>
      </w:r>
    </w:p>
    <w:p w:rsidR="00AC4BFC" w:rsidRDefault="00AC4BFC" w:rsidP="003B2F27">
      <w:pPr>
        <w:widowControl w:val="0"/>
        <w:spacing w:after="160" w:line="360" w:lineRule="auto"/>
        <w:ind w:firstLine="142"/>
        <w:jc w:val="center"/>
        <w:rPr>
          <w:rFonts w:ascii="GHEA Grapalat" w:hAnsi="GHEA Grapalat"/>
          <w:b/>
        </w:rPr>
      </w:pPr>
    </w:p>
    <w:p w:rsidR="008815B3" w:rsidRPr="00936B04" w:rsidRDefault="008815B3" w:rsidP="008815B3">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00A7150E">
        <w:rPr>
          <w:rFonts w:ascii="GHEA Grapalat" w:hAnsi="GHEA Grapalat"/>
          <w:b/>
        </w:rPr>
        <w:t>У</w:t>
      </w:r>
      <w:r w:rsidR="00A7150E" w:rsidRPr="00A7150E">
        <w:rPr>
          <w:rFonts w:ascii="GHEA Grapalat" w:hAnsi="GHEA Grapalat"/>
          <w:b/>
        </w:rPr>
        <w:t>СЛУГИ ПО ПЕЧАТИ И УСТАНОВКЕ РЕКЛАМНЫХ</w:t>
      </w:r>
      <w:r w:rsidR="00A7150E">
        <w:rPr>
          <w:rFonts w:ascii="GHEA Grapalat" w:hAnsi="GHEA Grapalat"/>
          <w:b/>
        </w:rPr>
        <w:t xml:space="preserve"> </w:t>
      </w:r>
      <w:r w:rsidR="00A7150E" w:rsidRPr="00A7150E">
        <w:rPr>
          <w:rFonts w:ascii="GHEA Grapalat" w:hAnsi="GHEA Grapalat"/>
          <w:b/>
        </w:rPr>
        <w:t>БИЛБОРДОВ</w:t>
      </w:r>
      <w:r w:rsidR="00A7150E" w:rsidRPr="00956DFE">
        <w:rPr>
          <w:rFonts w:ascii="GHEA Grapalat" w:hAnsi="GHEA Grapalat"/>
          <w:b/>
        </w:rPr>
        <w:t xml:space="preserve"> </w:t>
      </w:r>
      <w:r w:rsidRPr="00936B04">
        <w:rPr>
          <w:rFonts w:ascii="GHEA Grapalat" w:hAnsi="GHEA Grapalat"/>
          <w:b/>
        </w:rPr>
        <w:t xml:space="preserve">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8542BA">
      <w:pPr>
        <w:widowControl w:val="0"/>
        <w:contextualSpacing/>
        <w:jc w:val="center"/>
        <w:rPr>
          <w:rFonts w:ascii="GHEA Grapalat" w:hAnsi="GHEA Grapalat"/>
          <w:b/>
          <w:u w:val="single"/>
          <w:lang w:val="en-US"/>
        </w:rPr>
      </w:pPr>
    </w:p>
    <w:p w:rsidR="003B2F27" w:rsidRPr="00AD29CE" w:rsidRDefault="008542BA" w:rsidP="00ED7A7B">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Ваняна</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8542BA">
      <w:pPr>
        <w:widowControl w:val="0"/>
        <w:contextualSpacing/>
        <w:jc w:val="both"/>
        <w:rPr>
          <w:rFonts w:ascii="GHEA Grapalat" w:hAnsi="GHEA Grapalat"/>
          <w:i/>
        </w:rPr>
      </w:pPr>
    </w:p>
    <w:p w:rsidR="003B2F27" w:rsidRPr="00D04EA3" w:rsidRDefault="003B2F27" w:rsidP="008542BA">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00EC3943" w:rsidRPr="001C59C6">
        <w:rPr>
          <w:rFonts w:ascii="GHEA Grapalat" w:hAnsi="GHEA Grapalat"/>
        </w:rPr>
        <w:t xml:space="preserve">заказчик поручает, а исполнитель принимает обязательство по предоставлению </w:t>
      </w:r>
      <w:r w:rsidR="00956DFE" w:rsidRPr="00956DFE">
        <w:rPr>
          <w:rFonts w:ascii="GHEA Grapalat" w:hAnsi="GHEA Grapalat"/>
          <w:b/>
        </w:rPr>
        <w:t xml:space="preserve">на </w:t>
      </w:r>
      <w:r w:rsidR="00A7150E">
        <w:rPr>
          <w:rFonts w:ascii="GHEA Grapalat" w:hAnsi="GHEA Grapalat"/>
          <w:b/>
        </w:rPr>
        <w:t>у</w:t>
      </w:r>
      <w:r w:rsidR="00A7150E" w:rsidRPr="00A7150E">
        <w:rPr>
          <w:rFonts w:ascii="GHEA Grapalat" w:hAnsi="GHEA Grapalat"/>
          <w:b/>
        </w:rPr>
        <w:t>слуги по печати и установке рекламных</w:t>
      </w:r>
      <w:r w:rsidR="00A7150E">
        <w:rPr>
          <w:rFonts w:ascii="GHEA Grapalat" w:hAnsi="GHEA Grapalat"/>
          <w:b/>
        </w:rPr>
        <w:t xml:space="preserve"> </w:t>
      </w:r>
      <w:r w:rsidR="00A7150E" w:rsidRPr="00A7150E">
        <w:rPr>
          <w:rFonts w:ascii="GHEA Grapalat" w:hAnsi="GHEA Grapalat"/>
          <w:b/>
        </w:rPr>
        <w:t>билбордов</w:t>
      </w:r>
      <w:r w:rsidR="00956DFE" w:rsidRPr="00956DFE">
        <w:rPr>
          <w:rFonts w:ascii="GHEA Grapalat" w:hAnsi="GHEA Grapalat"/>
          <w:b/>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8542BA">
      <w:pPr>
        <w:contextualSpacing/>
        <w:rPr>
          <w:rFonts w:ascii="GHEA Grapalat" w:hAnsi="GHEA Grapalat" w:cs="Sylfaen"/>
        </w:rPr>
      </w:pPr>
    </w:p>
    <w:p w:rsidR="003B2F27" w:rsidRPr="00AD29CE" w:rsidRDefault="003B2F27" w:rsidP="008542BA">
      <w:pPr>
        <w:widowControl w:val="0"/>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8542BA">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 xml:space="preserve">предоставленная услуга не соответствует требованиям, установленным Приложением </w:t>
      </w:r>
      <w:r w:rsidRPr="00AD29CE">
        <w:rPr>
          <w:rFonts w:ascii="GHEA Grapalat" w:hAnsi="GHEA Grapalat"/>
        </w:rPr>
        <w:lastRenderedPageBreak/>
        <w:t>№ 1 к договору;</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8542BA">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8542BA">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8542BA">
      <w:pPr>
        <w:widowControl w:val="0"/>
        <w:ind w:firstLine="567"/>
        <w:contextualSpacing/>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8542BA">
      <w:pPr>
        <w:widowControl w:val="0"/>
        <w:ind w:firstLine="708"/>
        <w:contextualSpacing/>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r w:rsidR="00F93D81">
        <w:rPr>
          <w:rFonts w:ascii="GHEA Grapalat" w:hAnsi="GHEA Grapalat"/>
        </w:rPr>
        <w:t>.</w:t>
      </w:r>
    </w:p>
    <w:p w:rsidR="00BF30C1" w:rsidRPr="00C054A7" w:rsidRDefault="00BF30C1"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F93D81" w:rsidRPr="00F93D81">
        <w:rPr>
          <w:rFonts w:ascii="GHEA Grapalat" w:hAnsi="GHEA Grapalat"/>
          <w:b/>
        </w:rPr>
        <w:t xml:space="preserve">2 </w:t>
      </w:r>
      <w:r w:rsidRPr="00F93D81">
        <w:rPr>
          <w:rFonts w:ascii="GHEA Grapalat" w:hAnsi="GHEA Grapalat"/>
          <w:b/>
        </w:rPr>
        <w:t>экземпляр</w:t>
      </w:r>
      <w:r w:rsidR="00F93D81" w:rsidRPr="00F93D81">
        <w:rPr>
          <w:rFonts w:ascii="GHEA Grapalat" w:hAnsi="GHEA Grapalat"/>
          <w:b/>
        </w:rPr>
        <w:t>а</w:t>
      </w:r>
      <w:r>
        <w:rPr>
          <w:rFonts w:ascii="GHEA Grapalat" w:hAnsi="GHEA Grapalat"/>
        </w:rPr>
        <w:t xml:space="preserve"> акта сдачи-приемки (Приложение № 3). </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8542BA">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F93D81">
        <w:rPr>
          <w:rFonts w:ascii="GHEA Grapalat" w:hAnsi="GHEA Grapalat"/>
        </w:rPr>
        <w:t>10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8542BA">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 xml:space="preserve">Если в срок, установленный пунктом 3.3 договора, Заказчик не принимает </w:t>
      </w:r>
      <w:r>
        <w:rPr>
          <w:rFonts w:ascii="GHEA Grapalat" w:hAnsi="GHEA Grapalat"/>
        </w:rPr>
        <w:lastRenderedPageBreak/>
        <w:t>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8542BA">
      <w:pPr>
        <w:widowControl w:val="0"/>
        <w:contextualSpacing/>
        <w:jc w:val="center"/>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FootnoteReference"/>
          <w:rFonts w:ascii="GHEA Grapalat" w:hAnsi="GHEA Grapalat"/>
        </w:rPr>
        <w:footnoteReference w:customMarkFollows="1" w:id="6"/>
        <w:t>17</w:t>
      </w:r>
      <w:r>
        <w:rPr>
          <w:rFonts w:ascii="GHEA Grapalat" w:hAnsi="GHEA Grapalat"/>
        </w:rPr>
        <w:t>.</w:t>
      </w:r>
    </w:p>
    <w:p w:rsidR="00934743" w:rsidRDefault="00934743" w:rsidP="00934743">
      <w:pPr>
        <w:widowControl w:val="0"/>
        <w:tabs>
          <w:tab w:val="left" w:pos="1134"/>
        </w:tabs>
        <w:ind w:firstLine="567"/>
        <w:contextualSpacing/>
        <w:jc w:val="both"/>
        <w:rPr>
          <w:rFonts w:ascii="GHEA Grapalat" w:hAnsi="GHEA Grapalat"/>
        </w:rPr>
      </w:pPr>
      <w:r>
        <w:rPr>
          <w:rFonts w:ascii="GHEA Grapalat" w:hAnsi="GHEA Grapalat"/>
        </w:rPr>
        <w:t>Договор заключается согласно максимальной сумме, указанной в нижепредставленном списке.</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8542BA">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8542BA">
      <w:pPr>
        <w:contextualSpacing/>
        <w:rPr>
          <w:rFonts w:ascii="GHEA Grapalat" w:hAnsi="GHEA Grapalat"/>
          <w:b/>
        </w:rPr>
      </w:pPr>
    </w:p>
    <w:p w:rsidR="003B2F27" w:rsidRPr="00AD29CE" w:rsidRDefault="003B2F27" w:rsidP="008542BA">
      <w:pPr>
        <w:widowControl w:val="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F93D81">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8542BA">
      <w:pPr>
        <w:widowControl w:val="0"/>
        <w:ind w:firstLine="720"/>
        <w:contextualSpacing/>
        <w:jc w:val="center"/>
        <w:rPr>
          <w:rFonts w:ascii="GHEA Grapalat" w:hAnsi="GHEA Grapalat" w:cs="Sylfaen"/>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542BA">
      <w:pPr>
        <w:contextualSpacing/>
        <w:jc w:val="center"/>
        <w:rPr>
          <w:rFonts w:ascii="GHEA Grapalat" w:hAnsi="GHEA Grapalat"/>
          <w:b/>
        </w:rPr>
      </w:pPr>
    </w:p>
    <w:p w:rsidR="003B2F27" w:rsidRPr="00E661BE" w:rsidRDefault="003B2F27" w:rsidP="008542BA">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542BA">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8542BA">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542BA">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8542BA">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w:t>
      </w:r>
      <w:r w:rsidRPr="00AD29CE">
        <w:rPr>
          <w:rFonts w:ascii="GHEA Grapalat" w:hAnsi="GHEA Grapalat"/>
        </w:rPr>
        <w:lastRenderedPageBreak/>
        <w:t>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7"/>
        <w:t>22</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8"/>
        <w:t>23</w:t>
      </w:r>
      <w:r w:rsidRPr="00AD29CE">
        <w:rPr>
          <w:rFonts w:ascii="GHEA Grapalat" w:hAnsi="GHEA Grapalat"/>
        </w:rPr>
        <w:t>.</w:t>
      </w:r>
    </w:p>
    <w:p w:rsidR="003B2F27" w:rsidRPr="00AD29CE" w:rsidRDefault="003B2F27" w:rsidP="008542BA">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542BA">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542BA">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w:t>
      </w:r>
      <w:r w:rsidR="001B1E5E">
        <w:rPr>
          <w:rFonts w:ascii="GHEA Grapalat" w:hAnsi="GHEA Grapalat"/>
        </w:rPr>
        <w:t>П</w:t>
      </w:r>
      <w:r w:rsidRPr="00AD29CE">
        <w:rPr>
          <w:rFonts w:ascii="GHEA Grapalat" w:hAnsi="GHEA Grapalat"/>
        </w:rPr>
        <w:t xml:space="preserve">риложения № 1, </w:t>
      </w:r>
      <w:r w:rsidR="001B1E5E">
        <w:rPr>
          <w:rFonts w:ascii="GHEA Grapalat" w:hAnsi="GHEA Grapalat"/>
        </w:rPr>
        <w:t xml:space="preserve">№ </w:t>
      </w:r>
      <w:r w:rsidR="001D44E0">
        <w:rPr>
          <w:rFonts w:ascii="GHEA Grapalat" w:hAnsi="GHEA Grapalat"/>
        </w:rPr>
        <w:t>1.1</w:t>
      </w:r>
      <w:r w:rsidR="001B1E5E">
        <w:rPr>
          <w:rFonts w:ascii="GHEA Grapalat" w:hAnsi="GHEA Grapalat"/>
        </w:rPr>
        <w:t xml:space="preserve">, </w:t>
      </w:r>
      <w:r w:rsidRPr="00AD29CE">
        <w:rPr>
          <w:rFonts w:ascii="GHEA Grapalat" w:hAnsi="GHEA Grapalat"/>
        </w:rPr>
        <w:t xml:space="preserve">№ 3 и № 3.1 </w:t>
      </w:r>
      <w:r w:rsidR="00CF37A5">
        <w:rPr>
          <w:rFonts w:ascii="GHEA Grapalat" w:hAnsi="GHEA Grapalat"/>
        </w:rPr>
        <w:t xml:space="preserve">и </w:t>
      </w:r>
      <w:r w:rsidRPr="00AD29CE">
        <w:rPr>
          <w:rFonts w:ascii="GHEA Grapalat" w:hAnsi="GHEA Grapalat"/>
        </w:rPr>
        <w:t xml:space="preserve">к </w:t>
      </w:r>
      <w:r w:rsidRPr="00AD29CE">
        <w:rPr>
          <w:rFonts w:ascii="GHEA Grapalat" w:hAnsi="GHEA Grapalat"/>
        </w:rPr>
        <w:lastRenderedPageBreak/>
        <w:t>настоящему Договору считаются неотъемлемой частью договора, и каждой стороне предоставляется по одному экземпляру договора.</w:t>
      </w:r>
    </w:p>
    <w:p w:rsidR="003B2F27" w:rsidRDefault="003B2F27" w:rsidP="008542BA">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1B5530" w:rsidRPr="00AD29CE" w:rsidRDefault="001B5530" w:rsidP="008542BA">
      <w:pPr>
        <w:widowControl w:val="0"/>
        <w:tabs>
          <w:tab w:val="left" w:pos="1276"/>
        </w:tabs>
        <w:ind w:firstLine="567"/>
        <w:contextualSpacing/>
        <w:jc w:val="both"/>
        <w:rPr>
          <w:rFonts w:ascii="GHEA Grapalat" w:hAnsi="GHEA Grapalat"/>
          <w:bCs/>
        </w:rPr>
      </w:pPr>
      <w:r>
        <w:rPr>
          <w:rFonts w:ascii="GHEA Grapalat" w:hAnsi="GHEA Grapalat"/>
        </w:rPr>
        <w:t>7.15.</w:t>
      </w:r>
      <w:r w:rsidRPr="001B5530">
        <w:rPr>
          <w:rFonts w:ascii="GHEA Grapalat" w:hAnsi="GHEA Grapalat"/>
        </w:rPr>
        <w:t xml:space="preserve"> </w:t>
      </w:r>
      <w:r w:rsidRPr="001B5530">
        <w:rPr>
          <w:rFonts w:ascii="GHEA Grapalat" w:hAnsi="GHEA Grapalat"/>
          <w:b/>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Fonts w:ascii="GHEA Grapalat" w:hAnsi="GHEA Grapalat"/>
          <w:b/>
        </w:rPr>
        <w:t>.</w:t>
      </w:r>
    </w:p>
    <w:p w:rsidR="003B2F27" w:rsidRPr="00AD29CE" w:rsidRDefault="003B2F27" w:rsidP="008542BA">
      <w:pPr>
        <w:widowControl w:val="0"/>
        <w:contextualSpacing/>
        <w:rPr>
          <w:rFonts w:ascii="GHEA Grapalat" w:hAnsi="GHEA Grapalat"/>
        </w:rPr>
      </w:pPr>
    </w:p>
    <w:p w:rsidR="003B2F27" w:rsidRPr="00AD29CE" w:rsidRDefault="003B2F27" w:rsidP="008542BA">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8542BA">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8542BA">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8542BA">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8542BA">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8542BA">
            <w:pPr>
              <w:widowControl w:val="0"/>
              <w:contextualSpacing/>
              <w:jc w:val="center"/>
              <w:rPr>
                <w:rFonts w:ascii="GHEA Grapalat" w:hAnsi="GHEA Grapalat"/>
                <w:lang w:val="en-US"/>
              </w:rPr>
            </w:pPr>
          </w:p>
          <w:p w:rsidR="003B2F27" w:rsidRPr="00E40AC8" w:rsidRDefault="003B2F27" w:rsidP="008542BA">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8542BA">
      <w:pPr>
        <w:widowControl w:val="0"/>
        <w:ind w:firstLine="709"/>
        <w:contextualSpacing/>
        <w:jc w:val="center"/>
        <w:rPr>
          <w:rFonts w:ascii="GHEA Grapalat" w:hAnsi="GHEA Grapalat"/>
          <w:b/>
        </w:rPr>
      </w:pPr>
    </w:p>
    <w:p w:rsidR="003B2F27" w:rsidRPr="00AD29CE" w:rsidRDefault="003B2F27" w:rsidP="008542BA">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8542BA">
      <w:pPr>
        <w:widowControl w:val="0"/>
        <w:autoSpaceDE w:val="0"/>
        <w:autoSpaceDN w:val="0"/>
        <w:adjustRightInd w:val="0"/>
        <w:contextualSpacing/>
        <w:jc w:val="right"/>
        <w:rPr>
          <w:rFonts w:ascii="GHEA Grapalat" w:hAnsi="GHEA Grapalat" w:cs="TimesArmenianPSMT"/>
        </w:rPr>
      </w:pPr>
    </w:p>
    <w:p w:rsidR="003B2F27" w:rsidRDefault="003B2F27" w:rsidP="008542BA">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p w:rsidR="00F93D81" w:rsidRDefault="00F93D81" w:rsidP="00F93D81">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F93D81">
      <w:pPr>
        <w:widowControl w:val="0"/>
        <w:autoSpaceDE w:val="0"/>
        <w:autoSpaceDN w:val="0"/>
        <w:adjustRightInd w:val="0"/>
        <w:spacing w:line="360" w:lineRule="auto"/>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F93D81">
            <w:pPr>
              <w:widowControl w:val="0"/>
              <w:spacing w:line="360" w:lineRule="auto"/>
              <w:contextualSpacing/>
              <w:rPr>
                <w:rFonts w:ascii="GHEA Grapalat" w:hAnsi="GHEA Grapalat"/>
                <w:iCs/>
                <w:color w:val="000000"/>
              </w:rPr>
            </w:pPr>
          </w:p>
        </w:tc>
        <w:tc>
          <w:tcPr>
            <w:tcW w:w="0" w:type="auto"/>
            <w:vAlign w:val="center"/>
          </w:tcPr>
          <w:p w:rsidR="003B2F27" w:rsidRPr="00AD29CE" w:rsidDel="004B29A5" w:rsidRDefault="003B2F27" w:rsidP="00F93D81">
            <w:pPr>
              <w:widowControl w:val="0"/>
              <w:spacing w:line="360" w:lineRule="auto"/>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F93D81">
            <w:pPr>
              <w:widowControl w:val="0"/>
              <w:spacing w:line="360" w:lineRule="auto"/>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F93D81">
      <w:pPr>
        <w:widowControl w:val="0"/>
        <w:spacing w:line="360" w:lineRule="auto"/>
        <w:ind w:firstLine="375"/>
        <w:contextualSpacing/>
        <w:rPr>
          <w:rFonts w:ascii="GHEA Grapalat" w:hAnsi="GHEA Grapalat"/>
          <w:iCs/>
          <w:color w:val="000000"/>
        </w:rPr>
      </w:pPr>
    </w:p>
    <w:p w:rsidR="003B2F27" w:rsidRPr="00AD29CE" w:rsidRDefault="003B2F27" w:rsidP="00F93D81">
      <w:pPr>
        <w:widowControl w:val="0"/>
        <w:spacing w:line="360" w:lineRule="auto"/>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F93D81">
      <w:pPr>
        <w:widowControl w:val="0"/>
        <w:spacing w:line="360" w:lineRule="auto"/>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F93D81">
      <w:pPr>
        <w:pStyle w:val="BodyTextIndent"/>
        <w:widowControl w:val="0"/>
        <w:ind w:firstLine="0"/>
        <w:contextualSpacing/>
        <w:jc w:val="center"/>
        <w:rPr>
          <w:rFonts w:ascii="GHEA Grapalat" w:hAnsi="GHEA Grapalat"/>
          <w:b/>
          <w:bCs/>
          <w:iCs/>
          <w:sz w:val="24"/>
          <w:szCs w:val="24"/>
        </w:rPr>
      </w:pPr>
    </w:p>
    <w:p w:rsidR="003B2F27" w:rsidRPr="00AD29CE" w:rsidRDefault="003B2F27" w:rsidP="00F93D81">
      <w:pPr>
        <w:pStyle w:val="BodyTextIndent"/>
        <w:widowControl w:val="0"/>
        <w:tabs>
          <w:tab w:val="left" w:pos="1134"/>
          <w:tab w:val="left" w:pos="1985"/>
        </w:tabs>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F93D81">
      <w:pPr>
        <w:pStyle w:val="NormalWeb"/>
        <w:widowControl w:val="0"/>
        <w:tabs>
          <w:tab w:val="left" w:pos="8789"/>
        </w:tabs>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F93D81">
      <w:pPr>
        <w:pStyle w:val="NormalWeb"/>
        <w:widowControl w:val="0"/>
        <w:spacing w:before="0" w:beforeAutospacing="0" w:after="0" w:afterAutospacing="0" w:line="360" w:lineRule="auto"/>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F93D81">
      <w:pPr>
        <w:widowControl w:val="0"/>
        <w:tabs>
          <w:tab w:val="left" w:pos="5387"/>
          <w:tab w:val="left" w:pos="6237"/>
        </w:tabs>
        <w:spacing w:line="360" w:lineRule="auto"/>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F93D81">
      <w:pPr>
        <w:widowControl w:val="0"/>
        <w:spacing w:line="360" w:lineRule="auto"/>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F93D81">
            <w:pPr>
              <w:pStyle w:val="NormalWeb"/>
              <w:widowControl w:val="0"/>
              <w:spacing w:before="0" w:beforeAutospacing="0" w:after="0" w:afterAutospacing="0"/>
              <w:contextualSpacing/>
              <w:jc w:val="center"/>
              <w:rPr>
                <w:rFonts w:ascii="GHEA Grapalat" w:hAnsi="GHEA Grapalat"/>
                <w:sz w:val="20"/>
              </w:rPr>
            </w:pPr>
          </w:p>
        </w:tc>
      </w:tr>
    </w:tbl>
    <w:p w:rsidR="003B2F27" w:rsidRPr="00CA2754" w:rsidRDefault="003B2F27" w:rsidP="00F93D81">
      <w:pPr>
        <w:widowControl w:val="0"/>
        <w:spacing w:line="360" w:lineRule="auto"/>
        <w:ind w:firstLine="375"/>
        <w:contextualSpacing/>
        <w:jc w:val="both"/>
        <w:rPr>
          <w:rFonts w:ascii="GHEA Grapalat" w:hAnsi="GHEA Grapalat" w:cs="Arial"/>
          <w:iCs/>
          <w:color w:val="000000"/>
          <w:lang w:val="en-US"/>
        </w:rPr>
      </w:pPr>
    </w:p>
    <w:p w:rsidR="003B2F27" w:rsidRPr="00AD29CE" w:rsidRDefault="003B2F27" w:rsidP="00F93D81">
      <w:pPr>
        <w:widowControl w:val="0"/>
        <w:spacing w:line="360" w:lineRule="auto"/>
        <w:ind w:firstLine="567"/>
        <w:contextualSpacing/>
        <w:jc w:val="both"/>
        <w:rPr>
          <w:rFonts w:ascii="GHEA Grapalat" w:hAnsi="GHEA Grapalat"/>
          <w:iCs/>
          <w:snapToGrid w:val="0"/>
          <w:color w:val="000000"/>
        </w:rPr>
      </w:pPr>
      <w:r w:rsidRPr="00AD29CE">
        <w:rPr>
          <w:rFonts w:ascii="GHEA Grapalat" w:hAnsi="GHEA Grapalat"/>
        </w:rPr>
        <w:t xml:space="preserve">Счет-фактура и положительное заключение, послужившие основанием для подтверждения </w:t>
      </w:r>
      <w:r w:rsidRPr="00AD29CE">
        <w:rPr>
          <w:rFonts w:ascii="GHEA Grapalat" w:hAnsi="GHEA Grapalat"/>
        </w:rPr>
        <w:lastRenderedPageBreak/>
        <w:t>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F93D8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F93D81">
            <w:pPr>
              <w:widowControl w:val="0"/>
              <w:spacing w:line="360" w:lineRule="auto"/>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F93D81">
            <w:pPr>
              <w:widowControl w:val="0"/>
              <w:spacing w:line="360" w:lineRule="auto"/>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F93D8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Default="003B2F27" w:rsidP="00F93D81">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tbl>
      <w:tblPr>
        <w:tblW w:w="0" w:type="auto"/>
        <w:tblLook w:val="00A0"/>
      </w:tblPr>
      <w:tblGrid>
        <w:gridCol w:w="4640"/>
        <w:gridCol w:w="5073"/>
      </w:tblGrid>
      <w:tr w:rsidR="003B2F27" w:rsidRPr="00AD29CE" w:rsidTr="00F93D81">
        <w:tc>
          <w:tcPr>
            <w:tcW w:w="4640"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07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96" w:type="dxa"/>
        <w:jc w:val="center"/>
        <w:tblCellSpacing w:w="7" w:type="dxa"/>
        <w:tblCellMar>
          <w:left w:w="0" w:type="dxa"/>
          <w:right w:w="0" w:type="dxa"/>
        </w:tblCellMar>
        <w:tblLook w:val="04A0"/>
      </w:tblPr>
      <w:tblGrid>
        <w:gridCol w:w="4898"/>
        <w:gridCol w:w="4898"/>
      </w:tblGrid>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F93D81">
        <w:trPr>
          <w:trHeight w:val="697"/>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F93D81">
        <w:trPr>
          <w:trHeight w:val="472"/>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8D352C" w:rsidRPr="00F93D81" w:rsidRDefault="008D352C" w:rsidP="00F93D81">
      <w:pPr>
        <w:widowControl w:val="0"/>
        <w:spacing w:after="160"/>
        <w:rPr>
          <w:rFonts w:ascii="GHEA Grapalat" w:hAnsi="GHEA Grapalat"/>
          <w:i/>
        </w:rPr>
      </w:pPr>
    </w:p>
    <w:sectPr w:rsidR="008D352C" w:rsidRPr="00F93D81" w:rsidSect="00F15511">
      <w:footerReference w:type="default" r:id="rId9"/>
      <w:footnotePr>
        <w:pos w:val="beneathText"/>
      </w:footnotePr>
      <w:pgSz w:w="11906" w:h="16838" w:code="9"/>
      <w:pgMar w:top="567" w:right="566" w:bottom="568" w:left="851"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DFE" w:rsidRDefault="00956DFE">
      <w:r>
        <w:separator/>
      </w:r>
    </w:p>
  </w:endnote>
  <w:endnote w:type="continuationSeparator" w:id="0">
    <w:p w:rsidR="00956DFE" w:rsidRDefault="00956D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1825309"/>
      <w:docPartObj>
        <w:docPartGallery w:val="Page Numbers (Bottom of Page)"/>
        <w:docPartUnique/>
      </w:docPartObj>
    </w:sdtPr>
    <w:sdtEndPr>
      <w:rPr>
        <w:rFonts w:ascii="GHEA Grapalat" w:hAnsi="GHEA Grapalat"/>
        <w:sz w:val="24"/>
        <w:szCs w:val="24"/>
      </w:rPr>
    </w:sdtEndPr>
    <w:sdtContent>
      <w:p w:rsidR="00956DFE" w:rsidRPr="00305BEC" w:rsidRDefault="00C53441">
        <w:pPr>
          <w:pStyle w:val="Footer"/>
          <w:jc w:val="center"/>
          <w:rPr>
            <w:rFonts w:ascii="GHEA Grapalat" w:hAnsi="GHEA Grapalat"/>
            <w:sz w:val="24"/>
            <w:szCs w:val="24"/>
          </w:rPr>
        </w:pPr>
        <w:r w:rsidRPr="00305BEC">
          <w:rPr>
            <w:rFonts w:ascii="GHEA Grapalat" w:hAnsi="GHEA Grapalat"/>
            <w:sz w:val="24"/>
            <w:szCs w:val="24"/>
          </w:rPr>
          <w:fldChar w:fldCharType="begin"/>
        </w:r>
        <w:r w:rsidR="00956DFE"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951028">
          <w:rPr>
            <w:rFonts w:ascii="GHEA Grapalat" w:hAnsi="GHEA Grapalat"/>
            <w:noProof/>
            <w:sz w:val="24"/>
            <w:szCs w:val="24"/>
          </w:rPr>
          <w:t>10</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DFE" w:rsidRDefault="00956DFE">
      <w:r>
        <w:separator/>
      </w:r>
    </w:p>
  </w:footnote>
  <w:footnote w:type="continuationSeparator" w:id="0">
    <w:p w:rsidR="00956DFE" w:rsidRDefault="00956DFE">
      <w:r>
        <w:continuationSeparator/>
      </w:r>
    </w:p>
  </w:footnote>
  <w:footnote w:id="1">
    <w:p w:rsidR="00956DFE" w:rsidRPr="00A31673" w:rsidRDefault="00956DFE">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956DFE" w:rsidRDefault="00956DFE"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56DFE" w:rsidRDefault="00956DFE" w:rsidP="006B3E56">
      <w:pPr>
        <w:pStyle w:val="FootnoteText"/>
        <w:rPr>
          <w:rFonts w:asciiTheme="minorHAnsi" w:hAnsiTheme="minorHAnsi"/>
          <w:lang w:val="af-ZA"/>
        </w:rPr>
      </w:pPr>
    </w:p>
  </w:footnote>
  <w:footnote w:id="3">
    <w:p w:rsidR="00956DFE" w:rsidRPr="00D3436F" w:rsidRDefault="00956DF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956DFE" w:rsidRPr="00FF5217" w:rsidRDefault="00956DFE" w:rsidP="0006027F">
      <w:pPr>
        <w:widowControl w:val="0"/>
        <w:ind w:right="309"/>
        <w:jc w:val="both"/>
        <w:rPr>
          <w:b/>
          <w:color w:val="FF0000"/>
          <w:sz w:val="32"/>
          <w:szCs w:val="32"/>
        </w:rPr>
      </w:pPr>
      <w:r w:rsidRPr="00FF5217">
        <w:rPr>
          <w:b/>
          <w:color w:val="FF0000"/>
          <w:sz w:val="32"/>
          <w:szCs w:val="32"/>
        </w:rPr>
        <w:t>* Приложение N 1.1 считается неотъемлемой частью ценового предложения и подается вместе с заявкой.</w:t>
      </w:r>
      <w:r w:rsidRPr="00FF5217">
        <w:rPr>
          <w:rStyle w:val="FootnoteReference"/>
          <w:b/>
          <w:color w:val="FF0000"/>
          <w:sz w:val="32"/>
          <w:szCs w:val="32"/>
          <w:vertAlign w:val="baseline"/>
        </w:rPr>
        <w:t xml:space="preserve"> </w:t>
      </w:r>
    </w:p>
    <w:p w:rsidR="00956DFE" w:rsidRPr="0006027F" w:rsidRDefault="00956DFE">
      <w:pPr>
        <w:pStyle w:val="FootnoteText"/>
      </w:pPr>
    </w:p>
  </w:footnote>
  <w:footnote w:id="4">
    <w:p w:rsidR="00956DFE" w:rsidRDefault="00956DFE" w:rsidP="003D2FE2">
      <w:pPr>
        <w:pStyle w:val="FootnoteText"/>
        <w:jc w:val="both"/>
        <w:rPr>
          <w:rFonts w:asciiTheme="minorHAnsi" w:hAnsiTheme="minorHAnsi"/>
        </w:rPr>
      </w:pPr>
    </w:p>
    <w:p w:rsidR="00956DFE" w:rsidRDefault="00956DFE" w:rsidP="003D2FE2">
      <w:pPr>
        <w:pStyle w:val="FootnoteText"/>
        <w:jc w:val="both"/>
        <w:rPr>
          <w:rFonts w:asciiTheme="minorHAnsi" w:hAnsiTheme="minorHAnsi"/>
        </w:rPr>
      </w:pPr>
    </w:p>
    <w:p w:rsidR="00956DFE" w:rsidRPr="0006027F" w:rsidRDefault="00956DFE" w:rsidP="003D2FE2">
      <w:pPr>
        <w:pStyle w:val="FootnoteText"/>
        <w:jc w:val="both"/>
        <w:rPr>
          <w:rFonts w:asciiTheme="minorHAnsi" w:hAnsiTheme="minorHAnsi"/>
        </w:rPr>
      </w:pPr>
    </w:p>
  </w:footnote>
  <w:footnote w:id="5">
    <w:p w:rsidR="00956DFE" w:rsidRPr="008842CE" w:rsidRDefault="00956DFE" w:rsidP="000A214C">
      <w:pPr>
        <w:pStyle w:val="FootnoteText"/>
        <w:jc w:val="both"/>
      </w:pPr>
    </w:p>
  </w:footnote>
  <w:footnote w:id="6">
    <w:p w:rsidR="00956DFE" w:rsidRPr="006F5F33" w:rsidRDefault="00956DFE"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956DFE" w:rsidRPr="006F5F33" w:rsidRDefault="00956DFE"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956DFE" w:rsidRPr="006F5F33" w:rsidRDefault="00956DFE"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956DFE" w:rsidRPr="00E40AC8" w:rsidRDefault="00956DFE"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0DF"/>
    <w:rsid w:val="00005403"/>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225"/>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27F"/>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0B1"/>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2C5"/>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1AB1"/>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67E1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6FBC"/>
    <w:rsid w:val="001A77DF"/>
    <w:rsid w:val="001B0D9A"/>
    <w:rsid w:val="001B1050"/>
    <w:rsid w:val="001B1370"/>
    <w:rsid w:val="001B1747"/>
    <w:rsid w:val="001B1C67"/>
    <w:rsid w:val="001B1E5E"/>
    <w:rsid w:val="001B1FC4"/>
    <w:rsid w:val="001B32D9"/>
    <w:rsid w:val="001B37D2"/>
    <w:rsid w:val="001B3810"/>
    <w:rsid w:val="001B41EC"/>
    <w:rsid w:val="001B45A9"/>
    <w:rsid w:val="001B478E"/>
    <w:rsid w:val="001B5530"/>
    <w:rsid w:val="001B6F2D"/>
    <w:rsid w:val="001B6FCF"/>
    <w:rsid w:val="001C07C6"/>
    <w:rsid w:val="001C0849"/>
    <w:rsid w:val="001C1570"/>
    <w:rsid w:val="001C3D83"/>
    <w:rsid w:val="001C3F6C"/>
    <w:rsid w:val="001C4811"/>
    <w:rsid w:val="001C59C6"/>
    <w:rsid w:val="001C6688"/>
    <w:rsid w:val="001C76F7"/>
    <w:rsid w:val="001C7EF3"/>
    <w:rsid w:val="001D0249"/>
    <w:rsid w:val="001D129F"/>
    <w:rsid w:val="001D176D"/>
    <w:rsid w:val="001D1D00"/>
    <w:rsid w:val="001D209D"/>
    <w:rsid w:val="001D2AA3"/>
    <w:rsid w:val="001D2D62"/>
    <w:rsid w:val="001D44E0"/>
    <w:rsid w:val="001D4AC7"/>
    <w:rsid w:val="001D4F86"/>
    <w:rsid w:val="001D53BB"/>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580"/>
    <w:rsid w:val="001F386B"/>
    <w:rsid w:val="001F5834"/>
    <w:rsid w:val="001F5FDE"/>
    <w:rsid w:val="001F6578"/>
    <w:rsid w:val="001F760C"/>
    <w:rsid w:val="001F7821"/>
    <w:rsid w:val="002004DB"/>
    <w:rsid w:val="002017CB"/>
    <w:rsid w:val="00201D72"/>
    <w:rsid w:val="00201DA0"/>
    <w:rsid w:val="00201F2E"/>
    <w:rsid w:val="00202F4D"/>
    <w:rsid w:val="002032CE"/>
    <w:rsid w:val="002032FF"/>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723"/>
    <w:rsid w:val="00244B04"/>
    <w:rsid w:val="00244B38"/>
    <w:rsid w:val="002474B9"/>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67531"/>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1C0B"/>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0EB4"/>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A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0E6F"/>
    <w:rsid w:val="00381658"/>
    <w:rsid w:val="00381E92"/>
    <w:rsid w:val="0038256B"/>
    <w:rsid w:val="00382B60"/>
    <w:rsid w:val="0038317B"/>
    <w:rsid w:val="00383467"/>
    <w:rsid w:val="0038400D"/>
    <w:rsid w:val="0038438D"/>
    <w:rsid w:val="00384688"/>
    <w:rsid w:val="0038517B"/>
    <w:rsid w:val="00385C27"/>
    <w:rsid w:val="00386445"/>
    <w:rsid w:val="00386E4B"/>
    <w:rsid w:val="003871DA"/>
    <w:rsid w:val="00391276"/>
    <w:rsid w:val="0039134D"/>
    <w:rsid w:val="00391654"/>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A35"/>
    <w:rsid w:val="003A2BE0"/>
    <w:rsid w:val="003A2D11"/>
    <w:rsid w:val="003A39AC"/>
    <w:rsid w:val="003A5049"/>
    <w:rsid w:val="003A5533"/>
    <w:rsid w:val="003A62A4"/>
    <w:rsid w:val="003A645E"/>
    <w:rsid w:val="003A6791"/>
    <w:rsid w:val="003A734A"/>
    <w:rsid w:val="003A792E"/>
    <w:rsid w:val="003B0BDF"/>
    <w:rsid w:val="003B0D6E"/>
    <w:rsid w:val="003B14AF"/>
    <w:rsid w:val="003B1FC0"/>
    <w:rsid w:val="003B2F27"/>
    <w:rsid w:val="003B30C6"/>
    <w:rsid w:val="003B3302"/>
    <w:rsid w:val="003B3A13"/>
    <w:rsid w:val="003B3E74"/>
    <w:rsid w:val="003B44B1"/>
    <w:rsid w:val="003B4A74"/>
    <w:rsid w:val="003B585C"/>
    <w:rsid w:val="003B5B5B"/>
    <w:rsid w:val="003B5F63"/>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0422"/>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348"/>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23C8"/>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1AE"/>
    <w:rsid w:val="005856C5"/>
    <w:rsid w:val="00585DD4"/>
    <w:rsid w:val="00585E16"/>
    <w:rsid w:val="00587072"/>
    <w:rsid w:val="005876A3"/>
    <w:rsid w:val="00587756"/>
    <w:rsid w:val="005900F2"/>
    <w:rsid w:val="00590A62"/>
    <w:rsid w:val="0059159E"/>
    <w:rsid w:val="0059188B"/>
    <w:rsid w:val="005918A4"/>
    <w:rsid w:val="00592A50"/>
    <w:rsid w:val="00592F35"/>
    <w:rsid w:val="005939DE"/>
    <w:rsid w:val="00593B80"/>
    <w:rsid w:val="00593BDB"/>
    <w:rsid w:val="00593E76"/>
    <w:rsid w:val="00594C31"/>
    <w:rsid w:val="00594FEE"/>
    <w:rsid w:val="005953F4"/>
    <w:rsid w:val="005960B4"/>
    <w:rsid w:val="0059636E"/>
    <w:rsid w:val="005A0D47"/>
    <w:rsid w:val="005A1236"/>
    <w:rsid w:val="005A1ECB"/>
    <w:rsid w:val="005A2B4E"/>
    <w:rsid w:val="005A3009"/>
    <w:rsid w:val="005A3A35"/>
    <w:rsid w:val="005A3D17"/>
    <w:rsid w:val="005A3DC6"/>
    <w:rsid w:val="005A3EB8"/>
    <w:rsid w:val="005A3EDC"/>
    <w:rsid w:val="005A405F"/>
    <w:rsid w:val="005A418F"/>
    <w:rsid w:val="005A4324"/>
    <w:rsid w:val="005A4C88"/>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0EC5"/>
    <w:rsid w:val="005D191A"/>
    <w:rsid w:val="005D1A14"/>
    <w:rsid w:val="005D1ACD"/>
    <w:rsid w:val="005D26DF"/>
    <w:rsid w:val="005D27D0"/>
    <w:rsid w:val="005D2D81"/>
    <w:rsid w:val="005D2EDB"/>
    <w:rsid w:val="005D3674"/>
    <w:rsid w:val="005D3786"/>
    <w:rsid w:val="005D3A96"/>
    <w:rsid w:val="005D431D"/>
    <w:rsid w:val="005D4D30"/>
    <w:rsid w:val="005D59B6"/>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E73C5"/>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AEC"/>
    <w:rsid w:val="00637DAB"/>
    <w:rsid w:val="006417C7"/>
    <w:rsid w:val="00641CA0"/>
    <w:rsid w:val="00642172"/>
    <w:rsid w:val="00642EFE"/>
    <w:rsid w:val="006434B3"/>
    <w:rsid w:val="0064473D"/>
    <w:rsid w:val="00644850"/>
    <w:rsid w:val="00644CE2"/>
    <w:rsid w:val="0064723A"/>
    <w:rsid w:val="00650073"/>
    <w:rsid w:val="00650458"/>
    <w:rsid w:val="006505D2"/>
    <w:rsid w:val="006508BB"/>
    <w:rsid w:val="00651408"/>
    <w:rsid w:val="006519EF"/>
    <w:rsid w:val="00651E02"/>
    <w:rsid w:val="006521E5"/>
    <w:rsid w:val="006544A0"/>
    <w:rsid w:val="00654ADD"/>
    <w:rsid w:val="00654B3F"/>
    <w:rsid w:val="00655E71"/>
    <w:rsid w:val="00655EBD"/>
    <w:rsid w:val="00657315"/>
    <w:rsid w:val="00660138"/>
    <w:rsid w:val="006607D5"/>
    <w:rsid w:val="006608AD"/>
    <w:rsid w:val="00661E7D"/>
    <w:rsid w:val="00662165"/>
    <w:rsid w:val="00662623"/>
    <w:rsid w:val="0066349B"/>
    <w:rsid w:val="00665120"/>
    <w:rsid w:val="00665398"/>
    <w:rsid w:val="006657A3"/>
    <w:rsid w:val="006657EE"/>
    <w:rsid w:val="0066621D"/>
    <w:rsid w:val="006672E6"/>
    <w:rsid w:val="00667A56"/>
    <w:rsid w:val="00667C83"/>
    <w:rsid w:val="006702D2"/>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2CE"/>
    <w:rsid w:val="0069380F"/>
    <w:rsid w:val="00693C4E"/>
    <w:rsid w:val="006953B6"/>
    <w:rsid w:val="006968E8"/>
    <w:rsid w:val="00697C38"/>
    <w:rsid w:val="006A0D8B"/>
    <w:rsid w:val="006A11B6"/>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B773E"/>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6164"/>
    <w:rsid w:val="006D704B"/>
    <w:rsid w:val="006D7219"/>
    <w:rsid w:val="006D7C2D"/>
    <w:rsid w:val="006E0414"/>
    <w:rsid w:val="006E15CD"/>
    <w:rsid w:val="006E1E8F"/>
    <w:rsid w:val="006E35A0"/>
    <w:rsid w:val="006E49D7"/>
    <w:rsid w:val="006E50E4"/>
    <w:rsid w:val="006E5904"/>
    <w:rsid w:val="006E5CC5"/>
    <w:rsid w:val="006E6608"/>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0A7"/>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239"/>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593"/>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1D06"/>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B7AEF"/>
    <w:rsid w:val="007C081F"/>
    <w:rsid w:val="007C0837"/>
    <w:rsid w:val="007C13B3"/>
    <w:rsid w:val="007C15C5"/>
    <w:rsid w:val="007C1825"/>
    <w:rsid w:val="007C1D08"/>
    <w:rsid w:val="007C1D4B"/>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0A"/>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DCA"/>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099"/>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2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5B3"/>
    <w:rsid w:val="00881C05"/>
    <w:rsid w:val="00881C22"/>
    <w:rsid w:val="00883074"/>
    <w:rsid w:val="0088384C"/>
    <w:rsid w:val="00884204"/>
    <w:rsid w:val="008842CE"/>
    <w:rsid w:val="00884822"/>
    <w:rsid w:val="00884B46"/>
    <w:rsid w:val="00886035"/>
    <w:rsid w:val="008860B6"/>
    <w:rsid w:val="00886AA6"/>
    <w:rsid w:val="00886D11"/>
    <w:rsid w:val="00886E05"/>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0C50"/>
    <w:rsid w:val="008C16C2"/>
    <w:rsid w:val="008C17DA"/>
    <w:rsid w:val="008C1A8A"/>
    <w:rsid w:val="008C208B"/>
    <w:rsid w:val="008C343E"/>
    <w:rsid w:val="008C3509"/>
    <w:rsid w:val="008C353D"/>
    <w:rsid w:val="008C37D2"/>
    <w:rsid w:val="008C417C"/>
    <w:rsid w:val="008C4B2D"/>
    <w:rsid w:val="008C5EB0"/>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460"/>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8DA"/>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B17"/>
    <w:rsid w:val="00911F57"/>
    <w:rsid w:val="009123CA"/>
    <w:rsid w:val="00914B4A"/>
    <w:rsid w:val="00915104"/>
    <w:rsid w:val="00915337"/>
    <w:rsid w:val="0091562B"/>
    <w:rsid w:val="009159E9"/>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743"/>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028"/>
    <w:rsid w:val="0095176C"/>
    <w:rsid w:val="0095199F"/>
    <w:rsid w:val="00951CE5"/>
    <w:rsid w:val="00952531"/>
    <w:rsid w:val="00952949"/>
    <w:rsid w:val="00953ADF"/>
    <w:rsid w:val="00953F12"/>
    <w:rsid w:val="00954425"/>
    <w:rsid w:val="009548D2"/>
    <w:rsid w:val="00954C8E"/>
    <w:rsid w:val="00955135"/>
    <w:rsid w:val="00955A1E"/>
    <w:rsid w:val="00955E87"/>
    <w:rsid w:val="00956A6C"/>
    <w:rsid w:val="00956D11"/>
    <w:rsid w:val="00956DFE"/>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7C1"/>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C91"/>
    <w:rsid w:val="009A2FDE"/>
    <w:rsid w:val="009A38AD"/>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B5F"/>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E7C3A"/>
    <w:rsid w:val="009F0660"/>
    <w:rsid w:val="009F06BA"/>
    <w:rsid w:val="009F0AB3"/>
    <w:rsid w:val="009F0AEC"/>
    <w:rsid w:val="009F0E95"/>
    <w:rsid w:val="009F10E4"/>
    <w:rsid w:val="009F18D0"/>
    <w:rsid w:val="009F1E5F"/>
    <w:rsid w:val="009F1FF7"/>
    <w:rsid w:val="009F2B04"/>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363"/>
    <w:rsid w:val="00A11E49"/>
    <w:rsid w:val="00A11F49"/>
    <w:rsid w:val="00A1275F"/>
    <w:rsid w:val="00A12A5E"/>
    <w:rsid w:val="00A12B60"/>
    <w:rsid w:val="00A12C95"/>
    <w:rsid w:val="00A130D6"/>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025"/>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0C2E"/>
    <w:rsid w:val="00A7150E"/>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85E"/>
    <w:rsid w:val="00AB3FFE"/>
    <w:rsid w:val="00AB4AC2"/>
    <w:rsid w:val="00AB4EAB"/>
    <w:rsid w:val="00AB5AF2"/>
    <w:rsid w:val="00AB5D5B"/>
    <w:rsid w:val="00AB5E50"/>
    <w:rsid w:val="00AB64C0"/>
    <w:rsid w:val="00AB65DB"/>
    <w:rsid w:val="00AB72DD"/>
    <w:rsid w:val="00AB77E2"/>
    <w:rsid w:val="00AB7D2E"/>
    <w:rsid w:val="00AB7D82"/>
    <w:rsid w:val="00AC0541"/>
    <w:rsid w:val="00AC082E"/>
    <w:rsid w:val="00AC30D5"/>
    <w:rsid w:val="00AC30FC"/>
    <w:rsid w:val="00AC3F2F"/>
    <w:rsid w:val="00AC4BFC"/>
    <w:rsid w:val="00AC4EAF"/>
    <w:rsid w:val="00AC5807"/>
    <w:rsid w:val="00AC6523"/>
    <w:rsid w:val="00AC743C"/>
    <w:rsid w:val="00AC7A2E"/>
    <w:rsid w:val="00AD0BEB"/>
    <w:rsid w:val="00AD1BFE"/>
    <w:rsid w:val="00AD2081"/>
    <w:rsid w:val="00AD2CE2"/>
    <w:rsid w:val="00AD305B"/>
    <w:rsid w:val="00AD34C9"/>
    <w:rsid w:val="00AD522C"/>
    <w:rsid w:val="00AD61FB"/>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B6C"/>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5A4"/>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08A5"/>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34"/>
    <w:rsid w:val="00B70DF8"/>
    <w:rsid w:val="00B71016"/>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A7A38"/>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6EC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173"/>
    <w:rsid w:val="00C51512"/>
    <w:rsid w:val="00C527F9"/>
    <w:rsid w:val="00C52EB6"/>
    <w:rsid w:val="00C52EEA"/>
    <w:rsid w:val="00C53441"/>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C46"/>
    <w:rsid w:val="00C66FD3"/>
    <w:rsid w:val="00C67E80"/>
    <w:rsid w:val="00C67FAB"/>
    <w:rsid w:val="00C706F4"/>
    <w:rsid w:val="00C70C1A"/>
    <w:rsid w:val="00C70D4B"/>
    <w:rsid w:val="00C71E26"/>
    <w:rsid w:val="00C72606"/>
    <w:rsid w:val="00C7261B"/>
    <w:rsid w:val="00C72D0E"/>
    <w:rsid w:val="00C72E21"/>
    <w:rsid w:val="00C73E62"/>
    <w:rsid w:val="00C752FC"/>
    <w:rsid w:val="00C77407"/>
    <w:rsid w:val="00C8055A"/>
    <w:rsid w:val="00C806B2"/>
    <w:rsid w:val="00C807D9"/>
    <w:rsid w:val="00C808AC"/>
    <w:rsid w:val="00C80B25"/>
    <w:rsid w:val="00C81187"/>
    <w:rsid w:val="00C813A9"/>
    <w:rsid w:val="00C816CA"/>
    <w:rsid w:val="00C81FE2"/>
    <w:rsid w:val="00C8239F"/>
    <w:rsid w:val="00C82BD2"/>
    <w:rsid w:val="00C83D8F"/>
    <w:rsid w:val="00C84419"/>
    <w:rsid w:val="00C85FFA"/>
    <w:rsid w:val="00C860D8"/>
    <w:rsid w:val="00C861E9"/>
    <w:rsid w:val="00C864DC"/>
    <w:rsid w:val="00C86AB3"/>
    <w:rsid w:val="00C905AD"/>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8D"/>
    <w:rsid w:val="00CD4898"/>
    <w:rsid w:val="00CD5FEB"/>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7A5"/>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3D3C"/>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2888"/>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5693"/>
    <w:rsid w:val="00DB64C8"/>
    <w:rsid w:val="00DB6D02"/>
    <w:rsid w:val="00DB7289"/>
    <w:rsid w:val="00DB7B2F"/>
    <w:rsid w:val="00DC1223"/>
    <w:rsid w:val="00DC14CE"/>
    <w:rsid w:val="00DC155A"/>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21A3"/>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8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27A"/>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01A"/>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67F7"/>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3943"/>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D7A7B"/>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8CD"/>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511"/>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D81"/>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4FE"/>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34F"/>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E7C5D"/>
    <w:rsid w:val="00FF0766"/>
    <w:rsid w:val="00FF0775"/>
    <w:rsid w:val="00FF0FE2"/>
    <w:rsid w:val="00FF1D27"/>
    <w:rsid w:val="00FF2714"/>
    <w:rsid w:val="00FF28EE"/>
    <w:rsid w:val="00FF2E56"/>
    <w:rsid w:val="00FF3050"/>
    <w:rsid w:val="00FF3191"/>
    <w:rsid w:val="00FF331F"/>
    <w:rsid w:val="00FF365B"/>
    <w:rsid w:val="00FF3D6A"/>
    <w:rsid w:val="00FF3DE9"/>
    <w:rsid w:val="00FF3E3D"/>
    <w:rsid w:val="00FF3F2A"/>
    <w:rsid w:val="00FF3F8F"/>
    <w:rsid w:val="00FF5217"/>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0800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27B02-00F9-4BD2-8DB9-93FDDF0C9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2485</TotalTime>
  <Pages>65</Pages>
  <Words>15590</Words>
  <Characters>112861</Characters>
  <Application>Microsoft Office Word</Application>
  <DocSecurity>0</DocSecurity>
  <Lines>940</Lines>
  <Paragraphs>256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128195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1162</cp:revision>
  <cp:lastPrinted>2018-02-16T07:12:00Z</cp:lastPrinted>
  <dcterms:created xsi:type="dcterms:W3CDTF">2019-10-28T07:04:00Z</dcterms:created>
  <dcterms:modified xsi:type="dcterms:W3CDTF">2021-12-23T08:23:00Z</dcterms:modified>
</cp:coreProperties>
</file>