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ЗАЯВЛЕНИЕ:</w:t>
      </w:r>
    </w:p>
    <w:p w:rsidR="00717AD3" w:rsidRPr="00717AD3" w:rsidRDefault="00717AD3" w:rsidP="00717AD3">
      <w:pPr>
        <w:widowControl w:val="0"/>
        <w:spacing w:after="160" w:line="360" w:lineRule="auto"/>
        <w:ind w:firstLine="567"/>
        <w:contextualSpacing/>
        <w:jc w:val="right"/>
        <w:rPr>
          <w:rFonts w:ascii="GHEA Grapalat" w:hAnsi="GHEA Grapalat"/>
          <w:i/>
        </w:rPr>
      </w:pP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О ЗАПРОСЕ О РЕЙТИНГЕ</w:t>
      </w:r>
    </w:p>
    <w:p w:rsidR="00717AD3" w:rsidRPr="00717AD3" w:rsidRDefault="00717AD3" w:rsidP="00717AD3">
      <w:pPr>
        <w:widowControl w:val="0"/>
        <w:spacing w:after="160" w:line="360" w:lineRule="auto"/>
        <w:ind w:firstLine="567"/>
        <w:contextualSpacing/>
        <w:jc w:val="right"/>
        <w:rPr>
          <w:rFonts w:ascii="GHEA Grapalat" w:hAnsi="GHEA Grapalat"/>
          <w:i/>
        </w:rPr>
      </w:pP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Настоящий текст заявления утвержден оценочной комиссией на 2023 год.</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Решением №1 от 28 февраля</w:t>
      </w:r>
    </w:p>
    <w:p w:rsidR="00717AD3" w:rsidRPr="00717AD3" w:rsidRDefault="00717AD3" w:rsidP="00717AD3">
      <w:pPr>
        <w:widowControl w:val="0"/>
        <w:spacing w:after="160" w:line="360" w:lineRule="auto"/>
        <w:ind w:firstLine="567"/>
        <w:contextualSpacing/>
        <w:jc w:val="right"/>
        <w:rPr>
          <w:rFonts w:ascii="GHEA Grapalat" w:hAnsi="GHEA Grapalat"/>
          <w:i/>
        </w:rPr>
      </w:pP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Код процедуры: "HKL-GHAPZB-23/09"</w:t>
      </w:r>
    </w:p>
    <w:p w:rsidR="00717AD3" w:rsidRPr="00717AD3" w:rsidRDefault="00717AD3" w:rsidP="00717AD3">
      <w:pPr>
        <w:widowControl w:val="0"/>
        <w:spacing w:after="160" w:line="360" w:lineRule="auto"/>
        <w:ind w:firstLine="567"/>
        <w:contextualSpacing/>
        <w:jc w:val="right"/>
        <w:rPr>
          <w:rFonts w:ascii="GHEA Grapalat" w:hAnsi="GHEA Grapalat"/>
          <w:i/>
        </w:rPr>
      </w:pP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Заказчик, АО "Разданаглуйс" общины Раздан Котайкского марза РА, расположенной по адресу: г. Раздан, пл. Конституции 1, административное здание, объявляет запрос цен, который проводится в один этап.</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По итогам данной процедуры выбранному участнику будет предложено заключить в установленном порядке договор поставки строительных товаров (далее – договор).</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 xml:space="preserve">Согласно статье </w:t>
      </w:r>
      <w:r w:rsidR="00471F3C">
        <w:rPr>
          <w:rFonts w:ascii="GHEA Grapalat" w:hAnsi="GHEA Grapalat"/>
          <w:i/>
          <w:lang w:val="hy-AM"/>
        </w:rPr>
        <w:t>8</w:t>
      </w:r>
      <w:r w:rsidRPr="00717AD3">
        <w:rPr>
          <w:rFonts w:ascii="GHEA Grapalat" w:hAnsi="GHEA Grapalat"/>
          <w:i/>
        </w:rPr>
        <w:t>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этой процедуре.</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Условия, предъявляемые к лицам, не имеющим права на участие в этой процедуре, а также к участникам, определяются в приглашении к этой процедуре.</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Выбранный участник определяется из числа участников, подавших достаточно оцененные заявки на неценовых условиях, по принципу предоставления предпочтения участнику, подавшему самое низкое ценовое предложение.</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 xml:space="preserve">Для получения приглашения на процедуру в бумажном виде необходимо обратиться к клиенту до 9 часов 15 минут </w:t>
      </w:r>
      <w:r w:rsidR="00471F3C">
        <w:rPr>
          <w:rFonts w:ascii="GHEA Grapalat" w:hAnsi="GHEA Grapalat"/>
          <w:i/>
          <w:lang w:val="hy-AM"/>
        </w:rPr>
        <w:t>8</w:t>
      </w:r>
      <w:r w:rsidRPr="00717AD3">
        <w:rPr>
          <w:rFonts w:ascii="GHEA Grapalat" w:hAnsi="GHEA Grapalat"/>
          <w:i/>
        </w:rPr>
        <w:t xml:space="preserve">-го дня с момента публикации данного объявления. При этом для получения приглашения в бумажном виде </w:t>
      </w:r>
      <w:r w:rsidRPr="00717AD3">
        <w:rPr>
          <w:rFonts w:ascii="GHEA Grapalat" w:hAnsi="GHEA Grapalat"/>
          <w:i/>
        </w:rPr>
        <w:lastRenderedPageBreak/>
        <w:t>клиенту необходимо подать письменное заявление. Клиент бесплатно предоставляет приглашение в бумажном виде в первый рабочий день после получения такого запроса.</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 xml:space="preserve">В случае поступления запроса на оформление приглашения в электронной форме заказчик безвозмездно обеспечивает оформление приглашения в электронной форме в течение рабочего дня, следующего за днем </w:t>
      </w:r>
      <w:r w:rsidRPr="00717AD3">
        <w:rPr>
          <w:rFonts w:ascii="Cambria Math" w:hAnsi="Cambria Math" w:cs="Cambria Math"/>
          <w:i/>
        </w:rPr>
        <w:t>​​</w:t>
      </w:r>
      <w:r w:rsidRPr="00717AD3">
        <w:rPr>
          <w:rFonts w:ascii="GHEA Grapalat" w:hAnsi="GHEA Grapalat" w:cs="GHEA Grapalat"/>
          <w:i/>
        </w:rPr>
        <w:t>получения</w:t>
      </w:r>
      <w:r w:rsidRPr="00717AD3">
        <w:rPr>
          <w:rFonts w:ascii="GHEA Grapalat" w:hAnsi="GHEA Grapalat"/>
          <w:i/>
        </w:rPr>
        <w:t xml:space="preserve"> </w:t>
      </w:r>
      <w:r w:rsidRPr="00717AD3">
        <w:rPr>
          <w:rFonts w:ascii="GHEA Grapalat" w:hAnsi="GHEA Grapalat" w:cs="GHEA Grapalat"/>
          <w:i/>
        </w:rPr>
        <w:t>заявки</w:t>
      </w:r>
      <w:r w:rsidRPr="00717AD3">
        <w:rPr>
          <w:rFonts w:ascii="GHEA Grapalat" w:hAnsi="GHEA Grapalat"/>
          <w:i/>
        </w:rPr>
        <w:t>.</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Неполучение приглашения не ограничивает права участника на участие в данной процедуре.</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Заявки на участие в данной процедуре необходимо подавать по адресу c. Адрес: Комната 20 административного здания, площадь Конституции 1, Раздан, в документальной форме до 915 7 числа со дня опубликования настоящего объявления.</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Помимо армянского, заявки также можно подавать на английском или русском языках.</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 xml:space="preserve">Заявки будут открыты в общине Раздан, с. Раздан, площадь Конституции 1, кабинет 20 административного здания, </w:t>
      </w:r>
      <w:r w:rsidR="00471F3C">
        <w:rPr>
          <w:rFonts w:ascii="GHEA Grapalat" w:hAnsi="GHEA Grapalat"/>
          <w:i/>
          <w:lang w:val="hy-AM"/>
        </w:rPr>
        <w:t>9</w:t>
      </w:r>
      <w:bookmarkStart w:id="0" w:name="_GoBack"/>
      <w:bookmarkEnd w:id="0"/>
      <w:r w:rsidRPr="00717AD3">
        <w:rPr>
          <w:rFonts w:ascii="GHEA Grapalat" w:hAnsi="GHEA Grapalat"/>
          <w:i/>
        </w:rPr>
        <w:t xml:space="preserve"> марта 2023 года в 915.</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Жалобы относительно этой процедуры следует подавать лицу, которое рассматривает жалобы, связанные с покупками: c. Ереван, ул. Мелик-Адамяна. 1 адрес. Обжалование осуществляется в порядке, указанном в объявлении о проведении настоящего конкурса. Для подачи жалобы требуется плата в размере 30 000 (тридцать тысяч) драмов РА, которая должна быть переведена на казначейский счет «900008000482», открытый на имя Министерства финансов Республики Армения.</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Для получения дополнительной информации об этом объявлении, пожалуйста, обращайтесь:</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Секретарь оценочной комиссии Кристине Багдасаряни</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 xml:space="preserve">                                                 Телефон: 060-40-70-21</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 xml:space="preserve">                                                  Электронная почта: </w:t>
      </w:r>
      <w:r w:rsidRPr="00717AD3">
        <w:rPr>
          <w:rFonts w:ascii="GHEA Grapalat" w:hAnsi="GHEA Grapalat"/>
          <w:i/>
        </w:rPr>
        <w:lastRenderedPageBreak/>
        <w:t>baghdasaryan_1978@mail.ru</w:t>
      </w:r>
    </w:p>
    <w:p w:rsidR="00717AD3" w:rsidRPr="00717AD3" w:rsidRDefault="00717AD3" w:rsidP="00717AD3">
      <w:pPr>
        <w:widowControl w:val="0"/>
        <w:spacing w:after="160" w:line="360" w:lineRule="auto"/>
        <w:ind w:firstLine="567"/>
        <w:contextualSpacing/>
        <w:jc w:val="right"/>
        <w:rPr>
          <w:rFonts w:ascii="GHEA Grapalat" w:hAnsi="GHEA Grapalat"/>
          <w:i/>
        </w:rPr>
      </w:pPr>
      <w:r w:rsidRPr="00717AD3">
        <w:rPr>
          <w:rFonts w:ascii="GHEA Grapalat" w:hAnsi="GHEA Grapalat"/>
          <w:i/>
        </w:rPr>
        <w:t xml:space="preserve">                                    </w:t>
      </w:r>
    </w:p>
    <w:p w:rsidR="00717AD3" w:rsidRPr="00717AD3" w:rsidRDefault="00717AD3" w:rsidP="00717AD3">
      <w:pPr>
        <w:widowControl w:val="0"/>
        <w:spacing w:after="160" w:line="360" w:lineRule="auto"/>
        <w:ind w:firstLine="567"/>
        <w:contextualSpacing/>
        <w:jc w:val="right"/>
        <w:rPr>
          <w:rFonts w:ascii="GHEA Grapalat" w:hAnsi="GHEA Grapalat"/>
          <w:i/>
        </w:rPr>
      </w:pPr>
    </w:p>
    <w:p w:rsidR="00717AD3" w:rsidRPr="00717AD3" w:rsidRDefault="00717AD3" w:rsidP="00717AD3">
      <w:pPr>
        <w:widowControl w:val="0"/>
        <w:spacing w:after="160" w:line="360" w:lineRule="auto"/>
        <w:ind w:firstLine="567"/>
        <w:contextualSpacing/>
        <w:jc w:val="right"/>
        <w:rPr>
          <w:rFonts w:ascii="GHEA Grapalat" w:hAnsi="GHEA Grapalat"/>
          <w:i/>
        </w:rPr>
      </w:pPr>
    </w:p>
    <w:p w:rsidR="00717AD3" w:rsidRPr="00717AD3" w:rsidRDefault="00717AD3" w:rsidP="00717AD3">
      <w:pPr>
        <w:widowControl w:val="0"/>
        <w:spacing w:after="160" w:line="360" w:lineRule="auto"/>
        <w:ind w:firstLine="567"/>
        <w:contextualSpacing/>
        <w:jc w:val="right"/>
        <w:rPr>
          <w:rFonts w:ascii="GHEA Grapalat" w:hAnsi="GHEA Grapalat"/>
          <w:i/>
        </w:rPr>
      </w:pPr>
    </w:p>
    <w:p w:rsidR="00717AD3" w:rsidRPr="00717AD3" w:rsidRDefault="00717AD3" w:rsidP="00717AD3">
      <w:pPr>
        <w:pStyle w:val="BodyText"/>
        <w:widowControl w:val="0"/>
        <w:spacing w:after="160"/>
        <w:ind w:right="-7" w:firstLine="567"/>
        <w:jc w:val="center"/>
        <w:rPr>
          <w:rFonts w:ascii="GHEA Grapalat" w:hAnsi="GHEA Grapalat"/>
          <w:i/>
        </w:rPr>
      </w:pPr>
      <w:r w:rsidRPr="00717AD3">
        <w:rPr>
          <w:rFonts w:ascii="GHEA Grapalat" w:hAnsi="GHEA Grapalat"/>
          <w:i/>
        </w:rPr>
        <w:t>Одобрено</w:t>
      </w:r>
    </w:p>
    <w:p w:rsidR="00717AD3" w:rsidRPr="00717AD3" w:rsidRDefault="00717AD3" w:rsidP="00717AD3">
      <w:pPr>
        <w:pStyle w:val="BodyText"/>
        <w:widowControl w:val="0"/>
        <w:spacing w:after="160"/>
        <w:ind w:right="-7" w:firstLine="567"/>
        <w:jc w:val="center"/>
        <w:rPr>
          <w:rFonts w:ascii="GHEA Grapalat" w:hAnsi="GHEA Grapalat"/>
          <w:i/>
        </w:rPr>
      </w:pPr>
      <w:r w:rsidRPr="00717AD3">
        <w:rPr>
          <w:rFonts w:ascii="GHEA Grapalat" w:hAnsi="GHEA Grapalat"/>
          <w:i/>
        </w:rPr>
        <w:t xml:space="preserve">                                                                                                       С кодом «HKL-GHAPZB-23/09».</w:t>
      </w:r>
    </w:p>
    <w:p w:rsidR="00717AD3" w:rsidRPr="00717AD3" w:rsidRDefault="00717AD3" w:rsidP="00717AD3">
      <w:pPr>
        <w:pStyle w:val="BodyText"/>
        <w:widowControl w:val="0"/>
        <w:spacing w:after="160"/>
        <w:ind w:right="-7" w:firstLine="567"/>
        <w:jc w:val="center"/>
        <w:rPr>
          <w:rFonts w:ascii="GHEA Grapalat" w:hAnsi="GHEA Grapalat"/>
          <w:i/>
        </w:rPr>
      </w:pPr>
      <w:r w:rsidRPr="00717AD3">
        <w:rPr>
          <w:rFonts w:ascii="GHEA Grapalat" w:hAnsi="GHEA Grapalat"/>
          <w:i/>
        </w:rPr>
        <w:t>Комитета по оценке запросов котировок</w:t>
      </w:r>
    </w:p>
    <w:p w:rsidR="00717AD3" w:rsidRPr="00717AD3" w:rsidRDefault="00717AD3" w:rsidP="00717AD3">
      <w:pPr>
        <w:pStyle w:val="BodyText"/>
        <w:widowControl w:val="0"/>
        <w:spacing w:after="160"/>
        <w:ind w:right="-7" w:firstLine="567"/>
        <w:jc w:val="center"/>
        <w:rPr>
          <w:rFonts w:ascii="GHEA Grapalat" w:hAnsi="GHEA Grapalat"/>
          <w:i/>
        </w:rPr>
      </w:pPr>
      <w:r w:rsidRPr="00717AD3">
        <w:rPr>
          <w:rFonts w:ascii="GHEA Grapalat" w:hAnsi="GHEA Grapalat"/>
          <w:i/>
        </w:rPr>
        <w:t>2023 Решением №1 от 28 февраля</w:t>
      </w:r>
    </w:p>
    <w:p w:rsidR="00717AD3" w:rsidRPr="00717AD3" w:rsidRDefault="00717AD3" w:rsidP="00717AD3">
      <w:pPr>
        <w:pStyle w:val="BodyText"/>
        <w:widowControl w:val="0"/>
        <w:spacing w:after="160"/>
        <w:ind w:right="-7" w:firstLine="567"/>
        <w:jc w:val="center"/>
        <w:rPr>
          <w:rFonts w:ascii="GHEA Grapalat" w:hAnsi="GHEA Grapalat"/>
          <w:i/>
        </w:rPr>
      </w:pPr>
    </w:p>
    <w:p w:rsidR="00717AD3" w:rsidRPr="00717AD3" w:rsidRDefault="00717AD3" w:rsidP="00717AD3">
      <w:pPr>
        <w:pStyle w:val="BodyText"/>
        <w:widowControl w:val="0"/>
        <w:spacing w:after="160"/>
        <w:ind w:right="-7" w:firstLine="567"/>
        <w:jc w:val="center"/>
        <w:rPr>
          <w:rFonts w:ascii="GHEA Grapalat" w:hAnsi="GHEA Grapalat"/>
          <w:i/>
        </w:rPr>
      </w:pPr>
    </w:p>
    <w:p w:rsidR="00717AD3" w:rsidRPr="00717AD3" w:rsidRDefault="00717AD3" w:rsidP="00717AD3">
      <w:pPr>
        <w:pStyle w:val="BodyText"/>
        <w:widowControl w:val="0"/>
        <w:spacing w:after="160"/>
        <w:ind w:right="-7" w:firstLine="567"/>
        <w:jc w:val="center"/>
        <w:rPr>
          <w:rFonts w:ascii="GHEA Grapalat" w:hAnsi="GHEA Grapalat"/>
          <w:i/>
        </w:rPr>
      </w:pPr>
    </w:p>
    <w:p w:rsidR="00717AD3" w:rsidRPr="00717AD3" w:rsidRDefault="00717AD3" w:rsidP="00717AD3">
      <w:pPr>
        <w:pStyle w:val="BodyText"/>
        <w:widowControl w:val="0"/>
        <w:spacing w:after="160"/>
        <w:ind w:right="-7" w:firstLine="567"/>
        <w:jc w:val="center"/>
        <w:rPr>
          <w:rFonts w:ascii="GHEA Grapalat" w:hAnsi="GHEA Grapalat"/>
          <w:i/>
        </w:rPr>
      </w:pPr>
    </w:p>
    <w:p w:rsidR="00717AD3" w:rsidRPr="00717AD3" w:rsidRDefault="00717AD3" w:rsidP="00717AD3">
      <w:pPr>
        <w:pStyle w:val="BodyText"/>
        <w:widowControl w:val="0"/>
        <w:spacing w:after="160"/>
        <w:ind w:right="-7" w:firstLine="567"/>
        <w:jc w:val="center"/>
        <w:rPr>
          <w:rFonts w:ascii="GHEA Grapalat" w:hAnsi="GHEA Grapalat"/>
          <w:i/>
        </w:rPr>
      </w:pPr>
    </w:p>
    <w:p w:rsidR="00717AD3" w:rsidRPr="00717AD3" w:rsidRDefault="00717AD3" w:rsidP="00717AD3">
      <w:pPr>
        <w:pStyle w:val="BodyText"/>
        <w:widowControl w:val="0"/>
        <w:spacing w:after="160"/>
        <w:ind w:right="-7" w:firstLine="567"/>
        <w:jc w:val="center"/>
        <w:rPr>
          <w:rFonts w:ascii="GHEA Grapalat" w:hAnsi="GHEA Grapalat"/>
          <w:i/>
        </w:rPr>
      </w:pPr>
      <w:r w:rsidRPr="00717AD3">
        <w:rPr>
          <w:rFonts w:ascii="GHEA Grapalat" w:hAnsi="GHEA Grapalat"/>
          <w:i/>
        </w:rPr>
        <w:t>ОБЪЕДИНЕНИЕ "АЗДАНКАЛУИС" ОБЩИНЫ АЗДАН, КОТАЙКСКИЙ РАЙОН, РА</w:t>
      </w:r>
    </w:p>
    <w:p w:rsidR="00717AD3" w:rsidRPr="00717AD3" w:rsidRDefault="00717AD3" w:rsidP="00717AD3">
      <w:pPr>
        <w:pStyle w:val="BodyText"/>
        <w:widowControl w:val="0"/>
        <w:spacing w:after="160"/>
        <w:ind w:right="-7" w:firstLine="567"/>
        <w:jc w:val="center"/>
        <w:rPr>
          <w:rFonts w:ascii="GHEA Grapalat" w:hAnsi="GHEA Grapalat"/>
          <w:i/>
        </w:rPr>
      </w:pPr>
      <w:r w:rsidRPr="00717AD3">
        <w:rPr>
          <w:rFonts w:ascii="GHEA Grapalat" w:hAnsi="GHEA Grapalat"/>
          <w:i/>
        </w:rPr>
        <w:t>ПРИГЛАШЕНИЕ:</w:t>
      </w:r>
    </w:p>
    <w:p w:rsidR="00717AD3" w:rsidRPr="00717AD3" w:rsidRDefault="00717AD3" w:rsidP="00717AD3">
      <w:pPr>
        <w:pStyle w:val="BodyText"/>
        <w:widowControl w:val="0"/>
        <w:spacing w:after="160"/>
        <w:ind w:right="-7" w:firstLine="567"/>
        <w:jc w:val="center"/>
        <w:rPr>
          <w:rFonts w:ascii="GHEA Grapalat" w:hAnsi="GHEA Grapalat"/>
          <w:i/>
        </w:rPr>
      </w:pPr>
    </w:p>
    <w:p w:rsidR="00717AD3" w:rsidRPr="00717AD3" w:rsidRDefault="00717AD3" w:rsidP="00717AD3">
      <w:pPr>
        <w:pStyle w:val="BodyText"/>
        <w:widowControl w:val="0"/>
        <w:spacing w:after="160"/>
        <w:ind w:right="-7" w:firstLine="567"/>
        <w:jc w:val="center"/>
        <w:rPr>
          <w:rFonts w:ascii="GHEA Grapalat" w:hAnsi="GHEA Grapalat"/>
          <w:i/>
        </w:rPr>
      </w:pPr>
    </w:p>
    <w:p w:rsidR="00717AD3" w:rsidRPr="00717AD3" w:rsidRDefault="00717AD3" w:rsidP="00717AD3">
      <w:pPr>
        <w:pStyle w:val="BodyText"/>
        <w:widowControl w:val="0"/>
        <w:spacing w:after="160"/>
        <w:ind w:right="-7" w:firstLine="567"/>
        <w:jc w:val="center"/>
        <w:rPr>
          <w:rFonts w:ascii="GHEA Grapalat" w:hAnsi="GHEA Grapalat"/>
          <w:i/>
        </w:rPr>
      </w:pPr>
      <w:r w:rsidRPr="00717AD3">
        <w:rPr>
          <w:rFonts w:ascii="GHEA Grapalat" w:hAnsi="GHEA Grapalat"/>
          <w:i/>
        </w:rPr>
        <w:t>"ХАЗДАНКАЛУИС" АО ОБЩИНЫ АЗДАН, КОТАЙКСКАЯ ОБЛАСТЬ, РА</w:t>
      </w:r>
    </w:p>
    <w:p w:rsidR="00717AD3" w:rsidRPr="00717AD3" w:rsidRDefault="00717AD3" w:rsidP="00717AD3">
      <w:pPr>
        <w:pStyle w:val="BodyText"/>
        <w:widowControl w:val="0"/>
        <w:spacing w:after="160"/>
        <w:ind w:right="-7" w:firstLine="567"/>
        <w:jc w:val="center"/>
        <w:rPr>
          <w:rFonts w:ascii="GHEA Grapalat" w:hAnsi="GHEA Grapalat"/>
          <w:i/>
        </w:rPr>
      </w:pPr>
      <w:r w:rsidRPr="00717AD3">
        <w:rPr>
          <w:rFonts w:ascii="GHEA Grapalat" w:hAnsi="GHEA Grapalat"/>
          <w:i/>
        </w:rPr>
        <w:t xml:space="preserve">     ЗАПРОС ЦЕНОВ ДЛЯ НУЖД В ЦЕЛЯХ ЗАКУПКИ СТРОИТЕЛЬНЫХ ТОВАРОВ</w:t>
      </w:r>
    </w:p>
    <w:p w:rsidR="00CE0D95" w:rsidRPr="009044F1" w:rsidRDefault="00717AD3" w:rsidP="00717AD3">
      <w:pPr>
        <w:pStyle w:val="BodyText"/>
        <w:widowControl w:val="0"/>
        <w:spacing w:after="160"/>
        <w:ind w:right="-7" w:firstLine="567"/>
        <w:jc w:val="center"/>
        <w:rPr>
          <w:rFonts w:ascii="GHEA Grapalat" w:hAnsi="GHEA Grapalat"/>
        </w:rPr>
      </w:pPr>
      <w:r w:rsidRPr="00717AD3">
        <w:rPr>
          <w:rFonts w:ascii="GHEA Grapalat" w:hAnsi="GHEA Grapalat"/>
          <w:i/>
        </w:rPr>
        <w:t>Odobreno</w:t>
      </w: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 xml:space="preserve"> </w:t>
      </w:r>
    </w:p>
    <w:p w:rsidR="00717AD3" w:rsidRPr="00717AD3" w:rsidRDefault="00717AD3" w:rsidP="00717AD3">
      <w:pPr>
        <w:widowControl w:val="0"/>
        <w:spacing w:after="160"/>
        <w:jc w:val="center"/>
        <w:rPr>
          <w:rFonts w:ascii="GHEA Grapalat" w:hAnsi="GHEA Grapalat"/>
          <w:b/>
        </w:rPr>
      </w:pPr>
      <w:r w:rsidRPr="00717AD3">
        <w:rPr>
          <w:rFonts w:ascii="GHEA Grapalat" w:hAnsi="GHEA Grapalat"/>
          <w:b/>
        </w:rPr>
        <w:t>СОДЕРЖАНИЕ</w:t>
      </w:r>
    </w:p>
    <w:p w:rsidR="00717AD3" w:rsidRPr="00717AD3" w:rsidRDefault="00717AD3" w:rsidP="00717AD3">
      <w:pPr>
        <w:widowControl w:val="0"/>
        <w:spacing w:after="160"/>
        <w:jc w:val="center"/>
        <w:rPr>
          <w:rFonts w:ascii="GHEA Grapalat" w:hAnsi="GHEA Grapalat"/>
          <w:b/>
        </w:rPr>
      </w:pPr>
    </w:p>
    <w:p w:rsidR="00717AD3" w:rsidRPr="00717AD3" w:rsidRDefault="00717AD3" w:rsidP="00717AD3">
      <w:pPr>
        <w:widowControl w:val="0"/>
        <w:spacing w:after="160"/>
        <w:jc w:val="center"/>
        <w:rPr>
          <w:rFonts w:ascii="GHEA Grapalat" w:hAnsi="GHEA Grapalat"/>
          <w:b/>
        </w:rPr>
      </w:pPr>
      <w:r w:rsidRPr="00717AD3">
        <w:rPr>
          <w:rFonts w:ascii="GHEA Grapalat" w:hAnsi="GHEA Grapalat"/>
          <w:b/>
        </w:rPr>
        <w:t>"ХАЗДАНКАЛУИС" АО ОБЩИНЫ АЗДАН, КОТАЙКСКАЯ ОБЛАСТЬ, РА</w:t>
      </w:r>
    </w:p>
    <w:p w:rsidR="00717AD3" w:rsidRDefault="00717AD3" w:rsidP="00717AD3">
      <w:pPr>
        <w:widowControl w:val="0"/>
        <w:spacing w:after="160"/>
        <w:jc w:val="center"/>
        <w:rPr>
          <w:rFonts w:ascii="GHEA Grapalat" w:hAnsi="GHEA Grapalat"/>
          <w:b/>
          <w:lang w:val="hy-AM"/>
        </w:rPr>
      </w:pPr>
      <w:r w:rsidRPr="00717AD3">
        <w:rPr>
          <w:rFonts w:ascii="GHEA Grapalat" w:hAnsi="GHEA Grapalat"/>
          <w:b/>
        </w:rPr>
        <w:t>ЗАПРОС ЦЕНОВ ДЛЯ НУЖД В ЦЕЛЯХ ЗАКУПКИ СТРОИТЕЛЬНЫХ ТОВАРОВ</w:t>
      </w:r>
    </w:p>
    <w:p w:rsidR="00717AD3" w:rsidRDefault="00717AD3" w:rsidP="00717AD3">
      <w:pPr>
        <w:widowControl w:val="0"/>
        <w:spacing w:after="160"/>
        <w:jc w:val="center"/>
        <w:rPr>
          <w:rFonts w:ascii="GHEA Grapalat" w:hAnsi="GHEA Grapalat"/>
          <w:b/>
          <w:lang w:val="hy-AM"/>
        </w:rPr>
      </w:pPr>
    </w:p>
    <w:p w:rsidR="00096865" w:rsidRPr="00717AD3" w:rsidRDefault="00096865" w:rsidP="00717AD3">
      <w:pPr>
        <w:widowControl w:val="0"/>
        <w:spacing w:after="160"/>
        <w:jc w:val="center"/>
        <w:rPr>
          <w:rFonts w:ascii="GHEA Grapalat" w:hAnsi="GHEA Grapalat"/>
          <w:b/>
        </w:rPr>
      </w:pPr>
      <w:r w:rsidRPr="00717AD3">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lastRenderedPageBreak/>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 об открытом конкурсе, проводимом под кодом ---BMAPDzB---/---</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972"/>
        <w:gridCol w:w="5732"/>
      </w:tblGrid>
      <w:tr w:rsidR="00AD432A" w:rsidRPr="009044F1" w:rsidTr="00717AD3">
        <w:trPr>
          <w:jc w:val="center"/>
        </w:trPr>
        <w:tc>
          <w:tcPr>
            <w:tcW w:w="3502" w:type="dxa"/>
            <w:gridSpan w:val="2"/>
            <w:vAlign w:val="center"/>
          </w:tcPr>
          <w:p w:rsidR="00AD432A" w:rsidRPr="00717AD3" w:rsidRDefault="00AD432A" w:rsidP="00B46D58">
            <w:pPr>
              <w:pStyle w:val="BodyTextIndent2"/>
              <w:widowControl w:val="0"/>
              <w:spacing w:after="120" w:line="240" w:lineRule="auto"/>
              <w:ind w:firstLine="0"/>
              <w:jc w:val="center"/>
              <w:rPr>
                <w:rFonts w:ascii="GHEA Grapalat" w:hAnsi="GHEA Grapalat"/>
                <w:b/>
                <w:sz w:val="24"/>
                <w:szCs w:val="24"/>
              </w:rPr>
            </w:pPr>
            <w:r w:rsidRPr="00717AD3">
              <w:rPr>
                <w:rFonts w:ascii="GHEA Grapalat" w:hAnsi="GHEA Grapalat"/>
                <w:b/>
                <w:sz w:val="24"/>
                <w:szCs w:val="24"/>
              </w:rPr>
              <w:t>Лотов</w:t>
            </w:r>
          </w:p>
        </w:tc>
        <w:tc>
          <w:tcPr>
            <w:tcW w:w="5732" w:type="dxa"/>
            <w:vMerge w:val="restart"/>
            <w:vAlign w:val="center"/>
          </w:tcPr>
          <w:p w:rsidR="00AD432A" w:rsidRPr="00717AD3" w:rsidRDefault="00AD432A" w:rsidP="00B46D58">
            <w:pPr>
              <w:pStyle w:val="BodyTextIndent2"/>
              <w:widowControl w:val="0"/>
              <w:spacing w:after="120" w:line="240" w:lineRule="auto"/>
              <w:ind w:firstLine="0"/>
              <w:jc w:val="center"/>
              <w:rPr>
                <w:rFonts w:ascii="GHEA Grapalat" w:hAnsi="GHEA Grapalat"/>
                <w:b/>
                <w:sz w:val="24"/>
                <w:szCs w:val="24"/>
              </w:rPr>
            </w:pPr>
            <w:r w:rsidRPr="00717AD3">
              <w:rPr>
                <w:rFonts w:ascii="GHEA Grapalat" w:hAnsi="GHEA Grapalat"/>
                <w:b/>
                <w:sz w:val="24"/>
                <w:szCs w:val="24"/>
              </w:rPr>
              <w:t>Наименование лота</w:t>
            </w:r>
          </w:p>
        </w:tc>
      </w:tr>
      <w:tr w:rsidR="00AD432A" w:rsidRPr="009044F1" w:rsidTr="00717AD3">
        <w:trPr>
          <w:jc w:val="center"/>
        </w:trPr>
        <w:tc>
          <w:tcPr>
            <w:tcW w:w="1530" w:type="dxa"/>
            <w:vAlign w:val="center"/>
          </w:tcPr>
          <w:p w:rsidR="00AD432A" w:rsidRPr="00717AD3" w:rsidRDefault="00AD432A" w:rsidP="00B46D58">
            <w:pPr>
              <w:pStyle w:val="BodyTextIndent2"/>
              <w:widowControl w:val="0"/>
              <w:spacing w:after="120" w:line="240" w:lineRule="auto"/>
              <w:ind w:firstLine="0"/>
              <w:jc w:val="center"/>
              <w:rPr>
                <w:rFonts w:ascii="GHEA Grapalat" w:hAnsi="GHEA Grapalat"/>
                <w:sz w:val="24"/>
                <w:szCs w:val="24"/>
              </w:rPr>
            </w:pPr>
            <w:r w:rsidRPr="00717AD3">
              <w:rPr>
                <w:rFonts w:ascii="GHEA Grapalat" w:hAnsi="GHEA Grapalat"/>
                <w:b/>
                <w:sz w:val="24"/>
                <w:szCs w:val="24"/>
              </w:rPr>
              <w:t>Номера</w:t>
            </w:r>
          </w:p>
        </w:tc>
        <w:tc>
          <w:tcPr>
            <w:tcW w:w="1972" w:type="dxa"/>
            <w:vAlign w:val="center"/>
          </w:tcPr>
          <w:p w:rsidR="00AD432A" w:rsidRPr="00717AD3" w:rsidRDefault="00C53648" w:rsidP="00B46D58">
            <w:pPr>
              <w:pStyle w:val="BodyTextIndent2"/>
              <w:widowControl w:val="0"/>
              <w:spacing w:after="120" w:line="240" w:lineRule="auto"/>
              <w:ind w:firstLine="0"/>
              <w:jc w:val="center"/>
              <w:rPr>
                <w:rFonts w:ascii="GHEA Grapalat" w:hAnsi="GHEA Grapalat"/>
                <w:b/>
                <w:sz w:val="24"/>
                <w:szCs w:val="24"/>
              </w:rPr>
            </w:pPr>
            <w:r w:rsidRPr="00717AD3">
              <w:rPr>
                <w:rFonts w:ascii="GHEA Grapalat" w:hAnsi="GHEA Grapalat"/>
                <w:b/>
                <w:sz w:val="24"/>
                <w:szCs w:val="24"/>
              </w:rPr>
              <w:t>Цена закупки</w:t>
            </w:r>
          </w:p>
        </w:tc>
        <w:tc>
          <w:tcPr>
            <w:tcW w:w="5732" w:type="dxa"/>
            <w:vMerge/>
            <w:vAlign w:val="center"/>
          </w:tcPr>
          <w:p w:rsidR="00AD432A" w:rsidRPr="00717AD3" w:rsidRDefault="00AD432A" w:rsidP="00B46D58">
            <w:pPr>
              <w:pStyle w:val="BodyTextIndent2"/>
              <w:widowControl w:val="0"/>
              <w:spacing w:after="120" w:line="240" w:lineRule="auto"/>
              <w:ind w:firstLine="0"/>
              <w:rPr>
                <w:rFonts w:ascii="GHEA Grapalat" w:hAnsi="GHEA Grapalat"/>
                <w:b/>
                <w:sz w:val="24"/>
                <w:szCs w:val="24"/>
              </w:rPr>
            </w:pP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rPr>
            </w:pPr>
            <w:r w:rsidRPr="00717AD3">
              <w:rPr>
                <w:rFonts w:ascii="GHEA Grapalat" w:hAnsi="GHEA Grapalat"/>
                <w:b/>
                <w:sz w:val="22"/>
                <w:szCs w:val="22"/>
              </w:rPr>
              <w:t>1</w:t>
            </w:r>
          </w:p>
        </w:tc>
        <w:tc>
          <w:tcPr>
            <w:tcW w:w="1972"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165 000</w:t>
            </w:r>
          </w:p>
          <w:p w:rsidR="00717AD3" w:rsidRPr="00717AD3" w:rsidRDefault="00717AD3" w:rsidP="00424B6A">
            <w:pPr>
              <w:jc w:val="center"/>
              <w:rPr>
                <w:rFonts w:ascii="GHEA Grapalat" w:hAnsi="GHEA Grapalat"/>
                <w:b/>
                <w:sz w:val="22"/>
                <w:szCs w:val="22"/>
              </w:rPr>
            </w:pP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Кабель АПВ 6:</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2</w:t>
            </w:r>
          </w:p>
        </w:tc>
        <w:tc>
          <w:tcPr>
            <w:tcW w:w="1972" w:type="dxa"/>
            <w:vAlign w:val="center"/>
          </w:tcPr>
          <w:p w:rsidR="00717AD3" w:rsidRPr="00717AD3" w:rsidRDefault="00717AD3" w:rsidP="00424B6A">
            <w:pPr>
              <w:jc w:val="center"/>
              <w:rPr>
                <w:rFonts w:ascii="GHEA Grapalat" w:hAnsi="GHEA Grapalat"/>
                <w:b/>
                <w:sz w:val="22"/>
                <w:szCs w:val="22"/>
                <w:lang w:val="hy-AM"/>
              </w:rPr>
            </w:pPr>
            <w:r w:rsidRPr="00717AD3">
              <w:rPr>
                <w:rFonts w:ascii="GHEA Grapalat" w:hAnsi="GHEA Grapalat"/>
                <w:b/>
                <w:sz w:val="22"/>
                <w:szCs w:val="22"/>
                <w:lang w:val="hy-AM"/>
              </w:rPr>
              <w:t>800000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Кабель АПВ 10:00</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3</w:t>
            </w:r>
          </w:p>
        </w:tc>
        <w:tc>
          <w:tcPr>
            <w:tcW w:w="1972" w:type="dxa"/>
            <w:vAlign w:val="center"/>
          </w:tcPr>
          <w:p w:rsidR="00717AD3" w:rsidRPr="00717AD3" w:rsidRDefault="00717AD3" w:rsidP="00424B6A">
            <w:pPr>
              <w:jc w:val="center"/>
              <w:rPr>
                <w:rFonts w:ascii="GHEA Grapalat" w:hAnsi="GHEA Grapalat" w:cs="GHEA Grapalat"/>
                <w:b/>
                <w:color w:val="000000"/>
                <w:sz w:val="22"/>
                <w:szCs w:val="22"/>
                <w:lang w:val="pt-BR"/>
              </w:rPr>
            </w:pPr>
            <w:r w:rsidRPr="00717AD3">
              <w:rPr>
                <w:rFonts w:ascii="GHEA Grapalat" w:hAnsi="GHEA Grapalat"/>
                <w:b/>
                <w:sz w:val="22"/>
                <w:szCs w:val="22"/>
                <w:lang w:val="pt-BR"/>
              </w:rPr>
              <w:t>1 100 000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Кабель АПВ 16:00</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4</w:t>
            </w:r>
          </w:p>
        </w:tc>
        <w:tc>
          <w:tcPr>
            <w:tcW w:w="1972" w:type="dxa"/>
            <w:vAlign w:val="center"/>
          </w:tcPr>
          <w:p w:rsidR="00717AD3" w:rsidRPr="00717AD3" w:rsidRDefault="00717AD3" w:rsidP="00424B6A">
            <w:pPr>
              <w:jc w:val="center"/>
              <w:rPr>
                <w:rFonts w:ascii="GHEA Grapalat" w:hAnsi="GHEA Grapalat"/>
                <w:b/>
                <w:sz w:val="22"/>
                <w:szCs w:val="22"/>
                <w:lang w:val="hy-AM"/>
              </w:rPr>
            </w:pPr>
            <w:r w:rsidRPr="00717AD3">
              <w:rPr>
                <w:rFonts w:ascii="GHEA Grapalat" w:hAnsi="GHEA Grapalat"/>
                <w:b/>
                <w:sz w:val="22"/>
                <w:szCs w:val="22"/>
                <w:lang w:val="hy-AM"/>
              </w:rPr>
              <w:t>1220000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Металлический коготь</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5</w:t>
            </w:r>
          </w:p>
        </w:tc>
        <w:tc>
          <w:tcPr>
            <w:tcW w:w="1972" w:type="dxa"/>
            <w:vAlign w:val="center"/>
          </w:tcPr>
          <w:p w:rsidR="00717AD3" w:rsidRPr="00717AD3" w:rsidRDefault="00717AD3" w:rsidP="00424B6A">
            <w:pPr>
              <w:jc w:val="center"/>
              <w:rPr>
                <w:rFonts w:ascii="GHEA Grapalat" w:hAnsi="GHEA Grapalat"/>
                <w:b/>
                <w:sz w:val="22"/>
                <w:szCs w:val="22"/>
                <w:lang w:val="hy-AM"/>
              </w:rPr>
            </w:pPr>
            <w:r w:rsidRPr="00717AD3">
              <w:rPr>
                <w:rFonts w:ascii="GHEA Grapalat" w:hAnsi="GHEA Grapalat"/>
                <w:b/>
                <w:sz w:val="22"/>
                <w:szCs w:val="22"/>
                <w:lang w:val="hy-AM"/>
              </w:rPr>
              <w:t>150000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Металлическая труба</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6</w:t>
            </w:r>
          </w:p>
        </w:tc>
        <w:tc>
          <w:tcPr>
            <w:tcW w:w="1972" w:type="dxa"/>
            <w:vAlign w:val="center"/>
          </w:tcPr>
          <w:p w:rsidR="00717AD3" w:rsidRPr="00717AD3" w:rsidRDefault="00717AD3" w:rsidP="00424B6A">
            <w:pPr>
              <w:jc w:val="center"/>
              <w:rPr>
                <w:rFonts w:ascii="GHEA Grapalat" w:hAnsi="GHEA Grapalat"/>
                <w:b/>
                <w:sz w:val="22"/>
                <w:szCs w:val="22"/>
                <w:lang w:val="hy-AM"/>
              </w:rPr>
            </w:pPr>
            <w:r w:rsidRPr="00717AD3">
              <w:rPr>
                <w:rFonts w:ascii="GHEA Grapalat" w:hAnsi="GHEA Grapalat"/>
                <w:b/>
                <w:sz w:val="22"/>
                <w:szCs w:val="22"/>
                <w:lang w:val="hy-AM"/>
              </w:rPr>
              <w:t>175000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Металлическая труба</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7</w:t>
            </w:r>
          </w:p>
        </w:tc>
        <w:tc>
          <w:tcPr>
            <w:tcW w:w="1972" w:type="dxa"/>
            <w:vAlign w:val="center"/>
          </w:tcPr>
          <w:p w:rsidR="00717AD3" w:rsidRPr="00717AD3" w:rsidRDefault="00717AD3" w:rsidP="00424B6A">
            <w:pPr>
              <w:jc w:val="center"/>
              <w:rPr>
                <w:rFonts w:ascii="GHEA Grapalat" w:hAnsi="GHEA Grapalat"/>
                <w:b/>
                <w:sz w:val="22"/>
                <w:szCs w:val="22"/>
                <w:lang w:val="hy-AM"/>
              </w:rPr>
            </w:pPr>
            <w:r w:rsidRPr="00717AD3">
              <w:rPr>
                <w:rFonts w:ascii="GHEA Grapalat" w:hAnsi="GHEA Grapalat"/>
                <w:b/>
                <w:sz w:val="22"/>
                <w:szCs w:val="22"/>
                <w:lang w:val="hy-AM"/>
              </w:rPr>
              <w:t>700000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Металлическая труба</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8</w:t>
            </w:r>
          </w:p>
        </w:tc>
        <w:tc>
          <w:tcPr>
            <w:tcW w:w="1972" w:type="dxa"/>
            <w:vAlign w:val="center"/>
          </w:tcPr>
          <w:p w:rsidR="00717AD3" w:rsidRPr="00717AD3" w:rsidRDefault="00717AD3" w:rsidP="00424B6A">
            <w:pPr>
              <w:jc w:val="center"/>
              <w:rPr>
                <w:rFonts w:ascii="GHEA Grapalat" w:hAnsi="GHEA Grapalat"/>
                <w:b/>
                <w:sz w:val="22"/>
                <w:szCs w:val="22"/>
                <w:lang w:val="hy-AM"/>
              </w:rPr>
            </w:pPr>
            <w:r w:rsidRPr="00717AD3">
              <w:rPr>
                <w:rFonts w:ascii="GHEA Grapalat" w:hAnsi="GHEA Grapalat"/>
                <w:b/>
                <w:sz w:val="22"/>
                <w:szCs w:val="22"/>
                <w:lang w:val="hy-AM"/>
              </w:rPr>
              <w:t>680000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Металлическая труба</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9</w:t>
            </w:r>
          </w:p>
        </w:tc>
        <w:tc>
          <w:tcPr>
            <w:tcW w:w="1972" w:type="dxa"/>
            <w:vAlign w:val="center"/>
          </w:tcPr>
          <w:p w:rsidR="00717AD3" w:rsidRPr="00717AD3" w:rsidRDefault="00717AD3" w:rsidP="00424B6A">
            <w:pPr>
              <w:jc w:val="center"/>
              <w:rPr>
                <w:rFonts w:ascii="GHEA Grapalat" w:hAnsi="GHEA Grapalat"/>
                <w:b/>
                <w:sz w:val="22"/>
                <w:szCs w:val="22"/>
                <w:lang w:val="hy-AM"/>
              </w:rPr>
            </w:pPr>
            <w:r w:rsidRPr="00717AD3">
              <w:rPr>
                <w:rFonts w:ascii="GHEA Grapalat" w:hAnsi="GHEA Grapalat"/>
                <w:b/>
                <w:sz w:val="22"/>
                <w:szCs w:val="22"/>
                <w:lang w:val="hy-AM"/>
              </w:rPr>
              <w:t>30000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Проволока медная</w:t>
            </w:r>
          </w:p>
        </w:tc>
      </w:tr>
      <w:tr w:rsidR="00717AD3" w:rsidRPr="009044F1" w:rsidTr="00717AD3">
        <w:trPr>
          <w:jc w:val="center"/>
        </w:trPr>
        <w:tc>
          <w:tcPr>
            <w:tcW w:w="1530" w:type="dxa"/>
            <w:vAlign w:val="center"/>
          </w:tcPr>
          <w:p w:rsidR="00717AD3" w:rsidRPr="00717AD3" w:rsidRDefault="00717AD3" w:rsidP="00424B6A">
            <w:pPr>
              <w:jc w:val="center"/>
              <w:rPr>
                <w:rFonts w:ascii="GHEA Grapalat" w:hAnsi="GHEA Grapalat"/>
                <w:b/>
                <w:sz w:val="22"/>
                <w:szCs w:val="22"/>
                <w:lang w:val="pt-BR"/>
              </w:rPr>
            </w:pPr>
            <w:r w:rsidRPr="00717AD3">
              <w:rPr>
                <w:rFonts w:ascii="GHEA Grapalat" w:hAnsi="GHEA Grapalat"/>
                <w:b/>
                <w:sz w:val="22"/>
                <w:szCs w:val="22"/>
                <w:lang w:val="pt-BR"/>
              </w:rPr>
              <w:t>10</w:t>
            </w:r>
          </w:p>
        </w:tc>
        <w:tc>
          <w:tcPr>
            <w:tcW w:w="1972" w:type="dxa"/>
            <w:vAlign w:val="center"/>
          </w:tcPr>
          <w:p w:rsidR="00717AD3" w:rsidRPr="00717AD3" w:rsidRDefault="00717AD3" w:rsidP="00424B6A">
            <w:pPr>
              <w:jc w:val="center"/>
              <w:rPr>
                <w:rFonts w:ascii="GHEA Grapalat" w:hAnsi="GHEA Grapalat"/>
                <w:b/>
                <w:sz w:val="22"/>
                <w:szCs w:val="22"/>
                <w:lang w:val="hy-AM"/>
              </w:rPr>
            </w:pPr>
            <w:r w:rsidRPr="00717AD3">
              <w:rPr>
                <w:rFonts w:ascii="GHEA Grapalat" w:hAnsi="GHEA Grapalat"/>
                <w:b/>
                <w:sz w:val="22"/>
                <w:szCs w:val="22"/>
                <w:lang w:val="hy-AM"/>
              </w:rPr>
              <w:t>60000</w:t>
            </w:r>
          </w:p>
        </w:tc>
        <w:tc>
          <w:tcPr>
            <w:tcW w:w="5732" w:type="dxa"/>
          </w:tcPr>
          <w:p w:rsidR="00717AD3" w:rsidRPr="00717AD3" w:rsidRDefault="00717AD3" w:rsidP="00D50352">
            <w:pPr>
              <w:rPr>
                <w:rFonts w:ascii="GHEA Grapalat" w:hAnsi="GHEA Grapalat"/>
                <w:b/>
                <w:sz w:val="22"/>
                <w:szCs w:val="22"/>
              </w:rPr>
            </w:pPr>
            <w:r w:rsidRPr="00717AD3">
              <w:rPr>
                <w:rFonts w:ascii="GHEA Grapalat" w:hAnsi="GHEA Grapalat"/>
                <w:b/>
                <w:sz w:val="22"/>
                <w:szCs w:val="22"/>
              </w:rPr>
              <w:t>Проволока медная</w:t>
            </w:r>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w:t>
      </w:r>
      <w:r w:rsidR="00CB2FE2">
        <w:rPr>
          <w:rFonts w:ascii="GHEA Grapalat" w:hAnsi="GHEA Grapalat"/>
        </w:rPr>
        <w:lastRenderedPageBreak/>
        <w:t>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9044F1">
        <w:rPr>
          <w:rFonts w:ascii="GHEA Grapalat" w:hAnsi="GHEA Grapalat"/>
        </w:rPr>
        <w:lastRenderedPageBreak/>
        <w:t>(консорциумом).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w:t>
      </w:r>
      <w:r w:rsidRPr="009044F1">
        <w:rPr>
          <w:rFonts w:ascii="GHEA Grapalat" w:hAnsi="GHEA Grapalat"/>
          <w:color w:val="000000"/>
        </w:rPr>
        <w:lastRenderedPageBreak/>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w:t>
      </w:r>
      <w:r w:rsidRPr="009044F1">
        <w:rPr>
          <w:rFonts w:ascii="GHEA Grapalat" w:hAnsi="GHEA Grapalat"/>
        </w:rPr>
        <w:lastRenderedPageBreak/>
        <w:t xml:space="preserve">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w:t>
      </w:r>
      <w:r w:rsidR="00F9791A" w:rsidRPr="00F9791A">
        <w:rPr>
          <w:rFonts w:ascii="GHEA Grapalat" w:hAnsi="GHEA Grapalat"/>
          <w:lang w:val="hy-AM"/>
        </w:rPr>
        <w:lastRenderedPageBreak/>
        <w:t>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агентского договора и данные лица, являющегося стороной </w:t>
      </w:r>
      <w:r w:rsidR="003E3FD0" w:rsidRPr="009044F1">
        <w:rPr>
          <w:rFonts w:ascii="GHEA Grapalat" w:hAnsi="GHEA Grapalat"/>
          <w:sz w:val="24"/>
          <w:szCs w:val="24"/>
        </w:rPr>
        <w:lastRenderedPageBreak/>
        <w:t>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есть несоответствие, однако общая сумма какой-либо из сумм, указанных прописью или цифрами, </w:t>
      </w:r>
      <w:r w:rsidRPr="009044F1">
        <w:rPr>
          <w:rFonts w:ascii="GHEA Grapalat" w:hAnsi="GHEA Grapalat"/>
          <w:sz w:val="24"/>
          <w:szCs w:val="24"/>
        </w:rPr>
        <w:lastRenderedPageBreak/>
        <w:t>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w:t>
      </w:r>
      <w:r w:rsidRPr="009044F1">
        <w:rPr>
          <w:rFonts w:ascii="GHEA Grapalat" w:hAnsi="GHEA Grapalat"/>
        </w:rPr>
        <w:lastRenderedPageBreak/>
        <w:t>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дней со дня подачи заявки.</w:t>
      </w:r>
      <w:r w:rsidR="00CD5802" w:rsidRPr="00CD5802">
        <w:rPr>
          <w:rFonts w:ascii="GHEA Grapalat" w:hAnsi="GHEA Grapalat"/>
          <w:vertAlign w:val="superscript"/>
        </w:rPr>
        <w:t>9.2</w:t>
      </w:r>
      <w:r w:rsidR="006F5184" w:rsidRPr="009044F1">
        <w:rPr>
          <w:rFonts w:ascii="GHEA Grapalat" w:hAnsi="GHEA Grapalat"/>
        </w:rPr>
        <w:t xml:space="preserve"> </w:t>
      </w:r>
    </w:p>
    <w:p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7"/>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5"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w:t>
      </w:r>
      <w:r w:rsidRPr="009044F1">
        <w:rPr>
          <w:rFonts w:ascii="GHEA Grapalat" w:hAnsi="GHEA Grapalat"/>
          <w:sz w:val="24"/>
          <w:szCs w:val="24"/>
        </w:rPr>
        <w:lastRenderedPageBreak/>
        <w:t xml:space="preserve">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9B6D58" w:rsidRPr="009044F1" w:rsidDel="00AE108B" w:rsidRDefault="009B6D58" w:rsidP="00B46D58">
      <w:pPr>
        <w:pStyle w:val="norm"/>
        <w:widowControl w:val="0"/>
        <w:tabs>
          <w:tab w:val="left" w:pos="1134"/>
        </w:tabs>
        <w:spacing w:after="160" w:line="240" w:lineRule="auto"/>
        <w:ind w:firstLine="567"/>
        <w:rPr>
          <w:del w:id="7" w:author="Vardan" w:date="2022-10-29T23:58:00Z"/>
          <w:rFonts w:ascii="GHEA Grapalat" w:hAnsi="GHEA Grapalat" w:cs="Sylfaen"/>
          <w:sz w:val="24"/>
          <w:szCs w:val="24"/>
        </w:rPr>
      </w:pP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 xml:space="preserve">препятствуя </w:t>
      </w:r>
      <w:r w:rsidRPr="009044F1">
        <w:rPr>
          <w:rFonts w:ascii="GHEA Grapalat" w:hAnsi="GHEA Grapalat"/>
        </w:rPr>
        <w:lastRenderedPageBreak/>
        <w:t>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8" w:author="Vardan" w:date="2022-10-30T00:00:00Z"/>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w:t>
      </w:r>
      <w:r w:rsidR="00C20AD3" w:rsidRPr="00637CD2">
        <w:rPr>
          <w:rFonts w:ascii="GHEA Grapalat" w:hAnsi="GHEA Grapalat" w:cs="Sylfaen"/>
        </w:rPr>
        <w:lastRenderedPageBreak/>
        <w:t>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w:t>
      </w:r>
      <w:r w:rsidRPr="009044F1">
        <w:rPr>
          <w:rFonts w:ascii="GHEA Grapalat" w:hAnsi="GHEA Grapalat"/>
          <w:sz w:val="24"/>
          <w:szCs w:val="24"/>
        </w:rPr>
        <w:lastRenderedPageBreak/>
        <w:t>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9"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9"/>
        <w:t>12</w:t>
      </w:r>
      <w:r w:rsidR="00A6609C" w:rsidRPr="0027573B">
        <w:rPr>
          <w:rFonts w:ascii="GHEA Grapalat" w:hAnsi="GHEA Grapalat"/>
        </w:rPr>
        <w:t xml:space="preserve"> </w:t>
      </w:r>
      <w:r w:rsidR="00853CBA" w:rsidRPr="0027573B">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10"/>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717AD3">
      <w:pPr>
        <w:pStyle w:val="BodyTextIndent3"/>
        <w:widowControl w:val="0"/>
        <w:spacing w:after="160" w:line="240" w:lineRule="auto"/>
        <w:jc w:val="right"/>
        <w:rPr>
          <w:rFonts w:ascii="GHEA Grapalat" w:hAnsi="GHEA Grapalat" w:cs="Sylfaen"/>
          <w:b/>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717AD3" w:rsidRPr="009E3CE1">
        <w:rPr>
          <w:rFonts w:ascii="GHEA Grapalat" w:hAnsi="GHEA Grapalat"/>
          <w:b/>
          <w:color w:val="000000"/>
          <w:lang w:val="es-ES"/>
        </w:rPr>
        <w:t>«</w:t>
      </w:r>
      <w:r w:rsidR="00717AD3" w:rsidRPr="009E3CE1">
        <w:rPr>
          <w:rFonts w:ascii="GHEA Grapalat" w:hAnsi="GHEA Grapalat"/>
          <w:b/>
          <w:color w:val="000000"/>
          <w:lang w:val="hy-AM"/>
        </w:rPr>
        <w:t>ՀՔԼ-ԳՀԱՊՁԲ-</w:t>
      </w:r>
      <w:r w:rsidR="00717AD3" w:rsidRPr="00702E3D">
        <w:rPr>
          <w:rFonts w:ascii="GHEA Grapalat" w:hAnsi="GHEA Grapalat"/>
          <w:b/>
          <w:color w:val="000000"/>
          <w:lang w:val="hy-AM"/>
        </w:rPr>
        <w:t>23/09</w:t>
      </w:r>
      <w:r w:rsidR="00717AD3" w:rsidRPr="009E3CE1">
        <w:rPr>
          <w:rFonts w:ascii="GHEA Grapalat" w:hAnsi="GHEA Grapalat" w:cs="Sylfaen"/>
          <w:b/>
          <w:color w:val="000000"/>
          <w:lang w:val="hy-AM"/>
        </w:rPr>
        <w:t>»</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157A" w:rsidRDefault="00374F4A" w:rsidP="00717AD3">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717AD3" w:rsidRPr="009E3CE1">
        <w:rPr>
          <w:rFonts w:ascii="GHEA Grapalat" w:hAnsi="GHEA Grapalat"/>
          <w:b/>
          <w:color w:val="000000"/>
          <w:sz w:val="20"/>
          <w:szCs w:val="20"/>
          <w:lang w:val="es-ES"/>
        </w:rPr>
        <w:t>«</w:t>
      </w:r>
      <w:r w:rsidR="00717AD3" w:rsidRPr="009E3CE1">
        <w:rPr>
          <w:rFonts w:ascii="GHEA Grapalat" w:hAnsi="GHEA Grapalat"/>
          <w:b/>
          <w:color w:val="000000"/>
          <w:sz w:val="20"/>
          <w:szCs w:val="20"/>
          <w:lang w:val="hy-AM"/>
        </w:rPr>
        <w:t>ՀՔԼ-ԳՀԱՊՁԲ-</w:t>
      </w:r>
      <w:r w:rsidR="00717AD3" w:rsidRPr="00702E3D">
        <w:rPr>
          <w:rFonts w:ascii="GHEA Grapalat" w:hAnsi="GHEA Grapalat"/>
          <w:b/>
          <w:color w:val="000000"/>
          <w:sz w:val="20"/>
          <w:szCs w:val="20"/>
          <w:lang w:val="hy-AM"/>
        </w:rPr>
        <w:t>23/09</w:t>
      </w:r>
      <w:r w:rsidR="00717AD3" w:rsidRPr="009E3CE1">
        <w:rPr>
          <w:rFonts w:ascii="GHEA Grapalat" w:hAnsi="GHEA Grapalat" w:cs="Sylfaen"/>
          <w:b/>
          <w:color w:val="000000"/>
          <w:sz w:val="20"/>
          <w:szCs w:val="20"/>
          <w:lang w:val="hy-AM"/>
        </w:rPr>
        <w:t>»</w:t>
      </w:r>
      <w:r w:rsidR="00717AD3" w:rsidRPr="005F579B">
        <w:rPr>
          <w:rFonts w:ascii="GHEA Grapalat" w:hAnsi="GHEA Grapalat"/>
          <w:b/>
          <w:color w:val="000000"/>
          <w:lang w:val="es-ES"/>
        </w:rPr>
        <w:t xml:space="preserve"> </w:t>
      </w: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717AD3" w:rsidRPr="009E3CE1">
        <w:rPr>
          <w:rFonts w:ascii="GHEA Grapalat" w:hAnsi="GHEA Grapalat"/>
          <w:b/>
          <w:color w:val="000000"/>
          <w:sz w:val="20"/>
          <w:szCs w:val="20"/>
          <w:lang w:val="es-ES"/>
        </w:rPr>
        <w:t>«</w:t>
      </w:r>
      <w:r w:rsidR="00717AD3" w:rsidRPr="009E3CE1">
        <w:rPr>
          <w:rFonts w:ascii="GHEA Grapalat" w:hAnsi="GHEA Grapalat"/>
          <w:b/>
          <w:color w:val="000000"/>
          <w:sz w:val="20"/>
          <w:szCs w:val="20"/>
          <w:lang w:val="hy-AM"/>
        </w:rPr>
        <w:t>ՀՔԼ-ԳՀԱՊՁԲ-</w:t>
      </w:r>
      <w:r w:rsidR="00717AD3" w:rsidRPr="00702E3D">
        <w:rPr>
          <w:rFonts w:ascii="GHEA Grapalat" w:hAnsi="GHEA Grapalat"/>
          <w:b/>
          <w:color w:val="000000"/>
          <w:sz w:val="20"/>
          <w:szCs w:val="20"/>
          <w:lang w:val="hy-AM"/>
        </w:rPr>
        <w:t>23/09</w:t>
      </w:r>
      <w:r w:rsidR="00717AD3" w:rsidRPr="009E3CE1">
        <w:rPr>
          <w:rFonts w:ascii="GHEA Grapalat" w:hAnsi="GHEA Grapalat" w:cs="Sylfaen"/>
          <w:b/>
          <w:color w:val="000000"/>
          <w:sz w:val="20"/>
          <w:szCs w:val="20"/>
          <w:lang w:val="hy-AM"/>
        </w:rPr>
        <w:t>»</w:t>
      </w:r>
      <w:r w:rsidR="00717AD3" w:rsidRPr="005F579B">
        <w:rPr>
          <w:rFonts w:ascii="GHEA Grapalat" w:hAnsi="GHEA Grapalat"/>
          <w:b/>
          <w:color w:val="000000"/>
          <w:lang w:val="es-ES"/>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lastRenderedPageBreak/>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717AD3" w:rsidRDefault="006B3E56" w:rsidP="00B46D58">
      <w:pPr>
        <w:pStyle w:val="ListParagraph"/>
        <w:widowControl w:val="0"/>
        <w:numPr>
          <w:ilvl w:val="0"/>
          <w:numId w:val="22"/>
        </w:numPr>
        <w:tabs>
          <w:tab w:val="left" w:pos="567"/>
        </w:tabs>
        <w:spacing w:after="160"/>
        <w:jc w:val="both"/>
        <w:rPr>
          <w:rFonts w:ascii="GHEA Grapalat" w:hAnsi="GHEA Grapalat"/>
        </w:rPr>
      </w:pPr>
      <w:r w:rsidRPr="00717AD3">
        <w:rPr>
          <w:rFonts w:ascii="GHEA Grapalat" w:hAnsi="GHEA Grapalat"/>
        </w:rPr>
        <w:t xml:space="preserve">в рамках участия в </w:t>
      </w:r>
      <w:r w:rsidR="00305944" w:rsidRPr="00717AD3">
        <w:rPr>
          <w:rFonts w:ascii="GHEA Grapalat" w:hAnsi="GHEA Grapalat"/>
        </w:rPr>
        <w:t xml:space="preserve">открытом конкурсе </w:t>
      </w:r>
      <w:r w:rsidRPr="00717AD3">
        <w:rPr>
          <w:rFonts w:ascii="GHEA Grapalat" w:hAnsi="GHEA Grapalat"/>
        </w:rPr>
        <w:t xml:space="preserve">под кодом </w:t>
      </w:r>
      <w:r w:rsidR="00717AD3" w:rsidRPr="009E3CE1">
        <w:rPr>
          <w:rFonts w:ascii="GHEA Grapalat" w:hAnsi="GHEA Grapalat"/>
          <w:b/>
          <w:color w:val="000000"/>
          <w:sz w:val="20"/>
          <w:szCs w:val="20"/>
          <w:lang w:val="es-ES"/>
        </w:rPr>
        <w:t>«</w:t>
      </w:r>
      <w:r w:rsidR="00717AD3" w:rsidRPr="009E3CE1">
        <w:rPr>
          <w:rFonts w:ascii="GHEA Grapalat" w:hAnsi="GHEA Grapalat"/>
          <w:b/>
          <w:color w:val="000000"/>
          <w:sz w:val="20"/>
          <w:szCs w:val="20"/>
          <w:lang w:val="hy-AM"/>
        </w:rPr>
        <w:t>ՀՔԼ-ԳՀԱՊՁԲ-</w:t>
      </w:r>
      <w:r w:rsidR="00717AD3" w:rsidRPr="00702E3D">
        <w:rPr>
          <w:rFonts w:ascii="GHEA Grapalat" w:hAnsi="GHEA Grapalat"/>
          <w:b/>
          <w:color w:val="000000"/>
          <w:sz w:val="20"/>
          <w:szCs w:val="20"/>
          <w:lang w:val="hy-AM"/>
        </w:rPr>
        <w:t>23/09</w:t>
      </w:r>
      <w:r w:rsidR="00717AD3" w:rsidRPr="009E3CE1">
        <w:rPr>
          <w:rFonts w:ascii="GHEA Grapalat" w:hAnsi="GHEA Grapalat" w:cs="Sylfaen"/>
          <w:b/>
          <w:color w:val="000000"/>
          <w:sz w:val="20"/>
          <w:szCs w:val="20"/>
          <w:lang w:val="hy-AM"/>
        </w:rPr>
        <w:t>»</w:t>
      </w:r>
      <w:r w:rsidR="00717AD3" w:rsidRPr="005F579B">
        <w:rPr>
          <w:rFonts w:ascii="GHEA Grapalat" w:hAnsi="GHEA Grapalat"/>
          <w:b/>
          <w:color w:val="000000"/>
          <w:lang w:val="es-ES"/>
        </w:rPr>
        <w:t xml:space="preserve"> </w:t>
      </w:r>
      <w:r w:rsidRPr="00717AD3">
        <w:rPr>
          <w:rFonts w:ascii="GHEA Grapalat" w:hAnsi="GHEA Grapalat"/>
        </w:rPr>
        <w:t>не допускал и (или) не допустит</w:t>
      </w:r>
      <w:r w:rsidR="00024FA3" w:rsidRPr="00717AD3">
        <w:rPr>
          <w:rFonts w:ascii="GHEA Grapalat" w:hAnsi="GHEA Grapalat"/>
        </w:rPr>
        <w:t xml:space="preserve"> </w:t>
      </w:r>
      <w:r w:rsidR="00024FA3" w:rsidRPr="00717AD3">
        <w:rPr>
          <w:rFonts w:ascii="GHEA Grapalat" w:hAnsi="GHEA Grapalat"/>
          <w:lang w:val="hy-AM"/>
        </w:rPr>
        <w:t>недобросовестн</w:t>
      </w:r>
      <w:r w:rsidR="00024FA3" w:rsidRPr="00717AD3">
        <w:rPr>
          <w:rFonts w:ascii="GHEA Grapalat" w:hAnsi="GHEA Grapalat"/>
        </w:rPr>
        <w:t>ой</w:t>
      </w:r>
      <w:r w:rsidR="00024FA3" w:rsidRPr="00717AD3">
        <w:rPr>
          <w:rFonts w:ascii="GHEA Grapalat" w:hAnsi="GHEA Grapalat"/>
          <w:lang w:val="hy-AM"/>
        </w:rPr>
        <w:t xml:space="preserve"> конкуренци</w:t>
      </w:r>
      <w:r w:rsidR="00024FA3" w:rsidRPr="00717AD3">
        <w:rPr>
          <w:rFonts w:ascii="GHEA Grapalat" w:hAnsi="GHEA Grapalat"/>
        </w:rPr>
        <w:t>и,</w:t>
      </w:r>
      <w:r w:rsidRPr="00717AD3">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4"/>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717AD3">
      <w:pPr>
        <w:pStyle w:val="BodyTextIndent3"/>
        <w:widowControl w:val="0"/>
        <w:spacing w:after="160" w:line="240" w:lineRule="auto"/>
        <w:jc w:val="right"/>
        <w:rPr>
          <w:rFonts w:ascii="GHEA Grapalat" w:hAnsi="GHEA Grapalat"/>
          <w:b/>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717AD3" w:rsidRPr="009E3CE1">
        <w:rPr>
          <w:rFonts w:ascii="GHEA Grapalat" w:hAnsi="GHEA Grapalat"/>
          <w:b/>
          <w:color w:val="000000"/>
          <w:lang w:val="es-ES"/>
        </w:rPr>
        <w:t>«</w:t>
      </w:r>
      <w:r w:rsidR="00717AD3" w:rsidRPr="009E3CE1">
        <w:rPr>
          <w:rFonts w:ascii="GHEA Grapalat" w:hAnsi="GHEA Grapalat"/>
          <w:b/>
          <w:color w:val="000000"/>
          <w:lang w:val="hy-AM"/>
        </w:rPr>
        <w:t>ՀՔԼ-ԳՀԱՊՁԲ-</w:t>
      </w:r>
      <w:r w:rsidR="00717AD3" w:rsidRPr="00702E3D">
        <w:rPr>
          <w:rFonts w:ascii="GHEA Grapalat" w:hAnsi="GHEA Grapalat"/>
          <w:b/>
          <w:color w:val="000000"/>
          <w:lang w:val="hy-AM"/>
        </w:rPr>
        <w:t>23/09</w:t>
      </w:r>
      <w:r w:rsidR="00717AD3" w:rsidRPr="009E3CE1">
        <w:rPr>
          <w:rFonts w:ascii="GHEA Grapalat" w:hAnsi="GHEA Grapalat" w:cs="Sylfaen"/>
          <w:b/>
          <w:color w:val="000000"/>
          <w:lang w:val="hy-AM"/>
        </w:rPr>
        <w:t>»</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---BMAPDzB---/---</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---BMAPDzB</w:t>
      </w:r>
      <w:r w:rsidR="000B5664">
        <w:rPr>
          <w:rFonts w:ascii="GHEA Grapalat" w:hAnsi="GHEA Grapalat"/>
          <w:b/>
          <w:sz w:val="24"/>
          <w:szCs w:val="24"/>
        </w:rPr>
        <w:t>*</w:t>
      </w:r>
      <w:r w:rsidRPr="009044F1">
        <w:rPr>
          <w:rFonts w:ascii="GHEA Grapalat" w:hAnsi="GHEA Grapalat"/>
          <w:b/>
          <w:sz w:val="24"/>
          <w:szCs w:val="24"/>
        </w:rPr>
        <w:t>---/---</w:t>
      </w:r>
      <w:r>
        <w:rPr>
          <w:rFonts w:ascii="GHEA Grapalat" w:hAnsi="GHEA Grapalat"/>
          <w:b/>
          <w:sz w:val="24"/>
          <w:szCs w:val="24"/>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031030"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31030"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031030"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31030"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031030"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31030"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031030"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03103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03103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031030"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031030"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031030"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03103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03103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031030"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031030"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031030"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031030"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03103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031030"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03103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03103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717AD3">
      <w:pPr>
        <w:pStyle w:val="BodyTextIndent3"/>
        <w:widowControl w:val="0"/>
        <w:spacing w:after="160" w:line="240" w:lineRule="auto"/>
        <w:jc w:val="right"/>
        <w:rPr>
          <w:rFonts w:ascii="GHEA Grapalat" w:hAnsi="GHEA Grapalat"/>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717AD3" w:rsidRPr="009E3CE1">
        <w:rPr>
          <w:rFonts w:ascii="GHEA Grapalat" w:hAnsi="GHEA Grapalat"/>
          <w:b/>
          <w:color w:val="000000"/>
          <w:lang w:val="es-ES"/>
        </w:rPr>
        <w:t>«</w:t>
      </w:r>
      <w:r w:rsidR="00717AD3" w:rsidRPr="009E3CE1">
        <w:rPr>
          <w:rFonts w:ascii="GHEA Grapalat" w:hAnsi="GHEA Grapalat"/>
          <w:b/>
          <w:color w:val="000000"/>
          <w:lang w:val="hy-AM"/>
        </w:rPr>
        <w:t>ՀՔԼ-ԳՀԱՊՁԲ-</w:t>
      </w:r>
      <w:r w:rsidR="00717AD3" w:rsidRPr="00702E3D">
        <w:rPr>
          <w:rFonts w:ascii="GHEA Grapalat" w:hAnsi="GHEA Grapalat"/>
          <w:b/>
          <w:color w:val="000000"/>
          <w:lang w:val="hy-AM"/>
        </w:rPr>
        <w:t>23/09</w:t>
      </w:r>
      <w:r w:rsidR="00717AD3" w:rsidRPr="009E3CE1">
        <w:rPr>
          <w:rFonts w:ascii="GHEA Grapalat" w:hAnsi="GHEA Grapalat" w:cs="Sylfaen"/>
          <w:b/>
          <w:color w:val="000000"/>
          <w:lang w:val="hy-AM"/>
        </w:rPr>
        <w:t>»</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717AD3">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717AD3" w:rsidRPr="009E3CE1">
        <w:rPr>
          <w:rFonts w:ascii="GHEA Grapalat" w:hAnsi="GHEA Grapalat"/>
          <w:b/>
          <w:color w:val="000000"/>
          <w:sz w:val="20"/>
          <w:szCs w:val="20"/>
          <w:lang w:val="es-ES"/>
        </w:rPr>
        <w:t>«</w:t>
      </w:r>
      <w:r w:rsidR="00717AD3" w:rsidRPr="009E3CE1">
        <w:rPr>
          <w:rFonts w:ascii="GHEA Grapalat" w:hAnsi="GHEA Grapalat"/>
          <w:b/>
          <w:color w:val="000000"/>
          <w:sz w:val="20"/>
          <w:szCs w:val="20"/>
          <w:lang w:val="hy-AM"/>
        </w:rPr>
        <w:t>ՀՔԼ-ԳՀԱՊՁԲ-</w:t>
      </w:r>
      <w:r w:rsidR="00717AD3" w:rsidRPr="00702E3D">
        <w:rPr>
          <w:rFonts w:ascii="GHEA Grapalat" w:hAnsi="GHEA Grapalat"/>
          <w:b/>
          <w:color w:val="000000"/>
          <w:sz w:val="20"/>
          <w:szCs w:val="20"/>
          <w:lang w:val="hy-AM"/>
        </w:rPr>
        <w:t>23/09</w:t>
      </w:r>
      <w:r w:rsidR="00717AD3" w:rsidRPr="009E3CE1">
        <w:rPr>
          <w:rFonts w:ascii="GHEA Grapalat" w:hAnsi="GHEA Grapalat" w:cs="Sylfaen"/>
          <w:b/>
          <w:color w:val="000000"/>
          <w:sz w:val="20"/>
          <w:szCs w:val="20"/>
          <w:lang w:val="hy-AM"/>
        </w:rPr>
        <w:t>»</w:t>
      </w:r>
      <w:r w:rsidR="00717AD3" w:rsidRPr="005F579B">
        <w:rPr>
          <w:rFonts w:ascii="GHEA Grapalat" w:hAnsi="GHEA Grapalat"/>
          <w:b/>
          <w:color w:val="000000"/>
          <w:lang w:val="es-ES"/>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"---BMAPDzB---/---"</w:t>
      </w:r>
      <w:r w:rsidRPr="00B138F3">
        <w:rPr>
          <w:rStyle w:val="FootnoteReference"/>
          <w:rFonts w:ascii="GHEA Grapalat" w:hAnsi="GHEA Grapalat"/>
          <w:b/>
        </w:rPr>
        <w:footnoteReference w:customMarkFollows="1" w:id="16"/>
        <w:t>*</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lastRenderedPageBreak/>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номер заключаемого договара</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p>
    <w:p w:rsidR="0053597C" w:rsidRPr="00D66198" w:rsidRDefault="0053597C" w:rsidP="0053597C">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rsidR="0053597C" w:rsidRPr="00D66198" w:rsidRDefault="0053597C" w:rsidP="0053597C">
      <w:pPr>
        <w:pStyle w:val="NormalWeb"/>
        <w:shd w:val="clear" w:color="auto" w:fill="FFFFFF"/>
        <w:contextualSpacing/>
        <w:jc w:val="both"/>
        <w:rPr>
          <w:rFonts w:ascii="GHEA Grapalat" w:eastAsiaTheme="minorHAnsi" w:hAnsi="GHEA Grapalat" w:cstheme="minorBidi"/>
          <w:sz w:val="18"/>
          <w:szCs w:val="18"/>
          <w:lang w:val="hy-AM"/>
        </w:rPr>
      </w:pPr>
    </w:p>
    <w:p w:rsidR="0053597C" w:rsidRPr="00D66198" w:rsidRDefault="0053597C" w:rsidP="001E7BA9">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rsidR="0053597C" w:rsidRPr="00D66198" w:rsidRDefault="0053597C" w:rsidP="0053597C">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rsidR="007B3F5F" w:rsidRPr="00D66198"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lastRenderedPageBreak/>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"---BMAPDzB---/---"</w:t>
      </w:r>
      <w:r w:rsidRPr="00B138F3">
        <w:rPr>
          <w:rStyle w:val="FootnoteReference"/>
          <w:rFonts w:ascii="GHEA Grapalat" w:hAnsi="GHEA Grapalat"/>
          <w:b/>
        </w:rPr>
        <w:footnoteReference w:customMarkFollows="1" w:id="17"/>
        <w:t>*</w:t>
      </w:r>
    </w:p>
    <w:p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3870B7" w:rsidRDefault="001C278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"---BMAPDzB---/---"</w:t>
      </w:r>
      <w:r w:rsidRPr="00B138F3">
        <w:rPr>
          <w:rStyle w:val="FootnoteReference"/>
          <w:rFonts w:ascii="GHEA Grapalat" w:hAnsi="GHEA Grapalat"/>
          <w:i/>
          <w:sz w:val="22"/>
          <w:szCs w:val="22"/>
        </w:rPr>
        <w:footnoteReference w:customMarkFollows="1" w:id="18"/>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"---BMAPDzB---/---"</w:t>
      </w:r>
      <w:r w:rsidRPr="00B138F3">
        <w:rPr>
          <w:rStyle w:val="FootnoteReference"/>
          <w:rFonts w:ascii="GHEA Grapalat" w:hAnsi="GHEA Grapalat"/>
          <w:b/>
          <w:sz w:val="24"/>
          <w:szCs w:val="24"/>
        </w:rPr>
        <w:footnoteReference w:customMarkFollows="1" w:id="20"/>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A944D6"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"---BMAPDzB---/---"</w:t>
      </w:r>
      <w:r w:rsidRPr="00B138F3">
        <w:rPr>
          <w:rStyle w:val="FootnoteReference"/>
          <w:rFonts w:ascii="GHEA Grapalat" w:hAnsi="GHEA Grapalat"/>
          <w:i/>
        </w:rPr>
        <w:footnoteReference w:customMarkFollows="1" w:id="21"/>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A943A0" w:rsidRPr="00B138F3" w:rsidRDefault="00A943A0" w:rsidP="00A943A0">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"---BMAPDzB---/---"</w:t>
      </w:r>
      <w:r w:rsidRPr="00B138F3">
        <w:rPr>
          <w:rStyle w:val="FootnoteReference"/>
          <w:rFonts w:ascii="GHEA Grapalat" w:hAnsi="GHEA Grapalat"/>
          <w:b/>
          <w:sz w:val="24"/>
          <w:szCs w:val="24"/>
        </w:rPr>
        <w:footnoteReference w:customMarkFollows="1" w:id="23"/>
        <w:t>*</w:t>
      </w:r>
    </w:p>
    <w:p w:rsidR="00A943A0" w:rsidRPr="00B138F3" w:rsidRDefault="00A943A0" w:rsidP="00A943A0">
      <w:pPr>
        <w:widowControl w:val="0"/>
        <w:spacing w:after="160"/>
        <w:ind w:left="567" w:right="565"/>
        <w:jc w:val="center"/>
        <w:rPr>
          <w:rFonts w:ascii="GHEA Grapalat" w:hAnsi="GHEA Grapalat"/>
          <w:b/>
        </w:rPr>
      </w:pPr>
    </w:p>
    <w:p w:rsidR="00A943A0" w:rsidRPr="00B138F3" w:rsidRDefault="00A943A0" w:rsidP="00A943A0">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Strong"/>
          <w:rFonts w:ascii="GHEA Grapalat" w:hAnsi="GHEA Grapalat"/>
          <w:sz w:val="20"/>
          <w:szCs w:val="20"/>
          <w:u w:val="single"/>
          <w:lang w:val="hy-AM"/>
        </w:rPr>
        <w:tab/>
      </w:r>
      <w:r w:rsidRPr="00731BFC">
        <w:rPr>
          <w:rStyle w:val="Strong"/>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rsidR="00A943A0" w:rsidRPr="00731BFC"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731BFC">
        <w:rPr>
          <w:rStyle w:val="Strong"/>
          <w:rFonts w:ascii="GHEA Grapalat" w:hAnsi="GHEA Grapalat"/>
          <w:sz w:val="20"/>
          <w:szCs w:val="20"/>
        </w:rPr>
        <w:t xml:space="preserve">                                                    </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rPr>
        <w:t xml:space="preserve">           </w:t>
      </w:r>
      <w:r w:rsidRPr="00731BFC">
        <w:rPr>
          <w:rStyle w:val="Strong"/>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Fonts w:eastAsiaTheme="minorHAnsi"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sz w:val="16"/>
          <w:szCs w:val="16"/>
        </w:rPr>
      </w:pPr>
      <w:r w:rsidRPr="00731BFC">
        <w:rPr>
          <w:rStyle w:val="Strong"/>
          <w:rFonts w:ascii="GHEA Grapalat" w:hAnsi="GHEA Grapalat"/>
          <w:b w:val="0"/>
          <w:sz w:val="18"/>
          <w:szCs w:val="18"/>
        </w:rPr>
        <w:t xml:space="preserve"> </w:t>
      </w:r>
      <w:r w:rsidRPr="00731BFC">
        <w:rPr>
          <w:rStyle w:val="Strong"/>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NormalWeb"/>
        <w:shd w:val="clear" w:color="auto" w:fill="FFFFFF"/>
        <w:spacing w:before="0" w:beforeAutospacing="0" w:after="0" w:afterAutospacing="0"/>
        <w:ind w:left="-142"/>
        <w:rPr>
          <w:rFonts w:cs="Sylfaen"/>
          <w:sz w:val="16"/>
          <w:szCs w:val="16"/>
          <w:vertAlign w:val="superscript"/>
          <w:lang w:val="hy-AM"/>
        </w:rPr>
      </w:pPr>
      <w:r w:rsidRPr="00731BFC">
        <w:rPr>
          <w:rStyle w:val="Strong"/>
          <w:rFonts w:ascii="GHEA Grapalat" w:hAnsi="GHEA Grapalat"/>
          <w:b w:val="0"/>
          <w:sz w:val="16"/>
          <w:szCs w:val="16"/>
        </w:rPr>
        <w:t xml:space="preserve">                                                                </w:t>
      </w:r>
      <w:r w:rsidRPr="00731BFC">
        <w:rPr>
          <w:rStyle w:val="Strong"/>
          <w:rFonts w:ascii="GHEA Grapalat" w:hAnsi="GHEA Grapalat"/>
          <w:b w:val="0"/>
          <w:sz w:val="16"/>
          <w:szCs w:val="16"/>
          <w:lang w:val="hy-AM"/>
        </w:rPr>
        <w:tab/>
      </w:r>
    </w:p>
    <w:p w:rsidR="00A943A0" w:rsidRPr="00731BFC" w:rsidRDefault="00A943A0" w:rsidP="00A943A0">
      <w:pPr>
        <w:pStyle w:val="NormalWeb"/>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A943A0" w:rsidRPr="00731BFC" w:rsidRDefault="00A943A0" w:rsidP="00A943A0">
      <w:pPr>
        <w:pStyle w:val="NormalWeb"/>
        <w:shd w:val="clear" w:color="auto" w:fill="FFFFFF"/>
        <w:spacing w:before="0" w:beforeAutospacing="0" w:after="0" w:afterAutospacing="0"/>
        <w:ind w:firstLine="375"/>
        <w:jc w:val="both"/>
        <w:rPr>
          <w:rStyle w:val="Strong"/>
          <w:rFonts w:ascii="GHEA Grapalat" w:hAnsi="GHEA Grapalat"/>
          <w:sz w:val="20"/>
          <w:szCs w:val="20"/>
          <w:lang w:val="hy-AM"/>
        </w:rPr>
      </w:pPr>
      <w:r w:rsidRPr="00731BFC">
        <w:rPr>
          <w:rStyle w:val="Strong"/>
          <w:rFonts w:ascii="GHEA Grapalat" w:hAnsi="GHEA Grapalat"/>
          <w:sz w:val="20"/>
          <w:szCs w:val="20"/>
          <w:lang w:val="hy-AM"/>
        </w:rPr>
        <w:tab/>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943A0" w:rsidRPr="00B138F3" w:rsidRDefault="00A943A0" w:rsidP="00A943A0">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номер заключаемого договара</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p>
    <w:p w:rsidR="00A943A0" w:rsidRPr="00910F01" w:rsidRDefault="00A943A0" w:rsidP="00A943A0">
      <w:pPr>
        <w:pStyle w:val="NormalWeb"/>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A943A0" w:rsidRPr="00910F01" w:rsidRDefault="00A943A0" w:rsidP="00A943A0">
      <w:pPr>
        <w:pStyle w:val="NormalWeb"/>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NormalWeb"/>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A943A0" w:rsidRPr="00910F01" w:rsidRDefault="00A943A0" w:rsidP="00A943A0">
      <w:pPr>
        <w:pStyle w:val="NormalWeb"/>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w:t>
      </w:r>
      <w:r w:rsidRPr="00910F01">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A943A0" w:rsidRPr="009B388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943A0" w:rsidRPr="00B138F3" w:rsidRDefault="00A943A0" w:rsidP="00A943A0">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NormalWeb"/>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943A0" w:rsidRDefault="00A943A0">
      <w:pPr>
        <w:rPr>
          <w:rFonts w:ascii="GHEA Grapalat" w:hAnsi="GHEA Grapalat"/>
          <w:b/>
        </w:rPr>
      </w:pPr>
      <w:r>
        <w:rPr>
          <w:rFonts w:ascii="GHEA Grapalat" w:hAnsi="GHEA Grapalat"/>
          <w:b/>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---BMAPDzB---/---</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24"/>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6"/>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7"/>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8"/>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9"/>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3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FootnoteReference"/>
          <w:rFonts w:ascii="GHEA Grapalat" w:hAnsi="GHEA Grapalat"/>
        </w:rPr>
        <w:footnoteReference w:customMarkFollows="1" w:id="3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FootnoteReference"/>
          <w:rFonts w:ascii="GHEA Grapalat" w:hAnsi="GHEA Grapalat"/>
        </w:rPr>
        <w:footnoteReference w:customMarkFollows="1" w:id="32"/>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lastRenderedPageBreak/>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3"/>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33"/>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17BD2">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34"/>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317BD2">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35"/>
              <w:t>***</w:t>
            </w:r>
          </w:p>
        </w:tc>
      </w:tr>
      <w:tr w:rsidR="00B138F3" w:rsidRPr="00B138F3" w:rsidTr="00317BD2">
        <w:trPr>
          <w:trHeight w:val="246"/>
          <w:jc w:val="center"/>
        </w:trPr>
        <w:tc>
          <w:tcPr>
            <w:tcW w:w="1242" w:type="dxa"/>
          </w:tcPr>
          <w:p w:rsidR="00071D1C" w:rsidRPr="00B138F3" w:rsidRDefault="00071D1C" w:rsidP="00B46D58">
            <w:pPr>
              <w:widowControl w:val="0"/>
              <w:jc w:val="center"/>
              <w:rPr>
                <w:rFonts w:ascii="GHEA Grapalat" w:hAnsi="GHEA Grapalat"/>
                <w:sz w:val="16"/>
                <w:szCs w:val="16"/>
              </w:rPr>
            </w:pPr>
          </w:p>
        </w:tc>
        <w:tc>
          <w:tcPr>
            <w:tcW w:w="271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925" w:type="dxa"/>
          </w:tcPr>
          <w:p w:rsidR="00071D1C" w:rsidRPr="00B138F3" w:rsidRDefault="00071D1C" w:rsidP="00B46D58">
            <w:pPr>
              <w:widowControl w:val="0"/>
              <w:jc w:val="center"/>
              <w:rPr>
                <w:rFonts w:ascii="GHEA Grapalat" w:hAnsi="GHEA Grapalat"/>
                <w:sz w:val="16"/>
                <w:szCs w:val="16"/>
              </w:rPr>
            </w:pPr>
          </w:p>
        </w:tc>
        <w:tc>
          <w:tcPr>
            <w:tcW w:w="1467" w:type="dxa"/>
          </w:tcPr>
          <w:p w:rsidR="00071D1C" w:rsidRPr="00B138F3" w:rsidRDefault="00071D1C" w:rsidP="00B46D58">
            <w:pPr>
              <w:widowControl w:val="0"/>
              <w:jc w:val="center"/>
              <w:rPr>
                <w:rFonts w:ascii="GHEA Grapalat" w:hAnsi="GHEA Grapalat"/>
                <w:sz w:val="16"/>
                <w:szCs w:val="16"/>
              </w:rPr>
            </w:pPr>
          </w:p>
        </w:tc>
        <w:tc>
          <w:tcPr>
            <w:tcW w:w="108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134" w:type="dxa"/>
          </w:tcPr>
          <w:p w:rsidR="00071D1C" w:rsidRPr="00B138F3" w:rsidRDefault="00071D1C" w:rsidP="00B46D58">
            <w:pPr>
              <w:widowControl w:val="0"/>
              <w:jc w:val="center"/>
              <w:rPr>
                <w:rFonts w:ascii="GHEA Grapalat" w:hAnsi="GHEA Grapalat"/>
                <w:sz w:val="16"/>
                <w:szCs w:val="16"/>
              </w:rPr>
            </w:pPr>
          </w:p>
        </w:tc>
        <w:tc>
          <w:tcPr>
            <w:tcW w:w="850" w:type="dxa"/>
          </w:tcPr>
          <w:p w:rsidR="00071D1C" w:rsidRPr="00B138F3" w:rsidRDefault="00071D1C" w:rsidP="00B46D58">
            <w:pPr>
              <w:widowControl w:val="0"/>
              <w:jc w:val="center"/>
              <w:rPr>
                <w:rFonts w:ascii="GHEA Grapalat" w:hAnsi="GHEA Grapalat"/>
                <w:sz w:val="16"/>
                <w:szCs w:val="16"/>
              </w:rPr>
            </w:pPr>
          </w:p>
        </w:tc>
        <w:tc>
          <w:tcPr>
            <w:tcW w:w="709" w:type="dxa"/>
          </w:tcPr>
          <w:p w:rsidR="00071D1C" w:rsidRPr="00B138F3" w:rsidRDefault="00071D1C" w:rsidP="00B46D58">
            <w:pPr>
              <w:widowControl w:val="0"/>
              <w:jc w:val="center"/>
              <w:rPr>
                <w:rFonts w:ascii="GHEA Grapalat" w:hAnsi="GHEA Grapalat"/>
                <w:sz w:val="16"/>
                <w:szCs w:val="16"/>
              </w:rPr>
            </w:pPr>
          </w:p>
        </w:tc>
        <w:tc>
          <w:tcPr>
            <w:tcW w:w="1158" w:type="dxa"/>
          </w:tcPr>
          <w:p w:rsidR="00071D1C" w:rsidRPr="00B138F3" w:rsidRDefault="00071D1C" w:rsidP="00B46D58">
            <w:pPr>
              <w:widowControl w:val="0"/>
              <w:jc w:val="center"/>
              <w:rPr>
                <w:rFonts w:ascii="GHEA Grapalat" w:hAnsi="GHEA Grapalat"/>
                <w:sz w:val="16"/>
                <w:szCs w:val="16"/>
              </w:rPr>
            </w:pPr>
          </w:p>
        </w:tc>
        <w:tc>
          <w:tcPr>
            <w:tcW w:w="947" w:type="dxa"/>
          </w:tcPr>
          <w:p w:rsidR="00071D1C" w:rsidRPr="00B138F3" w:rsidRDefault="00071D1C" w:rsidP="00B46D58">
            <w:pPr>
              <w:widowControl w:val="0"/>
              <w:jc w:val="center"/>
              <w:rPr>
                <w:rFonts w:ascii="GHEA Grapalat" w:hAnsi="GHEA Grapalat"/>
                <w:sz w:val="16"/>
                <w:szCs w:val="16"/>
              </w:rPr>
            </w:pPr>
          </w:p>
        </w:tc>
      </w:tr>
      <w:tr w:rsidR="00317BD2" w:rsidRPr="00B138F3" w:rsidTr="00317BD2">
        <w:trPr>
          <w:jc w:val="center"/>
        </w:trPr>
        <w:tc>
          <w:tcPr>
            <w:tcW w:w="1242" w:type="dxa"/>
          </w:tcPr>
          <w:p w:rsidR="00071D1C" w:rsidRPr="00B138F3" w:rsidRDefault="00071D1C" w:rsidP="00B46D58">
            <w:pPr>
              <w:widowControl w:val="0"/>
              <w:jc w:val="center"/>
              <w:rPr>
                <w:rFonts w:ascii="GHEA Grapalat" w:hAnsi="GHEA Grapalat"/>
                <w:sz w:val="16"/>
                <w:szCs w:val="16"/>
              </w:rPr>
            </w:pPr>
          </w:p>
        </w:tc>
        <w:tc>
          <w:tcPr>
            <w:tcW w:w="271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925" w:type="dxa"/>
          </w:tcPr>
          <w:p w:rsidR="00071D1C" w:rsidRPr="00B138F3" w:rsidRDefault="00071D1C" w:rsidP="00B46D58">
            <w:pPr>
              <w:widowControl w:val="0"/>
              <w:jc w:val="center"/>
              <w:rPr>
                <w:rFonts w:ascii="GHEA Grapalat" w:hAnsi="GHEA Grapalat"/>
                <w:sz w:val="16"/>
                <w:szCs w:val="16"/>
              </w:rPr>
            </w:pPr>
          </w:p>
        </w:tc>
        <w:tc>
          <w:tcPr>
            <w:tcW w:w="1467" w:type="dxa"/>
          </w:tcPr>
          <w:p w:rsidR="00071D1C" w:rsidRPr="00B138F3" w:rsidRDefault="00071D1C" w:rsidP="00B46D58">
            <w:pPr>
              <w:widowControl w:val="0"/>
              <w:jc w:val="center"/>
              <w:rPr>
                <w:rFonts w:ascii="GHEA Grapalat" w:hAnsi="GHEA Grapalat"/>
                <w:sz w:val="16"/>
                <w:szCs w:val="16"/>
              </w:rPr>
            </w:pPr>
          </w:p>
        </w:tc>
        <w:tc>
          <w:tcPr>
            <w:tcW w:w="108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984" w:type="dxa"/>
            <w:gridSpan w:val="2"/>
          </w:tcPr>
          <w:p w:rsidR="00071D1C" w:rsidRPr="00B138F3" w:rsidRDefault="00071D1C" w:rsidP="00B46D58">
            <w:pPr>
              <w:widowControl w:val="0"/>
              <w:jc w:val="center"/>
              <w:rPr>
                <w:rFonts w:ascii="GHEA Grapalat" w:hAnsi="GHEA Grapalat"/>
                <w:sz w:val="16"/>
                <w:szCs w:val="16"/>
              </w:rPr>
            </w:pPr>
          </w:p>
        </w:tc>
        <w:tc>
          <w:tcPr>
            <w:tcW w:w="709" w:type="dxa"/>
          </w:tcPr>
          <w:p w:rsidR="00071D1C" w:rsidRPr="00B138F3" w:rsidRDefault="00071D1C" w:rsidP="00B46D58">
            <w:pPr>
              <w:widowControl w:val="0"/>
              <w:jc w:val="center"/>
              <w:rPr>
                <w:rFonts w:ascii="GHEA Grapalat" w:hAnsi="GHEA Grapalat"/>
                <w:sz w:val="16"/>
                <w:szCs w:val="16"/>
              </w:rPr>
            </w:pPr>
          </w:p>
        </w:tc>
        <w:tc>
          <w:tcPr>
            <w:tcW w:w="1158" w:type="dxa"/>
          </w:tcPr>
          <w:p w:rsidR="00071D1C" w:rsidRPr="00B138F3" w:rsidRDefault="00071D1C" w:rsidP="00B46D58">
            <w:pPr>
              <w:widowControl w:val="0"/>
              <w:jc w:val="center"/>
              <w:rPr>
                <w:rFonts w:ascii="GHEA Grapalat" w:hAnsi="GHEA Grapalat"/>
                <w:sz w:val="16"/>
                <w:szCs w:val="16"/>
              </w:rPr>
            </w:pPr>
          </w:p>
        </w:tc>
        <w:tc>
          <w:tcPr>
            <w:tcW w:w="947" w:type="dxa"/>
          </w:tcPr>
          <w:p w:rsidR="00071D1C" w:rsidRPr="00B138F3" w:rsidRDefault="00071D1C" w:rsidP="00B46D58">
            <w:pPr>
              <w:widowControl w:val="0"/>
              <w:jc w:val="center"/>
              <w:rPr>
                <w:rFonts w:ascii="GHEA Grapalat" w:hAnsi="GHEA Grapalat"/>
                <w:sz w:val="16"/>
                <w:szCs w:val="16"/>
              </w:rPr>
            </w:pP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lastRenderedPageBreak/>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lastRenderedPageBreak/>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3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E67FD5">
        <w:trPr>
          <w:trHeight w:val="305"/>
          <w:jc w:val="center"/>
        </w:trPr>
        <w:tc>
          <w:tcPr>
            <w:tcW w:w="15903"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67FD5">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7"/>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AB4EAB">
        <w:trPr>
          <w:trHeight w:val="40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030" w:rsidRDefault="00031030">
      <w:r>
        <w:separator/>
      </w:r>
    </w:p>
  </w:endnote>
  <w:endnote w:type="continuationSeparator" w:id="0">
    <w:p w:rsidR="00031030" w:rsidRDefault="00031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71F3C">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030" w:rsidRDefault="00031030">
      <w:r>
        <w:separator/>
      </w:r>
    </w:p>
  </w:footnote>
  <w:footnote w:type="continuationSeparator" w:id="0">
    <w:p w:rsidR="00031030" w:rsidRDefault="00031030">
      <w:r>
        <w:continuationSeparator/>
      </w:r>
    </w:p>
  </w:footnote>
  <w:footnote w:id="1">
    <w:p w:rsidR="00717AD3" w:rsidRPr="00DB4FE3" w:rsidRDefault="006D2CDF" w:rsidP="00717AD3">
      <w:pPr>
        <w:widowControl w:val="0"/>
        <w:ind w:hanging="567"/>
        <w:jc w:val="both"/>
        <w:rPr>
          <w:rFonts w:ascii="GHEA Grapalat" w:hAnsi="GHEA Grapalat"/>
          <w:i/>
          <w:sz w:val="20"/>
          <w:szCs w:val="20"/>
        </w:rPr>
      </w:pPr>
      <w:r w:rsidRPr="00541313">
        <w:rPr>
          <w:rFonts w:ascii="GHEA Grapalat" w:hAnsi="GHEA Grapalat"/>
          <w:i/>
          <w:sz w:val="20"/>
          <w:szCs w:val="20"/>
        </w:rPr>
        <w:t xml:space="preserve">       </w:t>
      </w:r>
    </w:p>
    <w:p w:rsidR="006D2CDF" w:rsidRPr="008842CE" w:rsidRDefault="006D2CDF" w:rsidP="008842CE">
      <w:pPr>
        <w:pStyle w:val="FootnoteText"/>
        <w:widowControl w:val="0"/>
        <w:jc w:val="both"/>
        <w:rPr>
          <w:rFonts w:ascii="GHEA Grapalat" w:hAnsi="GHEA Grapalat"/>
          <w:lang w:val="af-ZA"/>
        </w:rPr>
      </w:pPr>
    </w:p>
  </w:footnote>
  <w:footnote w:id="2">
    <w:p w:rsidR="006D2CDF" w:rsidRPr="00CD6B60" w:rsidRDefault="006D2CD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D2CDF" w:rsidRPr="00CD6B60" w:rsidRDefault="006D2CD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6D2CDF" w:rsidRPr="00CA2B01" w:rsidRDefault="006D2CDF"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6D2CDF" w:rsidRPr="0034222E" w:rsidDel="00932115" w:rsidRDefault="006D2CDF" w:rsidP="00AF1F59">
      <w:pPr>
        <w:pStyle w:val="FootnoteText"/>
        <w:jc w:val="both"/>
        <w:rPr>
          <w:del w:id="3"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5">
    <w:p w:rsidR="006D2CDF" w:rsidRPr="00D3436F" w:rsidRDefault="006D2CDF"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D2CDF" w:rsidRPr="000811C1" w:rsidRDefault="006D2CDF">
      <w:pPr>
        <w:pStyle w:val="FootnoteText"/>
        <w:rPr>
          <w:rFonts w:asciiTheme="minorHAnsi" w:hAnsiTheme="minorHAnsi"/>
        </w:rPr>
      </w:pPr>
    </w:p>
  </w:footnote>
  <w:footnote w:id="6">
    <w:p w:rsidR="006D2CDF" w:rsidRDefault="006D2CDF" w:rsidP="00AA4D5E">
      <w:pPr>
        <w:pStyle w:val="FootnoteText"/>
        <w:jc w:val="both"/>
        <w:rPr>
          <w:ins w:id="4"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1649C8" w:rsidRDefault="001649C8"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r w:rsidR="00FD55EB" w:rsidRPr="00AA4D5E">
        <w:rPr>
          <w:rFonts w:ascii="GHEA Grapalat" w:hAnsi="GHEA Grapalat"/>
          <w:i/>
        </w:rPr>
        <w:t>.</w:t>
      </w:r>
    </w:p>
    <w:p w:rsidR="00FD55EB" w:rsidRPr="00EE76ED" w:rsidRDefault="00FD55EB"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002F0DCF" w:rsidRPr="002F0DCF">
        <w:rPr>
          <w:rFonts w:ascii="GHEA Grapalat" w:hAnsi="GHEA Grapalat"/>
          <w:i/>
          <w:sz w:val="18"/>
          <w:szCs w:val="18"/>
          <w:vertAlign w:val="superscript"/>
        </w:rPr>
        <w:t xml:space="preserve"> </w:t>
      </w:r>
      <w:r w:rsidR="002F0DCF" w:rsidRPr="002F0DCF">
        <w:rPr>
          <w:rFonts w:ascii="GHEA Grapalat" w:hAnsi="GHEA Grapalat"/>
          <w:i/>
        </w:rPr>
        <w:t xml:space="preserve">Если процедура организуется на основании пункта 2 части 6 статьи 15 Закона </w:t>
      </w:r>
      <w:r w:rsidR="00A54850" w:rsidRPr="00AA4D5E">
        <w:rPr>
          <w:rFonts w:ascii="GHEA Grapalat" w:hAnsi="GHEA Grapalat"/>
          <w:i/>
        </w:rPr>
        <w:t>"</w:t>
      </w:r>
      <w:r w:rsidR="002F0DCF" w:rsidRPr="002F0DCF">
        <w:rPr>
          <w:rFonts w:ascii="GHEA Grapalat" w:hAnsi="GHEA Grapalat"/>
          <w:i/>
        </w:rPr>
        <w:t xml:space="preserve">О закупках </w:t>
      </w:r>
      <w:r w:rsidR="00A54850" w:rsidRPr="00AA4D5E">
        <w:rPr>
          <w:rFonts w:ascii="GHEA Grapalat" w:hAnsi="GHEA Grapalat"/>
          <w:i/>
        </w:rPr>
        <w:t>"</w:t>
      </w:r>
      <w:r w:rsidR="002F0DCF"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00EE76ED" w:rsidRPr="00AA4D5E">
        <w:rPr>
          <w:rFonts w:ascii="GHEA Grapalat" w:hAnsi="GHEA Grapalat"/>
          <w:i/>
        </w:rPr>
        <w:t>"</w:t>
      </w:r>
      <w:r w:rsidR="002F0DCF" w:rsidRPr="002F0DCF">
        <w:rPr>
          <w:rFonts w:ascii="GHEA Grapalat" w:hAnsi="GHEA Grapalat"/>
          <w:i/>
        </w:rPr>
        <w:t>90 (девяноста) рабочих дней</w:t>
      </w:r>
      <w:r w:rsidR="00EE76ED" w:rsidRPr="00AA4D5E">
        <w:rPr>
          <w:rFonts w:ascii="GHEA Grapalat" w:hAnsi="GHEA Grapalat"/>
          <w:i/>
        </w:rPr>
        <w:t>"</w:t>
      </w:r>
      <w:r w:rsidR="002F0DCF" w:rsidRPr="002F0DCF">
        <w:rPr>
          <w:rFonts w:ascii="GHEA Grapalat" w:hAnsi="GHEA Grapalat"/>
          <w:i/>
        </w:rPr>
        <w:t xml:space="preserve"> заменяются на слова </w:t>
      </w:r>
      <w:r w:rsidR="00EE76ED" w:rsidRPr="00AA4D5E">
        <w:rPr>
          <w:rFonts w:ascii="GHEA Grapalat" w:hAnsi="GHEA Grapalat"/>
          <w:i/>
        </w:rPr>
        <w:t>"</w:t>
      </w:r>
      <w:r w:rsidR="002F0DCF" w:rsidRPr="002F0DCF">
        <w:rPr>
          <w:rFonts w:ascii="GHEA Grapalat" w:hAnsi="GHEA Grapalat"/>
          <w:i/>
        </w:rPr>
        <w:t>120 (сто двадцати) рабочих дней</w:t>
      </w:r>
      <w:r w:rsidR="00EE76ED" w:rsidRPr="00AA4D5E">
        <w:rPr>
          <w:rFonts w:ascii="GHEA Grapalat" w:hAnsi="GHEA Grapalat"/>
          <w:i/>
        </w:rPr>
        <w:t>".</w:t>
      </w:r>
    </w:p>
    <w:p w:rsidR="001649C8" w:rsidRPr="002C2499" w:rsidRDefault="001649C8" w:rsidP="00AA4D5E">
      <w:pPr>
        <w:pStyle w:val="FootnoteText"/>
        <w:jc w:val="both"/>
      </w:pPr>
    </w:p>
    <w:p w:rsidR="006D2CDF" w:rsidRPr="000811C1" w:rsidRDefault="006D2CDF">
      <w:pPr>
        <w:pStyle w:val="FootnoteText"/>
        <w:rPr>
          <w:rFonts w:asciiTheme="minorHAnsi" w:hAnsiTheme="minorHAnsi"/>
        </w:rPr>
      </w:pPr>
    </w:p>
  </w:footnote>
  <w:footnote w:id="7">
    <w:p w:rsidR="006D2CDF" w:rsidRPr="00FE2AA4" w:rsidRDefault="006D2CDF">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8">
    <w:p w:rsidR="006D2CDF" w:rsidRPr="008842CE" w:rsidRDefault="006D2CDF"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D2CDF" w:rsidRPr="000811C1" w:rsidRDefault="006D2CDF">
      <w:pPr>
        <w:pStyle w:val="FootnoteText"/>
        <w:rPr>
          <w:lang w:val="af-ZA"/>
        </w:rPr>
      </w:pPr>
    </w:p>
  </w:footnote>
  <w:footnote w:id="9">
    <w:p w:rsidR="006D2CDF" w:rsidRDefault="006D2CDF" w:rsidP="00636142">
      <w:pPr>
        <w:pStyle w:val="FootnoteText"/>
        <w:jc w:val="both"/>
        <w:rPr>
          <w:rFonts w:ascii="GHEA Grapalat" w:hAnsi="GHEA Grapalat"/>
          <w:i/>
          <w:lang w:val="hy-AM"/>
        </w:rPr>
      </w:pPr>
    </w:p>
    <w:p w:rsidR="006D2CDF" w:rsidRPr="002227A9" w:rsidRDefault="006D2CDF"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6D2CDF" w:rsidRPr="00636142" w:rsidRDefault="006D2C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6D2CDF" w:rsidRPr="0092041F" w:rsidRDefault="006D2C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6D2CDF" w:rsidRPr="0092041F" w:rsidRDefault="006D2CDF" w:rsidP="00C67FAB">
      <w:pPr>
        <w:pStyle w:val="FootnoteText"/>
        <w:jc w:val="both"/>
        <w:rPr>
          <w:rFonts w:ascii="GHEA Grapalat" w:hAnsi="GHEA Grapalat"/>
          <w:i/>
        </w:rPr>
      </w:pPr>
    </w:p>
  </w:footnote>
  <w:footnote w:id="10">
    <w:p w:rsidR="006D2CDF" w:rsidRPr="004A4643" w:rsidRDefault="006D2CDF"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6D2CDF" w:rsidRPr="008E4439" w:rsidRDefault="006D2CDF"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D2CDF" w:rsidRPr="000811C1" w:rsidRDefault="006D2CDF" w:rsidP="0027573B">
      <w:pPr>
        <w:pStyle w:val="FootnoteText"/>
        <w:rPr>
          <w:rFonts w:ascii="Sylfaen" w:hAnsi="Sylfaen"/>
          <w:sz w:val="18"/>
          <w:szCs w:val="18"/>
        </w:rPr>
      </w:pPr>
    </w:p>
  </w:footnote>
  <w:footnote w:id="12">
    <w:p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6D2CDF" w:rsidRPr="00DE7706" w:rsidRDefault="006D2CDF">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6D2CDF" w:rsidRPr="008416BA" w:rsidRDefault="006D2C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D2CDF" w:rsidRDefault="006D2CDF" w:rsidP="006B3E56">
      <w:pPr>
        <w:jc w:val="both"/>
      </w:pP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D2CDF" w:rsidRDefault="006D2CDF" w:rsidP="00637230">
      <w:pPr>
        <w:jc w:val="both"/>
        <w:rPr>
          <w:rFonts w:asciiTheme="minorHAnsi" w:hAnsiTheme="minorHAnsi"/>
          <w:lang w:val="af-ZA"/>
        </w:rPr>
      </w:pPr>
    </w:p>
  </w:footnote>
  <w:footnote w:id="15">
    <w:p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D2CDF" w:rsidRPr="00D3436F" w:rsidRDefault="006D2CDF">
      <w:pPr>
        <w:pStyle w:val="FootnoteText"/>
        <w:rPr>
          <w:lang w:val="es-ES"/>
        </w:rPr>
      </w:pPr>
    </w:p>
  </w:footnote>
  <w:footnote w:id="16">
    <w:p w:rsidR="006D2CDF" w:rsidRPr="00217344" w:rsidRDefault="006D2CDF"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6D2CDF" w:rsidRPr="00217344" w:rsidRDefault="006D2CDF" w:rsidP="003E31E5">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D2CDF" w:rsidRPr="008842CE" w:rsidRDefault="006D2CDF" w:rsidP="003D2FE2">
      <w:pPr>
        <w:pStyle w:val="FootnoteText"/>
        <w:jc w:val="both"/>
        <w:rPr>
          <w:rFonts w:ascii="GHEA Grapalat" w:hAnsi="GHEA Grapalat"/>
        </w:rPr>
      </w:pPr>
    </w:p>
  </w:footnote>
  <w:footnote w:id="19">
    <w:p w:rsidR="006D2CDF" w:rsidRPr="008842CE" w:rsidRDefault="006D2CDF" w:rsidP="003D2FE2">
      <w:pPr>
        <w:pStyle w:val="FootnoteText"/>
        <w:jc w:val="both"/>
      </w:pPr>
    </w:p>
  </w:footnote>
  <w:footnote w:id="20">
    <w:p w:rsidR="006D2CDF" w:rsidRPr="00217344" w:rsidRDefault="006D2CDF"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D2CDF" w:rsidRPr="008842CE" w:rsidRDefault="006D2CDF" w:rsidP="000A214C">
      <w:pPr>
        <w:pStyle w:val="FootnoteText"/>
        <w:jc w:val="both"/>
        <w:rPr>
          <w:rFonts w:ascii="GHEA Grapalat" w:hAnsi="GHEA Grapalat"/>
        </w:rPr>
      </w:pPr>
    </w:p>
  </w:footnote>
  <w:footnote w:id="22">
    <w:p w:rsidR="006D2CDF" w:rsidRPr="008842CE" w:rsidRDefault="006D2CDF" w:rsidP="000A214C">
      <w:pPr>
        <w:pStyle w:val="FootnoteText"/>
        <w:jc w:val="both"/>
      </w:pPr>
    </w:p>
  </w:footnote>
  <w:footnote w:id="23">
    <w:p w:rsidR="006D2CDF" w:rsidRPr="00217344" w:rsidRDefault="006D2CDF" w:rsidP="00A943A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6D2CDF" w:rsidRPr="008842CE" w:rsidRDefault="006D2CDF"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6D2CDF" w:rsidRDefault="006D2CDF" w:rsidP="00D3436F">
      <w:pPr>
        <w:pStyle w:val="FootnoteText"/>
        <w:widowControl w:val="0"/>
        <w:jc w:val="both"/>
        <w:rPr>
          <w:ins w:id="13"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6D2CDF" w:rsidRPr="00F21C0D" w:rsidRDefault="006D2CDF" w:rsidP="00D3436F">
      <w:pPr>
        <w:pStyle w:val="FootnoteText"/>
        <w:widowControl w:val="0"/>
        <w:jc w:val="both"/>
        <w:rPr>
          <w:lang w:val="hy-AM"/>
        </w:rPr>
      </w:pPr>
    </w:p>
  </w:footnote>
  <w:footnote w:id="26">
    <w:p w:rsidR="006D2CDF" w:rsidRDefault="006D2CDF"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6D2CDF" w:rsidRDefault="006D2CDF" w:rsidP="005E52ED">
      <w:pPr>
        <w:pStyle w:val="FootnoteText"/>
        <w:widowControl w:val="0"/>
        <w:jc w:val="both"/>
        <w:rPr>
          <w:rFonts w:ascii="GHEA Grapalat" w:hAnsi="GHEA Grapalat"/>
          <w:i/>
        </w:rPr>
      </w:pPr>
    </w:p>
    <w:p w:rsidR="006D2CDF" w:rsidRDefault="006D2CDF" w:rsidP="005E52ED">
      <w:pPr>
        <w:pStyle w:val="FootnoteText"/>
        <w:widowControl w:val="0"/>
        <w:jc w:val="both"/>
        <w:rPr>
          <w:rFonts w:ascii="GHEA Grapalat" w:hAnsi="GHEA Grapalat"/>
          <w:i/>
        </w:rPr>
      </w:pPr>
    </w:p>
    <w:p w:rsidR="006D2CDF" w:rsidRPr="00EB336B" w:rsidRDefault="006D2CDF"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D2CDF" w:rsidRPr="00D3436F" w:rsidRDefault="006D2CDF">
      <w:pPr>
        <w:pStyle w:val="FootnoteText"/>
        <w:rPr>
          <w:lang w:val="hy-AM"/>
        </w:rPr>
      </w:pPr>
    </w:p>
  </w:footnote>
  <w:footnote w:id="27">
    <w:p w:rsidR="006D2CDF" w:rsidRPr="008842CE" w:rsidRDefault="006D2CDF"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6D2CDF" w:rsidRPr="00E85250" w:rsidRDefault="006D2CDF" w:rsidP="00D90640">
      <w:pPr>
        <w:widowControl w:val="0"/>
        <w:spacing w:after="160" w:line="360" w:lineRule="auto"/>
        <w:ind w:firstLine="709"/>
        <w:jc w:val="both"/>
        <w:rPr>
          <w:rFonts w:ascii="GHEA Grapalat" w:hAnsi="GHEA Grapalat"/>
          <w:lang w:val="hy-AM"/>
        </w:rPr>
      </w:pPr>
    </w:p>
    <w:p w:rsidR="006D2CDF" w:rsidRPr="00D3436F" w:rsidRDefault="006D2CDF">
      <w:pPr>
        <w:pStyle w:val="FootnoteText"/>
        <w:rPr>
          <w:lang w:val="hy-AM"/>
        </w:rPr>
      </w:pPr>
    </w:p>
  </w:footnote>
  <w:footnote w:id="28">
    <w:p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D2CDF" w:rsidRPr="00D3436F" w:rsidRDefault="006D2CDF">
      <w:pPr>
        <w:pStyle w:val="FootnoteText"/>
        <w:rPr>
          <w:lang w:val="hy-AM"/>
        </w:rPr>
      </w:pPr>
    </w:p>
  </w:footnote>
  <w:footnote w:id="29">
    <w:p w:rsidR="006D2CDF" w:rsidRPr="008842CE" w:rsidRDefault="006D2CDF"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6D2CDF" w:rsidRPr="00D3436F" w:rsidRDefault="006D2CDF">
      <w:pPr>
        <w:pStyle w:val="FootnoteText"/>
        <w:rPr>
          <w:lang w:val="hy-AM"/>
        </w:rPr>
      </w:pPr>
    </w:p>
  </w:footnote>
  <w:footnote w:id="30">
    <w:p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D2CDF" w:rsidRPr="00D3436F" w:rsidRDefault="006D2CDF">
      <w:pPr>
        <w:pStyle w:val="FootnoteText"/>
        <w:rPr>
          <w:lang w:val="hy-AM"/>
        </w:rPr>
      </w:pPr>
    </w:p>
  </w:footnote>
  <w:footnote w:id="32">
    <w:p w:rsidR="006D2CDF" w:rsidRPr="008842CE" w:rsidRDefault="006D2CDF"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sidR="000D3BE0">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sidR="000D3BE0">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6D2CDF" w:rsidRPr="008842CE" w:rsidRDefault="006D2CDF"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6D2CDF" w:rsidRPr="00D3436F" w:rsidRDefault="006D2CDF">
      <w:pPr>
        <w:pStyle w:val="FootnoteText"/>
        <w:rPr>
          <w:lang w:val="hy-AM"/>
        </w:rPr>
      </w:pPr>
    </w:p>
  </w:footnote>
  <w:footnote w:id="33">
    <w:p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4">
    <w:p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5">
    <w:p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6">
    <w:p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7">
    <w:p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03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46ED"/>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1F3C"/>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17AD3"/>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777"/>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7854"/>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F44E0-55B9-45CF-A49B-585930AA5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23319</Words>
  <Characters>132923</Characters>
  <Application>Microsoft Office Word</Application>
  <DocSecurity>0</DocSecurity>
  <Lines>1107</Lines>
  <Paragraphs>311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155931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5</cp:revision>
  <cp:lastPrinted>2018-02-16T07:12:00Z</cp:lastPrinted>
  <dcterms:created xsi:type="dcterms:W3CDTF">2023-02-27T22:18:00Z</dcterms:created>
  <dcterms:modified xsi:type="dcterms:W3CDTF">2023-02-28T18:42:00Z</dcterms:modified>
</cp:coreProperties>
</file>