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C6839" w14:textId="08C0653D" w:rsidR="00B21BA9" w:rsidRPr="000D6993" w:rsidRDefault="00B21BA9" w:rsidP="0094127A">
      <w:pPr>
        <w:pStyle w:val="aa"/>
        <w:spacing w:after="0"/>
        <w:ind w:right="-7"/>
        <w:jc w:val="right"/>
        <w:rPr>
          <w:rFonts w:ascii="GHEA Mariam" w:hAnsi="GHEA Mariam" w:cs="Sylfaen"/>
          <w:iCs/>
          <w:sz w:val="20"/>
          <w:szCs w:val="20"/>
          <w:lang w:val="hy-AM"/>
        </w:rPr>
      </w:pPr>
      <w:r w:rsidRPr="000D6993">
        <w:rPr>
          <w:rFonts w:ascii="GHEA Mariam" w:hAnsi="GHEA Mariam" w:cs="Sylfaen"/>
          <w:iCs/>
          <w:sz w:val="20"/>
          <w:szCs w:val="20"/>
        </w:rPr>
        <w:t xml:space="preserve">Приложение N </w:t>
      </w:r>
      <w:r w:rsidRPr="000D6993">
        <w:rPr>
          <w:rFonts w:ascii="GHEA Mariam" w:hAnsi="GHEA Mariam" w:cs="Sylfaen"/>
          <w:iCs/>
          <w:sz w:val="20"/>
          <w:szCs w:val="20"/>
          <w:lang w:val="hy-AM"/>
        </w:rPr>
        <w:t>7</w:t>
      </w:r>
    </w:p>
    <w:p w14:paraId="35472281" w14:textId="57F884BD" w:rsidR="00B21BA9" w:rsidRPr="000D6993" w:rsidRDefault="00B21BA9" w:rsidP="0094127A">
      <w:pPr>
        <w:pStyle w:val="aa"/>
        <w:spacing w:after="0"/>
        <w:ind w:firstLine="567"/>
        <w:jc w:val="right"/>
        <w:rPr>
          <w:rFonts w:ascii="GHEA Mariam" w:hAnsi="GHEA Mariam" w:cs="Sylfaen"/>
          <w:iCs/>
          <w:sz w:val="20"/>
          <w:szCs w:val="20"/>
          <w:lang w:val="hy-AM"/>
        </w:rPr>
      </w:pPr>
      <w:r w:rsidRPr="000D6993">
        <w:rPr>
          <w:rFonts w:ascii="GHEA Mariam" w:hAnsi="GHEA Mariam" w:cs="Sylfaen"/>
          <w:iCs/>
          <w:sz w:val="20"/>
          <w:szCs w:val="20"/>
          <w:lang w:val="hy-AM"/>
        </w:rPr>
        <w:t>министра финансов РА 31 мая 2022 года.</w:t>
      </w:r>
    </w:p>
    <w:p w14:paraId="6F4D84DA" w14:textId="1F27A98B" w:rsidR="00096865" w:rsidRPr="000D6993" w:rsidRDefault="00B21BA9" w:rsidP="0094127A">
      <w:pPr>
        <w:pStyle w:val="aa"/>
        <w:spacing w:after="0"/>
        <w:ind w:right="-7"/>
        <w:jc w:val="right"/>
        <w:rPr>
          <w:rFonts w:ascii="GHEA Mariam" w:hAnsi="GHEA Mariam" w:cs="Sylfaen"/>
          <w:iCs/>
          <w:sz w:val="20"/>
          <w:szCs w:val="20"/>
          <w:lang w:val="af-ZA" w:eastAsia="ru-RU"/>
        </w:rPr>
      </w:pPr>
      <w:r w:rsidRPr="000D6993">
        <w:rPr>
          <w:rFonts w:ascii="GHEA Mariam" w:hAnsi="GHEA Mariam" w:cs="Sylfaen"/>
          <w:iCs/>
          <w:sz w:val="20"/>
          <w:szCs w:val="20"/>
          <w:lang w:val="hy-AM"/>
        </w:rPr>
        <w:t>Приказ № 235-А</w:t>
      </w:r>
    </w:p>
    <w:p w14:paraId="0BEE864D" w14:textId="77777777" w:rsidR="00096865" w:rsidRPr="000D6993" w:rsidRDefault="00096865" w:rsidP="0094127A">
      <w:pPr>
        <w:pStyle w:val="aa"/>
        <w:spacing w:after="0"/>
        <w:ind w:right="-7" w:firstLine="567"/>
        <w:jc w:val="right"/>
        <w:rPr>
          <w:rFonts w:ascii="GHEA Mariam" w:hAnsi="GHEA Mariam" w:cs="Sylfaen"/>
          <w:iCs/>
          <w:sz w:val="20"/>
          <w:szCs w:val="20"/>
          <w:u w:val="single"/>
          <w:lang w:val="af-ZA" w:eastAsia="ru-RU"/>
        </w:rPr>
      </w:pPr>
      <w:r w:rsidRPr="000D6993">
        <w:rPr>
          <w:rFonts w:ascii="GHEA Mariam" w:hAnsi="GHEA Mariam" w:cs="Sylfaen"/>
          <w:iCs/>
          <w:sz w:val="20"/>
          <w:szCs w:val="20"/>
          <w:u w:val="single"/>
          <w:lang w:val="hy-AM" w:eastAsia="ru-RU"/>
        </w:rPr>
        <w:t>Образцовый</w:t>
      </w:r>
      <w:r w:rsidRPr="000D6993">
        <w:rPr>
          <w:rFonts w:ascii="GHEA Mariam" w:hAnsi="GHEA Mariam" w:cs="Sylfaen"/>
          <w:iCs/>
          <w:sz w:val="20"/>
          <w:szCs w:val="20"/>
          <w:u w:val="single"/>
          <w:lang w:val="af-ZA" w:eastAsia="ru-RU"/>
        </w:rPr>
        <w:t xml:space="preserve"> </w:t>
      </w:r>
      <w:r w:rsidRPr="000D6993">
        <w:rPr>
          <w:rFonts w:ascii="GHEA Mariam" w:hAnsi="GHEA Mariam" w:cs="Sylfaen"/>
          <w:iCs/>
          <w:sz w:val="20"/>
          <w:szCs w:val="20"/>
          <w:u w:val="single"/>
          <w:lang w:val="hy-AM" w:eastAsia="ru-RU"/>
        </w:rPr>
        <w:t>форма</w:t>
      </w:r>
    </w:p>
    <w:p w14:paraId="58A2E90D" w14:textId="77777777" w:rsidR="00096865" w:rsidRPr="000D6993" w:rsidRDefault="00096865" w:rsidP="00845F46">
      <w:pPr>
        <w:pStyle w:val="a3"/>
        <w:spacing w:line="240" w:lineRule="auto"/>
        <w:jc w:val="center"/>
        <w:rPr>
          <w:rFonts w:ascii="GHEA Mariam" w:hAnsi="GHEA Mariam"/>
          <w:i w:val="0"/>
          <w:iCs/>
          <w:lang w:val="af-ZA"/>
        </w:rPr>
      </w:pPr>
    </w:p>
    <w:p w14:paraId="7CD37096" w14:textId="77777777" w:rsidR="00642EFE" w:rsidRPr="000D6993" w:rsidRDefault="00642EFE" w:rsidP="00845F46">
      <w:pPr>
        <w:pStyle w:val="a3"/>
        <w:spacing w:line="240" w:lineRule="auto"/>
        <w:jc w:val="center"/>
        <w:rPr>
          <w:rFonts w:ascii="GHEA Mariam" w:hAnsi="GHEA Mariam"/>
          <w:b/>
          <w:bCs/>
          <w:i w:val="0"/>
          <w:iCs/>
          <w:lang w:val="af-ZA"/>
        </w:rPr>
      </w:pPr>
      <w:r w:rsidRPr="000D6993">
        <w:rPr>
          <w:rFonts w:ascii="GHEA Mariam" w:hAnsi="GHEA Mariam"/>
          <w:b/>
          <w:bCs/>
          <w:i w:val="0"/>
          <w:iCs/>
          <w:lang w:val="af-ZA"/>
        </w:rPr>
        <w:t>ЗАЯВЛЕНИЕ:</w:t>
      </w:r>
    </w:p>
    <w:p w14:paraId="569314AA" w14:textId="23BF9D27" w:rsidR="00642EFE" w:rsidRPr="000D6993" w:rsidRDefault="0098218F" w:rsidP="00845F46">
      <w:pPr>
        <w:pStyle w:val="a3"/>
        <w:spacing w:line="240" w:lineRule="auto"/>
        <w:jc w:val="center"/>
        <w:rPr>
          <w:rFonts w:ascii="GHEA Mariam" w:hAnsi="GHEA Mariam"/>
          <w:b/>
          <w:bCs/>
          <w:i w:val="0"/>
          <w:iCs/>
          <w:lang w:val="af-ZA"/>
        </w:rPr>
      </w:pPr>
      <w:r w:rsidRPr="000D6993">
        <w:rPr>
          <w:rFonts w:ascii="GHEA Mariam" w:hAnsi="GHEA Mariam" w:cs="Arial"/>
          <w:b/>
          <w:bCs/>
          <w:i w:val="0"/>
          <w:iCs/>
          <w:lang w:val="af-ZA"/>
        </w:rPr>
        <w:t>РЕЙТИНГ:</w:t>
      </w:r>
      <w:r w:rsidRPr="000D6993">
        <w:rPr>
          <w:rFonts w:ascii="GHEA Mariam" w:hAnsi="GHEA Mariam"/>
          <w:b/>
          <w:bCs/>
          <w:i w:val="0"/>
          <w:iCs/>
          <w:lang w:val="af-ZA"/>
        </w:rPr>
        <w:t xml:space="preserve"> </w:t>
      </w:r>
      <w:r w:rsidRPr="000D6993">
        <w:rPr>
          <w:rFonts w:ascii="GHEA Mariam" w:hAnsi="GHEA Mariam" w:cs="Arial"/>
          <w:b/>
          <w:bCs/>
          <w:i w:val="0"/>
          <w:iCs/>
          <w:lang w:val="af-ZA"/>
        </w:rPr>
        <w:t xml:space="preserve">О </w:t>
      </w:r>
      <w:r w:rsidR="00642EFE" w:rsidRPr="000D6993">
        <w:rPr>
          <w:rFonts w:ascii="GHEA Mariam" w:hAnsi="GHEA Mariam"/>
          <w:b/>
          <w:bCs/>
          <w:i w:val="0"/>
          <w:iCs/>
          <w:lang w:val="af-ZA"/>
        </w:rPr>
        <w:t>ЗАПРОСЕ*</w:t>
      </w:r>
    </w:p>
    <w:p w14:paraId="601D9155" w14:textId="77777777" w:rsidR="00302DE9" w:rsidRPr="000D6993" w:rsidRDefault="00302DE9" w:rsidP="00845F46">
      <w:pPr>
        <w:pStyle w:val="a3"/>
        <w:spacing w:line="240" w:lineRule="auto"/>
        <w:jc w:val="center"/>
        <w:rPr>
          <w:rFonts w:ascii="GHEA Mariam" w:hAnsi="GHEA Mariam"/>
          <w:b/>
          <w:bCs/>
          <w:i w:val="0"/>
          <w:iCs/>
          <w:lang w:val="af-ZA"/>
        </w:rPr>
      </w:pPr>
    </w:p>
    <w:p w14:paraId="08FCA3C8" w14:textId="506B9652" w:rsidR="00817E83" w:rsidRPr="000D6993" w:rsidRDefault="00302DE9" w:rsidP="00845F46">
      <w:pPr>
        <w:pStyle w:val="a3"/>
        <w:spacing w:line="240" w:lineRule="auto"/>
        <w:jc w:val="center"/>
        <w:rPr>
          <w:rFonts w:ascii="GHEA Mariam" w:hAnsi="GHEA Mariam" w:cs="Arial"/>
          <w:b/>
          <w:bCs/>
          <w:i w:val="0"/>
          <w:iCs/>
          <w:sz w:val="24"/>
          <w:szCs w:val="24"/>
          <w:u w:val="single"/>
          <w:lang w:val="hy-AM"/>
        </w:rPr>
      </w:pPr>
      <w:r w:rsidRPr="000D6993">
        <w:rPr>
          <w:rFonts w:ascii="GHEA Mariam" w:hAnsi="GHEA Mariam" w:cs="Arial"/>
          <w:b/>
          <w:bCs/>
          <w:i w:val="0"/>
          <w:iCs/>
          <w:sz w:val="24"/>
          <w:szCs w:val="24"/>
          <w:u w:val="single"/>
          <w:lang w:val="hy-AM"/>
        </w:rPr>
        <w:t>Подарок</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процедура</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это происходит</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является</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РА:</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Покупка</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о</w:t>
      </w:r>
      <w:r w:rsidRPr="000D6993">
        <w:rPr>
          <w:rFonts w:ascii="GHEA Mariam" w:hAnsi="GHEA Mariam"/>
          <w:b/>
          <w:bCs/>
          <w:i w:val="0"/>
          <w:iCs/>
          <w:sz w:val="24"/>
          <w:szCs w:val="24"/>
          <w:u w:val="single"/>
          <w:lang w:val="hy-AM"/>
        </w:rPr>
        <w:t xml:space="preserve"> 15 </w:t>
      </w:r>
      <w:r w:rsidRPr="000D6993">
        <w:rPr>
          <w:rFonts w:ascii="GHEA Mariam" w:hAnsi="GHEA Mariam" w:cs="Arial"/>
          <w:b/>
          <w:bCs/>
          <w:i w:val="0"/>
          <w:iCs/>
          <w:sz w:val="24"/>
          <w:szCs w:val="24"/>
          <w:u w:val="single"/>
          <w:lang w:val="hy-AM"/>
        </w:rPr>
        <w:t>закона _</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 xml:space="preserve">Статья </w:t>
      </w:r>
      <w:r w:rsidRPr="000D6993">
        <w:rPr>
          <w:rFonts w:ascii="GHEA Mariam" w:hAnsi="GHEA Mariam"/>
          <w:b/>
          <w:bCs/>
          <w:i w:val="0"/>
          <w:iCs/>
          <w:sz w:val="24"/>
          <w:szCs w:val="24"/>
          <w:u w:val="single"/>
          <w:lang w:val="hy-AM"/>
        </w:rPr>
        <w:t xml:space="preserve">6 </w:t>
      </w:r>
      <w:r w:rsidRPr="000D6993">
        <w:rPr>
          <w:rFonts w:ascii="GHEA Mariam" w:hAnsi="GHEA Mariam" w:cs="Arial"/>
          <w:b/>
          <w:bCs/>
          <w:i w:val="0"/>
          <w:iCs/>
          <w:sz w:val="24"/>
          <w:szCs w:val="24"/>
          <w:u w:val="single"/>
          <w:lang w:val="hy-AM"/>
        </w:rPr>
        <w:t>_</w:t>
      </w:r>
      <w:r w:rsidRPr="000D6993">
        <w:rPr>
          <w:rFonts w:ascii="GHEA Mariam" w:hAnsi="GHEA Mariam"/>
          <w:b/>
          <w:bCs/>
          <w:i w:val="0"/>
          <w:iCs/>
          <w:sz w:val="24"/>
          <w:szCs w:val="24"/>
          <w:u w:val="single"/>
          <w:lang w:val="hy-AM"/>
        </w:rPr>
        <w:t xml:space="preserve"> </w:t>
      </w:r>
      <w:r w:rsidRPr="000D6993">
        <w:rPr>
          <w:rFonts w:ascii="GHEA Mariam" w:hAnsi="GHEA Mariam" w:cs="Arial"/>
          <w:b/>
          <w:bCs/>
          <w:i w:val="0"/>
          <w:iCs/>
          <w:sz w:val="24"/>
          <w:szCs w:val="24"/>
          <w:u w:val="single"/>
          <w:lang w:val="hy-AM"/>
        </w:rPr>
        <w:t>частично.</w:t>
      </w:r>
    </w:p>
    <w:p w14:paraId="3B551420" w14:textId="77777777" w:rsidR="00302DE9" w:rsidRPr="000D6993" w:rsidRDefault="00302DE9" w:rsidP="00845F46">
      <w:pPr>
        <w:pStyle w:val="a3"/>
        <w:spacing w:line="240" w:lineRule="auto"/>
        <w:jc w:val="center"/>
        <w:rPr>
          <w:rFonts w:ascii="GHEA Mariam" w:hAnsi="GHEA Mariam"/>
          <w:b/>
          <w:bCs/>
          <w:i w:val="0"/>
          <w:iCs/>
          <w:lang w:val="af-ZA"/>
        </w:rPr>
      </w:pPr>
    </w:p>
    <w:p w14:paraId="25D9C0A6" w14:textId="77777777" w:rsidR="00642EFE" w:rsidRPr="000D6993" w:rsidRDefault="00642EFE" w:rsidP="00845F46">
      <w:pPr>
        <w:pStyle w:val="a3"/>
        <w:spacing w:line="240" w:lineRule="auto"/>
        <w:jc w:val="center"/>
        <w:rPr>
          <w:rFonts w:ascii="GHEA Mariam" w:hAnsi="GHEA Mariam"/>
          <w:i w:val="0"/>
          <w:iCs/>
          <w:lang w:val="af-ZA"/>
        </w:rPr>
      </w:pPr>
      <w:r w:rsidRPr="000D6993">
        <w:rPr>
          <w:rFonts w:ascii="GHEA Mariam" w:hAnsi="GHEA Mariam"/>
          <w:i w:val="0"/>
          <w:iCs/>
          <w:lang w:val="af-ZA"/>
        </w:rPr>
        <w:t>Настоящий текст заявления утверждается оценочной комиссией.</w:t>
      </w:r>
    </w:p>
    <w:p w14:paraId="2DC06F5B" w14:textId="0583C81E" w:rsidR="0091042F" w:rsidRPr="000D6993" w:rsidRDefault="0094127A" w:rsidP="00845F46">
      <w:pPr>
        <w:pStyle w:val="a3"/>
        <w:spacing w:line="240" w:lineRule="auto"/>
        <w:jc w:val="center"/>
        <w:rPr>
          <w:rFonts w:ascii="GHEA Mariam" w:hAnsi="GHEA Mariam"/>
          <w:i w:val="0"/>
          <w:iCs/>
          <w:lang w:val="af-ZA"/>
        </w:rPr>
      </w:pPr>
      <w:r w:rsidRPr="000D6993">
        <w:rPr>
          <w:rFonts w:ascii="GHEA Mariam" w:hAnsi="GHEA Mariam"/>
          <w:i w:val="0"/>
          <w:iCs/>
          <w:lang w:val="af-ZA"/>
        </w:rPr>
        <w:t xml:space="preserve">« </w:t>
      </w:r>
      <w:r w:rsidR="00C945E4" w:rsidRPr="000D6993">
        <w:rPr>
          <w:rFonts w:ascii="GHEA Mariam" w:hAnsi="GHEA Mariam" w:cs="Arial"/>
          <w:i w:val="0"/>
          <w:iCs/>
          <w:lang w:val="hy-AM"/>
        </w:rPr>
        <w:t xml:space="preserve">Ноября </w:t>
      </w:r>
      <w:r w:rsidR="003C53D4" w:rsidRPr="000D6993">
        <w:rPr>
          <w:rFonts w:ascii="GHEA Mariam" w:hAnsi="GHEA Mariam"/>
          <w:i w:val="0"/>
          <w:iCs/>
          <w:lang w:val="af-ZA"/>
        </w:rPr>
        <w:t xml:space="preserve">» « </w:t>
      </w:r>
      <w:r w:rsidR="000D6993" w:rsidRPr="00D77B0E">
        <w:rPr>
          <w:rFonts w:ascii="GHEA Mariam" w:hAnsi="GHEA Mariam"/>
          <w:i w:val="0"/>
          <w:iCs/>
          <w:lang w:val="ru-RU"/>
        </w:rPr>
        <w:t xml:space="preserve">24 </w:t>
      </w:r>
      <w:r w:rsidR="003C53D4" w:rsidRPr="000D6993">
        <w:rPr>
          <w:rFonts w:ascii="GHEA Mariam" w:hAnsi="GHEA Mariam"/>
          <w:i w:val="0"/>
          <w:iCs/>
          <w:lang w:val="af-ZA"/>
        </w:rPr>
        <w:t xml:space="preserve">» « </w:t>
      </w:r>
      <w:r w:rsidR="00732B41" w:rsidRPr="000D6993">
        <w:rPr>
          <w:rFonts w:ascii="GHEA Mariam" w:hAnsi="GHEA Mariam"/>
          <w:i w:val="0"/>
          <w:iCs/>
          <w:lang w:val="hy-AM"/>
        </w:rPr>
        <w:t xml:space="preserve">0 </w:t>
      </w:r>
      <w:r w:rsidR="00B23909" w:rsidRPr="000D6993">
        <w:rPr>
          <w:rFonts w:ascii="GHEA Mariam" w:hAnsi="GHEA Mariam"/>
          <w:i w:val="0"/>
          <w:iCs/>
          <w:lang w:val="af-ZA"/>
        </w:rPr>
        <w:t xml:space="preserve">1» от </w:t>
      </w:r>
      <w:r w:rsidR="00642EFE" w:rsidRPr="000D6993">
        <w:rPr>
          <w:rFonts w:ascii="GHEA Mariam" w:hAnsi="GHEA Mariam"/>
          <w:i w:val="0"/>
          <w:iCs/>
          <w:lang w:val="af-ZA"/>
        </w:rPr>
        <w:t xml:space="preserve">20 </w:t>
      </w:r>
      <w:r w:rsidR="0098218F" w:rsidRPr="000D6993">
        <w:rPr>
          <w:rFonts w:ascii="GHEA Mariam" w:hAnsi="GHEA Mariam"/>
          <w:i w:val="0"/>
          <w:iCs/>
          <w:lang w:val="hy-AM"/>
        </w:rPr>
        <w:t>2 3</w:t>
      </w:r>
    </w:p>
    <w:p w14:paraId="4A7CC1BC" w14:textId="77777777" w:rsidR="0091042F" w:rsidRPr="000D6993" w:rsidRDefault="0091042F" w:rsidP="00845F46">
      <w:pPr>
        <w:pStyle w:val="a3"/>
        <w:spacing w:line="240" w:lineRule="auto"/>
        <w:jc w:val="center"/>
        <w:rPr>
          <w:rFonts w:ascii="GHEA Mariam" w:hAnsi="GHEA Mariam"/>
          <w:i w:val="0"/>
          <w:iCs/>
          <w:lang w:val="af-ZA"/>
        </w:rPr>
      </w:pPr>
    </w:p>
    <w:p w14:paraId="2F2134AC" w14:textId="54E49D2D" w:rsidR="0091042F" w:rsidRPr="000D6993" w:rsidRDefault="00496E18" w:rsidP="00845F46">
      <w:pPr>
        <w:pStyle w:val="a3"/>
        <w:spacing w:line="240" w:lineRule="auto"/>
        <w:jc w:val="center"/>
        <w:rPr>
          <w:rFonts w:ascii="GHEA Mariam" w:hAnsi="GHEA Mariam"/>
          <w:i w:val="0"/>
          <w:iCs/>
          <w:lang w:val="hy-AM"/>
        </w:rPr>
      </w:pPr>
      <w:r w:rsidRPr="000D6993">
        <w:rPr>
          <w:rFonts w:ascii="GHEA Mariam" w:hAnsi="GHEA Mariam"/>
          <w:i w:val="0"/>
          <w:iCs/>
          <w:lang w:val="af-ZA"/>
        </w:rPr>
        <w:t xml:space="preserve">Код процедуры: </w:t>
      </w:r>
      <w:r w:rsidR="00C945E4" w:rsidRPr="000D6993">
        <w:rPr>
          <w:rFonts w:ascii="GHEA Mariam" w:hAnsi="GHEA Mariam" w:cs="Arial"/>
          <w:b/>
          <w:bCs/>
          <w:i w:val="0"/>
          <w:iCs/>
          <w:lang w:val="af-ZA"/>
        </w:rPr>
        <w:t>СМ КНК ДПР-ГХАПЗБ-2024/01</w:t>
      </w:r>
    </w:p>
    <w:p w14:paraId="27EE6920" w14:textId="77777777" w:rsidR="0091042F" w:rsidRPr="000D6993" w:rsidRDefault="0091042F" w:rsidP="00845F46">
      <w:pPr>
        <w:pStyle w:val="a3"/>
        <w:spacing w:line="240" w:lineRule="auto"/>
        <w:rPr>
          <w:rFonts w:ascii="GHEA Mariam" w:hAnsi="GHEA Mariam"/>
          <w:i w:val="0"/>
          <w:iCs/>
          <w:lang w:val="af-ZA"/>
        </w:rPr>
      </w:pPr>
    </w:p>
    <w:p w14:paraId="00CE1DA8" w14:textId="77777777" w:rsidR="00486637" w:rsidRPr="000D6993" w:rsidRDefault="00486637" w:rsidP="00486637">
      <w:pPr>
        <w:pStyle w:val="aa"/>
        <w:spacing w:after="0"/>
        <w:ind w:right="188" w:firstLine="708"/>
        <w:jc w:val="both"/>
        <w:rPr>
          <w:rFonts w:ascii="GHEA Mariam" w:hAnsi="GHEA Mariam"/>
          <w:b/>
          <w:color w:val="000000"/>
          <w:sz w:val="20"/>
          <w:szCs w:val="20"/>
          <w:lang w:val="af-ZA"/>
        </w:rPr>
      </w:pPr>
      <w:r w:rsidRPr="000D6993">
        <w:rPr>
          <w:rFonts w:ascii="GHEA Mariam" w:hAnsi="GHEA Mariam" w:cs="Arial"/>
          <w:sz w:val="20"/>
          <w:szCs w:val="20"/>
          <w:lang w:val="af-ZA"/>
        </w:rPr>
        <w:t xml:space="preserve">Клиент </w:t>
      </w:r>
      <w:r w:rsidRPr="000D6993">
        <w:rPr>
          <w:rFonts w:ascii="GHEA Mariam" w:hAnsi="GHEA Mariam"/>
          <w:sz w:val="20"/>
          <w:szCs w:val="20"/>
          <w:lang w:val="af-ZA"/>
        </w:rPr>
        <w:t xml:space="preserve">: </w:t>
      </w:r>
      <w:r w:rsidRPr="000D6993">
        <w:rPr>
          <w:rFonts w:ascii="GHEA Mariam" w:hAnsi="GHEA Mariam" w:cs="Arial"/>
          <w:sz w:val="20"/>
          <w:szCs w:val="20"/>
          <w:lang w:val="af-ZA"/>
        </w:rPr>
        <w:t>РА</w:t>
      </w:r>
      <w:r w:rsidRPr="000D6993">
        <w:rPr>
          <w:rFonts w:ascii="GHEA Mariam" w:hAnsi="GHEA Mariam"/>
          <w:sz w:val="20"/>
          <w:szCs w:val="20"/>
          <w:lang w:val="af-ZA"/>
        </w:rPr>
        <w:t xml:space="preserve"> </w:t>
      </w:r>
      <w:r w:rsidRPr="000D6993">
        <w:rPr>
          <w:rFonts w:ascii="GHEA Mariam" w:hAnsi="GHEA Mariam" w:cs="Arial"/>
          <w:sz w:val="20"/>
          <w:szCs w:val="20"/>
          <w:lang w:val="af-ZA"/>
        </w:rPr>
        <w:t>Котайк</w:t>
      </w:r>
      <w:r w:rsidRPr="000D6993">
        <w:rPr>
          <w:rFonts w:ascii="GHEA Mariam" w:hAnsi="GHEA Mariam"/>
          <w:sz w:val="20"/>
          <w:szCs w:val="20"/>
          <w:lang w:val="af-ZA"/>
        </w:rPr>
        <w:t xml:space="preserve"> </w:t>
      </w:r>
      <w:r w:rsidRPr="000D6993">
        <w:rPr>
          <w:rFonts w:ascii="GHEA Mariam" w:hAnsi="GHEA Mariam" w:cs="Arial"/>
          <w:sz w:val="20"/>
          <w:szCs w:val="20"/>
          <w:lang w:val="af-ZA"/>
        </w:rPr>
        <w:t>область, край:</w:t>
      </w:r>
      <w:r w:rsidRPr="000D6993">
        <w:rPr>
          <w:rFonts w:ascii="GHEA Mariam" w:hAnsi="GHEA Mariam"/>
          <w:sz w:val="20"/>
          <w:szCs w:val="20"/>
          <w:lang w:val="af-ZA"/>
        </w:rPr>
        <w:t xml:space="preserve"> </w:t>
      </w:r>
      <w:r w:rsidRPr="000D6993">
        <w:rPr>
          <w:rFonts w:ascii="GHEA Mariam" w:hAnsi="GHEA Mariam"/>
          <w:sz w:val="20"/>
          <w:szCs w:val="20"/>
          <w:lang w:val="hy-AM"/>
        </w:rPr>
        <w:t xml:space="preserve">«Канакераванская средняя </w:t>
      </w:r>
      <w:r w:rsidRPr="000D6993">
        <w:rPr>
          <w:rFonts w:ascii="GHEA Mariam" w:hAnsi="GHEA Mariam"/>
          <w:sz w:val="20"/>
          <w:szCs w:val="20"/>
          <w:lang w:val="af-ZA"/>
        </w:rPr>
        <w:t xml:space="preserve">школа </w:t>
      </w:r>
      <w:r w:rsidRPr="000D6993">
        <w:rPr>
          <w:rFonts w:ascii="GHEA Mariam" w:hAnsi="GHEA Mariam" w:cs="Arial"/>
          <w:sz w:val="20"/>
          <w:szCs w:val="20"/>
          <w:lang w:val="af-ZA"/>
        </w:rPr>
        <w:t xml:space="preserve">» SNOC </w:t>
      </w:r>
      <w:r w:rsidRPr="000D6993">
        <w:rPr>
          <w:rFonts w:ascii="GHEA Mariam" w:hAnsi="GHEA Mariam" w:cs="GHEA Grapalat"/>
          <w:sz w:val="20"/>
          <w:szCs w:val="20"/>
          <w:lang w:val="hy-AM"/>
        </w:rPr>
        <w:t xml:space="preserve">, </w:t>
      </w:r>
      <w:r w:rsidRPr="000D6993">
        <w:rPr>
          <w:rFonts w:ascii="GHEA Mariam" w:hAnsi="GHEA Mariam" w:cs="Arial"/>
          <w:sz w:val="20"/>
          <w:szCs w:val="20"/>
          <w:lang w:val="hy-AM"/>
        </w:rPr>
        <w:t>которая</w:t>
      </w:r>
      <w:r w:rsidRPr="000D6993">
        <w:rPr>
          <w:rFonts w:ascii="GHEA Mariam" w:hAnsi="GHEA Mariam"/>
          <w:sz w:val="20"/>
          <w:szCs w:val="20"/>
          <w:lang w:val="af-ZA"/>
        </w:rPr>
        <w:t xml:space="preserve"> </w:t>
      </w:r>
      <w:r w:rsidRPr="000D6993">
        <w:rPr>
          <w:rFonts w:ascii="GHEA Mariam" w:hAnsi="GHEA Mariam" w:cs="Arial"/>
          <w:sz w:val="20"/>
          <w:szCs w:val="20"/>
          <w:lang w:val="af-ZA"/>
        </w:rPr>
        <w:t>располагается</w:t>
      </w:r>
      <w:r w:rsidRPr="000D6993">
        <w:rPr>
          <w:rFonts w:ascii="GHEA Mariam" w:hAnsi="GHEA Mariam"/>
          <w:sz w:val="20"/>
          <w:szCs w:val="20"/>
          <w:lang w:val="af-ZA"/>
        </w:rPr>
        <w:t xml:space="preserve"> </w:t>
      </w:r>
      <w:r w:rsidRPr="000D6993">
        <w:rPr>
          <w:rFonts w:ascii="GHEA Mariam" w:hAnsi="GHEA Mariam" w:cs="Arial"/>
          <w:sz w:val="20"/>
          <w:szCs w:val="20"/>
          <w:lang w:val="af-ZA"/>
        </w:rPr>
        <w:t>является</w:t>
      </w:r>
      <w:r w:rsidRPr="000D6993">
        <w:rPr>
          <w:rFonts w:ascii="GHEA Mariam" w:hAnsi="GHEA Mariam"/>
          <w:sz w:val="20"/>
          <w:szCs w:val="20"/>
          <w:lang w:val="hy-AM"/>
        </w:rPr>
        <w:t xml:space="preserve"> </w:t>
      </w:r>
      <w:r w:rsidRPr="000D6993">
        <w:rPr>
          <w:rFonts w:ascii="GHEA Mariam" w:hAnsi="GHEA Mariam" w:cs="Sylfaen"/>
          <w:sz w:val="20"/>
          <w:szCs w:val="20"/>
          <w:lang w:val="hy-AM"/>
        </w:rPr>
        <w:t>Канакераван ул., Котайкский марз.</w:t>
      </w:r>
      <w:r w:rsidRPr="000D6993">
        <w:rPr>
          <w:rFonts w:ascii="GHEA Mariam" w:hAnsi="GHEA Mariam" w:cs="Sylfaen"/>
          <w:sz w:val="20"/>
          <w:szCs w:val="20"/>
          <w:lang w:val="af-ZA"/>
        </w:rPr>
        <w:t xml:space="preserve"> </w:t>
      </w:r>
      <w:r w:rsidRPr="000D6993">
        <w:rPr>
          <w:rFonts w:ascii="GHEA Mariam" w:hAnsi="GHEA Mariam" w:cs="Sylfaen"/>
          <w:sz w:val="20"/>
          <w:szCs w:val="20"/>
          <w:lang w:val="hy-AM"/>
        </w:rPr>
        <w:t>11 корпус 5:00</w:t>
      </w:r>
      <w:r w:rsidRPr="000D6993">
        <w:rPr>
          <w:rFonts w:ascii="GHEA Mariam" w:hAnsi="GHEA Mariam" w:cs="Sylfaen"/>
          <w:sz w:val="20"/>
          <w:szCs w:val="20"/>
          <w:lang w:val="af-ZA"/>
        </w:rPr>
        <w:t xml:space="preserve"> </w:t>
      </w:r>
      <w:r w:rsidRPr="000D6993">
        <w:rPr>
          <w:rFonts w:ascii="GHEA Mariam" w:hAnsi="GHEA Mariam"/>
          <w:sz w:val="20"/>
          <w:szCs w:val="20"/>
          <w:lang w:val="af-ZA"/>
        </w:rPr>
        <w:t xml:space="preserve">по </w:t>
      </w:r>
      <w:r w:rsidRPr="000D6993">
        <w:rPr>
          <w:rFonts w:ascii="GHEA Mariam" w:hAnsi="GHEA Mariam" w:cs="Arial"/>
          <w:sz w:val="20"/>
          <w:szCs w:val="20"/>
          <w:lang w:val="af-ZA"/>
        </w:rPr>
        <w:t>адресу</w:t>
      </w:r>
      <w:r w:rsidRPr="000D6993">
        <w:rPr>
          <w:rFonts w:ascii="GHEA Mariam" w:hAnsi="GHEA Mariam"/>
          <w:sz w:val="20"/>
          <w:szCs w:val="20"/>
          <w:lang w:val="hy-AM"/>
        </w:rPr>
        <w:t xml:space="preserve"> </w:t>
      </w:r>
      <w:r w:rsidRPr="000D6993">
        <w:rPr>
          <w:rFonts w:ascii="GHEA Mariam" w:hAnsi="GHEA Mariam" w:cs="Arial"/>
          <w:sz w:val="20"/>
          <w:szCs w:val="20"/>
          <w:lang w:val="af-ZA"/>
        </w:rPr>
        <w:t>объявление</w:t>
      </w:r>
      <w:r w:rsidRPr="000D6993">
        <w:rPr>
          <w:rFonts w:ascii="GHEA Mariam" w:hAnsi="GHEA Mariam"/>
          <w:sz w:val="20"/>
          <w:szCs w:val="20"/>
          <w:lang w:val="af-ZA"/>
        </w:rPr>
        <w:t xml:space="preserve"> </w:t>
      </w:r>
      <w:r w:rsidRPr="000D6993">
        <w:rPr>
          <w:rFonts w:ascii="GHEA Mariam" w:hAnsi="GHEA Mariam" w:cs="Arial"/>
          <w:sz w:val="20"/>
          <w:szCs w:val="20"/>
          <w:lang w:val="af-ZA"/>
        </w:rPr>
        <w:t>является</w:t>
      </w:r>
      <w:r w:rsidRPr="000D6993">
        <w:rPr>
          <w:rFonts w:ascii="GHEA Mariam" w:hAnsi="GHEA Mariam"/>
          <w:sz w:val="20"/>
          <w:szCs w:val="20"/>
          <w:lang w:val="af-ZA"/>
        </w:rPr>
        <w:t xml:space="preserve"> </w:t>
      </w:r>
      <w:r w:rsidRPr="000D6993">
        <w:rPr>
          <w:rFonts w:ascii="GHEA Mariam" w:hAnsi="GHEA Mariam" w:cs="Arial"/>
          <w:sz w:val="20"/>
          <w:szCs w:val="20"/>
          <w:lang w:val="af-ZA"/>
        </w:rPr>
        <w:t>цитировать</w:t>
      </w:r>
      <w:r w:rsidRPr="000D6993">
        <w:rPr>
          <w:rFonts w:ascii="GHEA Mariam" w:hAnsi="GHEA Mariam"/>
          <w:sz w:val="20"/>
          <w:szCs w:val="20"/>
          <w:lang w:val="af-ZA"/>
        </w:rPr>
        <w:t xml:space="preserve"> </w:t>
      </w:r>
      <w:r w:rsidRPr="000D6993">
        <w:rPr>
          <w:rFonts w:ascii="GHEA Mariam" w:hAnsi="GHEA Mariam" w:cs="Arial"/>
          <w:sz w:val="20"/>
          <w:szCs w:val="20"/>
          <w:lang w:val="af-ZA"/>
        </w:rPr>
        <w:t xml:space="preserve">расследования , </w:t>
      </w:r>
      <w:r w:rsidRPr="000D6993">
        <w:rPr>
          <w:rFonts w:ascii="GHEA Mariam" w:hAnsi="GHEA Mariam"/>
          <w:sz w:val="20"/>
          <w:szCs w:val="20"/>
          <w:lang w:val="af-ZA"/>
        </w:rPr>
        <w:t xml:space="preserve">которое </w:t>
      </w:r>
      <w:r w:rsidRPr="000D6993">
        <w:rPr>
          <w:rFonts w:ascii="GHEA Mariam" w:hAnsi="GHEA Mariam" w:cs="Arial"/>
          <w:sz w:val="20"/>
          <w:szCs w:val="20"/>
          <w:lang w:val="af-ZA"/>
        </w:rPr>
        <w:t>реализуется</w:t>
      </w:r>
      <w:r w:rsidRPr="000D6993">
        <w:rPr>
          <w:rFonts w:ascii="GHEA Mariam" w:hAnsi="GHEA Mariam"/>
          <w:sz w:val="20"/>
          <w:szCs w:val="20"/>
          <w:lang w:val="af-ZA"/>
        </w:rPr>
        <w:t xml:space="preserve"> </w:t>
      </w:r>
      <w:r w:rsidRPr="000D6993">
        <w:rPr>
          <w:rFonts w:ascii="GHEA Mariam" w:hAnsi="GHEA Mariam" w:cs="Arial"/>
          <w:sz w:val="20"/>
          <w:szCs w:val="20"/>
          <w:lang w:val="af-ZA"/>
        </w:rPr>
        <w:t>является</w:t>
      </w:r>
      <w:r w:rsidRPr="000D6993">
        <w:rPr>
          <w:rFonts w:ascii="GHEA Mariam" w:hAnsi="GHEA Mariam"/>
          <w:sz w:val="20"/>
          <w:szCs w:val="20"/>
          <w:lang w:val="af-ZA"/>
        </w:rPr>
        <w:t xml:space="preserve"> </w:t>
      </w:r>
      <w:r w:rsidRPr="000D6993">
        <w:rPr>
          <w:rFonts w:ascii="GHEA Mariam" w:hAnsi="GHEA Mariam" w:cs="Arial"/>
          <w:sz w:val="20"/>
          <w:szCs w:val="20"/>
          <w:lang w:val="af-ZA"/>
        </w:rPr>
        <w:t>один</w:t>
      </w:r>
      <w:r w:rsidRPr="000D6993">
        <w:rPr>
          <w:rFonts w:ascii="GHEA Mariam" w:hAnsi="GHEA Mariam"/>
          <w:sz w:val="20"/>
          <w:szCs w:val="20"/>
          <w:lang w:val="af-ZA"/>
        </w:rPr>
        <w:t xml:space="preserve"> </w:t>
      </w:r>
      <w:r w:rsidRPr="000D6993">
        <w:rPr>
          <w:rFonts w:ascii="GHEA Mariam" w:hAnsi="GHEA Mariam" w:cs="Arial"/>
          <w:sz w:val="20"/>
          <w:szCs w:val="20"/>
          <w:lang w:val="af-ZA"/>
        </w:rPr>
        <w:t xml:space="preserve">в фазе </w:t>
      </w:r>
      <w:r w:rsidRPr="000D6993">
        <w:rPr>
          <w:rFonts w:ascii="GHEA Mariam" w:hAnsi="GHEA Mariam"/>
          <w:sz w:val="20"/>
          <w:szCs w:val="20"/>
          <w:lang w:val="af-ZA"/>
        </w:rPr>
        <w:t>.</w:t>
      </w:r>
    </w:p>
    <w:p w14:paraId="1F07A8E0" w14:textId="78B985DB" w:rsidR="00F16378" w:rsidRPr="000D6993" w:rsidRDefault="00F16378" w:rsidP="00845F46">
      <w:pPr>
        <w:pStyle w:val="a3"/>
        <w:spacing w:line="240" w:lineRule="auto"/>
        <w:ind w:firstLine="0"/>
        <w:rPr>
          <w:rFonts w:ascii="GHEA Mariam" w:hAnsi="GHEA Mariam"/>
          <w:i w:val="0"/>
          <w:iCs/>
          <w:lang w:val="af-ZA"/>
        </w:rPr>
      </w:pPr>
      <w:r w:rsidRPr="000D6993">
        <w:rPr>
          <w:rFonts w:ascii="GHEA Mariam" w:hAnsi="GHEA Mariam"/>
          <w:i w:val="0"/>
          <w:iCs/>
          <w:lang w:val="af-ZA"/>
        </w:rPr>
        <w:tab/>
      </w:r>
      <w:bookmarkStart w:id="0" w:name="_Hlk23167417"/>
      <w:r w:rsidRPr="000D6993">
        <w:rPr>
          <w:rFonts w:ascii="GHEA Mariam" w:hAnsi="GHEA Mariam"/>
          <w:i w:val="0"/>
          <w:iCs/>
          <w:lang w:val="af-ZA"/>
        </w:rPr>
        <w:t xml:space="preserve">В результате данной процедуры </w:t>
      </w:r>
      <w:bookmarkEnd w:id="0"/>
      <w:r w:rsidRPr="000D6993">
        <w:rPr>
          <w:rFonts w:ascii="GHEA Mariam" w:hAnsi="GHEA Mariam"/>
          <w:i w:val="0"/>
          <w:iCs/>
          <w:lang w:val="hy-AM"/>
        </w:rPr>
        <w:t xml:space="preserve">выбранному </w:t>
      </w:r>
      <w:r w:rsidRPr="000D6993">
        <w:rPr>
          <w:rFonts w:ascii="GHEA Mariam" w:hAnsi="GHEA Mariam"/>
          <w:i w:val="0"/>
          <w:iCs/>
          <w:lang w:val="af-ZA"/>
        </w:rPr>
        <w:t xml:space="preserve">участнику будет предложено подписать Договор поставки </w:t>
      </w:r>
      <w:r w:rsidR="001F5198" w:rsidRPr="000D6993">
        <w:rPr>
          <w:rFonts w:ascii="GHEA Mariam" w:hAnsi="GHEA Mariam"/>
          <w:b/>
          <w:i w:val="0"/>
          <w:iCs/>
          <w:lang w:val="hy-AM"/>
        </w:rPr>
        <w:t xml:space="preserve">продовольствия </w:t>
      </w:r>
      <w:r w:rsidRPr="000D6993">
        <w:rPr>
          <w:rFonts w:ascii="GHEA Mariam" w:hAnsi="GHEA Mariam"/>
          <w:i w:val="0"/>
          <w:iCs/>
          <w:lang w:val="af-ZA"/>
        </w:rPr>
        <w:t>(далее – Договор) в установленном порядке.</w:t>
      </w:r>
    </w:p>
    <w:p w14:paraId="6F23574A" w14:textId="77777777" w:rsidR="00357D48" w:rsidRPr="000D6993" w:rsidRDefault="00A20B69" w:rsidP="00845F46">
      <w:pPr>
        <w:pStyle w:val="a3"/>
        <w:spacing w:line="240" w:lineRule="auto"/>
        <w:ind w:firstLine="0"/>
        <w:rPr>
          <w:rFonts w:ascii="GHEA Mariam" w:hAnsi="GHEA Mariam"/>
          <w:i w:val="0"/>
          <w:iCs/>
          <w:lang w:val="af-ZA"/>
        </w:rPr>
      </w:pPr>
      <w:r w:rsidRPr="000D6993">
        <w:rPr>
          <w:rFonts w:ascii="GHEA Mariam" w:hAnsi="GHEA Mariam"/>
          <w:i w:val="0"/>
          <w:iCs/>
          <w:lang w:val="af-ZA"/>
        </w:rPr>
        <w:tab/>
      </w:r>
      <w:r w:rsidR="00A76C15" w:rsidRPr="000D6993">
        <w:rPr>
          <w:rFonts w:ascii="GHEA Mariam" w:hAnsi="GHEA Mariam"/>
          <w:i w:val="0"/>
          <w:iCs/>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0D6993" w:rsidRDefault="00496E18" w:rsidP="00845F46">
      <w:pPr>
        <w:ind w:firstLine="720"/>
        <w:jc w:val="both"/>
        <w:rPr>
          <w:rFonts w:ascii="GHEA Mariam" w:hAnsi="GHEA Mariam"/>
          <w:iCs/>
          <w:sz w:val="20"/>
          <w:szCs w:val="20"/>
          <w:lang w:val="af-ZA"/>
        </w:rPr>
      </w:pPr>
      <w:r w:rsidRPr="000D6993">
        <w:rPr>
          <w:rFonts w:ascii="GHEA Mariam" w:hAnsi="GHEA Mariam"/>
          <w:iCs/>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14:paraId="4574B2EF" w14:textId="77777777" w:rsidR="00357D48" w:rsidRPr="000D6993" w:rsidRDefault="00EE73A8" w:rsidP="00845F46">
      <w:pPr>
        <w:pStyle w:val="a3"/>
        <w:spacing w:line="240" w:lineRule="auto"/>
        <w:rPr>
          <w:rFonts w:ascii="GHEA Mariam" w:hAnsi="GHEA Mariam"/>
          <w:i w:val="0"/>
          <w:iCs/>
          <w:lang w:val="af-ZA"/>
        </w:rPr>
      </w:pPr>
      <w:r w:rsidRPr="000D6993">
        <w:rPr>
          <w:rFonts w:ascii="GHEA Mariam" w:hAnsi="GHEA Mariam"/>
          <w:i w:val="0"/>
          <w:iCs/>
          <w:lang w:val="af-ZA"/>
        </w:rPr>
        <w:t xml:space="preserve">Выбор участника определяется из числа участников, подавших </w:t>
      </w:r>
      <w:bookmarkStart w:id="1" w:name="_Hlk23167512"/>
      <w:r w:rsidR="00496E18" w:rsidRPr="000D6993">
        <w:rPr>
          <w:rFonts w:ascii="GHEA Mariam" w:hAnsi="GHEA Mariam"/>
          <w:i w:val="0"/>
          <w:iCs/>
          <w:lang w:val="af-ZA"/>
        </w:rPr>
        <w:t xml:space="preserve">достаточно оцененные </w:t>
      </w:r>
      <w:bookmarkEnd w:id="1"/>
      <w:r w:rsidR="00357D48" w:rsidRPr="000D6993">
        <w:rPr>
          <w:rFonts w:ascii="GHEA Mariam" w:hAnsi="GHEA Mariam"/>
          <w:i w:val="0"/>
          <w:iCs/>
          <w:lang w:val="af-ZA"/>
        </w:rPr>
        <w:t>заявки на неценовых условиях, по принципу отдачи предпочтения участнику, подавшему наименьшее ценовое предложение.</w:t>
      </w:r>
    </w:p>
    <w:p w14:paraId="3361AC33" w14:textId="77777777" w:rsidR="0067579A" w:rsidRPr="000D6993" w:rsidRDefault="00357D48" w:rsidP="00845F46">
      <w:pPr>
        <w:pStyle w:val="a3"/>
        <w:spacing w:line="240" w:lineRule="auto"/>
        <w:rPr>
          <w:rFonts w:ascii="GHEA Mariam" w:hAnsi="GHEA Mariam"/>
          <w:i w:val="0"/>
          <w:iCs/>
          <w:lang w:val="af-ZA"/>
        </w:rPr>
      </w:pPr>
      <w:r w:rsidRPr="000D6993">
        <w:rPr>
          <w:rFonts w:ascii="GHEA Mariam" w:hAnsi="GHEA Mariam"/>
          <w:i w:val="0"/>
          <w:iCs/>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14:paraId="236FDBB7" w14:textId="6C0D4120" w:rsidR="00332EE7" w:rsidRPr="000D6993" w:rsidRDefault="00332EE7" w:rsidP="00845F46">
      <w:pPr>
        <w:pStyle w:val="a3"/>
        <w:spacing w:line="240" w:lineRule="auto"/>
        <w:rPr>
          <w:rFonts w:ascii="GHEA Mariam" w:hAnsi="GHEA Mariam"/>
          <w:i w:val="0"/>
          <w:iCs/>
          <w:u w:val="single"/>
          <w:lang w:val="hy-AM"/>
        </w:rPr>
      </w:pPr>
      <w:r w:rsidRPr="000D6993">
        <w:rPr>
          <w:rFonts w:ascii="GHEA Mariam" w:hAnsi="GHEA Mariam"/>
          <w:i w:val="0"/>
          <w:iCs/>
          <w:lang w:val="af-ZA"/>
        </w:rPr>
        <w:t>Заявки на участие в данной процедуре необходимо подать</w:t>
      </w:r>
      <w:r w:rsidR="002A55F2" w:rsidRPr="000D6993">
        <w:rPr>
          <w:rFonts w:ascii="GHEA Mariam" w:hAnsi="GHEA Mariam"/>
          <w:i w:val="0"/>
          <w:iCs/>
          <w:lang w:val="hy-AM" w:eastAsia="ru-RU"/>
        </w:rPr>
        <w:t xml:space="preserve"> </w:t>
      </w:r>
      <w:r w:rsidR="00486637" w:rsidRPr="000D6993">
        <w:rPr>
          <w:rStyle w:val="aff3"/>
          <w:rFonts w:ascii="GHEA Mariam" w:hAnsi="GHEA Mariam" w:cs="Sylfaen"/>
          <w:lang w:val="hy-AM"/>
        </w:rPr>
        <w:t xml:space="preserve">Котайкский марз, Котайкский марз гр. Канакераван ул. 11 дом по адресу 5 </w:t>
      </w:r>
      <w:r w:rsidR="00F16378" w:rsidRPr="000D6993">
        <w:rPr>
          <w:rFonts w:ascii="GHEA Mariam" w:hAnsi="GHEA Mariam"/>
          <w:i w:val="0"/>
          <w:iCs/>
          <w:lang w:val="af-ZA"/>
        </w:rPr>
        <w:t>, в документальной форме</w:t>
      </w:r>
      <w:r w:rsidR="006265F4" w:rsidRPr="000D6993">
        <w:rPr>
          <w:rFonts w:ascii="GHEA Mariam" w:hAnsi="GHEA Mariam"/>
          <w:i w:val="0"/>
          <w:iCs/>
          <w:lang w:val="af-ZA" w:eastAsia="ru-RU"/>
        </w:rPr>
        <w:t xml:space="preserve"> </w:t>
      </w:r>
      <w:r w:rsidR="006265F4" w:rsidRPr="000D6993">
        <w:rPr>
          <w:rFonts w:ascii="GHEA Mariam" w:hAnsi="GHEA Mariam"/>
          <w:i w:val="0"/>
          <w:iCs/>
          <w:lang w:val="af-ZA"/>
        </w:rPr>
        <w:t xml:space="preserve">до </w:t>
      </w:r>
      <w:r w:rsidR="0094127A" w:rsidRPr="000D6993">
        <w:rPr>
          <w:rFonts w:ascii="GHEA Mariam" w:hAnsi="GHEA Mariam"/>
          <w:b/>
          <w:bCs/>
          <w:i w:val="0"/>
          <w:iCs/>
          <w:u w:val="single"/>
          <w:lang w:val="hy-AM"/>
        </w:rPr>
        <w:t xml:space="preserve">12:00 </w:t>
      </w:r>
      <w:r w:rsidRPr="000D6993">
        <w:rPr>
          <w:rFonts w:ascii="GHEA Mariam" w:hAnsi="GHEA Mariam"/>
          <w:b/>
          <w:bCs/>
          <w:i w:val="0"/>
          <w:iCs/>
          <w:lang w:val="af-ZA"/>
        </w:rPr>
        <w:t xml:space="preserve">7 </w:t>
      </w:r>
      <w:r w:rsidR="00F16378" w:rsidRPr="000D6993">
        <w:rPr>
          <w:rFonts w:ascii="GHEA Mariam" w:hAnsi="GHEA Mariam"/>
          <w:b/>
          <w:bCs/>
          <w:i w:val="0"/>
          <w:iCs/>
          <w:u w:val="single"/>
          <w:lang w:val="hy-AM"/>
        </w:rPr>
        <w:t xml:space="preserve">-го </w:t>
      </w:r>
      <w:r w:rsidRPr="000D6993">
        <w:rPr>
          <w:rFonts w:ascii="GHEA Mariam" w:hAnsi="GHEA Mariam"/>
          <w:b/>
          <w:bCs/>
          <w:i w:val="0"/>
          <w:iCs/>
          <w:lang w:val="af-ZA"/>
        </w:rPr>
        <w:t>дня со дня публикации настоящего объявления .</w:t>
      </w:r>
    </w:p>
    <w:p w14:paraId="154CB70D" w14:textId="77777777" w:rsidR="00357D48" w:rsidRPr="000D6993" w:rsidRDefault="000076A1" w:rsidP="00845F46">
      <w:pPr>
        <w:pStyle w:val="a3"/>
        <w:spacing w:line="240" w:lineRule="auto"/>
        <w:ind w:firstLine="708"/>
        <w:rPr>
          <w:rFonts w:ascii="GHEA Mariam" w:hAnsi="GHEA Mariam"/>
          <w:i w:val="0"/>
          <w:iCs/>
          <w:lang w:val="af-ZA"/>
        </w:rPr>
      </w:pPr>
      <w:r w:rsidRPr="000D6993">
        <w:rPr>
          <w:rFonts w:ascii="GHEA Mariam" w:hAnsi="GHEA Mariam"/>
          <w:i w:val="0"/>
          <w:iCs/>
          <w:lang w:val="af-ZA"/>
        </w:rPr>
        <w:t>Помимо армянского языка, заявки можно подавать также на английском или русском языке.</w:t>
      </w:r>
    </w:p>
    <w:p w14:paraId="3B1730B6" w14:textId="670D92B4" w:rsidR="00332EE7" w:rsidRPr="000D6993" w:rsidRDefault="00332EE7" w:rsidP="00845F46">
      <w:pPr>
        <w:pStyle w:val="a3"/>
        <w:spacing w:line="240" w:lineRule="auto"/>
        <w:ind w:firstLine="708"/>
        <w:rPr>
          <w:rFonts w:ascii="GHEA Mariam" w:hAnsi="GHEA Mariam"/>
          <w:i w:val="0"/>
          <w:iCs/>
          <w:lang w:val="af-ZA"/>
        </w:rPr>
      </w:pPr>
      <w:r w:rsidRPr="000D6993">
        <w:rPr>
          <w:rFonts w:ascii="GHEA Mariam" w:hAnsi="GHEA Mariam"/>
          <w:i w:val="0"/>
          <w:iCs/>
          <w:lang w:val="af-ZA"/>
        </w:rPr>
        <w:t xml:space="preserve">Открытие заявок состоится </w:t>
      </w:r>
      <w:r w:rsidR="00486637" w:rsidRPr="000D6993">
        <w:rPr>
          <w:rStyle w:val="aff3"/>
          <w:rFonts w:ascii="GHEA Mariam" w:hAnsi="GHEA Mariam" w:cs="Sylfaen"/>
          <w:lang w:val="hy-AM"/>
        </w:rPr>
        <w:t xml:space="preserve">в Котайкском марзе, г.Котайкский марз. Канакераван ул. 11 дом по адресу 5 </w:t>
      </w:r>
      <w:r w:rsidRPr="000D6993">
        <w:rPr>
          <w:rFonts w:ascii="GHEA Mariam" w:hAnsi="GHEA Mariam"/>
          <w:i w:val="0"/>
          <w:iCs/>
          <w:lang w:val="af-ZA"/>
        </w:rPr>
        <w:t>,</w:t>
      </w:r>
      <w:r w:rsidR="00D77B0E">
        <w:rPr>
          <w:rFonts w:ascii="GHEA Mariam" w:hAnsi="GHEA Mariam"/>
          <w:b/>
          <w:bCs/>
          <w:i w:val="0"/>
          <w:iCs/>
          <w:lang w:val="af-ZA"/>
        </w:rPr>
        <w:t>04</w:t>
      </w:r>
      <w:r w:rsidR="000D6993" w:rsidRPr="000D6993">
        <w:rPr>
          <w:rFonts w:ascii="GHEA Mariam" w:hAnsi="GHEA Mariam"/>
          <w:b/>
          <w:bCs/>
          <w:i w:val="0"/>
          <w:iCs/>
          <w:lang w:val="af-ZA"/>
        </w:rPr>
        <w:t xml:space="preserve">.12 </w:t>
      </w:r>
      <w:r w:rsidR="002A55F2" w:rsidRPr="000D6993">
        <w:rPr>
          <w:rFonts w:ascii="Cambria Math" w:hAnsi="Cambria Math" w:cs="Cambria Math"/>
          <w:b/>
          <w:bCs/>
          <w:i w:val="0"/>
          <w:iCs/>
          <w:lang w:val="hy-AM"/>
        </w:rPr>
        <w:t xml:space="preserve">. </w:t>
      </w:r>
      <w:r w:rsidR="002A55F2" w:rsidRPr="000D6993">
        <w:rPr>
          <w:rFonts w:ascii="GHEA Mariam" w:hAnsi="GHEA Mariam" w:cs="GHEA Mariam"/>
          <w:b/>
          <w:bCs/>
          <w:i w:val="0"/>
          <w:iCs/>
          <w:lang w:val="hy-AM"/>
        </w:rPr>
        <w:t xml:space="preserve">В </w:t>
      </w:r>
      <w:r w:rsidR="002A55F2" w:rsidRPr="000D6993">
        <w:rPr>
          <w:rFonts w:ascii="GHEA Mariam" w:hAnsi="GHEA Mariam"/>
          <w:b/>
          <w:bCs/>
          <w:i w:val="0"/>
          <w:iCs/>
          <w:lang w:val="hy-AM"/>
        </w:rPr>
        <w:t xml:space="preserve">2023 году </w:t>
      </w:r>
      <w:r w:rsidRPr="000D6993">
        <w:rPr>
          <w:rFonts w:ascii="GHEA Mariam" w:hAnsi="GHEA Mariam"/>
          <w:b/>
          <w:bCs/>
          <w:i w:val="0"/>
          <w:iCs/>
          <w:lang w:val="af-ZA"/>
        </w:rPr>
        <w:t xml:space="preserve">в </w:t>
      </w:r>
      <w:r w:rsidR="0094127A" w:rsidRPr="000D6993">
        <w:rPr>
          <w:rFonts w:ascii="GHEA Mariam" w:hAnsi="GHEA Mariam"/>
          <w:b/>
          <w:bCs/>
          <w:i w:val="0"/>
          <w:iCs/>
          <w:lang w:val="hy-AM"/>
        </w:rPr>
        <w:t xml:space="preserve">12:00 </w:t>
      </w:r>
      <w:r w:rsidRPr="000D6993">
        <w:rPr>
          <w:rFonts w:ascii="GHEA Mariam" w:hAnsi="GHEA Mariam"/>
          <w:b/>
          <w:bCs/>
          <w:i w:val="0"/>
          <w:iCs/>
          <w:lang w:val="af-ZA"/>
        </w:rPr>
        <w:t>.</w:t>
      </w:r>
      <w:r w:rsidRPr="000D6993">
        <w:rPr>
          <w:rFonts w:ascii="GHEA Mariam" w:hAnsi="GHEA Mariam"/>
          <w:i w:val="0"/>
          <w:iCs/>
          <w:lang w:val="af-ZA"/>
        </w:rPr>
        <w:t xml:space="preserve">   </w:t>
      </w:r>
    </w:p>
    <w:p w14:paraId="03B4786F" w14:textId="77777777" w:rsidR="006675F2" w:rsidRPr="000D6993" w:rsidRDefault="006675F2" w:rsidP="00845F46">
      <w:pPr>
        <w:ind w:firstLine="720"/>
        <w:jc w:val="both"/>
        <w:rPr>
          <w:rFonts w:ascii="GHEA Mariam" w:hAnsi="GHEA Mariam"/>
          <w:iCs/>
          <w:sz w:val="20"/>
          <w:szCs w:val="20"/>
          <w:lang w:val="hy-AM"/>
        </w:rPr>
      </w:pPr>
      <w:r w:rsidRPr="000D6993">
        <w:rPr>
          <w:rFonts w:ascii="GHEA Mariam" w:hAnsi="GHEA Mariam"/>
          <w:iCs/>
          <w:sz w:val="20"/>
          <w:szCs w:val="20"/>
          <w:lang w:val="af-ZA"/>
        </w:rPr>
        <w:t xml:space="preserve">Обжалование данной процедуры </w:t>
      </w:r>
      <w:r w:rsidRPr="000D6993">
        <w:rPr>
          <w:rFonts w:ascii="GHEA Mariam" w:hAnsi="GHEA Mariam"/>
          <w:iCs/>
          <w:sz w:val="20"/>
          <w:szCs w:val="20"/>
          <w:lang w:val="hy-AM"/>
        </w:rPr>
        <w:t xml:space="preserve">осуществляется в разделе </w:t>
      </w:r>
      <w:r w:rsidRPr="000D6993">
        <w:rPr>
          <w:rFonts w:ascii="GHEA Mariam" w:hAnsi="GHEA Mariam"/>
          <w:iCs/>
          <w:sz w:val="20"/>
          <w:szCs w:val="20"/>
          <w:lang w:val="af-ZA"/>
        </w:rPr>
        <w:t xml:space="preserve">« </w:t>
      </w:r>
      <w:r w:rsidRPr="000D6993">
        <w:rPr>
          <w:rFonts w:ascii="GHEA Mariam" w:hAnsi="GHEA Mariam"/>
          <w:iCs/>
          <w:sz w:val="20"/>
          <w:szCs w:val="20"/>
          <w:lang w:val="hy-AM"/>
        </w:rPr>
        <w:t>Закупки» .</w:t>
      </w:r>
      <w:r w:rsidRPr="000D6993">
        <w:rPr>
          <w:rFonts w:ascii="GHEA Mariam" w:hAnsi="GHEA Mariam"/>
          <w:iCs/>
          <w:sz w:val="20"/>
          <w:szCs w:val="20"/>
          <w:lang w:val="af-ZA"/>
        </w:rPr>
        <w:t xml:space="preserve"> </w:t>
      </w:r>
      <w:r w:rsidRPr="000D6993">
        <w:rPr>
          <w:rFonts w:ascii="GHEA Mariam" w:hAnsi="GHEA Mariam"/>
          <w:iCs/>
          <w:sz w:val="20"/>
          <w:szCs w:val="20"/>
          <w:lang w:val="hy-AM"/>
        </w:rPr>
        <w:t xml:space="preserve">о </w:t>
      </w:r>
      <w:r w:rsidRPr="000D6993">
        <w:rPr>
          <w:rFonts w:ascii="GHEA Mariam" w:hAnsi="GHEA Mariam"/>
          <w:iCs/>
          <w:sz w:val="20"/>
          <w:szCs w:val="20"/>
          <w:lang w:val="af-ZA"/>
        </w:rPr>
        <w:t xml:space="preserve">» </w:t>
      </w:r>
      <w:r w:rsidRPr="000D6993">
        <w:rPr>
          <w:rFonts w:ascii="GHEA Mariam" w:hAnsi="GHEA Mariam"/>
          <w:iCs/>
          <w:sz w:val="20"/>
          <w:szCs w:val="20"/>
          <w:lang w:val="hy-AM"/>
        </w:rPr>
        <w:t>РА :</w:t>
      </w:r>
      <w:r w:rsidRPr="000D6993">
        <w:rPr>
          <w:rFonts w:ascii="GHEA Mariam" w:hAnsi="GHEA Mariam"/>
          <w:iCs/>
          <w:sz w:val="20"/>
          <w:szCs w:val="20"/>
          <w:lang w:val="af-ZA"/>
        </w:rPr>
        <w:t xml:space="preserve"> </w:t>
      </w:r>
      <w:r w:rsidRPr="000D6993">
        <w:rPr>
          <w:rFonts w:ascii="GHEA Mariam" w:hAnsi="GHEA Mariam"/>
          <w:iCs/>
          <w:sz w:val="20"/>
          <w:szCs w:val="20"/>
          <w:lang w:val="hy-AM"/>
        </w:rPr>
        <w:t>в соответствии с законом</w:t>
      </w:r>
      <w:r w:rsidRPr="000D6993">
        <w:rPr>
          <w:rFonts w:ascii="GHEA Mariam" w:hAnsi="GHEA Mariam"/>
          <w:iCs/>
          <w:sz w:val="20"/>
          <w:szCs w:val="20"/>
          <w:lang w:val="af-ZA"/>
        </w:rPr>
        <w:t xml:space="preserve"> </w:t>
      </w:r>
      <w:r w:rsidRPr="000D6993">
        <w:rPr>
          <w:rFonts w:ascii="GHEA Mariam" w:hAnsi="GHEA Mariam"/>
          <w:iCs/>
          <w:sz w:val="20"/>
          <w:szCs w:val="20"/>
          <w:lang w:val="hy-AM"/>
        </w:rPr>
        <w:t>и:</w:t>
      </w:r>
      <w:r w:rsidRPr="000D6993">
        <w:rPr>
          <w:rFonts w:ascii="GHEA Mariam" w:hAnsi="GHEA Mariam"/>
          <w:iCs/>
          <w:sz w:val="20"/>
          <w:szCs w:val="20"/>
          <w:lang w:val="af-ZA"/>
        </w:rPr>
        <w:t xml:space="preserve"> </w:t>
      </w:r>
      <w:r w:rsidRPr="000D6993">
        <w:rPr>
          <w:rFonts w:ascii="GHEA Mariam" w:hAnsi="GHEA Mariam"/>
          <w:iCs/>
          <w:sz w:val="20"/>
          <w:szCs w:val="20"/>
          <w:lang w:val="hy-AM"/>
        </w:rPr>
        <w:t>В порядке, установленном Гражданским процессуальным кодексом РА.</w:t>
      </w:r>
    </w:p>
    <w:p w14:paraId="3D7CE449" w14:textId="77777777" w:rsidR="006675F2" w:rsidRPr="000D6993" w:rsidRDefault="006675F2" w:rsidP="00845F46">
      <w:pPr>
        <w:pStyle w:val="a3"/>
        <w:spacing w:line="240" w:lineRule="auto"/>
        <w:rPr>
          <w:rFonts w:ascii="GHEA Mariam" w:hAnsi="GHEA Mariam"/>
          <w:i w:val="0"/>
          <w:iCs/>
          <w:lang w:val="hy-AM"/>
        </w:rPr>
      </w:pPr>
    </w:p>
    <w:p w14:paraId="06E6F680" w14:textId="77777777" w:rsidR="002A55F2" w:rsidRPr="000D6993" w:rsidRDefault="002A55F2" w:rsidP="00845F46">
      <w:pPr>
        <w:pStyle w:val="a3"/>
        <w:spacing w:line="240" w:lineRule="auto"/>
        <w:rPr>
          <w:rFonts w:ascii="GHEA Mariam" w:hAnsi="GHEA Mariam"/>
          <w:i w:val="0"/>
          <w:iCs/>
          <w:lang w:val="af-ZA"/>
        </w:rPr>
      </w:pPr>
      <w:r w:rsidRPr="000D6993">
        <w:rPr>
          <w:rFonts w:ascii="GHEA Mariam" w:hAnsi="GHEA Mariam"/>
          <w:i w:val="0"/>
          <w:iCs/>
          <w:lang w:val="af-ZA"/>
        </w:rPr>
        <w:t>За дополнительной информацией, связанной с данным объявлением, вы можете обратиться к секретарю оценочной комиссии Аиде Айвазян.</w:t>
      </w:r>
    </w:p>
    <w:p w14:paraId="658B2DEB" w14:textId="77777777" w:rsidR="002A55F2" w:rsidRPr="000D6993" w:rsidRDefault="002A55F2" w:rsidP="00845F46">
      <w:pPr>
        <w:pStyle w:val="a3"/>
        <w:spacing w:line="240" w:lineRule="auto"/>
        <w:rPr>
          <w:rFonts w:ascii="GHEA Mariam" w:hAnsi="GHEA Mariam"/>
          <w:i w:val="0"/>
          <w:iCs/>
          <w:lang w:val="af-ZA"/>
        </w:rPr>
      </w:pPr>
    </w:p>
    <w:p w14:paraId="276D6AA9" w14:textId="77777777" w:rsidR="002A55F2" w:rsidRPr="000D6993" w:rsidRDefault="002A55F2" w:rsidP="00845F46">
      <w:pPr>
        <w:pStyle w:val="a3"/>
        <w:spacing w:line="240" w:lineRule="auto"/>
        <w:rPr>
          <w:rFonts w:ascii="GHEA Mariam" w:hAnsi="GHEA Mariam"/>
          <w:i w:val="0"/>
          <w:iCs/>
          <w:lang w:val="af-ZA"/>
        </w:rPr>
      </w:pPr>
      <w:r w:rsidRPr="000D6993">
        <w:rPr>
          <w:rFonts w:ascii="GHEA Mariam" w:hAnsi="GHEA Mariam"/>
          <w:i w:val="0"/>
          <w:iCs/>
          <w:lang w:val="af-ZA"/>
        </w:rPr>
        <w:t>Телефон +374 99 04 12 92</w:t>
      </w:r>
    </w:p>
    <w:p w14:paraId="2BA1AA84" w14:textId="40E38785" w:rsidR="002A55F2" w:rsidRPr="000D6993" w:rsidRDefault="002A55F2" w:rsidP="00845F46">
      <w:pPr>
        <w:pStyle w:val="a3"/>
        <w:spacing w:line="240" w:lineRule="auto"/>
        <w:rPr>
          <w:rFonts w:ascii="GHEA Mariam" w:hAnsi="GHEA Mariam"/>
          <w:i w:val="0"/>
          <w:iCs/>
          <w:lang w:val="af-ZA"/>
        </w:rPr>
      </w:pPr>
      <w:r w:rsidRPr="000D6993">
        <w:rPr>
          <w:rFonts w:ascii="GHEA Mariam" w:hAnsi="GHEA Mariam"/>
          <w:i w:val="0"/>
          <w:iCs/>
          <w:lang w:val="af-ZA"/>
        </w:rPr>
        <w:t>Электронная почта почта</w:t>
      </w:r>
      <w:r w:rsidRPr="000D6993">
        <w:rPr>
          <w:rFonts w:ascii="GHEA Mariam" w:hAnsi="GHEA Mariam" w:cs="Arial"/>
          <w:i w:val="0"/>
          <w:iCs/>
          <w:color w:val="333333"/>
          <w:shd w:val="clear" w:color="auto" w:fill="FFFFFF"/>
          <w:lang w:val="af-ZA"/>
        </w:rPr>
        <w:t xml:space="preserve"> </w:t>
      </w:r>
      <w:hyperlink r:id="rId9" w:history="1">
        <w:r w:rsidR="004F3873" w:rsidRPr="000D6993">
          <w:rPr>
            <w:rStyle w:val="a9"/>
            <w:rFonts w:ascii="GHEA Mariam" w:hAnsi="GHEA Mariam" w:cs="Arial"/>
            <w:i w:val="0"/>
            <w:iCs/>
            <w:shd w:val="clear" w:color="auto" w:fill="FFFFFF"/>
            <w:lang w:val="af-ZA"/>
          </w:rPr>
          <w:t>legesgnumner@gmail.com:</w:t>
        </w:r>
      </w:hyperlink>
      <w:r w:rsidR="004F3873" w:rsidRPr="000D6993">
        <w:rPr>
          <w:rFonts w:ascii="GHEA Mariam" w:hAnsi="GHEA Mariam" w:cs="Arial"/>
          <w:i w:val="0"/>
          <w:iCs/>
          <w:color w:val="333333"/>
          <w:shd w:val="clear" w:color="auto" w:fill="FFFFFF"/>
          <w:lang w:val="af-ZA"/>
        </w:rPr>
        <w:t xml:space="preserve">  </w:t>
      </w:r>
    </w:p>
    <w:p w14:paraId="3C965FDF" w14:textId="035CB075" w:rsidR="002A55F2" w:rsidRPr="000D6993" w:rsidRDefault="002A55F2" w:rsidP="00961CA8">
      <w:pPr>
        <w:pStyle w:val="a3"/>
        <w:spacing w:line="240" w:lineRule="auto"/>
        <w:ind w:firstLine="708"/>
        <w:rPr>
          <w:rFonts w:ascii="GHEA Mariam" w:hAnsi="GHEA Mariam" w:cs="Sylfaen"/>
          <w:b/>
          <w:iCs/>
          <w:lang w:val="es-ES"/>
        </w:rPr>
      </w:pPr>
      <w:r w:rsidRPr="000D6993">
        <w:rPr>
          <w:rFonts w:ascii="GHEA Mariam" w:hAnsi="GHEA Mariam"/>
          <w:b/>
          <w:i w:val="0"/>
          <w:iCs/>
          <w:lang w:val="af-ZA"/>
        </w:rPr>
        <w:t xml:space="preserve">Клиент: </w:t>
      </w:r>
      <w:r w:rsidR="00961CA8" w:rsidRPr="000D6993">
        <w:rPr>
          <w:rFonts w:ascii="GHEA Mariam" w:hAnsi="GHEA Mariam"/>
          <w:i w:val="0"/>
          <w:iCs/>
          <w:lang w:val="af-ZA"/>
        </w:rPr>
        <w:t>НОЦ «Канакераванская средняя школа» Котайкского марза РА</w:t>
      </w:r>
    </w:p>
    <w:p w14:paraId="5B3B00EF" w14:textId="77777777" w:rsidR="00754697" w:rsidRPr="000D6993" w:rsidRDefault="00754697" w:rsidP="00845F46">
      <w:pPr>
        <w:pStyle w:val="31"/>
        <w:spacing w:after="240" w:line="240" w:lineRule="auto"/>
        <w:ind w:firstLine="709"/>
        <w:rPr>
          <w:rFonts w:ascii="GHEA Mariam" w:hAnsi="GHEA Mariam" w:cs="Sylfaen"/>
          <w:b/>
          <w:iCs/>
          <w:lang w:val="af-ZA"/>
        </w:rPr>
      </w:pPr>
    </w:p>
    <w:p w14:paraId="019FB036" w14:textId="77777777" w:rsidR="00754697" w:rsidRPr="000D6993" w:rsidRDefault="00754697" w:rsidP="00845F46">
      <w:pPr>
        <w:pStyle w:val="a3"/>
        <w:spacing w:line="240" w:lineRule="auto"/>
        <w:ind w:left="1404"/>
        <w:rPr>
          <w:rFonts w:ascii="GHEA Mariam" w:hAnsi="GHEA Mariam"/>
          <w:i w:val="0"/>
          <w:iCs/>
          <w:lang w:val="af-ZA"/>
        </w:rPr>
      </w:pPr>
    </w:p>
    <w:p w14:paraId="6637C3DC" w14:textId="77777777" w:rsidR="00A12C95" w:rsidRPr="000D6993" w:rsidRDefault="00A12C95" w:rsidP="00845F46">
      <w:pPr>
        <w:pStyle w:val="a3"/>
        <w:spacing w:line="240" w:lineRule="auto"/>
        <w:ind w:left="1404"/>
        <w:rPr>
          <w:rFonts w:ascii="GHEA Mariam" w:hAnsi="GHEA Mariam"/>
          <w:i w:val="0"/>
          <w:iCs/>
          <w:lang w:val="af-ZA"/>
        </w:rPr>
      </w:pPr>
    </w:p>
    <w:p w14:paraId="0461AA44" w14:textId="77777777" w:rsidR="00055CC2" w:rsidRPr="000D6993" w:rsidRDefault="00055CC2" w:rsidP="00845F46">
      <w:pPr>
        <w:pStyle w:val="aa"/>
        <w:ind w:right="-7" w:firstLine="567"/>
        <w:jc w:val="right"/>
        <w:rPr>
          <w:rFonts w:ascii="GHEA Mariam" w:hAnsi="GHEA Mariam" w:cs="Sylfaen"/>
          <w:iCs/>
          <w:sz w:val="20"/>
          <w:szCs w:val="20"/>
          <w:lang w:val="af-ZA"/>
        </w:rPr>
      </w:pPr>
    </w:p>
    <w:p w14:paraId="31CD9B64" w14:textId="1395282C" w:rsidR="00055CC2" w:rsidRPr="000D6993" w:rsidRDefault="00055CC2" w:rsidP="00845F46">
      <w:pPr>
        <w:pStyle w:val="aa"/>
        <w:ind w:right="-7" w:firstLine="567"/>
        <w:jc w:val="right"/>
        <w:rPr>
          <w:rFonts w:ascii="GHEA Mariam" w:hAnsi="GHEA Mariam" w:cs="Sylfaen"/>
          <w:iCs/>
          <w:sz w:val="20"/>
          <w:szCs w:val="20"/>
          <w:lang w:val="af-ZA"/>
        </w:rPr>
      </w:pPr>
    </w:p>
    <w:p w14:paraId="38326400" w14:textId="6D451929" w:rsidR="00185839" w:rsidRPr="000D6993" w:rsidRDefault="00185839" w:rsidP="004F3873">
      <w:pPr>
        <w:pStyle w:val="aa"/>
        <w:spacing w:after="0"/>
        <w:ind w:firstLine="567"/>
        <w:jc w:val="right"/>
        <w:rPr>
          <w:rFonts w:ascii="GHEA Mariam" w:hAnsi="GHEA Mariam" w:cs="Sylfaen"/>
          <w:iCs/>
          <w:sz w:val="20"/>
          <w:szCs w:val="20"/>
          <w:lang w:val="af-ZA"/>
        </w:rPr>
      </w:pPr>
    </w:p>
    <w:p w14:paraId="0EE32B44" w14:textId="3BFF7C70" w:rsidR="00961CA8" w:rsidRPr="000D6993" w:rsidRDefault="00961CA8" w:rsidP="004F3873">
      <w:pPr>
        <w:pStyle w:val="aa"/>
        <w:spacing w:after="0"/>
        <w:ind w:firstLine="567"/>
        <w:jc w:val="right"/>
        <w:rPr>
          <w:rFonts w:ascii="GHEA Mariam" w:hAnsi="GHEA Mariam" w:cs="Sylfaen"/>
          <w:iCs/>
          <w:sz w:val="20"/>
          <w:szCs w:val="20"/>
          <w:lang w:val="af-ZA"/>
        </w:rPr>
      </w:pPr>
    </w:p>
    <w:p w14:paraId="02F2E24B" w14:textId="52FF1931" w:rsidR="00CC23A8" w:rsidRPr="000D6993" w:rsidRDefault="00CC23A8" w:rsidP="00977F43">
      <w:pPr>
        <w:pStyle w:val="aa"/>
        <w:spacing w:after="0"/>
        <w:rPr>
          <w:rFonts w:ascii="GHEA Mariam" w:hAnsi="GHEA Mariam" w:cs="Sylfaen"/>
          <w:iCs/>
          <w:sz w:val="20"/>
          <w:szCs w:val="20"/>
          <w:lang w:val="af-ZA"/>
        </w:rPr>
      </w:pPr>
    </w:p>
    <w:p w14:paraId="1F7645E5" w14:textId="77777777" w:rsidR="00977F43" w:rsidRPr="000D6993" w:rsidRDefault="00977F43" w:rsidP="00977F43">
      <w:pPr>
        <w:pStyle w:val="aa"/>
        <w:spacing w:after="0"/>
        <w:rPr>
          <w:rFonts w:ascii="GHEA Mariam" w:hAnsi="GHEA Mariam" w:cs="Sylfaen"/>
          <w:iCs/>
          <w:sz w:val="20"/>
          <w:szCs w:val="20"/>
          <w:lang w:val="af-ZA"/>
        </w:rPr>
      </w:pPr>
    </w:p>
    <w:p w14:paraId="21467879" w14:textId="77777777" w:rsidR="00714D19" w:rsidRPr="000D6993" w:rsidRDefault="00714D19" w:rsidP="00977F43">
      <w:pPr>
        <w:pStyle w:val="aa"/>
        <w:spacing w:after="0"/>
        <w:rPr>
          <w:rFonts w:ascii="GHEA Mariam" w:hAnsi="GHEA Mariam" w:cs="Sylfaen"/>
          <w:iCs/>
          <w:sz w:val="20"/>
          <w:szCs w:val="20"/>
          <w:lang w:val="af-ZA"/>
        </w:rPr>
      </w:pPr>
    </w:p>
    <w:p w14:paraId="0169064F" w14:textId="77777777" w:rsidR="0094127A" w:rsidRPr="000D6993" w:rsidRDefault="0094127A" w:rsidP="00977F43">
      <w:pPr>
        <w:pStyle w:val="aa"/>
        <w:ind w:firstLine="567"/>
        <w:jc w:val="right"/>
        <w:rPr>
          <w:rFonts w:ascii="GHEA Mariam" w:hAnsi="GHEA Mariam" w:cs="Sylfaen"/>
          <w:iCs/>
          <w:sz w:val="20"/>
          <w:szCs w:val="20"/>
          <w:lang w:val="af-ZA"/>
        </w:rPr>
      </w:pPr>
    </w:p>
    <w:p w14:paraId="074872B1" w14:textId="77777777" w:rsidR="00D81CEB" w:rsidRPr="000D6993" w:rsidRDefault="00D81CEB" w:rsidP="00D81CEB">
      <w:pPr>
        <w:pStyle w:val="aa"/>
        <w:ind w:firstLine="567"/>
        <w:jc w:val="right"/>
        <w:rPr>
          <w:rFonts w:ascii="GHEA Mariam" w:hAnsi="GHEA Mariam" w:cs="Sylfaen"/>
          <w:iCs/>
          <w:sz w:val="20"/>
          <w:szCs w:val="20"/>
        </w:rPr>
      </w:pPr>
      <w:r w:rsidRPr="000D6993">
        <w:rPr>
          <w:rFonts w:ascii="GHEA Mariam" w:hAnsi="GHEA Mariam" w:cs="Sylfaen"/>
          <w:iCs/>
          <w:sz w:val="20"/>
          <w:szCs w:val="20"/>
        </w:rPr>
        <w:t>Приложение №7</w:t>
      </w:r>
    </w:p>
    <w:p w14:paraId="0164995E" w14:textId="77777777" w:rsidR="00D81CEB" w:rsidRPr="000D6993" w:rsidRDefault="00D81CEB" w:rsidP="00D81CEB">
      <w:pPr>
        <w:pStyle w:val="aa"/>
        <w:ind w:firstLine="567"/>
        <w:jc w:val="right"/>
        <w:rPr>
          <w:rFonts w:ascii="GHEA Mariam" w:hAnsi="GHEA Mariam" w:cs="Sylfaen"/>
          <w:iCs/>
          <w:sz w:val="20"/>
          <w:szCs w:val="20"/>
        </w:rPr>
      </w:pPr>
      <w:r w:rsidRPr="000D6993">
        <w:rPr>
          <w:rFonts w:ascii="GHEA Mariam" w:hAnsi="GHEA Mariam" w:cs="Sylfaen"/>
          <w:iCs/>
          <w:sz w:val="20"/>
          <w:szCs w:val="20"/>
        </w:rPr>
        <w:t>министра финансов РА 31 мая 2022 года.</w:t>
      </w:r>
    </w:p>
    <w:p w14:paraId="0B5C4CF2" w14:textId="77777777" w:rsidR="00D81CEB" w:rsidRPr="000D6993" w:rsidRDefault="00D81CEB" w:rsidP="00D81CEB">
      <w:pPr>
        <w:pStyle w:val="aa"/>
        <w:ind w:firstLine="567"/>
        <w:jc w:val="right"/>
        <w:rPr>
          <w:rFonts w:ascii="GHEA Mariam" w:hAnsi="GHEA Mariam" w:cs="Sylfaen"/>
          <w:iCs/>
          <w:sz w:val="20"/>
          <w:szCs w:val="20"/>
        </w:rPr>
      </w:pPr>
      <w:r w:rsidRPr="000D6993">
        <w:rPr>
          <w:rFonts w:ascii="GHEA Mariam" w:hAnsi="GHEA Mariam" w:cs="Sylfaen"/>
          <w:iCs/>
          <w:sz w:val="20"/>
          <w:szCs w:val="20"/>
        </w:rPr>
        <w:t>Приказ № 235-А</w:t>
      </w:r>
    </w:p>
    <w:p w14:paraId="03AD65CF" w14:textId="11607519" w:rsidR="00D81CEB" w:rsidRPr="000D6993" w:rsidRDefault="00D81CEB" w:rsidP="00D81CEB">
      <w:pPr>
        <w:pStyle w:val="aa"/>
        <w:ind w:firstLine="567"/>
        <w:jc w:val="right"/>
        <w:rPr>
          <w:rFonts w:ascii="GHEA Mariam" w:hAnsi="GHEA Mariam" w:cs="Sylfaen"/>
          <w:iCs/>
          <w:sz w:val="20"/>
          <w:szCs w:val="20"/>
        </w:rPr>
      </w:pPr>
      <w:r w:rsidRPr="000D6993">
        <w:rPr>
          <w:rFonts w:ascii="GHEA Mariam" w:hAnsi="GHEA Mariam" w:cs="Sylfaen"/>
          <w:iCs/>
          <w:sz w:val="20"/>
          <w:szCs w:val="20"/>
        </w:rPr>
        <w:t>Примерная форма:</w:t>
      </w:r>
    </w:p>
    <w:p w14:paraId="2E276122" w14:textId="77777777" w:rsidR="00D81CEB" w:rsidRPr="000D6993" w:rsidRDefault="00D81CEB" w:rsidP="00D81CEB">
      <w:pPr>
        <w:pStyle w:val="aa"/>
        <w:ind w:firstLine="567"/>
        <w:jc w:val="center"/>
        <w:rPr>
          <w:rFonts w:ascii="GHEA Mariam" w:hAnsi="GHEA Mariam" w:cs="Sylfaen"/>
          <w:iCs/>
          <w:sz w:val="20"/>
          <w:szCs w:val="20"/>
        </w:rPr>
      </w:pPr>
      <w:r w:rsidRPr="000D6993">
        <w:rPr>
          <w:rFonts w:ascii="GHEA Mariam" w:hAnsi="GHEA Mariam" w:cs="Sylfaen"/>
          <w:iCs/>
          <w:sz w:val="20"/>
          <w:szCs w:val="20"/>
        </w:rPr>
        <w:t>ЗАЯВЛЕНИЕ:</w:t>
      </w:r>
    </w:p>
    <w:p w14:paraId="4983172C" w14:textId="3C790817" w:rsidR="00D81CEB" w:rsidRPr="000D6993" w:rsidRDefault="00D81CEB" w:rsidP="00D81CEB">
      <w:pPr>
        <w:pStyle w:val="aa"/>
        <w:ind w:firstLine="567"/>
        <w:jc w:val="center"/>
        <w:rPr>
          <w:rFonts w:ascii="GHEA Mariam" w:hAnsi="GHEA Mariam" w:cs="Sylfaen"/>
          <w:iCs/>
          <w:sz w:val="20"/>
          <w:szCs w:val="20"/>
        </w:rPr>
      </w:pPr>
      <w:r w:rsidRPr="000D6993">
        <w:rPr>
          <w:rFonts w:ascii="GHEA Mariam" w:hAnsi="GHEA Mariam" w:cs="Sylfaen"/>
          <w:iCs/>
          <w:sz w:val="20"/>
          <w:szCs w:val="20"/>
        </w:rPr>
        <w:t>О РЕЙТИНГОВОЙ АНКЕТЕ*</w:t>
      </w:r>
    </w:p>
    <w:p w14:paraId="26AAB132" w14:textId="77777777" w:rsidR="00D81CEB" w:rsidRPr="000D6993" w:rsidRDefault="00D81CEB" w:rsidP="00D81CEB">
      <w:pPr>
        <w:pStyle w:val="aa"/>
        <w:ind w:firstLine="567"/>
        <w:jc w:val="center"/>
        <w:rPr>
          <w:rFonts w:ascii="GHEA Mariam" w:hAnsi="GHEA Mariam" w:cs="Sylfaen"/>
          <w:iCs/>
          <w:sz w:val="20"/>
          <w:szCs w:val="20"/>
        </w:rPr>
      </w:pPr>
    </w:p>
    <w:p w14:paraId="0C800AD6" w14:textId="77777777" w:rsidR="00D81CEB" w:rsidRPr="000D6993" w:rsidRDefault="00D81CEB" w:rsidP="00D81CEB">
      <w:pPr>
        <w:pStyle w:val="aa"/>
        <w:ind w:firstLine="567"/>
        <w:jc w:val="center"/>
        <w:rPr>
          <w:rFonts w:ascii="GHEA Mariam" w:hAnsi="GHEA Mariam" w:cs="Sylfaen"/>
          <w:iCs/>
          <w:sz w:val="20"/>
          <w:szCs w:val="20"/>
        </w:rPr>
      </w:pPr>
      <w:r w:rsidRPr="000D6993">
        <w:rPr>
          <w:rFonts w:ascii="GHEA Mariam" w:hAnsi="GHEA Mariam" w:cs="Sylfaen"/>
          <w:iCs/>
          <w:sz w:val="20"/>
          <w:szCs w:val="20"/>
        </w:rPr>
        <w:t>Настоящий текст заявления утверждается оценочной комиссией.</w:t>
      </w:r>
    </w:p>
    <w:p w14:paraId="272C5889" w14:textId="547BB568" w:rsidR="00D81CEB" w:rsidRPr="000D6993" w:rsidRDefault="00D81CEB" w:rsidP="00D81CEB">
      <w:pPr>
        <w:pStyle w:val="aa"/>
        <w:ind w:firstLine="567"/>
        <w:jc w:val="center"/>
        <w:rPr>
          <w:rFonts w:ascii="GHEA Mariam" w:hAnsi="GHEA Mariam" w:cs="Sylfaen"/>
          <w:iCs/>
          <w:sz w:val="20"/>
          <w:szCs w:val="20"/>
          <w:lang w:val="hy-AM"/>
        </w:rPr>
      </w:pPr>
      <w:r w:rsidRPr="000D6993">
        <w:rPr>
          <w:rFonts w:ascii="GHEA Mariam" w:hAnsi="GHEA Mariam" w:cs="Sylfaen"/>
          <w:iCs/>
          <w:sz w:val="20"/>
          <w:szCs w:val="20"/>
        </w:rPr>
        <w:t>По решению</w:t>
      </w:r>
      <w:r w:rsidR="00C945E4" w:rsidRPr="000D6993">
        <w:rPr>
          <w:rFonts w:ascii="GHEA Mariam" w:hAnsi="GHEA Mariam" w:cs="Sylfaen"/>
          <w:iCs/>
          <w:sz w:val="20"/>
          <w:szCs w:val="20"/>
          <w:lang w:val="hy-AM"/>
        </w:rPr>
        <w:t xml:space="preserve">    </w:t>
      </w:r>
      <w:r w:rsidR="000D6993" w:rsidRPr="000D6993">
        <w:rPr>
          <w:rFonts w:ascii="GHEA Mariam" w:hAnsi="GHEA Mariam" w:cs="Sylfaen"/>
          <w:iCs/>
          <w:sz w:val="20"/>
          <w:szCs w:val="20"/>
        </w:rPr>
        <w:t xml:space="preserve">24 </w:t>
      </w:r>
      <w:r w:rsidR="00C945E4" w:rsidRPr="000D6993">
        <w:rPr>
          <w:rFonts w:ascii="Cambria Math" w:hAnsi="Cambria Math" w:cs="Cambria Math"/>
          <w:iCs/>
          <w:sz w:val="20"/>
          <w:szCs w:val="20"/>
          <w:lang w:val="hy-AM"/>
        </w:rPr>
        <w:t xml:space="preserve">. </w:t>
      </w:r>
      <w:r w:rsidR="00C945E4" w:rsidRPr="000D6993">
        <w:rPr>
          <w:rFonts w:ascii="GHEA Mariam" w:hAnsi="GHEA Mariam" w:cs="Sylfaen"/>
          <w:iCs/>
          <w:sz w:val="20"/>
          <w:szCs w:val="20"/>
          <w:lang w:val="hy-AM"/>
        </w:rPr>
        <w:t xml:space="preserve">11 </w:t>
      </w:r>
      <w:r w:rsidR="00C945E4" w:rsidRPr="000D6993">
        <w:rPr>
          <w:rFonts w:ascii="Cambria Math" w:hAnsi="Cambria Math" w:cs="Cambria Math"/>
          <w:iCs/>
          <w:sz w:val="20"/>
          <w:szCs w:val="20"/>
          <w:lang w:val="hy-AM"/>
        </w:rPr>
        <w:t xml:space="preserve">. </w:t>
      </w:r>
      <w:r w:rsidR="00C945E4" w:rsidRPr="000D6993">
        <w:rPr>
          <w:rFonts w:ascii="GHEA Mariam" w:hAnsi="GHEA Mariam" w:cs="Sylfaen"/>
          <w:iCs/>
          <w:sz w:val="20"/>
          <w:szCs w:val="20"/>
          <w:lang w:val="hy-AM"/>
        </w:rPr>
        <w:t>2023 год</w:t>
      </w:r>
    </w:p>
    <w:p w14:paraId="6B4D3A5C" w14:textId="77777777" w:rsidR="00D81CEB" w:rsidRPr="000D6993" w:rsidRDefault="00D81CEB" w:rsidP="00D81CEB">
      <w:pPr>
        <w:pStyle w:val="aa"/>
        <w:ind w:firstLine="567"/>
        <w:jc w:val="center"/>
        <w:rPr>
          <w:rFonts w:ascii="GHEA Mariam" w:hAnsi="GHEA Mariam" w:cs="Sylfaen"/>
          <w:iCs/>
          <w:sz w:val="20"/>
          <w:szCs w:val="20"/>
        </w:rPr>
      </w:pPr>
    </w:p>
    <w:p w14:paraId="0CC4DD47" w14:textId="10007863" w:rsidR="00D81CEB" w:rsidRPr="000D6993" w:rsidRDefault="00D81CEB" w:rsidP="00D81CEB">
      <w:pPr>
        <w:pStyle w:val="aa"/>
        <w:ind w:firstLine="567"/>
        <w:jc w:val="center"/>
        <w:rPr>
          <w:rFonts w:ascii="GHEA Mariam" w:hAnsi="GHEA Mariam" w:cs="Sylfaen"/>
          <w:sz w:val="20"/>
          <w:szCs w:val="20"/>
        </w:rPr>
      </w:pPr>
      <w:r w:rsidRPr="000D6993">
        <w:rPr>
          <w:rFonts w:ascii="GHEA Mariam" w:hAnsi="GHEA Mariam" w:cs="Sylfaen"/>
          <w:iCs/>
          <w:sz w:val="20"/>
          <w:szCs w:val="20"/>
        </w:rPr>
        <w:t xml:space="preserve">Код процедуры: </w:t>
      </w:r>
      <w:r w:rsidR="00C945E4" w:rsidRPr="000D6993">
        <w:rPr>
          <w:rFonts w:ascii="GHEA Mariam" w:hAnsi="GHEA Mariam" w:cs="Arial"/>
          <w:b/>
          <w:bCs/>
          <w:sz w:val="20"/>
          <w:szCs w:val="20"/>
          <w:lang w:val="af-ZA"/>
        </w:rPr>
        <w:t>СМ КНК ДПР-ГАПЗБ-2024/01</w:t>
      </w:r>
    </w:p>
    <w:p w14:paraId="77699806" w14:textId="77777777" w:rsidR="00D81CEB" w:rsidRPr="000D6993" w:rsidRDefault="00D81CEB" w:rsidP="00D81CEB">
      <w:pPr>
        <w:pStyle w:val="aa"/>
        <w:ind w:firstLine="567"/>
        <w:jc w:val="right"/>
        <w:rPr>
          <w:rFonts w:ascii="GHEA Mariam" w:hAnsi="GHEA Mariam" w:cs="Sylfaen"/>
          <w:iCs/>
          <w:sz w:val="20"/>
          <w:szCs w:val="20"/>
        </w:rPr>
      </w:pPr>
    </w:p>
    <w:p w14:paraId="28FA16F7"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Заказчиком является « Канакераванская средняя школа» НОК Котайкского марза РА, расположенная по ул. Канакераван Котайкского марза. 11 по адресу корпус 5, объявляет запрос котировок, который проводится в один этап.</w:t>
      </w:r>
    </w:p>
    <w:p w14:paraId="1D4FD414"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В результате данной процедуры выбранному участнику будет предложено подписать Договор поставки продовольствия (далее – Договор) в установленном порядке.</w:t>
      </w:r>
    </w:p>
    <w:p w14:paraId="1A87CEA5"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670F5F70"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14:paraId="53CD412D"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Выбор участника определяется из числа участников, подавших достаточно оцененные заявки на неценовых условиях, по принципу отдачи предпочтения участнику, подавшему наименьшее ценовое предложение.</w:t>
      </w:r>
    </w:p>
    <w:p w14:paraId="044A2DFF"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14:paraId="2CD35087"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Заявки на участие в данной процедуре необходимо подавать в Котайкский марз, г. Котайкский марз. Канакераван ул. 11 дом по адресу 5 , в документальной форме до 12:00 7-го дня со дня публикации настоящего объявления.</w:t>
      </w:r>
    </w:p>
    <w:p w14:paraId="41C50A0F"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Помимо армянского языка, заявки можно подавать также на английском или русском языке.</w:t>
      </w:r>
    </w:p>
    <w:p w14:paraId="3F1FB213" w14:textId="590D8A5A"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Открытие заявок состоится в Котайкском марзе, г.Котайкский марз. Канакераван ул. 11 корпус по адресу 5 , 01.12.2023 в 12:00.</w:t>
      </w:r>
    </w:p>
    <w:p w14:paraId="3DFF4776"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Обжалование данной процедуры осуществляется в порядке, установленном Законом РА "О закупках" и Гражданским процессуальным кодексом РА.</w:t>
      </w:r>
    </w:p>
    <w:p w14:paraId="05655B6D" w14:textId="77777777" w:rsidR="00D81CEB" w:rsidRPr="000D6993" w:rsidRDefault="00D81CEB" w:rsidP="00D81CEB">
      <w:pPr>
        <w:pStyle w:val="aa"/>
        <w:ind w:firstLine="567"/>
        <w:rPr>
          <w:rFonts w:ascii="GHEA Mariam" w:hAnsi="GHEA Mariam" w:cs="Sylfaen"/>
          <w:iCs/>
          <w:sz w:val="20"/>
          <w:szCs w:val="20"/>
        </w:rPr>
      </w:pPr>
    </w:p>
    <w:p w14:paraId="1C712B1C"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За дополнительной информацией, связанной с данным объявлением, вы можете обратиться к секретарю оценочной комиссии Аиде Айвазян.</w:t>
      </w:r>
    </w:p>
    <w:p w14:paraId="3C8F81BA" w14:textId="77777777" w:rsidR="00D81CEB" w:rsidRPr="000D6993" w:rsidRDefault="00D81CEB" w:rsidP="00D81CEB">
      <w:pPr>
        <w:pStyle w:val="aa"/>
        <w:ind w:firstLine="567"/>
        <w:jc w:val="right"/>
        <w:rPr>
          <w:rFonts w:ascii="GHEA Mariam" w:hAnsi="GHEA Mariam" w:cs="Sylfaen"/>
          <w:iCs/>
          <w:sz w:val="20"/>
          <w:szCs w:val="20"/>
        </w:rPr>
      </w:pPr>
    </w:p>
    <w:p w14:paraId="68708B05"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Телефон +374 99 04 12 92</w:t>
      </w:r>
    </w:p>
    <w:p w14:paraId="40921F79" w14:textId="77777777" w:rsidR="00D81CEB" w:rsidRPr="000D6993" w:rsidRDefault="00D81CEB" w:rsidP="00D81CEB">
      <w:pPr>
        <w:pStyle w:val="aa"/>
        <w:ind w:firstLine="567"/>
        <w:rPr>
          <w:rFonts w:ascii="GHEA Mariam" w:hAnsi="GHEA Mariam" w:cs="Sylfaen"/>
          <w:iCs/>
          <w:sz w:val="20"/>
          <w:szCs w:val="20"/>
        </w:rPr>
      </w:pPr>
      <w:r w:rsidRPr="000D6993">
        <w:rPr>
          <w:rFonts w:ascii="GHEA Mariam" w:hAnsi="GHEA Mariam" w:cs="Sylfaen"/>
          <w:iCs/>
          <w:sz w:val="20"/>
          <w:szCs w:val="20"/>
        </w:rPr>
        <w:t>Электронная почта : legesgnumner@gmail.com</w:t>
      </w:r>
    </w:p>
    <w:p w14:paraId="08D6BBFA" w14:textId="77777777" w:rsidR="00D81CEB" w:rsidRPr="000D6993" w:rsidRDefault="00D81CEB" w:rsidP="00D81CEB">
      <w:pPr>
        <w:pStyle w:val="aa"/>
        <w:spacing w:after="0"/>
        <w:ind w:firstLine="567"/>
        <w:rPr>
          <w:rFonts w:ascii="GHEA Mariam" w:hAnsi="GHEA Mariam" w:cs="Sylfaen"/>
          <w:iCs/>
          <w:sz w:val="20"/>
          <w:szCs w:val="20"/>
        </w:rPr>
      </w:pPr>
      <w:r w:rsidRPr="000D6993">
        <w:rPr>
          <w:rFonts w:ascii="GHEA Mariam" w:hAnsi="GHEA Mariam" w:cs="Sylfaen"/>
          <w:iCs/>
          <w:sz w:val="20"/>
          <w:szCs w:val="20"/>
        </w:rPr>
        <w:lastRenderedPageBreak/>
        <w:t>Клиент: НОЦ « Канакераванская средняя школа» Котайкского марза РА</w:t>
      </w:r>
    </w:p>
    <w:p w14:paraId="69D9A570" w14:textId="77777777" w:rsidR="00D81CEB" w:rsidRPr="000D6993" w:rsidRDefault="00D81CEB" w:rsidP="00D81CEB">
      <w:pPr>
        <w:pStyle w:val="aa"/>
        <w:spacing w:after="0"/>
        <w:ind w:firstLine="567"/>
        <w:rPr>
          <w:rFonts w:ascii="GHEA Mariam" w:hAnsi="GHEA Mariam" w:cs="Sylfaen"/>
          <w:iCs/>
          <w:sz w:val="20"/>
          <w:szCs w:val="20"/>
        </w:rPr>
      </w:pPr>
    </w:p>
    <w:p w14:paraId="6298328C" w14:textId="77777777" w:rsidR="00D81CEB" w:rsidRPr="000D6993" w:rsidRDefault="00D81CEB" w:rsidP="00D81CEB">
      <w:pPr>
        <w:pStyle w:val="aa"/>
        <w:spacing w:after="0"/>
        <w:ind w:firstLine="567"/>
        <w:jc w:val="right"/>
        <w:rPr>
          <w:rFonts w:ascii="GHEA Mariam" w:hAnsi="GHEA Mariam" w:cs="Sylfaen"/>
          <w:iCs/>
          <w:sz w:val="20"/>
          <w:szCs w:val="20"/>
        </w:rPr>
      </w:pPr>
    </w:p>
    <w:p w14:paraId="130A8B68" w14:textId="77777777" w:rsidR="00D81CEB" w:rsidRPr="000D6993" w:rsidRDefault="00D81CEB" w:rsidP="00D81CEB">
      <w:pPr>
        <w:pStyle w:val="aa"/>
        <w:spacing w:after="0"/>
        <w:ind w:firstLine="567"/>
        <w:jc w:val="right"/>
        <w:rPr>
          <w:rFonts w:ascii="GHEA Mariam" w:hAnsi="GHEA Mariam" w:cs="Sylfaen"/>
          <w:iCs/>
          <w:sz w:val="20"/>
          <w:szCs w:val="20"/>
        </w:rPr>
      </w:pPr>
    </w:p>
    <w:p w14:paraId="32DCEBBE" w14:textId="77777777" w:rsidR="00714D19" w:rsidRPr="000D6993" w:rsidRDefault="00714D19" w:rsidP="00D81CEB">
      <w:pPr>
        <w:pStyle w:val="aa"/>
        <w:spacing w:after="0"/>
        <w:ind w:firstLine="567"/>
        <w:jc w:val="right"/>
        <w:rPr>
          <w:rFonts w:ascii="GHEA Mariam" w:hAnsi="GHEA Mariam" w:cs="Sylfaen"/>
          <w:iCs/>
          <w:sz w:val="20"/>
          <w:szCs w:val="20"/>
        </w:rPr>
      </w:pPr>
    </w:p>
    <w:p w14:paraId="753E3BD6" w14:textId="77777777" w:rsidR="00714D19" w:rsidRPr="000D6993" w:rsidRDefault="00714D19" w:rsidP="00D81CEB">
      <w:pPr>
        <w:pStyle w:val="aa"/>
        <w:spacing w:after="0"/>
        <w:ind w:firstLine="567"/>
        <w:jc w:val="right"/>
        <w:rPr>
          <w:rFonts w:ascii="GHEA Mariam" w:hAnsi="GHEA Mariam" w:cs="Sylfaen"/>
          <w:iCs/>
          <w:sz w:val="20"/>
          <w:szCs w:val="20"/>
        </w:rPr>
      </w:pPr>
    </w:p>
    <w:p w14:paraId="2C375BA1" w14:textId="77777777" w:rsidR="00714D19" w:rsidRPr="000D6993" w:rsidRDefault="00714D19" w:rsidP="00D81CEB">
      <w:pPr>
        <w:pStyle w:val="aa"/>
        <w:spacing w:after="0"/>
        <w:ind w:firstLine="567"/>
        <w:jc w:val="right"/>
        <w:rPr>
          <w:rFonts w:ascii="GHEA Mariam" w:hAnsi="GHEA Mariam" w:cs="Sylfaen"/>
          <w:iCs/>
          <w:sz w:val="20"/>
          <w:szCs w:val="20"/>
        </w:rPr>
      </w:pPr>
    </w:p>
    <w:p w14:paraId="6E4CB891" w14:textId="77777777" w:rsidR="00714D19" w:rsidRPr="000D6993" w:rsidRDefault="00714D19" w:rsidP="00D81CEB">
      <w:pPr>
        <w:pStyle w:val="aa"/>
        <w:spacing w:after="0"/>
        <w:ind w:firstLine="567"/>
        <w:jc w:val="right"/>
        <w:rPr>
          <w:rFonts w:ascii="GHEA Mariam" w:hAnsi="GHEA Mariam" w:cs="Sylfaen"/>
          <w:iCs/>
          <w:sz w:val="20"/>
          <w:szCs w:val="20"/>
        </w:rPr>
      </w:pPr>
    </w:p>
    <w:p w14:paraId="7917E9D0" w14:textId="62C302BB" w:rsidR="00096865" w:rsidRPr="000D6993" w:rsidRDefault="00096865" w:rsidP="00D81CEB">
      <w:pPr>
        <w:pStyle w:val="aa"/>
        <w:spacing w:after="0"/>
        <w:ind w:firstLine="567"/>
        <w:jc w:val="right"/>
        <w:rPr>
          <w:rFonts w:ascii="GHEA Mariam" w:hAnsi="GHEA Mariam" w:cs="Sylfaen"/>
          <w:iCs/>
          <w:sz w:val="20"/>
          <w:szCs w:val="20"/>
          <w:lang w:val="af-ZA"/>
        </w:rPr>
      </w:pPr>
      <w:r w:rsidRPr="000D6993">
        <w:rPr>
          <w:rFonts w:ascii="GHEA Mariam" w:hAnsi="GHEA Mariam" w:cs="Sylfaen"/>
          <w:iCs/>
          <w:sz w:val="20"/>
          <w:szCs w:val="20"/>
        </w:rPr>
        <w:t>Подтвержденный</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является</w:t>
      </w:r>
    </w:p>
    <w:p w14:paraId="2571BC9C" w14:textId="700D135C" w:rsidR="00096865" w:rsidRPr="000D6993" w:rsidRDefault="00C945E4" w:rsidP="00845F46">
      <w:pPr>
        <w:pStyle w:val="aa"/>
        <w:spacing w:after="0"/>
        <w:ind w:firstLine="567"/>
        <w:jc w:val="right"/>
        <w:rPr>
          <w:rFonts w:ascii="GHEA Mariam" w:hAnsi="GHEA Mariam" w:cs="Sylfaen"/>
          <w:iCs/>
          <w:sz w:val="20"/>
          <w:szCs w:val="20"/>
          <w:lang w:val="af-ZA"/>
        </w:rPr>
      </w:pPr>
      <w:r w:rsidRPr="000D6993">
        <w:rPr>
          <w:rFonts w:ascii="GHEA Mariam" w:hAnsi="GHEA Mariam" w:cs="Sylfaen"/>
          <w:b/>
          <w:bCs/>
          <w:iCs/>
          <w:sz w:val="20"/>
          <w:szCs w:val="20"/>
          <w:u w:val="single"/>
          <w:lang w:val="af-ZA"/>
        </w:rPr>
        <w:t>СМ КНК ДПР-ГАПЗБ-2024/01</w:t>
      </w:r>
      <w:r w:rsidR="007E6A86" w:rsidRPr="000D6993">
        <w:rPr>
          <w:rFonts w:ascii="GHEA Mariam" w:hAnsi="GHEA Mariam" w:cs="Sylfaen"/>
          <w:iCs/>
          <w:sz w:val="20"/>
          <w:szCs w:val="20"/>
          <w:u w:val="single"/>
          <w:lang w:val="hy-AM"/>
        </w:rPr>
        <w:t xml:space="preserve"> </w:t>
      </w:r>
      <w:r w:rsidR="00096865" w:rsidRPr="000D6993">
        <w:rPr>
          <w:rFonts w:ascii="GHEA Mariam" w:hAnsi="GHEA Mariam" w:cs="Sylfaen"/>
          <w:iCs/>
          <w:sz w:val="20"/>
          <w:szCs w:val="20"/>
        </w:rPr>
        <w:t xml:space="preserve">накрыть буквой </w:t>
      </w:r>
      <w:r w:rsidR="00096865" w:rsidRPr="000D6993">
        <w:rPr>
          <w:rFonts w:ascii="GHEA Mariam" w:hAnsi="GHEA Mariam" w:cs="Times Armenian"/>
          <w:iCs/>
          <w:sz w:val="20"/>
          <w:szCs w:val="20"/>
        </w:rPr>
        <w:t>г</w:t>
      </w:r>
      <w:r w:rsidR="00096865" w:rsidRPr="000D6993">
        <w:rPr>
          <w:rFonts w:ascii="GHEA Mariam" w:hAnsi="GHEA Mariam" w:cs="Times Armenian"/>
          <w:iCs/>
          <w:sz w:val="20"/>
          <w:szCs w:val="20"/>
          <w:lang w:val="af-ZA"/>
        </w:rPr>
        <w:t xml:space="preserve"> </w:t>
      </w:r>
    </w:p>
    <w:p w14:paraId="175D83D1" w14:textId="26B8ECDC" w:rsidR="00096865" w:rsidRPr="000D6993" w:rsidRDefault="001A39FA" w:rsidP="00845F46">
      <w:pPr>
        <w:pStyle w:val="aa"/>
        <w:spacing w:after="0"/>
        <w:ind w:firstLine="567"/>
        <w:jc w:val="right"/>
        <w:rPr>
          <w:rFonts w:ascii="GHEA Mariam" w:hAnsi="GHEA Mariam" w:cs="Times Armenian"/>
          <w:iCs/>
          <w:sz w:val="20"/>
          <w:szCs w:val="20"/>
          <w:lang w:val="af-ZA"/>
        </w:rPr>
      </w:pPr>
      <w:r w:rsidRPr="000D6993">
        <w:rPr>
          <w:rFonts w:ascii="GHEA Mariam" w:hAnsi="GHEA Mariam" w:cs="Arial"/>
          <w:iCs/>
          <w:sz w:val="20"/>
          <w:szCs w:val="20"/>
        </w:rPr>
        <w:t>Цитата:</w:t>
      </w:r>
      <w:r w:rsidRPr="000D6993">
        <w:rPr>
          <w:rFonts w:ascii="GHEA Mariam" w:hAnsi="GHEA Mariam" w:cs="Arial"/>
          <w:iCs/>
          <w:sz w:val="20"/>
          <w:szCs w:val="20"/>
          <w:lang w:val="af-ZA"/>
        </w:rPr>
        <w:t xml:space="preserve"> </w:t>
      </w:r>
      <w:r w:rsidR="00096865" w:rsidRPr="000D6993">
        <w:rPr>
          <w:rFonts w:ascii="GHEA Mariam" w:hAnsi="GHEA Mariam" w:cs="Sylfaen"/>
          <w:iCs/>
          <w:sz w:val="20"/>
          <w:szCs w:val="20"/>
        </w:rPr>
        <w:t xml:space="preserve">комитет </w:t>
      </w:r>
      <w:r w:rsidR="00EE5855" w:rsidRPr="000D6993">
        <w:rPr>
          <w:rFonts w:ascii="GHEA Mariam" w:hAnsi="GHEA Mariam" w:cs="Times Armenian"/>
          <w:iCs/>
          <w:sz w:val="20"/>
          <w:szCs w:val="20"/>
          <w:lang w:val="af-ZA"/>
        </w:rPr>
        <w:t xml:space="preserve">по оценке </w:t>
      </w:r>
      <w:r w:rsidRPr="000D6993">
        <w:rPr>
          <w:rFonts w:ascii="GHEA Mariam" w:hAnsi="GHEA Mariam" w:cs="Arial"/>
          <w:iCs/>
          <w:sz w:val="20"/>
          <w:szCs w:val="20"/>
        </w:rPr>
        <w:t>опроса</w:t>
      </w:r>
    </w:p>
    <w:p w14:paraId="7996A5EA" w14:textId="40470B6B" w:rsidR="00096865" w:rsidRPr="000D6993" w:rsidRDefault="00096865" w:rsidP="001F5198">
      <w:pPr>
        <w:pStyle w:val="aa"/>
        <w:spacing w:after="0"/>
        <w:ind w:firstLine="567"/>
        <w:jc w:val="right"/>
        <w:rPr>
          <w:rFonts w:ascii="GHEA Mariam" w:hAnsi="GHEA Mariam" w:cs="Sylfaen"/>
          <w:iCs/>
          <w:sz w:val="20"/>
          <w:szCs w:val="20"/>
          <w:lang w:val="hy-AM"/>
        </w:rPr>
      </w:pPr>
      <w:r w:rsidRPr="000D6993">
        <w:rPr>
          <w:rFonts w:ascii="GHEA Mariam" w:hAnsi="GHEA Mariam" w:cs="Sylfaen"/>
          <w:iCs/>
          <w:sz w:val="20"/>
          <w:szCs w:val="20"/>
          <w:lang w:val="af-ZA"/>
        </w:rPr>
        <w:t xml:space="preserve"> </w:t>
      </w:r>
      <w:r w:rsidR="00C945E4" w:rsidRPr="000D6993">
        <w:rPr>
          <w:rFonts w:ascii="GHEA Mariam" w:hAnsi="GHEA Mariam" w:cs="Sylfaen"/>
          <w:iCs/>
          <w:sz w:val="20"/>
          <w:szCs w:val="20"/>
          <w:lang w:val="hy-AM"/>
        </w:rPr>
        <w:t xml:space="preserve">2 </w:t>
      </w:r>
      <w:r w:rsidR="000D6993" w:rsidRPr="000D6993">
        <w:rPr>
          <w:rFonts w:ascii="GHEA Mariam" w:hAnsi="GHEA Mariam" w:cs="Sylfaen"/>
          <w:iCs/>
          <w:sz w:val="20"/>
          <w:szCs w:val="20"/>
        </w:rPr>
        <w:t xml:space="preserve">4 </w:t>
      </w:r>
      <w:r w:rsidR="00C945E4" w:rsidRPr="000D6993">
        <w:rPr>
          <w:rFonts w:ascii="Cambria Math" w:hAnsi="Cambria Math" w:cs="Cambria Math"/>
          <w:iCs/>
          <w:sz w:val="20"/>
          <w:szCs w:val="20"/>
          <w:lang w:val="hy-AM"/>
        </w:rPr>
        <w:t xml:space="preserve">. </w:t>
      </w:r>
      <w:r w:rsidR="00C945E4" w:rsidRPr="000D6993">
        <w:rPr>
          <w:rFonts w:ascii="GHEA Mariam" w:hAnsi="GHEA Mariam" w:cs="Sylfaen"/>
          <w:iCs/>
          <w:sz w:val="20"/>
          <w:szCs w:val="20"/>
          <w:lang w:val="hy-AM"/>
        </w:rPr>
        <w:t xml:space="preserve">11 </w:t>
      </w:r>
      <w:r w:rsidR="0094127A" w:rsidRPr="000D6993">
        <w:rPr>
          <w:rFonts w:ascii="Cambria Math" w:hAnsi="Cambria Math" w:cs="Cambria Math"/>
          <w:iCs/>
          <w:sz w:val="20"/>
          <w:szCs w:val="20"/>
          <w:lang w:val="hy-AM"/>
        </w:rPr>
        <w:t xml:space="preserve">. </w:t>
      </w:r>
      <w:r w:rsidR="002A55F2" w:rsidRPr="000D6993">
        <w:rPr>
          <w:rFonts w:ascii="GHEA Mariam" w:hAnsi="GHEA Mariam" w:cs="GHEA Mariam"/>
          <w:iCs/>
          <w:sz w:val="20"/>
          <w:szCs w:val="20"/>
          <w:lang w:val="hy-AM"/>
        </w:rPr>
        <w:t xml:space="preserve">В </w:t>
      </w:r>
      <w:r w:rsidR="0094127A" w:rsidRPr="000D6993">
        <w:rPr>
          <w:rFonts w:ascii="GHEA Mariam" w:hAnsi="GHEA Mariam" w:cs="Sylfaen"/>
          <w:iCs/>
          <w:sz w:val="20"/>
          <w:szCs w:val="20"/>
          <w:lang w:val="hy-AM"/>
        </w:rPr>
        <w:t xml:space="preserve">2023 году </w:t>
      </w:r>
      <w:r w:rsidR="0094127A" w:rsidRPr="000D6993">
        <w:rPr>
          <w:rFonts w:ascii="Cambria Math" w:hAnsi="Cambria Math" w:cs="Cambria Math"/>
          <w:iCs/>
          <w:sz w:val="20"/>
          <w:szCs w:val="20"/>
          <w:lang w:val="hy-AM"/>
        </w:rPr>
        <w:t xml:space="preserve">_ </w:t>
      </w:r>
      <w:r w:rsidR="002A55F2" w:rsidRPr="000D6993">
        <w:rPr>
          <w:rFonts w:ascii="GHEA Mariam" w:hAnsi="GHEA Mariam" w:cs="Sylfaen"/>
          <w:iCs/>
          <w:sz w:val="20"/>
          <w:szCs w:val="20"/>
          <w:lang w:val="hy-AM"/>
        </w:rPr>
        <w:t xml:space="preserve">из </w:t>
      </w:r>
      <w:r w:rsidR="005C6159" w:rsidRPr="000D6993">
        <w:rPr>
          <w:rFonts w:ascii="GHEA Mariam" w:hAnsi="GHEA Mariam" w:cs="Times Armenian"/>
          <w:iCs/>
          <w:sz w:val="20"/>
          <w:szCs w:val="20"/>
          <w:lang w:val="af-ZA"/>
        </w:rPr>
        <w:t>_</w:t>
      </w:r>
      <w:r w:rsidRPr="000D6993">
        <w:rPr>
          <w:rFonts w:ascii="GHEA Mariam" w:hAnsi="GHEA Mariam" w:cs="Times Armenian"/>
          <w:iCs/>
          <w:sz w:val="20"/>
          <w:szCs w:val="20"/>
          <w:vertAlign w:val="subscript"/>
          <w:lang w:val="af-ZA"/>
        </w:rPr>
        <w:t xml:space="preserve"> </w:t>
      </w:r>
      <w:r w:rsidR="005C6159" w:rsidRPr="000D6993">
        <w:rPr>
          <w:rFonts w:ascii="GHEA Mariam" w:hAnsi="GHEA Mariam" w:cs="Times Armenian"/>
          <w:iCs/>
          <w:sz w:val="20"/>
          <w:szCs w:val="20"/>
          <w:lang w:val="af-ZA"/>
        </w:rPr>
        <w:t xml:space="preserve">Н01 </w:t>
      </w:r>
      <w:r w:rsidR="00B23909" w:rsidRPr="000D6993">
        <w:rPr>
          <w:rFonts w:ascii="GHEA Mariam" w:hAnsi="GHEA Mariam" w:cs="Times Armenian"/>
          <w:iCs/>
          <w:sz w:val="20"/>
          <w:szCs w:val="20"/>
          <w:lang w:val="af-ZA"/>
        </w:rPr>
        <w:t xml:space="preserve">: </w:t>
      </w:r>
      <w:r w:rsidR="001F5198" w:rsidRPr="000D6993">
        <w:rPr>
          <w:rFonts w:ascii="GHEA Mariam" w:hAnsi="GHEA Mariam" w:cs="Times Armenian"/>
          <w:iCs/>
          <w:sz w:val="20"/>
          <w:szCs w:val="20"/>
          <w:lang w:val="hy-AM"/>
        </w:rPr>
        <w:t>_</w:t>
      </w:r>
      <w:r w:rsidR="002A55F2" w:rsidRPr="000D6993">
        <w:rPr>
          <w:rFonts w:ascii="GHEA Mariam" w:hAnsi="GHEA Mariam" w:cs="Times Armenian"/>
          <w:iCs/>
          <w:sz w:val="20"/>
          <w:szCs w:val="20"/>
          <w:lang w:val="hy-AM"/>
        </w:rPr>
        <w:t xml:space="preserve"> </w:t>
      </w:r>
      <w:r w:rsidRPr="000D6993">
        <w:rPr>
          <w:rFonts w:ascii="GHEA Mariam" w:hAnsi="GHEA Mariam" w:cs="Sylfaen"/>
          <w:iCs/>
          <w:sz w:val="20"/>
          <w:szCs w:val="20"/>
        </w:rPr>
        <w:t>по решению</w:t>
      </w:r>
    </w:p>
    <w:p w14:paraId="2367FCAB" w14:textId="77777777" w:rsidR="00096865" w:rsidRPr="000D6993" w:rsidRDefault="00096865" w:rsidP="00845F46">
      <w:pPr>
        <w:pStyle w:val="aa"/>
        <w:ind w:right="-7" w:firstLine="567"/>
        <w:jc w:val="center"/>
        <w:rPr>
          <w:rFonts w:ascii="GHEA Mariam" w:hAnsi="GHEA Mariam"/>
          <w:iCs/>
          <w:sz w:val="20"/>
          <w:szCs w:val="20"/>
          <w:lang w:val="af-ZA"/>
        </w:rPr>
      </w:pPr>
    </w:p>
    <w:p w14:paraId="32080247" w14:textId="35B777A7" w:rsidR="002A55F2" w:rsidRPr="000D6993" w:rsidRDefault="00486637" w:rsidP="00486637">
      <w:pPr>
        <w:pStyle w:val="aa"/>
        <w:tabs>
          <w:tab w:val="left" w:pos="5968"/>
        </w:tabs>
        <w:ind w:right="-7" w:firstLine="567"/>
        <w:jc w:val="center"/>
        <w:rPr>
          <w:rFonts w:ascii="GHEA Mariam" w:hAnsi="GHEA Mariam"/>
          <w:sz w:val="20"/>
          <w:szCs w:val="20"/>
          <w:lang w:val="af-ZA"/>
        </w:rPr>
      </w:pPr>
      <w:r w:rsidRPr="000D6993">
        <w:rPr>
          <w:rFonts w:ascii="GHEA Mariam" w:hAnsi="GHEA Mariam"/>
          <w:b/>
          <w:bCs/>
          <w:sz w:val="20"/>
          <w:szCs w:val="20"/>
          <w:lang w:val="af-ZA"/>
        </w:rPr>
        <w:t>"</w:t>
      </w:r>
      <w:r w:rsidRPr="000D6993">
        <w:rPr>
          <w:rFonts w:ascii="GHEA Mariam" w:hAnsi="GHEA Mariam" w:cs="Arial"/>
          <w:b/>
          <w:bCs/>
          <w:sz w:val="20"/>
          <w:szCs w:val="20"/>
          <w:lang w:val="af-ZA"/>
        </w:rPr>
        <w:t xml:space="preserve"> </w:t>
      </w:r>
      <w:r w:rsidRPr="000D6993">
        <w:rPr>
          <w:rFonts w:ascii="GHEA Mariam" w:hAnsi="GHEA Mariam" w:cs="Arial"/>
          <w:b/>
          <w:bCs/>
          <w:sz w:val="20"/>
          <w:szCs w:val="20"/>
        </w:rPr>
        <w:t>РА:</w:t>
      </w:r>
      <w:r w:rsidRPr="000D6993">
        <w:rPr>
          <w:rFonts w:ascii="GHEA Mariam" w:hAnsi="GHEA Mariam" w:cs="Sylfaen"/>
          <w:b/>
          <w:bCs/>
          <w:sz w:val="20"/>
          <w:szCs w:val="20"/>
          <w:lang w:val="af-ZA"/>
        </w:rPr>
        <w:t xml:space="preserve"> </w:t>
      </w:r>
      <w:r w:rsidRPr="000D6993">
        <w:rPr>
          <w:rFonts w:ascii="GHEA Mariam" w:hAnsi="GHEA Mariam" w:cs="Arial"/>
          <w:b/>
          <w:bCs/>
          <w:sz w:val="20"/>
          <w:szCs w:val="20"/>
        </w:rPr>
        <w:t>КОТАЙКИ</w:t>
      </w:r>
      <w:r w:rsidRPr="000D6993">
        <w:rPr>
          <w:rFonts w:ascii="GHEA Mariam" w:hAnsi="GHEA Mariam" w:cs="Sylfaen"/>
          <w:b/>
          <w:bCs/>
          <w:sz w:val="20"/>
          <w:szCs w:val="20"/>
          <w:lang w:val="af-ZA"/>
        </w:rPr>
        <w:t xml:space="preserve"> </w:t>
      </w:r>
      <w:r w:rsidRPr="000D6993">
        <w:rPr>
          <w:rFonts w:ascii="GHEA Mariam" w:hAnsi="GHEA Mariam" w:cs="Arial"/>
          <w:b/>
          <w:bCs/>
          <w:sz w:val="20"/>
          <w:szCs w:val="20"/>
        </w:rPr>
        <w:t>ОБЛАСТЬ, КРАЙ:</w:t>
      </w:r>
      <w:r w:rsidRPr="000D6993">
        <w:rPr>
          <w:rFonts w:ascii="GHEA Mariam" w:hAnsi="GHEA Mariam" w:cs="Sylfaen"/>
          <w:b/>
          <w:bCs/>
          <w:sz w:val="20"/>
          <w:szCs w:val="20"/>
          <w:lang w:val="af-ZA"/>
        </w:rPr>
        <w:t xml:space="preserve"> </w:t>
      </w:r>
      <w:r w:rsidRPr="000D6993">
        <w:rPr>
          <w:rFonts w:ascii="GHEA Mariam" w:hAnsi="GHEA Mariam"/>
          <w:b/>
          <w:bCs/>
          <w:sz w:val="20"/>
          <w:szCs w:val="20"/>
          <w:lang w:val="hy-AM"/>
        </w:rPr>
        <w:t xml:space="preserve">"КАНАКЕРАВАНСКАЯ СРЕДНЯЯ ШКОЛА </w:t>
      </w:r>
      <w:r w:rsidRPr="000D6993">
        <w:rPr>
          <w:rFonts w:ascii="GHEA Mariam" w:hAnsi="GHEA Mariam"/>
          <w:b/>
          <w:bCs/>
          <w:sz w:val="20"/>
          <w:szCs w:val="20"/>
          <w:lang w:val="af-ZA"/>
        </w:rPr>
        <w:t>" ПОАК</w:t>
      </w:r>
    </w:p>
    <w:p w14:paraId="784C3ADA" w14:textId="77777777" w:rsidR="002A55F2" w:rsidRPr="000D6993" w:rsidRDefault="002A55F2" w:rsidP="00845F46">
      <w:pPr>
        <w:pStyle w:val="aa"/>
        <w:ind w:right="-7" w:firstLine="567"/>
        <w:jc w:val="center"/>
        <w:rPr>
          <w:rFonts w:ascii="GHEA Mariam" w:hAnsi="GHEA Mariam" w:cs="Sylfaen"/>
          <w:b/>
          <w:bCs/>
          <w:sz w:val="20"/>
          <w:szCs w:val="20"/>
          <w:lang w:val="af-ZA"/>
        </w:rPr>
      </w:pPr>
      <w:r w:rsidRPr="000D6993">
        <w:rPr>
          <w:rFonts w:ascii="GHEA Mariam" w:hAnsi="GHEA Mariam" w:cs="Sylfaen"/>
          <w:b/>
          <w:bCs/>
          <w:sz w:val="20"/>
          <w:szCs w:val="20"/>
        </w:rPr>
        <w:t>Вопрос:</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Р:</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а</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В:</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Э:</w:t>
      </w:r>
      <w:r w:rsidRPr="000D6993">
        <w:rPr>
          <w:rFonts w:ascii="GHEA Mariam" w:hAnsi="GHEA Mariam" w:cs="Times Armenian"/>
          <w:b/>
          <w:bCs/>
          <w:sz w:val="20"/>
          <w:szCs w:val="20"/>
          <w:lang w:val="af-ZA"/>
        </w:rPr>
        <w:t xml:space="preserve"> </w:t>
      </w:r>
      <w:r w:rsidRPr="000D6993">
        <w:rPr>
          <w:rFonts w:ascii="GHEA Mariam" w:hAnsi="GHEA Mariam" w:cs="Sylfaen"/>
          <w:b/>
          <w:bCs/>
          <w:sz w:val="20"/>
          <w:szCs w:val="20"/>
        </w:rPr>
        <w:t>Р:</w:t>
      </w:r>
    </w:p>
    <w:p w14:paraId="1F7AADF7" w14:textId="77777777" w:rsidR="002A55F2" w:rsidRPr="000D6993" w:rsidRDefault="002A55F2" w:rsidP="00845F46">
      <w:pPr>
        <w:pStyle w:val="aa"/>
        <w:ind w:right="-7" w:firstLine="567"/>
        <w:jc w:val="center"/>
        <w:rPr>
          <w:rFonts w:ascii="GHEA Mariam" w:hAnsi="GHEA Mariam" w:cs="Sylfaen"/>
          <w:b/>
          <w:bCs/>
          <w:sz w:val="20"/>
          <w:szCs w:val="20"/>
          <w:lang w:val="af-ZA"/>
        </w:rPr>
      </w:pPr>
    </w:p>
    <w:p w14:paraId="40709E71" w14:textId="45E9AA0D" w:rsidR="002A55F2" w:rsidRPr="000D6993" w:rsidRDefault="002A55F2" w:rsidP="00845F46">
      <w:pPr>
        <w:pStyle w:val="aa"/>
        <w:ind w:right="-7" w:firstLine="567"/>
        <w:jc w:val="center"/>
        <w:rPr>
          <w:rFonts w:ascii="GHEA Mariam" w:hAnsi="GHEA Mariam" w:cs="Sylfaen"/>
          <w:b/>
          <w:bCs/>
          <w:sz w:val="20"/>
          <w:szCs w:val="20"/>
          <w:lang w:val="af-ZA"/>
        </w:rPr>
      </w:pPr>
      <w:r w:rsidRPr="000D6993">
        <w:rPr>
          <w:rFonts w:ascii="GHEA Mariam" w:hAnsi="GHEA Mariam"/>
          <w:b/>
          <w:bCs/>
          <w:sz w:val="20"/>
          <w:szCs w:val="20"/>
          <w:lang w:val="af-ZA"/>
        </w:rPr>
        <w:t>"</w:t>
      </w:r>
      <w:r w:rsidR="00486637" w:rsidRPr="000D6993">
        <w:rPr>
          <w:rFonts w:ascii="GHEA Mariam" w:hAnsi="GHEA Mariam" w:cs="Arial"/>
          <w:b/>
          <w:bCs/>
          <w:sz w:val="20"/>
          <w:szCs w:val="20"/>
          <w:lang w:val="af-ZA"/>
        </w:rPr>
        <w:t xml:space="preserve"> </w:t>
      </w:r>
      <w:r w:rsidR="00486637" w:rsidRPr="000D6993">
        <w:rPr>
          <w:rFonts w:ascii="GHEA Mariam" w:hAnsi="GHEA Mariam" w:cs="Arial"/>
          <w:b/>
          <w:bCs/>
          <w:sz w:val="20"/>
          <w:szCs w:val="20"/>
        </w:rPr>
        <w:t>РА:</w:t>
      </w:r>
      <w:r w:rsidR="00486637" w:rsidRPr="000D6993">
        <w:rPr>
          <w:rFonts w:ascii="GHEA Mariam" w:hAnsi="GHEA Mariam" w:cs="Sylfaen"/>
          <w:b/>
          <w:bCs/>
          <w:sz w:val="20"/>
          <w:szCs w:val="20"/>
          <w:lang w:val="af-ZA"/>
        </w:rPr>
        <w:t xml:space="preserve"> </w:t>
      </w:r>
      <w:r w:rsidR="00486637" w:rsidRPr="000D6993">
        <w:rPr>
          <w:rFonts w:ascii="GHEA Mariam" w:hAnsi="GHEA Mariam" w:cs="Arial"/>
          <w:b/>
          <w:bCs/>
          <w:sz w:val="20"/>
          <w:szCs w:val="20"/>
        </w:rPr>
        <w:t>КОТАЙКИ</w:t>
      </w:r>
      <w:r w:rsidR="00486637" w:rsidRPr="000D6993">
        <w:rPr>
          <w:rFonts w:ascii="GHEA Mariam" w:hAnsi="GHEA Mariam" w:cs="Sylfaen"/>
          <w:b/>
          <w:bCs/>
          <w:sz w:val="20"/>
          <w:szCs w:val="20"/>
          <w:lang w:val="af-ZA"/>
        </w:rPr>
        <w:t xml:space="preserve"> </w:t>
      </w:r>
      <w:r w:rsidR="00486637" w:rsidRPr="000D6993">
        <w:rPr>
          <w:rFonts w:ascii="GHEA Mariam" w:hAnsi="GHEA Mariam" w:cs="Arial"/>
          <w:b/>
          <w:bCs/>
          <w:sz w:val="20"/>
          <w:szCs w:val="20"/>
        </w:rPr>
        <w:t>ОБЛАСТЬ, КРАЙ:</w:t>
      </w:r>
      <w:r w:rsidR="00486637" w:rsidRPr="000D6993">
        <w:rPr>
          <w:rFonts w:ascii="GHEA Mariam" w:hAnsi="GHEA Mariam" w:cs="Sylfaen"/>
          <w:b/>
          <w:bCs/>
          <w:sz w:val="20"/>
          <w:szCs w:val="20"/>
          <w:lang w:val="af-ZA"/>
        </w:rPr>
        <w:t xml:space="preserve"> </w:t>
      </w:r>
      <w:r w:rsidRPr="000D6993">
        <w:rPr>
          <w:rFonts w:ascii="GHEA Mariam" w:hAnsi="GHEA Mariam" w:cs="Sylfaen"/>
          <w:b/>
          <w:bCs/>
          <w:sz w:val="20"/>
          <w:szCs w:val="20"/>
        </w:rPr>
        <w:t xml:space="preserve">" </w:t>
      </w:r>
      <w:r w:rsidR="00486637" w:rsidRPr="000D6993">
        <w:rPr>
          <w:rFonts w:ascii="GHEA Mariam" w:hAnsi="GHEA Mariam"/>
          <w:b/>
          <w:bCs/>
          <w:sz w:val="20"/>
          <w:szCs w:val="20"/>
          <w:lang w:val="hy-AM"/>
        </w:rPr>
        <w:t xml:space="preserve">СРЕДНЯЯ ШКОЛА КАНАКЕРАВАНИ </w:t>
      </w:r>
      <w:r w:rsidR="00486637" w:rsidRPr="000D6993">
        <w:rPr>
          <w:rFonts w:ascii="GHEA Mariam" w:hAnsi="GHEA Mariam"/>
          <w:b/>
          <w:bCs/>
          <w:sz w:val="20"/>
          <w:szCs w:val="20"/>
          <w:lang w:val="af-ZA"/>
        </w:rPr>
        <w:t xml:space="preserve">" </w:t>
      </w:r>
      <w:r w:rsidRPr="000D6993">
        <w:rPr>
          <w:rFonts w:ascii="GHEA Mariam" w:hAnsi="GHEA Mariam" w:cs="Sylfaen"/>
          <w:b/>
          <w:bCs/>
          <w:sz w:val="20"/>
          <w:szCs w:val="20"/>
          <w:lang w:val="af-ZA"/>
        </w:rPr>
        <w:t xml:space="preserve">ПОАК </w:t>
      </w:r>
      <w:r w:rsidRPr="000D6993">
        <w:rPr>
          <w:rFonts w:ascii="GHEA Mariam" w:hAnsi="GHEA Mariam" w:cs="Sylfaen"/>
          <w:b/>
          <w:bCs/>
          <w:sz w:val="20"/>
          <w:szCs w:val="20"/>
        </w:rPr>
        <w:t>ПОТРЕБНОСТИ</w:t>
      </w:r>
      <w:r w:rsidRPr="000D6993">
        <w:rPr>
          <w:rFonts w:ascii="GHEA Mariam" w:hAnsi="GHEA Mariam" w:cs="Sylfaen"/>
          <w:b/>
          <w:bCs/>
          <w:sz w:val="20"/>
          <w:szCs w:val="20"/>
          <w:lang w:val="af-ZA"/>
        </w:rPr>
        <w:t xml:space="preserve"> ДЛЯ </w:t>
      </w:r>
      <w:r w:rsidRPr="000D6993">
        <w:rPr>
          <w:rFonts w:ascii="GHEA Mariam" w:hAnsi="GHEA Mariam" w:cs="Sylfaen"/>
          <w:b/>
          <w:bCs/>
          <w:sz w:val="20"/>
          <w:szCs w:val="20"/>
        </w:rPr>
        <w:t xml:space="preserve">ЕДЫ </w:t>
      </w:r>
      <w:r w:rsidR="001F5198" w:rsidRPr="000D6993">
        <w:rPr>
          <w:rFonts w:ascii="GHEA Mariam" w:hAnsi="GHEA Mariam"/>
          <w:b/>
          <w:bCs/>
          <w:sz w:val="20"/>
          <w:szCs w:val="20"/>
          <w:lang w:val="hy-AM"/>
        </w:rPr>
        <w:t>_</w:t>
      </w:r>
      <w:r w:rsidR="008F3DB9" w:rsidRPr="000D6993">
        <w:rPr>
          <w:rFonts w:ascii="GHEA Mariam" w:hAnsi="GHEA Mariam"/>
          <w:b/>
          <w:bCs/>
          <w:iCs/>
          <w:sz w:val="20"/>
          <w:szCs w:val="20"/>
          <w:lang w:val="af-ZA"/>
        </w:rPr>
        <w:t xml:space="preserve"> </w:t>
      </w:r>
      <w:r w:rsidR="008F3DB9" w:rsidRPr="000D6993">
        <w:rPr>
          <w:rFonts w:ascii="GHEA Mariam" w:hAnsi="GHEA Mariam" w:cs="Sylfaen"/>
          <w:b/>
          <w:bCs/>
          <w:sz w:val="20"/>
          <w:szCs w:val="20"/>
        </w:rPr>
        <w:t>ПРИОБРЕТЕНИЕ</w:t>
      </w:r>
      <w:r w:rsidR="008F3DB9" w:rsidRPr="000D6993">
        <w:rPr>
          <w:rFonts w:ascii="GHEA Mariam" w:hAnsi="GHEA Mariam" w:cs="Sylfaen"/>
          <w:b/>
          <w:bCs/>
          <w:sz w:val="20"/>
          <w:szCs w:val="20"/>
          <w:lang w:val="af-ZA"/>
        </w:rPr>
        <w:t xml:space="preserve"> </w:t>
      </w:r>
      <w:r w:rsidRPr="000D6993">
        <w:rPr>
          <w:rFonts w:ascii="GHEA Mariam" w:hAnsi="GHEA Mariam" w:cs="Sylfaen"/>
          <w:b/>
          <w:bCs/>
          <w:sz w:val="20"/>
          <w:szCs w:val="20"/>
        </w:rPr>
        <w:t>НАРОЧНО</w:t>
      </w:r>
      <w:r w:rsidRPr="000D6993">
        <w:rPr>
          <w:rFonts w:ascii="GHEA Mariam" w:hAnsi="GHEA Mariam" w:cs="Sylfaen"/>
          <w:b/>
          <w:bCs/>
          <w:sz w:val="20"/>
          <w:szCs w:val="20"/>
          <w:lang w:val="af-ZA"/>
        </w:rPr>
        <w:t xml:space="preserve">  </w:t>
      </w:r>
      <w:r w:rsidRPr="000D6993">
        <w:rPr>
          <w:rFonts w:ascii="GHEA Mariam" w:hAnsi="GHEA Mariam" w:cs="Sylfaen"/>
          <w:b/>
          <w:bCs/>
          <w:sz w:val="20"/>
          <w:szCs w:val="20"/>
        </w:rPr>
        <w:t>ОБЪЯВЛЕНО</w:t>
      </w:r>
      <w:r w:rsidRPr="000D6993">
        <w:rPr>
          <w:rFonts w:ascii="GHEA Mariam" w:hAnsi="GHEA Mariam" w:cs="Sylfaen"/>
          <w:b/>
          <w:bCs/>
          <w:sz w:val="20"/>
          <w:szCs w:val="20"/>
          <w:lang w:val="af-ZA"/>
        </w:rPr>
        <w:t xml:space="preserve"> </w:t>
      </w:r>
      <w:r w:rsidR="001A39FA" w:rsidRPr="000D6993">
        <w:rPr>
          <w:rFonts w:ascii="GHEA Mariam" w:hAnsi="GHEA Mariam" w:cs="Sylfaen"/>
          <w:b/>
          <w:bCs/>
          <w:sz w:val="20"/>
          <w:szCs w:val="20"/>
        </w:rPr>
        <w:t>РЕЙТИНГ:</w:t>
      </w:r>
      <w:r w:rsidR="001A39FA" w:rsidRPr="000D6993">
        <w:rPr>
          <w:rFonts w:ascii="GHEA Mariam" w:hAnsi="GHEA Mariam" w:cs="Sylfaen"/>
          <w:b/>
          <w:bCs/>
          <w:sz w:val="20"/>
          <w:szCs w:val="20"/>
          <w:lang w:val="af-ZA"/>
        </w:rPr>
        <w:t xml:space="preserve"> </w:t>
      </w:r>
      <w:r w:rsidR="001A39FA" w:rsidRPr="000D6993">
        <w:rPr>
          <w:rFonts w:ascii="GHEA Mariam" w:hAnsi="GHEA Mariam" w:cs="Sylfaen"/>
          <w:b/>
          <w:bCs/>
          <w:sz w:val="20"/>
          <w:szCs w:val="20"/>
        </w:rPr>
        <w:t>ВОПРОС:</w:t>
      </w:r>
    </w:p>
    <w:p w14:paraId="7275D844" w14:textId="77777777" w:rsidR="00096865" w:rsidRPr="000D6993" w:rsidRDefault="00096865" w:rsidP="00845F46">
      <w:pPr>
        <w:pStyle w:val="aa"/>
        <w:ind w:right="-7"/>
        <w:jc w:val="center"/>
        <w:rPr>
          <w:rFonts w:ascii="GHEA Mariam" w:hAnsi="GHEA Mariam"/>
          <w:iCs/>
          <w:sz w:val="20"/>
          <w:szCs w:val="20"/>
          <w:lang w:val="af-ZA"/>
        </w:rPr>
      </w:pPr>
    </w:p>
    <w:p w14:paraId="184939D4" w14:textId="4EA6BBBF" w:rsidR="001A43A4"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rPr>
        <w:t>Дорогой</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участник</w:t>
      </w:r>
      <w:r w:rsidR="00677658" w:rsidRPr="000D6993">
        <w:rPr>
          <w:rFonts w:ascii="GHEA Mariam" w:hAnsi="GHEA Mariam" w:cs="Sylfaen"/>
          <w:iCs/>
          <w:sz w:val="20"/>
          <w:szCs w:val="20"/>
          <w:lang w:val="af-ZA"/>
        </w:rPr>
        <w:t xml:space="preserve"> </w:t>
      </w:r>
      <w:r w:rsidR="00884204" w:rsidRPr="000D6993">
        <w:rPr>
          <w:rFonts w:ascii="GHEA Mariam" w:hAnsi="GHEA Mariam" w:cs="Sylfaen"/>
          <w:iCs/>
          <w:sz w:val="20"/>
          <w:szCs w:val="20"/>
        </w:rPr>
        <w:t>до</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приложение</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придумывание</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и:</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представляя</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пожалуйста</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являются</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в деталях</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изучать</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настоящим</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 xml:space="preserve">Сколько стоит приглашение </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что</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на приглашение</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несоответствующий</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Приложения</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при условии</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являются</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 xml:space="preserve">отказа </w:t>
      </w:r>
      <w:r w:rsidR="0046586E" w:rsidRPr="000D6993">
        <w:rPr>
          <w:rFonts w:ascii="GHEA Mariam" w:hAnsi="GHEA Mariam" w:cs="Sylfaen"/>
          <w:iCs/>
          <w:sz w:val="20"/>
          <w:szCs w:val="20"/>
          <w:lang w:val="af-ZA"/>
        </w:rPr>
        <w:t>_</w:t>
      </w:r>
    </w:p>
    <w:p w14:paraId="4C3C328C" w14:textId="77777777" w:rsidR="00096865" w:rsidRPr="000D6993" w:rsidRDefault="00096865" w:rsidP="00845F46">
      <w:pPr>
        <w:ind w:firstLine="567"/>
        <w:jc w:val="center"/>
        <w:rPr>
          <w:rFonts w:ascii="GHEA Mariam" w:hAnsi="GHEA Mariam"/>
          <w:b/>
          <w:iCs/>
          <w:sz w:val="20"/>
          <w:szCs w:val="20"/>
          <w:lang w:val="af-ZA"/>
        </w:rPr>
      </w:pPr>
    </w:p>
    <w:p w14:paraId="3C6C13B7" w14:textId="77777777" w:rsidR="00160AE4" w:rsidRPr="000D6993" w:rsidRDefault="00160AE4" w:rsidP="00845F46">
      <w:pPr>
        <w:ind w:firstLine="567"/>
        <w:jc w:val="center"/>
        <w:rPr>
          <w:rFonts w:ascii="GHEA Mariam" w:hAnsi="GHEA Mariam" w:cs="Sylfaen"/>
          <w:b/>
          <w:iCs/>
          <w:sz w:val="20"/>
          <w:szCs w:val="20"/>
          <w:lang w:val="af-ZA"/>
        </w:rPr>
      </w:pPr>
    </w:p>
    <w:p w14:paraId="2AFB2D11" w14:textId="77777777" w:rsidR="005D65CA" w:rsidRPr="000D6993" w:rsidRDefault="005D65CA" w:rsidP="00845F46">
      <w:pPr>
        <w:ind w:firstLine="567"/>
        <w:jc w:val="center"/>
        <w:rPr>
          <w:rFonts w:ascii="GHEA Mariam" w:hAnsi="GHEA Mariam"/>
          <w:b/>
          <w:sz w:val="20"/>
          <w:szCs w:val="20"/>
          <w:lang w:val="af-ZA"/>
        </w:rPr>
      </w:pPr>
      <w:r w:rsidRPr="000D6993">
        <w:rPr>
          <w:rFonts w:ascii="GHEA Mariam" w:hAnsi="GHEA Mariam" w:cs="Sylfaen"/>
          <w:b/>
          <w:sz w:val="20"/>
          <w:szCs w:val="20"/>
        </w:rPr>
        <w:t>СОДЕРЖАНИЕ</w:t>
      </w:r>
    </w:p>
    <w:p w14:paraId="00FCA4CB" w14:textId="77777777" w:rsidR="005D65CA" w:rsidRPr="000D6993" w:rsidRDefault="005D65CA" w:rsidP="00845F46">
      <w:pPr>
        <w:ind w:firstLine="567"/>
        <w:jc w:val="center"/>
        <w:rPr>
          <w:rFonts w:ascii="GHEA Mariam" w:hAnsi="GHEA Mariam"/>
          <w:sz w:val="20"/>
          <w:szCs w:val="20"/>
          <w:lang w:val="af-ZA"/>
        </w:rPr>
      </w:pPr>
    </w:p>
    <w:p w14:paraId="774ABB63" w14:textId="5EC2FBFC" w:rsidR="005D65CA" w:rsidRPr="000D6993" w:rsidRDefault="005D65CA" w:rsidP="00845F46">
      <w:pPr>
        <w:ind w:firstLine="567"/>
        <w:jc w:val="center"/>
        <w:rPr>
          <w:rFonts w:ascii="GHEA Mariam" w:hAnsi="GHEA Mariam"/>
          <w:b/>
          <w:sz w:val="20"/>
          <w:szCs w:val="20"/>
          <w:lang w:val="af-ZA"/>
        </w:rPr>
      </w:pPr>
      <w:r w:rsidRPr="000D6993">
        <w:rPr>
          <w:rFonts w:ascii="GHEA Mariam" w:hAnsi="GHEA Mariam"/>
          <w:b/>
          <w:sz w:val="20"/>
          <w:szCs w:val="20"/>
          <w:lang w:val="af-ZA"/>
        </w:rPr>
        <w:t>"</w:t>
      </w:r>
      <w:r w:rsidR="00486637" w:rsidRPr="000D6993">
        <w:rPr>
          <w:rFonts w:ascii="GHEA Mariam" w:hAnsi="GHEA Mariam" w:cs="Arial"/>
          <w:b/>
          <w:sz w:val="20"/>
          <w:szCs w:val="20"/>
          <w:lang w:val="af-ZA"/>
        </w:rPr>
        <w:t xml:space="preserve"> </w:t>
      </w:r>
      <w:r w:rsidR="00486637" w:rsidRPr="000D6993">
        <w:rPr>
          <w:rFonts w:ascii="GHEA Mariam" w:hAnsi="GHEA Mariam" w:cs="Arial"/>
          <w:b/>
          <w:sz w:val="20"/>
          <w:szCs w:val="20"/>
        </w:rPr>
        <w:t>РА:</w:t>
      </w:r>
      <w:r w:rsidR="00486637" w:rsidRPr="000D6993">
        <w:rPr>
          <w:rFonts w:ascii="GHEA Mariam" w:hAnsi="GHEA Mariam" w:cs="Sylfaen"/>
          <w:b/>
          <w:sz w:val="20"/>
          <w:szCs w:val="20"/>
          <w:lang w:val="af-ZA"/>
        </w:rPr>
        <w:t xml:space="preserve"> </w:t>
      </w:r>
      <w:r w:rsidR="00486637" w:rsidRPr="000D6993">
        <w:rPr>
          <w:rFonts w:ascii="GHEA Mariam" w:hAnsi="GHEA Mariam" w:cs="Arial"/>
          <w:b/>
          <w:sz w:val="20"/>
          <w:szCs w:val="20"/>
        </w:rPr>
        <w:t>КОТАЙКИ</w:t>
      </w:r>
      <w:r w:rsidR="00486637" w:rsidRPr="000D6993">
        <w:rPr>
          <w:rFonts w:ascii="GHEA Mariam" w:hAnsi="GHEA Mariam" w:cs="Sylfaen"/>
          <w:b/>
          <w:sz w:val="20"/>
          <w:szCs w:val="20"/>
          <w:lang w:val="af-ZA"/>
        </w:rPr>
        <w:t xml:space="preserve"> </w:t>
      </w:r>
      <w:r w:rsidR="00486637" w:rsidRPr="000D6993">
        <w:rPr>
          <w:rFonts w:ascii="GHEA Mariam" w:hAnsi="GHEA Mariam" w:cs="Arial"/>
          <w:b/>
          <w:sz w:val="20"/>
          <w:szCs w:val="20"/>
        </w:rPr>
        <w:t>ОБЛАСТЬ, КРАЙ:</w:t>
      </w:r>
      <w:r w:rsidR="00486637" w:rsidRPr="000D6993">
        <w:rPr>
          <w:rFonts w:ascii="GHEA Mariam" w:hAnsi="GHEA Mariam" w:cs="Sylfaen"/>
          <w:b/>
          <w:sz w:val="20"/>
          <w:szCs w:val="20"/>
          <w:lang w:val="af-ZA"/>
        </w:rPr>
        <w:t xml:space="preserve"> </w:t>
      </w:r>
      <w:r w:rsidR="00486637" w:rsidRPr="000D6993">
        <w:rPr>
          <w:rFonts w:ascii="GHEA Mariam" w:hAnsi="GHEA Mariam"/>
          <w:b/>
          <w:sz w:val="20"/>
          <w:szCs w:val="20"/>
          <w:lang w:val="hy-AM"/>
        </w:rPr>
        <w:t xml:space="preserve">"КАНАКЕРАВАНИСКАЯ СРЕДНЯЯ ШКОЛА </w:t>
      </w:r>
      <w:r w:rsidR="00486637" w:rsidRPr="000D6993">
        <w:rPr>
          <w:rFonts w:ascii="GHEA Mariam" w:hAnsi="GHEA Mariam"/>
          <w:b/>
          <w:sz w:val="20"/>
          <w:szCs w:val="20"/>
          <w:lang w:val="af-ZA"/>
        </w:rPr>
        <w:t xml:space="preserve">" ПИЩЕВЫЕ НУЖДЫ </w:t>
      </w:r>
      <w:r w:rsidR="001F5198" w:rsidRPr="000D6993">
        <w:rPr>
          <w:rFonts w:ascii="GHEA Mariam" w:hAnsi="GHEA Mariam"/>
          <w:b/>
          <w:sz w:val="20"/>
          <w:szCs w:val="20"/>
          <w:lang w:val="hy-AM"/>
        </w:rPr>
        <w:t>КАШИ</w:t>
      </w:r>
      <w:r w:rsidR="001F5198" w:rsidRPr="000D6993">
        <w:rPr>
          <w:rFonts w:ascii="GHEA Mariam" w:hAnsi="GHEA Mariam"/>
          <w:b/>
          <w:iCs/>
          <w:sz w:val="20"/>
          <w:szCs w:val="20"/>
          <w:lang w:val="af-ZA"/>
        </w:rPr>
        <w:t xml:space="preserve"> </w:t>
      </w:r>
      <w:r w:rsidRPr="000D6993">
        <w:rPr>
          <w:rFonts w:ascii="GHEA Mariam" w:hAnsi="GHEA Mariam"/>
          <w:b/>
          <w:sz w:val="20"/>
          <w:szCs w:val="20"/>
          <w:lang w:val="af-ZA"/>
        </w:rPr>
        <w:t>РЕЙТИНГОВЫЕ АНКЕТЫ ЦЕЛЬ ПРИОБРЕТЕНИЯ</w:t>
      </w:r>
    </w:p>
    <w:p w14:paraId="7DC8184A" w14:textId="566CE788" w:rsidR="00096865" w:rsidRPr="000D6993" w:rsidRDefault="00096865" w:rsidP="00845F46">
      <w:pPr>
        <w:ind w:firstLine="567"/>
        <w:jc w:val="center"/>
        <w:rPr>
          <w:rFonts w:ascii="GHEA Mariam" w:hAnsi="GHEA Mariam"/>
          <w:iCs/>
          <w:sz w:val="20"/>
          <w:szCs w:val="20"/>
          <w:lang w:val="af-ZA"/>
        </w:rPr>
      </w:pPr>
    </w:p>
    <w:p w14:paraId="125CCEB4" w14:textId="77777777" w:rsidR="00096865" w:rsidRPr="000D6993" w:rsidRDefault="00096865" w:rsidP="00845F46">
      <w:pPr>
        <w:ind w:firstLine="567"/>
        <w:jc w:val="center"/>
        <w:rPr>
          <w:rFonts w:ascii="GHEA Mariam" w:hAnsi="GHEA Mariam"/>
          <w:iCs/>
          <w:sz w:val="20"/>
          <w:szCs w:val="20"/>
          <w:lang w:val="af-ZA"/>
        </w:rPr>
      </w:pPr>
      <w:r w:rsidRPr="000D6993">
        <w:rPr>
          <w:rFonts w:ascii="GHEA Mariam" w:hAnsi="GHEA Mariam" w:cs="Sylfaen"/>
          <w:b/>
          <w:iCs/>
          <w:sz w:val="20"/>
          <w:szCs w:val="20"/>
        </w:rPr>
        <w:t xml:space="preserve">ЧАСТЬ </w:t>
      </w:r>
      <w:r w:rsidRPr="000D6993">
        <w:rPr>
          <w:rFonts w:ascii="GHEA Mariam" w:hAnsi="GHEA Mariam" w:cs="Times Armenian"/>
          <w:b/>
          <w:iCs/>
          <w:sz w:val="20"/>
          <w:szCs w:val="20"/>
          <w:lang w:val="af-ZA"/>
        </w:rPr>
        <w:t>I.</w:t>
      </w:r>
    </w:p>
    <w:p w14:paraId="0D728AD0" w14:textId="77777777" w:rsidR="00096865" w:rsidRPr="000D6993" w:rsidRDefault="00096865" w:rsidP="00845F46">
      <w:pPr>
        <w:ind w:firstLine="567"/>
        <w:jc w:val="both"/>
        <w:rPr>
          <w:rFonts w:ascii="GHEA Mariam" w:hAnsi="GHEA Mariam"/>
          <w:iCs/>
          <w:sz w:val="20"/>
          <w:szCs w:val="20"/>
          <w:lang w:val="af-ZA"/>
        </w:rPr>
      </w:pPr>
    </w:p>
    <w:p w14:paraId="7E44029C" w14:textId="77777777"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1. </w:t>
      </w:r>
      <w:r w:rsidRPr="000D6993">
        <w:rPr>
          <w:rFonts w:ascii="GHEA Mariam" w:hAnsi="GHEA Mariam" w:cs="Sylfaen"/>
          <w:iCs/>
          <w:sz w:val="20"/>
          <w:szCs w:val="20"/>
        </w:rPr>
        <w:t>Покупка</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предмет</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естественная вещь </w:t>
      </w:r>
      <w:r w:rsidRPr="000D6993">
        <w:rPr>
          <w:rFonts w:ascii="GHEA Mariam" w:hAnsi="GHEA Mariam" w:cs="Times Armenian"/>
          <w:iCs/>
          <w:sz w:val="20"/>
          <w:szCs w:val="20"/>
          <w:lang w:val="af-ZA"/>
        </w:rPr>
        <w:tab/>
      </w:r>
      <w:r w:rsidRPr="000D6993">
        <w:rPr>
          <w:rFonts w:ascii="GHEA Mariam" w:hAnsi="GHEA Mariam" w:cs="Times Armenian"/>
          <w:iCs/>
          <w:sz w:val="20"/>
          <w:szCs w:val="20"/>
        </w:rPr>
        <w:t>_</w:t>
      </w:r>
      <w:r w:rsidRPr="000D6993">
        <w:rPr>
          <w:rFonts w:ascii="GHEA Mariam" w:hAnsi="GHEA Mariam" w:cs="Times Armenian"/>
          <w:iCs/>
          <w:sz w:val="20"/>
          <w:szCs w:val="20"/>
          <w:lang w:val="af-ZA"/>
        </w:rPr>
        <w:t xml:space="preserve"> </w:t>
      </w:r>
    </w:p>
    <w:p w14:paraId="12250B98" w14:textId="77777777"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2. </w:t>
      </w:r>
      <w:r w:rsidRPr="000D6993">
        <w:rPr>
          <w:rFonts w:ascii="GHEA Mariam" w:hAnsi="GHEA Mariam" w:cs="Sylfaen"/>
          <w:iCs/>
          <w:sz w:val="20"/>
          <w:szCs w:val="20"/>
        </w:rPr>
        <w:t>Принять участие</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участие</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права</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требования</w:t>
      </w:r>
      <w:r w:rsidR="000206DA" w:rsidRPr="000D6993">
        <w:rPr>
          <w:rFonts w:ascii="GHEA Mariam" w:hAnsi="GHEA Mariam" w:cs="Sylfaen"/>
          <w:iCs/>
          <w:sz w:val="20"/>
          <w:szCs w:val="20"/>
          <w:lang w:val="af-ZA"/>
        </w:rPr>
        <w:t xml:space="preserve"> </w:t>
      </w:r>
      <w:r w:rsidR="000206DA" w:rsidRPr="000D6993">
        <w:rPr>
          <w:rFonts w:ascii="GHEA Mariam" w:hAnsi="GHEA Mariam" w:cs="Sylfaen"/>
          <w:iCs/>
          <w:sz w:val="20"/>
          <w:szCs w:val="20"/>
        </w:rPr>
        <w:t>и:</w:t>
      </w:r>
      <w:r w:rsidR="000206DA" w:rsidRPr="000D6993">
        <w:rPr>
          <w:rFonts w:ascii="GHEA Mariam" w:hAnsi="GHEA Mariam" w:cs="Sylfaen"/>
          <w:iCs/>
          <w:sz w:val="20"/>
          <w:szCs w:val="20"/>
          <w:lang w:val="af-ZA"/>
        </w:rPr>
        <w:t xml:space="preserve"> </w:t>
      </w:r>
      <w:r w:rsidR="000206DA" w:rsidRPr="000D6993">
        <w:rPr>
          <w:rFonts w:ascii="GHEA Mariam" w:hAnsi="GHEA Mariam" w:cs="Sylfaen"/>
          <w:iCs/>
          <w:sz w:val="20"/>
          <w:szCs w:val="20"/>
        </w:rPr>
        <w:t>их</w:t>
      </w:r>
      <w:r w:rsidR="000206DA" w:rsidRPr="000D6993">
        <w:rPr>
          <w:rFonts w:ascii="GHEA Mariam" w:hAnsi="GHEA Mariam" w:cs="Sylfaen"/>
          <w:iCs/>
          <w:sz w:val="20"/>
          <w:szCs w:val="20"/>
          <w:lang w:val="af-ZA"/>
        </w:rPr>
        <w:t xml:space="preserve"> </w:t>
      </w:r>
      <w:r w:rsidR="000206DA" w:rsidRPr="000D6993">
        <w:rPr>
          <w:rFonts w:ascii="GHEA Mariam" w:hAnsi="GHEA Mariam" w:cs="Sylfaen"/>
          <w:iCs/>
          <w:sz w:val="20"/>
          <w:szCs w:val="20"/>
        </w:rPr>
        <w:t>оценка</w:t>
      </w:r>
      <w:r w:rsidR="000206DA" w:rsidRPr="000D6993">
        <w:rPr>
          <w:rFonts w:ascii="GHEA Mariam" w:hAnsi="GHEA Mariam" w:cs="Sylfaen"/>
          <w:iCs/>
          <w:sz w:val="20"/>
          <w:szCs w:val="20"/>
          <w:lang w:val="af-ZA"/>
        </w:rPr>
        <w:t xml:space="preserve"> </w:t>
      </w:r>
      <w:r w:rsidR="000206DA" w:rsidRPr="000D6993">
        <w:rPr>
          <w:rFonts w:ascii="GHEA Mariam" w:hAnsi="GHEA Mariam" w:cs="Sylfaen"/>
          <w:iCs/>
          <w:sz w:val="20"/>
          <w:szCs w:val="20"/>
        </w:rPr>
        <w:t xml:space="preserve">порядок , условия предоставления </w:t>
      </w:r>
      <w:r w:rsidRPr="000D6993">
        <w:rPr>
          <w:rFonts w:ascii="GHEA Mariam" w:hAnsi="GHEA Mariam" w:cs="Sylfaen"/>
          <w:iCs/>
          <w:sz w:val="20"/>
          <w:szCs w:val="20"/>
        </w:rPr>
        <w:t xml:space="preserve">квалификационного </w:t>
      </w:r>
      <w:r w:rsidRPr="000D6993">
        <w:rPr>
          <w:rFonts w:ascii="GHEA Mariam" w:hAnsi="GHEA Mariam" w:cs="Times Armenian"/>
          <w:iCs/>
          <w:sz w:val="20"/>
          <w:szCs w:val="20"/>
          <w:lang w:val="af-ZA"/>
        </w:rPr>
        <w:t>подтверждения в случае признания выбранным участником</w:t>
      </w:r>
    </w:p>
    <w:p w14:paraId="323A6F81" w14:textId="77777777"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3. </w:t>
      </w:r>
      <w:r w:rsidRPr="000D6993">
        <w:rPr>
          <w:rFonts w:ascii="GHEA Mariam" w:hAnsi="GHEA Mariam" w:cs="Sylfaen"/>
          <w:iCs/>
          <w:sz w:val="20"/>
          <w:szCs w:val="20"/>
        </w:rPr>
        <w:t>Приглашение</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разъяснение</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и:</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в приглашении</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изменять</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выполнять</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 xml:space="preserve">там было </w:t>
      </w:r>
      <w:r w:rsidRPr="000D6993">
        <w:rPr>
          <w:rFonts w:ascii="GHEA Mariam" w:hAnsi="GHEA Mariam" w:cs="Times Armenian"/>
          <w:iCs/>
          <w:sz w:val="20"/>
          <w:szCs w:val="20"/>
          <w:lang w:val="af-ZA"/>
        </w:rPr>
        <w:tab/>
      </w:r>
      <w:r w:rsidRPr="000D6993">
        <w:rPr>
          <w:rFonts w:ascii="GHEA Mariam" w:hAnsi="GHEA Mariam" w:cs="Times Armenian"/>
          <w:iCs/>
          <w:sz w:val="20"/>
          <w:szCs w:val="20"/>
        </w:rPr>
        <w:t>с</w:t>
      </w:r>
    </w:p>
    <w:p w14:paraId="06D484EE" w14:textId="77777777" w:rsidR="00087A30" w:rsidRPr="000D6993" w:rsidRDefault="00096865" w:rsidP="00845F46">
      <w:pPr>
        <w:ind w:firstLine="1134"/>
        <w:jc w:val="both"/>
        <w:rPr>
          <w:rFonts w:ascii="GHEA Mariam" w:hAnsi="GHEA Mariam" w:cs="Sylfaen"/>
          <w:iCs/>
          <w:sz w:val="20"/>
          <w:szCs w:val="20"/>
          <w:lang w:val="af-ZA"/>
        </w:rPr>
      </w:pPr>
      <w:r w:rsidRPr="000D6993">
        <w:rPr>
          <w:rFonts w:ascii="GHEA Mariam" w:hAnsi="GHEA Mariam"/>
          <w:iCs/>
          <w:sz w:val="20"/>
          <w:szCs w:val="20"/>
          <w:lang w:val="af-ZA"/>
        </w:rPr>
        <w:t xml:space="preserve">4. </w:t>
      </w:r>
      <w:r w:rsidRPr="000D6993">
        <w:rPr>
          <w:rFonts w:ascii="GHEA Mariam" w:hAnsi="GHEA Mariam" w:cs="Sylfaen"/>
          <w:iCs/>
          <w:sz w:val="20"/>
          <w:szCs w:val="20"/>
        </w:rPr>
        <w:t>Приложение</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представлять</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 xml:space="preserve">там было </w:t>
      </w:r>
      <w:r w:rsidRPr="000D6993">
        <w:rPr>
          <w:rFonts w:ascii="GHEA Mariam" w:hAnsi="GHEA Mariam" w:cs="Times Armenian"/>
          <w:iCs/>
          <w:sz w:val="20"/>
          <w:szCs w:val="20"/>
        </w:rPr>
        <w:t>с</w:t>
      </w:r>
    </w:p>
    <w:p w14:paraId="21FC4281" w14:textId="77777777" w:rsidR="00096865" w:rsidRPr="000D6993" w:rsidRDefault="00087A30"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5. </w:t>
      </w:r>
      <w:r w:rsidRPr="000D6993">
        <w:rPr>
          <w:rFonts w:ascii="GHEA Mariam" w:hAnsi="GHEA Mariam"/>
          <w:iCs/>
          <w:sz w:val="20"/>
          <w:szCs w:val="20"/>
          <w:lang w:val="af-ZA"/>
        </w:rPr>
        <w:tab/>
      </w:r>
      <w:r w:rsidRPr="000D6993">
        <w:rPr>
          <w:rFonts w:ascii="GHEA Mariam" w:hAnsi="GHEA Mariam" w:cs="Sylfaen"/>
          <w:iCs/>
          <w:sz w:val="20"/>
          <w:szCs w:val="20"/>
        </w:rPr>
        <w:t>Приложение</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 xml:space="preserve">Давайте </w:t>
      </w:r>
      <w:r w:rsidRPr="000D6993">
        <w:rPr>
          <w:rFonts w:ascii="GHEA Mariam" w:hAnsi="GHEA Mariam" w:cs="Sylfaen"/>
          <w:iCs/>
          <w:sz w:val="20"/>
          <w:szCs w:val="20"/>
        </w:rPr>
        <w:t>посмотрим</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предложение</w:t>
      </w:r>
      <w:r w:rsidR="00096865" w:rsidRPr="000D6993">
        <w:rPr>
          <w:rFonts w:ascii="GHEA Mariam" w:hAnsi="GHEA Mariam" w:cs="Times Armenian"/>
          <w:iCs/>
          <w:sz w:val="20"/>
          <w:szCs w:val="20"/>
          <w:lang w:val="af-ZA"/>
        </w:rPr>
        <w:tab/>
        <w:t xml:space="preserve"> </w:t>
      </w:r>
    </w:p>
    <w:p w14:paraId="65901080" w14:textId="77777777" w:rsidR="00096865" w:rsidRPr="000D6993" w:rsidRDefault="00087A30"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6. </w:t>
      </w:r>
      <w:r w:rsidR="00096865" w:rsidRPr="000D6993">
        <w:rPr>
          <w:rFonts w:ascii="GHEA Mariam" w:hAnsi="GHEA Mariam" w:cs="Sylfaen"/>
          <w:iCs/>
          <w:sz w:val="20"/>
          <w:szCs w:val="20"/>
        </w:rPr>
        <w:t>Применение</w:t>
      </w:r>
      <w:r w:rsidR="00096865" w:rsidRPr="000D6993">
        <w:rPr>
          <w:rFonts w:ascii="GHEA Mariam" w:hAnsi="GHEA Mariam" w:cs="Times Armenian"/>
          <w:iCs/>
          <w:sz w:val="20"/>
          <w:szCs w:val="20"/>
          <w:lang w:val="af-ZA"/>
        </w:rPr>
        <w:t xml:space="preserve"> </w:t>
      </w:r>
      <w:r w:rsidR="00096865" w:rsidRPr="000D6993">
        <w:rPr>
          <w:rFonts w:ascii="GHEA Mariam" w:hAnsi="GHEA Mariam" w:cs="Times Armenian"/>
          <w:iCs/>
          <w:sz w:val="20"/>
          <w:szCs w:val="20"/>
        </w:rPr>
        <w:t xml:space="preserve">с </w:t>
      </w:r>
      <w:r w:rsidR="00096865" w:rsidRPr="000D6993">
        <w:rPr>
          <w:rFonts w:ascii="GHEA Mariam" w:hAnsi="GHEA Mariam" w:cs="Sylfaen"/>
          <w:iCs/>
          <w:sz w:val="20"/>
          <w:szCs w:val="20"/>
        </w:rPr>
        <w:t>производительность</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 xml:space="preserve">срок </w:t>
      </w:r>
      <w:r w:rsidR="00096865" w:rsidRPr="000D6993">
        <w:rPr>
          <w:rFonts w:ascii="GHEA Mariam" w:hAnsi="GHEA Mariam" w:cs="Times Armenian"/>
          <w:iCs/>
          <w:sz w:val="20"/>
          <w:szCs w:val="20"/>
          <w:lang w:val="af-ZA"/>
        </w:rPr>
        <w:t xml:space="preserve">в </w:t>
      </w:r>
      <w:r w:rsidR="00096865" w:rsidRPr="000D6993">
        <w:rPr>
          <w:rFonts w:ascii="GHEA Mariam" w:hAnsi="GHEA Mariam" w:cs="Sylfaen"/>
          <w:iCs/>
          <w:sz w:val="20"/>
          <w:szCs w:val="20"/>
        </w:rPr>
        <w:t>заявках</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изменять</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выполнять</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и:</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их</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с</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брать</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 xml:space="preserve">там было </w:t>
      </w:r>
      <w:r w:rsidR="00096865" w:rsidRPr="000D6993">
        <w:rPr>
          <w:rFonts w:ascii="GHEA Mariam" w:hAnsi="GHEA Mariam" w:cs="Times Armenian"/>
          <w:iCs/>
          <w:sz w:val="20"/>
          <w:szCs w:val="20"/>
          <w:lang w:val="af-ZA"/>
        </w:rPr>
        <w:tab/>
      </w:r>
      <w:r w:rsidR="00096865" w:rsidRPr="000D6993">
        <w:rPr>
          <w:rFonts w:ascii="GHEA Mariam" w:hAnsi="GHEA Mariam" w:cs="Times Armenian"/>
          <w:iCs/>
          <w:sz w:val="20"/>
          <w:szCs w:val="20"/>
        </w:rPr>
        <w:t>с</w:t>
      </w:r>
      <w:r w:rsidR="00096865" w:rsidRPr="000D6993">
        <w:rPr>
          <w:rFonts w:ascii="GHEA Mariam" w:hAnsi="GHEA Mariam" w:cs="Times Armenian"/>
          <w:iCs/>
          <w:sz w:val="20"/>
          <w:szCs w:val="20"/>
          <w:lang w:val="af-ZA"/>
        </w:rPr>
        <w:t xml:space="preserve"> </w:t>
      </w:r>
    </w:p>
    <w:p w14:paraId="4185CB85" w14:textId="77777777" w:rsidR="00096865" w:rsidRPr="000D6993" w:rsidRDefault="00087A30" w:rsidP="00845F46">
      <w:pPr>
        <w:ind w:firstLine="1134"/>
        <w:jc w:val="both"/>
        <w:rPr>
          <w:rFonts w:ascii="GHEA Mariam" w:hAnsi="GHEA Mariam" w:cs="Sylfaen"/>
          <w:iCs/>
          <w:sz w:val="20"/>
          <w:szCs w:val="20"/>
          <w:lang w:val="af-ZA"/>
        </w:rPr>
      </w:pPr>
      <w:r w:rsidRPr="000D6993">
        <w:rPr>
          <w:rFonts w:ascii="GHEA Mariam" w:hAnsi="GHEA Mariam"/>
          <w:iCs/>
          <w:sz w:val="20"/>
          <w:szCs w:val="20"/>
          <w:lang w:val="af-ZA"/>
        </w:rPr>
        <w:t xml:space="preserve">8. Н </w:t>
      </w:r>
      <w:r w:rsidR="00AF7BE8" w:rsidRPr="000D6993">
        <w:rPr>
          <w:rFonts w:ascii="GHEA Mariam" w:hAnsi="GHEA Mariam" w:cs="Sylfaen"/>
          <w:iCs/>
          <w:sz w:val="20"/>
          <w:szCs w:val="20"/>
        </w:rPr>
        <w:t>щеки</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 xml:space="preserve">открытие </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оценка</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и:</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Результаты</w:t>
      </w:r>
      <w:r w:rsidR="00AF7BE8" w:rsidRPr="000D6993">
        <w:rPr>
          <w:rFonts w:ascii="GHEA Mariam" w:hAnsi="GHEA Mariam" w:cs="Sylfaen"/>
          <w:iCs/>
          <w:sz w:val="20"/>
          <w:szCs w:val="20"/>
          <w:lang w:val="af-ZA"/>
        </w:rPr>
        <w:t xml:space="preserve"> </w:t>
      </w:r>
      <w:r w:rsidR="00AF7BE8" w:rsidRPr="000D6993">
        <w:rPr>
          <w:rFonts w:ascii="GHEA Mariam" w:hAnsi="GHEA Mariam" w:cs="Sylfaen"/>
          <w:iCs/>
          <w:sz w:val="20"/>
          <w:szCs w:val="20"/>
        </w:rPr>
        <w:t>краткое содержание</w:t>
      </w:r>
      <w:r w:rsidR="00096865" w:rsidRPr="000D6993">
        <w:rPr>
          <w:rFonts w:ascii="GHEA Mariam" w:hAnsi="GHEA Mariam" w:cs="Sylfaen"/>
          <w:iCs/>
          <w:sz w:val="20"/>
          <w:szCs w:val="20"/>
          <w:lang w:val="af-ZA"/>
        </w:rPr>
        <w:tab/>
      </w:r>
    </w:p>
    <w:p w14:paraId="44DD759F" w14:textId="77777777" w:rsidR="00096865" w:rsidRPr="000D6993" w:rsidRDefault="00087A30"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9. </w:t>
      </w:r>
      <w:r w:rsidR="00096865" w:rsidRPr="000D6993">
        <w:rPr>
          <w:rFonts w:ascii="GHEA Mariam" w:hAnsi="GHEA Mariam" w:cs="Sylfaen"/>
          <w:iCs/>
          <w:sz w:val="20"/>
          <w:szCs w:val="20"/>
        </w:rPr>
        <w:t xml:space="preserve">Напишите </w:t>
      </w:r>
      <w:r w:rsidR="00096865" w:rsidRPr="000D6993">
        <w:rPr>
          <w:rFonts w:ascii="GHEA Mariam" w:hAnsi="GHEA Mariam" w:cs="Times Armenian"/>
          <w:iCs/>
          <w:sz w:val="20"/>
          <w:szCs w:val="20"/>
        </w:rPr>
        <w:t xml:space="preserve">контракт </w:t>
      </w:r>
      <w:r w:rsidR="00096865" w:rsidRPr="000D6993">
        <w:rPr>
          <w:rFonts w:ascii="GHEA Mariam" w:hAnsi="GHEA Mariam" w:cs="Sylfaen"/>
          <w:iCs/>
          <w:sz w:val="20"/>
          <w:szCs w:val="20"/>
        </w:rPr>
        <w:t>_</w:t>
      </w:r>
      <w:r w:rsidR="00096865" w:rsidRPr="000D6993">
        <w:rPr>
          <w:rFonts w:ascii="GHEA Mariam" w:hAnsi="GHEA Mariam" w:cs="Times Armenian"/>
          <w:iCs/>
          <w:sz w:val="20"/>
          <w:szCs w:val="20"/>
          <w:lang w:val="af-ZA"/>
        </w:rPr>
        <w:t xml:space="preserve"> </w:t>
      </w:r>
      <w:r w:rsidR="00096865" w:rsidRPr="000D6993">
        <w:rPr>
          <w:rFonts w:ascii="GHEA Mariam" w:hAnsi="GHEA Mariam" w:cs="Sylfaen"/>
          <w:iCs/>
          <w:sz w:val="20"/>
          <w:szCs w:val="20"/>
        </w:rPr>
        <w:t>уплотнение</w:t>
      </w:r>
      <w:r w:rsidR="00096865" w:rsidRPr="000D6993">
        <w:rPr>
          <w:rFonts w:ascii="GHEA Mariam" w:hAnsi="GHEA Mariam" w:cs="Times Armenian"/>
          <w:iCs/>
          <w:sz w:val="20"/>
          <w:szCs w:val="20"/>
          <w:lang w:val="af-ZA"/>
        </w:rPr>
        <w:tab/>
      </w:r>
    </w:p>
    <w:p w14:paraId="7EF63976" w14:textId="77777777"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cs="Sylfaen"/>
          <w:iCs/>
          <w:sz w:val="20"/>
          <w:szCs w:val="20"/>
        </w:rPr>
        <w:t xml:space="preserve">10. </w:t>
      </w:r>
      <w:r w:rsidR="00087A30" w:rsidRPr="000D6993">
        <w:rPr>
          <w:rFonts w:ascii="GHEA Mariam" w:hAnsi="GHEA Mariam"/>
          <w:iCs/>
          <w:sz w:val="20"/>
          <w:szCs w:val="20"/>
          <w:lang w:val="af-ZA"/>
        </w:rPr>
        <w:t xml:space="preserve">Квалификация </w:t>
      </w:r>
      <w:r w:rsidRPr="000D6993">
        <w:rPr>
          <w:rFonts w:ascii="GHEA Mariam" w:hAnsi="GHEA Mariam" w:cs="Times Armenian"/>
          <w:iCs/>
          <w:sz w:val="20"/>
          <w:szCs w:val="20"/>
        </w:rPr>
        <w:t xml:space="preserve">и </w:t>
      </w:r>
      <w:r w:rsidR="000206DA" w:rsidRPr="000D6993">
        <w:rPr>
          <w:rFonts w:ascii="GHEA Mariam" w:hAnsi="GHEA Mariam" w:cs="Sylfaen"/>
          <w:iCs/>
          <w:sz w:val="20"/>
          <w:szCs w:val="20"/>
        </w:rPr>
        <w:t>условия</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положения</w:t>
      </w:r>
      <w:r w:rsidRPr="000D6993">
        <w:rPr>
          <w:rFonts w:ascii="GHEA Mariam" w:hAnsi="GHEA Mariam" w:cs="Times Armenian"/>
          <w:iCs/>
          <w:sz w:val="20"/>
          <w:szCs w:val="20"/>
          <w:lang w:val="af-ZA"/>
        </w:rPr>
        <w:tab/>
        <w:t xml:space="preserve"> </w:t>
      </w:r>
    </w:p>
    <w:p w14:paraId="470768DD" w14:textId="77777777"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11. </w:t>
      </w:r>
      <w:r w:rsidRPr="000D6993">
        <w:rPr>
          <w:rFonts w:ascii="GHEA Mariam" w:hAnsi="GHEA Mariam" w:cs="Sylfaen"/>
          <w:iCs/>
          <w:sz w:val="20"/>
          <w:szCs w:val="20"/>
        </w:rPr>
        <w:t xml:space="preserve">Текущий </w:t>
      </w:r>
      <w:r w:rsidRPr="000D6993">
        <w:rPr>
          <w:rFonts w:ascii="GHEA Mariam" w:hAnsi="GHEA Mariam" w:cs="Times Armenian"/>
          <w:iCs/>
          <w:sz w:val="20"/>
          <w:szCs w:val="20"/>
        </w:rPr>
        <w:t xml:space="preserve">c_ </w:t>
      </w:r>
      <w:r w:rsidRPr="000D6993">
        <w:rPr>
          <w:rFonts w:ascii="GHEA Mariam" w:hAnsi="GHEA Mariam" w:cs="Sylfaen"/>
          <w:iCs/>
          <w:sz w:val="20"/>
          <w:szCs w:val="20"/>
        </w:rPr>
        <w:t>_</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несуществующий</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анонсировать</w:t>
      </w:r>
      <w:r w:rsidRPr="000D6993">
        <w:rPr>
          <w:rFonts w:ascii="GHEA Mariam" w:hAnsi="GHEA Mariam" w:cs="Times Armenian"/>
          <w:iCs/>
          <w:sz w:val="20"/>
          <w:szCs w:val="20"/>
          <w:lang w:val="af-ZA"/>
        </w:rPr>
        <w:tab/>
        <w:t xml:space="preserve"> </w:t>
      </w:r>
    </w:p>
    <w:p w14:paraId="024ED003" w14:textId="77777777"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12. </w:t>
      </w:r>
      <w:r w:rsidRPr="000D6993">
        <w:rPr>
          <w:rFonts w:ascii="GHEA Mariam" w:hAnsi="GHEA Mariam" w:cs="Sylfaen"/>
          <w:iCs/>
          <w:sz w:val="20"/>
          <w:szCs w:val="20"/>
        </w:rPr>
        <w:t>Покупка</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 xml:space="preserve">c </w:t>
      </w:r>
      <w:r w:rsidRPr="000D6993">
        <w:rPr>
          <w:rFonts w:ascii="GHEA Mariam" w:hAnsi="GHEA Mariam" w:cs="Sylfaen"/>
          <w:iCs/>
          <w:sz w:val="20"/>
          <w:szCs w:val="20"/>
        </w:rPr>
        <w:t>процесс</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с</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связанный</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 xml:space="preserve">с </w:t>
      </w:r>
      <w:r w:rsidRPr="000D6993">
        <w:rPr>
          <w:rFonts w:ascii="GHEA Mariam" w:hAnsi="GHEA Mariam" w:cs="Sylfaen"/>
          <w:iCs/>
          <w:sz w:val="20"/>
          <w:szCs w:val="20"/>
        </w:rPr>
        <w:t>_</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 xml:space="preserve">и </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 xml:space="preserve">или </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принято</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решения</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подавать апелляцию</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участвовать</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право</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и:</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 xml:space="preserve">там было </w:t>
      </w:r>
      <w:r w:rsidRPr="000D6993">
        <w:rPr>
          <w:rFonts w:ascii="GHEA Mariam" w:hAnsi="GHEA Mariam" w:cs="Times Armenian"/>
          <w:iCs/>
          <w:sz w:val="20"/>
          <w:szCs w:val="20"/>
          <w:lang w:val="af-ZA"/>
        </w:rPr>
        <w:tab/>
      </w:r>
      <w:r w:rsidRPr="000D6993">
        <w:rPr>
          <w:rFonts w:ascii="GHEA Mariam" w:hAnsi="GHEA Mariam" w:cs="Times Armenian"/>
          <w:iCs/>
          <w:sz w:val="20"/>
          <w:szCs w:val="20"/>
        </w:rPr>
        <w:t>с</w:t>
      </w:r>
    </w:p>
    <w:p w14:paraId="248EC1E2" w14:textId="77777777" w:rsidR="00096865" w:rsidRPr="000D6993" w:rsidRDefault="00096865" w:rsidP="00845F46">
      <w:pPr>
        <w:ind w:firstLine="567"/>
        <w:jc w:val="both"/>
        <w:rPr>
          <w:rFonts w:ascii="GHEA Mariam" w:hAnsi="GHEA Mariam"/>
          <w:iCs/>
          <w:sz w:val="20"/>
          <w:szCs w:val="20"/>
          <w:lang w:val="af-ZA"/>
        </w:rPr>
      </w:pPr>
    </w:p>
    <w:p w14:paraId="13B0B6D3" w14:textId="77777777" w:rsidR="00096865" w:rsidRPr="000D6993" w:rsidRDefault="00096865" w:rsidP="00845F46">
      <w:pPr>
        <w:ind w:firstLine="567"/>
        <w:jc w:val="both"/>
        <w:rPr>
          <w:rFonts w:ascii="GHEA Mariam" w:hAnsi="GHEA Mariam"/>
          <w:iCs/>
          <w:sz w:val="20"/>
          <w:szCs w:val="20"/>
          <w:lang w:val="af-ZA"/>
        </w:rPr>
      </w:pPr>
    </w:p>
    <w:p w14:paraId="7D627E36" w14:textId="1F21846A" w:rsidR="00096865" w:rsidRPr="000D6993" w:rsidRDefault="00096865" w:rsidP="00845F46">
      <w:pPr>
        <w:ind w:firstLine="567"/>
        <w:jc w:val="center"/>
        <w:rPr>
          <w:rFonts w:ascii="GHEA Mariam" w:hAnsi="GHEA Mariam"/>
          <w:b/>
          <w:iCs/>
          <w:sz w:val="20"/>
          <w:szCs w:val="20"/>
          <w:lang w:val="af-ZA"/>
        </w:rPr>
      </w:pPr>
      <w:r w:rsidRPr="000D6993">
        <w:rPr>
          <w:rFonts w:ascii="GHEA Mariam" w:hAnsi="GHEA Mariam" w:cs="Sylfaen"/>
          <w:b/>
          <w:iCs/>
          <w:sz w:val="20"/>
          <w:szCs w:val="20"/>
        </w:rPr>
        <w:t xml:space="preserve">ЧАСТЬ </w:t>
      </w:r>
      <w:r w:rsidRPr="000D6993">
        <w:rPr>
          <w:rFonts w:ascii="GHEA Mariam" w:hAnsi="GHEA Mariam" w:cs="Times Armenian"/>
          <w:b/>
          <w:iCs/>
          <w:sz w:val="20"/>
          <w:szCs w:val="20"/>
          <w:lang w:val="af-ZA"/>
        </w:rPr>
        <w:t xml:space="preserve">II.  </w:t>
      </w:r>
      <w:r w:rsidR="001A39FA" w:rsidRPr="000D6993">
        <w:rPr>
          <w:rFonts w:ascii="GHEA Mariam" w:hAnsi="GHEA Mariam" w:cs="Arial"/>
          <w:b/>
          <w:iCs/>
          <w:sz w:val="20"/>
          <w:szCs w:val="20"/>
        </w:rPr>
        <w:t>РЕЙТИНГ:</w:t>
      </w:r>
      <w:r w:rsidR="001A39FA" w:rsidRPr="000D6993">
        <w:rPr>
          <w:rFonts w:ascii="GHEA Mariam" w:hAnsi="GHEA Mariam" w:cs="Arial"/>
          <w:b/>
          <w:iCs/>
          <w:sz w:val="20"/>
          <w:szCs w:val="20"/>
          <w:lang w:val="af-ZA"/>
        </w:rPr>
        <w:t xml:space="preserve"> </w:t>
      </w:r>
      <w:r w:rsidRPr="000D6993">
        <w:rPr>
          <w:rFonts w:ascii="GHEA Mariam" w:hAnsi="GHEA Mariam" w:cs="Sylfaen"/>
          <w:b/>
          <w:iCs/>
          <w:sz w:val="20"/>
          <w:szCs w:val="20"/>
        </w:rPr>
        <w:t xml:space="preserve">ЗАПРОС </w:t>
      </w:r>
      <w:proofErr w:type="gramStart"/>
      <w:r w:rsidR="001A39FA" w:rsidRPr="000D6993">
        <w:rPr>
          <w:rFonts w:ascii="GHEA Mariam" w:hAnsi="GHEA Mariam" w:cs="Arial"/>
          <w:b/>
          <w:iCs/>
          <w:sz w:val="20"/>
          <w:szCs w:val="20"/>
        </w:rPr>
        <w:t>ЗАПРОС</w:t>
      </w:r>
      <w:proofErr w:type="gramEnd"/>
      <w:r w:rsidRPr="000D6993">
        <w:rPr>
          <w:rFonts w:ascii="GHEA Mariam" w:hAnsi="GHEA Mariam" w:cs="Times Armenian"/>
          <w:b/>
          <w:iCs/>
          <w:sz w:val="20"/>
          <w:szCs w:val="20"/>
          <w:lang w:val="af-ZA"/>
        </w:rPr>
        <w:t xml:space="preserve">  </w:t>
      </w:r>
      <w:r w:rsidRPr="000D6993">
        <w:rPr>
          <w:rFonts w:ascii="GHEA Mariam" w:hAnsi="GHEA Mariam" w:cs="Sylfaen"/>
          <w:b/>
          <w:iCs/>
          <w:sz w:val="20"/>
          <w:szCs w:val="20"/>
        </w:rPr>
        <w:t>ПОДГОТОВИТЬ</w:t>
      </w:r>
      <w:r w:rsidRPr="000D6993">
        <w:rPr>
          <w:rFonts w:ascii="GHEA Mariam" w:hAnsi="GHEA Mariam" w:cs="Times Armenian"/>
          <w:b/>
          <w:iCs/>
          <w:sz w:val="20"/>
          <w:szCs w:val="20"/>
          <w:lang w:val="af-ZA"/>
        </w:rPr>
        <w:t xml:space="preserve">  </w:t>
      </w:r>
      <w:r w:rsidRPr="000D6993">
        <w:rPr>
          <w:rFonts w:ascii="GHEA Mariam" w:hAnsi="GHEA Mariam" w:cs="Sylfaen"/>
          <w:b/>
          <w:iCs/>
          <w:sz w:val="20"/>
          <w:szCs w:val="20"/>
        </w:rPr>
        <w:t>ИНСТРУКЦИЯ:</w:t>
      </w:r>
    </w:p>
    <w:p w14:paraId="4690DB59" w14:textId="77777777" w:rsidR="00096865" w:rsidRPr="000D6993" w:rsidRDefault="00096865" w:rsidP="00845F46">
      <w:pPr>
        <w:ind w:firstLine="567"/>
        <w:jc w:val="both"/>
        <w:rPr>
          <w:rFonts w:ascii="GHEA Mariam" w:hAnsi="GHEA Mariam"/>
          <w:iCs/>
          <w:sz w:val="20"/>
          <w:szCs w:val="20"/>
          <w:lang w:val="af-ZA"/>
        </w:rPr>
      </w:pPr>
    </w:p>
    <w:p w14:paraId="3E3BB761" w14:textId="77777777"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1. </w:t>
      </w:r>
      <w:r w:rsidRPr="000D6993">
        <w:rPr>
          <w:rFonts w:ascii="GHEA Mariam" w:hAnsi="GHEA Mariam"/>
          <w:iCs/>
          <w:sz w:val="20"/>
          <w:szCs w:val="20"/>
          <w:lang w:val="af-ZA"/>
        </w:rPr>
        <w:tab/>
      </w:r>
      <w:proofErr w:type="gramStart"/>
      <w:r w:rsidRPr="000D6993">
        <w:rPr>
          <w:rFonts w:ascii="GHEA Mariam" w:hAnsi="GHEA Mariam" w:cs="Sylfaen"/>
          <w:iCs/>
          <w:sz w:val="20"/>
          <w:szCs w:val="20"/>
        </w:rPr>
        <w:t>Генеральный</w:t>
      </w:r>
      <w:proofErr w:type="gramEnd"/>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положения</w:t>
      </w:r>
      <w:r w:rsidRPr="000D6993">
        <w:rPr>
          <w:rFonts w:ascii="GHEA Mariam" w:hAnsi="GHEA Mariam" w:cs="Times Armenian"/>
          <w:iCs/>
          <w:sz w:val="20"/>
          <w:szCs w:val="20"/>
          <w:lang w:val="af-ZA"/>
        </w:rPr>
        <w:tab/>
      </w:r>
    </w:p>
    <w:p w14:paraId="13F6DA1C" w14:textId="77777777" w:rsidR="00096865" w:rsidRPr="000D6993" w:rsidRDefault="00096865" w:rsidP="00845F46">
      <w:pPr>
        <w:ind w:firstLine="1134"/>
        <w:jc w:val="both"/>
        <w:rPr>
          <w:rFonts w:ascii="GHEA Mariam" w:hAnsi="GHEA Mariam"/>
          <w:iCs/>
          <w:sz w:val="20"/>
          <w:szCs w:val="20"/>
          <w:lang w:val="af-ZA"/>
        </w:rPr>
      </w:pPr>
      <w:r w:rsidRPr="000D6993">
        <w:rPr>
          <w:rFonts w:ascii="GHEA Mariam" w:hAnsi="GHEA Mariam"/>
          <w:iCs/>
          <w:sz w:val="20"/>
          <w:szCs w:val="20"/>
          <w:lang w:val="af-ZA"/>
        </w:rPr>
        <w:t xml:space="preserve">2. </w:t>
      </w:r>
      <w:r w:rsidRPr="000D6993">
        <w:rPr>
          <w:rFonts w:ascii="GHEA Mariam" w:hAnsi="GHEA Mariam"/>
          <w:iCs/>
          <w:sz w:val="20"/>
          <w:szCs w:val="20"/>
          <w:lang w:val="af-ZA"/>
        </w:rPr>
        <w:tab/>
      </w:r>
      <w:r w:rsidRPr="000D6993">
        <w:rPr>
          <w:rFonts w:ascii="GHEA Mariam" w:hAnsi="GHEA Mariam" w:cs="Sylfaen"/>
          <w:iCs/>
          <w:sz w:val="20"/>
          <w:szCs w:val="20"/>
        </w:rPr>
        <w:t xml:space="preserve">Текущий </w:t>
      </w:r>
      <w:r w:rsidRPr="000D6993">
        <w:rPr>
          <w:rFonts w:ascii="GHEA Mariam" w:hAnsi="GHEA Mariam" w:cs="Times Armenian"/>
          <w:iCs/>
          <w:sz w:val="20"/>
          <w:szCs w:val="20"/>
        </w:rPr>
        <w:t xml:space="preserve">выпуск </w:t>
      </w:r>
      <w:r w:rsidRPr="000D6993">
        <w:rPr>
          <w:rFonts w:ascii="GHEA Mariam" w:hAnsi="GHEA Mariam" w:cs="Sylfaen"/>
          <w:iCs/>
          <w:sz w:val="20"/>
          <w:szCs w:val="20"/>
        </w:rPr>
        <w:t>_</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приложение</w:t>
      </w:r>
      <w:r w:rsidRPr="000D6993">
        <w:rPr>
          <w:rFonts w:ascii="GHEA Mariam" w:hAnsi="GHEA Mariam" w:cs="Times Armenian"/>
          <w:iCs/>
          <w:sz w:val="20"/>
          <w:szCs w:val="20"/>
          <w:lang w:val="af-ZA"/>
        </w:rPr>
        <w:tab/>
      </w:r>
    </w:p>
    <w:p w14:paraId="001A1DCC" w14:textId="77777777" w:rsidR="00037DDE" w:rsidRPr="000D6993" w:rsidRDefault="006F0D3F" w:rsidP="00845F46">
      <w:pPr>
        <w:ind w:firstLine="1134"/>
        <w:jc w:val="both"/>
        <w:rPr>
          <w:rFonts w:ascii="GHEA Mariam" w:hAnsi="GHEA Mariam" w:cs="Times Armenian"/>
          <w:iCs/>
          <w:sz w:val="20"/>
          <w:szCs w:val="20"/>
          <w:lang w:val="af-ZA"/>
        </w:rPr>
      </w:pPr>
      <w:r w:rsidRPr="000D6993">
        <w:rPr>
          <w:rFonts w:ascii="GHEA Mariam" w:hAnsi="GHEA Mariam"/>
          <w:iCs/>
          <w:sz w:val="20"/>
          <w:szCs w:val="20"/>
          <w:lang w:val="af-ZA"/>
        </w:rPr>
        <w:t xml:space="preserve">3. </w:t>
      </w:r>
      <w:r w:rsidR="00096865" w:rsidRPr="000D6993">
        <w:rPr>
          <w:rFonts w:ascii="GHEA Mariam" w:hAnsi="GHEA Mariam"/>
          <w:iCs/>
          <w:sz w:val="20"/>
          <w:szCs w:val="20"/>
          <w:lang w:val="af-ZA"/>
        </w:rPr>
        <w:tab/>
      </w:r>
      <w:r w:rsidR="00096865" w:rsidRPr="000D6993">
        <w:rPr>
          <w:rFonts w:ascii="GHEA Mariam" w:hAnsi="GHEA Mariam" w:cs="Sylfaen"/>
          <w:iCs/>
          <w:sz w:val="20"/>
          <w:szCs w:val="20"/>
        </w:rPr>
        <w:t xml:space="preserve">Приложения </w:t>
      </w:r>
      <w:r w:rsidR="00BE01AE" w:rsidRPr="000D6993">
        <w:rPr>
          <w:rFonts w:ascii="GHEA Mariam" w:hAnsi="GHEA Mariam" w:cs="Times Armenian"/>
          <w:iCs/>
          <w:sz w:val="20"/>
          <w:szCs w:val="20"/>
          <w:lang w:val="af-ZA"/>
        </w:rPr>
        <w:t>1-6</w:t>
      </w:r>
      <w:r w:rsidR="00096865" w:rsidRPr="000D6993">
        <w:rPr>
          <w:rFonts w:ascii="GHEA Mariam" w:hAnsi="GHEA Mariam" w:cs="Times Armenian"/>
          <w:iCs/>
          <w:sz w:val="20"/>
          <w:szCs w:val="20"/>
          <w:lang w:val="af-ZA"/>
        </w:rPr>
        <w:tab/>
      </w:r>
    </w:p>
    <w:p w14:paraId="04F5C260" w14:textId="77777777" w:rsidR="00037DDE" w:rsidRPr="000D6993" w:rsidRDefault="00037DDE" w:rsidP="00845F46">
      <w:pPr>
        <w:ind w:firstLine="1134"/>
        <w:jc w:val="both"/>
        <w:rPr>
          <w:rFonts w:ascii="GHEA Mariam" w:hAnsi="GHEA Mariam" w:cs="Times Armenian"/>
          <w:iCs/>
          <w:sz w:val="20"/>
          <w:szCs w:val="20"/>
          <w:lang w:val="af-ZA"/>
        </w:rPr>
      </w:pPr>
    </w:p>
    <w:p w14:paraId="11AA035E" w14:textId="3AF847C5" w:rsidR="005D65CA" w:rsidRPr="000D6993" w:rsidRDefault="005D65CA" w:rsidP="00845F46">
      <w:pPr>
        <w:ind w:firstLine="1134"/>
        <w:jc w:val="both"/>
        <w:rPr>
          <w:rFonts w:ascii="GHEA Mariam" w:hAnsi="GHEA Mariam" w:cs="Sylfaen"/>
          <w:sz w:val="20"/>
          <w:szCs w:val="20"/>
          <w:lang w:val="af-ZA"/>
        </w:rPr>
      </w:pPr>
      <w:r w:rsidRPr="000D6993">
        <w:rPr>
          <w:rFonts w:ascii="GHEA Mariam" w:hAnsi="GHEA Mariam" w:cs="Sylfaen"/>
          <w:sz w:val="20"/>
          <w:szCs w:val="20"/>
        </w:rPr>
        <w:t>Подарок</w:t>
      </w:r>
      <w:r w:rsidRPr="000D6993">
        <w:rPr>
          <w:rFonts w:ascii="GHEA Mariam" w:hAnsi="GHEA Mariam" w:cs="Times Armenian"/>
          <w:sz w:val="20"/>
          <w:szCs w:val="20"/>
          <w:lang w:val="af-ZA"/>
        </w:rPr>
        <w:t xml:space="preserve"> </w:t>
      </w:r>
      <w:r w:rsidRPr="000D6993">
        <w:rPr>
          <w:rFonts w:ascii="GHEA Mariam" w:hAnsi="GHEA Mariam" w:cs="Sylfaen"/>
          <w:sz w:val="20"/>
          <w:szCs w:val="20"/>
        </w:rPr>
        <w:t>приглашение</w:t>
      </w:r>
      <w:r w:rsidRPr="000D6993">
        <w:rPr>
          <w:rFonts w:ascii="GHEA Mariam" w:hAnsi="GHEA Mariam" w:cs="Times Armenian"/>
          <w:sz w:val="20"/>
          <w:szCs w:val="20"/>
          <w:lang w:val="af-ZA"/>
        </w:rPr>
        <w:t xml:space="preserve"> </w:t>
      </w:r>
      <w:proofErr w:type="gramStart"/>
      <w:r w:rsidRPr="000D6993">
        <w:rPr>
          <w:rFonts w:ascii="GHEA Mariam" w:hAnsi="GHEA Mariam" w:cs="Sylfaen"/>
          <w:sz w:val="20"/>
          <w:szCs w:val="20"/>
        </w:rPr>
        <w:t>предоставил</w:t>
      </w:r>
      <w:proofErr w:type="gramEnd"/>
      <w:r w:rsidRPr="000D6993">
        <w:rPr>
          <w:rFonts w:ascii="GHEA Mariam" w:hAnsi="GHEA Mariam" w:cs="Times Armenian"/>
          <w:sz w:val="20"/>
          <w:szCs w:val="20"/>
          <w:lang w:val="af-ZA"/>
        </w:rPr>
        <w:t xml:space="preserve"> </w:t>
      </w:r>
      <w:r w:rsidRPr="000D6993">
        <w:rPr>
          <w:rFonts w:ascii="GHEA Mariam" w:hAnsi="GHEA Mariam" w:cs="Sylfaen"/>
          <w:sz w:val="20"/>
          <w:szCs w:val="20"/>
        </w:rPr>
        <w:t>является</w:t>
      </w:r>
      <w:r w:rsidRPr="000D6993">
        <w:rPr>
          <w:rFonts w:ascii="GHEA Mariam" w:hAnsi="GHEA Mariam" w:cs="Times Armenian"/>
          <w:sz w:val="20"/>
          <w:szCs w:val="20"/>
          <w:lang w:val="af-ZA"/>
        </w:rPr>
        <w:t xml:space="preserve"> </w:t>
      </w:r>
      <w:r w:rsidRPr="000D6993">
        <w:rPr>
          <w:rFonts w:ascii="GHEA Mariam" w:hAnsi="GHEA Mariam" w:cs="Sylfaen"/>
          <w:sz w:val="20"/>
          <w:szCs w:val="20"/>
        </w:rPr>
        <w:t>в:</w:t>
      </w:r>
      <w:r w:rsidRPr="000D6993">
        <w:rPr>
          <w:rFonts w:ascii="GHEA Mariam" w:hAnsi="GHEA Mariam" w:cs="Times Armenian"/>
          <w:sz w:val="20"/>
          <w:szCs w:val="20"/>
          <w:lang w:val="af-ZA"/>
        </w:rPr>
        <w:t xml:space="preserve"> </w:t>
      </w:r>
      <w:r w:rsidRPr="000D6993">
        <w:rPr>
          <w:rFonts w:ascii="GHEA Mariam" w:hAnsi="GHEA Mariam" w:cs="Sylfaen"/>
          <w:sz w:val="20"/>
          <w:szCs w:val="20"/>
        </w:rPr>
        <w:t>добавление</w:t>
      </w:r>
      <w:r w:rsidRPr="000D6993">
        <w:rPr>
          <w:rFonts w:ascii="GHEA Mariam" w:hAnsi="GHEA Mariam" w:cs="Sylfaen"/>
          <w:sz w:val="20"/>
          <w:szCs w:val="20"/>
          <w:lang w:val="af-ZA"/>
        </w:rPr>
        <w:t xml:space="preserve"> </w:t>
      </w:r>
      <w:r w:rsidR="00C945E4" w:rsidRPr="000D6993">
        <w:rPr>
          <w:rFonts w:ascii="GHEA Mariam" w:hAnsi="GHEA Mariam"/>
          <w:b/>
          <w:bCs/>
          <w:sz w:val="20"/>
          <w:szCs w:val="20"/>
          <w:lang w:val="af-ZA"/>
        </w:rPr>
        <w:t>СМ КНК ДПР-ГАПЗБ-2024/01</w:t>
      </w:r>
      <w:r w:rsidRPr="000D6993">
        <w:rPr>
          <w:rFonts w:ascii="GHEA Mariam" w:hAnsi="GHEA Mariam"/>
          <w:sz w:val="20"/>
          <w:szCs w:val="20"/>
          <w:lang w:val="af-ZA"/>
        </w:rPr>
        <w:t xml:space="preserve"> </w:t>
      </w:r>
      <w:r w:rsidRPr="000D6993">
        <w:rPr>
          <w:rFonts w:ascii="GHEA Mariam" w:hAnsi="GHEA Mariam" w:cs="Sylfaen"/>
          <w:sz w:val="20"/>
          <w:szCs w:val="20"/>
        </w:rPr>
        <w:t xml:space="preserve">накрыть буквой </w:t>
      </w:r>
      <w:r w:rsidRPr="000D6993">
        <w:rPr>
          <w:rFonts w:ascii="GHEA Mariam" w:hAnsi="GHEA Mariam" w:cs="Times Armenian"/>
          <w:sz w:val="20"/>
          <w:szCs w:val="20"/>
        </w:rPr>
        <w:t>г</w:t>
      </w:r>
      <w:r w:rsidRPr="000D6993">
        <w:rPr>
          <w:rFonts w:ascii="GHEA Mariam" w:hAnsi="GHEA Mariam"/>
          <w:sz w:val="20"/>
          <w:szCs w:val="20"/>
          <w:lang w:val="af-ZA"/>
        </w:rPr>
        <w:t xml:space="preserve"> </w:t>
      </w:r>
      <w:r w:rsidRPr="000D6993">
        <w:rPr>
          <w:rFonts w:ascii="GHEA Mariam" w:hAnsi="GHEA Mariam" w:cs="Sylfaen"/>
          <w:sz w:val="20"/>
          <w:szCs w:val="20"/>
        </w:rPr>
        <w:t>держал</w:t>
      </w:r>
      <w:r w:rsidRPr="000D6993">
        <w:rPr>
          <w:rFonts w:ascii="GHEA Mariam" w:hAnsi="GHEA Mariam" w:cs="Times Armenian"/>
          <w:sz w:val="20"/>
          <w:szCs w:val="20"/>
          <w:lang w:val="af-ZA"/>
        </w:rPr>
        <w:t xml:space="preserve"> </w:t>
      </w:r>
      <w:r w:rsidR="001A39FA" w:rsidRPr="000D6993">
        <w:rPr>
          <w:rFonts w:ascii="GHEA Mariam" w:hAnsi="GHEA Mariam" w:cs="Sylfaen"/>
          <w:sz w:val="20"/>
          <w:szCs w:val="20"/>
        </w:rPr>
        <w:t>Цитата:</w:t>
      </w:r>
      <w:r w:rsidR="001A39FA" w:rsidRPr="000D6993">
        <w:rPr>
          <w:rFonts w:ascii="GHEA Mariam" w:hAnsi="GHEA Mariam" w:cs="Sylfaen"/>
          <w:sz w:val="20"/>
          <w:szCs w:val="20"/>
          <w:lang w:val="af-ZA"/>
        </w:rPr>
        <w:t xml:space="preserve"> </w:t>
      </w:r>
      <w:r w:rsidRPr="000D6993">
        <w:rPr>
          <w:rFonts w:ascii="GHEA Mariam" w:hAnsi="GHEA Mariam" w:cs="Sylfaen"/>
          <w:sz w:val="20"/>
          <w:szCs w:val="20"/>
        </w:rPr>
        <w:t xml:space="preserve">заявления </w:t>
      </w:r>
      <w:r w:rsidR="001A39FA" w:rsidRPr="000D6993">
        <w:rPr>
          <w:rFonts w:ascii="GHEA Mariam" w:hAnsi="GHEA Mariam" w:cs="Sylfaen"/>
          <w:sz w:val="20"/>
          <w:szCs w:val="20"/>
        </w:rPr>
        <w:t xml:space="preserve">о запросе </w:t>
      </w:r>
      <w:r w:rsidRPr="000D6993">
        <w:rPr>
          <w:rFonts w:ascii="GHEA Mariam" w:hAnsi="GHEA Mariam" w:cs="Sylfaen"/>
          <w:sz w:val="20"/>
          <w:szCs w:val="20"/>
          <w:lang w:val="af-ZA"/>
        </w:rPr>
        <w:t xml:space="preserve">( </w:t>
      </w:r>
      <w:r w:rsidRPr="000D6993">
        <w:rPr>
          <w:rFonts w:ascii="GHEA Mariam" w:hAnsi="GHEA Mariam" w:cs="Sylfaen"/>
          <w:sz w:val="20"/>
          <w:szCs w:val="20"/>
        </w:rPr>
        <w:t xml:space="preserve">далее </w:t>
      </w:r>
      <w:r w:rsidRPr="000D6993">
        <w:rPr>
          <w:rFonts w:ascii="GHEA Mariam" w:hAnsi="GHEA Mariam" w:cs="Sylfaen"/>
          <w:sz w:val="20"/>
          <w:szCs w:val="20"/>
          <w:lang w:val="af-ZA"/>
        </w:rPr>
        <w:t xml:space="preserve">- </w:t>
      </w:r>
      <w:r w:rsidRPr="000D6993">
        <w:rPr>
          <w:rFonts w:ascii="GHEA Mariam" w:hAnsi="GHEA Mariam" w:cs="Sylfaen"/>
          <w:sz w:val="20"/>
          <w:szCs w:val="20"/>
        </w:rPr>
        <w:t xml:space="preserve">процедура </w:t>
      </w:r>
      <w:r w:rsidRPr="000D6993">
        <w:rPr>
          <w:rFonts w:ascii="GHEA Mariam" w:hAnsi="GHEA Mariam" w:cs="Sylfaen"/>
          <w:sz w:val="20"/>
          <w:szCs w:val="20"/>
          <w:lang w:val="af-ZA"/>
        </w:rPr>
        <w:t xml:space="preserve">) </w:t>
      </w:r>
      <w:r w:rsidRPr="000D6993">
        <w:rPr>
          <w:rFonts w:ascii="GHEA Mariam" w:hAnsi="GHEA Mariam" w:cs="Sylfaen"/>
          <w:sz w:val="20"/>
          <w:szCs w:val="20"/>
        </w:rPr>
        <w:t>.</w:t>
      </w:r>
    </w:p>
    <w:p w14:paraId="424FED36" w14:textId="440EB996" w:rsidR="005D65CA" w:rsidRPr="000D6993" w:rsidRDefault="005D65CA" w:rsidP="00845F46">
      <w:pPr>
        <w:ind w:firstLine="567"/>
        <w:jc w:val="both"/>
        <w:rPr>
          <w:rFonts w:ascii="GHEA Mariam" w:hAnsi="GHEA Mariam"/>
          <w:sz w:val="20"/>
          <w:szCs w:val="20"/>
          <w:lang w:val="af-ZA"/>
        </w:rPr>
      </w:pPr>
      <w:r w:rsidRPr="000D6993">
        <w:rPr>
          <w:rFonts w:ascii="GHEA Mariam" w:hAnsi="GHEA Mariam" w:cs="Sylfaen"/>
          <w:sz w:val="20"/>
          <w:szCs w:val="20"/>
        </w:rPr>
        <w:lastRenderedPageBreak/>
        <w:t>Подарок</w:t>
      </w:r>
      <w:r w:rsidRPr="000D6993">
        <w:rPr>
          <w:rFonts w:ascii="GHEA Mariam" w:hAnsi="GHEA Mariam" w:cs="Times Armenian"/>
          <w:sz w:val="20"/>
          <w:szCs w:val="20"/>
          <w:lang w:val="af-ZA"/>
        </w:rPr>
        <w:t xml:space="preserve"> </w:t>
      </w:r>
      <w:r w:rsidRPr="000D6993">
        <w:rPr>
          <w:rFonts w:ascii="GHEA Mariam" w:hAnsi="GHEA Mariam" w:cs="Sylfaen"/>
          <w:sz w:val="20"/>
          <w:szCs w:val="20"/>
        </w:rPr>
        <w:t>приглашение</w:t>
      </w:r>
      <w:r w:rsidRPr="000D6993">
        <w:rPr>
          <w:rFonts w:ascii="GHEA Mariam" w:hAnsi="GHEA Mariam" w:cs="Times Armenian"/>
          <w:sz w:val="20"/>
          <w:szCs w:val="20"/>
          <w:lang w:val="af-ZA"/>
        </w:rPr>
        <w:t xml:space="preserve"> </w:t>
      </w:r>
      <w:r w:rsidRPr="000D6993">
        <w:rPr>
          <w:rFonts w:ascii="GHEA Mariam" w:hAnsi="GHEA Mariam" w:cs="Sylfaen"/>
          <w:sz w:val="20"/>
          <w:szCs w:val="20"/>
        </w:rPr>
        <w:t>быть составленным</w:t>
      </w:r>
      <w:r w:rsidRPr="000D6993">
        <w:rPr>
          <w:rFonts w:ascii="GHEA Mariam" w:hAnsi="GHEA Mariam" w:cs="Times Armenian"/>
          <w:sz w:val="20"/>
          <w:szCs w:val="20"/>
          <w:lang w:val="af-ZA"/>
        </w:rPr>
        <w:t xml:space="preserve"> </w:t>
      </w:r>
      <w:r w:rsidRPr="000D6993">
        <w:rPr>
          <w:rFonts w:ascii="GHEA Mariam" w:hAnsi="GHEA Mariam" w:cs="Sylfaen"/>
          <w:sz w:val="20"/>
          <w:szCs w:val="20"/>
        </w:rPr>
        <w:t>является</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образцы </w:t>
      </w:r>
      <w:r w:rsidRPr="000D6993">
        <w:rPr>
          <w:rFonts w:ascii="GHEA Mariam" w:hAnsi="GHEA Mariam" w:cs="Times Armenian"/>
          <w:sz w:val="20"/>
          <w:szCs w:val="20"/>
        </w:rPr>
        <w:t>с</w:t>
      </w:r>
      <w:r w:rsidRPr="000D6993">
        <w:rPr>
          <w:rFonts w:ascii="GHEA Mariam" w:hAnsi="GHEA Mariam" w:cs="Times Armenian"/>
          <w:sz w:val="20"/>
          <w:szCs w:val="20"/>
          <w:lang w:val="af-ZA"/>
        </w:rPr>
        <w:t xml:space="preserve"> </w:t>
      </w:r>
      <w:r w:rsidRPr="000D6993">
        <w:rPr>
          <w:rFonts w:ascii="GHEA Mariam" w:hAnsi="GHEA Mariam" w:cs="Sylfaen"/>
          <w:sz w:val="20"/>
          <w:szCs w:val="20"/>
        </w:rPr>
        <w:t>о</w:t>
      </w:r>
      <w:r w:rsidRPr="000D6993">
        <w:rPr>
          <w:rFonts w:ascii="GHEA Mariam" w:hAnsi="GHEA Mariam" w:cs="Sylfaen"/>
          <w:sz w:val="20"/>
          <w:szCs w:val="20"/>
          <w:lang w:val="af-ZA"/>
        </w:rPr>
        <w:t xml:space="preserve"> </w:t>
      </w:r>
      <w:r w:rsidRPr="000D6993">
        <w:rPr>
          <w:rFonts w:ascii="GHEA Mariam" w:hAnsi="GHEA Mariam" w:cs="Sylfaen"/>
          <w:sz w:val="20"/>
          <w:szCs w:val="20"/>
        </w:rPr>
        <w:t>РА:</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законодательство </w:t>
      </w:r>
      <w:r w:rsidRPr="000D6993">
        <w:rPr>
          <w:rFonts w:ascii="GHEA Mariam" w:hAnsi="GHEA Mariam" w:cs="Times Armenian"/>
          <w:sz w:val="20"/>
          <w:szCs w:val="20"/>
          <w:lang w:val="af-ZA"/>
        </w:rPr>
        <w:t xml:space="preserve">, </w:t>
      </w:r>
      <w:r w:rsidRPr="000D6993">
        <w:rPr>
          <w:rFonts w:ascii="GHEA Mariam" w:hAnsi="GHEA Mariam" w:cs="Sylfaen"/>
          <w:sz w:val="20"/>
          <w:szCs w:val="20"/>
        </w:rPr>
        <w:t>что</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в том числе </w:t>
      </w:r>
      <w:r w:rsidRPr="000D6993">
        <w:rPr>
          <w:rFonts w:ascii="GHEA Mariam" w:hAnsi="GHEA Mariam" w:cs="Times Armenian"/>
          <w:sz w:val="20"/>
          <w:szCs w:val="20"/>
          <w:lang w:val="af-ZA"/>
        </w:rPr>
        <w:t xml:space="preserve">: </w:t>
      </w:r>
      <w:r w:rsidRPr="000D6993">
        <w:rPr>
          <w:rFonts w:ascii="GHEA Mariam" w:hAnsi="GHEA Mariam"/>
          <w:sz w:val="20"/>
          <w:szCs w:val="20"/>
          <w:lang w:val="af-ZA"/>
        </w:rPr>
        <w:t xml:space="preserve">« </w:t>
      </w:r>
      <w:r w:rsidRPr="000D6993">
        <w:rPr>
          <w:rFonts w:ascii="GHEA Mariam" w:hAnsi="GHEA Mariam" w:cs="Sylfaen"/>
          <w:sz w:val="20"/>
          <w:szCs w:val="20"/>
        </w:rPr>
        <w:t>Покупки</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о </w:t>
      </w:r>
      <w:r w:rsidRPr="000D6993">
        <w:rPr>
          <w:rFonts w:ascii="GHEA Mariam" w:hAnsi="GHEA Mariam"/>
          <w:sz w:val="20"/>
          <w:szCs w:val="20"/>
          <w:lang w:val="af-ZA"/>
        </w:rPr>
        <w:t xml:space="preserve">» </w:t>
      </w:r>
      <w:r w:rsidRPr="000D6993">
        <w:rPr>
          <w:rFonts w:ascii="GHEA Mariam" w:hAnsi="GHEA Mariam" w:cs="Sylfaen"/>
          <w:sz w:val="20"/>
          <w:szCs w:val="20"/>
        </w:rPr>
        <w:t>РА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Закона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далее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Закон </w:t>
      </w:r>
      <w:r w:rsidRPr="000D6993">
        <w:rPr>
          <w:rFonts w:ascii="GHEA Mariam" w:hAnsi="GHEA Mariam" w:cs="Times Armenian"/>
          <w:sz w:val="20"/>
          <w:szCs w:val="20"/>
          <w:lang w:val="af-ZA"/>
        </w:rPr>
        <w:t xml:space="preserve">) </w:t>
      </w:r>
      <w:r w:rsidRPr="000D6993">
        <w:rPr>
          <w:rFonts w:ascii="GHEA Mariam" w:hAnsi="GHEA Mariam" w:cs="Sylfaen"/>
          <w:sz w:val="20"/>
          <w:szCs w:val="20"/>
        </w:rPr>
        <w:t>РА</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правительства в </w:t>
      </w:r>
      <w:r w:rsidRPr="000D6993">
        <w:rPr>
          <w:rFonts w:ascii="GHEA Mariam" w:hAnsi="GHEA Mariam" w:cs="Times Armenian"/>
          <w:sz w:val="20"/>
          <w:szCs w:val="20"/>
          <w:lang w:val="af-ZA"/>
        </w:rPr>
        <w:t xml:space="preserve">2017 году N 526 от 4 мая- </w:t>
      </w:r>
      <w:r w:rsidRPr="000D6993">
        <w:rPr>
          <w:rFonts w:ascii="GHEA Mariam" w:hAnsi="GHEA Mariam" w:cs="Sylfaen"/>
          <w:sz w:val="20"/>
          <w:szCs w:val="20"/>
        </w:rPr>
        <w:t>Н</w:t>
      </w:r>
      <w:r w:rsidRPr="000D6993">
        <w:rPr>
          <w:rFonts w:ascii="GHEA Mariam" w:hAnsi="GHEA Mariam" w:cs="Times Armenian"/>
          <w:sz w:val="20"/>
          <w:szCs w:val="20"/>
          <w:lang w:val="af-ZA"/>
        </w:rPr>
        <w:t xml:space="preserve"> </w:t>
      </w:r>
      <w:r w:rsidRPr="000D6993">
        <w:rPr>
          <w:rFonts w:ascii="GHEA Mariam" w:hAnsi="GHEA Mariam" w:cs="Sylfaen"/>
          <w:sz w:val="20"/>
          <w:szCs w:val="20"/>
        </w:rPr>
        <w:t>по решению</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одобрено </w:t>
      </w:r>
      <w:r w:rsidRPr="000D6993">
        <w:rPr>
          <w:rFonts w:ascii="GHEA Mariam" w:hAnsi="GHEA Mariam" w:cs="Times Armenian"/>
          <w:sz w:val="20"/>
          <w:szCs w:val="20"/>
          <w:lang w:val="af-ZA"/>
        </w:rPr>
        <w:t xml:space="preserve">" </w:t>
      </w:r>
      <w:r w:rsidRPr="000D6993">
        <w:rPr>
          <w:rFonts w:ascii="GHEA Mariam" w:hAnsi="GHEA Mariam" w:cs="Sylfaen"/>
          <w:sz w:val="20"/>
          <w:szCs w:val="20"/>
        </w:rPr>
        <w:t>Покупки</w:t>
      </w:r>
      <w:r w:rsidRPr="000D6993">
        <w:rPr>
          <w:rFonts w:ascii="GHEA Mariam" w:hAnsi="GHEA Mariam" w:cs="Times Armenian"/>
          <w:sz w:val="20"/>
          <w:szCs w:val="20"/>
          <w:lang w:val="af-ZA"/>
        </w:rPr>
        <w:t xml:space="preserve"> </w:t>
      </w:r>
      <w:r w:rsidRPr="000D6993">
        <w:rPr>
          <w:rFonts w:ascii="GHEA Mariam" w:hAnsi="GHEA Mariam" w:cs="Times Armenian"/>
          <w:sz w:val="20"/>
          <w:szCs w:val="20"/>
        </w:rPr>
        <w:t xml:space="preserve">c </w:t>
      </w:r>
      <w:r w:rsidRPr="000D6993">
        <w:rPr>
          <w:rFonts w:ascii="GHEA Mariam" w:hAnsi="GHEA Mariam" w:cs="Sylfaen"/>
          <w:sz w:val="20"/>
          <w:szCs w:val="20"/>
        </w:rPr>
        <w:t>процесс</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организации </w:t>
      </w:r>
      <w:r w:rsidRPr="000D6993">
        <w:rPr>
          <w:rFonts w:ascii="GHEA Mariam" w:hAnsi="GHEA Mariam"/>
          <w:sz w:val="20"/>
          <w:szCs w:val="20"/>
          <w:lang w:val="af-ZA"/>
        </w:rPr>
        <w:t xml:space="preserve">»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далее </w:t>
      </w:r>
      <w:r w:rsidRPr="000D6993">
        <w:rPr>
          <w:rFonts w:ascii="GHEA Mariam" w:hAnsi="GHEA Mariam" w:cs="Times Armenian"/>
          <w:sz w:val="20"/>
          <w:szCs w:val="20"/>
        </w:rPr>
        <w:t xml:space="preserve">: </w:t>
      </w:r>
      <w:r w:rsidRPr="000D6993">
        <w:rPr>
          <w:rFonts w:ascii="GHEA Mariam" w:hAnsi="GHEA Mariam" w:cs="Sylfaen"/>
          <w:sz w:val="20"/>
          <w:szCs w:val="20"/>
        </w:rPr>
        <w:t xml:space="preserve">Карг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и _ </w:t>
      </w:r>
      <w:r w:rsidRPr="000D6993">
        <w:rPr>
          <w:rFonts w:ascii="GHEA Mariam" w:hAnsi="GHEA Mariam" w:cs="Times Armenian"/>
          <w:sz w:val="20"/>
          <w:szCs w:val="20"/>
        </w:rPr>
        <w:t xml:space="preserve">_ </w:t>
      </w:r>
      <w:r w:rsidRPr="000D6993">
        <w:rPr>
          <w:rFonts w:ascii="GHEA Mariam" w:hAnsi="GHEA Mariam" w:cs="Times Armenian"/>
          <w:sz w:val="20"/>
          <w:szCs w:val="20"/>
          <w:lang w:val="af-ZA"/>
        </w:rPr>
        <w:t xml:space="preserve">_ </w:t>
      </w:r>
      <w:r w:rsidRPr="000D6993">
        <w:rPr>
          <w:rFonts w:ascii="GHEA Mariam" w:hAnsi="GHEA Mariam" w:cs="Sylfaen"/>
          <w:sz w:val="20"/>
          <w:szCs w:val="20"/>
        </w:rPr>
        <w:t>_</w:t>
      </w:r>
      <w:r w:rsidRPr="000D6993">
        <w:rPr>
          <w:rFonts w:ascii="GHEA Mariam" w:hAnsi="GHEA Mariam" w:cs="Times Armenian"/>
          <w:sz w:val="20"/>
          <w:szCs w:val="20"/>
          <w:lang w:val="af-ZA"/>
        </w:rPr>
        <w:t xml:space="preserve"> </w:t>
      </w:r>
      <w:r w:rsidRPr="000D6993">
        <w:rPr>
          <w:rFonts w:ascii="GHEA Mariam" w:hAnsi="GHEA Mariam" w:cs="Sylfaen"/>
          <w:sz w:val="20"/>
          <w:szCs w:val="20"/>
        </w:rPr>
        <w:t>другой</w:t>
      </w:r>
      <w:r w:rsidRPr="000D6993">
        <w:rPr>
          <w:rFonts w:ascii="GHEA Mariam" w:hAnsi="GHEA Mariam" w:cs="Times Armenian"/>
          <w:sz w:val="20"/>
          <w:szCs w:val="20"/>
          <w:lang w:val="af-ZA"/>
        </w:rPr>
        <w:t xml:space="preserve"> </w:t>
      </w:r>
      <w:r w:rsidRPr="000D6993">
        <w:rPr>
          <w:rFonts w:ascii="GHEA Mariam" w:hAnsi="GHEA Mariam" w:cs="Sylfaen"/>
          <w:sz w:val="20"/>
          <w:szCs w:val="20"/>
        </w:rPr>
        <w:t>юридический</w:t>
      </w:r>
      <w:r w:rsidRPr="000D6993">
        <w:rPr>
          <w:rFonts w:ascii="GHEA Mariam" w:hAnsi="GHEA Mariam" w:cs="Times Armenian"/>
          <w:sz w:val="20"/>
          <w:szCs w:val="20"/>
          <w:lang w:val="af-ZA"/>
        </w:rPr>
        <w:t xml:space="preserve"> </w:t>
      </w:r>
      <w:r w:rsidRPr="000D6993">
        <w:rPr>
          <w:rFonts w:ascii="GHEA Mariam" w:hAnsi="GHEA Mariam" w:cs="Sylfaen"/>
          <w:sz w:val="20"/>
          <w:szCs w:val="20"/>
        </w:rPr>
        <w:t>актов</w:t>
      </w:r>
      <w:r w:rsidRPr="000D6993">
        <w:rPr>
          <w:rFonts w:ascii="GHEA Mariam" w:hAnsi="GHEA Mariam" w:cs="Times Armenian"/>
          <w:sz w:val="20"/>
          <w:szCs w:val="20"/>
          <w:lang w:val="af-ZA"/>
        </w:rPr>
        <w:t xml:space="preserve"> </w:t>
      </w:r>
      <w:r w:rsidRPr="000D6993">
        <w:rPr>
          <w:rFonts w:ascii="GHEA Mariam" w:hAnsi="GHEA Mariam" w:cs="Sylfaen"/>
          <w:sz w:val="20"/>
          <w:szCs w:val="20"/>
        </w:rPr>
        <w:t>требования</w:t>
      </w:r>
      <w:r w:rsidRPr="000D6993">
        <w:rPr>
          <w:rFonts w:ascii="GHEA Mariam" w:hAnsi="GHEA Mariam" w:cs="Times Armenian"/>
          <w:sz w:val="20"/>
          <w:szCs w:val="20"/>
          <w:lang w:val="af-ZA"/>
        </w:rPr>
        <w:t xml:space="preserve"> </w:t>
      </w:r>
      <w:r w:rsidRPr="000D6993">
        <w:rPr>
          <w:rFonts w:ascii="GHEA Mariam" w:hAnsi="GHEA Mariam" w:cs="Sylfaen"/>
          <w:sz w:val="20"/>
          <w:szCs w:val="20"/>
        </w:rPr>
        <w:t>соответствующий</w:t>
      </w:r>
      <w:r w:rsidRPr="000D6993">
        <w:rPr>
          <w:rFonts w:ascii="GHEA Mariam" w:hAnsi="GHEA Mariam" w:cs="Times Armenian"/>
          <w:sz w:val="20"/>
          <w:szCs w:val="20"/>
          <w:lang w:val="af-ZA"/>
        </w:rPr>
        <w:t xml:space="preserve"> </w:t>
      </w:r>
      <w:r w:rsidRPr="000D6993">
        <w:rPr>
          <w:rFonts w:ascii="GHEA Mariam" w:hAnsi="GHEA Mariam" w:cs="Sylfaen"/>
          <w:sz w:val="20"/>
          <w:szCs w:val="20"/>
        </w:rPr>
        <w:t>и:</w:t>
      </w:r>
      <w:r w:rsidRPr="000D6993">
        <w:rPr>
          <w:rFonts w:ascii="GHEA Mariam" w:hAnsi="GHEA Mariam" w:cs="Times Armenian"/>
          <w:sz w:val="20"/>
          <w:szCs w:val="20"/>
          <w:lang w:val="af-ZA"/>
        </w:rPr>
        <w:t xml:space="preserve"> </w:t>
      </w:r>
      <w:r w:rsidRPr="000D6993">
        <w:rPr>
          <w:rFonts w:ascii="GHEA Mariam" w:hAnsi="GHEA Mariam" w:cs="Sylfaen"/>
          <w:sz w:val="20"/>
          <w:szCs w:val="20"/>
        </w:rPr>
        <w:t>цель:</w:t>
      </w:r>
      <w:r w:rsidRPr="000D6993">
        <w:rPr>
          <w:rFonts w:ascii="GHEA Mariam" w:hAnsi="GHEA Mariam" w:cs="Times Armenian"/>
          <w:sz w:val="20"/>
          <w:szCs w:val="20"/>
          <w:lang w:val="af-ZA"/>
        </w:rPr>
        <w:t xml:space="preserve"> </w:t>
      </w:r>
      <w:r w:rsidRPr="000D6993">
        <w:rPr>
          <w:rFonts w:ascii="GHEA Mariam" w:hAnsi="GHEA Mariam" w:cs="Sylfaen"/>
          <w:sz w:val="20"/>
          <w:szCs w:val="20"/>
        </w:rPr>
        <w:t>имеет</w:t>
      </w:r>
      <w:r w:rsidRPr="000D6993">
        <w:rPr>
          <w:rFonts w:ascii="GHEA Mariam" w:hAnsi="GHEA Mariam" w:cs="Times Armenian"/>
          <w:sz w:val="20"/>
          <w:szCs w:val="20"/>
          <w:lang w:val="af-ZA"/>
        </w:rPr>
        <w:t xml:space="preserve"> </w:t>
      </w:r>
      <w:r w:rsidR="00486637" w:rsidRPr="000D6993">
        <w:rPr>
          <w:rFonts w:ascii="GHEA Mariam" w:hAnsi="GHEA Mariam"/>
          <w:b/>
          <w:bCs/>
          <w:sz w:val="20"/>
          <w:szCs w:val="20"/>
          <w:lang w:val="af-ZA"/>
        </w:rPr>
        <w:t xml:space="preserve">"КАНАКЕРАВАНИСКАЯ СРЕДНЯЯ ШКОЛА" КОТАЙКСКОЙ ОБЛАСТИ </w:t>
      </w:r>
      <w:r w:rsidRPr="000D6993">
        <w:rPr>
          <w:rFonts w:ascii="GHEA Mariam" w:hAnsi="GHEA Mariam"/>
          <w:sz w:val="20"/>
          <w:szCs w:val="20"/>
          <w:lang w:val="af-ZA"/>
        </w:rPr>
        <w:t xml:space="preserve">, </w:t>
      </w:r>
      <w:r w:rsidRPr="000D6993">
        <w:rPr>
          <w:rFonts w:ascii="GHEA Mariam" w:hAnsi="GHEA Mariam"/>
          <w:sz w:val="20"/>
          <w:szCs w:val="20"/>
        </w:rPr>
        <w:t>РА</w:t>
      </w:r>
      <w:r w:rsidRPr="000D6993">
        <w:rPr>
          <w:rFonts w:ascii="GHEA Mariam" w:hAnsi="GHEA Mariam"/>
          <w:sz w:val="20"/>
          <w:szCs w:val="20"/>
          <w:lang w:val="af-ZA"/>
        </w:rPr>
        <w:t xml:space="preserve">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далее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клиент </w:t>
      </w:r>
      <w:r w:rsidRPr="000D6993">
        <w:rPr>
          <w:rFonts w:ascii="GHEA Mariam" w:hAnsi="GHEA Mariam" w:cs="Times Armenian"/>
          <w:sz w:val="20"/>
          <w:szCs w:val="20"/>
          <w:lang w:val="af-ZA"/>
        </w:rPr>
        <w:t xml:space="preserve">) </w:t>
      </w:r>
      <w:r w:rsidRPr="000D6993">
        <w:rPr>
          <w:rFonts w:ascii="GHEA Mariam" w:hAnsi="GHEA Mariam" w:cs="Sylfaen"/>
          <w:sz w:val="20"/>
          <w:szCs w:val="20"/>
        </w:rPr>
        <w:t>по</w:t>
      </w:r>
      <w:r w:rsidRPr="000D6993">
        <w:rPr>
          <w:rFonts w:ascii="GHEA Mariam" w:hAnsi="GHEA Mariam" w:cs="Times Armenian"/>
          <w:sz w:val="20"/>
          <w:szCs w:val="20"/>
          <w:lang w:val="af-ZA"/>
        </w:rPr>
        <w:t xml:space="preserve"> </w:t>
      </w:r>
      <w:r w:rsidRPr="000D6993">
        <w:rPr>
          <w:rFonts w:ascii="GHEA Mariam" w:hAnsi="GHEA Mariam" w:cs="Sylfaen"/>
          <w:sz w:val="20"/>
          <w:szCs w:val="20"/>
        </w:rPr>
        <w:t>заявил</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текущий </w:t>
      </w:r>
      <w:r w:rsidRPr="000D6993">
        <w:rPr>
          <w:rFonts w:ascii="GHEA Mariam" w:hAnsi="GHEA Mariam" w:cs="Times Armenian"/>
          <w:sz w:val="20"/>
          <w:szCs w:val="20"/>
        </w:rPr>
        <w:t xml:space="preserve">c </w:t>
      </w:r>
      <w:r w:rsidRPr="000D6993">
        <w:rPr>
          <w:rFonts w:ascii="GHEA Mariam" w:hAnsi="GHEA Mariam" w:cs="Sylfaen"/>
          <w:sz w:val="20"/>
          <w:szCs w:val="20"/>
        </w:rPr>
        <w:t>_</w:t>
      </w:r>
      <w:r w:rsidRPr="000D6993">
        <w:rPr>
          <w:rFonts w:ascii="GHEA Mariam" w:hAnsi="GHEA Mariam" w:cs="Sylfaen"/>
          <w:sz w:val="20"/>
          <w:szCs w:val="20"/>
          <w:lang w:val="af-ZA"/>
        </w:rPr>
        <w:t xml:space="preserve"> </w:t>
      </w:r>
      <w:r w:rsidRPr="000D6993">
        <w:rPr>
          <w:rFonts w:ascii="GHEA Mariam" w:hAnsi="GHEA Mariam" w:cs="Sylfaen"/>
          <w:sz w:val="20"/>
          <w:szCs w:val="20"/>
        </w:rPr>
        <w:t>участвовать</w:t>
      </w:r>
      <w:r w:rsidRPr="000D6993">
        <w:rPr>
          <w:rFonts w:ascii="GHEA Mariam" w:hAnsi="GHEA Mariam" w:cs="Times Armenian"/>
          <w:sz w:val="20"/>
          <w:szCs w:val="20"/>
          <w:lang w:val="af-ZA"/>
        </w:rPr>
        <w:t xml:space="preserve"> </w:t>
      </w:r>
      <w:r w:rsidRPr="000D6993">
        <w:rPr>
          <w:rFonts w:ascii="GHEA Mariam" w:hAnsi="GHEA Mariam" w:cs="Sylfaen"/>
          <w:sz w:val="20"/>
          <w:szCs w:val="20"/>
        </w:rPr>
        <w:t>намерение</w:t>
      </w:r>
      <w:r w:rsidRPr="000D6993">
        <w:rPr>
          <w:rFonts w:ascii="GHEA Mariam" w:hAnsi="GHEA Mariam" w:cs="Times Armenian"/>
          <w:sz w:val="20"/>
          <w:szCs w:val="20"/>
          <w:lang w:val="af-ZA"/>
        </w:rPr>
        <w:t xml:space="preserve"> </w:t>
      </w:r>
      <w:r w:rsidRPr="000D6993">
        <w:rPr>
          <w:rFonts w:ascii="GHEA Mariam" w:hAnsi="GHEA Mariam" w:cs="Sylfaen"/>
          <w:sz w:val="20"/>
          <w:szCs w:val="20"/>
        </w:rPr>
        <w:t>имея</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информировать лиц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далее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участники </w:t>
      </w:r>
      <w:r w:rsidRPr="000D6993">
        <w:rPr>
          <w:rFonts w:ascii="GHEA Mariam" w:hAnsi="GHEA Mariam" w:cs="Times Armenian"/>
          <w:sz w:val="20"/>
          <w:szCs w:val="20"/>
          <w:lang w:val="af-ZA"/>
        </w:rPr>
        <w:t xml:space="preserve">) . </w:t>
      </w:r>
      <w:r w:rsidRPr="000D6993">
        <w:rPr>
          <w:rFonts w:ascii="GHEA Mariam" w:hAnsi="GHEA Mariam" w:cs="Sylfaen"/>
          <w:sz w:val="20"/>
          <w:szCs w:val="20"/>
        </w:rPr>
        <w:t xml:space="preserve">текущий </w:t>
      </w:r>
      <w:r w:rsidRPr="000D6993">
        <w:rPr>
          <w:rFonts w:ascii="GHEA Mariam" w:hAnsi="GHEA Mariam" w:cs="Times Armenian"/>
          <w:sz w:val="20"/>
          <w:szCs w:val="20"/>
        </w:rPr>
        <w:t xml:space="preserve">c </w:t>
      </w:r>
      <w:r w:rsidRPr="000D6993">
        <w:rPr>
          <w:rFonts w:ascii="GHEA Mariam" w:hAnsi="GHEA Mariam" w:cs="Sylfaen"/>
          <w:sz w:val="20"/>
          <w:szCs w:val="20"/>
        </w:rPr>
        <w:t>я</w:t>
      </w:r>
      <w:r w:rsidRPr="000D6993">
        <w:rPr>
          <w:rFonts w:ascii="GHEA Mariam" w:hAnsi="GHEA Mariam" w:cs="Times Armenian"/>
          <w:sz w:val="20"/>
          <w:szCs w:val="20"/>
          <w:lang w:val="af-ZA"/>
        </w:rPr>
        <w:t xml:space="preserve"> такие </w:t>
      </w:r>
      <w:r w:rsidRPr="000D6993">
        <w:rPr>
          <w:rFonts w:ascii="GHEA Mariam" w:hAnsi="GHEA Mariam" w:cs="Sylfaen"/>
          <w:sz w:val="20"/>
          <w:szCs w:val="20"/>
        </w:rPr>
        <w:t xml:space="preserve">условия , как </w:t>
      </w:r>
      <w:r w:rsidRPr="000D6993">
        <w:rPr>
          <w:rFonts w:ascii="GHEA Mariam" w:hAnsi="GHEA Mariam" w:cs="Times Armenian"/>
          <w:sz w:val="20"/>
          <w:szCs w:val="20"/>
          <w:lang w:val="af-ZA"/>
        </w:rPr>
        <w:t xml:space="preserve">c </w:t>
      </w:r>
      <w:r w:rsidRPr="000D6993">
        <w:rPr>
          <w:rFonts w:ascii="GHEA Mariam" w:hAnsi="GHEA Mariam" w:cs="Times Armenian"/>
          <w:sz w:val="20"/>
          <w:szCs w:val="20"/>
        </w:rPr>
        <w:t>_</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тема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текущий </w:t>
      </w:r>
      <w:r w:rsidRPr="000D6993">
        <w:rPr>
          <w:rFonts w:ascii="GHEA Mariam" w:hAnsi="GHEA Mariam" w:cs="Times Armenian"/>
          <w:sz w:val="20"/>
          <w:szCs w:val="20"/>
        </w:rPr>
        <w:t xml:space="preserve">год </w:t>
      </w:r>
      <w:r w:rsidRPr="000D6993">
        <w:rPr>
          <w:rFonts w:ascii="GHEA Mariam" w:hAnsi="GHEA Mariam" w:cs="Sylfaen"/>
          <w:sz w:val="20"/>
          <w:szCs w:val="20"/>
        </w:rPr>
        <w:t>_</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проведение </w:t>
      </w:r>
      <w:r w:rsidRPr="000D6993">
        <w:rPr>
          <w:rFonts w:ascii="GHEA Mariam" w:hAnsi="GHEA Mariam" w:cs="Times Armenian"/>
          <w:sz w:val="20"/>
          <w:szCs w:val="20"/>
          <w:lang w:val="af-ZA"/>
        </w:rPr>
        <w:t xml:space="preserve">, </w:t>
      </w:r>
      <w:r w:rsidRPr="000D6993">
        <w:rPr>
          <w:rFonts w:ascii="GHEA Mariam" w:hAnsi="GHEA Mariam" w:cs="Sylfaen"/>
          <w:sz w:val="20"/>
          <w:szCs w:val="20"/>
          <w:lang w:val="hy-AM"/>
        </w:rPr>
        <w:t>выбранному участнику</w:t>
      </w:r>
      <w:r w:rsidRPr="000D6993">
        <w:rPr>
          <w:rFonts w:ascii="GHEA Mariam" w:hAnsi="GHEA Mariam" w:cs="Times Armenian"/>
          <w:sz w:val="20"/>
          <w:szCs w:val="20"/>
          <w:lang w:val="af-ZA"/>
        </w:rPr>
        <w:t xml:space="preserve"> </w:t>
      </w:r>
      <w:r w:rsidRPr="000D6993">
        <w:rPr>
          <w:rFonts w:ascii="GHEA Mariam" w:hAnsi="GHEA Mariam" w:cs="Sylfaen"/>
          <w:sz w:val="20"/>
          <w:szCs w:val="20"/>
        </w:rPr>
        <w:t>принимать решение</w:t>
      </w:r>
      <w:r w:rsidRPr="000D6993">
        <w:rPr>
          <w:rFonts w:ascii="GHEA Mariam" w:hAnsi="GHEA Mariam" w:cs="Times Armenian"/>
          <w:sz w:val="20"/>
          <w:szCs w:val="20"/>
          <w:lang w:val="af-ZA"/>
        </w:rPr>
        <w:t xml:space="preserve"> </w:t>
      </w:r>
      <w:r w:rsidRPr="000D6993">
        <w:rPr>
          <w:rFonts w:ascii="GHEA Mariam" w:hAnsi="GHEA Mariam" w:cs="Sylfaen"/>
          <w:sz w:val="20"/>
          <w:szCs w:val="20"/>
        </w:rPr>
        <w:t>и:</w:t>
      </w:r>
      <w:r w:rsidRPr="000D6993">
        <w:rPr>
          <w:rFonts w:ascii="GHEA Mariam" w:hAnsi="GHEA Mariam" w:cs="Times Armenian"/>
          <w:sz w:val="20"/>
          <w:szCs w:val="20"/>
          <w:lang w:val="af-ZA"/>
        </w:rPr>
        <w:t xml:space="preserve"> </w:t>
      </w:r>
      <w:r w:rsidRPr="000D6993">
        <w:rPr>
          <w:rFonts w:ascii="GHEA Mariam" w:hAnsi="GHEA Mariam" w:cs="Sylfaen"/>
          <w:sz w:val="20"/>
          <w:szCs w:val="20"/>
        </w:rPr>
        <w:t>его</w:t>
      </w:r>
      <w:r w:rsidRPr="000D6993">
        <w:rPr>
          <w:rFonts w:ascii="GHEA Mariam" w:hAnsi="GHEA Mariam" w:cs="Times Armenian"/>
          <w:sz w:val="20"/>
          <w:szCs w:val="20"/>
          <w:lang w:val="af-ZA"/>
        </w:rPr>
        <w:t xml:space="preserve"> </w:t>
      </w:r>
      <w:r w:rsidRPr="000D6993">
        <w:rPr>
          <w:rFonts w:ascii="GHEA Mariam" w:hAnsi="GHEA Mariam" w:cs="Sylfaen"/>
          <w:sz w:val="20"/>
          <w:szCs w:val="20"/>
        </w:rPr>
        <w:t>с</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предоставил </w:t>
      </w:r>
      <w:r w:rsidRPr="000D6993">
        <w:rPr>
          <w:rFonts w:ascii="GHEA Mariam" w:hAnsi="GHEA Mariam" w:cs="Times Armenian"/>
          <w:sz w:val="20"/>
          <w:szCs w:val="20"/>
        </w:rPr>
        <w:t xml:space="preserve">_ </w:t>
      </w:r>
      <w:r w:rsidRPr="000D6993">
        <w:rPr>
          <w:rFonts w:ascii="GHEA Mariam" w:hAnsi="GHEA Mariam" w:cs="Sylfaen"/>
          <w:sz w:val="20"/>
          <w:szCs w:val="20"/>
        </w:rPr>
        <w:t>_</w:t>
      </w:r>
      <w:r w:rsidRPr="000D6993">
        <w:rPr>
          <w:rFonts w:ascii="GHEA Mariam" w:hAnsi="GHEA Mariam" w:cs="Times Armenian"/>
          <w:sz w:val="20"/>
          <w:szCs w:val="20"/>
          <w:lang w:val="af-ZA"/>
        </w:rPr>
        <w:t xml:space="preserve"> </w:t>
      </w:r>
      <w:r w:rsidRPr="000D6993">
        <w:rPr>
          <w:rFonts w:ascii="GHEA Mariam" w:hAnsi="GHEA Mariam" w:cs="Sylfaen"/>
          <w:sz w:val="20"/>
          <w:szCs w:val="20"/>
        </w:rPr>
        <w:t>чтобы запечатать</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о том </w:t>
      </w:r>
      <w:r w:rsidRPr="000D6993">
        <w:rPr>
          <w:rFonts w:ascii="GHEA Mariam" w:hAnsi="GHEA Mariam" w:cs="Times Armenian"/>
          <w:sz w:val="20"/>
          <w:szCs w:val="20"/>
          <w:lang w:val="af-ZA"/>
        </w:rPr>
        <w:t xml:space="preserve">как </w:t>
      </w:r>
      <w:r w:rsidRPr="000D6993">
        <w:rPr>
          <w:rFonts w:ascii="GHEA Mariam" w:hAnsi="GHEA Mariam" w:cs="Sylfaen"/>
          <w:sz w:val="20"/>
          <w:szCs w:val="20"/>
        </w:rPr>
        <w:t>_</w:t>
      </w:r>
      <w:r w:rsidRPr="000D6993">
        <w:rPr>
          <w:rFonts w:ascii="GHEA Mariam" w:hAnsi="GHEA Mariam" w:cs="Times Armenian"/>
          <w:sz w:val="20"/>
          <w:szCs w:val="20"/>
          <w:lang w:val="af-ZA"/>
        </w:rPr>
        <w:t xml:space="preserve"> </w:t>
      </w:r>
      <w:r w:rsidRPr="000D6993">
        <w:rPr>
          <w:rFonts w:ascii="GHEA Mariam" w:hAnsi="GHEA Mariam" w:cs="Sylfaen"/>
          <w:sz w:val="20"/>
          <w:szCs w:val="20"/>
        </w:rPr>
        <w:t>также</w:t>
      </w:r>
      <w:r w:rsidRPr="000D6993">
        <w:rPr>
          <w:rFonts w:ascii="GHEA Mariam" w:hAnsi="GHEA Mariam" w:cs="Times Armenian"/>
          <w:sz w:val="20"/>
          <w:szCs w:val="20"/>
          <w:lang w:val="af-ZA"/>
        </w:rPr>
        <w:t xml:space="preserve"> </w:t>
      </w:r>
      <w:r w:rsidRPr="000D6993">
        <w:rPr>
          <w:rFonts w:ascii="GHEA Mariam" w:hAnsi="GHEA Mariam" w:cs="Sylfaen"/>
          <w:sz w:val="20"/>
          <w:szCs w:val="20"/>
        </w:rPr>
        <w:t>помогать</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текущий </w:t>
      </w:r>
      <w:r w:rsidRPr="000D6993">
        <w:rPr>
          <w:rFonts w:ascii="GHEA Mariam" w:hAnsi="GHEA Mariam" w:cs="Times Armenian"/>
          <w:sz w:val="20"/>
          <w:szCs w:val="20"/>
        </w:rPr>
        <w:t xml:space="preserve">c </w:t>
      </w:r>
      <w:r w:rsidRPr="000D6993">
        <w:rPr>
          <w:rFonts w:ascii="GHEA Mariam" w:hAnsi="GHEA Mariam" w:cs="Sylfaen"/>
          <w:sz w:val="20"/>
          <w:szCs w:val="20"/>
        </w:rPr>
        <w:t>я</w:t>
      </w:r>
      <w:r w:rsidRPr="000D6993">
        <w:rPr>
          <w:rFonts w:ascii="GHEA Mariam" w:hAnsi="GHEA Mariam" w:cs="Times Armenian"/>
          <w:sz w:val="20"/>
          <w:szCs w:val="20"/>
          <w:lang w:val="af-ZA"/>
        </w:rPr>
        <w:t xml:space="preserve"> </w:t>
      </w:r>
      <w:r w:rsidRPr="000D6993">
        <w:rPr>
          <w:rFonts w:ascii="GHEA Mariam" w:hAnsi="GHEA Mariam" w:cs="Sylfaen"/>
          <w:sz w:val="20"/>
          <w:szCs w:val="20"/>
        </w:rPr>
        <w:t>приложение</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пока готовлю </w:t>
      </w:r>
      <w:r w:rsidRPr="000D6993">
        <w:rPr>
          <w:rFonts w:ascii="GHEA Mariam" w:hAnsi="GHEA Mariam" w:cs="Times Armenian"/>
          <w:sz w:val="20"/>
          <w:szCs w:val="20"/>
          <w:lang w:val="af-ZA"/>
        </w:rPr>
        <w:t>.</w:t>
      </w:r>
    </w:p>
    <w:p w14:paraId="0F4C1613" w14:textId="77777777" w:rsidR="005D65CA" w:rsidRPr="000D6993" w:rsidRDefault="005D65CA" w:rsidP="00845F46">
      <w:pPr>
        <w:ind w:firstLine="567"/>
        <w:jc w:val="both"/>
        <w:rPr>
          <w:rFonts w:ascii="GHEA Mariam" w:hAnsi="GHEA Mariam"/>
          <w:sz w:val="20"/>
          <w:szCs w:val="20"/>
          <w:lang w:val="af-ZA"/>
        </w:rPr>
      </w:pPr>
      <w:r w:rsidRPr="000D6993">
        <w:rPr>
          <w:rFonts w:ascii="GHEA Mariam" w:hAnsi="GHEA Mariam" w:cs="Sylfaen"/>
          <w:sz w:val="20"/>
          <w:szCs w:val="20"/>
        </w:rPr>
        <w:t>Приложения:</w:t>
      </w:r>
      <w:r w:rsidRPr="000D6993">
        <w:rPr>
          <w:rFonts w:ascii="GHEA Mariam" w:hAnsi="GHEA Mariam" w:cs="Times Armenian"/>
          <w:sz w:val="20"/>
          <w:szCs w:val="20"/>
          <w:lang w:val="af-ZA"/>
        </w:rPr>
        <w:t xml:space="preserve"> </w:t>
      </w:r>
      <w:r w:rsidRPr="000D6993">
        <w:rPr>
          <w:rFonts w:ascii="GHEA Mariam" w:hAnsi="GHEA Mariam" w:cs="Sylfaen"/>
          <w:sz w:val="20"/>
          <w:szCs w:val="20"/>
        </w:rPr>
        <w:t>может</w:t>
      </w:r>
      <w:r w:rsidRPr="000D6993">
        <w:rPr>
          <w:rFonts w:ascii="GHEA Mariam" w:hAnsi="GHEA Mariam" w:cs="Times Armenian"/>
          <w:sz w:val="20"/>
          <w:szCs w:val="20"/>
          <w:lang w:val="af-ZA"/>
        </w:rPr>
        <w:t xml:space="preserve"> </w:t>
      </w:r>
      <w:r w:rsidRPr="000D6993">
        <w:rPr>
          <w:rFonts w:ascii="GHEA Mariam" w:hAnsi="GHEA Mariam" w:cs="Sylfaen"/>
          <w:sz w:val="20"/>
          <w:szCs w:val="20"/>
        </w:rPr>
        <w:t>являются</w:t>
      </w:r>
      <w:r w:rsidRPr="000D6993">
        <w:rPr>
          <w:rFonts w:ascii="GHEA Mariam" w:hAnsi="GHEA Mariam" w:cs="Times Armenian"/>
          <w:sz w:val="20"/>
          <w:szCs w:val="20"/>
          <w:lang w:val="af-ZA"/>
        </w:rPr>
        <w:t xml:space="preserve"> </w:t>
      </w:r>
      <w:r w:rsidRPr="000D6993">
        <w:rPr>
          <w:rFonts w:ascii="GHEA Mariam" w:hAnsi="GHEA Mariam" w:cs="Sylfaen"/>
          <w:sz w:val="20"/>
          <w:szCs w:val="20"/>
        </w:rPr>
        <w:t>подарок</w:t>
      </w:r>
      <w:r w:rsidRPr="000D6993">
        <w:rPr>
          <w:rFonts w:ascii="GHEA Mariam" w:hAnsi="GHEA Mariam" w:cs="Times Armenian"/>
          <w:sz w:val="20"/>
          <w:szCs w:val="20"/>
          <w:lang w:val="af-ZA"/>
        </w:rPr>
        <w:t xml:space="preserve"> </w:t>
      </w:r>
      <w:r w:rsidRPr="000D6993">
        <w:rPr>
          <w:rFonts w:ascii="GHEA Mariam" w:hAnsi="GHEA Mariam" w:cs="Sylfaen"/>
          <w:sz w:val="20"/>
          <w:szCs w:val="20"/>
        </w:rPr>
        <w:t>все</w:t>
      </w:r>
      <w:r w:rsidRPr="000D6993">
        <w:rPr>
          <w:rFonts w:ascii="GHEA Mariam" w:hAnsi="GHEA Mariam" w:cs="Sylfaen"/>
          <w:sz w:val="20"/>
          <w:szCs w:val="20"/>
          <w:lang w:val="af-ZA"/>
        </w:rPr>
        <w:t xml:space="preserve"> </w:t>
      </w:r>
      <w:r w:rsidRPr="000D6993">
        <w:rPr>
          <w:rFonts w:ascii="GHEA Mariam" w:hAnsi="GHEA Mariam" w:cs="Sylfaen"/>
          <w:sz w:val="20"/>
          <w:szCs w:val="20"/>
        </w:rPr>
        <w:t xml:space="preserve">люди </w:t>
      </w:r>
      <w:r w:rsidRPr="000D6993">
        <w:rPr>
          <w:rFonts w:ascii="GHEA Mariam" w:hAnsi="GHEA Mariam" w:cs="Times Armenian"/>
          <w:sz w:val="20"/>
          <w:szCs w:val="20"/>
          <w:lang w:val="af-ZA"/>
        </w:rPr>
        <w:t xml:space="preserve">, </w:t>
      </w:r>
      <w:r w:rsidRPr="000D6993">
        <w:rPr>
          <w:rFonts w:ascii="GHEA Mariam" w:hAnsi="GHEA Mariam" w:cs="Sylfaen"/>
          <w:sz w:val="20"/>
          <w:szCs w:val="20"/>
        </w:rPr>
        <w:t>независимые</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для них </w:t>
      </w:r>
      <w:r w:rsidRPr="000D6993">
        <w:rPr>
          <w:rFonts w:ascii="GHEA Mariam" w:hAnsi="GHEA Mariam" w:cs="Times Armenian"/>
          <w:sz w:val="20"/>
          <w:szCs w:val="20"/>
          <w:lang w:val="af-ZA"/>
        </w:rPr>
        <w:t xml:space="preserve">- </w:t>
      </w:r>
      <w:r w:rsidRPr="000D6993">
        <w:rPr>
          <w:rFonts w:ascii="GHEA Mariam" w:hAnsi="GHEA Mariam" w:cs="Sylfaen"/>
          <w:sz w:val="20"/>
          <w:szCs w:val="20"/>
        </w:rPr>
        <w:t>иностранец</w:t>
      </w:r>
      <w:r w:rsidRPr="000D6993">
        <w:rPr>
          <w:rFonts w:ascii="GHEA Mariam" w:hAnsi="GHEA Mariam" w:cs="Times Armenian"/>
          <w:sz w:val="20"/>
          <w:szCs w:val="20"/>
          <w:lang w:val="af-ZA"/>
        </w:rPr>
        <w:t xml:space="preserve"> </w:t>
      </w:r>
      <w:r w:rsidRPr="000D6993">
        <w:rPr>
          <w:rFonts w:ascii="GHEA Mariam" w:hAnsi="GHEA Mariam" w:cs="Sylfaen"/>
          <w:sz w:val="20"/>
          <w:szCs w:val="20"/>
        </w:rPr>
        <w:t>физический</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человек </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организация </w:t>
      </w:r>
      <w:r w:rsidRPr="000D6993">
        <w:rPr>
          <w:rFonts w:ascii="GHEA Mariam" w:hAnsi="GHEA Mariam" w:cs="Times Armenian"/>
          <w:sz w:val="20"/>
          <w:szCs w:val="20"/>
          <w:lang w:val="af-ZA"/>
        </w:rPr>
        <w:t xml:space="preserve">, </w:t>
      </w:r>
      <w:r w:rsidRPr="000D6993">
        <w:rPr>
          <w:rFonts w:ascii="GHEA Mariam" w:hAnsi="GHEA Mariam" w:cs="Sylfaen"/>
          <w:sz w:val="20"/>
          <w:szCs w:val="20"/>
        </w:rPr>
        <w:t>гражданство</w:t>
      </w:r>
      <w:r w:rsidRPr="000D6993">
        <w:rPr>
          <w:rFonts w:ascii="GHEA Mariam" w:hAnsi="GHEA Mariam" w:cs="Times Armenian"/>
          <w:sz w:val="20"/>
          <w:szCs w:val="20"/>
          <w:lang w:val="af-ZA"/>
        </w:rPr>
        <w:t xml:space="preserve"> </w:t>
      </w:r>
      <w:r w:rsidRPr="000D6993">
        <w:rPr>
          <w:rFonts w:ascii="GHEA Mariam" w:hAnsi="GHEA Mariam" w:cs="Sylfaen"/>
          <w:sz w:val="20"/>
          <w:szCs w:val="20"/>
        </w:rPr>
        <w:t>без</w:t>
      </w:r>
      <w:r w:rsidRPr="000D6993">
        <w:rPr>
          <w:rFonts w:ascii="GHEA Mariam" w:hAnsi="GHEA Mariam" w:cs="Times Armenian"/>
          <w:sz w:val="20"/>
          <w:szCs w:val="20"/>
          <w:lang w:val="af-ZA"/>
        </w:rPr>
        <w:t xml:space="preserve"> </w:t>
      </w:r>
      <w:r w:rsidRPr="000D6993">
        <w:rPr>
          <w:rFonts w:ascii="GHEA Mariam" w:hAnsi="GHEA Mariam" w:cs="Sylfaen"/>
          <w:sz w:val="20"/>
          <w:szCs w:val="20"/>
        </w:rPr>
        <w:t>человек</w:t>
      </w:r>
      <w:r w:rsidRPr="000D6993">
        <w:rPr>
          <w:rFonts w:ascii="GHEA Mariam" w:hAnsi="GHEA Mariam" w:cs="Times Armenian"/>
          <w:sz w:val="20"/>
          <w:szCs w:val="20"/>
          <w:lang w:val="af-ZA"/>
        </w:rPr>
        <w:t xml:space="preserve"> </w:t>
      </w:r>
      <w:r w:rsidRPr="000D6993">
        <w:rPr>
          <w:rFonts w:ascii="GHEA Mariam" w:hAnsi="GHEA Mariam" w:cs="Sylfaen"/>
          <w:sz w:val="20"/>
          <w:szCs w:val="20"/>
        </w:rPr>
        <w:t>быть</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из </w:t>
      </w:r>
      <w:r w:rsidRPr="000D6993">
        <w:rPr>
          <w:rFonts w:ascii="GHEA Mariam" w:hAnsi="GHEA Mariam" w:cs="Times Armenian"/>
          <w:sz w:val="20"/>
          <w:szCs w:val="20"/>
        </w:rPr>
        <w:t xml:space="preserve">чаши </w:t>
      </w:r>
      <w:r w:rsidRPr="000D6993">
        <w:rPr>
          <w:rFonts w:ascii="GHEA Mariam" w:hAnsi="GHEA Mariam" w:cs="Times Armenian"/>
          <w:sz w:val="20"/>
          <w:szCs w:val="20"/>
          <w:lang w:val="af-ZA"/>
        </w:rPr>
        <w:t xml:space="preserve">. </w:t>
      </w:r>
      <w:r w:rsidRPr="000D6993">
        <w:rPr>
          <w:rFonts w:ascii="GHEA Mariam" w:hAnsi="GHEA Mariam" w:cs="Sylfaen"/>
          <w:sz w:val="20"/>
          <w:szCs w:val="20"/>
        </w:rPr>
        <w:t>_</w:t>
      </w:r>
    </w:p>
    <w:p w14:paraId="74F78821" w14:textId="77777777" w:rsidR="005D65CA" w:rsidRPr="000D6993" w:rsidRDefault="005D65CA" w:rsidP="00845F46">
      <w:pPr>
        <w:ind w:firstLine="567"/>
        <w:jc w:val="both"/>
        <w:rPr>
          <w:rFonts w:ascii="GHEA Mariam" w:hAnsi="GHEA Mariam" w:cs="Times Armenian"/>
          <w:sz w:val="20"/>
          <w:szCs w:val="20"/>
          <w:lang w:val="af-ZA"/>
        </w:rPr>
      </w:pPr>
      <w:r w:rsidRPr="000D6993">
        <w:rPr>
          <w:rFonts w:ascii="GHEA Mariam" w:hAnsi="GHEA Mariam" w:cs="Sylfaen"/>
          <w:sz w:val="20"/>
          <w:szCs w:val="20"/>
        </w:rPr>
        <w:t>Подарок</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текущий </w:t>
      </w:r>
      <w:r w:rsidRPr="000D6993">
        <w:rPr>
          <w:rFonts w:ascii="GHEA Mariam" w:hAnsi="GHEA Mariam" w:cs="Times Armenian"/>
          <w:sz w:val="20"/>
          <w:szCs w:val="20"/>
        </w:rPr>
        <w:t xml:space="preserve">c </w:t>
      </w:r>
      <w:r w:rsidRPr="000D6993">
        <w:rPr>
          <w:rFonts w:ascii="GHEA Mariam" w:hAnsi="GHEA Mariam" w:cs="Sylfaen"/>
          <w:sz w:val="20"/>
          <w:szCs w:val="20"/>
        </w:rPr>
        <w:t>я</w:t>
      </w:r>
      <w:r w:rsidRPr="000D6993">
        <w:rPr>
          <w:rFonts w:ascii="GHEA Mariam" w:hAnsi="GHEA Mariam" w:cs="Times Armenian"/>
          <w:sz w:val="20"/>
          <w:szCs w:val="20"/>
          <w:lang w:val="af-ZA"/>
        </w:rPr>
        <w:t xml:space="preserve"> </w:t>
      </w:r>
      <w:r w:rsidRPr="000D6993">
        <w:rPr>
          <w:rFonts w:ascii="GHEA Mariam" w:hAnsi="GHEA Mariam" w:cs="Sylfaen"/>
          <w:sz w:val="20"/>
          <w:szCs w:val="20"/>
        </w:rPr>
        <w:t>с</w:t>
      </w:r>
      <w:r w:rsidRPr="000D6993">
        <w:rPr>
          <w:rFonts w:ascii="GHEA Mariam" w:hAnsi="GHEA Mariam" w:cs="Times Armenian"/>
          <w:sz w:val="20"/>
          <w:szCs w:val="20"/>
          <w:lang w:val="af-ZA"/>
        </w:rPr>
        <w:t xml:space="preserve"> </w:t>
      </w:r>
      <w:r w:rsidRPr="000D6993">
        <w:rPr>
          <w:rFonts w:ascii="GHEA Mariam" w:hAnsi="GHEA Mariam" w:cs="Sylfaen"/>
          <w:sz w:val="20"/>
          <w:szCs w:val="20"/>
        </w:rPr>
        <w:t>связанный</w:t>
      </w:r>
      <w:r w:rsidRPr="000D6993">
        <w:rPr>
          <w:rFonts w:ascii="GHEA Mariam" w:hAnsi="GHEA Mariam" w:cs="Times Armenian"/>
          <w:sz w:val="20"/>
          <w:szCs w:val="20"/>
          <w:lang w:val="af-ZA"/>
        </w:rPr>
        <w:t xml:space="preserve"> </w:t>
      </w:r>
      <w:r w:rsidRPr="000D6993">
        <w:rPr>
          <w:rFonts w:ascii="GHEA Mariam" w:hAnsi="GHEA Mariam" w:cs="Sylfaen"/>
          <w:sz w:val="20"/>
          <w:szCs w:val="20"/>
        </w:rPr>
        <w:t>отношений</w:t>
      </w:r>
      <w:r w:rsidRPr="000D6993">
        <w:rPr>
          <w:rFonts w:ascii="GHEA Mariam" w:hAnsi="GHEA Mariam" w:cs="Times Armenian"/>
          <w:sz w:val="20"/>
          <w:szCs w:val="20"/>
          <w:lang w:val="af-ZA"/>
        </w:rPr>
        <w:t xml:space="preserve"> </w:t>
      </w:r>
      <w:r w:rsidRPr="000D6993">
        <w:rPr>
          <w:rFonts w:ascii="GHEA Mariam" w:hAnsi="GHEA Mariam" w:cs="Sylfaen"/>
          <w:sz w:val="20"/>
          <w:szCs w:val="20"/>
        </w:rPr>
        <w:t>к</w:t>
      </w:r>
      <w:r w:rsidRPr="000D6993">
        <w:rPr>
          <w:rFonts w:ascii="GHEA Mariam" w:hAnsi="GHEA Mariam" w:cs="Times Armenian"/>
          <w:sz w:val="20"/>
          <w:szCs w:val="20"/>
          <w:lang w:val="af-ZA"/>
        </w:rPr>
        <w:t xml:space="preserve"> </w:t>
      </w:r>
      <w:r w:rsidRPr="000D6993">
        <w:rPr>
          <w:rFonts w:ascii="GHEA Mariam" w:hAnsi="GHEA Mariam" w:cs="Sylfaen"/>
          <w:sz w:val="20"/>
          <w:szCs w:val="20"/>
        </w:rPr>
        <w:t>применяется</w:t>
      </w:r>
      <w:r w:rsidRPr="000D6993">
        <w:rPr>
          <w:rFonts w:ascii="GHEA Mariam" w:hAnsi="GHEA Mariam" w:cs="Times Armenian"/>
          <w:sz w:val="20"/>
          <w:szCs w:val="20"/>
          <w:lang w:val="af-ZA"/>
        </w:rPr>
        <w:t xml:space="preserve"> </w:t>
      </w:r>
      <w:r w:rsidRPr="000D6993">
        <w:rPr>
          <w:rFonts w:ascii="GHEA Mariam" w:hAnsi="GHEA Mariam" w:cs="Sylfaen"/>
          <w:sz w:val="20"/>
          <w:szCs w:val="20"/>
        </w:rPr>
        <w:t>является</w:t>
      </w:r>
      <w:r w:rsidRPr="000D6993">
        <w:rPr>
          <w:rFonts w:ascii="GHEA Mariam" w:hAnsi="GHEA Mariam" w:cs="Times Armenian"/>
          <w:sz w:val="20"/>
          <w:szCs w:val="20"/>
          <w:lang w:val="af-ZA"/>
        </w:rPr>
        <w:t xml:space="preserve"> </w:t>
      </w:r>
      <w:r w:rsidRPr="000D6993">
        <w:rPr>
          <w:rFonts w:ascii="GHEA Mariam" w:hAnsi="GHEA Mariam" w:cs="Sylfaen"/>
          <w:sz w:val="20"/>
          <w:szCs w:val="20"/>
        </w:rPr>
        <w:t>Армения</w:t>
      </w:r>
      <w:r w:rsidRPr="000D6993">
        <w:rPr>
          <w:rFonts w:ascii="GHEA Mariam" w:hAnsi="GHEA Mariam" w:cs="Times Armenian"/>
          <w:sz w:val="20"/>
          <w:szCs w:val="20"/>
          <w:lang w:val="af-ZA"/>
        </w:rPr>
        <w:t xml:space="preserve"> </w:t>
      </w:r>
      <w:r w:rsidRPr="000D6993">
        <w:rPr>
          <w:rFonts w:ascii="GHEA Mariam" w:hAnsi="GHEA Mariam" w:cs="Sylfaen"/>
          <w:sz w:val="20"/>
          <w:szCs w:val="20"/>
        </w:rPr>
        <w:t>Республика</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право </w:t>
      </w:r>
      <w:r w:rsidRPr="000D6993">
        <w:rPr>
          <w:rFonts w:ascii="GHEA Mariam" w:hAnsi="GHEA Mariam" w:cs="Times Armenian"/>
          <w:sz w:val="20"/>
          <w:szCs w:val="20"/>
          <w:lang w:val="af-ZA"/>
        </w:rPr>
        <w:t xml:space="preserve">. </w:t>
      </w:r>
      <w:r w:rsidRPr="000D6993">
        <w:rPr>
          <w:rFonts w:ascii="GHEA Mariam" w:hAnsi="GHEA Mariam" w:cs="Sylfaen"/>
          <w:sz w:val="20"/>
          <w:szCs w:val="20"/>
        </w:rPr>
        <w:t>Подарок</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текущий </w:t>
      </w:r>
      <w:r w:rsidRPr="000D6993">
        <w:rPr>
          <w:rFonts w:ascii="GHEA Mariam" w:hAnsi="GHEA Mariam" w:cs="Times Armenian"/>
          <w:sz w:val="20"/>
          <w:szCs w:val="20"/>
        </w:rPr>
        <w:t xml:space="preserve">c </w:t>
      </w:r>
      <w:r w:rsidRPr="000D6993">
        <w:rPr>
          <w:rFonts w:ascii="GHEA Mariam" w:hAnsi="GHEA Mariam" w:cs="Sylfaen"/>
          <w:sz w:val="20"/>
          <w:szCs w:val="20"/>
        </w:rPr>
        <w:t>я</w:t>
      </w:r>
      <w:r w:rsidRPr="000D6993">
        <w:rPr>
          <w:rFonts w:ascii="GHEA Mariam" w:hAnsi="GHEA Mariam" w:cs="Times Armenian"/>
          <w:sz w:val="20"/>
          <w:szCs w:val="20"/>
          <w:lang w:val="af-ZA"/>
        </w:rPr>
        <w:t xml:space="preserve"> </w:t>
      </w:r>
      <w:r w:rsidRPr="000D6993">
        <w:rPr>
          <w:rFonts w:ascii="GHEA Mariam" w:hAnsi="GHEA Mariam" w:cs="Sylfaen"/>
          <w:sz w:val="20"/>
          <w:szCs w:val="20"/>
        </w:rPr>
        <w:t>с</w:t>
      </w:r>
      <w:r w:rsidRPr="000D6993">
        <w:rPr>
          <w:rFonts w:ascii="GHEA Mariam" w:hAnsi="GHEA Mariam" w:cs="Times Armenian"/>
          <w:sz w:val="20"/>
          <w:szCs w:val="20"/>
          <w:lang w:val="af-ZA"/>
        </w:rPr>
        <w:t xml:space="preserve"> </w:t>
      </w:r>
      <w:r w:rsidRPr="000D6993">
        <w:rPr>
          <w:rFonts w:ascii="GHEA Mariam" w:hAnsi="GHEA Mariam" w:cs="Sylfaen"/>
          <w:sz w:val="20"/>
          <w:szCs w:val="20"/>
        </w:rPr>
        <w:t>связанный</w:t>
      </w:r>
      <w:r w:rsidRPr="000D6993">
        <w:rPr>
          <w:rFonts w:ascii="GHEA Mariam" w:hAnsi="GHEA Mariam" w:cs="Times Armenian"/>
          <w:sz w:val="20"/>
          <w:szCs w:val="20"/>
          <w:lang w:val="af-ZA"/>
        </w:rPr>
        <w:t xml:space="preserve"> </w:t>
      </w:r>
      <w:r w:rsidRPr="000D6993">
        <w:rPr>
          <w:rFonts w:ascii="GHEA Mariam" w:hAnsi="GHEA Mariam" w:cs="Sylfaen"/>
          <w:sz w:val="20"/>
          <w:szCs w:val="20"/>
        </w:rPr>
        <w:t>споры</w:t>
      </w:r>
      <w:r w:rsidRPr="000D6993">
        <w:rPr>
          <w:rFonts w:ascii="GHEA Mariam" w:hAnsi="GHEA Mariam" w:cs="Times Armenian"/>
          <w:sz w:val="20"/>
          <w:szCs w:val="20"/>
          <w:lang w:val="af-ZA"/>
        </w:rPr>
        <w:t xml:space="preserve"> </w:t>
      </w:r>
      <w:r w:rsidRPr="000D6993">
        <w:rPr>
          <w:rFonts w:ascii="GHEA Mariam" w:hAnsi="GHEA Mariam" w:cs="Sylfaen"/>
          <w:sz w:val="20"/>
          <w:szCs w:val="20"/>
        </w:rPr>
        <w:t>при условии</w:t>
      </w:r>
      <w:r w:rsidRPr="000D6993">
        <w:rPr>
          <w:rFonts w:ascii="GHEA Mariam" w:hAnsi="GHEA Mariam" w:cs="Times Armenian"/>
          <w:sz w:val="20"/>
          <w:szCs w:val="20"/>
          <w:lang w:val="af-ZA"/>
        </w:rPr>
        <w:t xml:space="preserve"> </w:t>
      </w:r>
      <w:r w:rsidRPr="000D6993">
        <w:rPr>
          <w:rFonts w:ascii="GHEA Mariam" w:hAnsi="GHEA Mariam" w:cs="Sylfaen"/>
          <w:sz w:val="20"/>
          <w:szCs w:val="20"/>
        </w:rPr>
        <w:t>являются</w:t>
      </w:r>
      <w:r w:rsidRPr="000D6993">
        <w:rPr>
          <w:rFonts w:ascii="GHEA Mariam" w:hAnsi="GHEA Mariam" w:cs="Times Armenian"/>
          <w:sz w:val="20"/>
          <w:szCs w:val="20"/>
          <w:lang w:val="af-ZA"/>
        </w:rPr>
        <w:t xml:space="preserve"> </w:t>
      </w:r>
      <w:r w:rsidRPr="000D6993">
        <w:rPr>
          <w:rFonts w:ascii="GHEA Mariam" w:hAnsi="GHEA Mariam" w:cs="Sylfaen"/>
          <w:sz w:val="20"/>
          <w:szCs w:val="20"/>
        </w:rPr>
        <w:t>экзамен</w:t>
      </w:r>
      <w:r w:rsidRPr="000D6993">
        <w:rPr>
          <w:rFonts w:ascii="GHEA Mariam" w:hAnsi="GHEA Mariam" w:cs="Times Armenian"/>
          <w:sz w:val="20"/>
          <w:szCs w:val="20"/>
          <w:lang w:val="af-ZA"/>
        </w:rPr>
        <w:t xml:space="preserve"> </w:t>
      </w:r>
      <w:r w:rsidRPr="000D6993">
        <w:rPr>
          <w:rFonts w:ascii="GHEA Mariam" w:hAnsi="GHEA Mariam" w:cs="Sylfaen"/>
          <w:sz w:val="20"/>
          <w:szCs w:val="20"/>
        </w:rPr>
        <w:t>Армения</w:t>
      </w:r>
      <w:r w:rsidRPr="000D6993">
        <w:rPr>
          <w:rFonts w:ascii="GHEA Mariam" w:hAnsi="GHEA Mariam" w:cs="Times Armenian"/>
          <w:sz w:val="20"/>
          <w:szCs w:val="20"/>
          <w:lang w:val="af-ZA"/>
        </w:rPr>
        <w:t xml:space="preserve"> </w:t>
      </w:r>
      <w:r w:rsidRPr="000D6993">
        <w:rPr>
          <w:rFonts w:ascii="GHEA Mariam" w:hAnsi="GHEA Mariam" w:cs="Sylfaen"/>
          <w:sz w:val="20"/>
          <w:szCs w:val="20"/>
        </w:rPr>
        <w:t>Республика</w:t>
      </w:r>
      <w:r w:rsidRPr="000D6993">
        <w:rPr>
          <w:rFonts w:ascii="GHEA Mariam" w:hAnsi="GHEA Mariam" w:cs="Times Armenian"/>
          <w:sz w:val="20"/>
          <w:szCs w:val="20"/>
          <w:lang w:val="af-ZA"/>
        </w:rPr>
        <w:t xml:space="preserve"> </w:t>
      </w:r>
      <w:r w:rsidRPr="000D6993">
        <w:rPr>
          <w:rFonts w:ascii="GHEA Mariam" w:hAnsi="GHEA Mariam" w:cs="Sylfaen"/>
          <w:sz w:val="20"/>
          <w:szCs w:val="20"/>
        </w:rPr>
        <w:t xml:space="preserve">в судах </w:t>
      </w:r>
      <w:r w:rsidRPr="000D6993">
        <w:rPr>
          <w:rFonts w:ascii="GHEA Mariam" w:hAnsi="GHEA Mariam" w:cs="Times Armenian"/>
          <w:sz w:val="20"/>
          <w:szCs w:val="20"/>
          <w:lang w:val="af-ZA"/>
        </w:rPr>
        <w:t>.</w:t>
      </w:r>
    </w:p>
    <w:p w14:paraId="106EB3CC" w14:textId="45E10495" w:rsidR="003E1421" w:rsidRPr="000D6993" w:rsidRDefault="005D65CA" w:rsidP="00845F46">
      <w:pPr>
        <w:pStyle w:val="23"/>
        <w:spacing w:line="240" w:lineRule="auto"/>
        <w:ind w:firstLine="567"/>
        <w:rPr>
          <w:rFonts w:ascii="GHEA Mariam" w:hAnsi="GHEA Mariam"/>
          <w:iCs/>
        </w:rPr>
      </w:pPr>
      <w:r w:rsidRPr="000D6993">
        <w:rPr>
          <w:rFonts w:ascii="GHEA Mariam" w:hAnsi="GHEA Mariam"/>
        </w:rPr>
        <w:t xml:space="preserve">Адрес электронной почты секретаря оценочной комиссии </w:t>
      </w:r>
      <w:r w:rsidRPr="000D6993">
        <w:rPr>
          <w:rFonts w:ascii="GHEA Mariam" w:hAnsi="GHEA Mariam"/>
          <w:iCs/>
        </w:rPr>
        <w:t>:</w:t>
      </w:r>
      <w:r w:rsidR="003E1421" w:rsidRPr="000D6993">
        <w:rPr>
          <w:rFonts w:ascii="GHEA Mariam" w:hAnsi="GHEA Mariam"/>
          <w:iCs/>
          <w:vertAlign w:val="subscript"/>
        </w:rPr>
        <w:t xml:space="preserve"> </w:t>
      </w:r>
      <w:hyperlink r:id="rId10" w:history="1">
        <w:r w:rsidRPr="000D6993">
          <w:rPr>
            <w:rStyle w:val="a9"/>
            <w:rFonts w:ascii="GHEA Mariam" w:hAnsi="GHEA Mariam"/>
            <w:iCs/>
          </w:rPr>
          <w:t xml:space="preserve">legesgnumner@gmail.com </w:t>
        </w:r>
      </w:hyperlink>
      <w:r w:rsidR="00B2681D" w:rsidRPr="000D6993">
        <w:rPr>
          <w:rFonts w:ascii="GHEA Mariam" w:hAnsi="GHEA Mariam"/>
          <w:iCs/>
        </w:rPr>
        <w:t>»</w:t>
      </w:r>
    </w:p>
    <w:p w14:paraId="01F44180" w14:textId="77777777" w:rsidR="00096865" w:rsidRPr="000D6993" w:rsidRDefault="00F5653D" w:rsidP="00845F46">
      <w:pPr>
        <w:jc w:val="center"/>
        <w:rPr>
          <w:rFonts w:ascii="GHEA Mariam" w:hAnsi="GHEA Mariam"/>
          <w:iCs/>
          <w:sz w:val="20"/>
          <w:szCs w:val="20"/>
          <w:lang w:val="af-ZA"/>
        </w:rPr>
      </w:pPr>
      <w:r w:rsidRPr="000D6993">
        <w:rPr>
          <w:rFonts w:ascii="GHEA Mariam" w:hAnsi="GHEA Mariam"/>
          <w:iCs/>
          <w:sz w:val="20"/>
          <w:szCs w:val="20"/>
          <w:lang w:val="af-ZA"/>
        </w:rPr>
        <w:br w:type="page"/>
      </w:r>
      <w:r w:rsidR="00096865" w:rsidRPr="000D6993">
        <w:rPr>
          <w:rFonts w:ascii="GHEA Mariam" w:hAnsi="GHEA Mariam" w:cs="Sylfaen"/>
          <w:iCs/>
          <w:sz w:val="20"/>
          <w:szCs w:val="20"/>
        </w:rPr>
        <w:lastRenderedPageBreak/>
        <w:t xml:space="preserve">ЧАСТЬ </w:t>
      </w:r>
      <w:r w:rsidR="00096865" w:rsidRPr="000D6993">
        <w:rPr>
          <w:rFonts w:ascii="GHEA Mariam" w:hAnsi="GHEA Mariam" w:cs="Times Armenian"/>
          <w:iCs/>
          <w:sz w:val="20"/>
          <w:szCs w:val="20"/>
          <w:lang w:val="af-ZA"/>
        </w:rPr>
        <w:t>I:</w:t>
      </w:r>
    </w:p>
    <w:p w14:paraId="12817B4F" w14:textId="77777777" w:rsidR="00096865" w:rsidRPr="000D6993" w:rsidRDefault="00096865" w:rsidP="00845F46">
      <w:pPr>
        <w:pStyle w:val="3"/>
        <w:spacing w:line="240" w:lineRule="auto"/>
        <w:ind w:firstLine="567"/>
        <w:rPr>
          <w:rFonts w:ascii="GHEA Mariam" w:hAnsi="GHEA Mariam"/>
          <w:i w:val="0"/>
          <w:iCs/>
          <w:lang w:val="af-ZA"/>
        </w:rPr>
      </w:pPr>
    </w:p>
    <w:p w14:paraId="0C6434D6" w14:textId="77777777" w:rsidR="00096865" w:rsidRPr="000D6993" w:rsidRDefault="002B32D6" w:rsidP="00845F46">
      <w:pPr>
        <w:numPr>
          <w:ilvl w:val="0"/>
          <w:numId w:val="3"/>
        </w:numPr>
        <w:jc w:val="center"/>
        <w:rPr>
          <w:rFonts w:ascii="GHEA Mariam" w:hAnsi="GHEA Mariam" w:cs="Sylfaen"/>
          <w:b/>
          <w:iCs/>
          <w:sz w:val="20"/>
          <w:szCs w:val="20"/>
        </w:rPr>
      </w:pPr>
      <w:r w:rsidRPr="000D6993">
        <w:rPr>
          <w:rFonts w:ascii="GHEA Mariam" w:hAnsi="GHEA Mariam" w:cs="Sylfaen"/>
          <w:b/>
          <w:iCs/>
          <w:sz w:val="20"/>
          <w:szCs w:val="20"/>
        </w:rPr>
        <w:t>ХАРАКТЕРИСТИКИ ОБЪЕКТА ПОКУПКИ</w:t>
      </w:r>
    </w:p>
    <w:p w14:paraId="7B4BA385" w14:textId="77777777" w:rsidR="002B32D6" w:rsidRPr="000D6993" w:rsidRDefault="002B32D6" w:rsidP="00845F46">
      <w:pPr>
        <w:ind w:left="360"/>
        <w:jc w:val="center"/>
        <w:rPr>
          <w:rFonts w:ascii="GHEA Mariam" w:hAnsi="GHEA Mariam" w:cs="Sylfaen"/>
          <w:b/>
          <w:iCs/>
          <w:sz w:val="20"/>
          <w:szCs w:val="20"/>
        </w:rPr>
      </w:pPr>
    </w:p>
    <w:p w14:paraId="65B8E4F0" w14:textId="4BC432F9" w:rsidR="0094127A" w:rsidRPr="000D6993" w:rsidRDefault="005D65CA" w:rsidP="0094127A">
      <w:pPr>
        <w:pStyle w:val="3"/>
        <w:numPr>
          <w:ilvl w:val="1"/>
          <w:numId w:val="35"/>
        </w:numPr>
        <w:spacing w:line="240" w:lineRule="auto"/>
        <w:jc w:val="both"/>
        <w:rPr>
          <w:rFonts w:ascii="GHEA Mariam" w:hAnsi="GHEA Mariam" w:cs="Sylfaen"/>
          <w:i w:val="0"/>
        </w:rPr>
      </w:pPr>
      <w:r w:rsidRPr="000D6993">
        <w:rPr>
          <w:rFonts w:ascii="GHEA Mariam" w:hAnsi="GHEA Mariam" w:cs="Sylfaen"/>
          <w:i w:val="0"/>
        </w:rPr>
        <w:t xml:space="preserve">Покупка это объект _ </w:t>
      </w:r>
      <w:r w:rsidR="0094127A" w:rsidRPr="000D6993">
        <w:rPr>
          <w:rFonts w:ascii="GHEA Mariam" w:hAnsi="GHEA Mariam"/>
          <w:lang w:val="hy-AM"/>
        </w:rPr>
        <w:t xml:space="preserve">« </w:t>
      </w:r>
      <w:r w:rsidR="0094127A" w:rsidRPr="000D6993">
        <w:rPr>
          <w:rFonts w:ascii="GHEA Mariam" w:hAnsi="GHEA Mariam"/>
          <w:i w:val="0"/>
          <w:iCs/>
          <w:lang w:val="hy-AM"/>
        </w:rPr>
        <w:t>Канакераванская средняя школа»</w:t>
      </w:r>
      <w:r w:rsidR="0094127A" w:rsidRPr="000D6993">
        <w:rPr>
          <w:rFonts w:ascii="GHEA Mariam" w:hAnsi="GHEA Mariam" w:cs="Arial"/>
          <w:i w:val="0"/>
          <w:iCs/>
          <w:lang w:val="af-ZA"/>
        </w:rPr>
        <w:t xml:space="preserve"> </w:t>
      </w:r>
      <w:r w:rsidRPr="000D6993">
        <w:rPr>
          <w:rFonts w:ascii="GHEA Mariam" w:hAnsi="GHEA Mariam" w:cs="Sylfaen"/>
          <w:i w:val="0"/>
        </w:rPr>
        <w:t xml:space="preserve">потребности </w:t>
      </w:r>
      <w:r w:rsidR="00486637" w:rsidRPr="000D6993">
        <w:rPr>
          <w:rFonts w:ascii="GHEA Mariam" w:hAnsi="GHEA Mariam"/>
          <w:i w:val="0"/>
          <w:lang w:val="af-ZA"/>
        </w:rPr>
        <w:t xml:space="preserve">СНОК </w:t>
      </w:r>
      <w:r w:rsidRPr="000D6993">
        <w:rPr>
          <w:rFonts w:ascii="GHEA Mariam" w:hAnsi="GHEA Mariam" w:cs="Sylfaen"/>
          <w:i w:val="0"/>
        </w:rPr>
        <w:t>_ для</w:t>
      </w:r>
      <w:proofErr w:type="gramStart"/>
      <w:r w:rsidRPr="000D6993">
        <w:rPr>
          <w:rFonts w:ascii="GHEA Mariam" w:hAnsi="GHEA Mariam" w:cs="Sylfaen"/>
          <w:i w:val="0"/>
        </w:rPr>
        <w:t xml:space="preserve"> :</w:t>
      </w:r>
      <w:proofErr w:type="gramEnd"/>
      <w:r w:rsidRPr="000D6993">
        <w:rPr>
          <w:rFonts w:ascii="GHEA Mariam" w:hAnsi="GHEA Mariam" w:cs="Sylfaen"/>
          <w:i w:val="0"/>
        </w:rPr>
        <w:t xml:space="preserve"> Продукты питания достижение </w:t>
      </w:r>
      <w:proofErr w:type="gramStart"/>
      <w:r w:rsidRPr="000D6993">
        <w:rPr>
          <w:rFonts w:ascii="GHEA Mariam" w:hAnsi="GHEA Mariam" w:cs="Sylfaen"/>
          <w:i w:val="0"/>
        </w:rPr>
        <w:t xml:space="preserve">( </w:t>
      </w:r>
      <w:proofErr w:type="gramEnd"/>
      <w:r w:rsidRPr="000D6993">
        <w:rPr>
          <w:rFonts w:ascii="GHEA Mariam" w:hAnsi="GHEA Mariam" w:cs="Sylfaen"/>
          <w:i w:val="0"/>
        </w:rPr>
        <w:t xml:space="preserve">в дальнейшем также _ продукт ), который сгруппированы вместе  являются </w:t>
      </w:r>
      <w:r w:rsidR="001A39FA" w:rsidRPr="000D6993">
        <w:rPr>
          <w:rFonts w:ascii="GHEA Mariam" w:hAnsi="GHEA Mariam"/>
          <w:lang w:val="hy-AM"/>
        </w:rPr>
        <w:t xml:space="preserve">"9 </w:t>
      </w:r>
      <w:r w:rsidR="001A39FA" w:rsidRPr="000D6993">
        <w:rPr>
          <w:rFonts w:ascii="GHEA Mariam" w:hAnsi="GHEA Mariam"/>
          <w:i w:val="0"/>
          <w:iCs/>
          <w:lang w:val="hy-AM"/>
        </w:rPr>
        <w:t>"</w:t>
      </w:r>
      <w:r w:rsidR="001A39FA" w:rsidRPr="000D6993">
        <w:rPr>
          <w:rFonts w:ascii="GHEA Mariam" w:hAnsi="GHEA Mariam" w:cs="Sylfaen"/>
          <w:i w:val="0"/>
          <w:lang w:val="hy-AM"/>
        </w:rPr>
        <w:t xml:space="preserve"> </w:t>
      </w:r>
      <w:r w:rsidRPr="000D6993">
        <w:rPr>
          <w:rFonts w:ascii="GHEA Mariam" w:hAnsi="GHEA Mariam" w:cs="Sylfaen"/>
          <w:i w:val="0"/>
        </w:rPr>
        <w:t>порциями</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0D6993" w14:paraId="21FBE128" w14:textId="77777777" w:rsidTr="006D2E03">
        <w:trPr>
          <w:trHeight w:val="480"/>
        </w:trPr>
        <w:tc>
          <w:tcPr>
            <w:tcW w:w="3119" w:type="dxa"/>
            <w:gridSpan w:val="2"/>
            <w:vAlign w:val="center"/>
          </w:tcPr>
          <w:p w14:paraId="1C0B524E" w14:textId="77777777" w:rsidR="006675F2" w:rsidRPr="000D6993" w:rsidRDefault="006675F2" w:rsidP="00845F46">
            <w:pPr>
              <w:pStyle w:val="23"/>
              <w:spacing w:line="240" w:lineRule="auto"/>
              <w:ind w:firstLine="0"/>
              <w:jc w:val="center"/>
              <w:rPr>
                <w:rFonts w:ascii="GHEA Mariam" w:hAnsi="GHEA Mariam"/>
                <w:b/>
                <w:bCs/>
                <w:iCs/>
              </w:rPr>
            </w:pPr>
            <w:r w:rsidRPr="000D6993">
              <w:rPr>
                <w:rFonts w:ascii="GHEA Mariam" w:hAnsi="GHEA Mariam"/>
                <w:b/>
                <w:bCs/>
                <w:iCs/>
              </w:rPr>
              <w:t>Порции</w:t>
            </w:r>
          </w:p>
        </w:tc>
        <w:tc>
          <w:tcPr>
            <w:tcW w:w="7231" w:type="dxa"/>
            <w:vMerge w:val="restart"/>
            <w:vAlign w:val="center"/>
          </w:tcPr>
          <w:p w14:paraId="79613A06" w14:textId="77777777" w:rsidR="006675F2" w:rsidRPr="000D6993" w:rsidRDefault="006675F2" w:rsidP="00845F46">
            <w:pPr>
              <w:pStyle w:val="23"/>
              <w:spacing w:line="240" w:lineRule="auto"/>
              <w:ind w:firstLine="0"/>
              <w:jc w:val="center"/>
              <w:rPr>
                <w:rFonts w:ascii="GHEA Mariam" w:hAnsi="GHEA Mariam"/>
                <w:b/>
                <w:bCs/>
                <w:iCs/>
              </w:rPr>
            </w:pPr>
            <w:r w:rsidRPr="000D6993">
              <w:rPr>
                <w:rFonts w:ascii="GHEA Mariam" w:hAnsi="GHEA Mariam"/>
                <w:b/>
                <w:bCs/>
                <w:iCs/>
              </w:rPr>
              <w:t>Название дозы</w:t>
            </w:r>
          </w:p>
        </w:tc>
      </w:tr>
      <w:tr w:rsidR="006675F2" w:rsidRPr="000D6993" w14:paraId="29C10885" w14:textId="77777777" w:rsidTr="006D2E03">
        <w:trPr>
          <w:trHeight w:val="292"/>
        </w:trPr>
        <w:tc>
          <w:tcPr>
            <w:tcW w:w="1701" w:type="dxa"/>
            <w:vAlign w:val="center"/>
          </w:tcPr>
          <w:p w14:paraId="56F98170" w14:textId="77777777" w:rsidR="006675F2" w:rsidRPr="000D6993" w:rsidRDefault="00D30C7A" w:rsidP="00845F46">
            <w:pPr>
              <w:pStyle w:val="23"/>
              <w:spacing w:line="240" w:lineRule="auto"/>
              <w:ind w:firstLine="59"/>
              <w:jc w:val="center"/>
              <w:rPr>
                <w:rFonts w:ascii="GHEA Mariam" w:hAnsi="GHEA Mariam"/>
                <w:b/>
                <w:bCs/>
                <w:iCs/>
              </w:rPr>
            </w:pPr>
            <w:r w:rsidRPr="000D6993">
              <w:rPr>
                <w:rFonts w:ascii="GHEA Mariam" w:hAnsi="GHEA Mariam"/>
                <w:b/>
                <w:bCs/>
                <w:iCs/>
              </w:rPr>
              <w:t>цифры</w:t>
            </w:r>
          </w:p>
        </w:tc>
        <w:tc>
          <w:tcPr>
            <w:tcW w:w="1418" w:type="dxa"/>
            <w:vAlign w:val="center"/>
          </w:tcPr>
          <w:p w14:paraId="3CE79196" w14:textId="77777777" w:rsidR="006675F2" w:rsidRPr="000D6993" w:rsidRDefault="00D30C7A" w:rsidP="00845F46">
            <w:pPr>
              <w:pStyle w:val="23"/>
              <w:spacing w:line="240" w:lineRule="auto"/>
              <w:ind w:hanging="76"/>
              <w:jc w:val="center"/>
              <w:rPr>
                <w:rFonts w:ascii="GHEA Mariam" w:hAnsi="GHEA Mariam"/>
                <w:b/>
                <w:bCs/>
                <w:iCs/>
              </w:rPr>
            </w:pPr>
            <w:r w:rsidRPr="000D6993">
              <w:rPr>
                <w:rFonts w:ascii="GHEA Mariam" w:hAnsi="GHEA Mariam"/>
                <w:b/>
                <w:bCs/>
                <w:iCs/>
                <w:lang w:val="hy-AM"/>
              </w:rPr>
              <w:t>покупки</w:t>
            </w:r>
            <w:r w:rsidRPr="000D6993">
              <w:rPr>
                <w:rFonts w:ascii="GHEA Mariam" w:hAnsi="GHEA Mariam"/>
                <w:b/>
                <w:bCs/>
                <w:iCs/>
                <w:lang w:val="en-US"/>
              </w:rPr>
              <w:t xml:space="preserve"> </w:t>
            </w:r>
            <w:r w:rsidRPr="000D6993">
              <w:rPr>
                <w:rFonts w:ascii="GHEA Mariam" w:hAnsi="GHEA Mariam"/>
                <w:b/>
                <w:bCs/>
                <w:iCs/>
                <w:lang w:val="hy-AM"/>
              </w:rPr>
              <w:t>расходы</w:t>
            </w:r>
          </w:p>
        </w:tc>
        <w:tc>
          <w:tcPr>
            <w:tcW w:w="7231" w:type="dxa"/>
            <w:vMerge/>
            <w:vAlign w:val="center"/>
          </w:tcPr>
          <w:p w14:paraId="1AC8F08D" w14:textId="77777777" w:rsidR="006675F2" w:rsidRPr="000D6993" w:rsidRDefault="006675F2" w:rsidP="00845F46">
            <w:pPr>
              <w:pStyle w:val="23"/>
              <w:spacing w:line="240" w:lineRule="auto"/>
              <w:ind w:firstLine="0"/>
              <w:jc w:val="center"/>
              <w:rPr>
                <w:rFonts w:ascii="GHEA Mariam" w:hAnsi="GHEA Mariam"/>
                <w:b/>
                <w:bCs/>
                <w:iCs/>
              </w:rPr>
            </w:pPr>
          </w:p>
        </w:tc>
      </w:tr>
      <w:tr w:rsidR="00E50495" w:rsidRPr="000D6993" w14:paraId="69B811A7" w14:textId="77777777" w:rsidTr="001750DC">
        <w:tc>
          <w:tcPr>
            <w:tcW w:w="1701" w:type="dxa"/>
            <w:vAlign w:val="center"/>
          </w:tcPr>
          <w:p w14:paraId="6D70B21A" w14:textId="485701D2"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14:paraId="176D7CD8" w14:textId="4D3A1BA1"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350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14:paraId="5E5B2570" w14:textId="32D869BC" w:rsidR="00E50495" w:rsidRPr="000D6993" w:rsidRDefault="00E50495" w:rsidP="00E50495">
            <w:pPr>
              <w:pStyle w:val="23"/>
              <w:spacing w:line="240" w:lineRule="auto"/>
              <w:ind w:firstLine="0"/>
              <w:rPr>
                <w:rFonts w:ascii="GHEA Mariam" w:hAnsi="GHEA Mariam"/>
                <w:iCs/>
                <w:lang w:val="hy-AM"/>
              </w:rPr>
            </w:pPr>
            <w:r w:rsidRPr="000D6993">
              <w:rPr>
                <w:rFonts w:ascii="GHEA Mariam" w:hAnsi="GHEA Mariam" w:cs="Calibri"/>
                <w:color w:val="000000"/>
              </w:rPr>
              <w:t>Рука</w:t>
            </w:r>
          </w:p>
        </w:tc>
      </w:tr>
      <w:tr w:rsidR="00E50495" w:rsidRPr="000D6993" w14:paraId="75D81970" w14:textId="77777777" w:rsidTr="001750DC">
        <w:tc>
          <w:tcPr>
            <w:tcW w:w="1701" w:type="dxa"/>
            <w:vAlign w:val="center"/>
          </w:tcPr>
          <w:p w14:paraId="07ECD625" w14:textId="77777777"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14:paraId="23DFF13B" w14:textId="4942D5D7"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350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14:paraId="61362937" w14:textId="335D1735"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Морковь</w:t>
            </w:r>
          </w:p>
        </w:tc>
      </w:tr>
      <w:tr w:rsidR="00E50495" w:rsidRPr="000D6993" w14:paraId="3E391E2C" w14:textId="77777777" w:rsidTr="001750DC">
        <w:tc>
          <w:tcPr>
            <w:tcW w:w="1701" w:type="dxa"/>
            <w:vAlign w:val="center"/>
          </w:tcPr>
          <w:p w14:paraId="33957B92" w14:textId="77777777"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14:paraId="08B263F6" w14:textId="24127798"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1000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14:paraId="3EB198A1" w14:textId="155011CA"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Бобы</w:t>
            </w:r>
          </w:p>
        </w:tc>
      </w:tr>
      <w:tr w:rsidR="00E50495" w:rsidRPr="000D6993" w14:paraId="6410D3B6" w14:textId="77777777" w:rsidTr="001750DC">
        <w:tc>
          <w:tcPr>
            <w:tcW w:w="1701" w:type="dxa"/>
            <w:vAlign w:val="center"/>
          </w:tcPr>
          <w:p w14:paraId="6EE8EEEF" w14:textId="77777777"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14:paraId="792348E6" w14:textId="7382B791"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350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14:paraId="59B085FB" w14:textId="3BC73B70"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Горох</w:t>
            </w:r>
          </w:p>
        </w:tc>
      </w:tr>
      <w:tr w:rsidR="00E50495" w:rsidRPr="000D6993" w14:paraId="6A75EB90" w14:textId="77777777" w:rsidTr="001750DC">
        <w:tc>
          <w:tcPr>
            <w:tcW w:w="1701" w:type="dxa"/>
            <w:vAlign w:val="center"/>
          </w:tcPr>
          <w:p w14:paraId="5A74B9DA" w14:textId="77777777"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14:paraId="4B0AD921" w14:textId="78C91C1A"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200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14:paraId="7A38A745" w14:textId="65401559"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Капуста</w:t>
            </w:r>
          </w:p>
        </w:tc>
      </w:tr>
      <w:tr w:rsidR="00E50495" w:rsidRPr="000D6993" w14:paraId="433B2CE5" w14:textId="77777777" w:rsidTr="001750DC">
        <w:tc>
          <w:tcPr>
            <w:tcW w:w="1701" w:type="dxa"/>
            <w:vAlign w:val="center"/>
          </w:tcPr>
          <w:p w14:paraId="75238A3B" w14:textId="77777777"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14:paraId="6F7AE22E" w14:textId="5647F6F9"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300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14:paraId="5843FC84" w14:textId="667FD31E"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Яблоко</w:t>
            </w:r>
          </w:p>
        </w:tc>
      </w:tr>
      <w:tr w:rsidR="00E50495" w:rsidRPr="000D6993" w14:paraId="7A796BD6" w14:textId="77777777" w:rsidTr="001750DC">
        <w:tc>
          <w:tcPr>
            <w:tcW w:w="1701" w:type="dxa"/>
            <w:vAlign w:val="center"/>
          </w:tcPr>
          <w:p w14:paraId="4758A5F5" w14:textId="77777777"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14:paraId="2EE37ED9" w14:textId="21DA8D18"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400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14:paraId="68861250" w14:textId="3BF168C6"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Хлеб</w:t>
            </w:r>
          </w:p>
        </w:tc>
      </w:tr>
      <w:tr w:rsidR="00E50495" w:rsidRPr="000D6993" w14:paraId="6C6DAC2F" w14:textId="77777777" w:rsidTr="001750DC">
        <w:tc>
          <w:tcPr>
            <w:tcW w:w="1701" w:type="dxa"/>
            <w:vAlign w:val="center"/>
          </w:tcPr>
          <w:p w14:paraId="31387734" w14:textId="77777777"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14:paraId="5E41C55A" w14:textId="58639501"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400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14:paraId="1C3D0821" w14:textId="374D4BBF"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Макаронные изделия</w:t>
            </w:r>
          </w:p>
        </w:tc>
      </w:tr>
      <w:tr w:rsidR="00E50495" w:rsidRPr="000D6993" w14:paraId="7283C903" w14:textId="77777777" w:rsidTr="001750DC">
        <w:tc>
          <w:tcPr>
            <w:tcW w:w="1701" w:type="dxa"/>
            <w:vAlign w:val="center"/>
          </w:tcPr>
          <w:p w14:paraId="406F7751" w14:textId="77777777" w:rsidR="00E50495" w:rsidRPr="000D6993" w:rsidRDefault="00E50495" w:rsidP="00E50495">
            <w:pPr>
              <w:pStyle w:val="23"/>
              <w:numPr>
                <w:ilvl w:val="0"/>
                <w:numId w:val="31"/>
              </w:numPr>
              <w:spacing w:line="240" w:lineRule="auto"/>
              <w:jc w:val="center"/>
              <w:rPr>
                <w:rFonts w:ascii="GHEA Mariam" w:hAnsi="GHEA Mariam"/>
                <w:iCs/>
              </w:rPr>
            </w:pPr>
          </w:p>
        </w:tc>
        <w:tc>
          <w:tcPr>
            <w:tcW w:w="1418" w:type="dxa"/>
            <w:vAlign w:val="bottom"/>
          </w:tcPr>
          <w:p w14:paraId="0F413BDD" w14:textId="7F58258B" w:rsidR="00E50495" w:rsidRPr="000D6993" w:rsidRDefault="00E50495" w:rsidP="00E50495">
            <w:pPr>
              <w:pStyle w:val="23"/>
              <w:spacing w:line="240" w:lineRule="auto"/>
              <w:ind w:firstLine="0"/>
              <w:jc w:val="center"/>
              <w:rPr>
                <w:rFonts w:ascii="GHEA Mariam" w:hAnsi="GHEA Mariam"/>
                <w:iCs/>
                <w:lang w:val="hy-AM"/>
              </w:rPr>
            </w:pPr>
            <w:r w:rsidRPr="000D6993">
              <w:rPr>
                <w:rFonts w:ascii="GHEA Mariam" w:hAnsi="GHEA Mariam" w:cs="Calibri"/>
                <w:color w:val="000000"/>
              </w:rPr>
              <w:t>180</w:t>
            </w:r>
          </w:p>
        </w:tc>
        <w:tc>
          <w:tcPr>
            <w:tcW w:w="7231" w:type="dxa"/>
            <w:tcBorders>
              <w:top w:val="single" w:sz="4" w:space="0" w:color="auto"/>
              <w:left w:val="single" w:sz="4" w:space="0" w:color="auto"/>
              <w:bottom w:val="single" w:sz="4" w:space="0" w:color="auto"/>
              <w:right w:val="single" w:sz="4" w:space="0" w:color="auto"/>
            </w:tcBorders>
            <w:shd w:val="clear" w:color="auto" w:fill="auto"/>
            <w:vAlign w:val="bottom"/>
          </w:tcPr>
          <w:p w14:paraId="54A2542B" w14:textId="2B5FB3BB" w:rsidR="00E50495" w:rsidRPr="000D6993" w:rsidRDefault="00E50495" w:rsidP="00E50495">
            <w:pPr>
              <w:pStyle w:val="23"/>
              <w:spacing w:line="240" w:lineRule="auto"/>
              <w:ind w:firstLine="0"/>
              <w:rPr>
                <w:rFonts w:ascii="GHEA Mariam" w:hAnsi="GHEA Mariam" w:cs="Calibri"/>
                <w:color w:val="000000"/>
              </w:rPr>
            </w:pPr>
            <w:r w:rsidRPr="000D6993">
              <w:rPr>
                <w:rFonts w:ascii="GHEA Mariam" w:hAnsi="GHEA Mariam" w:cs="Calibri"/>
                <w:color w:val="000000"/>
              </w:rPr>
              <w:t>Соль:</w:t>
            </w:r>
          </w:p>
        </w:tc>
      </w:tr>
    </w:tbl>
    <w:p w14:paraId="16128AC2" w14:textId="77777777" w:rsidR="00961CA8" w:rsidRPr="000D6993" w:rsidRDefault="00961CA8" w:rsidP="00845F46">
      <w:pPr>
        <w:pStyle w:val="23"/>
        <w:spacing w:line="240" w:lineRule="auto"/>
        <w:ind w:firstLine="567"/>
        <w:rPr>
          <w:rFonts w:ascii="GHEA Mariam" w:hAnsi="GHEA Mariam"/>
          <w:iCs/>
        </w:rPr>
      </w:pPr>
    </w:p>
    <w:p w14:paraId="232E0DB6" w14:textId="301E50E7" w:rsidR="00096865" w:rsidRPr="000D6993" w:rsidRDefault="00816505" w:rsidP="00845F46">
      <w:pPr>
        <w:pStyle w:val="23"/>
        <w:spacing w:line="240" w:lineRule="auto"/>
        <w:ind w:firstLine="567"/>
        <w:rPr>
          <w:rFonts w:ascii="GHEA Mariam" w:hAnsi="GHEA Mariam"/>
          <w:iCs/>
        </w:rPr>
      </w:pPr>
      <w:r w:rsidRPr="000D6993">
        <w:rPr>
          <w:rFonts w:ascii="GHEA Mariam" w:hAnsi="GHEA Mariam"/>
          <w:iCs/>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14:paraId="144F4F85" w14:textId="77777777" w:rsidR="00845AA5" w:rsidRPr="000D6993" w:rsidRDefault="00845AA5" w:rsidP="00845F46">
      <w:pPr>
        <w:ind w:firstLine="567"/>
        <w:rPr>
          <w:rFonts w:ascii="GHEA Mariam" w:hAnsi="GHEA Mariam" w:cs="Sylfaen"/>
          <w:iCs/>
          <w:sz w:val="20"/>
          <w:szCs w:val="20"/>
          <w:lang w:val="es-ES"/>
        </w:rPr>
      </w:pPr>
    </w:p>
    <w:p w14:paraId="41AA6188" w14:textId="77777777" w:rsidR="00096865" w:rsidRPr="000D6993" w:rsidRDefault="002B32D6" w:rsidP="00845F46">
      <w:pPr>
        <w:jc w:val="center"/>
        <w:rPr>
          <w:rFonts w:ascii="GHEA Mariam" w:hAnsi="GHEA Mariam"/>
          <w:b/>
          <w:iCs/>
          <w:sz w:val="20"/>
          <w:szCs w:val="20"/>
          <w:lang w:val="es-ES"/>
        </w:rPr>
      </w:pPr>
      <w:r w:rsidRPr="000D6993">
        <w:rPr>
          <w:rFonts w:ascii="GHEA Mariam" w:hAnsi="GHEA Mariam"/>
          <w:b/>
          <w:iCs/>
          <w:sz w:val="20"/>
          <w:szCs w:val="20"/>
          <w:lang w:val="es-ES"/>
        </w:rPr>
        <w:t xml:space="preserve">2. </w:t>
      </w:r>
      <w:r w:rsidRPr="000D6993">
        <w:rPr>
          <w:rFonts w:ascii="GHEA Mariam" w:hAnsi="GHEA Mariam" w:cs="Sylfaen"/>
          <w:b/>
          <w:iCs/>
          <w:sz w:val="20"/>
          <w:szCs w:val="20"/>
        </w:rPr>
        <w:t>УЧАСТНИК</w:t>
      </w:r>
      <w:r w:rsidRPr="000D6993">
        <w:rPr>
          <w:rFonts w:ascii="GHEA Mariam" w:hAnsi="GHEA Mariam"/>
          <w:b/>
          <w:iCs/>
          <w:sz w:val="20"/>
          <w:szCs w:val="20"/>
          <w:lang w:val="es-ES"/>
        </w:rPr>
        <w:t xml:space="preserve"> </w:t>
      </w:r>
      <w:r w:rsidRPr="000D6993">
        <w:rPr>
          <w:rFonts w:ascii="GHEA Mariam" w:hAnsi="GHEA Mariam" w:cs="Sylfaen"/>
          <w:b/>
          <w:iCs/>
          <w:sz w:val="20"/>
          <w:szCs w:val="20"/>
        </w:rPr>
        <w:t>УЧАСТИЕ</w:t>
      </w:r>
      <w:r w:rsidRPr="000D6993">
        <w:rPr>
          <w:rFonts w:ascii="GHEA Mariam" w:hAnsi="GHEA Mariam"/>
          <w:b/>
          <w:iCs/>
          <w:sz w:val="20"/>
          <w:szCs w:val="20"/>
          <w:lang w:val="es-ES"/>
        </w:rPr>
        <w:t xml:space="preserve"> </w:t>
      </w:r>
      <w:r w:rsidRPr="000D6993">
        <w:rPr>
          <w:rFonts w:ascii="GHEA Mariam" w:hAnsi="GHEA Mariam" w:cs="Sylfaen"/>
          <w:b/>
          <w:iCs/>
          <w:sz w:val="20"/>
          <w:szCs w:val="20"/>
        </w:rPr>
        <w:t>ВЕРНО</w:t>
      </w:r>
      <w:r w:rsidRPr="000D6993">
        <w:rPr>
          <w:rFonts w:ascii="GHEA Mariam" w:hAnsi="GHEA Mariam"/>
          <w:b/>
          <w:iCs/>
          <w:sz w:val="20"/>
          <w:szCs w:val="20"/>
          <w:lang w:val="es-ES"/>
        </w:rPr>
        <w:t xml:space="preserve"> КВАЛИФИКАЦИОННЫЕ </w:t>
      </w:r>
      <w:r w:rsidRPr="000D6993">
        <w:rPr>
          <w:rFonts w:ascii="GHEA Mariam" w:hAnsi="GHEA Mariam" w:cs="Sylfaen"/>
          <w:b/>
          <w:iCs/>
          <w:sz w:val="20"/>
          <w:szCs w:val="20"/>
        </w:rPr>
        <w:t>ТРЕБОВАНИЯ _</w:t>
      </w:r>
      <w:r w:rsidRPr="000D6993">
        <w:rPr>
          <w:rFonts w:ascii="GHEA Mariam" w:hAnsi="GHEA Mariam"/>
          <w:b/>
          <w:iCs/>
          <w:sz w:val="20"/>
          <w:szCs w:val="20"/>
          <w:lang w:val="es-ES"/>
        </w:rPr>
        <w:t xml:space="preserve"> </w:t>
      </w:r>
      <w:r w:rsidRPr="000D6993">
        <w:rPr>
          <w:rFonts w:ascii="GHEA Mariam" w:hAnsi="GHEA Mariam" w:cs="Sylfaen"/>
          <w:b/>
          <w:iCs/>
          <w:sz w:val="20"/>
          <w:szCs w:val="20"/>
        </w:rPr>
        <w:t xml:space="preserve">СТАНДАРТЫ </w:t>
      </w:r>
      <w:r w:rsidRPr="000D6993">
        <w:rPr>
          <w:rFonts w:ascii="GHEA Mariam" w:hAnsi="GHEA Mariam"/>
          <w:b/>
          <w:iCs/>
          <w:sz w:val="20"/>
          <w:szCs w:val="20"/>
          <w:lang w:val="es-ES"/>
        </w:rPr>
        <w:t xml:space="preserve">И </w:t>
      </w:r>
      <w:r w:rsidRPr="000D6993">
        <w:rPr>
          <w:rFonts w:ascii="GHEA Mariam" w:hAnsi="GHEA Mariam" w:cs="Sylfaen"/>
          <w:b/>
          <w:iCs/>
          <w:sz w:val="20"/>
          <w:szCs w:val="20"/>
        </w:rPr>
        <w:t>ИХ</w:t>
      </w:r>
      <w:r w:rsidRPr="000D6993">
        <w:rPr>
          <w:rFonts w:ascii="GHEA Mariam" w:hAnsi="GHEA Mariam"/>
          <w:b/>
          <w:iCs/>
          <w:sz w:val="20"/>
          <w:szCs w:val="20"/>
          <w:lang w:val="es-ES"/>
        </w:rPr>
        <w:t xml:space="preserve"> </w:t>
      </w:r>
      <w:r w:rsidRPr="000D6993">
        <w:rPr>
          <w:rFonts w:ascii="GHEA Mariam" w:hAnsi="GHEA Mariam" w:cs="Sylfaen"/>
          <w:b/>
          <w:iCs/>
          <w:sz w:val="20"/>
          <w:szCs w:val="20"/>
          <w:lang w:val="es-ES"/>
        </w:rPr>
        <w:t xml:space="preserve">С </w:t>
      </w:r>
      <w:r w:rsidRPr="000D6993">
        <w:rPr>
          <w:rFonts w:ascii="GHEA Mariam" w:hAnsi="GHEA Mariam" w:cs="Sylfaen"/>
          <w:b/>
          <w:iCs/>
          <w:sz w:val="20"/>
          <w:szCs w:val="20"/>
        </w:rPr>
        <w:t>НАХАТМАН</w:t>
      </w:r>
      <w:proofErr w:type="gramStart"/>
      <w:r w:rsidRPr="000D6993">
        <w:rPr>
          <w:rFonts w:ascii="GHEA Mariam" w:hAnsi="GHEA Mariam"/>
          <w:b/>
          <w:iCs/>
          <w:sz w:val="20"/>
          <w:szCs w:val="20"/>
          <w:lang w:val="es-ES"/>
        </w:rPr>
        <w:t xml:space="preserve"> </w:t>
      </w:r>
      <w:r w:rsidRPr="000D6993">
        <w:rPr>
          <w:rFonts w:ascii="GHEA Mariam" w:hAnsi="GHEA Mariam" w:cs="Sylfaen"/>
          <w:b/>
          <w:iCs/>
          <w:sz w:val="20"/>
          <w:szCs w:val="20"/>
        </w:rPr>
        <w:t>Т</w:t>
      </w:r>
      <w:proofErr w:type="gramEnd"/>
      <w:r w:rsidRPr="000D6993">
        <w:rPr>
          <w:rFonts w:ascii="GHEA Mariam" w:hAnsi="GHEA Mariam" w:cs="Sylfaen"/>
          <w:b/>
          <w:iCs/>
          <w:sz w:val="20"/>
          <w:szCs w:val="20"/>
        </w:rPr>
        <w:t xml:space="preserve">ам был </w:t>
      </w:r>
      <w:r w:rsidRPr="000D6993">
        <w:rPr>
          <w:rFonts w:ascii="GHEA Mariam" w:hAnsi="GHEA Mariam" w:cs="Sylfaen"/>
          <w:b/>
          <w:iCs/>
          <w:sz w:val="20"/>
          <w:szCs w:val="20"/>
          <w:lang w:val="es-ES"/>
        </w:rPr>
        <w:t>Г</w:t>
      </w:r>
      <w:r w:rsidRPr="000D6993">
        <w:rPr>
          <w:rFonts w:ascii="GHEA Mariam" w:hAnsi="GHEA Mariam"/>
          <w:b/>
          <w:iCs/>
          <w:sz w:val="20"/>
          <w:szCs w:val="20"/>
          <w:lang w:val="es-ES"/>
        </w:rPr>
        <w:t xml:space="preserve"> </w:t>
      </w:r>
    </w:p>
    <w:p w14:paraId="406C6B6F" w14:textId="77777777" w:rsidR="00096865" w:rsidRPr="000D6993" w:rsidRDefault="00096865" w:rsidP="00845F46">
      <w:pPr>
        <w:ind w:firstLine="567"/>
        <w:jc w:val="both"/>
        <w:rPr>
          <w:rFonts w:ascii="GHEA Mariam" w:hAnsi="GHEA Mariam"/>
          <w:iCs/>
          <w:sz w:val="20"/>
          <w:szCs w:val="20"/>
          <w:lang w:val="es-ES"/>
        </w:rPr>
      </w:pPr>
    </w:p>
    <w:p w14:paraId="1A6250AD" w14:textId="77777777" w:rsidR="00753E6E" w:rsidRPr="000D6993" w:rsidRDefault="00096865" w:rsidP="00845F46">
      <w:pPr>
        <w:ind w:firstLine="567"/>
        <w:jc w:val="both"/>
        <w:rPr>
          <w:rFonts w:ascii="GHEA Mariam" w:hAnsi="GHEA Mariam" w:cs="Arial Armenian"/>
          <w:iCs/>
          <w:sz w:val="20"/>
          <w:szCs w:val="20"/>
          <w:lang w:val="es-ES"/>
        </w:rPr>
      </w:pPr>
      <w:r w:rsidRPr="000D6993">
        <w:rPr>
          <w:rFonts w:ascii="GHEA Mariam" w:hAnsi="GHEA Mariam" w:cs="Arial Armenian"/>
          <w:iCs/>
          <w:sz w:val="20"/>
          <w:szCs w:val="20"/>
          <w:lang w:val="es-ES"/>
        </w:rPr>
        <w:t xml:space="preserve">2.1 </w:t>
      </w:r>
      <w:r w:rsidR="00753E6E" w:rsidRPr="000D6993">
        <w:rPr>
          <w:rFonts w:ascii="GHEA Mariam" w:hAnsi="GHEA Mariam" w:cs="Sylfaen"/>
          <w:iCs/>
          <w:sz w:val="20"/>
          <w:szCs w:val="20"/>
          <w:lang w:val="ru-RU"/>
        </w:rPr>
        <w:t xml:space="preserve">Для участия в этой </w:t>
      </w:r>
      <w:r w:rsidR="00753E6E" w:rsidRPr="000D6993">
        <w:rPr>
          <w:rFonts w:ascii="GHEA Mariam" w:hAnsi="GHEA Mariam" w:cs="Arial Armenian"/>
          <w:iCs/>
          <w:sz w:val="20"/>
          <w:szCs w:val="20"/>
          <w:lang w:val="es-ES"/>
        </w:rPr>
        <w:t xml:space="preserve">процедуре </w:t>
      </w:r>
      <w:r w:rsidR="00753E6E" w:rsidRPr="000D6993">
        <w:rPr>
          <w:rFonts w:ascii="GHEA Mariam" w:hAnsi="GHEA Mariam" w:cs="Sylfaen"/>
          <w:iCs/>
          <w:sz w:val="20"/>
          <w:szCs w:val="20"/>
          <w:lang w:val="ru-RU"/>
        </w:rPr>
        <w:t>верно</w:t>
      </w:r>
      <w:r w:rsidR="00753E6E" w:rsidRPr="000D6993">
        <w:rPr>
          <w:rFonts w:ascii="GHEA Mariam" w:hAnsi="GHEA Mariam" w:cs="Arial Armenian"/>
          <w:iCs/>
          <w:sz w:val="20"/>
          <w:szCs w:val="20"/>
          <w:lang w:val="es-ES"/>
        </w:rPr>
        <w:t xml:space="preserve"> </w:t>
      </w:r>
      <w:r w:rsidR="00753E6E" w:rsidRPr="000D6993">
        <w:rPr>
          <w:rFonts w:ascii="GHEA Mariam" w:hAnsi="GHEA Mariam" w:cs="Sylfaen"/>
          <w:iCs/>
          <w:sz w:val="20"/>
          <w:szCs w:val="20"/>
          <w:lang w:val="ru-RU"/>
        </w:rPr>
        <w:t>у них нет</w:t>
      </w:r>
      <w:r w:rsidR="00753E6E" w:rsidRPr="000D6993">
        <w:rPr>
          <w:rFonts w:ascii="GHEA Mariam" w:hAnsi="GHEA Mariam" w:cs="Arial Armenian"/>
          <w:iCs/>
          <w:sz w:val="20"/>
          <w:szCs w:val="20"/>
          <w:lang w:val="es-ES"/>
        </w:rPr>
        <w:t xml:space="preserve"> </w:t>
      </w:r>
      <w:r w:rsidR="00753E6E" w:rsidRPr="000D6993">
        <w:rPr>
          <w:rFonts w:ascii="GHEA Mariam" w:hAnsi="GHEA Mariam" w:cs="Sylfaen"/>
          <w:iCs/>
          <w:sz w:val="20"/>
          <w:szCs w:val="20"/>
          <w:lang w:val="ru-RU"/>
        </w:rPr>
        <w:t xml:space="preserve">лица </w:t>
      </w:r>
      <w:r w:rsidR="00753E6E" w:rsidRPr="000D6993">
        <w:rPr>
          <w:rFonts w:ascii="GHEA Mariam" w:hAnsi="GHEA Mariam" w:cs="Sylfaen"/>
          <w:iCs/>
          <w:sz w:val="20"/>
          <w:szCs w:val="20"/>
          <w:lang w:val="es-ES"/>
        </w:rPr>
        <w:t>.</w:t>
      </w:r>
    </w:p>
    <w:p w14:paraId="48BDBE09" w14:textId="77777777" w:rsidR="00753E6E" w:rsidRPr="000D6993" w:rsidRDefault="00753E6E" w:rsidP="00845F46">
      <w:pPr>
        <w:ind w:firstLine="720"/>
        <w:jc w:val="both"/>
        <w:rPr>
          <w:rFonts w:ascii="GHEA Mariam" w:hAnsi="GHEA Mariam"/>
          <w:iCs/>
          <w:sz w:val="20"/>
          <w:szCs w:val="20"/>
          <w:lang w:val="es-ES"/>
        </w:rPr>
      </w:pPr>
      <w:r w:rsidRPr="000D6993">
        <w:rPr>
          <w:rFonts w:ascii="GHEA Mariam" w:hAnsi="GHEA Mariam"/>
          <w:iCs/>
          <w:sz w:val="20"/>
          <w:szCs w:val="20"/>
          <w:lang w:val="es-ES"/>
        </w:rPr>
        <w:t xml:space="preserve">1) </w:t>
      </w:r>
      <w:r w:rsidRPr="000D6993">
        <w:rPr>
          <w:rFonts w:ascii="GHEA Mariam" w:hAnsi="GHEA Mariam" w:cs="Sylfaen"/>
          <w:iCs/>
          <w:sz w:val="20"/>
          <w:szCs w:val="20"/>
        </w:rPr>
        <w:t>какие?</w:t>
      </w:r>
      <w:r w:rsidRPr="000D6993">
        <w:rPr>
          <w:rFonts w:ascii="GHEA Mariam" w:hAnsi="GHEA Mariam" w:cs="Sylfaen"/>
          <w:iCs/>
          <w:sz w:val="20"/>
          <w:szCs w:val="20"/>
          <w:lang w:val="es-ES"/>
        </w:rPr>
        <w:t xml:space="preserve"> </w:t>
      </w:r>
      <w:r w:rsidRPr="000D6993">
        <w:rPr>
          <w:rFonts w:ascii="GHEA Mariam" w:hAnsi="GHEA Mariam" w:cs="Sylfaen"/>
          <w:iCs/>
          <w:sz w:val="20"/>
          <w:szCs w:val="20"/>
        </w:rPr>
        <w:t>приложение</w:t>
      </w:r>
      <w:r w:rsidRPr="000D6993">
        <w:rPr>
          <w:rFonts w:ascii="GHEA Mariam" w:hAnsi="GHEA Mariam" w:cs="Sylfaen"/>
          <w:iCs/>
          <w:sz w:val="20"/>
          <w:szCs w:val="20"/>
          <w:lang w:val="es-ES"/>
        </w:rPr>
        <w:t xml:space="preserve"> </w:t>
      </w:r>
      <w:r w:rsidRPr="000D6993">
        <w:rPr>
          <w:rFonts w:ascii="GHEA Mariam" w:hAnsi="GHEA Mariam" w:cs="Sylfaen"/>
          <w:iCs/>
          <w:sz w:val="20"/>
          <w:szCs w:val="20"/>
        </w:rPr>
        <w:t>представлять</w:t>
      </w:r>
      <w:r w:rsidRPr="000D6993">
        <w:rPr>
          <w:rFonts w:ascii="GHEA Mariam" w:hAnsi="GHEA Mariam" w:cs="Sylfaen"/>
          <w:iCs/>
          <w:sz w:val="20"/>
          <w:szCs w:val="20"/>
          <w:lang w:val="es-ES"/>
        </w:rPr>
        <w:t xml:space="preserve"> </w:t>
      </w:r>
      <w:r w:rsidRPr="000D6993">
        <w:rPr>
          <w:rFonts w:ascii="GHEA Mariam" w:hAnsi="GHEA Mariam" w:cs="Sylfaen"/>
          <w:iCs/>
          <w:sz w:val="20"/>
          <w:szCs w:val="20"/>
        </w:rPr>
        <w:t>дня</w:t>
      </w:r>
      <w:r w:rsidRPr="000D6993">
        <w:rPr>
          <w:rFonts w:ascii="GHEA Mariam" w:hAnsi="GHEA Mariam" w:cs="Sylfaen"/>
          <w:iCs/>
          <w:sz w:val="20"/>
          <w:szCs w:val="20"/>
          <w:lang w:val="es-ES"/>
        </w:rPr>
        <w:t xml:space="preserve"> </w:t>
      </w:r>
      <w:r w:rsidRPr="000D6993">
        <w:rPr>
          <w:rFonts w:ascii="GHEA Mariam" w:hAnsi="GHEA Mariam" w:cs="Sylfaen"/>
          <w:iCs/>
          <w:sz w:val="20"/>
          <w:szCs w:val="20"/>
        </w:rPr>
        <w:t>по состоянию на</w:t>
      </w:r>
      <w:r w:rsidRPr="000D6993">
        <w:rPr>
          <w:rFonts w:ascii="GHEA Mariam" w:hAnsi="GHEA Mariam" w:cs="Sylfaen"/>
          <w:iCs/>
          <w:sz w:val="20"/>
          <w:szCs w:val="20"/>
          <w:lang w:val="es-ES"/>
        </w:rPr>
        <w:t xml:space="preserve"> </w:t>
      </w:r>
      <w:r w:rsidRPr="000D6993">
        <w:rPr>
          <w:rFonts w:ascii="GHEA Mariam" w:hAnsi="GHEA Mariam" w:cs="Sylfaen"/>
          <w:iCs/>
          <w:sz w:val="20"/>
          <w:szCs w:val="20"/>
        </w:rPr>
        <w:t>судебный</w:t>
      </w:r>
      <w:r w:rsidRPr="000D6993">
        <w:rPr>
          <w:rFonts w:ascii="GHEA Mariam" w:hAnsi="GHEA Mariam"/>
          <w:iCs/>
          <w:sz w:val="20"/>
          <w:szCs w:val="20"/>
          <w:lang w:val="es-ES"/>
        </w:rPr>
        <w:t xml:space="preserve"> </w:t>
      </w:r>
      <w:r w:rsidRPr="000D6993">
        <w:rPr>
          <w:rFonts w:ascii="GHEA Mariam" w:hAnsi="GHEA Mariam" w:cs="Sylfaen"/>
          <w:iCs/>
          <w:sz w:val="20"/>
          <w:szCs w:val="20"/>
        </w:rPr>
        <w:t>чтобы</w:t>
      </w:r>
      <w:r w:rsidRPr="000D6993">
        <w:rPr>
          <w:rFonts w:ascii="GHEA Mariam" w:hAnsi="GHEA Mariam"/>
          <w:iCs/>
          <w:sz w:val="20"/>
          <w:szCs w:val="20"/>
          <w:lang w:val="es-ES"/>
        </w:rPr>
        <w:t xml:space="preserve"> </w:t>
      </w:r>
      <w:r w:rsidRPr="000D6993">
        <w:rPr>
          <w:rFonts w:ascii="GHEA Mariam" w:hAnsi="GHEA Mariam" w:cs="Sylfaen"/>
          <w:iCs/>
          <w:sz w:val="20"/>
          <w:szCs w:val="20"/>
        </w:rPr>
        <w:t>признанный</w:t>
      </w:r>
      <w:r w:rsidRPr="000D6993">
        <w:rPr>
          <w:rFonts w:ascii="GHEA Mariam" w:hAnsi="GHEA Mariam"/>
          <w:iCs/>
          <w:sz w:val="20"/>
          <w:szCs w:val="20"/>
          <w:lang w:val="es-ES"/>
        </w:rPr>
        <w:t xml:space="preserve"> </w:t>
      </w:r>
      <w:r w:rsidRPr="000D6993">
        <w:rPr>
          <w:rFonts w:ascii="GHEA Mariam" w:hAnsi="GHEA Mariam" w:cs="Sylfaen"/>
          <w:iCs/>
          <w:sz w:val="20"/>
          <w:szCs w:val="20"/>
        </w:rPr>
        <w:t>являются</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банкрот </w:t>
      </w:r>
      <w:r w:rsidRPr="000D6993">
        <w:rPr>
          <w:rFonts w:ascii="GHEA Mariam" w:hAnsi="GHEA Mariam"/>
          <w:iCs/>
          <w:sz w:val="20"/>
          <w:szCs w:val="20"/>
          <w:lang w:val="es-ES"/>
        </w:rPr>
        <w:t>.</w:t>
      </w:r>
    </w:p>
    <w:p w14:paraId="32303A29" w14:textId="77777777" w:rsidR="00753E6E" w:rsidRPr="000D6993" w:rsidRDefault="00753E6E" w:rsidP="00845F46">
      <w:pPr>
        <w:ind w:firstLine="720"/>
        <w:jc w:val="both"/>
        <w:rPr>
          <w:rFonts w:ascii="GHEA Mariam" w:hAnsi="GHEA Mariam"/>
          <w:iCs/>
          <w:sz w:val="20"/>
          <w:szCs w:val="20"/>
          <w:lang w:val="es-ES"/>
        </w:rPr>
      </w:pPr>
      <w:r w:rsidRPr="000D6993">
        <w:rPr>
          <w:rFonts w:ascii="GHEA Mariam" w:hAnsi="GHEA Mariam"/>
          <w:iCs/>
          <w:sz w:val="20"/>
          <w:szCs w:val="20"/>
          <w:lang w:val="es-ES"/>
        </w:rPr>
        <w:t xml:space="preserve">3) </w:t>
      </w:r>
      <w:r w:rsidRPr="000D6993">
        <w:rPr>
          <w:rFonts w:ascii="GHEA Mariam" w:hAnsi="GHEA Mariam"/>
          <w:iCs/>
          <w:sz w:val="20"/>
          <w:szCs w:val="20"/>
        </w:rPr>
        <w:t>какие?</w:t>
      </w:r>
      <w:r w:rsidRPr="000D6993">
        <w:rPr>
          <w:rFonts w:ascii="GHEA Mariam" w:hAnsi="GHEA Mariam"/>
          <w:iCs/>
          <w:sz w:val="20"/>
          <w:szCs w:val="20"/>
          <w:lang w:val="es-ES"/>
        </w:rPr>
        <w:t xml:space="preserve"> </w:t>
      </w:r>
      <w:r w:rsidRPr="000D6993">
        <w:rPr>
          <w:rFonts w:ascii="GHEA Mariam" w:hAnsi="GHEA Mariam"/>
          <w:iCs/>
          <w:sz w:val="20"/>
          <w:szCs w:val="20"/>
        </w:rPr>
        <w:t>или</w:t>
      </w:r>
      <w:r w:rsidRPr="000D6993">
        <w:rPr>
          <w:rFonts w:ascii="GHEA Mariam" w:hAnsi="GHEA Mariam"/>
          <w:iCs/>
          <w:sz w:val="20"/>
          <w:szCs w:val="20"/>
          <w:lang w:val="es-ES"/>
        </w:rPr>
        <w:t xml:space="preserve"> </w:t>
      </w:r>
      <w:r w:rsidRPr="000D6993">
        <w:rPr>
          <w:rFonts w:ascii="GHEA Mariam" w:hAnsi="GHEA Mariam"/>
          <w:iCs/>
          <w:sz w:val="20"/>
          <w:szCs w:val="20"/>
        </w:rPr>
        <w:t>кому</w:t>
      </w:r>
      <w:r w:rsidRPr="000D6993">
        <w:rPr>
          <w:rFonts w:ascii="GHEA Mariam" w:hAnsi="GHEA Mariam"/>
          <w:iCs/>
          <w:sz w:val="20"/>
          <w:szCs w:val="20"/>
          <w:lang w:val="es-ES"/>
        </w:rPr>
        <w:t xml:space="preserve"> </w:t>
      </w:r>
      <w:r w:rsidRPr="000D6993">
        <w:rPr>
          <w:rFonts w:ascii="GHEA Mariam" w:hAnsi="GHEA Mariam" w:cs="Sylfaen"/>
          <w:iCs/>
          <w:sz w:val="20"/>
          <w:szCs w:val="20"/>
        </w:rPr>
        <w:t>исполнительный</w:t>
      </w:r>
      <w:r w:rsidRPr="000D6993">
        <w:rPr>
          <w:rFonts w:ascii="GHEA Mariam" w:hAnsi="GHEA Mariam"/>
          <w:iCs/>
          <w:sz w:val="20"/>
          <w:szCs w:val="20"/>
          <w:lang w:val="es-ES"/>
        </w:rPr>
        <w:t xml:space="preserve"> </w:t>
      </w:r>
      <w:r w:rsidRPr="000D6993">
        <w:rPr>
          <w:rFonts w:ascii="GHEA Mariam" w:hAnsi="GHEA Mariam" w:cs="Sylfaen"/>
          <w:iCs/>
          <w:sz w:val="20"/>
          <w:szCs w:val="20"/>
        </w:rPr>
        <w:t>тела</w:t>
      </w:r>
      <w:r w:rsidRPr="000D6993">
        <w:rPr>
          <w:rFonts w:ascii="GHEA Mariam" w:hAnsi="GHEA Mariam"/>
          <w:iCs/>
          <w:sz w:val="20"/>
          <w:szCs w:val="20"/>
          <w:lang w:val="es-ES"/>
        </w:rPr>
        <w:t xml:space="preserve"> </w:t>
      </w:r>
      <w:r w:rsidRPr="000D6993">
        <w:rPr>
          <w:rFonts w:ascii="GHEA Mariam" w:hAnsi="GHEA Mariam" w:cs="Sylfaen"/>
          <w:iCs/>
          <w:sz w:val="20"/>
          <w:szCs w:val="20"/>
        </w:rPr>
        <w:t>представитель</w:t>
      </w:r>
      <w:r w:rsidRPr="000D6993">
        <w:rPr>
          <w:rFonts w:ascii="GHEA Mariam" w:hAnsi="GHEA Mariam"/>
          <w:iCs/>
          <w:sz w:val="20"/>
          <w:szCs w:val="20"/>
          <w:lang w:val="es-ES"/>
        </w:rPr>
        <w:t xml:space="preserve"> </w:t>
      </w:r>
      <w:r w:rsidRPr="000D6993">
        <w:rPr>
          <w:rFonts w:ascii="GHEA Mariam" w:hAnsi="GHEA Mariam" w:cs="Sylfaen"/>
          <w:iCs/>
          <w:sz w:val="20"/>
          <w:szCs w:val="20"/>
        </w:rPr>
        <w:t>приложение</w:t>
      </w:r>
      <w:r w:rsidRPr="000D6993">
        <w:rPr>
          <w:rFonts w:ascii="GHEA Mariam" w:hAnsi="GHEA Mariam"/>
          <w:iCs/>
          <w:sz w:val="20"/>
          <w:szCs w:val="20"/>
          <w:lang w:val="es-ES"/>
        </w:rPr>
        <w:t xml:space="preserve"> </w:t>
      </w:r>
      <w:r w:rsidRPr="000D6993">
        <w:rPr>
          <w:rFonts w:ascii="GHEA Mariam" w:hAnsi="GHEA Mariam" w:cs="Sylfaen"/>
          <w:iCs/>
          <w:sz w:val="20"/>
          <w:szCs w:val="20"/>
        </w:rPr>
        <w:t>представлять</w:t>
      </w:r>
      <w:r w:rsidRPr="000D6993">
        <w:rPr>
          <w:rFonts w:ascii="GHEA Mariam" w:hAnsi="GHEA Mariam"/>
          <w:iCs/>
          <w:sz w:val="20"/>
          <w:szCs w:val="20"/>
          <w:lang w:val="es-ES"/>
        </w:rPr>
        <w:t xml:space="preserve"> </w:t>
      </w:r>
      <w:r w:rsidRPr="000D6993">
        <w:rPr>
          <w:rFonts w:ascii="GHEA Mariam" w:hAnsi="GHEA Mariam" w:cs="Sylfaen"/>
          <w:iCs/>
          <w:sz w:val="20"/>
          <w:szCs w:val="20"/>
        </w:rPr>
        <w:t>в день</w:t>
      </w:r>
      <w:r w:rsidRPr="000D6993">
        <w:rPr>
          <w:rFonts w:ascii="GHEA Mariam" w:hAnsi="GHEA Mariam"/>
          <w:iCs/>
          <w:sz w:val="20"/>
          <w:szCs w:val="20"/>
          <w:lang w:val="es-ES"/>
        </w:rPr>
        <w:t xml:space="preserve"> </w:t>
      </w:r>
      <w:r w:rsidRPr="000D6993">
        <w:rPr>
          <w:rFonts w:ascii="GHEA Mariam" w:hAnsi="GHEA Mariam" w:cs="Sylfaen"/>
          <w:iCs/>
          <w:sz w:val="20"/>
          <w:szCs w:val="20"/>
        </w:rPr>
        <w:t>предшествующий</w:t>
      </w:r>
      <w:r w:rsidRPr="000D6993">
        <w:rPr>
          <w:rFonts w:ascii="GHEA Mariam" w:hAnsi="GHEA Mariam"/>
          <w:iCs/>
          <w:sz w:val="20"/>
          <w:szCs w:val="20"/>
          <w:lang w:val="es-ES"/>
        </w:rPr>
        <w:t xml:space="preserve"> </w:t>
      </w:r>
      <w:r w:rsidR="00D30C7A" w:rsidRPr="000D6993">
        <w:rPr>
          <w:rFonts w:ascii="GHEA Mariam" w:hAnsi="GHEA Mariam" w:cs="Sylfaen"/>
          <w:iCs/>
          <w:sz w:val="20"/>
          <w:szCs w:val="20"/>
          <w:lang w:val="hy-AM"/>
        </w:rPr>
        <w:t>пять</w:t>
      </w:r>
      <w:r w:rsidR="00D30C7A" w:rsidRPr="000D6993">
        <w:rPr>
          <w:rFonts w:ascii="GHEA Mariam" w:hAnsi="GHEA Mariam"/>
          <w:iCs/>
          <w:sz w:val="20"/>
          <w:szCs w:val="20"/>
          <w:lang w:val="es-ES"/>
        </w:rPr>
        <w:t xml:space="preserve"> </w:t>
      </w:r>
      <w:r w:rsidRPr="000D6993">
        <w:rPr>
          <w:rFonts w:ascii="GHEA Mariam" w:hAnsi="GHEA Mariam" w:cs="Sylfaen"/>
          <w:iCs/>
          <w:sz w:val="20"/>
          <w:szCs w:val="20"/>
        </w:rPr>
        <w:t>годы</w:t>
      </w:r>
      <w:r w:rsidRPr="000D6993">
        <w:rPr>
          <w:rFonts w:ascii="GHEA Mariam" w:hAnsi="GHEA Mariam"/>
          <w:iCs/>
          <w:sz w:val="20"/>
          <w:szCs w:val="20"/>
          <w:lang w:val="es-ES"/>
        </w:rPr>
        <w:t xml:space="preserve"> </w:t>
      </w:r>
      <w:r w:rsidRPr="000D6993">
        <w:rPr>
          <w:rFonts w:ascii="GHEA Mariam" w:hAnsi="GHEA Mariam" w:cs="Sylfaen"/>
          <w:iCs/>
          <w:sz w:val="20"/>
          <w:szCs w:val="20"/>
        </w:rPr>
        <w:t>в течение</w:t>
      </w:r>
      <w:r w:rsidRPr="000D6993">
        <w:rPr>
          <w:rFonts w:ascii="GHEA Mariam" w:hAnsi="GHEA Mariam"/>
          <w:iCs/>
          <w:sz w:val="20"/>
          <w:szCs w:val="20"/>
          <w:lang w:val="es-ES"/>
        </w:rPr>
        <w:t xml:space="preserve"> </w:t>
      </w:r>
      <w:r w:rsidRPr="000D6993">
        <w:rPr>
          <w:rFonts w:ascii="GHEA Mariam" w:hAnsi="GHEA Mariam" w:cs="Sylfaen"/>
          <w:iCs/>
          <w:sz w:val="20"/>
          <w:szCs w:val="20"/>
        </w:rPr>
        <w:t>осужден</w:t>
      </w:r>
      <w:r w:rsidRPr="000D6993">
        <w:rPr>
          <w:rFonts w:ascii="GHEA Mariam" w:hAnsi="GHEA Mariam"/>
          <w:iCs/>
          <w:sz w:val="20"/>
          <w:szCs w:val="20"/>
          <w:lang w:val="es-ES"/>
        </w:rPr>
        <w:t xml:space="preserve"> </w:t>
      </w:r>
      <w:r w:rsidRPr="000D6993">
        <w:rPr>
          <w:rFonts w:ascii="GHEA Mariam" w:hAnsi="GHEA Mariam" w:cs="Sylfaen"/>
          <w:iCs/>
          <w:sz w:val="20"/>
          <w:szCs w:val="20"/>
        </w:rPr>
        <w:t>является</w:t>
      </w:r>
      <w:r w:rsidRPr="000D6993">
        <w:rPr>
          <w:rFonts w:ascii="GHEA Mariam" w:hAnsi="GHEA Mariam"/>
          <w:iCs/>
          <w:sz w:val="20"/>
          <w:szCs w:val="20"/>
          <w:lang w:val="es-ES"/>
        </w:rPr>
        <w:t xml:space="preserve"> </w:t>
      </w:r>
      <w:r w:rsidRPr="000D6993">
        <w:rPr>
          <w:rFonts w:ascii="GHEA Mariam" w:hAnsi="GHEA Mariam" w:cs="Sylfaen"/>
          <w:iCs/>
          <w:sz w:val="20"/>
          <w:szCs w:val="20"/>
        </w:rPr>
        <w:t>был</w:t>
      </w:r>
      <w:r w:rsidRPr="000D6993">
        <w:rPr>
          <w:rFonts w:ascii="GHEA Mariam" w:hAnsi="GHEA Mariam"/>
          <w:iCs/>
          <w:sz w:val="20"/>
          <w:szCs w:val="20"/>
          <w:lang w:val="es-ES"/>
        </w:rPr>
        <w:t xml:space="preserve"> </w:t>
      </w:r>
      <w:r w:rsidRPr="000D6993">
        <w:rPr>
          <w:rFonts w:ascii="GHEA Mariam" w:hAnsi="GHEA Mariam"/>
          <w:iCs/>
          <w:sz w:val="20"/>
          <w:szCs w:val="20"/>
        </w:rPr>
        <w:t>терроризма</w:t>
      </w:r>
      <w:r w:rsidRPr="000D6993">
        <w:rPr>
          <w:rFonts w:ascii="GHEA Mariam" w:hAnsi="GHEA Mariam"/>
          <w:iCs/>
          <w:sz w:val="20"/>
          <w:szCs w:val="20"/>
          <w:lang w:val="es-ES"/>
        </w:rPr>
        <w:t xml:space="preserve"> </w:t>
      </w:r>
      <w:r w:rsidRPr="000D6993">
        <w:rPr>
          <w:rFonts w:ascii="GHEA Mariam" w:hAnsi="GHEA Mariam"/>
          <w:iCs/>
          <w:sz w:val="20"/>
          <w:szCs w:val="20"/>
        </w:rPr>
        <w:t xml:space="preserve">финансирование </w:t>
      </w:r>
      <w:r w:rsidRPr="000D6993">
        <w:rPr>
          <w:rFonts w:ascii="GHEA Mariam" w:hAnsi="GHEA Mariam"/>
          <w:iCs/>
          <w:sz w:val="20"/>
          <w:szCs w:val="20"/>
          <w:lang w:val="es-ES"/>
        </w:rPr>
        <w:t xml:space="preserve">, </w:t>
      </w:r>
      <w:r w:rsidRPr="000D6993">
        <w:rPr>
          <w:rFonts w:ascii="GHEA Mariam" w:hAnsi="GHEA Mariam"/>
          <w:iCs/>
          <w:sz w:val="20"/>
          <w:szCs w:val="20"/>
        </w:rPr>
        <w:t>ребенок</w:t>
      </w:r>
      <w:r w:rsidRPr="000D6993">
        <w:rPr>
          <w:rFonts w:ascii="GHEA Mariam" w:hAnsi="GHEA Mariam"/>
          <w:iCs/>
          <w:sz w:val="20"/>
          <w:szCs w:val="20"/>
          <w:lang w:val="es-ES"/>
        </w:rPr>
        <w:t xml:space="preserve"> </w:t>
      </w:r>
      <w:r w:rsidRPr="000D6993">
        <w:rPr>
          <w:rFonts w:ascii="GHEA Mariam" w:hAnsi="GHEA Mariam"/>
          <w:iCs/>
          <w:sz w:val="20"/>
          <w:szCs w:val="20"/>
        </w:rPr>
        <w:t>операция</w:t>
      </w:r>
      <w:r w:rsidRPr="000D6993">
        <w:rPr>
          <w:rFonts w:ascii="GHEA Mariam" w:hAnsi="GHEA Mariam"/>
          <w:iCs/>
          <w:sz w:val="20"/>
          <w:szCs w:val="20"/>
          <w:lang w:val="es-ES"/>
        </w:rPr>
        <w:t xml:space="preserve"> </w:t>
      </w:r>
      <w:r w:rsidRPr="000D6993">
        <w:rPr>
          <w:rFonts w:ascii="GHEA Mariam" w:hAnsi="GHEA Mariam"/>
          <w:iCs/>
          <w:sz w:val="20"/>
          <w:szCs w:val="20"/>
        </w:rPr>
        <w:t>или</w:t>
      </w:r>
      <w:r w:rsidRPr="000D6993">
        <w:rPr>
          <w:rFonts w:ascii="GHEA Mariam" w:hAnsi="GHEA Mariam"/>
          <w:iCs/>
          <w:sz w:val="20"/>
          <w:szCs w:val="20"/>
          <w:lang w:val="es-ES"/>
        </w:rPr>
        <w:t xml:space="preserve"> </w:t>
      </w:r>
      <w:r w:rsidRPr="000D6993">
        <w:rPr>
          <w:rFonts w:ascii="GHEA Mariam" w:hAnsi="GHEA Mariam"/>
          <w:iCs/>
          <w:sz w:val="20"/>
          <w:szCs w:val="20"/>
        </w:rPr>
        <w:t>человек</w:t>
      </w:r>
      <w:r w:rsidRPr="000D6993">
        <w:rPr>
          <w:rFonts w:ascii="GHEA Mariam" w:hAnsi="GHEA Mariam"/>
          <w:iCs/>
          <w:sz w:val="20"/>
          <w:szCs w:val="20"/>
          <w:lang w:val="es-ES"/>
        </w:rPr>
        <w:t xml:space="preserve"> </w:t>
      </w:r>
      <w:r w:rsidRPr="000D6993">
        <w:rPr>
          <w:rFonts w:ascii="GHEA Mariam" w:hAnsi="GHEA Mariam"/>
          <w:iCs/>
          <w:sz w:val="20"/>
          <w:szCs w:val="20"/>
        </w:rPr>
        <w:t>торговля людьми</w:t>
      </w:r>
      <w:r w:rsidRPr="000D6993">
        <w:rPr>
          <w:rFonts w:ascii="GHEA Mariam" w:hAnsi="GHEA Mariam"/>
          <w:iCs/>
          <w:sz w:val="20"/>
          <w:szCs w:val="20"/>
          <w:lang w:val="es-ES"/>
        </w:rPr>
        <w:t xml:space="preserve"> </w:t>
      </w:r>
      <w:r w:rsidRPr="000D6993">
        <w:rPr>
          <w:rFonts w:ascii="GHEA Mariam" w:hAnsi="GHEA Mariam"/>
          <w:iCs/>
          <w:sz w:val="20"/>
          <w:szCs w:val="20"/>
        </w:rPr>
        <w:t>включая</w:t>
      </w:r>
      <w:r w:rsidRPr="000D6993">
        <w:rPr>
          <w:rFonts w:ascii="GHEA Mariam" w:hAnsi="GHEA Mariam"/>
          <w:iCs/>
          <w:sz w:val="20"/>
          <w:szCs w:val="20"/>
          <w:lang w:val="es-ES"/>
        </w:rPr>
        <w:t xml:space="preserve"> </w:t>
      </w:r>
      <w:r w:rsidRPr="000D6993">
        <w:rPr>
          <w:rFonts w:ascii="GHEA Mariam" w:hAnsi="GHEA Mariam"/>
          <w:iCs/>
          <w:sz w:val="20"/>
          <w:szCs w:val="20"/>
        </w:rPr>
        <w:t xml:space="preserve">преступление </w:t>
      </w:r>
      <w:r w:rsidRPr="000D6993">
        <w:rPr>
          <w:rFonts w:ascii="GHEA Mariam" w:hAnsi="GHEA Mariam"/>
          <w:iCs/>
          <w:sz w:val="20"/>
          <w:szCs w:val="20"/>
          <w:lang w:val="es-ES"/>
        </w:rPr>
        <w:t xml:space="preserve">, </w:t>
      </w:r>
      <w:r w:rsidRPr="000D6993">
        <w:rPr>
          <w:rFonts w:ascii="GHEA Mariam" w:hAnsi="GHEA Mariam" w:cs="Sylfaen"/>
          <w:iCs/>
          <w:sz w:val="20"/>
          <w:szCs w:val="20"/>
        </w:rPr>
        <w:t>преступник</w:t>
      </w:r>
      <w:r w:rsidRPr="000D6993">
        <w:rPr>
          <w:rFonts w:ascii="GHEA Mariam" w:hAnsi="GHEA Mariam" w:cs="Sylfaen"/>
          <w:iCs/>
          <w:sz w:val="20"/>
          <w:szCs w:val="20"/>
          <w:lang w:val="es-ES"/>
        </w:rPr>
        <w:t xml:space="preserve"> </w:t>
      </w:r>
      <w:r w:rsidRPr="000D6993">
        <w:rPr>
          <w:rFonts w:ascii="GHEA Mariam" w:hAnsi="GHEA Mariam" w:cs="Sylfaen"/>
          <w:iCs/>
          <w:sz w:val="20"/>
          <w:szCs w:val="20"/>
        </w:rPr>
        <w:t>сотрудничество</w:t>
      </w:r>
      <w:r w:rsidRPr="000D6993">
        <w:rPr>
          <w:rFonts w:ascii="GHEA Mariam" w:hAnsi="GHEA Mariam" w:cs="Sylfaen"/>
          <w:iCs/>
          <w:sz w:val="20"/>
          <w:szCs w:val="20"/>
          <w:lang w:val="es-ES"/>
        </w:rPr>
        <w:t xml:space="preserve"> </w:t>
      </w:r>
      <w:r w:rsidRPr="000D6993">
        <w:rPr>
          <w:rFonts w:ascii="GHEA Mariam" w:hAnsi="GHEA Mariam" w:cs="Sylfaen"/>
          <w:iCs/>
          <w:sz w:val="20"/>
          <w:szCs w:val="20"/>
        </w:rPr>
        <w:t>создавать</w:t>
      </w:r>
      <w:r w:rsidRPr="000D6993">
        <w:rPr>
          <w:rFonts w:ascii="GHEA Mariam" w:hAnsi="GHEA Mariam" w:cs="Sylfaen"/>
          <w:iCs/>
          <w:sz w:val="20"/>
          <w:szCs w:val="20"/>
          <w:lang w:val="es-ES"/>
        </w:rPr>
        <w:t xml:space="preserve"> </w:t>
      </w:r>
      <w:r w:rsidRPr="000D6993">
        <w:rPr>
          <w:rFonts w:ascii="GHEA Mariam" w:hAnsi="GHEA Mariam" w:cs="Sylfaen"/>
          <w:iCs/>
          <w:sz w:val="20"/>
          <w:szCs w:val="20"/>
        </w:rPr>
        <w:t>или</w:t>
      </w:r>
      <w:r w:rsidRPr="000D6993">
        <w:rPr>
          <w:rFonts w:ascii="GHEA Mariam" w:hAnsi="GHEA Mariam" w:cs="Sylfaen"/>
          <w:iCs/>
          <w:sz w:val="20"/>
          <w:szCs w:val="20"/>
          <w:lang w:val="es-ES"/>
        </w:rPr>
        <w:t xml:space="preserve"> </w:t>
      </w:r>
      <w:r w:rsidRPr="000D6993">
        <w:rPr>
          <w:rFonts w:ascii="GHEA Mariam" w:hAnsi="GHEA Mariam" w:cs="Sylfaen"/>
          <w:iCs/>
          <w:sz w:val="20"/>
          <w:szCs w:val="20"/>
        </w:rPr>
        <w:t>что</w:t>
      </w:r>
      <w:r w:rsidRPr="000D6993">
        <w:rPr>
          <w:rFonts w:ascii="GHEA Mariam" w:hAnsi="GHEA Mariam" w:cs="Sylfaen"/>
          <w:iCs/>
          <w:sz w:val="20"/>
          <w:szCs w:val="20"/>
          <w:lang w:val="es-ES"/>
        </w:rPr>
        <w:t xml:space="preserve"> </w:t>
      </w:r>
      <w:r w:rsidRPr="000D6993">
        <w:rPr>
          <w:rFonts w:ascii="GHEA Mariam" w:hAnsi="GHEA Mariam" w:cs="Sylfaen"/>
          <w:iCs/>
          <w:sz w:val="20"/>
          <w:szCs w:val="20"/>
        </w:rPr>
        <w:t xml:space="preserve">участвовать </w:t>
      </w:r>
      <w:r w:rsidRPr="000D6993">
        <w:rPr>
          <w:rFonts w:ascii="GHEA Mariam" w:hAnsi="GHEA Mariam" w:cs="Sylfaen"/>
          <w:iCs/>
          <w:sz w:val="20"/>
          <w:szCs w:val="20"/>
          <w:lang w:val="es-ES"/>
        </w:rPr>
        <w:t xml:space="preserve">, </w:t>
      </w:r>
      <w:r w:rsidRPr="000D6993">
        <w:rPr>
          <w:rFonts w:ascii="GHEA Mariam" w:hAnsi="GHEA Mariam" w:cs="Sylfaen"/>
          <w:iCs/>
          <w:sz w:val="20"/>
          <w:szCs w:val="20"/>
        </w:rPr>
        <w:t>давать взятку</w:t>
      </w:r>
      <w:r w:rsidRPr="000D6993">
        <w:rPr>
          <w:rFonts w:ascii="GHEA Mariam" w:hAnsi="GHEA Mariam" w:cs="Sylfaen"/>
          <w:iCs/>
          <w:sz w:val="20"/>
          <w:szCs w:val="20"/>
          <w:lang w:val="es-ES"/>
        </w:rPr>
        <w:t xml:space="preserve"> </w:t>
      </w:r>
      <w:r w:rsidRPr="000D6993">
        <w:rPr>
          <w:rFonts w:ascii="GHEA Mariam" w:hAnsi="GHEA Mariam" w:cs="Sylfaen"/>
          <w:iCs/>
          <w:sz w:val="20"/>
          <w:szCs w:val="20"/>
        </w:rPr>
        <w:t xml:space="preserve">получить </w:t>
      </w:r>
      <w:r w:rsidRPr="000D6993">
        <w:rPr>
          <w:rFonts w:ascii="GHEA Mariam" w:hAnsi="GHEA Mariam"/>
          <w:iCs/>
          <w:sz w:val="20"/>
          <w:szCs w:val="20"/>
        </w:rPr>
        <w:t xml:space="preserve">взятку </w:t>
      </w:r>
      <w:r w:rsidRPr="000D6993">
        <w:rPr>
          <w:rFonts w:ascii="GHEA Mariam" w:hAnsi="GHEA Mariam"/>
          <w:iCs/>
          <w:sz w:val="20"/>
          <w:szCs w:val="20"/>
          <w:lang w:val="es-ES"/>
        </w:rPr>
        <w:t xml:space="preserve">_ </w:t>
      </w:r>
      <w:r w:rsidRPr="000D6993">
        <w:rPr>
          <w:rFonts w:ascii="GHEA Mariam" w:hAnsi="GHEA Mariam"/>
          <w:iCs/>
          <w:sz w:val="20"/>
          <w:szCs w:val="20"/>
        </w:rPr>
        <w:t>давать</w:t>
      </w:r>
      <w:r w:rsidRPr="000D6993">
        <w:rPr>
          <w:rFonts w:ascii="GHEA Mariam" w:hAnsi="GHEA Mariam"/>
          <w:iCs/>
          <w:sz w:val="20"/>
          <w:szCs w:val="20"/>
          <w:lang w:val="es-ES"/>
        </w:rPr>
        <w:t xml:space="preserve"> </w:t>
      </w:r>
      <w:r w:rsidRPr="000D6993">
        <w:rPr>
          <w:rFonts w:ascii="GHEA Mariam" w:hAnsi="GHEA Mariam"/>
          <w:iCs/>
          <w:sz w:val="20"/>
          <w:szCs w:val="20"/>
        </w:rPr>
        <w:t>или</w:t>
      </w:r>
      <w:r w:rsidRPr="000D6993">
        <w:rPr>
          <w:rFonts w:ascii="GHEA Mariam" w:hAnsi="GHEA Mariam"/>
          <w:iCs/>
          <w:sz w:val="20"/>
          <w:szCs w:val="20"/>
          <w:lang w:val="es-ES"/>
        </w:rPr>
        <w:t xml:space="preserve"> </w:t>
      </w:r>
      <w:r w:rsidRPr="000D6993">
        <w:rPr>
          <w:rFonts w:ascii="GHEA Mariam" w:hAnsi="GHEA Mariam"/>
          <w:iCs/>
          <w:sz w:val="20"/>
          <w:szCs w:val="20"/>
        </w:rPr>
        <w:t>взяточничества</w:t>
      </w:r>
      <w:r w:rsidRPr="000D6993">
        <w:rPr>
          <w:rFonts w:ascii="GHEA Mariam" w:hAnsi="GHEA Mariam"/>
          <w:iCs/>
          <w:sz w:val="20"/>
          <w:szCs w:val="20"/>
          <w:lang w:val="es-ES"/>
        </w:rPr>
        <w:t xml:space="preserve"> </w:t>
      </w:r>
      <w:r w:rsidRPr="000D6993">
        <w:rPr>
          <w:rFonts w:ascii="GHEA Mariam" w:hAnsi="GHEA Mariam"/>
          <w:iCs/>
          <w:sz w:val="20"/>
          <w:szCs w:val="20"/>
        </w:rPr>
        <w:t>посредничество</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в соответствии с законом</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экономический</w:t>
      </w:r>
      <w:r w:rsidRPr="000D6993">
        <w:rPr>
          <w:rFonts w:ascii="GHEA Mariam" w:hAnsi="GHEA Mariam"/>
          <w:iCs/>
          <w:sz w:val="20"/>
          <w:szCs w:val="20"/>
          <w:lang w:val="es-ES"/>
        </w:rPr>
        <w:t xml:space="preserve"> </w:t>
      </w:r>
      <w:r w:rsidRPr="000D6993">
        <w:rPr>
          <w:rFonts w:ascii="GHEA Mariam" w:hAnsi="GHEA Mariam"/>
          <w:iCs/>
          <w:sz w:val="20"/>
          <w:szCs w:val="20"/>
        </w:rPr>
        <w:t>активность</w:t>
      </w:r>
      <w:r w:rsidRPr="000D6993">
        <w:rPr>
          <w:rFonts w:ascii="GHEA Mariam" w:hAnsi="GHEA Mariam"/>
          <w:iCs/>
          <w:sz w:val="20"/>
          <w:szCs w:val="20"/>
          <w:lang w:val="es-ES"/>
        </w:rPr>
        <w:t xml:space="preserve"> </w:t>
      </w:r>
      <w:r w:rsidRPr="000D6993">
        <w:rPr>
          <w:rFonts w:ascii="GHEA Mariam" w:hAnsi="GHEA Mariam"/>
          <w:iCs/>
          <w:sz w:val="20"/>
          <w:szCs w:val="20"/>
        </w:rPr>
        <w:t>против</w:t>
      </w:r>
      <w:r w:rsidRPr="000D6993">
        <w:rPr>
          <w:rFonts w:ascii="GHEA Mariam" w:hAnsi="GHEA Mariam"/>
          <w:iCs/>
          <w:sz w:val="20"/>
          <w:szCs w:val="20"/>
          <w:lang w:val="es-ES"/>
        </w:rPr>
        <w:t xml:space="preserve"> </w:t>
      </w:r>
      <w:r w:rsidRPr="000D6993">
        <w:rPr>
          <w:rFonts w:ascii="GHEA Mariam" w:hAnsi="GHEA Mariam"/>
          <w:iCs/>
          <w:sz w:val="20"/>
          <w:szCs w:val="20"/>
        </w:rPr>
        <w:t>направленный</w:t>
      </w:r>
      <w:r w:rsidRPr="000D6993">
        <w:rPr>
          <w:rFonts w:ascii="GHEA Mariam" w:hAnsi="GHEA Mariam"/>
          <w:iCs/>
          <w:sz w:val="20"/>
          <w:szCs w:val="20"/>
          <w:lang w:val="es-ES"/>
        </w:rPr>
        <w:t xml:space="preserve"> </w:t>
      </w:r>
      <w:r w:rsidRPr="000D6993">
        <w:rPr>
          <w:rFonts w:ascii="GHEA Mariam" w:hAnsi="GHEA Mariam"/>
          <w:iCs/>
          <w:sz w:val="20"/>
          <w:szCs w:val="20"/>
        </w:rPr>
        <w:t>преступления</w:t>
      </w:r>
      <w:r w:rsidRPr="000D6993">
        <w:rPr>
          <w:rFonts w:ascii="GHEA Mariam" w:hAnsi="GHEA Mariam"/>
          <w:iCs/>
          <w:sz w:val="20"/>
          <w:szCs w:val="20"/>
          <w:lang w:val="es-ES"/>
        </w:rPr>
        <w:t xml:space="preserve"> </w:t>
      </w:r>
      <w:r w:rsidRPr="000D6993">
        <w:rPr>
          <w:rFonts w:ascii="GHEA Mariam" w:hAnsi="GHEA Mariam"/>
          <w:iCs/>
          <w:sz w:val="20"/>
          <w:szCs w:val="20"/>
        </w:rPr>
        <w:t xml:space="preserve">для </w:t>
      </w:r>
      <w:r w:rsidRPr="000D6993">
        <w:rPr>
          <w:rFonts w:ascii="GHEA Mariam" w:hAnsi="GHEA Mariam"/>
          <w:iCs/>
          <w:sz w:val="20"/>
          <w:szCs w:val="20"/>
          <w:lang w:val="es-ES"/>
        </w:rPr>
        <w:t>,</w:t>
      </w:r>
      <w:r w:rsidRPr="000D6993">
        <w:rPr>
          <w:rFonts w:ascii="GHEA Mariam" w:hAnsi="GHEA Mariam" w:cs="Sylfaen"/>
          <w:iCs/>
          <w:sz w:val="20"/>
          <w:szCs w:val="20"/>
          <w:lang w:val="es-ES"/>
        </w:rPr>
        <w:t xml:space="preserve"> </w:t>
      </w:r>
      <w:r w:rsidRPr="000D6993">
        <w:rPr>
          <w:rFonts w:ascii="GHEA Mariam" w:hAnsi="GHEA Mariam" w:cs="Sylfaen"/>
          <w:iCs/>
          <w:sz w:val="20"/>
          <w:szCs w:val="20"/>
        </w:rPr>
        <w:t>кроме</w:t>
      </w:r>
      <w:r w:rsidRPr="000D6993">
        <w:rPr>
          <w:rFonts w:ascii="GHEA Mariam" w:hAnsi="GHEA Mariam"/>
          <w:iCs/>
          <w:sz w:val="20"/>
          <w:szCs w:val="20"/>
          <w:lang w:val="es-ES"/>
        </w:rPr>
        <w:t xml:space="preserve"> </w:t>
      </w:r>
      <w:r w:rsidRPr="000D6993">
        <w:rPr>
          <w:rFonts w:ascii="GHEA Mariam" w:hAnsi="GHEA Mariam" w:cs="Sylfaen"/>
          <w:iCs/>
          <w:sz w:val="20"/>
          <w:szCs w:val="20"/>
        </w:rPr>
        <w:t>это</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случаи </w:t>
      </w:r>
      <w:r w:rsidRPr="000D6993">
        <w:rPr>
          <w:rFonts w:ascii="GHEA Mariam" w:hAnsi="GHEA Mariam"/>
          <w:iCs/>
          <w:sz w:val="20"/>
          <w:szCs w:val="20"/>
          <w:lang w:val="es-ES"/>
        </w:rPr>
        <w:t xml:space="preserve">, когда </w:t>
      </w:r>
      <w:r w:rsidRPr="000D6993">
        <w:rPr>
          <w:rFonts w:ascii="GHEA Mariam" w:hAnsi="GHEA Mariam" w:cs="Sylfaen"/>
          <w:iCs/>
          <w:sz w:val="20"/>
          <w:szCs w:val="20"/>
        </w:rPr>
        <w:t>_</w:t>
      </w:r>
      <w:r w:rsidRPr="000D6993">
        <w:rPr>
          <w:rFonts w:ascii="GHEA Mariam" w:hAnsi="GHEA Mariam"/>
          <w:iCs/>
          <w:sz w:val="20"/>
          <w:szCs w:val="20"/>
          <w:lang w:val="es-ES"/>
        </w:rPr>
        <w:t xml:space="preserve"> </w:t>
      </w:r>
      <w:r w:rsidRPr="000D6993">
        <w:rPr>
          <w:rFonts w:ascii="GHEA Mariam" w:hAnsi="GHEA Mariam" w:cs="Sylfaen"/>
          <w:iCs/>
          <w:sz w:val="20"/>
          <w:szCs w:val="20"/>
        </w:rPr>
        <w:t>убеждение</w:t>
      </w:r>
      <w:r w:rsidRPr="000D6993">
        <w:rPr>
          <w:rFonts w:ascii="GHEA Mariam" w:hAnsi="GHEA Mariam"/>
          <w:iCs/>
          <w:sz w:val="20"/>
          <w:szCs w:val="20"/>
          <w:lang w:val="es-ES"/>
        </w:rPr>
        <w:t xml:space="preserve"> </w:t>
      </w:r>
      <w:r w:rsidRPr="000D6993">
        <w:rPr>
          <w:rFonts w:ascii="GHEA Mariam" w:hAnsi="GHEA Mariam" w:cs="Sylfaen"/>
          <w:iCs/>
          <w:sz w:val="20"/>
          <w:szCs w:val="20"/>
        </w:rPr>
        <w:t>в соответствии с законом</w:t>
      </w:r>
      <w:r w:rsidRPr="000D6993">
        <w:rPr>
          <w:rFonts w:ascii="GHEA Mariam" w:hAnsi="GHEA Mariam"/>
          <w:iCs/>
          <w:sz w:val="20"/>
          <w:szCs w:val="20"/>
          <w:lang w:val="es-ES"/>
        </w:rPr>
        <w:t xml:space="preserve"> </w:t>
      </w:r>
      <w:r w:rsidRPr="000D6993">
        <w:rPr>
          <w:rFonts w:ascii="GHEA Mariam" w:hAnsi="GHEA Mariam" w:cs="Sylfaen"/>
          <w:iCs/>
          <w:sz w:val="20"/>
          <w:szCs w:val="20"/>
        </w:rPr>
        <w:t>учредил</w:t>
      </w:r>
      <w:r w:rsidRPr="000D6993">
        <w:rPr>
          <w:rFonts w:ascii="GHEA Mariam" w:hAnsi="GHEA Mariam"/>
          <w:iCs/>
          <w:sz w:val="20"/>
          <w:szCs w:val="20"/>
          <w:lang w:val="es-ES"/>
        </w:rPr>
        <w:t xml:space="preserve"> </w:t>
      </w:r>
      <w:r w:rsidRPr="000D6993">
        <w:rPr>
          <w:rFonts w:ascii="GHEA Mariam" w:hAnsi="GHEA Mariam" w:cs="Sylfaen"/>
          <w:iCs/>
          <w:sz w:val="20"/>
          <w:szCs w:val="20"/>
        </w:rPr>
        <w:t>чтобы</w:t>
      </w:r>
      <w:r w:rsidRPr="000D6993">
        <w:rPr>
          <w:rFonts w:ascii="GHEA Mariam" w:hAnsi="GHEA Mariam"/>
          <w:iCs/>
          <w:sz w:val="20"/>
          <w:szCs w:val="20"/>
          <w:lang w:val="es-ES"/>
        </w:rPr>
        <w:t xml:space="preserve"> </w:t>
      </w:r>
      <w:r w:rsidRPr="000D6993">
        <w:rPr>
          <w:rFonts w:ascii="GHEA Mariam" w:hAnsi="GHEA Mariam" w:cs="Sylfaen"/>
          <w:iCs/>
          <w:sz w:val="20"/>
          <w:szCs w:val="20"/>
        </w:rPr>
        <w:t>удаленный</w:t>
      </w:r>
      <w:r w:rsidRPr="000D6993">
        <w:rPr>
          <w:rFonts w:ascii="GHEA Mariam" w:hAnsi="GHEA Mariam"/>
          <w:iCs/>
          <w:sz w:val="20"/>
          <w:szCs w:val="20"/>
          <w:lang w:val="es-ES"/>
        </w:rPr>
        <w:t xml:space="preserve"> </w:t>
      </w:r>
      <w:r w:rsidRPr="000D6993">
        <w:rPr>
          <w:rFonts w:ascii="GHEA Mariam" w:hAnsi="GHEA Mariam" w:cs="Sylfaen"/>
          <w:iCs/>
          <w:sz w:val="20"/>
          <w:szCs w:val="20"/>
        </w:rPr>
        <w:t>или</w:t>
      </w:r>
      <w:r w:rsidRPr="000D6993">
        <w:rPr>
          <w:rFonts w:ascii="GHEA Mariam" w:hAnsi="GHEA Mariam"/>
          <w:iCs/>
          <w:sz w:val="20"/>
          <w:szCs w:val="20"/>
          <w:lang w:val="es-ES"/>
        </w:rPr>
        <w:t xml:space="preserve"> </w:t>
      </w:r>
      <w:r w:rsidRPr="000D6993">
        <w:rPr>
          <w:rFonts w:ascii="GHEA Mariam" w:hAnsi="GHEA Mariam" w:cs="Sylfaen"/>
          <w:iCs/>
          <w:sz w:val="20"/>
          <w:szCs w:val="20"/>
        </w:rPr>
        <w:t>оплачено</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является </w:t>
      </w:r>
      <w:r w:rsidRPr="000D6993">
        <w:rPr>
          <w:rFonts w:ascii="GHEA Mariam" w:hAnsi="GHEA Mariam"/>
          <w:iCs/>
          <w:sz w:val="20"/>
          <w:szCs w:val="20"/>
          <w:lang w:val="es-ES"/>
        </w:rPr>
        <w:t>_</w:t>
      </w:r>
    </w:p>
    <w:p w14:paraId="7F33F708" w14:textId="77777777" w:rsidR="00753E6E" w:rsidRPr="000D6993" w:rsidRDefault="00753E6E" w:rsidP="00845F46">
      <w:pPr>
        <w:ind w:firstLine="720"/>
        <w:jc w:val="both"/>
        <w:rPr>
          <w:rFonts w:ascii="GHEA Mariam" w:hAnsi="GHEA Mariam"/>
          <w:iCs/>
          <w:sz w:val="20"/>
          <w:szCs w:val="20"/>
          <w:lang w:val="es-ES"/>
        </w:rPr>
      </w:pPr>
      <w:r w:rsidRPr="000D6993">
        <w:rPr>
          <w:rFonts w:ascii="GHEA Mariam" w:hAnsi="GHEA Mariam" w:cs="Sylfaen"/>
          <w:iCs/>
          <w:sz w:val="20"/>
          <w:szCs w:val="20"/>
          <w:lang w:val="es-ES"/>
        </w:rPr>
        <w:t>4)</w:t>
      </w:r>
      <w:r w:rsidRPr="000D6993">
        <w:rPr>
          <w:rFonts w:ascii="GHEA Mariam" w:hAnsi="GHEA Mariam"/>
          <w:iCs/>
          <w:sz w:val="20"/>
          <w:szCs w:val="20"/>
          <w:lang w:val="es-ES"/>
        </w:rPr>
        <w:t xml:space="preserve"> </w:t>
      </w:r>
      <w:r w:rsidR="00D30C7A" w:rsidRPr="000D6993">
        <w:rPr>
          <w:rFonts w:ascii="GHEA Mariam" w:hAnsi="GHEA Mariam" w:cs="Sylfaen"/>
          <w:iCs/>
          <w:sz w:val="20"/>
          <w:szCs w:val="20"/>
        </w:rPr>
        <w:t>кому</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касательно</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Покупка</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в поле</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антиконкурентный</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 xml:space="preserve">согласия </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доминирующий</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позиция</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злоупотреблений</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или</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беспринципный</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соревнование</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для</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ответственность</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определение</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административный</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Закон</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приложение</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быть представленным</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в день</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предшествующий</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три</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года</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в течение</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становиться</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является</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 xml:space="preserve">непривлекательно </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да?</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подал апелляцию</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быть</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случай</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быть покинутым</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является</w:t>
      </w:r>
      <w:r w:rsidR="00D30C7A" w:rsidRPr="000D6993">
        <w:rPr>
          <w:rFonts w:ascii="GHEA Mariam" w:hAnsi="GHEA Mariam" w:cs="Sylfaen"/>
          <w:iCs/>
          <w:sz w:val="20"/>
          <w:szCs w:val="20"/>
          <w:lang w:val="es-ES"/>
        </w:rPr>
        <w:t xml:space="preserve"> </w:t>
      </w:r>
      <w:r w:rsidR="00D30C7A" w:rsidRPr="000D6993">
        <w:rPr>
          <w:rFonts w:ascii="GHEA Mariam" w:hAnsi="GHEA Mariam" w:cs="Sylfaen"/>
          <w:iCs/>
          <w:sz w:val="20"/>
          <w:szCs w:val="20"/>
        </w:rPr>
        <w:t xml:space="preserve">без изменений </w:t>
      </w:r>
      <w:r w:rsidR="00D30C7A" w:rsidRPr="000D6993">
        <w:rPr>
          <w:rFonts w:ascii="Cambria Math" w:hAnsi="Cambria Math" w:cs="Cambria Math"/>
          <w:iCs/>
          <w:sz w:val="20"/>
          <w:szCs w:val="20"/>
          <w:lang w:val="es-ES"/>
        </w:rPr>
        <w:t>.</w:t>
      </w:r>
      <w:r w:rsidR="00D30C7A" w:rsidRPr="000D6993">
        <w:rPr>
          <w:rFonts w:ascii="GHEA Mariam" w:hAnsi="GHEA Mariam"/>
          <w:iCs/>
          <w:sz w:val="20"/>
          <w:szCs w:val="20"/>
          <w:lang w:val="es-ES"/>
        </w:rPr>
        <w:t xml:space="preserve"> </w:t>
      </w:r>
      <w:r w:rsidRPr="000D6993">
        <w:rPr>
          <w:rFonts w:ascii="GHEA Mariam" w:hAnsi="GHEA Mariam" w:cs="Sylfaen"/>
          <w:iCs/>
          <w:sz w:val="20"/>
          <w:szCs w:val="20"/>
          <w:lang w:val="es-ES"/>
        </w:rPr>
        <w:t xml:space="preserve">5) </w:t>
      </w:r>
      <w:r w:rsidRPr="000D6993">
        <w:rPr>
          <w:rFonts w:ascii="GHEA Mariam" w:hAnsi="GHEA Mariam" w:cs="Sylfaen"/>
          <w:iCs/>
          <w:sz w:val="20"/>
          <w:szCs w:val="20"/>
        </w:rPr>
        <w:t>какие?</w:t>
      </w:r>
      <w:r w:rsidRPr="000D6993">
        <w:rPr>
          <w:rFonts w:ascii="GHEA Mariam" w:hAnsi="GHEA Mariam" w:cs="Sylfaen"/>
          <w:iCs/>
          <w:sz w:val="20"/>
          <w:szCs w:val="20"/>
          <w:lang w:val="es-ES"/>
        </w:rPr>
        <w:t xml:space="preserve"> </w:t>
      </w:r>
      <w:r w:rsidRPr="000D6993">
        <w:rPr>
          <w:rFonts w:ascii="GHEA Mariam" w:hAnsi="GHEA Mariam" w:cs="Sylfaen"/>
          <w:iCs/>
          <w:sz w:val="20"/>
          <w:szCs w:val="20"/>
        </w:rPr>
        <w:t>приложение</w:t>
      </w:r>
      <w:r w:rsidRPr="000D6993">
        <w:rPr>
          <w:rFonts w:ascii="GHEA Mariam" w:hAnsi="GHEA Mariam" w:cs="Sylfaen"/>
          <w:iCs/>
          <w:sz w:val="20"/>
          <w:szCs w:val="20"/>
          <w:lang w:val="es-ES"/>
        </w:rPr>
        <w:t xml:space="preserve"> </w:t>
      </w:r>
      <w:r w:rsidRPr="000D6993">
        <w:rPr>
          <w:rFonts w:ascii="GHEA Mariam" w:hAnsi="GHEA Mariam" w:cs="Sylfaen"/>
          <w:iCs/>
          <w:sz w:val="20"/>
          <w:szCs w:val="20"/>
        </w:rPr>
        <w:t>представлять</w:t>
      </w:r>
      <w:r w:rsidRPr="000D6993">
        <w:rPr>
          <w:rFonts w:ascii="GHEA Mariam" w:hAnsi="GHEA Mariam" w:cs="Sylfaen"/>
          <w:iCs/>
          <w:sz w:val="20"/>
          <w:szCs w:val="20"/>
          <w:lang w:val="es-ES"/>
        </w:rPr>
        <w:t xml:space="preserve"> </w:t>
      </w:r>
      <w:r w:rsidRPr="000D6993">
        <w:rPr>
          <w:rFonts w:ascii="GHEA Mariam" w:hAnsi="GHEA Mariam" w:cs="Sylfaen"/>
          <w:iCs/>
          <w:sz w:val="20"/>
          <w:szCs w:val="20"/>
        </w:rPr>
        <w:t>дня</w:t>
      </w:r>
      <w:r w:rsidRPr="000D6993">
        <w:rPr>
          <w:rFonts w:ascii="GHEA Mariam" w:hAnsi="GHEA Mariam" w:cs="Sylfaen"/>
          <w:iCs/>
          <w:sz w:val="20"/>
          <w:szCs w:val="20"/>
          <w:lang w:val="es-ES"/>
        </w:rPr>
        <w:t xml:space="preserve"> </w:t>
      </w:r>
      <w:r w:rsidRPr="000D6993">
        <w:rPr>
          <w:rFonts w:ascii="GHEA Mariam" w:hAnsi="GHEA Mariam" w:cs="Sylfaen"/>
          <w:iCs/>
          <w:sz w:val="20"/>
          <w:szCs w:val="20"/>
        </w:rPr>
        <w:t>по состоянию на</w:t>
      </w:r>
      <w:r w:rsidRPr="000D6993">
        <w:rPr>
          <w:rFonts w:ascii="GHEA Mariam" w:hAnsi="GHEA Mariam" w:cs="Sylfaen"/>
          <w:iCs/>
          <w:sz w:val="20"/>
          <w:szCs w:val="20"/>
          <w:lang w:val="es-ES"/>
        </w:rPr>
        <w:t xml:space="preserve"> </w:t>
      </w:r>
      <w:r w:rsidRPr="000D6993">
        <w:rPr>
          <w:rFonts w:ascii="GHEA Mariam" w:hAnsi="GHEA Mariam" w:cs="Sylfaen"/>
          <w:iCs/>
          <w:sz w:val="20"/>
          <w:szCs w:val="20"/>
        </w:rPr>
        <w:t>включено</w:t>
      </w:r>
      <w:r w:rsidRPr="000D6993">
        <w:rPr>
          <w:rFonts w:ascii="GHEA Mariam" w:hAnsi="GHEA Mariam" w:cs="Sylfaen"/>
          <w:iCs/>
          <w:sz w:val="20"/>
          <w:szCs w:val="20"/>
          <w:lang w:val="es-ES"/>
        </w:rPr>
        <w:t xml:space="preserve"> </w:t>
      </w:r>
      <w:r w:rsidRPr="000D6993">
        <w:rPr>
          <w:rFonts w:ascii="GHEA Mariam" w:hAnsi="GHEA Mariam" w:cs="Sylfaen"/>
          <w:iCs/>
          <w:sz w:val="20"/>
          <w:szCs w:val="20"/>
        </w:rPr>
        <w:t>являются</w:t>
      </w:r>
      <w:r w:rsidRPr="000D6993">
        <w:rPr>
          <w:rFonts w:ascii="GHEA Mariam" w:hAnsi="GHEA Mariam" w:cs="Sylfaen"/>
          <w:iCs/>
          <w:sz w:val="20"/>
          <w:szCs w:val="20"/>
          <w:lang w:val="es-ES"/>
        </w:rPr>
        <w:t xml:space="preserve"> </w:t>
      </w:r>
      <w:r w:rsidRPr="000D6993">
        <w:rPr>
          <w:rFonts w:ascii="GHEA Mariam" w:hAnsi="GHEA Mariam" w:cs="Sylfaen"/>
          <w:iCs/>
          <w:sz w:val="20"/>
          <w:szCs w:val="20"/>
        </w:rPr>
        <w:t>Евразийский</w:t>
      </w:r>
      <w:r w:rsidRPr="000D6993">
        <w:rPr>
          <w:rFonts w:ascii="GHEA Mariam" w:hAnsi="GHEA Mariam" w:cs="Sylfaen"/>
          <w:iCs/>
          <w:sz w:val="20"/>
          <w:szCs w:val="20"/>
          <w:lang w:val="es-ES"/>
        </w:rPr>
        <w:t xml:space="preserve"> </w:t>
      </w:r>
      <w:r w:rsidRPr="000D6993">
        <w:rPr>
          <w:rFonts w:ascii="GHEA Mariam" w:hAnsi="GHEA Mariam" w:cs="Sylfaen"/>
          <w:iCs/>
          <w:sz w:val="20"/>
          <w:szCs w:val="20"/>
        </w:rPr>
        <w:t>экономический</w:t>
      </w:r>
      <w:r w:rsidRPr="000D6993">
        <w:rPr>
          <w:rFonts w:ascii="GHEA Mariam" w:hAnsi="GHEA Mariam" w:cs="Sylfaen"/>
          <w:iCs/>
          <w:sz w:val="20"/>
          <w:szCs w:val="20"/>
          <w:lang w:val="es-ES"/>
        </w:rPr>
        <w:t xml:space="preserve"> </w:t>
      </w:r>
      <w:r w:rsidRPr="000D6993">
        <w:rPr>
          <w:rFonts w:ascii="GHEA Mariam" w:hAnsi="GHEA Mariam" w:cs="Sylfaen"/>
          <w:iCs/>
          <w:sz w:val="20"/>
          <w:szCs w:val="20"/>
        </w:rPr>
        <w:t>в профсоюз</w:t>
      </w:r>
      <w:r w:rsidRPr="000D6993">
        <w:rPr>
          <w:rFonts w:ascii="GHEA Mariam" w:hAnsi="GHEA Mariam" w:cs="Sylfaen"/>
          <w:iCs/>
          <w:sz w:val="20"/>
          <w:szCs w:val="20"/>
          <w:lang w:val="es-ES"/>
        </w:rPr>
        <w:t xml:space="preserve"> </w:t>
      </w:r>
      <w:r w:rsidRPr="000D6993">
        <w:rPr>
          <w:rFonts w:ascii="GHEA Mariam" w:hAnsi="GHEA Mariam" w:cs="Sylfaen"/>
          <w:iCs/>
          <w:sz w:val="20"/>
          <w:szCs w:val="20"/>
        </w:rPr>
        <w:t>член</w:t>
      </w:r>
      <w:r w:rsidRPr="000D6993">
        <w:rPr>
          <w:rFonts w:ascii="GHEA Mariam" w:hAnsi="GHEA Mariam" w:cs="Sylfaen"/>
          <w:iCs/>
          <w:sz w:val="20"/>
          <w:szCs w:val="20"/>
          <w:lang w:val="es-ES"/>
        </w:rPr>
        <w:t xml:space="preserve"> </w:t>
      </w:r>
      <w:r w:rsidRPr="000D6993">
        <w:rPr>
          <w:rFonts w:ascii="GHEA Mariam" w:hAnsi="GHEA Mariam" w:cs="Sylfaen"/>
          <w:iCs/>
          <w:sz w:val="20"/>
          <w:szCs w:val="20"/>
        </w:rPr>
        <w:t>страны</w:t>
      </w:r>
      <w:r w:rsidRPr="000D6993">
        <w:rPr>
          <w:rFonts w:ascii="GHEA Mariam" w:hAnsi="GHEA Mariam" w:cs="Sylfaen"/>
          <w:iCs/>
          <w:sz w:val="20"/>
          <w:szCs w:val="20"/>
          <w:lang w:val="es-ES"/>
        </w:rPr>
        <w:t xml:space="preserve"> </w:t>
      </w:r>
      <w:r w:rsidRPr="000D6993">
        <w:rPr>
          <w:rFonts w:ascii="GHEA Mariam" w:hAnsi="GHEA Mariam" w:cs="Sylfaen"/>
          <w:iCs/>
          <w:sz w:val="20"/>
          <w:szCs w:val="20"/>
        </w:rPr>
        <w:t>Покупка</w:t>
      </w:r>
      <w:r w:rsidRPr="000D6993">
        <w:rPr>
          <w:rFonts w:ascii="GHEA Mariam" w:hAnsi="GHEA Mariam" w:cs="Sylfaen"/>
          <w:iCs/>
          <w:sz w:val="20"/>
          <w:szCs w:val="20"/>
          <w:lang w:val="es-ES"/>
        </w:rPr>
        <w:t xml:space="preserve"> </w:t>
      </w:r>
      <w:r w:rsidRPr="000D6993">
        <w:rPr>
          <w:rFonts w:ascii="GHEA Mariam" w:hAnsi="GHEA Mariam" w:cs="Sylfaen"/>
          <w:iCs/>
          <w:sz w:val="20"/>
          <w:szCs w:val="20"/>
        </w:rPr>
        <w:t>о</w:t>
      </w:r>
      <w:r w:rsidRPr="000D6993">
        <w:rPr>
          <w:rFonts w:ascii="GHEA Mariam" w:hAnsi="GHEA Mariam" w:cs="Sylfaen"/>
          <w:iCs/>
          <w:sz w:val="20"/>
          <w:szCs w:val="20"/>
          <w:lang w:val="es-ES"/>
        </w:rPr>
        <w:t xml:space="preserve"> </w:t>
      </w:r>
      <w:r w:rsidRPr="000D6993">
        <w:rPr>
          <w:rFonts w:ascii="GHEA Mariam" w:hAnsi="GHEA Mariam" w:cs="Sylfaen"/>
          <w:iCs/>
          <w:sz w:val="20"/>
          <w:szCs w:val="20"/>
        </w:rPr>
        <w:t>законодательство</w:t>
      </w:r>
      <w:r w:rsidRPr="000D6993">
        <w:rPr>
          <w:rFonts w:ascii="GHEA Mariam" w:hAnsi="GHEA Mariam" w:cs="Sylfaen"/>
          <w:iCs/>
          <w:sz w:val="20"/>
          <w:szCs w:val="20"/>
          <w:lang w:val="es-ES"/>
        </w:rPr>
        <w:t xml:space="preserve"> </w:t>
      </w:r>
      <w:r w:rsidRPr="000D6993">
        <w:rPr>
          <w:rFonts w:ascii="GHEA Mariam" w:hAnsi="GHEA Mariam" w:cs="Sylfaen"/>
          <w:iCs/>
          <w:sz w:val="20"/>
          <w:szCs w:val="20"/>
        </w:rPr>
        <w:t>в соответствии с</w:t>
      </w:r>
      <w:r w:rsidRPr="000D6993">
        <w:rPr>
          <w:rFonts w:ascii="GHEA Mariam" w:hAnsi="GHEA Mariam" w:cs="Sylfaen"/>
          <w:iCs/>
          <w:sz w:val="20"/>
          <w:szCs w:val="20"/>
          <w:lang w:val="es-ES"/>
        </w:rPr>
        <w:t xml:space="preserve"> </w:t>
      </w:r>
      <w:r w:rsidRPr="000D6993">
        <w:rPr>
          <w:rFonts w:ascii="GHEA Mariam" w:hAnsi="GHEA Mariam" w:cs="Sylfaen"/>
          <w:iCs/>
          <w:sz w:val="20"/>
          <w:szCs w:val="20"/>
        </w:rPr>
        <w:t>опубликовано</w:t>
      </w:r>
      <w:r w:rsidRPr="000D6993">
        <w:rPr>
          <w:rFonts w:ascii="GHEA Mariam" w:hAnsi="GHEA Mariam" w:cs="Sylfaen"/>
          <w:iCs/>
          <w:sz w:val="20"/>
          <w:szCs w:val="20"/>
          <w:lang w:val="es-ES"/>
        </w:rPr>
        <w:t xml:space="preserve"> </w:t>
      </w:r>
      <w:r w:rsidRPr="000D6993">
        <w:rPr>
          <w:rFonts w:ascii="GHEA Mariam" w:hAnsi="GHEA Mariam" w:cs="Sylfaen"/>
          <w:iCs/>
          <w:sz w:val="20"/>
          <w:szCs w:val="20"/>
        </w:rPr>
        <w:t>Покупка</w:t>
      </w:r>
      <w:r w:rsidRPr="000D6993">
        <w:rPr>
          <w:rFonts w:ascii="GHEA Mariam" w:hAnsi="GHEA Mariam" w:cs="Sylfaen"/>
          <w:iCs/>
          <w:sz w:val="20"/>
          <w:szCs w:val="20"/>
          <w:lang w:val="es-ES"/>
        </w:rPr>
        <w:t xml:space="preserve"> </w:t>
      </w:r>
      <w:r w:rsidRPr="000D6993">
        <w:rPr>
          <w:rFonts w:ascii="GHEA Mariam" w:hAnsi="GHEA Mariam" w:cs="Sylfaen"/>
          <w:iCs/>
          <w:sz w:val="20"/>
          <w:szCs w:val="20"/>
        </w:rPr>
        <w:t>к процессу</w:t>
      </w:r>
      <w:r w:rsidRPr="000D6993">
        <w:rPr>
          <w:rFonts w:ascii="GHEA Mariam" w:hAnsi="GHEA Mariam"/>
          <w:iCs/>
          <w:sz w:val="20"/>
          <w:szCs w:val="20"/>
          <w:lang w:val="es-ES"/>
        </w:rPr>
        <w:t xml:space="preserve"> </w:t>
      </w:r>
      <w:r w:rsidRPr="000D6993">
        <w:rPr>
          <w:rFonts w:ascii="GHEA Mariam" w:hAnsi="GHEA Mariam" w:cs="Sylfaen"/>
          <w:iCs/>
          <w:sz w:val="20"/>
          <w:szCs w:val="20"/>
        </w:rPr>
        <w:t>участвовать</w:t>
      </w:r>
      <w:r w:rsidRPr="000D6993">
        <w:rPr>
          <w:rFonts w:ascii="GHEA Mariam" w:hAnsi="GHEA Mariam"/>
          <w:iCs/>
          <w:sz w:val="20"/>
          <w:szCs w:val="20"/>
          <w:lang w:val="es-ES"/>
        </w:rPr>
        <w:t xml:space="preserve"> </w:t>
      </w:r>
      <w:r w:rsidRPr="000D6993">
        <w:rPr>
          <w:rFonts w:ascii="GHEA Mariam" w:hAnsi="GHEA Mariam" w:cs="Sylfaen"/>
          <w:iCs/>
          <w:sz w:val="20"/>
          <w:szCs w:val="20"/>
        </w:rPr>
        <w:t>верно</w:t>
      </w:r>
      <w:r w:rsidRPr="000D6993">
        <w:rPr>
          <w:rFonts w:ascii="GHEA Mariam" w:hAnsi="GHEA Mariam"/>
          <w:iCs/>
          <w:sz w:val="20"/>
          <w:szCs w:val="20"/>
          <w:lang w:val="es-ES"/>
        </w:rPr>
        <w:t xml:space="preserve"> </w:t>
      </w:r>
      <w:r w:rsidRPr="000D6993">
        <w:rPr>
          <w:rFonts w:ascii="GHEA Mariam" w:hAnsi="GHEA Mariam" w:cs="Sylfaen"/>
          <w:iCs/>
          <w:sz w:val="20"/>
          <w:szCs w:val="20"/>
        </w:rPr>
        <w:t>без</w:t>
      </w:r>
      <w:r w:rsidRPr="000D6993">
        <w:rPr>
          <w:rFonts w:ascii="GHEA Mariam" w:hAnsi="GHEA Mariam"/>
          <w:iCs/>
          <w:sz w:val="20"/>
          <w:szCs w:val="20"/>
          <w:lang w:val="es-ES"/>
        </w:rPr>
        <w:t xml:space="preserve"> </w:t>
      </w:r>
      <w:r w:rsidRPr="000D6993">
        <w:rPr>
          <w:rFonts w:ascii="GHEA Mariam" w:hAnsi="GHEA Mariam" w:cs="Sylfaen"/>
          <w:iCs/>
          <w:sz w:val="20"/>
          <w:szCs w:val="20"/>
        </w:rPr>
        <w:t>участники</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в списке </w:t>
      </w:r>
      <w:r w:rsidRPr="000D6993">
        <w:rPr>
          <w:rFonts w:ascii="GHEA Mariam" w:hAnsi="GHEA Mariam" w:cs="Sylfaen"/>
          <w:iCs/>
          <w:sz w:val="20"/>
          <w:szCs w:val="20"/>
          <w:lang w:val="es-ES"/>
        </w:rPr>
        <w:t>.</w:t>
      </w:r>
    </w:p>
    <w:p w14:paraId="0798DA55" w14:textId="77777777" w:rsidR="00753E6E" w:rsidRPr="000D6993" w:rsidRDefault="00753E6E" w:rsidP="00845F46">
      <w:pPr>
        <w:ind w:firstLine="567"/>
        <w:jc w:val="both"/>
        <w:rPr>
          <w:rFonts w:ascii="GHEA Mariam" w:hAnsi="GHEA Mariam"/>
          <w:iCs/>
          <w:sz w:val="20"/>
          <w:szCs w:val="20"/>
          <w:lang w:val="es-ES"/>
        </w:rPr>
      </w:pPr>
      <w:r w:rsidRPr="000D6993">
        <w:rPr>
          <w:rFonts w:ascii="GHEA Mariam" w:hAnsi="GHEA Mariam"/>
          <w:iCs/>
          <w:sz w:val="20"/>
          <w:szCs w:val="20"/>
          <w:lang w:val="es-ES"/>
        </w:rPr>
        <w:t xml:space="preserve">6) </w:t>
      </w:r>
      <w:r w:rsidRPr="000D6993">
        <w:rPr>
          <w:rFonts w:ascii="GHEA Mariam" w:hAnsi="GHEA Mariam"/>
          <w:iCs/>
          <w:sz w:val="20"/>
          <w:szCs w:val="20"/>
        </w:rPr>
        <w:t>какие?</w:t>
      </w:r>
      <w:r w:rsidRPr="000D6993">
        <w:rPr>
          <w:rFonts w:ascii="GHEA Mariam" w:hAnsi="GHEA Mariam"/>
          <w:iCs/>
          <w:sz w:val="20"/>
          <w:szCs w:val="20"/>
          <w:lang w:val="es-ES"/>
        </w:rPr>
        <w:t xml:space="preserve"> </w:t>
      </w:r>
      <w:r w:rsidRPr="000D6993">
        <w:rPr>
          <w:rFonts w:ascii="GHEA Mariam" w:hAnsi="GHEA Mariam"/>
          <w:iCs/>
          <w:sz w:val="20"/>
          <w:szCs w:val="20"/>
        </w:rPr>
        <w:t>приложение</w:t>
      </w:r>
      <w:r w:rsidRPr="000D6993">
        <w:rPr>
          <w:rFonts w:ascii="GHEA Mariam" w:hAnsi="GHEA Mariam"/>
          <w:iCs/>
          <w:sz w:val="20"/>
          <w:szCs w:val="20"/>
          <w:lang w:val="es-ES"/>
        </w:rPr>
        <w:t xml:space="preserve"> </w:t>
      </w:r>
      <w:r w:rsidRPr="000D6993">
        <w:rPr>
          <w:rFonts w:ascii="GHEA Mariam" w:hAnsi="GHEA Mariam"/>
          <w:iCs/>
          <w:sz w:val="20"/>
          <w:szCs w:val="20"/>
        </w:rPr>
        <w:t>представлять</w:t>
      </w:r>
      <w:r w:rsidRPr="000D6993">
        <w:rPr>
          <w:rFonts w:ascii="GHEA Mariam" w:hAnsi="GHEA Mariam"/>
          <w:iCs/>
          <w:sz w:val="20"/>
          <w:szCs w:val="20"/>
          <w:lang w:val="es-ES"/>
        </w:rPr>
        <w:t xml:space="preserve"> </w:t>
      </w:r>
      <w:r w:rsidRPr="000D6993">
        <w:rPr>
          <w:rFonts w:ascii="GHEA Mariam" w:hAnsi="GHEA Mariam"/>
          <w:iCs/>
          <w:sz w:val="20"/>
          <w:szCs w:val="20"/>
        </w:rPr>
        <w:t>дня</w:t>
      </w:r>
      <w:r w:rsidRPr="000D6993">
        <w:rPr>
          <w:rFonts w:ascii="GHEA Mariam" w:hAnsi="GHEA Mariam"/>
          <w:iCs/>
          <w:sz w:val="20"/>
          <w:szCs w:val="20"/>
          <w:lang w:val="es-ES"/>
        </w:rPr>
        <w:t xml:space="preserve"> </w:t>
      </w:r>
      <w:r w:rsidRPr="000D6993">
        <w:rPr>
          <w:rFonts w:ascii="GHEA Mariam" w:hAnsi="GHEA Mariam"/>
          <w:iCs/>
          <w:sz w:val="20"/>
          <w:szCs w:val="20"/>
        </w:rPr>
        <w:t>по состоянию на</w:t>
      </w:r>
      <w:r w:rsidRPr="000D6993">
        <w:rPr>
          <w:rFonts w:ascii="GHEA Mariam" w:hAnsi="GHEA Mariam"/>
          <w:iCs/>
          <w:sz w:val="20"/>
          <w:szCs w:val="20"/>
          <w:lang w:val="es-ES"/>
        </w:rPr>
        <w:t xml:space="preserve"> </w:t>
      </w:r>
      <w:r w:rsidRPr="000D6993">
        <w:rPr>
          <w:rFonts w:ascii="GHEA Mariam" w:hAnsi="GHEA Mariam" w:cs="Sylfaen"/>
          <w:iCs/>
          <w:sz w:val="20"/>
          <w:szCs w:val="20"/>
        </w:rPr>
        <w:t>включено</w:t>
      </w:r>
      <w:r w:rsidRPr="000D6993">
        <w:rPr>
          <w:rFonts w:ascii="GHEA Mariam" w:hAnsi="GHEA Mariam"/>
          <w:iCs/>
          <w:sz w:val="20"/>
          <w:szCs w:val="20"/>
          <w:lang w:val="es-ES"/>
        </w:rPr>
        <w:t xml:space="preserve"> </w:t>
      </w:r>
      <w:r w:rsidRPr="000D6993">
        <w:rPr>
          <w:rFonts w:ascii="GHEA Mariam" w:hAnsi="GHEA Mariam" w:cs="Sylfaen"/>
          <w:iCs/>
          <w:sz w:val="20"/>
          <w:szCs w:val="20"/>
        </w:rPr>
        <w:t>являются</w:t>
      </w:r>
      <w:r w:rsidRPr="000D6993">
        <w:rPr>
          <w:rFonts w:ascii="GHEA Mariam" w:hAnsi="GHEA Mariam"/>
          <w:iCs/>
          <w:sz w:val="20"/>
          <w:szCs w:val="20"/>
          <w:lang w:val="es-ES"/>
        </w:rPr>
        <w:t xml:space="preserve"> </w:t>
      </w:r>
      <w:r w:rsidRPr="000D6993">
        <w:rPr>
          <w:rFonts w:ascii="GHEA Mariam" w:hAnsi="GHEA Mariam" w:cs="Sylfaen"/>
          <w:iCs/>
          <w:sz w:val="20"/>
          <w:szCs w:val="20"/>
        </w:rPr>
        <w:t>Покупка</w:t>
      </w:r>
      <w:r w:rsidRPr="000D6993">
        <w:rPr>
          <w:rFonts w:ascii="GHEA Mariam" w:hAnsi="GHEA Mariam" w:cs="Sylfaen"/>
          <w:iCs/>
          <w:sz w:val="20"/>
          <w:szCs w:val="20"/>
          <w:lang w:val="es-ES"/>
        </w:rPr>
        <w:t xml:space="preserve"> </w:t>
      </w:r>
      <w:r w:rsidRPr="000D6993">
        <w:rPr>
          <w:rFonts w:ascii="GHEA Mariam" w:hAnsi="GHEA Mariam" w:cs="Sylfaen"/>
          <w:iCs/>
          <w:sz w:val="20"/>
          <w:szCs w:val="20"/>
        </w:rPr>
        <w:t>к процессу</w:t>
      </w:r>
      <w:r w:rsidRPr="000D6993">
        <w:rPr>
          <w:rFonts w:ascii="GHEA Mariam" w:hAnsi="GHEA Mariam"/>
          <w:iCs/>
          <w:sz w:val="20"/>
          <w:szCs w:val="20"/>
          <w:lang w:val="es-ES"/>
        </w:rPr>
        <w:t xml:space="preserve"> </w:t>
      </w:r>
      <w:r w:rsidRPr="000D6993">
        <w:rPr>
          <w:rFonts w:ascii="GHEA Mariam" w:hAnsi="GHEA Mariam" w:cs="Sylfaen"/>
          <w:iCs/>
          <w:sz w:val="20"/>
          <w:szCs w:val="20"/>
        </w:rPr>
        <w:t>участвовать</w:t>
      </w:r>
      <w:r w:rsidRPr="000D6993">
        <w:rPr>
          <w:rFonts w:ascii="GHEA Mariam" w:hAnsi="GHEA Mariam"/>
          <w:iCs/>
          <w:sz w:val="20"/>
          <w:szCs w:val="20"/>
          <w:lang w:val="es-ES"/>
        </w:rPr>
        <w:t xml:space="preserve"> </w:t>
      </w:r>
      <w:r w:rsidRPr="000D6993">
        <w:rPr>
          <w:rFonts w:ascii="GHEA Mariam" w:hAnsi="GHEA Mariam" w:cs="Sylfaen"/>
          <w:iCs/>
          <w:sz w:val="20"/>
          <w:szCs w:val="20"/>
        </w:rPr>
        <w:t>верно</w:t>
      </w:r>
      <w:r w:rsidRPr="000D6993">
        <w:rPr>
          <w:rFonts w:ascii="GHEA Mariam" w:hAnsi="GHEA Mariam"/>
          <w:iCs/>
          <w:sz w:val="20"/>
          <w:szCs w:val="20"/>
          <w:lang w:val="es-ES"/>
        </w:rPr>
        <w:t xml:space="preserve"> </w:t>
      </w:r>
      <w:r w:rsidRPr="000D6993">
        <w:rPr>
          <w:rFonts w:ascii="GHEA Mariam" w:hAnsi="GHEA Mariam" w:cs="Sylfaen"/>
          <w:iCs/>
          <w:sz w:val="20"/>
          <w:szCs w:val="20"/>
        </w:rPr>
        <w:t>без</w:t>
      </w:r>
      <w:r w:rsidRPr="000D6993">
        <w:rPr>
          <w:rFonts w:ascii="GHEA Mariam" w:hAnsi="GHEA Mariam"/>
          <w:iCs/>
          <w:sz w:val="20"/>
          <w:szCs w:val="20"/>
          <w:lang w:val="es-ES"/>
        </w:rPr>
        <w:t xml:space="preserve"> </w:t>
      </w:r>
      <w:r w:rsidRPr="000D6993">
        <w:rPr>
          <w:rFonts w:ascii="GHEA Mariam" w:hAnsi="GHEA Mariam" w:cs="Sylfaen"/>
          <w:iCs/>
          <w:sz w:val="20"/>
          <w:szCs w:val="20"/>
        </w:rPr>
        <w:t>участники</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в списке </w:t>
      </w:r>
      <w:r w:rsidRPr="000D6993">
        <w:rPr>
          <w:rFonts w:ascii="GHEA Mariam" w:hAnsi="GHEA Mariam"/>
          <w:iCs/>
          <w:sz w:val="20"/>
          <w:szCs w:val="20"/>
          <w:lang w:val="es-ES"/>
        </w:rPr>
        <w:t>.</w:t>
      </w:r>
    </w:p>
    <w:p w14:paraId="0DFC9C10" w14:textId="77777777" w:rsidR="00990561" w:rsidRPr="000D6993" w:rsidRDefault="00990561" w:rsidP="00845F46">
      <w:pPr>
        <w:ind w:firstLine="567"/>
        <w:jc w:val="both"/>
        <w:rPr>
          <w:rFonts w:ascii="GHEA Mariam" w:hAnsi="GHEA Mariam" w:cs="Sylfaen"/>
          <w:iCs/>
          <w:sz w:val="20"/>
          <w:szCs w:val="20"/>
          <w:lang w:val="es-ES"/>
        </w:rPr>
      </w:pPr>
      <w:r w:rsidRPr="000D6993">
        <w:rPr>
          <w:rFonts w:ascii="GHEA Mariam" w:hAnsi="GHEA Mariam" w:cs="Sylfaen"/>
          <w:iCs/>
          <w:sz w:val="20"/>
          <w:szCs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14:paraId="2EFBD998" w14:textId="77777777" w:rsidR="00DB4EFF" w:rsidRPr="000D6993" w:rsidRDefault="00DB4EFF" w:rsidP="00845F46">
      <w:pPr>
        <w:shd w:val="clear" w:color="auto" w:fill="FFFFFF"/>
        <w:ind w:firstLine="375"/>
        <w:jc w:val="both"/>
        <w:rPr>
          <w:rFonts w:ascii="GHEA Mariam" w:hAnsi="GHEA Mariam" w:cs="Arial"/>
          <w:iCs/>
          <w:sz w:val="20"/>
          <w:szCs w:val="20"/>
          <w:lang w:val="es-ES"/>
        </w:rPr>
      </w:pPr>
      <w:r w:rsidRPr="000D6993">
        <w:rPr>
          <w:rFonts w:ascii="GHEA Mariam" w:hAnsi="GHEA Mariam" w:cs="Arial"/>
          <w:iCs/>
          <w:sz w:val="20"/>
          <w:szCs w:val="20"/>
          <w:lang w:val="es-ES"/>
        </w:rPr>
        <w:t>Участник включается в список участников, не имеющих права участвовать в процессе закупки (далее также список), если:</w:t>
      </w:r>
    </w:p>
    <w:p w14:paraId="0ED77683" w14:textId="77777777" w:rsidR="00DB4EFF" w:rsidRPr="000D6993" w:rsidRDefault="00DB4EFF" w:rsidP="00845F46">
      <w:pPr>
        <w:pStyle w:val="aff"/>
        <w:numPr>
          <w:ilvl w:val="0"/>
          <w:numId w:val="30"/>
        </w:numPr>
        <w:shd w:val="clear" w:color="auto" w:fill="FFFFFF"/>
        <w:ind w:left="0" w:firstLine="720"/>
        <w:jc w:val="both"/>
        <w:rPr>
          <w:rFonts w:ascii="GHEA Mariam" w:hAnsi="GHEA Mariam" w:cs="Arial"/>
          <w:iCs/>
          <w:sz w:val="20"/>
          <w:szCs w:val="20"/>
          <w:lang w:val="es-ES" w:eastAsia="en-US"/>
        </w:rPr>
      </w:pPr>
      <w:r w:rsidRPr="000D6993">
        <w:rPr>
          <w:rFonts w:ascii="GHEA Mariam" w:hAnsi="GHEA Mariam" w:cs="Arial"/>
          <w:iCs/>
          <w:sz w:val="20"/>
          <w:szCs w:val="20"/>
          <w:lang w:val="es-ES" w:eastAsia="en-US"/>
        </w:rPr>
        <w:t>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 (или) квалификационного обеспечения в течение срока, определенного приглашением и (или) контрактом;</w:t>
      </w:r>
    </w:p>
    <w:p w14:paraId="7AEA2E58" w14:textId="77777777" w:rsidR="00DB4EFF" w:rsidRPr="000D6993" w:rsidRDefault="00DB4EFF" w:rsidP="00845F46">
      <w:pPr>
        <w:pStyle w:val="aff"/>
        <w:numPr>
          <w:ilvl w:val="0"/>
          <w:numId w:val="30"/>
        </w:numPr>
        <w:shd w:val="clear" w:color="auto" w:fill="FFFFFF"/>
        <w:ind w:left="0" w:firstLine="720"/>
        <w:jc w:val="both"/>
        <w:rPr>
          <w:rFonts w:ascii="GHEA Mariam" w:hAnsi="GHEA Mariam" w:cs="Arial"/>
          <w:iCs/>
          <w:sz w:val="20"/>
          <w:szCs w:val="20"/>
          <w:lang w:val="es-ES"/>
        </w:rPr>
      </w:pPr>
      <w:r w:rsidRPr="000D6993">
        <w:rPr>
          <w:rFonts w:ascii="GHEA Mariam" w:hAnsi="GHEA Mariam" w:cs="Arial"/>
          <w:iCs/>
          <w:sz w:val="20"/>
          <w:szCs w:val="20"/>
          <w:lang w:val="es-ES" w:eastAsia="en-US"/>
        </w:rPr>
        <w:t>поскольку выбранный участник отказался или был лишен права на заключение договора.</w:t>
      </w:r>
    </w:p>
    <w:p w14:paraId="0AC52330" w14:textId="77777777" w:rsidR="00753E6E" w:rsidRPr="000D6993" w:rsidRDefault="00753E6E" w:rsidP="00845F46">
      <w:pPr>
        <w:ind w:firstLine="567"/>
        <w:jc w:val="both"/>
        <w:rPr>
          <w:rFonts w:ascii="GHEA Mariam" w:hAnsi="GHEA Mariam" w:cs="Sylfaen"/>
          <w:iCs/>
          <w:sz w:val="20"/>
          <w:szCs w:val="20"/>
          <w:lang w:val="es-ES"/>
        </w:rPr>
      </w:pPr>
      <w:r w:rsidRPr="000D6993">
        <w:rPr>
          <w:rFonts w:ascii="GHEA Mariam" w:hAnsi="GHEA Mariam" w:cs="Sylfaen"/>
          <w:iCs/>
          <w:sz w:val="20"/>
          <w:szCs w:val="20"/>
          <w:lang w:val="es-ES"/>
        </w:rPr>
        <w:t>2.2 Для оценки права на участие участнику необходимо предоставить вместе с заявкой утвержденные им:</w:t>
      </w:r>
      <w:r w:rsidRPr="000D6993">
        <w:rPr>
          <w:rFonts w:ascii="GHEA Mariam" w:hAnsi="GHEA Mariam" w:cs="Arial"/>
          <w:iCs/>
          <w:sz w:val="20"/>
          <w:szCs w:val="20"/>
          <w:lang w:val="es-ES"/>
        </w:rPr>
        <w:t xml:space="preserve"> 2. </w:t>
      </w:r>
      <w:r w:rsidR="00EA4B24" w:rsidRPr="000D6993">
        <w:rPr>
          <w:rFonts w:ascii="GHEA Mariam" w:hAnsi="GHEA Mariam" w:cs="Arial"/>
          <w:iCs/>
          <w:sz w:val="20"/>
          <w:szCs w:val="20"/>
          <w:lang w:val="hy-AM"/>
        </w:rPr>
        <w:t xml:space="preserve">1 </w:t>
      </w:r>
      <w:r w:rsidRPr="000D6993">
        <w:rPr>
          <w:rFonts w:ascii="GHEA Mariam" w:hAnsi="GHEA Mariam" w:cs="Arial"/>
          <w:iCs/>
          <w:sz w:val="20"/>
          <w:szCs w:val="20"/>
          <w:lang w:val="es-ES"/>
        </w:rPr>
        <w:t xml:space="preserve">2-я </w:t>
      </w:r>
      <w:r w:rsidRPr="000D6993">
        <w:rPr>
          <w:rFonts w:ascii="GHEA Mariam" w:hAnsi="GHEA Mariam" w:cs="Sylfaen"/>
          <w:iCs/>
          <w:sz w:val="20"/>
          <w:szCs w:val="20"/>
          <w:lang w:val="es-ES"/>
        </w:rPr>
        <w:t>часть приглашения</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с точкой</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запланировано</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на письме</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 xml:space="preserve">заявление. </w:t>
      </w:r>
      <w:r w:rsidR="00EB487B" w:rsidRPr="000D6993">
        <w:rPr>
          <w:rFonts w:ascii="GHEA Mariam" w:hAnsi="GHEA Mariam" w:cs="Sylfaen"/>
          <w:iCs/>
          <w:sz w:val="20"/>
          <w:szCs w:val="20"/>
        </w:rPr>
        <w:t>Кроме</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настоящим</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с точкой</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lastRenderedPageBreak/>
        <w:t>запланировано</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из объявления</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участие</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права</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оценка</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для</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 xml:space="preserve">от участника </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что</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кажется</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выбрано</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от участника</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другой</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документы</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или</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оправдания</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они не</w:t>
      </w:r>
      <w:r w:rsidR="00EB487B" w:rsidRPr="000D6993">
        <w:rPr>
          <w:rFonts w:ascii="GHEA Mariam" w:hAnsi="GHEA Mariam" w:cs="Sylfaen"/>
          <w:iCs/>
          <w:sz w:val="20"/>
          <w:szCs w:val="20"/>
          <w:lang w:val="es-ES"/>
        </w:rPr>
        <w:t xml:space="preserve"> </w:t>
      </w:r>
      <w:r w:rsidR="00EB487B" w:rsidRPr="000D6993">
        <w:rPr>
          <w:rFonts w:ascii="GHEA Mariam" w:hAnsi="GHEA Mariam" w:cs="Sylfaen"/>
          <w:iCs/>
          <w:sz w:val="20"/>
          <w:szCs w:val="20"/>
        </w:rPr>
        <w:t>может</w:t>
      </w:r>
      <w:r w:rsidR="00EB487B" w:rsidRPr="000D6993">
        <w:rPr>
          <w:rFonts w:ascii="GHEA Mariam" w:hAnsi="GHEA Mariam" w:cs="Sylfaen"/>
          <w:iCs/>
          <w:sz w:val="20"/>
          <w:szCs w:val="20"/>
          <w:lang w:val="es-ES"/>
        </w:rPr>
        <w:t xml:space="preserve"> быть </w:t>
      </w:r>
      <w:r w:rsidR="00EB487B" w:rsidRPr="000D6993">
        <w:rPr>
          <w:rFonts w:ascii="GHEA Mariam" w:hAnsi="GHEA Mariam" w:cs="Sylfaen"/>
          <w:iCs/>
          <w:sz w:val="20"/>
          <w:szCs w:val="20"/>
        </w:rPr>
        <w:t>востребованным</w:t>
      </w:r>
      <w:r w:rsidRPr="000D6993">
        <w:rPr>
          <w:rFonts w:ascii="GHEA Mariam" w:hAnsi="GHEA Mariam" w:cs="Tahoma"/>
          <w:iCs/>
          <w:sz w:val="20"/>
          <w:szCs w:val="20"/>
          <w:lang w:val="hy-AM"/>
        </w:rPr>
        <w:t xml:space="preserve"> </w:t>
      </w:r>
      <w:r w:rsidR="007A4BB9" w:rsidRPr="000D6993">
        <w:rPr>
          <w:rFonts w:ascii="GHEA Mariam" w:hAnsi="GHEA Mariam" w:cs="Tahoma"/>
          <w:iCs/>
          <w:sz w:val="20"/>
          <w:szCs w:val="20"/>
        </w:rPr>
        <w:t>Участвовать</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заявление</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подлинность</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оценщик</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 xml:space="preserve">комиссионная </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 xml:space="preserve">далее </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 xml:space="preserve">комиссия </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оценка</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является</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настоящим</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по приглашению</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учредил</w:t>
      </w:r>
      <w:r w:rsidR="007A4BB9" w:rsidRPr="000D6993">
        <w:rPr>
          <w:rFonts w:ascii="GHEA Mariam" w:hAnsi="GHEA Mariam" w:cs="Tahoma"/>
          <w:iCs/>
          <w:sz w:val="20"/>
          <w:szCs w:val="20"/>
          <w:lang w:val="es-ES"/>
        </w:rPr>
        <w:t xml:space="preserve"> </w:t>
      </w:r>
      <w:r w:rsidR="007A4BB9" w:rsidRPr="000D6993">
        <w:rPr>
          <w:rFonts w:ascii="GHEA Mariam" w:hAnsi="GHEA Mariam" w:cs="Tahoma"/>
          <w:iCs/>
          <w:sz w:val="20"/>
          <w:szCs w:val="20"/>
        </w:rPr>
        <w:t xml:space="preserve">с условиями </w:t>
      </w:r>
      <w:r w:rsidR="007A4BB9" w:rsidRPr="000D6993">
        <w:rPr>
          <w:rFonts w:ascii="GHEA Mariam" w:hAnsi="GHEA Mariam" w:cs="Tahoma"/>
          <w:iCs/>
          <w:sz w:val="20"/>
          <w:szCs w:val="20"/>
          <w:lang w:val="es-ES"/>
        </w:rPr>
        <w:t>.</w:t>
      </w:r>
    </w:p>
    <w:p w14:paraId="47E3A607" w14:textId="77777777" w:rsidR="00BA3554" w:rsidRPr="000D6993" w:rsidRDefault="00BA3554" w:rsidP="00845F46">
      <w:pPr>
        <w:ind w:firstLine="720"/>
        <w:jc w:val="both"/>
        <w:rPr>
          <w:rFonts w:ascii="GHEA Mariam" w:hAnsi="GHEA Mariam"/>
          <w:iCs/>
          <w:sz w:val="20"/>
          <w:szCs w:val="20"/>
          <w:lang w:val="es-ES"/>
        </w:rPr>
      </w:pPr>
      <w:r w:rsidRPr="000D6993">
        <w:rPr>
          <w:rFonts w:ascii="GHEA Mariam" w:hAnsi="GHEA Mariam" w:cs="Tahoma"/>
          <w:iCs/>
          <w:sz w:val="20"/>
          <w:szCs w:val="20"/>
          <w:lang w:val="es-ES"/>
        </w:rPr>
        <w:t xml:space="preserve">2.3 </w:t>
      </w:r>
      <w:r w:rsidRPr="000D6993">
        <w:rPr>
          <w:rFonts w:ascii="GHEA Mariam" w:hAnsi="GHEA Mariam" w:cs="Sylfaen"/>
          <w:iCs/>
          <w:sz w:val="20"/>
          <w:szCs w:val="20"/>
        </w:rPr>
        <w:t>Запрещено</w:t>
      </w:r>
      <w:r w:rsidRPr="000D6993">
        <w:rPr>
          <w:rFonts w:ascii="GHEA Mariam" w:hAnsi="GHEA Mariam"/>
          <w:iCs/>
          <w:sz w:val="20"/>
          <w:szCs w:val="20"/>
          <w:lang w:val="es-ES"/>
        </w:rPr>
        <w:t xml:space="preserve"> </w:t>
      </w:r>
      <w:r w:rsidRPr="000D6993">
        <w:rPr>
          <w:rFonts w:ascii="GHEA Mariam" w:hAnsi="GHEA Mariam" w:cs="Sylfaen"/>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настоящим</w:t>
      </w:r>
      <w:r w:rsidRPr="000D6993">
        <w:rPr>
          <w:rFonts w:ascii="GHEA Mariam" w:hAnsi="GHEA Mariam"/>
          <w:iCs/>
          <w:sz w:val="20"/>
          <w:szCs w:val="20"/>
          <w:lang w:val="es-ES"/>
        </w:rPr>
        <w:t xml:space="preserve"> </w:t>
      </w:r>
      <w:r w:rsidRPr="000D6993">
        <w:rPr>
          <w:rFonts w:ascii="GHEA Mariam" w:hAnsi="GHEA Mariam"/>
          <w:iCs/>
          <w:sz w:val="20"/>
          <w:szCs w:val="20"/>
        </w:rPr>
        <w:t>с точкой</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взаимосвязаны</w:t>
      </w:r>
      <w:r w:rsidRPr="000D6993">
        <w:rPr>
          <w:rFonts w:ascii="GHEA Mariam" w:hAnsi="GHEA Mariam"/>
          <w:iCs/>
          <w:sz w:val="20"/>
          <w:szCs w:val="20"/>
          <w:lang w:val="es-ES"/>
        </w:rPr>
        <w:t xml:space="preserve"> </w:t>
      </w:r>
      <w:r w:rsidRPr="000D6993">
        <w:rPr>
          <w:rFonts w:ascii="GHEA Mariam" w:hAnsi="GHEA Mariam"/>
          <w:iCs/>
          <w:sz w:val="20"/>
          <w:szCs w:val="20"/>
        </w:rPr>
        <w:t>люди</w:t>
      </w:r>
      <w:r w:rsidRPr="000D6993">
        <w:rPr>
          <w:rFonts w:ascii="GHEA Mariam" w:hAnsi="GHEA Mariam"/>
          <w:iCs/>
          <w:sz w:val="20"/>
          <w:szCs w:val="20"/>
          <w:lang w:val="es-ES"/>
        </w:rPr>
        <w:t xml:space="preserve"> </w:t>
      </w:r>
      <w:r w:rsidRPr="000D6993">
        <w:rPr>
          <w:rFonts w:ascii="GHEA Mariam" w:hAnsi="GHEA Mariam"/>
          <w:iCs/>
          <w:sz w:val="20"/>
          <w:szCs w:val="20"/>
        </w:rPr>
        <w:t xml:space="preserve">и </w:t>
      </w:r>
      <w:r w:rsidRPr="000D6993">
        <w:rPr>
          <w:rFonts w:ascii="GHEA Mariam" w:hAnsi="GHEA Mariam"/>
          <w:iCs/>
          <w:sz w:val="20"/>
          <w:szCs w:val="20"/>
          <w:lang w:val="es-ES"/>
        </w:rPr>
        <w:t xml:space="preserve">( </w:t>
      </w:r>
      <w:r w:rsidRPr="000D6993">
        <w:rPr>
          <w:rFonts w:ascii="GHEA Mariam" w:hAnsi="GHEA Mariam"/>
          <w:iCs/>
          <w:sz w:val="20"/>
          <w:szCs w:val="20"/>
        </w:rPr>
        <w:t xml:space="preserve">или </w:t>
      </w:r>
      <w:r w:rsidRPr="000D6993">
        <w:rPr>
          <w:rFonts w:ascii="GHEA Mariam" w:hAnsi="GHEA Mariam"/>
          <w:iCs/>
          <w:sz w:val="20"/>
          <w:szCs w:val="20"/>
          <w:lang w:val="es-ES"/>
        </w:rPr>
        <w:t xml:space="preserve">) </w:t>
      </w:r>
      <w:r w:rsidRPr="000D6993">
        <w:rPr>
          <w:rFonts w:ascii="GHEA Mariam" w:hAnsi="GHEA Mariam" w:cs="Sylfaen"/>
          <w:iCs/>
          <w:sz w:val="20"/>
          <w:szCs w:val="20"/>
        </w:rPr>
        <w:t>то же самое</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по человеку </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ам </w:t>
      </w:r>
      <w:r w:rsidRPr="000D6993">
        <w:rPr>
          <w:rFonts w:ascii="GHEA Mariam" w:hAnsi="GHEA Mariam"/>
          <w:iCs/>
          <w:sz w:val="20"/>
          <w:szCs w:val="20"/>
          <w:lang w:val="es-ES"/>
        </w:rPr>
        <w:t xml:space="preserve">). </w:t>
      </w:r>
      <w:r w:rsidRPr="000D6993">
        <w:rPr>
          <w:rFonts w:ascii="GHEA Mariam" w:hAnsi="GHEA Mariam" w:cs="Sylfaen"/>
          <w:iCs/>
          <w:sz w:val="20"/>
          <w:szCs w:val="20"/>
        </w:rPr>
        <w:t>учредил</w:t>
      </w:r>
      <w:r w:rsidRPr="000D6993">
        <w:rPr>
          <w:rFonts w:ascii="GHEA Mariam" w:hAnsi="GHEA Mariam"/>
          <w:iCs/>
          <w:sz w:val="20"/>
          <w:szCs w:val="20"/>
          <w:lang w:val="es-ES"/>
        </w:rPr>
        <w:t xml:space="preserve"> </w:t>
      </w:r>
      <w:r w:rsidRPr="000D6993">
        <w:rPr>
          <w:rFonts w:ascii="GHEA Mariam" w:hAnsi="GHEA Mariam" w:cs="Sylfaen"/>
          <w:iCs/>
          <w:sz w:val="20"/>
          <w:szCs w:val="20"/>
        </w:rPr>
        <w:t>или</w:t>
      </w:r>
      <w:r w:rsidRPr="000D6993">
        <w:rPr>
          <w:rFonts w:ascii="GHEA Mariam" w:hAnsi="GHEA Mariam"/>
          <w:iCs/>
          <w:sz w:val="20"/>
          <w:szCs w:val="20"/>
          <w:lang w:val="es-ES"/>
        </w:rPr>
        <w:t xml:space="preserve"> </w:t>
      </w:r>
      <w:r w:rsidRPr="000D6993">
        <w:rPr>
          <w:rFonts w:ascii="GHEA Mariam" w:hAnsi="GHEA Mariam" w:cs="Sylfaen"/>
          <w:iCs/>
          <w:sz w:val="20"/>
          <w:szCs w:val="20"/>
        </w:rPr>
        <w:t>более</w:t>
      </w:r>
      <w:r w:rsidRPr="000D6993">
        <w:rPr>
          <w:rFonts w:ascii="GHEA Mariam" w:hAnsi="GHEA Mariam"/>
          <w:iCs/>
          <w:sz w:val="20"/>
          <w:szCs w:val="20"/>
          <w:lang w:val="es-ES"/>
        </w:rPr>
        <w:t xml:space="preserve"> </w:t>
      </w:r>
      <w:r w:rsidRPr="000D6993">
        <w:rPr>
          <w:rFonts w:ascii="GHEA Mariam" w:hAnsi="GHEA Mariam" w:cs="Sylfaen"/>
          <w:iCs/>
          <w:sz w:val="20"/>
          <w:szCs w:val="20"/>
        </w:rPr>
        <w:t>чем</w:t>
      </w:r>
      <w:r w:rsidRPr="000D6993">
        <w:rPr>
          <w:rFonts w:ascii="GHEA Mariam" w:hAnsi="GHEA Mariam"/>
          <w:iCs/>
          <w:sz w:val="20"/>
          <w:szCs w:val="20"/>
          <w:lang w:val="es-ES"/>
        </w:rPr>
        <w:t xml:space="preserve"> </w:t>
      </w:r>
      <w:r w:rsidRPr="000D6993">
        <w:rPr>
          <w:rFonts w:ascii="GHEA Mariam" w:hAnsi="GHEA Mariam" w:cs="Sylfaen"/>
          <w:iCs/>
          <w:sz w:val="20"/>
          <w:szCs w:val="20"/>
        </w:rPr>
        <w:t>пятьдесят</w:t>
      </w:r>
      <w:r w:rsidRPr="000D6993">
        <w:rPr>
          <w:rFonts w:ascii="GHEA Mariam" w:hAnsi="GHEA Mariam"/>
          <w:iCs/>
          <w:sz w:val="20"/>
          <w:szCs w:val="20"/>
          <w:lang w:val="es-ES"/>
        </w:rPr>
        <w:t xml:space="preserve"> </w:t>
      </w:r>
      <w:r w:rsidRPr="000D6993">
        <w:rPr>
          <w:rFonts w:ascii="GHEA Mariam" w:hAnsi="GHEA Mariam" w:cs="Sylfaen"/>
          <w:iCs/>
          <w:sz w:val="20"/>
          <w:szCs w:val="20"/>
        </w:rPr>
        <w:t>процент</w:t>
      </w:r>
      <w:r w:rsidRPr="000D6993">
        <w:rPr>
          <w:rFonts w:ascii="GHEA Mariam" w:hAnsi="GHEA Mariam"/>
          <w:iCs/>
          <w:sz w:val="20"/>
          <w:szCs w:val="20"/>
          <w:lang w:val="es-ES"/>
        </w:rPr>
        <w:t xml:space="preserve"> </w:t>
      </w:r>
      <w:r w:rsidRPr="000D6993">
        <w:rPr>
          <w:rFonts w:ascii="GHEA Mariam" w:hAnsi="GHEA Mariam" w:cs="Sylfaen"/>
          <w:iCs/>
          <w:sz w:val="20"/>
          <w:szCs w:val="20"/>
        </w:rPr>
        <w:t>в то же время</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принадлежащий лицу </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ам </w:t>
      </w:r>
      <w:r w:rsidRPr="000D6993">
        <w:rPr>
          <w:rFonts w:ascii="GHEA Mariam" w:hAnsi="GHEA Mariam"/>
          <w:iCs/>
          <w:sz w:val="20"/>
          <w:szCs w:val="20"/>
          <w:lang w:val="es-ES"/>
        </w:rPr>
        <w:t xml:space="preserve">) . </w:t>
      </w:r>
      <w:r w:rsidRPr="000D6993">
        <w:rPr>
          <w:rFonts w:ascii="GHEA Mariam" w:hAnsi="GHEA Mariam" w:cs="Sylfaen"/>
          <w:iCs/>
          <w:sz w:val="20"/>
          <w:szCs w:val="20"/>
        </w:rPr>
        <w:t xml:space="preserve">имею долю </w:t>
      </w:r>
      <w:r w:rsidR="001B0D9A" w:rsidRPr="000D6993">
        <w:rPr>
          <w:rFonts w:ascii="GHEA Mariam" w:hAnsi="GHEA Mariam"/>
          <w:iCs/>
          <w:sz w:val="20"/>
          <w:szCs w:val="20"/>
        </w:rPr>
        <w:t xml:space="preserve">_ </w:t>
      </w:r>
      <w:r w:rsidR="001B0D9A" w:rsidRPr="000D6993">
        <w:rPr>
          <w:rFonts w:ascii="GHEA Mariam" w:hAnsi="GHEA Mariam"/>
          <w:iCs/>
          <w:sz w:val="20"/>
          <w:szCs w:val="20"/>
          <w:lang w:val="es-ES"/>
        </w:rPr>
        <w:t xml:space="preserve">_ </w:t>
      </w:r>
      <w:r w:rsidRPr="000D6993">
        <w:rPr>
          <w:rFonts w:ascii="GHEA Mariam" w:hAnsi="GHEA Mariam"/>
          <w:iCs/>
          <w:sz w:val="20"/>
          <w:szCs w:val="20"/>
          <w:lang w:val="es-ES"/>
        </w:rPr>
        <w:t xml:space="preserve">_ </w:t>
      </w:r>
      <w:r w:rsidRPr="000D6993">
        <w:rPr>
          <w:rFonts w:ascii="GHEA Mariam" w:hAnsi="GHEA Mariam" w:cs="Sylfaen"/>
          <w:iCs/>
          <w:sz w:val="20"/>
          <w:szCs w:val="20"/>
        </w:rPr>
        <w:t>организации</w:t>
      </w:r>
      <w:r w:rsidRPr="000D6993">
        <w:rPr>
          <w:rFonts w:ascii="GHEA Mariam" w:hAnsi="GHEA Mariam"/>
          <w:iCs/>
          <w:sz w:val="20"/>
          <w:szCs w:val="20"/>
          <w:lang w:val="es-ES"/>
        </w:rPr>
        <w:t xml:space="preserve"> </w:t>
      </w:r>
      <w:r w:rsidRPr="000D6993">
        <w:rPr>
          <w:rFonts w:ascii="GHEA Mariam" w:hAnsi="GHEA Mariam" w:cs="Sylfaen"/>
          <w:iCs/>
          <w:sz w:val="20"/>
          <w:szCs w:val="20"/>
        </w:rPr>
        <w:t>одновременный</w:t>
      </w:r>
      <w:r w:rsidRPr="000D6993">
        <w:rPr>
          <w:rFonts w:ascii="GHEA Mariam" w:hAnsi="GHEA Mariam"/>
          <w:iCs/>
          <w:sz w:val="20"/>
          <w:szCs w:val="20"/>
          <w:lang w:val="es-ES"/>
        </w:rPr>
        <w:t xml:space="preserve"> </w:t>
      </w:r>
      <w:r w:rsidRPr="000D6993">
        <w:rPr>
          <w:rFonts w:ascii="GHEA Mariam" w:hAnsi="GHEA Mariam" w:cs="Sylfaen"/>
          <w:iCs/>
          <w:sz w:val="20"/>
          <w:szCs w:val="20"/>
        </w:rPr>
        <w:t>участие</w:t>
      </w:r>
      <w:r w:rsidRPr="000D6993">
        <w:rPr>
          <w:rFonts w:ascii="GHEA Mariam" w:hAnsi="GHEA Mariam"/>
          <w:iCs/>
          <w:sz w:val="20"/>
          <w:szCs w:val="20"/>
          <w:lang w:val="es-ES"/>
        </w:rPr>
        <w:t xml:space="preserve"> </w:t>
      </w:r>
      <w:r w:rsidR="00EB487B" w:rsidRPr="000D6993">
        <w:rPr>
          <w:rFonts w:ascii="GHEA Mariam" w:hAnsi="GHEA Mariam"/>
          <w:iCs/>
          <w:sz w:val="20"/>
          <w:szCs w:val="20"/>
        </w:rPr>
        <w:t>настоящим</w:t>
      </w:r>
      <w:r w:rsidR="00EB487B" w:rsidRPr="000D6993">
        <w:rPr>
          <w:rFonts w:ascii="GHEA Mariam" w:hAnsi="GHEA Mariam"/>
          <w:iCs/>
          <w:sz w:val="20"/>
          <w:szCs w:val="20"/>
          <w:lang w:val="es-ES"/>
        </w:rPr>
        <w:t xml:space="preserve"> </w:t>
      </w:r>
      <w:r w:rsidR="0028726A" w:rsidRPr="000D6993">
        <w:rPr>
          <w:rFonts w:ascii="GHEA Mariam" w:hAnsi="GHEA Mariam"/>
          <w:iCs/>
          <w:sz w:val="20"/>
          <w:szCs w:val="20"/>
        </w:rPr>
        <w:t>к процедуре</w:t>
      </w:r>
      <w:r w:rsidR="008628EC" w:rsidRPr="000D6993">
        <w:rPr>
          <w:rFonts w:ascii="GHEA Mariam" w:hAnsi="GHEA Mariam"/>
          <w:iCs/>
          <w:sz w:val="20"/>
          <w:szCs w:val="20"/>
          <w:lang w:val="hy-AM"/>
        </w:rPr>
        <w:t xml:space="preserve"> </w:t>
      </w:r>
      <w:r w:rsidR="008628EC" w:rsidRPr="000D6993">
        <w:rPr>
          <w:rFonts w:ascii="GHEA Mariam" w:hAnsi="GHEA Mariam" w:cs="Sylfaen"/>
          <w:iCs/>
          <w:sz w:val="20"/>
          <w:szCs w:val="20"/>
          <w:lang w:val="es-ES"/>
        </w:rPr>
        <w:t xml:space="preserve">( </w:t>
      </w:r>
      <w:r w:rsidR="008628EC" w:rsidRPr="000D6993">
        <w:rPr>
          <w:rFonts w:ascii="GHEA Mariam" w:hAnsi="GHEA Mariam" w:cs="Sylfaen"/>
          <w:iCs/>
          <w:sz w:val="20"/>
          <w:szCs w:val="20"/>
        </w:rPr>
        <w:t>в то же время</w:t>
      </w:r>
      <w:r w:rsidR="008628EC" w:rsidRPr="000D6993">
        <w:rPr>
          <w:rFonts w:ascii="GHEA Mariam" w:hAnsi="GHEA Mariam" w:cs="Sylfaen"/>
          <w:iCs/>
          <w:sz w:val="20"/>
          <w:szCs w:val="20"/>
          <w:lang w:val="es-ES"/>
        </w:rPr>
        <w:t xml:space="preserve"> </w:t>
      </w:r>
      <w:r w:rsidR="008628EC" w:rsidRPr="000D6993">
        <w:rPr>
          <w:rFonts w:ascii="GHEA Mariam" w:hAnsi="GHEA Mariam" w:cs="Sylfaen"/>
          <w:iCs/>
          <w:sz w:val="20"/>
          <w:szCs w:val="20"/>
        </w:rPr>
        <w:t xml:space="preserve">доза </w:t>
      </w:r>
      <w:r w:rsidR="008628EC" w:rsidRPr="000D6993">
        <w:rPr>
          <w:rFonts w:ascii="GHEA Mariam" w:hAnsi="GHEA Mariam" w:cs="Sylfaen"/>
          <w:iCs/>
          <w:sz w:val="20"/>
          <w:szCs w:val="20"/>
          <w:lang w:val="es-ES"/>
        </w:rPr>
        <w:t xml:space="preserve">), </w:t>
      </w:r>
      <w:r w:rsidRPr="000D6993">
        <w:rPr>
          <w:rFonts w:ascii="GHEA Mariam" w:hAnsi="GHEA Mariam" w:cs="Sylfaen"/>
          <w:iCs/>
          <w:sz w:val="20"/>
          <w:szCs w:val="20"/>
        </w:rPr>
        <w:t>за исключением</w:t>
      </w:r>
      <w:r w:rsidRPr="000D6993">
        <w:rPr>
          <w:rFonts w:ascii="GHEA Mariam" w:hAnsi="GHEA Mariam"/>
          <w:iCs/>
          <w:sz w:val="20"/>
          <w:szCs w:val="20"/>
          <w:lang w:val="es-ES"/>
        </w:rPr>
        <w:t xml:space="preserve"> </w:t>
      </w:r>
      <w:r w:rsidRPr="000D6993">
        <w:rPr>
          <w:rFonts w:ascii="GHEA Mariam" w:hAnsi="GHEA Mariam" w:cs="Sylfaen"/>
          <w:iCs/>
          <w:sz w:val="20"/>
          <w:szCs w:val="20"/>
        </w:rPr>
        <w:t>государства</w:t>
      </w:r>
      <w:r w:rsidRPr="000D6993">
        <w:rPr>
          <w:rFonts w:ascii="GHEA Mariam" w:hAnsi="GHEA Mariam"/>
          <w:iCs/>
          <w:sz w:val="20"/>
          <w:szCs w:val="20"/>
          <w:lang w:val="es-ES"/>
        </w:rPr>
        <w:t xml:space="preserve"> </w:t>
      </w:r>
      <w:r w:rsidRPr="000D6993">
        <w:rPr>
          <w:rFonts w:ascii="GHEA Mariam" w:hAnsi="GHEA Mariam" w:cs="Sylfaen"/>
          <w:iCs/>
          <w:sz w:val="20"/>
          <w:szCs w:val="20"/>
        </w:rPr>
        <w:t>или</w:t>
      </w:r>
      <w:r w:rsidRPr="000D6993">
        <w:rPr>
          <w:rFonts w:ascii="GHEA Mariam" w:hAnsi="GHEA Mariam"/>
          <w:iCs/>
          <w:sz w:val="20"/>
          <w:szCs w:val="20"/>
          <w:lang w:val="es-ES"/>
        </w:rPr>
        <w:t xml:space="preserve"> </w:t>
      </w:r>
      <w:r w:rsidRPr="000D6993">
        <w:rPr>
          <w:rFonts w:ascii="GHEA Mariam" w:hAnsi="GHEA Mariam" w:cs="Sylfaen"/>
          <w:iCs/>
          <w:sz w:val="20"/>
          <w:szCs w:val="20"/>
        </w:rPr>
        <w:t>сообщества</w:t>
      </w:r>
      <w:r w:rsidRPr="000D6993">
        <w:rPr>
          <w:rFonts w:ascii="GHEA Mariam" w:hAnsi="GHEA Mariam"/>
          <w:iCs/>
          <w:sz w:val="20"/>
          <w:szCs w:val="20"/>
          <w:lang w:val="es-ES"/>
        </w:rPr>
        <w:t xml:space="preserve"> </w:t>
      </w:r>
      <w:r w:rsidRPr="000D6993">
        <w:rPr>
          <w:rFonts w:ascii="GHEA Mariam" w:hAnsi="GHEA Mariam" w:cs="Sylfaen"/>
          <w:iCs/>
          <w:sz w:val="20"/>
          <w:szCs w:val="20"/>
        </w:rPr>
        <w:t>от</w:t>
      </w:r>
      <w:r w:rsidRPr="000D6993">
        <w:rPr>
          <w:rFonts w:ascii="GHEA Mariam" w:hAnsi="GHEA Mariam"/>
          <w:iCs/>
          <w:sz w:val="20"/>
          <w:szCs w:val="20"/>
          <w:lang w:val="es-ES"/>
        </w:rPr>
        <w:t xml:space="preserve"> </w:t>
      </w:r>
      <w:r w:rsidRPr="000D6993">
        <w:rPr>
          <w:rFonts w:ascii="GHEA Mariam" w:hAnsi="GHEA Mariam" w:cs="Sylfaen"/>
          <w:iCs/>
          <w:sz w:val="20"/>
          <w:szCs w:val="20"/>
        </w:rPr>
        <w:t>учредил</w:t>
      </w:r>
      <w:r w:rsidRPr="000D6993">
        <w:rPr>
          <w:rFonts w:ascii="GHEA Mariam" w:hAnsi="GHEA Mariam"/>
          <w:iCs/>
          <w:sz w:val="20"/>
          <w:szCs w:val="20"/>
          <w:lang w:val="es-ES"/>
        </w:rPr>
        <w:t xml:space="preserve"> </w:t>
      </w:r>
      <w:r w:rsidRPr="000D6993">
        <w:rPr>
          <w:rFonts w:ascii="GHEA Mariam" w:hAnsi="GHEA Mariam" w:cs="Sylfaen"/>
          <w:iCs/>
          <w:sz w:val="20"/>
          <w:szCs w:val="20"/>
        </w:rPr>
        <w:t>организации</w:t>
      </w:r>
      <w:r w:rsidRPr="000D6993">
        <w:rPr>
          <w:rFonts w:ascii="GHEA Mariam" w:hAnsi="GHEA Mariam" w:cs="Sylfaen"/>
          <w:iCs/>
          <w:sz w:val="20"/>
          <w:szCs w:val="20"/>
          <w:lang w:val="es-ES"/>
        </w:rPr>
        <w:t xml:space="preserve"> </w:t>
      </w:r>
      <w:r w:rsidRPr="000D6993">
        <w:rPr>
          <w:rFonts w:ascii="GHEA Mariam" w:hAnsi="GHEA Mariam" w:cs="Sylfaen"/>
          <w:iCs/>
          <w:sz w:val="20"/>
          <w:szCs w:val="20"/>
        </w:rPr>
        <w:t xml:space="preserve">и </w:t>
      </w:r>
      <w:r w:rsidRPr="000D6993">
        <w:rPr>
          <w:rFonts w:ascii="GHEA Mariam" w:hAnsi="GHEA Mariam" w:cs="Sylfaen"/>
          <w:iCs/>
          <w:sz w:val="20"/>
          <w:szCs w:val="20"/>
          <w:lang w:val="es-ES"/>
        </w:rPr>
        <w:t xml:space="preserve">( </w:t>
      </w:r>
      <w:r w:rsidRPr="000D6993">
        <w:rPr>
          <w:rFonts w:ascii="GHEA Mariam" w:hAnsi="GHEA Mariam" w:cs="Sylfaen"/>
          <w:iCs/>
          <w:sz w:val="20"/>
          <w:szCs w:val="20"/>
        </w:rPr>
        <w:t xml:space="preserve">или </w:t>
      </w:r>
      <w:r w:rsidRPr="000D6993">
        <w:rPr>
          <w:rFonts w:ascii="GHEA Mariam" w:hAnsi="GHEA Mariam" w:cs="Sylfaen"/>
          <w:iCs/>
          <w:sz w:val="20"/>
          <w:szCs w:val="20"/>
          <w:lang w:val="es-ES"/>
        </w:rPr>
        <w:t xml:space="preserve">) </w:t>
      </w:r>
      <w:r w:rsidRPr="000D6993">
        <w:rPr>
          <w:rFonts w:ascii="GHEA Mariam" w:hAnsi="GHEA Mariam" w:cs="Sylfaen"/>
          <w:iCs/>
          <w:sz w:val="20"/>
          <w:szCs w:val="20"/>
        </w:rPr>
        <w:t>совместно</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 xml:space="preserve">с </w:t>
      </w:r>
      <w:r w:rsidRPr="000D6993">
        <w:rPr>
          <w:rFonts w:ascii="GHEA Mariam" w:hAnsi="GHEA Mariam" w:cs="Sylfaen"/>
          <w:iCs/>
          <w:sz w:val="20"/>
          <w:szCs w:val="20"/>
        </w:rPr>
        <w:t>производительность</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 xml:space="preserve">там была </w:t>
      </w:r>
      <w:r w:rsidRPr="000D6993">
        <w:rPr>
          <w:rFonts w:ascii="GHEA Mariam" w:hAnsi="GHEA Mariam" w:cs="Times Armenian"/>
          <w:iCs/>
          <w:sz w:val="20"/>
          <w:szCs w:val="20"/>
        </w:rPr>
        <w:t>корова</w:t>
      </w:r>
      <w:r w:rsidRPr="000D6993">
        <w:rPr>
          <w:rFonts w:ascii="GHEA Mariam" w:hAnsi="GHEA Mariam" w:cs="Sylfaen"/>
          <w:iCs/>
          <w:sz w:val="20"/>
          <w:szCs w:val="20"/>
          <w:lang w:val="af-ZA"/>
        </w:rPr>
        <w:t xml:space="preserve"> </w:t>
      </w:r>
      <w:r w:rsidRPr="000D6993">
        <w:rPr>
          <w:rFonts w:ascii="GHEA Mariam" w:hAnsi="GHEA Mariam" w:cs="Times Armenian"/>
          <w:iCs/>
          <w:sz w:val="20"/>
          <w:szCs w:val="20"/>
          <w:lang w:val="af-ZA"/>
        </w:rPr>
        <w:t xml:space="preserve">( </w:t>
      </w:r>
      <w:r w:rsidRPr="000D6993">
        <w:rPr>
          <w:rFonts w:ascii="GHEA Mariam" w:hAnsi="GHEA Mariam" w:cs="Sylfaen"/>
          <w:iCs/>
          <w:sz w:val="20"/>
          <w:szCs w:val="20"/>
        </w:rPr>
        <w:t xml:space="preserve">с консорциумом </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 xml:space="preserve">c </w:t>
      </w:r>
      <w:r w:rsidRPr="000D6993">
        <w:rPr>
          <w:rFonts w:ascii="GHEA Mariam" w:hAnsi="GHEA Mariam" w:cs="Sylfaen"/>
          <w:iCs/>
          <w:sz w:val="20"/>
          <w:szCs w:val="20"/>
        </w:rPr>
        <w:t>образцами</w:t>
      </w:r>
      <w:r w:rsidRPr="000D6993">
        <w:rPr>
          <w:rFonts w:ascii="GHEA Mariam" w:hAnsi="GHEA Mariam" w:cs="Times Armenian"/>
          <w:iCs/>
          <w:sz w:val="20"/>
          <w:szCs w:val="20"/>
          <w:lang w:val="af-ZA"/>
        </w:rPr>
        <w:t xml:space="preserve"> </w:t>
      </w:r>
      <w:r w:rsidRPr="000D6993">
        <w:rPr>
          <w:rFonts w:ascii="GHEA Mariam" w:hAnsi="GHEA Mariam" w:cs="Times Armenian"/>
          <w:iCs/>
          <w:sz w:val="20"/>
          <w:szCs w:val="20"/>
        </w:rPr>
        <w:t xml:space="preserve">c </w:t>
      </w:r>
      <w:r w:rsidRPr="000D6993">
        <w:rPr>
          <w:rFonts w:ascii="GHEA Mariam" w:hAnsi="GHEA Mariam" w:cs="Sylfaen"/>
          <w:iCs/>
          <w:sz w:val="20"/>
          <w:szCs w:val="20"/>
        </w:rPr>
        <w:t>процесс</w:t>
      </w:r>
      <w:r w:rsidRPr="000D6993">
        <w:rPr>
          <w:rFonts w:ascii="GHEA Mariam" w:hAnsi="GHEA Mariam" w:cs="Sylfaen"/>
          <w:iCs/>
          <w:sz w:val="20"/>
          <w:szCs w:val="20"/>
          <w:lang w:val="es-ES"/>
        </w:rPr>
        <w:t xml:space="preserve"> </w:t>
      </w:r>
      <w:r w:rsidRPr="000D6993">
        <w:rPr>
          <w:rFonts w:ascii="GHEA Mariam" w:hAnsi="GHEA Mariam" w:cs="Sylfaen"/>
          <w:iCs/>
          <w:sz w:val="20"/>
          <w:szCs w:val="20"/>
        </w:rPr>
        <w:t>участие</w:t>
      </w:r>
      <w:r w:rsidRPr="000D6993">
        <w:rPr>
          <w:rFonts w:ascii="GHEA Mariam" w:hAnsi="GHEA Mariam" w:cs="Sylfaen"/>
          <w:iCs/>
          <w:sz w:val="20"/>
          <w:szCs w:val="20"/>
          <w:lang w:val="es-ES"/>
        </w:rPr>
        <w:t xml:space="preserve"> </w:t>
      </w:r>
      <w:r w:rsidRPr="000D6993">
        <w:rPr>
          <w:rFonts w:ascii="GHEA Mariam" w:hAnsi="GHEA Mariam" w:cs="Sylfaen"/>
          <w:iCs/>
          <w:sz w:val="20"/>
          <w:szCs w:val="20"/>
        </w:rPr>
        <w:t xml:space="preserve">случаев </w:t>
      </w:r>
      <w:r w:rsidRPr="000D6993">
        <w:rPr>
          <w:rFonts w:ascii="GHEA Mariam" w:hAnsi="GHEA Mariam" w:cs="Sylfaen"/>
          <w:iCs/>
          <w:sz w:val="20"/>
          <w:szCs w:val="20"/>
          <w:lang w:val="es-ES"/>
        </w:rPr>
        <w:t>.</w:t>
      </w:r>
    </w:p>
    <w:p w14:paraId="0365403A" w14:textId="77777777" w:rsidR="00D5674E" w:rsidRPr="000D6993" w:rsidRDefault="009F18D0" w:rsidP="00845F46">
      <w:pPr>
        <w:pStyle w:val="af4"/>
        <w:spacing w:before="0" w:beforeAutospacing="0" w:after="0" w:afterAutospacing="0"/>
        <w:ind w:firstLine="708"/>
        <w:jc w:val="both"/>
        <w:rPr>
          <w:rFonts w:ascii="GHEA Mariam" w:hAnsi="GHEA Mariam"/>
          <w:iCs/>
          <w:sz w:val="20"/>
          <w:szCs w:val="20"/>
          <w:lang w:val="hy-AM"/>
        </w:rPr>
      </w:pPr>
      <w:r w:rsidRPr="000D6993">
        <w:rPr>
          <w:rFonts w:ascii="GHEA Mariam" w:hAnsi="GHEA Mariam"/>
          <w:iCs/>
          <w:sz w:val="20"/>
          <w:szCs w:val="20"/>
          <w:lang w:val="es-ES"/>
        </w:rPr>
        <w:t xml:space="preserve">119- </w:t>
      </w:r>
      <w:r w:rsidRPr="000D6993">
        <w:rPr>
          <w:rFonts w:ascii="GHEA Mariam" w:hAnsi="GHEA Mariam"/>
          <w:iCs/>
          <w:sz w:val="20"/>
          <w:szCs w:val="20"/>
        </w:rPr>
        <w:t>й приказ</w:t>
      </w:r>
      <w:r w:rsidRPr="000D6993">
        <w:rPr>
          <w:rFonts w:ascii="GHEA Mariam" w:hAnsi="GHEA Mariam"/>
          <w:iCs/>
          <w:sz w:val="20"/>
          <w:szCs w:val="20"/>
          <w:lang w:val="es-ES"/>
        </w:rPr>
        <w:t xml:space="preserve"> </w:t>
      </w:r>
      <w:r w:rsidR="00EB487B" w:rsidRPr="000D6993">
        <w:rPr>
          <w:rFonts w:ascii="GHEA Mariam" w:hAnsi="GHEA Mariam"/>
          <w:iCs/>
          <w:sz w:val="20"/>
          <w:szCs w:val="20"/>
        </w:rPr>
        <w:t>точка</w:t>
      </w:r>
      <w:r w:rsidR="00EB487B" w:rsidRPr="000D6993">
        <w:rPr>
          <w:rFonts w:ascii="GHEA Mariam" w:hAnsi="GHEA Mariam"/>
          <w:iCs/>
          <w:sz w:val="20"/>
          <w:szCs w:val="20"/>
          <w:lang w:val="es-ES"/>
        </w:rPr>
        <w:t xml:space="preserve"> </w:t>
      </w:r>
      <w:r w:rsidR="00D5674E" w:rsidRPr="000D6993">
        <w:rPr>
          <w:rFonts w:ascii="GHEA Mariam" w:hAnsi="GHEA Mariam"/>
          <w:iCs/>
          <w:sz w:val="20"/>
          <w:szCs w:val="20"/>
          <w:lang w:val="hy-AM"/>
        </w:rPr>
        <w:t>в смысле:</w:t>
      </w:r>
    </w:p>
    <w:p w14:paraId="5E5D90D7" w14:textId="77777777"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sz w:val="20"/>
          <w:szCs w:val="20"/>
          <w:lang w:val="hy-AM"/>
        </w:rPr>
        <w:t xml:space="preserve">1 </w:t>
      </w:r>
      <w:r w:rsidRPr="000D6993">
        <w:rPr>
          <w:rFonts w:ascii="GHEA Mariam" w:hAnsi="GHEA Mariam"/>
          <w:iCs/>
          <w:color w:val="000000"/>
          <w:sz w:val="20"/>
          <w:szCs w:val="20"/>
          <w:lang w:val="hy-AM"/>
        </w:rPr>
        <w:t xml:space="preserve">) </w:t>
      </w:r>
      <w:r w:rsidRPr="000D6993">
        <w:rPr>
          <w:rFonts w:ascii="GHEA Mariam" w:hAnsi="GHEA Mariam"/>
          <w:iCs/>
          <w:sz w:val="20"/>
          <w:szCs w:val="20"/>
          <w:lang w:val="hy-AM"/>
        </w:rPr>
        <w:t xml:space="preserve">физические </w:t>
      </w:r>
      <w:r w:rsidRPr="000D6993">
        <w:rPr>
          <w:rFonts w:ascii="GHEA Mariam" w:hAnsi="GHEA Mariam" w:cs="GHEA Grapalat"/>
          <w:iCs/>
          <w:color w:val="000000"/>
          <w:sz w:val="20"/>
          <w:szCs w:val="20"/>
          <w:lang w:val="hy-AM"/>
        </w:rPr>
        <w:t xml:space="preserve">лица считаются связанными, </w:t>
      </w:r>
      <w:r w:rsidRPr="000D6993">
        <w:rPr>
          <w:rFonts w:ascii="GHEA Mariam" w:hAnsi="GHEA Mariam"/>
          <w:iCs/>
          <w:color w:val="000000"/>
          <w:sz w:val="20"/>
          <w:szCs w:val="20"/>
          <w:lang w:val="hy-AM"/>
        </w:rPr>
        <w:t>если они являются членами одной семьи, ведут совместное хозяйство или совместную предпринимательскую деятельность либо действовали согласованно на основе общих экономических интересов,</w:t>
      </w:r>
    </w:p>
    <w:p w14:paraId="468A628B" w14:textId="77777777"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14:paraId="45F3518D" w14:textId="77777777"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003EB6F4" w14:textId="77777777"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14:paraId="00FD5E39" w14:textId="77777777"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14:paraId="1314714D" w14:textId="77777777"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sz w:val="20"/>
          <w:szCs w:val="20"/>
          <w:lang w:val="hy-AM"/>
        </w:rPr>
        <w:t xml:space="preserve">3) участники, не имеющие статуса физического лица, </w:t>
      </w:r>
      <w:r w:rsidRPr="000D6993">
        <w:rPr>
          <w:rFonts w:ascii="GHEA Mariam" w:hAnsi="GHEA Mariam"/>
          <w:iCs/>
          <w:color w:val="000000"/>
          <w:sz w:val="20"/>
          <w:szCs w:val="20"/>
          <w:lang w:val="hy-AM"/>
        </w:rPr>
        <w:t>считаются связанными, если:</w:t>
      </w:r>
    </w:p>
    <w:p w14:paraId="124B487E" w14:textId="77777777" w:rsidR="00D5674E" w:rsidRPr="000D6993" w:rsidRDefault="00D5674E" w:rsidP="00845F46">
      <w:pPr>
        <w:pStyle w:val="af4"/>
        <w:spacing w:before="0" w:beforeAutospacing="0" w:after="0" w:afterAutospacing="0"/>
        <w:ind w:firstLine="269"/>
        <w:jc w:val="both"/>
        <w:rPr>
          <w:rFonts w:ascii="GHEA Mariam" w:hAnsi="GHEA Mariam"/>
          <w:iCs/>
          <w:color w:val="000000"/>
          <w:sz w:val="20"/>
          <w:szCs w:val="20"/>
          <w:lang w:val="hy-AM"/>
        </w:rPr>
      </w:pPr>
      <w:r w:rsidRPr="000D6993">
        <w:rPr>
          <w:rFonts w:ascii="GHEA Mariam" w:hAnsi="GHEA Mariam"/>
          <w:iCs/>
          <w:color w:val="000000"/>
          <w:sz w:val="20"/>
          <w:szCs w:val="20"/>
          <w:lang w:val="hy-AM"/>
        </w:rPr>
        <w:tab/>
        <w:t>а. данное лицо владеет десятью и более процентами чужих голосующих акций (акций, долей, далее - акции)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других;</w:t>
      </w:r>
    </w:p>
    <w:p w14:paraId="6D28B455" w14:textId="77777777" w:rsidR="00D5674E" w:rsidRPr="000D6993" w:rsidRDefault="00D5674E" w:rsidP="00845F46">
      <w:pPr>
        <w:pStyle w:val="af4"/>
        <w:spacing w:before="0" w:beforeAutospacing="0" w:after="0" w:afterAutospacing="0"/>
        <w:ind w:firstLine="269"/>
        <w:jc w:val="both"/>
        <w:rPr>
          <w:rFonts w:ascii="GHEA Mariam" w:hAnsi="GHEA Mariam"/>
          <w:iCs/>
          <w:color w:val="000000"/>
          <w:sz w:val="20"/>
          <w:szCs w:val="20"/>
          <w:lang w:val="hy-AM"/>
        </w:rPr>
      </w:pPr>
      <w:r w:rsidRPr="000D6993">
        <w:rPr>
          <w:rFonts w:ascii="GHEA Mariam" w:hAnsi="GHEA Mariam"/>
          <w:iCs/>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14:paraId="4D9B0150" w14:textId="77777777" w:rsidR="00D5674E" w:rsidRPr="000D6993" w:rsidRDefault="00D5674E" w:rsidP="00845F46">
      <w:pPr>
        <w:pStyle w:val="af4"/>
        <w:spacing w:before="0" w:beforeAutospacing="0" w:after="0" w:afterAutospacing="0"/>
        <w:ind w:firstLine="708"/>
        <w:jc w:val="both"/>
        <w:rPr>
          <w:rFonts w:ascii="GHEA Mariam" w:hAnsi="GHEA Mariam"/>
          <w:iCs/>
          <w:sz w:val="20"/>
          <w:szCs w:val="20"/>
          <w:lang w:val="hy-AM"/>
        </w:rPr>
      </w:pPr>
      <w:r w:rsidRPr="000D6993">
        <w:rPr>
          <w:rFonts w:ascii="GHEA Mariam" w:hAnsi="GHEA Mariam"/>
          <w:iCs/>
          <w:color w:val="000000"/>
          <w:sz w:val="20"/>
          <w:szCs w:val="20"/>
          <w:lang w:val="hy-AM"/>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14:paraId="4E8E2B36" w14:textId="77777777" w:rsidR="00D5674E" w:rsidRPr="000D6993" w:rsidRDefault="00D5674E" w:rsidP="00845F46">
      <w:pPr>
        <w:pStyle w:val="af4"/>
        <w:spacing w:before="0" w:beforeAutospacing="0" w:after="0" w:afterAutospacing="0"/>
        <w:ind w:firstLine="708"/>
        <w:jc w:val="both"/>
        <w:rPr>
          <w:rFonts w:ascii="GHEA Mariam" w:hAnsi="GHEA Mariam"/>
          <w:iCs/>
          <w:color w:val="000000"/>
          <w:sz w:val="20"/>
          <w:szCs w:val="20"/>
          <w:lang w:val="hy-AM"/>
        </w:rPr>
      </w:pPr>
      <w:r w:rsidRPr="000D6993">
        <w:rPr>
          <w:rFonts w:ascii="GHEA Mariam" w:hAnsi="GHEA Mariam"/>
          <w:iCs/>
          <w:color w:val="000000"/>
          <w:sz w:val="20"/>
          <w:szCs w:val="20"/>
          <w:lang w:val="hy-AM"/>
        </w:rPr>
        <w:t>д. они действуют или действуют согласованно, исходя из общих экономических интересов;</w:t>
      </w:r>
    </w:p>
    <w:p w14:paraId="3F1C8598" w14:textId="77777777" w:rsidR="00D5674E" w:rsidRPr="000D6993" w:rsidRDefault="00D5674E" w:rsidP="00845F46">
      <w:pPr>
        <w:ind w:firstLine="284"/>
        <w:jc w:val="both"/>
        <w:rPr>
          <w:rFonts w:ascii="GHEA Mariam" w:hAnsi="GHEA Mariam"/>
          <w:iCs/>
          <w:color w:val="000000"/>
          <w:sz w:val="20"/>
          <w:szCs w:val="20"/>
          <w:lang w:val="hy-AM"/>
        </w:rPr>
      </w:pPr>
      <w:r w:rsidRPr="000D6993">
        <w:rPr>
          <w:rFonts w:ascii="GHEA Mariam" w:hAnsi="GHEA Mariam"/>
          <w:iCs/>
          <w:color w:val="000000"/>
          <w:sz w:val="20"/>
          <w:szCs w:val="20"/>
          <w:lang w:val="hy-AM"/>
        </w:rPr>
        <w:t>По смыслу настоящего пункта членами семьи считаются отец, мать, муж, родители мужа, бабушка, дедушка, сестра, брат, дети, муж и дети сестры или брата.</w:t>
      </w:r>
    </w:p>
    <w:p w14:paraId="443DDCEE" w14:textId="77777777" w:rsidR="003E093F" w:rsidRPr="000D6993" w:rsidRDefault="00096865" w:rsidP="00845F46">
      <w:pPr>
        <w:ind w:firstLine="567"/>
        <w:jc w:val="both"/>
        <w:rPr>
          <w:rFonts w:ascii="GHEA Mariam" w:hAnsi="GHEA Mariam" w:cs="Arial"/>
          <w:iCs/>
          <w:sz w:val="20"/>
          <w:szCs w:val="20"/>
          <w:lang w:val="hy-AM"/>
        </w:rPr>
      </w:pPr>
      <w:r w:rsidRPr="000D6993">
        <w:rPr>
          <w:rFonts w:ascii="GHEA Mariam" w:hAnsi="GHEA Mariam" w:cs="Arial Armenian"/>
          <w:iCs/>
          <w:sz w:val="20"/>
          <w:szCs w:val="20"/>
          <w:lang w:val="hy-AM"/>
        </w:rPr>
        <w:t xml:space="preserve">2.4 В случае признания </w:t>
      </w:r>
      <w:r w:rsidRPr="000D6993">
        <w:rPr>
          <w:rFonts w:ascii="GHEA Mariam" w:hAnsi="GHEA Mariam" w:cs="Sylfaen"/>
          <w:iCs/>
          <w:sz w:val="20"/>
          <w:szCs w:val="20"/>
          <w:lang w:val="hy-AM"/>
        </w:rPr>
        <w:t xml:space="preserve">участника </w:t>
      </w:r>
      <w:r w:rsidRPr="000D6993">
        <w:rPr>
          <w:rFonts w:ascii="GHEA Mariam" w:hAnsi="GHEA Mariam" w:cs="Arial"/>
          <w:iCs/>
          <w:sz w:val="20"/>
          <w:szCs w:val="20"/>
          <w:lang w:val="hy-AM"/>
        </w:rPr>
        <w:t xml:space="preserve">выбранным участником в сроки и в порядке, предусмотренные статьей 35 Закона, он представляет квалификационную гарантию в размере </w:t>
      </w:r>
      <w:r w:rsidR="00EA4B24" w:rsidRPr="000D6993">
        <w:rPr>
          <w:rFonts w:ascii="GHEA Mariam" w:hAnsi="GHEA Mariam"/>
          <w:iCs/>
          <w:color w:val="000000"/>
          <w:sz w:val="20"/>
          <w:szCs w:val="20"/>
          <w:lang w:val="hy-AM"/>
        </w:rPr>
        <w:t xml:space="preserve">15 % </w:t>
      </w:r>
      <w:r w:rsidR="00EA4B24" w:rsidRPr="000D6993">
        <w:rPr>
          <w:rStyle w:val="af6"/>
          <w:rFonts w:ascii="GHEA Mariam" w:hAnsi="GHEA Mariam" w:cs="Arial"/>
          <w:iCs/>
          <w:sz w:val="20"/>
          <w:szCs w:val="20"/>
          <w:lang w:val="hy-AM"/>
        </w:rPr>
        <w:footnoteReference w:id="1"/>
      </w:r>
      <w:r w:rsidR="00EA4B24" w:rsidRPr="000D6993">
        <w:rPr>
          <w:rFonts w:ascii="GHEA Mariam" w:hAnsi="GHEA Mariam"/>
          <w:iCs/>
          <w:color w:val="000000"/>
          <w:sz w:val="20"/>
          <w:szCs w:val="20"/>
          <w:vertAlign w:val="superscript"/>
          <w:lang w:val="hy-AM"/>
        </w:rPr>
        <w:t xml:space="preserve">от поданного им ценового предложения. </w:t>
      </w:r>
      <w:r w:rsidR="00EA4B24" w:rsidRPr="000D6993">
        <w:rPr>
          <w:rFonts w:ascii="GHEA Mariam" w:hAnsi="GHEA Mariam"/>
          <w:iCs/>
          <w:color w:val="000000"/>
          <w:sz w:val="20"/>
          <w:szCs w:val="20"/>
          <w:lang w:val="hy-AM"/>
        </w:rPr>
        <w:t xml:space="preserve">Подтверждение квалификации не осуществляется, если выбранный участник или организация-производитель продукции, поставляемой последним в качестве официального представителя в рамках данной процедуры, на дату вскрытия заявок имеет международные престижные организации (Fitch, Moody's, Стандартный &amp; Бедный </w:t>
      </w:r>
      <w:hyperlink r:id="rId11" w:tgtFrame="_blank" w:history="1">
        <w:r w:rsidR="00EA4B24" w:rsidRPr="000D6993">
          <w:rPr>
            <w:rFonts w:ascii="GHEA Mariam" w:hAnsi="GHEA Mariam"/>
            <w:iCs/>
            <w:color w:val="000000"/>
            <w:sz w:val="20"/>
            <w:szCs w:val="20"/>
            <w:lang w:val="hy-AM"/>
          </w:rPr>
          <w:t>)</w:t>
        </w:r>
      </w:hyperlink>
      <w:r w:rsidR="00EA4B24" w:rsidRPr="000D6993">
        <w:rPr>
          <w:rFonts w:ascii="Calibri" w:hAnsi="Calibri" w:cs="Calibri"/>
          <w:iCs/>
          <w:color w:val="000000"/>
          <w:sz w:val="20"/>
          <w:szCs w:val="20"/>
          <w:lang w:val="hy-AM"/>
        </w:rPr>
        <w:t> </w:t>
      </w:r>
      <w:r w:rsidR="00EA4B24" w:rsidRPr="000D6993">
        <w:rPr>
          <w:rFonts w:ascii="GHEA Mariam" w:hAnsi="GHEA Mariam"/>
          <w:iCs/>
          <w:color w:val="000000"/>
          <w:sz w:val="20"/>
          <w:szCs w:val="20"/>
          <w:lang w:val="hy-AM"/>
        </w:rPr>
        <w:t>) рейтинг кредитоспособности не ниже суверенного рейтинга, присвоенного Республике Армения.</w:t>
      </w:r>
      <w:r w:rsidR="00EA4B24" w:rsidRPr="000D6993" w:rsidDel="00EA4B24">
        <w:rPr>
          <w:rFonts w:ascii="GHEA Mariam" w:hAnsi="GHEA Mariam" w:cs="Arial"/>
          <w:iCs/>
          <w:sz w:val="20"/>
          <w:szCs w:val="20"/>
          <w:lang w:val="hy-AM"/>
        </w:rPr>
        <w:t xml:space="preserve"> </w:t>
      </w:r>
      <w:r w:rsidR="003A7A32" w:rsidRPr="000D6993">
        <w:rPr>
          <w:rFonts w:ascii="GHEA Mariam" w:hAnsi="GHEA Mariam" w:cs="Arial"/>
          <w:iCs/>
          <w:sz w:val="20"/>
          <w:szCs w:val="20"/>
          <w:lang w:val="hy-AM"/>
        </w:rPr>
        <w:t>:</w:t>
      </w:r>
    </w:p>
    <w:p w14:paraId="14515F98" w14:textId="77777777" w:rsidR="000A6B75" w:rsidRPr="000D6993" w:rsidRDefault="000A6B75" w:rsidP="00845F46">
      <w:pPr>
        <w:pStyle w:val="norm"/>
        <w:spacing w:line="240" w:lineRule="auto"/>
        <w:ind w:firstLine="540"/>
        <w:rPr>
          <w:rFonts w:ascii="GHEA Mariam" w:hAnsi="GHEA Mariam" w:cs="Sylfaen"/>
          <w:iCs/>
          <w:sz w:val="20"/>
          <w:lang w:val="af-ZA" w:eastAsia="en-US"/>
        </w:rPr>
      </w:pPr>
      <w:r w:rsidRPr="000D6993">
        <w:rPr>
          <w:rFonts w:ascii="GHEA Mariam" w:hAnsi="GHEA Mariam" w:cs="Sylfaen"/>
          <w:iCs/>
          <w:sz w:val="20"/>
          <w:lang w:val="hy-AM" w:eastAsia="en-US"/>
        </w:rPr>
        <w:t>2.5 Договор, заключаемый в рамках настоящей процедуры</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 xml:space="preserve">может </w:t>
      </w:r>
      <w:r w:rsidRPr="000D6993">
        <w:rPr>
          <w:rFonts w:ascii="GHEA Mariam" w:hAnsi="GHEA Mariam" w:cs="Sylfaen"/>
          <w:iCs/>
          <w:sz w:val="20"/>
          <w:lang w:val="af-ZA" w:eastAsia="en-US"/>
        </w:rPr>
        <w:t xml:space="preserve">быть </w:t>
      </w:r>
      <w:r w:rsidRPr="000D6993">
        <w:rPr>
          <w:rFonts w:ascii="GHEA Mariam" w:hAnsi="GHEA Mariam" w:cs="Sylfaen"/>
          <w:iCs/>
          <w:sz w:val="20"/>
          <w:lang w:val="hy-AM" w:eastAsia="en-US"/>
        </w:rPr>
        <w:t>реализован</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агентство</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договор</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чтобы запечатать</w:t>
      </w:r>
      <w:r w:rsidRPr="000D6993">
        <w:rPr>
          <w:rFonts w:ascii="GHEA Mariam" w:hAnsi="GHEA Mariam" w:cs="Sylfaen"/>
          <w:iCs/>
          <w:sz w:val="20"/>
          <w:lang w:val="af-ZA" w:eastAsia="en-US"/>
        </w:rPr>
        <w:t xml:space="preserve"> </w:t>
      </w:r>
      <w:r w:rsidRPr="000D6993">
        <w:rPr>
          <w:rFonts w:ascii="GHEA Mariam" w:hAnsi="GHEA Mariam" w:cs="Sylfaen"/>
          <w:iCs/>
          <w:sz w:val="20"/>
          <w:lang w:val="hy-AM" w:eastAsia="en-US"/>
        </w:rPr>
        <w:t>через</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Агентство</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контракта</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сторона</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нет</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может</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быть</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настоящим</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к процедуре</w:t>
      </w:r>
      <w:r w:rsidRPr="000D6993">
        <w:rPr>
          <w:rFonts w:ascii="GHEA Mariam" w:hAnsi="GHEA Mariam" w:cs="Sylfaen"/>
          <w:iCs/>
          <w:sz w:val="20"/>
          <w:lang w:val="af-ZA" w:eastAsia="en-US"/>
        </w:rPr>
        <w:t xml:space="preserve"> </w:t>
      </w:r>
      <w:r w:rsidR="003A7A32" w:rsidRPr="000D6993">
        <w:rPr>
          <w:rFonts w:ascii="GHEA Mariam" w:hAnsi="GHEA Mariam" w:cs="Sylfaen"/>
          <w:iCs/>
          <w:sz w:val="20"/>
          <w:lang w:val="af-ZA"/>
        </w:rPr>
        <w:t xml:space="preserve">( </w:t>
      </w:r>
      <w:r w:rsidR="003A7A32" w:rsidRPr="000D6993">
        <w:rPr>
          <w:rFonts w:ascii="GHEA Mariam" w:hAnsi="GHEA Mariam" w:cs="Sylfaen"/>
          <w:iCs/>
          <w:sz w:val="20"/>
        </w:rPr>
        <w:t>в то же время</w:t>
      </w:r>
      <w:r w:rsidR="003A7A32" w:rsidRPr="000D6993">
        <w:rPr>
          <w:rFonts w:ascii="GHEA Mariam" w:hAnsi="GHEA Mariam" w:cs="Sylfaen"/>
          <w:iCs/>
          <w:sz w:val="20"/>
          <w:lang w:val="af-ZA"/>
        </w:rPr>
        <w:t xml:space="preserve"> </w:t>
      </w:r>
      <w:r w:rsidR="003A7A32" w:rsidRPr="000D6993">
        <w:rPr>
          <w:rFonts w:ascii="GHEA Mariam" w:hAnsi="GHEA Mariam" w:cs="Sylfaen"/>
          <w:iCs/>
          <w:sz w:val="20"/>
        </w:rPr>
        <w:t xml:space="preserve">часть </w:t>
      </w:r>
      <w:r w:rsidR="003A7A32" w:rsidRPr="000D6993">
        <w:rPr>
          <w:rFonts w:ascii="GHEA Mariam" w:hAnsi="GHEA Mariam" w:cs="Sylfaen"/>
          <w:iCs/>
          <w:sz w:val="20"/>
          <w:lang w:val="af-ZA"/>
        </w:rPr>
        <w:t xml:space="preserve">) </w:t>
      </w:r>
      <w:r w:rsidRPr="000D6993">
        <w:rPr>
          <w:rFonts w:ascii="GHEA Mariam" w:hAnsi="GHEA Mariam" w:cs="Sylfaen"/>
          <w:iCs/>
          <w:sz w:val="20"/>
          <w:lang w:eastAsia="en-US"/>
        </w:rPr>
        <w:t>принять участие</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цель</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приложение</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представлено</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 xml:space="preserve">участник </w:t>
      </w:r>
      <w:r w:rsidRPr="000D6993">
        <w:rPr>
          <w:rFonts w:ascii="GHEA Mariam" w:hAnsi="GHEA Mariam" w:cs="Sylfaen"/>
          <w:iCs/>
          <w:sz w:val="20"/>
          <w:lang w:val="af-ZA" w:eastAsia="en-US"/>
        </w:rPr>
        <w:t>_</w:t>
      </w:r>
    </w:p>
    <w:p w14:paraId="10CD087D" w14:textId="77777777" w:rsidR="000A6B75" w:rsidRPr="000D6993" w:rsidRDefault="000A6B75" w:rsidP="00845F46">
      <w:pPr>
        <w:pStyle w:val="23"/>
        <w:spacing w:line="240" w:lineRule="auto"/>
        <w:rPr>
          <w:rFonts w:ascii="GHEA Mariam" w:hAnsi="GHEA Mariam" w:cs="Sylfaen"/>
          <w:iCs/>
        </w:rPr>
      </w:pPr>
      <w:r w:rsidRPr="000D6993">
        <w:rPr>
          <w:rFonts w:ascii="GHEA Mariam" w:hAnsi="GHEA Mariam" w:cs="Sylfaen"/>
          <w:iCs/>
        </w:rPr>
        <w:t xml:space="preserve">2 </w:t>
      </w:r>
      <w:r w:rsidRPr="000D6993">
        <w:rPr>
          <w:rFonts w:ascii="GHEA Mariam" w:hAnsi="GHEA Mariam" w:cs="Sylfaen"/>
          <w:iCs/>
          <w:lang w:val="hy-AM"/>
        </w:rPr>
        <w:t xml:space="preserve">. </w:t>
      </w:r>
      <w:r w:rsidR="006265F4" w:rsidRPr="000D6993">
        <w:rPr>
          <w:rFonts w:ascii="GHEA Mariam" w:hAnsi="GHEA Mariam" w:cs="Sylfaen"/>
          <w:iCs/>
        </w:rPr>
        <w:t xml:space="preserve">6 </w:t>
      </w:r>
      <w:r w:rsidRPr="000D6993">
        <w:rPr>
          <w:rFonts w:ascii="GHEA Mariam" w:hAnsi="GHEA Mariam" w:cs="Sylfaen"/>
          <w:iCs/>
          <w:lang w:val="ru-RU"/>
        </w:rPr>
        <w:t>участников</w:t>
      </w:r>
      <w:r w:rsidRPr="000D6993">
        <w:rPr>
          <w:rFonts w:ascii="GHEA Mariam" w:hAnsi="GHEA Mariam" w:cs="Sylfaen"/>
          <w:iCs/>
        </w:rPr>
        <w:t xml:space="preserve"> </w:t>
      </w:r>
      <w:r w:rsidRPr="000D6993">
        <w:rPr>
          <w:rFonts w:ascii="GHEA Mariam" w:hAnsi="GHEA Mariam" w:cs="Sylfaen"/>
          <w:iCs/>
          <w:lang w:val="ru-RU"/>
        </w:rPr>
        <w:t>может</w:t>
      </w:r>
      <w:r w:rsidRPr="000D6993">
        <w:rPr>
          <w:rFonts w:ascii="GHEA Mariam" w:hAnsi="GHEA Mariam" w:cs="Sylfaen"/>
          <w:iCs/>
        </w:rPr>
        <w:t xml:space="preserve"> </w:t>
      </w:r>
      <w:r w:rsidRPr="000D6993">
        <w:rPr>
          <w:rFonts w:ascii="GHEA Mariam" w:hAnsi="GHEA Mariam" w:cs="Sylfaen"/>
          <w:iCs/>
          <w:lang w:val="ru-RU"/>
        </w:rPr>
        <w:t>являются</w:t>
      </w:r>
      <w:r w:rsidRPr="000D6993">
        <w:rPr>
          <w:rFonts w:ascii="GHEA Mariam" w:hAnsi="GHEA Mariam" w:cs="Sylfaen"/>
          <w:iCs/>
        </w:rPr>
        <w:t xml:space="preserve"> </w:t>
      </w:r>
      <w:r w:rsidRPr="000D6993">
        <w:rPr>
          <w:rFonts w:ascii="GHEA Mariam" w:hAnsi="GHEA Mariam" w:cs="Sylfaen"/>
          <w:iCs/>
          <w:lang w:val="ru-RU"/>
        </w:rPr>
        <w:t>настоящим</w:t>
      </w:r>
      <w:r w:rsidRPr="000D6993">
        <w:rPr>
          <w:rFonts w:ascii="GHEA Mariam" w:hAnsi="GHEA Mariam" w:cs="Sylfaen"/>
          <w:iCs/>
        </w:rPr>
        <w:t xml:space="preserve"> </w:t>
      </w:r>
      <w:r w:rsidRPr="000D6993">
        <w:rPr>
          <w:rFonts w:ascii="GHEA Mariam" w:hAnsi="GHEA Mariam" w:cs="Sylfaen"/>
          <w:iCs/>
          <w:lang w:val="ru-RU"/>
        </w:rPr>
        <w:t>к процедуре</w:t>
      </w:r>
      <w:r w:rsidRPr="000D6993">
        <w:rPr>
          <w:rFonts w:ascii="GHEA Mariam" w:hAnsi="GHEA Mariam" w:cs="Sylfaen"/>
          <w:iCs/>
        </w:rPr>
        <w:t xml:space="preserve"> </w:t>
      </w:r>
      <w:r w:rsidRPr="000D6993">
        <w:rPr>
          <w:rFonts w:ascii="GHEA Mariam" w:hAnsi="GHEA Mariam" w:cs="Sylfaen"/>
          <w:iCs/>
          <w:lang w:val="ru-RU"/>
        </w:rPr>
        <w:t>участвовать</w:t>
      </w:r>
      <w:r w:rsidRPr="000D6993">
        <w:rPr>
          <w:rFonts w:ascii="GHEA Mariam" w:hAnsi="GHEA Mariam" w:cs="Sylfaen"/>
          <w:iCs/>
        </w:rPr>
        <w:t xml:space="preserve"> </w:t>
      </w:r>
      <w:r w:rsidRPr="000D6993">
        <w:rPr>
          <w:rFonts w:ascii="GHEA Mariam" w:hAnsi="GHEA Mariam" w:cs="Sylfaen"/>
          <w:iCs/>
          <w:lang w:val="ru-RU"/>
        </w:rPr>
        <w:t>вместе</w:t>
      </w:r>
      <w:r w:rsidRPr="000D6993">
        <w:rPr>
          <w:rFonts w:ascii="GHEA Mariam" w:hAnsi="GHEA Mariam" w:cs="Sylfaen"/>
          <w:iCs/>
        </w:rPr>
        <w:t xml:space="preserve"> </w:t>
      </w:r>
      <w:r w:rsidRPr="000D6993">
        <w:rPr>
          <w:rFonts w:ascii="GHEA Mariam" w:hAnsi="GHEA Mariam" w:cs="Sylfaen"/>
          <w:iCs/>
          <w:lang w:val="ru-RU"/>
        </w:rPr>
        <w:t>активность</w:t>
      </w:r>
      <w:r w:rsidRPr="000D6993">
        <w:rPr>
          <w:rFonts w:ascii="GHEA Mariam" w:hAnsi="GHEA Mariam" w:cs="Sylfaen"/>
          <w:iCs/>
        </w:rPr>
        <w:t xml:space="preserve"> </w:t>
      </w:r>
      <w:r w:rsidRPr="000D6993">
        <w:rPr>
          <w:rFonts w:ascii="GHEA Mariam" w:hAnsi="GHEA Mariam" w:cs="Sylfaen"/>
          <w:iCs/>
          <w:lang w:val="ru-RU"/>
        </w:rPr>
        <w:t xml:space="preserve">в порядке </w:t>
      </w:r>
      <w:r w:rsidRPr="000D6993">
        <w:rPr>
          <w:rFonts w:ascii="GHEA Mariam" w:hAnsi="GHEA Mariam" w:cs="Sylfaen"/>
          <w:iCs/>
        </w:rPr>
        <w:t xml:space="preserve">( </w:t>
      </w:r>
      <w:r w:rsidRPr="000D6993">
        <w:rPr>
          <w:rFonts w:ascii="GHEA Mariam" w:hAnsi="GHEA Mariam" w:cs="Sylfaen"/>
          <w:iCs/>
          <w:lang w:val="ru-RU"/>
        </w:rPr>
        <w:t xml:space="preserve">консорциум </w:t>
      </w:r>
      <w:r w:rsidRPr="000D6993">
        <w:rPr>
          <w:rFonts w:ascii="GHEA Mariam" w:hAnsi="GHEA Mariam" w:cs="Sylfaen"/>
          <w:iCs/>
        </w:rPr>
        <w:t xml:space="preserve">) </w:t>
      </w:r>
      <w:r w:rsidRPr="000D6993">
        <w:rPr>
          <w:rFonts w:ascii="GHEA Mariam" w:hAnsi="GHEA Mariam" w:cs="Sylfaen"/>
          <w:iCs/>
          <w:lang w:val="ru-RU"/>
        </w:rPr>
        <w:t>.</w:t>
      </w:r>
      <w:r w:rsidRPr="000D6993">
        <w:rPr>
          <w:rFonts w:ascii="GHEA Mariam" w:hAnsi="GHEA Mariam" w:cs="Sylfaen"/>
          <w:iCs/>
        </w:rPr>
        <w:t xml:space="preserve"> </w:t>
      </w:r>
      <w:r w:rsidRPr="000D6993">
        <w:rPr>
          <w:rFonts w:ascii="GHEA Mariam" w:hAnsi="GHEA Mariam" w:cs="Sylfaen"/>
          <w:iCs/>
          <w:lang w:val="ru-RU"/>
        </w:rPr>
        <w:t>Похожий</w:t>
      </w:r>
      <w:r w:rsidRPr="000D6993">
        <w:rPr>
          <w:rFonts w:ascii="GHEA Mariam" w:hAnsi="GHEA Mariam" w:cs="Sylfaen"/>
          <w:iCs/>
        </w:rPr>
        <w:t xml:space="preserve"> </w:t>
      </w:r>
      <w:r w:rsidRPr="000D6993">
        <w:rPr>
          <w:rFonts w:ascii="GHEA Mariam" w:hAnsi="GHEA Mariam" w:cs="Sylfaen"/>
          <w:iCs/>
          <w:lang w:val="ru-RU"/>
        </w:rPr>
        <w:t xml:space="preserve">в случае </w:t>
      </w:r>
      <w:r w:rsidRPr="000D6993">
        <w:rPr>
          <w:rFonts w:ascii="GHEA Mariam" w:hAnsi="GHEA Mariam" w:cs="Sylfaen"/>
          <w:iCs/>
        </w:rPr>
        <w:t>:</w:t>
      </w:r>
    </w:p>
    <w:p w14:paraId="24CB54B7" w14:textId="77777777" w:rsidR="000A6B75" w:rsidRPr="000D6993" w:rsidRDefault="006265F4" w:rsidP="00845F46">
      <w:pPr>
        <w:pStyle w:val="23"/>
        <w:spacing w:line="240" w:lineRule="auto"/>
        <w:rPr>
          <w:rFonts w:ascii="GHEA Mariam" w:hAnsi="GHEA Mariam" w:cs="Sylfaen"/>
          <w:iCs/>
        </w:rPr>
      </w:pPr>
      <w:r w:rsidRPr="000D6993">
        <w:rPr>
          <w:rFonts w:ascii="GHEA Mariam" w:hAnsi="GHEA Mariam" w:cs="Sylfaen"/>
          <w:iCs/>
        </w:rPr>
        <w:t xml:space="preserve">1) </w:t>
      </w:r>
      <w:r w:rsidR="000A6B75" w:rsidRPr="000D6993">
        <w:rPr>
          <w:rFonts w:ascii="GHEA Mariam" w:hAnsi="GHEA Mariam" w:cs="Sylfaen"/>
          <w:iCs/>
          <w:lang w:val="ru-RU"/>
        </w:rPr>
        <w:t>совместно</w:t>
      </w:r>
      <w:r w:rsidR="000A6B75" w:rsidRPr="000D6993">
        <w:rPr>
          <w:rFonts w:ascii="GHEA Mariam" w:hAnsi="GHEA Mariam" w:cs="Sylfaen"/>
          <w:iCs/>
        </w:rPr>
        <w:t xml:space="preserve"> </w:t>
      </w:r>
      <w:r w:rsidR="000A6B75" w:rsidRPr="000D6993">
        <w:rPr>
          <w:rFonts w:ascii="GHEA Mariam" w:hAnsi="GHEA Mariam" w:cs="Sylfaen"/>
          <w:iCs/>
          <w:lang w:val="ru-RU"/>
        </w:rPr>
        <w:t>активность</w:t>
      </w:r>
      <w:r w:rsidR="000A6B75" w:rsidRPr="000D6993">
        <w:rPr>
          <w:rFonts w:ascii="GHEA Mariam" w:hAnsi="GHEA Mariam" w:cs="Sylfaen"/>
          <w:iCs/>
        </w:rPr>
        <w:t xml:space="preserve"> </w:t>
      </w:r>
      <w:r w:rsidR="000A6B75" w:rsidRPr="000D6993">
        <w:rPr>
          <w:rFonts w:ascii="GHEA Mariam" w:hAnsi="GHEA Mariam" w:cs="Sylfaen"/>
          <w:iCs/>
          <w:lang w:val="ru-RU"/>
        </w:rPr>
        <w:t>контракта</w:t>
      </w:r>
      <w:r w:rsidR="000A6B75" w:rsidRPr="000D6993">
        <w:rPr>
          <w:rFonts w:ascii="GHEA Mariam" w:hAnsi="GHEA Mariam" w:cs="Sylfaen"/>
          <w:iCs/>
        </w:rPr>
        <w:t xml:space="preserve"> </w:t>
      </w:r>
      <w:r w:rsidR="000A6B75" w:rsidRPr="000D6993">
        <w:rPr>
          <w:rFonts w:ascii="GHEA Mariam" w:hAnsi="GHEA Mariam" w:cs="Sylfaen"/>
          <w:iCs/>
          <w:lang w:val="ru-RU"/>
        </w:rPr>
        <w:t>с боков</w:t>
      </w:r>
      <w:r w:rsidR="000A6B75" w:rsidRPr="000D6993">
        <w:rPr>
          <w:rFonts w:ascii="GHEA Mariam" w:hAnsi="GHEA Mariam" w:cs="Sylfaen"/>
          <w:iCs/>
        </w:rPr>
        <w:t xml:space="preserve"> </w:t>
      </w:r>
      <w:r w:rsidR="000A6B75" w:rsidRPr="000D6993">
        <w:rPr>
          <w:rFonts w:ascii="GHEA Mariam" w:hAnsi="GHEA Mariam" w:cs="Sylfaen"/>
          <w:iCs/>
          <w:lang w:val="ru-RU"/>
        </w:rPr>
        <w:t>любой</w:t>
      </w:r>
      <w:r w:rsidR="000A6B75" w:rsidRPr="000D6993">
        <w:rPr>
          <w:rFonts w:ascii="GHEA Mariam" w:hAnsi="GHEA Mariam" w:cs="Sylfaen"/>
          <w:iCs/>
        </w:rPr>
        <w:t xml:space="preserve"> </w:t>
      </w:r>
      <w:r w:rsidR="000A6B75" w:rsidRPr="000D6993">
        <w:rPr>
          <w:rFonts w:ascii="GHEA Mariam" w:hAnsi="GHEA Mariam" w:cs="Sylfaen"/>
          <w:iCs/>
          <w:lang w:val="ru-RU"/>
        </w:rPr>
        <w:t>один</w:t>
      </w:r>
      <w:r w:rsidR="000A6B75" w:rsidRPr="000D6993">
        <w:rPr>
          <w:rFonts w:ascii="GHEA Mariam" w:hAnsi="GHEA Mariam" w:cs="Sylfaen"/>
          <w:iCs/>
        </w:rPr>
        <w:t xml:space="preserve"> </w:t>
      </w:r>
      <w:r w:rsidR="000A6B75" w:rsidRPr="000D6993">
        <w:rPr>
          <w:rFonts w:ascii="GHEA Mariam" w:hAnsi="GHEA Mariam" w:cs="Sylfaen"/>
          <w:iCs/>
          <w:lang w:val="ru-RU"/>
        </w:rPr>
        <w:t>нет</w:t>
      </w:r>
      <w:r w:rsidR="000A6B75" w:rsidRPr="000D6993">
        <w:rPr>
          <w:rFonts w:ascii="GHEA Mariam" w:hAnsi="GHEA Mariam" w:cs="Sylfaen"/>
          <w:iCs/>
        </w:rPr>
        <w:t xml:space="preserve"> </w:t>
      </w:r>
      <w:r w:rsidR="000A6B75" w:rsidRPr="000D6993">
        <w:rPr>
          <w:rFonts w:ascii="GHEA Mariam" w:hAnsi="GHEA Mariam" w:cs="Sylfaen"/>
          <w:iCs/>
          <w:lang w:val="ru-RU"/>
        </w:rPr>
        <w:t>может</w:t>
      </w:r>
      <w:r w:rsidR="000A6B75" w:rsidRPr="000D6993">
        <w:rPr>
          <w:rFonts w:ascii="GHEA Mariam" w:hAnsi="GHEA Mariam" w:cs="Sylfaen"/>
          <w:iCs/>
        </w:rPr>
        <w:t xml:space="preserve"> </w:t>
      </w:r>
      <w:r w:rsidR="000A6B75" w:rsidRPr="000D6993">
        <w:rPr>
          <w:rFonts w:ascii="GHEA Mariam" w:hAnsi="GHEA Mariam" w:cs="Sylfaen"/>
          <w:iCs/>
          <w:lang w:val="ru-RU"/>
        </w:rPr>
        <w:t>одинаковый</w:t>
      </w:r>
      <w:r w:rsidR="000A6B75" w:rsidRPr="000D6993">
        <w:rPr>
          <w:rFonts w:ascii="GHEA Mariam" w:hAnsi="GHEA Mariam" w:cs="Sylfaen"/>
          <w:iCs/>
        </w:rPr>
        <w:t xml:space="preserve"> </w:t>
      </w:r>
      <w:r w:rsidR="000A6B75" w:rsidRPr="000D6993">
        <w:rPr>
          <w:rFonts w:ascii="GHEA Mariam" w:hAnsi="GHEA Mariam" w:cs="Sylfaen"/>
          <w:iCs/>
          <w:lang w:val="ru-RU"/>
        </w:rPr>
        <w:t xml:space="preserve">к процедуре </w:t>
      </w:r>
      <w:r w:rsidR="000A6B75" w:rsidRPr="000D6993">
        <w:rPr>
          <w:rFonts w:ascii="GHEA Mariam" w:hAnsi="GHEA Mariam" w:cs="Sylfaen"/>
          <w:iCs/>
        </w:rPr>
        <w:t xml:space="preserve">( </w:t>
      </w:r>
      <w:r w:rsidR="003A7A32" w:rsidRPr="00D77B0E">
        <w:rPr>
          <w:rFonts w:ascii="GHEA Mariam" w:hAnsi="GHEA Mariam" w:cs="Sylfaen"/>
          <w:iCs/>
          <w:lang w:val="ru-RU"/>
        </w:rPr>
        <w:t>одновременно</w:t>
      </w:r>
      <w:r w:rsidR="003A7A32" w:rsidRPr="000D6993">
        <w:rPr>
          <w:rFonts w:ascii="GHEA Mariam" w:hAnsi="GHEA Mariam" w:cs="Sylfaen"/>
          <w:iCs/>
        </w:rPr>
        <w:t xml:space="preserve"> </w:t>
      </w:r>
      <w:r w:rsidR="003A7A32" w:rsidRPr="00D77B0E">
        <w:rPr>
          <w:rFonts w:ascii="GHEA Mariam" w:hAnsi="GHEA Mariam" w:cs="Sylfaen"/>
          <w:iCs/>
          <w:lang w:val="ru-RU"/>
        </w:rPr>
        <w:t xml:space="preserve">часть </w:t>
      </w:r>
      <w:r w:rsidR="003A7A32" w:rsidRPr="000D6993">
        <w:rPr>
          <w:rFonts w:ascii="GHEA Mariam" w:hAnsi="GHEA Mariam" w:cs="Sylfaen"/>
          <w:iCs/>
        </w:rPr>
        <w:t xml:space="preserve">) </w:t>
      </w:r>
      <w:r w:rsidR="000A6B75" w:rsidRPr="000D6993">
        <w:rPr>
          <w:rFonts w:ascii="GHEA Mariam" w:hAnsi="GHEA Mariam" w:cs="Sylfaen"/>
          <w:iCs/>
          <w:lang w:val="ru-RU"/>
        </w:rPr>
        <w:t>отправить</w:t>
      </w:r>
      <w:r w:rsidR="000A6B75" w:rsidRPr="000D6993">
        <w:rPr>
          <w:rFonts w:ascii="GHEA Mariam" w:hAnsi="GHEA Mariam" w:cs="Sylfaen"/>
          <w:iCs/>
        </w:rPr>
        <w:t xml:space="preserve"> </w:t>
      </w:r>
      <w:r w:rsidR="000A6B75" w:rsidRPr="000D6993">
        <w:rPr>
          <w:rFonts w:ascii="GHEA Mariam" w:hAnsi="GHEA Mariam" w:cs="Sylfaen"/>
          <w:iCs/>
          <w:lang w:val="ru-RU"/>
        </w:rPr>
        <w:t>в отдельности</w:t>
      </w:r>
      <w:r w:rsidR="000A6B75" w:rsidRPr="000D6993">
        <w:rPr>
          <w:rFonts w:ascii="GHEA Mariam" w:hAnsi="GHEA Mariam" w:cs="Sylfaen"/>
          <w:iCs/>
        </w:rPr>
        <w:t xml:space="preserve"> </w:t>
      </w:r>
      <w:r w:rsidR="000A6B75" w:rsidRPr="000D6993">
        <w:rPr>
          <w:rFonts w:ascii="GHEA Mariam" w:hAnsi="GHEA Mariam" w:cs="Sylfaen"/>
          <w:iCs/>
          <w:lang w:val="ru-RU"/>
        </w:rPr>
        <w:t xml:space="preserve">приложение </w:t>
      </w:r>
      <w:r w:rsidR="000A6B75" w:rsidRPr="000D6993">
        <w:rPr>
          <w:rFonts w:ascii="GHEA Mariam" w:hAnsi="GHEA Mariam" w:cs="Sylfaen"/>
          <w:iCs/>
        </w:rPr>
        <w:t xml:space="preserve">_ </w:t>
      </w:r>
      <w:r w:rsidR="000A6B75" w:rsidRPr="000D6993">
        <w:rPr>
          <w:rFonts w:ascii="GHEA Mariam" w:hAnsi="GHEA Mariam" w:cs="Sylfaen"/>
          <w:iCs/>
          <w:lang w:val="ru-RU"/>
        </w:rPr>
        <w:t>Подарок</w:t>
      </w:r>
      <w:r w:rsidR="000A6B75" w:rsidRPr="000D6993">
        <w:rPr>
          <w:rFonts w:ascii="GHEA Mariam" w:hAnsi="GHEA Mariam" w:cs="Sylfaen"/>
          <w:iCs/>
        </w:rPr>
        <w:t xml:space="preserve"> </w:t>
      </w:r>
      <w:r w:rsidR="000A6B75" w:rsidRPr="000D6993">
        <w:rPr>
          <w:rFonts w:ascii="GHEA Mariam" w:hAnsi="GHEA Mariam" w:cs="Sylfaen"/>
          <w:iCs/>
          <w:lang w:val="ru-RU"/>
        </w:rPr>
        <w:t>параграф</w:t>
      </w:r>
      <w:r w:rsidR="000A6B75" w:rsidRPr="000D6993">
        <w:rPr>
          <w:rFonts w:ascii="GHEA Mariam" w:hAnsi="GHEA Mariam" w:cs="Sylfaen"/>
          <w:iCs/>
        </w:rPr>
        <w:t xml:space="preserve"> </w:t>
      </w:r>
      <w:r w:rsidR="000A6B75" w:rsidRPr="000D6993">
        <w:rPr>
          <w:rFonts w:ascii="GHEA Mariam" w:hAnsi="GHEA Mariam" w:cs="Sylfaen"/>
          <w:iCs/>
          <w:lang w:val="ru-RU"/>
        </w:rPr>
        <w:t>требовать</w:t>
      </w:r>
      <w:r w:rsidR="000A6B75" w:rsidRPr="000D6993">
        <w:rPr>
          <w:rFonts w:ascii="GHEA Mariam" w:hAnsi="GHEA Mariam" w:cs="Sylfaen"/>
          <w:iCs/>
        </w:rPr>
        <w:t xml:space="preserve"> </w:t>
      </w:r>
      <w:r w:rsidR="000A6B75" w:rsidRPr="000D6993">
        <w:rPr>
          <w:rFonts w:ascii="GHEA Mariam" w:hAnsi="GHEA Mariam" w:cs="Sylfaen"/>
          <w:iCs/>
          <w:lang w:val="ru-RU"/>
        </w:rPr>
        <w:t>несоблюдение</w:t>
      </w:r>
      <w:r w:rsidR="000A6B75" w:rsidRPr="000D6993">
        <w:rPr>
          <w:rFonts w:ascii="GHEA Mariam" w:hAnsi="GHEA Mariam" w:cs="Sylfaen"/>
          <w:iCs/>
        </w:rPr>
        <w:t xml:space="preserve"> </w:t>
      </w:r>
      <w:r w:rsidR="000A6B75" w:rsidRPr="000D6993">
        <w:rPr>
          <w:rFonts w:ascii="GHEA Mariam" w:hAnsi="GHEA Mariam" w:cs="Sylfaen"/>
          <w:iCs/>
          <w:lang w:val="ru-RU"/>
        </w:rPr>
        <w:t xml:space="preserve">в </w:t>
      </w:r>
      <w:r w:rsidR="000A6B75" w:rsidRPr="000D6993">
        <w:rPr>
          <w:rFonts w:ascii="GHEA Mariam" w:hAnsi="GHEA Mariam" w:cs="Sylfaen"/>
          <w:iCs/>
          <w:lang w:val="ru-RU"/>
        </w:rPr>
        <w:lastRenderedPageBreak/>
        <w:t xml:space="preserve">случае </w:t>
      </w:r>
      <w:r w:rsidR="000A6B75" w:rsidRPr="000D6993">
        <w:rPr>
          <w:rFonts w:ascii="GHEA Mariam" w:hAnsi="GHEA Mariam" w:cs="Sylfaen"/>
          <w:iCs/>
        </w:rPr>
        <w:t xml:space="preserve">заявок </w:t>
      </w:r>
      <w:r w:rsidR="000A6B75" w:rsidRPr="000D6993">
        <w:rPr>
          <w:rFonts w:ascii="GHEA Mariam" w:hAnsi="GHEA Mariam" w:cs="Sylfaen"/>
          <w:iCs/>
          <w:lang w:val="ru-RU"/>
        </w:rPr>
        <w:t>открытие</w:t>
      </w:r>
      <w:r w:rsidR="000A6B75" w:rsidRPr="000D6993">
        <w:rPr>
          <w:rFonts w:ascii="GHEA Mariam" w:hAnsi="GHEA Mariam" w:cs="Sylfaen"/>
          <w:iCs/>
        </w:rPr>
        <w:t xml:space="preserve"> </w:t>
      </w:r>
      <w:r w:rsidR="000A6B75" w:rsidRPr="000D6993">
        <w:rPr>
          <w:rFonts w:ascii="GHEA Mariam" w:hAnsi="GHEA Mariam" w:cs="Sylfaen"/>
          <w:iCs/>
          <w:lang w:val="ru-RU"/>
        </w:rPr>
        <w:t>на сессии</w:t>
      </w:r>
      <w:r w:rsidR="000A6B75" w:rsidRPr="000D6993">
        <w:rPr>
          <w:rFonts w:ascii="GHEA Mariam" w:hAnsi="GHEA Mariam" w:cs="Sylfaen"/>
          <w:iCs/>
        </w:rPr>
        <w:t xml:space="preserve"> </w:t>
      </w:r>
      <w:r w:rsidR="000A6B75" w:rsidRPr="000D6993">
        <w:rPr>
          <w:rFonts w:ascii="GHEA Mariam" w:hAnsi="GHEA Mariam" w:cs="Sylfaen"/>
          <w:iCs/>
          <w:lang w:val="ru-RU"/>
        </w:rPr>
        <w:t>отклоненный</w:t>
      </w:r>
      <w:r w:rsidR="000A6B75" w:rsidRPr="000D6993">
        <w:rPr>
          <w:rFonts w:ascii="GHEA Mariam" w:hAnsi="GHEA Mariam" w:cs="Sylfaen"/>
          <w:iCs/>
        </w:rPr>
        <w:t xml:space="preserve"> </w:t>
      </w:r>
      <w:r w:rsidR="000A6B75" w:rsidRPr="000D6993">
        <w:rPr>
          <w:rFonts w:ascii="GHEA Mariam" w:hAnsi="GHEA Mariam" w:cs="Sylfaen"/>
          <w:iCs/>
          <w:lang w:val="ru-RU"/>
        </w:rPr>
        <w:t>являются</w:t>
      </w:r>
      <w:r w:rsidR="000A6B75" w:rsidRPr="000D6993">
        <w:rPr>
          <w:rFonts w:ascii="GHEA Mariam" w:hAnsi="GHEA Mariam" w:cs="Sylfaen"/>
          <w:iCs/>
        </w:rPr>
        <w:t xml:space="preserve"> </w:t>
      </w:r>
      <w:r w:rsidR="000A6B75" w:rsidRPr="000D6993">
        <w:rPr>
          <w:rFonts w:ascii="GHEA Mariam" w:hAnsi="GHEA Mariam" w:cs="Sylfaen"/>
          <w:iCs/>
          <w:lang w:val="ru-RU"/>
        </w:rPr>
        <w:t>как</w:t>
      </w:r>
      <w:r w:rsidR="000A6B75" w:rsidRPr="000D6993">
        <w:rPr>
          <w:rFonts w:ascii="GHEA Mariam" w:hAnsi="GHEA Mariam" w:cs="Sylfaen"/>
          <w:iCs/>
        </w:rPr>
        <w:t xml:space="preserve"> </w:t>
      </w:r>
      <w:r w:rsidR="000A6B75" w:rsidRPr="000D6993">
        <w:rPr>
          <w:rFonts w:ascii="GHEA Mariam" w:hAnsi="GHEA Mariam" w:cs="Sylfaen"/>
          <w:iCs/>
          <w:lang w:val="ru-RU"/>
        </w:rPr>
        <w:t>вместе</w:t>
      </w:r>
      <w:r w:rsidR="000A6B75" w:rsidRPr="000D6993">
        <w:rPr>
          <w:rFonts w:ascii="GHEA Mariam" w:hAnsi="GHEA Mariam" w:cs="Sylfaen"/>
          <w:iCs/>
        </w:rPr>
        <w:t xml:space="preserve"> </w:t>
      </w:r>
      <w:r w:rsidR="000A6B75" w:rsidRPr="000D6993">
        <w:rPr>
          <w:rFonts w:ascii="GHEA Mariam" w:hAnsi="GHEA Mariam" w:cs="Sylfaen"/>
          <w:iCs/>
          <w:lang w:val="ru-RU"/>
        </w:rPr>
        <w:t>активность</w:t>
      </w:r>
      <w:r w:rsidR="000A6B75" w:rsidRPr="000D6993">
        <w:rPr>
          <w:rFonts w:ascii="GHEA Mariam" w:hAnsi="GHEA Mariam" w:cs="Sylfaen"/>
          <w:iCs/>
        </w:rPr>
        <w:t xml:space="preserve"> </w:t>
      </w:r>
      <w:r w:rsidR="000A6B75" w:rsidRPr="000D6993">
        <w:rPr>
          <w:rFonts w:ascii="GHEA Mariam" w:hAnsi="GHEA Mariam" w:cs="Sylfaen"/>
          <w:iCs/>
          <w:lang w:val="ru-RU"/>
        </w:rPr>
        <w:t>по порядку</w:t>
      </w:r>
      <w:proofErr w:type="gramStart"/>
      <w:r w:rsidR="000A6B75" w:rsidRPr="000D6993">
        <w:rPr>
          <w:rFonts w:ascii="GHEA Mariam" w:hAnsi="GHEA Mariam" w:cs="Sylfaen"/>
          <w:iCs/>
          <w:lang w:val="ru-RU"/>
        </w:rPr>
        <w:t xml:space="preserve"> </w:t>
      </w:r>
      <w:r w:rsidR="000A6B75" w:rsidRPr="000D6993">
        <w:rPr>
          <w:rFonts w:ascii="GHEA Mariam" w:hAnsi="GHEA Mariam" w:cs="Sylfaen"/>
          <w:iCs/>
        </w:rPr>
        <w:t>,</w:t>
      </w:r>
      <w:proofErr w:type="gramEnd"/>
      <w:r w:rsidR="000A6B75" w:rsidRPr="000D6993">
        <w:rPr>
          <w:rFonts w:ascii="GHEA Mariam" w:hAnsi="GHEA Mariam" w:cs="Sylfaen"/>
          <w:iCs/>
        </w:rPr>
        <w:t xml:space="preserve"> </w:t>
      </w:r>
      <w:r w:rsidR="000A6B75" w:rsidRPr="000D6993">
        <w:rPr>
          <w:rFonts w:ascii="GHEA Mariam" w:hAnsi="GHEA Mariam" w:cs="Sylfaen"/>
          <w:iCs/>
          <w:lang w:val="ru-RU"/>
        </w:rPr>
        <w:t>так</w:t>
      </w:r>
      <w:r w:rsidR="000A6B75" w:rsidRPr="000D6993">
        <w:rPr>
          <w:rFonts w:ascii="GHEA Mariam" w:hAnsi="GHEA Mariam" w:cs="Sylfaen"/>
          <w:iCs/>
        </w:rPr>
        <w:t xml:space="preserve"> </w:t>
      </w:r>
      <w:r w:rsidR="000A6B75" w:rsidRPr="000D6993">
        <w:rPr>
          <w:rFonts w:ascii="GHEA Mariam" w:hAnsi="GHEA Mariam" w:cs="Sylfaen"/>
          <w:iCs/>
          <w:lang w:val="ru-RU"/>
        </w:rPr>
        <w:t>электронная почта</w:t>
      </w:r>
      <w:r w:rsidR="000A6B75" w:rsidRPr="000D6993">
        <w:rPr>
          <w:rFonts w:ascii="GHEA Mariam" w:hAnsi="GHEA Mariam" w:cs="Sylfaen"/>
          <w:iCs/>
        </w:rPr>
        <w:t xml:space="preserve"> </w:t>
      </w:r>
      <w:r w:rsidR="000A6B75" w:rsidRPr="000D6993">
        <w:rPr>
          <w:rFonts w:ascii="GHEA Mariam" w:hAnsi="GHEA Mariam" w:cs="Sylfaen"/>
          <w:iCs/>
          <w:lang w:val="ru-RU"/>
        </w:rPr>
        <w:t>в отдельности</w:t>
      </w:r>
      <w:r w:rsidR="000A6B75" w:rsidRPr="000D6993">
        <w:rPr>
          <w:rFonts w:ascii="GHEA Mariam" w:hAnsi="GHEA Mariam" w:cs="Sylfaen"/>
          <w:iCs/>
        </w:rPr>
        <w:t xml:space="preserve"> </w:t>
      </w:r>
      <w:r w:rsidR="000A6B75" w:rsidRPr="000D6993">
        <w:rPr>
          <w:rFonts w:ascii="GHEA Mariam" w:hAnsi="GHEA Mariam" w:cs="Sylfaen"/>
          <w:iCs/>
          <w:lang w:val="ru-RU"/>
        </w:rPr>
        <w:t>представлен</w:t>
      </w:r>
      <w:r w:rsidR="000A6B75" w:rsidRPr="000D6993">
        <w:rPr>
          <w:rFonts w:ascii="GHEA Mariam" w:hAnsi="GHEA Mariam" w:cs="Sylfaen"/>
          <w:iCs/>
        </w:rPr>
        <w:t xml:space="preserve"> </w:t>
      </w:r>
      <w:r w:rsidR="000A6B75" w:rsidRPr="000D6993">
        <w:rPr>
          <w:rFonts w:ascii="GHEA Mariam" w:hAnsi="GHEA Mariam" w:cs="Sylfaen"/>
          <w:iCs/>
          <w:lang w:val="ru-RU"/>
        </w:rPr>
        <w:t xml:space="preserve">Приложения </w:t>
      </w:r>
      <w:r w:rsidR="000A6B75" w:rsidRPr="000D6993">
        <w:rPr>
          <w:rFonts w:ascii="GHEA Mariam" w:hAnsi="GHEA Mariam" w:cs="Sylfaen"/>
          <w:iCs/>
        </w:rPr>
        <w:t>.</w:t>
      </w:r>
    </w:p>
    <w:p w14:paraId="277DB7E4" w14:textId="77777777" w:rsidR="000A6B75" w:rsidRPr="000D6993" w:rsidRDefault="006265F4" w:rsidP="00845F46">
      <w:pPr>
        <w:pStyle w:val="23"/>
        <w:spacing w:line="240" w:lineRule="auto"/>
        <w:ind w:firstLine="567"/>
        <w:rPr>
          <w:rFonts w:ascii="GHEA Mariam" w:hAnsi="GHEA Mariam" w:cs="Sylfaen"/>
          <w:iCs/>
          <w:lang w:val="hy-AM"/>
        </w:rPr>
      </w:pPr>
      <w:r w:rsidRPr="000D6993">
        <w:rPr>
          <w:rFonts w:ascii="GHEA Mariam" w:hAnsi="GHEA Mariam" w:cs="Sylfaen"/>
          <w:iCs/>
        </w:rPr>
        <w:t xml:space="preserve">2) </w:t>
      </w:r>
      <w:r w:rsidR="000A6B75" w:rsidRPr="000D6993">
        <w:rPr>
          <w:rFonts w:ascii="GHEA Mariam" w:hAnsi="GHEA Mariam" w:cs="Sylfaen"/>
          <w:iCs/>
          <w:lang w:val="ru-RU"/>
        </w:rPr>
        <w:t>Участники</w:t>
      </w:r>
      <w:r w:rsidR="000A6B75" w:rsidRPr="000D6993">
        <w:rPr>
          <w:rFonts w:ascii="GHEA Mariam" w:hAnsi="GHEA Mariam" w:cs="Sylfaen"/>
          <w:iCs/>
        </w:rPr>
        <w:t xml:space="preserve"> </w:t>
      </w:r>
      <w:r w:rsidR="000A6B75" w:rsidRPr="000D6993">
        <w:rPr>
          <w:rFonts w:ascii="GHEA Mariam" w:hAnsi="GHEA Mariam" w:cs="Sylfaen"/>
          <w:iCs/>
          <w:lang w:val="ru-RU"/>
        </w:rPr>
        <w:t>утомительный</w:t>
      </w:r>
      <w:r w:rsidR="000A6B75" w:rsidRPr="000D6993">
        <w:rPr>
          <w:rFonts w:ascii="GHEA Mariam" w:hAnsi="GHEA Mariam" w:cs="Sylfaen"/>
          <w:iCs/>
        </w:rPr>
        <w:t xml:space="preserve"> </w:t>
      </w:r>
      <w:r w:rsidR="000A6B75" w:rsidRPr="000D6993">
        <w:rPr>
          <w:rFonts w:ascii="GHEA Mariam" w:hAnsi="GHEA Mariam" w:cs="Sylfaen"/>
          <w:iCs/>
          <w:lang w:val="ru-RU"/>
        </w:rPr>
        <w:t>являются</w:t>
      </w:r>
      <w:r w:rsidR="000A6B75" w:rsidRPr="000D6993">
        <w:rPr>
          <w:rFonts w:ascii="GHEA Mariam" w:hAnsi="GHEA Mariam" w:cs="Sylfaen"/>
          <w:iCs/>
        </w:rPr>
        <w:t xml:space="preserve"> </w:t>
      </w:r>
      <w:r w:rsidR="000A6B75" w:rsidRPr="000D6993">
        <w:rPr>
          <w:rFonts w:ascii="GHEA Mariam" w:hAnsi="GHEA Mariam" w:cs="Sylfaen"/>
          <w:iCs/>
          <w:lang w:val="ru-RU"/>
        </w:rPr>
        <w:t>вместе</w:t>
      </w:r>
      <w:r w:rsidR="000A6B75" w:rsidRPr="000D6993">
        <w:rPr>
          <w:rFonts w:ascii="GHEA Mariam" w:hAnsi="GHEA Mariam" w:cs="Sylfaen"/>
          <w:iCs/>
        </w:rPr>
        <w:t xml:space="preserve"> </w:t>
      </w:r>
      <w:r w:rsidR="000A6B75" w:rsidRPr="000D6993">
        <w:rPr>
          <w:rFonts w:ascii="GHEA Mariam" w:hAnsi="GHEA Mariam" w:cs="Sylfaen"/>
          <w:iCs/>
          <w:lang w:val="ru-RU"/>
        </w:rPr>
        <w:t>и:</w:t>
      </w:r>
      <w:r w:rsidR="000A6B75" w:rsidRPr="000D6993">
        <w:rPr>
          <w:rFonts w:ascii="GHEA Mariam" w:hAnsi="GHEA Mariam" w:cs="Sylfaen"/>
          <w:iCs/>
        </w:rPr>
        <w:t xml:space="preserve"> </w:t>
      </w:r>
      <w:r w:rsidR="000A6B75" w:rsidRPr="000D6993">
        <w:rPr>
          <w:rFonts w:ascii="GHEA Mariam" w:hAnsi="GHEA Mariam" w:cs="Sylfaen"/>
          <w:iCs/>
          <w:lang w:val="ru-RU"/>
        </w:rPr>
        <w:t>совместно</w:t>
      </w:r>
      <w:r w:rsidR="000A6B75" w:rsidRPr="000D6993">
        <w:rPr>
          <w:rFonts w:ascii="GHEA Mariam" w:hAnsi="GHEA Mariam" w:cs="Sylfaen"/>
          <w:iCs/>
        </w:rPr>
        <w:t xml:space="preserve"> </w:t>
      </w:r>
      <w:r w:rsidR="000A6B75" w:rsidRPr="000D6993">
        <w:rPr>
          <w:rFonts w:ascii="GHEA Mariam" w:hAnsi="GHEA Mariam" w:cs="Sylfaen"/>
          <w:iCs/>
          <w:lang w:val="ru-RU"/>
        </w:rPr>
        <w:t xml:space="preserve">ответственность </w:t>
      </w:r>
      <w:r w:rsidR="000A6B75" w:rsidRPr="000D6993">
        <w:rPr>
          <w:rFonts w:ascii="GHEA Mariam" w:hAnsi="GHEA Mariam" w:cs="Sylfaen"/>
          <w:iCs/>
        </w:rPr>
        <w:t>_</w:t>
      </w:r>
      <w:r w:rsidR="000A6B75" w:rsidRPr="000D6993">
        <w:rPr>
          <w:rFonts w:ascii="GHEA Mariam" w:hAnsi="GHEA Mariam" w:cs="Sylfaen"/>
          <w:iCs/>
          <w:lang w:val="hy-AM"/>
        </w:rPr>
        <w:t xml:space="preserve"> </w:t>
      </w:r>
      <w:r w:rsidR="000A6B75" w:rsidRPr="000D6993">
        <w:rPr>
          <w:rFonts w:ascii="GHEA Mariam" w:hAnsi="GHEA Mariam" w:cs="Sylfaen"/>
          <w:iCs/>
        </w:rPr>
        <w:t>Более того,</w:t>
      </w:r>
      <w:r w:rsidR="000A6B75" w:rsidRPr="000D6993">
        <w:rPr>
          <w:rFonts w:ascii="GHEA Mariam" w:hAnsi="GHEA Mariam" w:cs="Sylfaen"/>
          <w:iCs/>
          <w:lang w:val="hy-AM"/>
        </w:rPr>
        <w:t xml:space="preserve"> </w:t>
      </w:r>
      <w:r w:rsidR="000A6B75" w:rsidRPr="000D6993">
        <w:rPr>
          <w:rFonts w:ascii="GHEA Mariam" w:hAnsi="GHEA Mariam" w:cs="Sylfaen"/>
          <w:iCs/>
          <w:lang w:val="ru-RU"/>
        </w:rPr>
        <w:t>консорциума</w:t>
      </w:r>
      <w:r w:rsidR="000A6B75" w:rsidRPr="000D6993">
        <w:rPr>
          <w:rFonts w:ascii="GHEA Mariam" w:hAnsi="GHEA Mariam" w:cs="Sylfaen"/>
          <w:iCs/>
        </w:rPr>
        <w:t xml:space="preserve"> </w:t>
      </w:r>
      <w:r w:rsidR="000A6B75" w:rsidRPr="000D6993">
        <w:rPr>
          <w:rFonts w:ascii="GHEA Mariam" w:hAnsi="GHEA Mariam" w:cs="Sylfaen"/>
          <w:iCs/>
          <w:lang w:val="ru-RU"/>
        </w:rPr>
        <w:t>член</w:t>
      </w:r>
      <w:r w:rsidR="000A6B75" w:rsidRPr="000D6993">
        <w:rPr>
          <w:rFonts w:ascii="GHEA Mariam" w:hAnsi="GHEA Mariam" w:cs="Sylfaen"/>
          <w:iCs/>
        </w:rPr>
        <w:t xml:space="preserve"> </w:t>
      </w:r>
      <w:r w:rsidR="000A6B75" w:rsidRPr="000D6993">
        <w:rPr>
          <w:rFonts w:ascii="GHEA Mariam" w:hAnsi="GHEA Mariam" w:cs="Sylfaen"/>
          <w:iCs/>
          <w:lang w:val="ru-RU"/>
        </w:rPr>
        <w:t>от консорциума</w:t>
      </w:r>
      <w:r w:rsidR="000A6B75" w:rsidRPr="000D6993">
        <w:rPr>
          <w:rFonts w:ascii="GHEA Mariam" w:hAnsi="GHEA Mariam" w:cs="Sylfaen"/>
          <w:iCs/>
        </w:rPr>
        <w:t xml:space="preserve"> </w:t>
      </w:r>
      <w:r w:rsidR="000A6B75" w:rsidRPr="000D6993">
        <w:rPr>
          <w:rFonts w:ascii="GHEA Mariam" w:hAnsi="GHEA Mariam" w:cs="Sylfaen"/>
          <w:iCs/>
          <w:lang w:val="ru-RU"/>
        </w:rPr>
        <w:t>вне</w:t>
      </w:r>
      <w:r w:rsidR="000A6B75" w:rsidRPr="000D6993">
        <w:rPr>
          <w:rFonts w:ascii="GHEA Mariam" w:hAnsi="GHEA Mariam" w:cs="Sylfaen"/>
          <w:iCs/>
        </w:rPr>
        <w:t xml:space="preserve"> </w:t>
      </w:r>
      <w:r w:rsidR="000A6B75" w:rsidRPr="000D6993">
        <w:rPr>
          <w:rFonts w:ascii="GHEA Mariam" w:hAnsi="GHEA Mariam" w:cs="Sylfaen"/>
          <w:iCs/>
          <w:lang w:val="ru-RU"/>
        </w:rPr>
        <w:t>приходить</w:t>
      </w:r>
      <w:r w:rsidR="000A6B75" w:rsidRPr="000D6993">
        <w:rPr>
          <w:rFonts w:ascii="GHEA Mariam" w:hAnsi="GHEA Mariam" w:cs="Sylfaen"/>
          <w:iCs/>
        </w:rPr>
        <w:t xml:space="preserve"> </w:t>
      </w:r>
      <w:r w:rsidR="000A6B75" w:rsidRPr="000D6993">
        <w:rPr>
          <w:rFonts w:ascii="GHEA Mariam" w:hAnsi="GHEA Mariam" w:cs="Sylfaen"/>
          <w:iCs/>
          <w:lang w:val="ru-RU"/>
        </w:rPr>
        <w:t>случай</w:t>
      </w:r>
      <w:r w:rsidR="000A6B75" w:rsidRPr="000D6993">
        <w:rPr>
          <w:rFonts w:ascii="GHEA Mariam" w:hAnsi="GHEA Mariam" w:cs="Sylfaen"/>
          <w:iCs/>
        </w:rPr>
        <w:t xml:space="preserve"> </w:t>
      </w:r>
      <w:r w:rsidR="000A6B75" w:rsidRPr="000D6993">
        <w:rPr>
          <w:rFonts w:ascii="GHEA Mariam" w:hAnsi="GHEA Mariam" w:cs="Sylfaen"/>
          <w:iCs/>
          <w:lang w:val="ru-RU"/>
        </w:rPr>
        <w:t>консорциума</w:t>
      </w:r>
      <w:r w:rsidR="000A6B75" w:rsidRPr="000D6993">
        <w:rPr>
          <w:rFonts w:ascii="GHEA Mariam" w:hAnsi="GHEA Mariam" w:cs="Sylfaen"/>
          <w:iCs/>
        </w:rPr>
        <w:t xml:space="preserve"> </w:t>
      </w:r>
      <w:r w:rsidR="000A6B75" w:rsidRPr="000D6993">
        <w:rPr>
          <w:rFonts w:ascii="GHEA Mariam" w:hAnsi="GHEA Mariam" w:cs="Sylfaen"/>
          <w:iCs/>
          <w:lang w:val="ru-RU"/>
        </w:rPr>
        <w:t>с</w:t>
      </w:r>
      <w:r w:rsidR="000A6B75" w:rsidRPr="000D6993">
        <w:rPr>
          <w:rFonts w:ascii="GHEA Mariam" w:hAnsi="GHEA Mariam" w:cs="Sylfaen"/>
          <w:iCs/>
        </w:rPr>
        <w:t xml:space="preserve"> </w:t>
      </w:r>
      <w:r w:rsidR="00AE4008" w:rsidRPr="00D77B0E">
        <w:rPr>
          <w:rFonts w:ascii="GHEA Mariam" w:hAnsi="GHEA Mariam" w:cs="Sylfaen"/>
          <w:iCs/>
          <w:lang w:val="ru-RU"/>
        </w:rPr>
        <w:t xml:space="preserve">донору </w:t>
      </w:r>
      <w:r w:rsidR="000A6B75" w:rsidRPr="000D6993">
        <w:rPr>
          <w:rFonts w:ascii="GHEA Mariam" w:hAnsi="GHEA Mariam" w:cs="Sylfaen"/>
          <w:iCs/>
          <w:lang w:val="ru-RU"/>
        </w:rPr>
        <w:t>_</w:t>
      </w:r>
      <w:r w:rsidR="000A6B75" w:rsidRPr="000D6993">
        <w:rPr>
          <w:rFonts w:ascii="GHEA Mariam" w:hAnsi="GHEA Mariam" w:cs="Sylfaen"/>
          <w:iCs/>
        </w:rPr>
        <w:t xml:space="preserve"> </w:t>
      </w:r>
      <w:r w:rsidR="000A6B75" w:rsidRPr="000D6993">
        <w:rPr>
          <w:rFonts w:ascii="GHEA Mariam" w:hAnsi="GHEA Mariam" w:cs="Sylfaen"/>
          <w:iCs/>
          <w:lang w:val="ru-RU"/>
        </w:rPr>
        <w:t>запечатанный</w:t>
      </w:r>
      <w:r w:rsidR="000A6B75" w:rsidRPr="000D6993">
        <w:rPr>
          <w:rFonts w:ascii="GHEA Mariam" w:hAnsi="GHEA Mariam" w:cs="Sylfaen"/>
          <w:iCs/>
        </w:rPr>
        <w:t xml:space="preserve"> </w:t>
      </w:r>
      <w:r w:rsidR="000A6B75" w:rsidRPr="000D6993">
        <w:rPr>
          <w:rFonts w:ascii="GHEA Mariam" w:hAnsi="GHEA Mariam" w:cs="Sylfaen"/>
          <w:iCs/>
          <w:lang w:val="ru-RU"/>
        </w:rPr>
        <w:t>контракт</w:t>
      </w:r>
      <w:r w:rsidR="000A6B75" w:rsidRPr="000D6993">
        <w:rPr>
          <w:rFonts w:ascii="GHEA Mariam" w:hAnsi="GHEA Mariam" w:cs="Sylfaen"/>
          <w:iCs/>
        </w:rPr>
        <w:t xml:space="preserve"> </w:t>
      </w:r>
      <w:r w:rsidR="000A6B75" w:rsidRPr="000D6993">
        <w:rPr>
          <w:rFonts w:ascii="GHEA Mariam" w:hAnsi="GHEA Mariam" w:cs="Sylfaen"/>
          <w:iCs/>
          <w:lang w:val="ru-RU"/>
        </w:rPr>
        <w:t>в одностороннем порядке</w:t>
      </w:r>
      <w:r w:rsidR="000A6B75" w:rsidRPr="000D6993">
        <w:rPr>
          <w:rFonts w:ascii="GHEA Mariam" w:hAnsi="GHEA Mariam" w:cs="Sylfaen"/>
          <w:iCs/>
        </w:rPr>
        <w:t xml:space="preserve"> </w:t>
      </w:r>
      <w:r w:rsidR="000A6B75" w:rsidRPr="000D6993">
        <w:rPr>
          <w:rFonts w:ascii="GHEA Mariam" w:hAnsi="GHEA Mariam" w:cs="Sylfaen"/>
          <w:iCs/>
          <w:lang w:val="ru-RU"/>
        </w:rPr>
        <w:t>решается</w:t>
      </w:r>
      <w:r w:rsidR="000A6B75" w:rsidRPr="000D6993">
        <w:rPr>
          <w:rFonts w:ascii="GHEA Mariam" w:hAnsi="GHEA Mariam" w:cs="Sylfaen"/>
          <w:iCs/>
        </w:rPr>
        <w:t xml:space="preserve"> </w:t>
      </w:r>
      <w:r w:rsidR="000A6B75" w:rsidRPr="000D6993">
        <w:rPr>
          <w:rFonts w:ascii="GHEA Mariam" w:hAnsi="GHEA Mariam" w:cs="Sylfaen"/>
          <w:iCs/>
          <w:lang w:val="ru-RU"/>
        </w:rPr>
        <w:t>является</w:t>
      </w:r>
      <w:r w:rsidR="000A6B75" w:rsidRPr="000D6993">
        <w:rPr>
          <w:rFonts w:ascii="GHEA Mariam" w:hAnsi="GHEA Mariam" w:cs="Sylfaen"/>
          <w:iCs/>
        </w:rPr>
        <w:t xml:space="preserve"> </w:t>
      </w:r>
      <w:r w:rsidR="000A6B75" w:rsidRPr="000D6993">
        <w:rPr>
          <w:rFonts w:ascii="GHEA Mariam" w:hAnsi="GHEA Mariam" w:cs="Sylfaen"/>
          <w:iCs/>
          <w:lang w:val="ru-RU"/>
        </w:rPr>
        <w:t>и:</w:t>
      </w:r>
      <w:r w:rsidR="000A6B75" w:rsidRPr="000D6993">
        <w:rPr>
          <w:rFonts w:ascii="GHEA Mariam" w:hAnsi="GHEA Mariam" w:cs="Sylfaen"/>
          <w:iCs/>
        </w:rPr>
        <w:t xml:space="preserve"> </w:t>
      </w:r>
      <w:r w:rsidR="000A6B75" w:rsidRPr="000D6993">
        <w:rPr>
          <w:rFonts w:ascii="GHEA Mariam" w:hAnsi="GHEA Mariam" w:cs="Sylfaen"/>
          <w:iCs/>
          <w:lang w:val="ru-RU"/>
        </w:rPr>
        <w:t>консорциума</w:t>
      </w:r>
      <w:r w:rsidR="000A6B75" w:rsidRPr="000D6993">
        <w:rPr>
          <w:rFonts w:ascii="GHEA Mariam" w:hAnsi="GHEA Mariam" w:cs="Sylfaen"/>
          <w:iCs/>
        </w:rPr>
        <w:t xml:space="preserve"> </w:t>
      </w:r>
      <w:r w:rsidR="000A6B75" w:rsidRPr="000D6993">
        <w:rPr>
          <w:rFonts w:ascii="GHEA Mariam" w:hAnsi="GHEA Mariam" w:cs="Sylfaen"/>
          <w:iCs/>
          <w:lang w:val="ru-RU"/>
        </w:rPr>
        <w:t>члены</w:t>
      </w:r>
      <w:r w:rsidR="000A6B75" w:rsidRPr="000D6993">
        <w:rPr>
          <w:rFonts w:ascii="GHEA Mariam" w:hAnsi="GHEA Mariam" w:cs="Sylfaen"/>
          <w:iCs/>
        </w:rPr>
        <w:t xml:space="preserve"> </w:t>
      </w:r>
      <w:r w:rsidR="000A6B75" w:rsidRPr="000D6993">
        <w:rPr>
          <w:rFonts w:ascii="GHEA Mariam" w:hAnsi="GHEA Mariam" w:cs="Sylfaen"/>
          <w:iCs/>
          <w:lang w:val="ru-RU"/>
        </w:rPr>
        <w:t>к</w:t>
      </w:r>
      <w:r w:rsidR="000A6B75" w:rsidRPr="000D6993">
        <w:rPr>
          <w:rFonts w:ascii="GHEA Mariam" w:hAnsi="GHEA Mariam" w:cs="Sylfaen"/>
          <w:iCs/>
        </w:rPr>
        <w:t xml:space="preserve"> </w:t>
      </w:r>
      <w:r w:rsidR="000A6B75" w:rsidRPr="000D6993">
        <w:rPr>
          <w:rFonts w:ascii="GHEA Mariam" w:hAnsi="GHEA Mariam" w:cs="Sylfaen"/>
          <w:iCs/>
          <w:lang w:val="ru-RU"/>
        </w:rPr>
        <w:t>применяется</w:t>
      </w:r>
      <w:r w:rsidR="000A6B75" w:rsidRPr="000D6993">
        <w:rPr>
          <w:rFonts w:ascii="GHEA Mariam" w:hAnsi="GHEA Mariam" w:cs="Sylfaen"/>
          <w:iCs/>
        </w:rPr>
        <w:t xml:space="preserve"> </w:t>
      </w:r>
      <w:r w:rsidR="000A6B75" w:rsidRPr="000D6993">
        <w:rPr>
          <w:rFonts w:ascii="GHEA Mariam" w:hAnsi="GHEA Mariam" w:cs="Sylfaen"/>
          <w:iCs/>
          <w:lang w:val="ru-RU"/>
        </w:rPr>
        <w:t>являются</w:t>
      </w:r>
      <w:r w:rsidR="000A6B75" w:rsidRPr="000D6993">
        <w:rPr>
          <w:rFonts w:ascii="GHEA Mariam" w:hAnsi="GHEA Mariam" w:cs="Sylfaen"/>
          <w:iCs/>
        </w:rPr>
        <w:t xml:space="preserve"> </w:t>
      </w:r>
      <w:r w:rsidR="000A6B75" w:rsidRPr="000D6993">
        <w:rPr>
          <w:rFonts w:ascii="GHEA Mariam" w:hAnsi="GHEA Mariam" w:cs="Sylfaen"/>
          <w:iCs/>
          <w:lang w:val="ru-RU"/>
        </w:rPr>
        <w:t>по контракту</w:t>
      </w:r>
      <w:r w:rsidR="000A6B75" w:rsidRPr="000D6993">
        <w:rPr>
          <w:rFonts w:ascii="GHEA Mariam" w:hAnsi="GHEA Mariam" w:cs="Sylfaen"/>
          <w:iCs/>
        </w:rPr>
        <w:t xml:space="preserve"> </w:t>
      </w:r>
      <w:r w:rsidR="000A6B75" w:rsidRPr="000D6993">
        <w:rPr>
          <w:rFonts w:ascii="GHEA Mariam" w:hAnsi="GHEA Mariam" w:cs="Sylfaen"/>
          <w:iCs/>
          <w:lang w:val="ru-RU"/>
        </w:rPr>
        <w:t>запланировано</w:t>
      </w:r>
      <w:r w:rsidR="000A6B75" w:rsidRPr="000D6993">
        <w:rPr>
          <w:rFonts w:ascii="GHEA Mariam" w:hAnsi="GHEA Mariam" w:cs="Sylfaen"/>
          <w:iCs/>
        </w:rPr>
        <w:t xml:space="preserve"> </w:t>
      </w:r>
      <w:r w:rsidR="000A6B75" w:rsidRPr="000D6993">
        <w:rPr>
          <w:rFonts w:ascii="GHEA Mariam" w:hAnsi="GHEA Mariam" w:cs="Sylfaen"/>
          <w:iCs/>
          <w:lang w:val="ru-RU"/>
        </w:rPr>
        <w:t>ответственность</w:t>
      </w:r>
      <w:r w:rsidR="000A6B75" w:rsidRPr="000D6993">
        <w:rPr>
          <w:rFonts w:ascii="GHEA Mariam" w:hAnsi="GHEA Mariam" w:cs="Sylfaen"/>
          <w:iCs/>
        </w:rPr>
        <w:t xml:space="preserve"> </w:t>
      </w:r>
      <w:r w:rsidR="000A6B75" w:rsidRPr="000D6993">
        <w:rPr>
          <w:rFonts w:ascii="GHEA Mariam" w:hAnsi="GHEA Mariam" w:cs="Sylfaen"/>
          <w:iCs/>
          <w:lang w:val="ru-RU"/>
        </w:rPr>
        <w:t xml:space="preserve">фонды </w:t>
      </w:r>
      <w:r w:rsidR="000A6B75" w:rsidRPr="000D6993">
        <w:rPr>
          <w:rFonts w:ascii="GHEA Mariam" w:hAnsi="GHEA Mariam" w:cs="Sylfaen"/>
          <w:iCs/>
          <w:lang w:val="hy-AM"/>
        </w:rPr>
        <w:t>.</w:t>
      </w:r>
    </w:p>
    <w:p w14:paraId="1D045D47" w14:textId="77777777" w:rsidR="00096865" w:rsidRPr="000D6993" w:rsidRDefault="00096865" w:rsidP="00845F46">
      <w:pPr>
        <w:ind w:firstLine="567"/>
        <w:jc w:val="both"/>
        <w:rPr>
          <w:rFonts w:ascii="GHEA Mariam" w:hAnsi="GHEA Mariam"/>
          <w:b/>
          <w:iCs/>
          <w:sz w:val="20"/>
          <w:szCs w:val="20"/>
          <w:lang w:val="af-ZA"/>
        </w:rPr>
      </w:pPr>
    </w:p>
    <w:p w14:paraId="10DC2FF0" w14:textId="77777777" w:rsidR="00581DC3" w:rsidRPr="000D6993" w:rsidRDefault="00581DC3" w:rsidP="00845F46">
      <w:pPr>
        <w:ind w:firstLine="567"/>
        <w:jc w:val="both"/>
        <w:rPr>
          <w:rFonts w:ascii="GHEA Mariam" w:hAnsi="GHEA Mariam"/>
          <w:b/>
          <w:iCs/>
          <w:sz w:val="20"/>
          <w:szCs w:val="20"/>
          <w:lang w:val="af-ZA"/>
        </w:rPr>
      </w:pPr>
    </w:p>
    <w:p w14:paraId="6A27C441" w14:textId="77777777" w:rsidR="00096865" w:rsidRPr="000D6993" w:rsidRDefault="002B32D6" w:rsidP="00845F46">
      <w:pPr>
        <w:jc w:val="center"/>
        <w:rPr>
          <w:rFonts w:ascii="GHEA Mariam" w:hAnsi="GHEA Mariam" w:cs="Arial"/>
          <w:b/>
          <w:iCs/>
          <w:sz w:val="20"/>
          <w:szCs w:val="20"/>
          <w:lang w:val="af-ZA"/>
        </w:rPr>
      </w:pPr>
      <w:r w:rsidRPr="000D6993">
        <w:rPr>
          <w:rFonts w:ascii="GHEA Mariam" w:hAnsi="GHEA Mariam"/>
          <w:b/>
          <w:iCs/>
          <w:sz w:val="20"/>
          <w:szCs w:val="20"/>
          <w:lang w:val="af-ZA"/>
        </w:rPr>
        <w:t xml:space="preserve">3. </w:t>
      </w:r>
      <w:r w:rsidRPr="000D6993">
        <w:rPr>
          <w:rFonts w:ascii="GHEA Mariam" w:hAnsi="GHEA Mariam" w:cs="Sylfaen"/>
          <w:b/>
          <w:iCs/>
          <w:sz w:val="20"/>
          <w:szCs w:val="20"/>
        </w:rPr>
        <w:t>ПРИГЛАШЕНИЕ</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ОБЪЯСНЕНИЕ</w:t>
      </w:r>
      <w:r w:rsidRPr="000D6993">
        <w:rPr>
          <w:rFonts w:ascii="GHEA Mariam" w:hAnsi="GHEA Mariam" w:cs="Arial"/>
          <w:b/>
          <w:iCs/>
          <w:sz w:val="20"/>
          <w:szCs w:val="20"/>
          <w:lang w:val="af-ZA"/>
        </w:rPr>
        <w:t xml:space="preserve">  </w:t>
      </w:r>
      <w:r w:rsidRPr="000D6993">
        <w:rPr>
          <w:rFonts w:ascii="GHEA Mariam" w:hAnsi="GHEA Mariam" w:cs="Arial"/>
          <w:b/>
          <w:iCs/>
          <w:sz w:val="20"/>
          <w:szCs w:val="20"/>
        </w:rPr>
        <w:t>И:</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ПРИГЛАШЕНИЕ</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ИЗМЕНЕНИЕ</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ВЫПОЛНИТЬ</w:t>
      </w:r>
      <w:r w:rsidRPr="000D6993">
        <w:rPr>
          <w:rFonts w:ascii="GHEA Mariam" w:hAnsi="GHEA Mariam" w:cs="Arial"/>
          <w:b/>
          <w:iCs/>
          <w:sz w:val="20"/>
          <w:szCs w:val="20"/>
          <w:lang w:val="af-ZA"/>
        </w:rPr>
        <w:t xml:space="preserve"> </w:t>
      </w:r>
      <w:r w:rsidRPr="000D6993">
        <w:rPr>
          <w:rFonts w:ascii="GHEA Mariam" w:hAnsi="GHEA Mariam" w:cs="Sylfaen"/>
          <w:b/>
          <w:iCs/>
          <w:sz w:val="20"/>
          <w:szCs w:val="20"/>
        </w:rPr>
        <w:t>ПРОЦЕДУРА</w:t>
      </w:r>
      <w:r w:rsidRPr="000D6993">
        <w:rPr>
          <w:rFonts w:ascii="GHEA Mariam" w:hAnsi="GHEA Mariam" w:cs="Arial"/>
          <w:b/>
          <w:iCs/>
          <w:sz w:val="20"/>
          <w:szCs w:val="20"/>
          <w:lang w:val="af-ZA"/>
        </w:rPr>
        <w:t xml:space="preserve"> </w:t>
      </w:r>
    </w:p>
    <w:p w14:paraId="12A0E90D" w14:textId="77777777" w:rsidR="00096865" w:rsidRPr="000D6993" w:rsidRDefault="00096865" w:rsidP="00845F46">
      <w:pPr>
        <w:jc w:val="center"/>
        <w:rPr>
          <w:rFonts w:ascii="GHEA Mariam" w:hAnsi="GHEA Mariam"/>
          <w:b/>
          <w:iCs/>
          <w:sz w:val="20"/>
          <w:szCs w:val="20"/>
          <w:lang w:val="af-ZA"/>
        </w:rPr>
      </w:pPr>
    </w:p>
    <w:p w14:paraId="42195FBB" w14:textId="77777777" w:rsidR="00096865" w:rsidRPr="000D6993" w:rsidRDefault="00096865" w:rsidP="00845F46">
      <w:pPr>
        <w:ind w:firstLine="567"/>
        <w:jc w:val="both"/>
        <w:rPr>
          <w:rFonts w:ascii="GHEA Mariam" w:hAnsi="GHEA Mariam"/>
          <w:iCs/>
          <w:sz w:val="20"/>
          <w:szCs w:val="20"/>
          <w:lang w:val="af-ZA"/>
        </w:rPr>
      </w:pPr>
      <w:r w:rsidRPr="000D6993">
        <w:rPr>
          <w:rFonts w:ascii="GHEA Mariam" w:hAnsi="GHEA Mariam"/>
          <w:iCs/>
          <w:sz w:val="20"/>
          <w:szCs w:val="20"/>
          <w:lang w:val="af-ZA"/>
        </w:rPr>
        <w:t xml:space="preserve">3.1 </w:t>
      </w:r>
      <w:r w:rsidRPr="000D6993">
        <w:rPr>
          <w:rFonts w:ascii="GHEA Mariam" w:hAnsi="GHEA Mariam" w:cs="Sylfaen"/>
          <w:iCs/>
          <w:sz w:val="20"/>
          <w:szCs w:val="20"/>
        </w:rPr>
        <w:t xml:space="preserve">Статья </w:t>
      </w:r>
      <w:r w:rsidRPr="000D6993">
        <w:rPr>
          <w:rFonts w:ascii="GHEA Mariam" w:hAnsi="GHEA Mariam" w:cs="Arial"/>
          <w:iCs/>
          <w:sz w:val="20"/>
          <w:szCs w:val="20"/>
          <w:lang w:val="af-ZA"/>
        </w:rPr>
        <w:t xml:space="preserve">29 </w:t>
      </w:r>
      <w:r w:rsidRPr="000D6993">
        <w:rPr>
          <w:rFonts w:ascii="GHEA Mariam" w:hAnsi="GHEA Mariam" w:cs="Sylfaen"/>
          <w:iCs/>
          <w:sz w:val="20"/>
          <w:szCs w:val="20"/>
        </w:rPr>
        <w:t>Закона</w:t>
      </w:r>
      <w:r w:rsidRPr="000D6993">
        <w:rPr>
          <w:rFonts w:ascii="GHEA Mariam" w:hAnsi="GHEA Mariam" w:cs="Arial"/>
          <w:iCs/>
          <w:sz w:val="20"/>
          <w:szCs w:val="20"/>
          <w:lang w:val="af-ZA"/>
        </w:rPr>
        <w:t xml:space="preserve"> </w:t>
      </w:r>
      <w:r w:rsidRPr="000D6993">
        <w:rPr>
          <w:rFonts w:ascii="GHEA Mariam" w:hAnsi="GHEA Mariam" w:cs="Sylfaen"/>
          <w:iCs/>
          <w:sz w:val="20"/>
          <w:szCs w:val="20"/>
        </w:rPr>
        <w:t>статьи</w:t>
      </w:r>
      <w:r w:rsidRPr="000D6993">
        <w:rPr>
          <w:rFonts w:ascii="GHEA Mariam" w:hAnsi="GHEA Mariam" w:cs="Arial"/>
          <w:iCs/>
          <w:sz w:val="20"/>
          <w:szCs w:val="20"/>
          <w:lang w:val="af-ZA"/>
        </w:rPr>
        <w:t xml:space="preserve"> </w:t>
      </w:r>
      <w:r w:rsidRPr="000D6993">
        <w:rPr>
          <w:rFonts w:ascii="GHEA Mariam" w:hAnsi="GHEA Mariam" w:cs="Sylfaen"/>
          <w:iCs/>
          <w:sz w:val="20"/>
          <w:szCs w:val="20"/>
        </w:rPr>
        <w:t xml:space="preserve">по </w:t>
      </w:r>
      <w:r w:rsidRPr="000D6993">
        <w:rPr>
          <w:rFonts w:ascii="GHEA Mariam" w:hAnsi="GHEA Mariam" w:cs="Arial"/>
          <w:iCs/>
          <w:sz w:val="20"/>
          <w:szCs w:val="20"/>
          <w:lang w:val="af-ZA"/>
        </w:rPr>
        <w:t xml:space="preserve">словам </w:t>
      </w:r>
      <w:r w:rsidR="00051B7F" w:rsidRPr="000D6993">
        <w:rPr>
          <w:rFonts w:ascii="GHEA Mariam" w:hAnsi="GHEA Mariam" w:cs="Arial"/>
          <w:iCs/>
          <w:sz w:val="20"/>
          <w:szCs w:val="20"/>
        </w:rPr>
        <w:t xml:space="preserve">участника </w:t>
      </w:r>
      <w:r w:rsidRPr="000D6993">
        <w:rPr>
          <w:rFonts w:ascii="GHEA Mariam" w:hAnsi="GHEA Mariam" w:cs="Sylfaen"/>
          <w:iCs/>
          <w:sz w:val="20"/>
          <w:szCs w:val="20"/>
        </w:rPr>
        <w:t>_</w:t>
      </w:r>
      <w:r w:rsidRPr="000D6993">
        <w:rPr>
          <w:rFonts w:ascii="GHEA Mariam" w:hAnsi="GHEA Mariam" w:cs="Arial"/>
          <w:iCs/>
          <w:sz w:val="20"/>
          <w:szCs w:val="20"/>
          <w:lang w:val="af-ZA"/>
        </w:rPr>
        <w:t xml:space="preserve"> </w:t>
      </w:r>
      <w:r w:rsidRPr="000D6993">
        <w:rPr>
          <w:rFonts w:ascii="GHEA Mariam" w:hAnsi="GHEA Mariam" w:cs="Sylfaen"/>
          <w:iCs/>
          <w:sz w:val="20"/>
          <w:szCs w:val="20"/>
        </w:rPr>
        <w:t>верно</w:t>
      </w:r>
      <w:r w:rsidRPr="000D6993">
        <w:rPr>
          <w:rFonts w:ascii="GHEA Mariam" w:hAnsi="GHEA Mariam" w:cs="Arial"/>
          <w:iCs/>
          <w:sz w:val="20"/>
          <w:szCs w:val="20"/>
          <w:lang w:val="af-ZA"/>
        </w:rPr>
        <w:t xml:space="preserve"> </w:t>
      </w:r>
      <w:r w:rsidRPr="000D6993">
        <w:rPr>
          <w:rFonts w:ascii="GHEA Mariam" w:hAnsi="GHEA Mariam" w:cs="Sylfaen"/>
          <w:iCs/>
          <w:sz w:val="20"/>
          <w:szCs w:val="20"/>
        </w:rPr>
        <w:t>имеет</w:t>
      </w:r>
      <w:r w:rsidRPr="000D6993">
        <w:rPr>
          <w:rFonts w:ascii="GHEA Mariam" w:hAnsi="GHEA Mariam" w:cs="Arial"/>
          <w:iCs/>
          <w:sz w:val="20"/>
          <w:szCs w:val="20"/>
          <w:lang w:val="af-ZA"/>
        </w:rPr>
        <w:t xml:space="preserve"> </w:t>
      </w:r>
      <w:r w:rsidR="00AE4008" w:rsidRPr="000D6993">
        <w:rPr>
          <w:rFonts w:ascii="GHEA Mariam" w:hAnsi="GHEA Mariam" w:cs="Sylfaen"/>
          <w:iCs/>
          <w:sz w:val="20"/>
          <w:szCs w:val="20"/>
        </w:rPr>
        <w:t>от клиента</w:t>
      </w:r>
      <w:r w:rsidRPr="000D6993">
        <w:rPr>
          <w:rFonts w:ascii="GHEA Mariam" w:hAnsi="GHEA Mariam" w:cs="Arial"/>
          <w:iCs/>
          <w:sz w:val="20"/>
          <w:szCs w:val="20"/>
          <w:lang w:val="af-ZA"/>
        </w:rPr>
        <w:t xml:space="preserve"> </w:t>
      </w:r>
      <w:r w:rsidRPr="000D6993">
        <w:rPr>
          <w:rFonts w:ascii="GHEA Mariam" w:hAnsi="GHEA Mariam" w:cs="Sylfaen"/>
          <w:iCs/>
          <w:sz w:val="20"/>
          <w:szCs w:val="20"/>
        </w:rPr>
        <w:t>требовать</w:t>
      </w:r>
      <w:r w:rsidRPr="000D6993">
        <w:rPr>
          <w:rFonts w:ascii="GHEA Mariam" w:hAnsi="GHEA Mariam" w:cs="Arial"/>
          <w:iCs/>
          <w:sz w:val="20"/>
          <w:szCs w:val="20"/>
          <w:lang w:val="af-ZA"/>
        </w:rPr>
        <w:t xml:space="preserve"> </w:t>
      </w:r>
      <w:r w:rsidRPr="000D6993">
        <w:rPr>
          <w:rFonts w:ascii="GHEA Mariam" w:hAnsi="GHEA Mariam" w:cs="Sylfaen"/>
          <w:iCs/>
          <w:sz w:val="20"/>
          <w:szCs w:val="20"/>
        </w:rPr>
        <w:t>приглашения</w:t>
      </w:r>
      <w:r w:rsidRPr="000D6993">
        <w:rPr>
          <w:rFonts w:ascii="GHEA Mariam" w:hAnsi="GHEA Mariam" w:cs="Arial"/>
          <w:iCs/>
          <w:sz w:val="20"/>
          <w:szCs w:val="20"/>
          <w:lang w:val="af-ZA"/>
        </w:rPr>
        <w:t xml:space="preserve"> </w:t>
      </w:r>
      <w:r w:rsidRPr="000D6993">
        <w:rPr>
          <w:rFonts w:ascii="GHEA Mariam" w:hAnsi="GHEA Mariam" w:cs="Sylfaen"/>
          <w:iCs/>
          <w:sz w:val="20"/>
          <w:szCs w:val="20"/>
        </w:rPr>
        <w:t xml:space="preserve">разъяснение </w:t>
      </w:r>
      <w:r w:rsidR="004D5671" w:rsidRPr="000D6993">
        <w:rPr>
          <w:rFonts w:ascii="GHEA Mariam" w:hAnsi="GHEA Mariam" w:cs="Tahoma"/>
          <w:iCs/>
          <w:sz w:val="20"/>
          <w:szCs w:val="20"/>
        </w:rPr>
        <w:t>.</w:t>
      </w:r>
    </w:p>
    <w:p w14:paraId="627A51C3" w14:textId="77777777" w:rsidR="00096865" w:rsidRPr="000D6993" w:rsidRDefault="00096865" w:rsidP="00845F46">
      <w:pPr>
        <w:autoSpaceDE w:val="0"/>
        <w:autoSpaceDN w:val="0"/>
        <w:adjustRightInd w:val="0"/>
        <w:ind w:firstLine="567"/>
        <w:jc w:val="both"/>
        <w:rPr>
          <w:rFonts w:ascii="GHEA Mariam" w:hAnsi="GHEA Mariam"/>
          <w:iCs/>
          <w:sz w:val="20"/>
          <w:szCs w:val="20"/>
          <w:lang w:val="af-ZA"/>
        </w:rPr>
      </w:pPr>
      <w:r w:rsidRPr="000D6993">
        <w:rPr>
          <w:rFonts w:ascii="GHEA Mariam" w:hAnsi="GHEA Mariam" w:cs="Sylfaen"/>
          <w:iCs/>
          <w:sz w:val="20"/>
          <w:szCs w:val="20"/>
        </w:rPr>
        <w:t>Участник</w:t>
      </w:r>
      <w:r w:rsidRPr="000D6993">
        <w:rPr>
          <w:rFonts w:ascii="GHEA Mariam" w:hAnsi="GHEA Mariam" w:cs="Arial"/>
          <w:iCs/>
          <w:sz w:val="20"/>
          <w:szCs w:val="20"/>
          <w:lang w:val="af-ZA"/>
        </w:rPr>
        <w:t xml:space="preserve"> </w:t>
      </w:r>
      <w:r w:rsidRPr="000D6993">
        <w:rPr>
          <w:rFonts w:ascii="GHEA Mariam" w:hAnsi="GHEA Mariam" w:cs="Sylfaen"/>
          <w:iCs/>
          <w:sz w:val="20"/>
          <w:szCs w:val="20"/>
        </w:rPr>
        <w:t>верно</w:t>
      </w:r>
      <w:r w:rsidRPr="000D6993">
        <w:rPr>
          <w:rFonts w:ascii="GHEA Mariam" w:hAnsi="GHEA Mariam" w:cs="Arial"/>
          <w:iCs/>
          <w:sz w:val="20"/>
          <w:szCs w:val="20"/>
          <w:lang w:val="af-ZA"/>
        </w:rPr>
        <w:t xml:space="preserve"> </w:t>
      </w:r>
      <w:r w:rsidRPr="000D6993">
        <w:rPr>
          <w:rFonts w:ascii="GHEA Mariam" w:hAnsi="GHEA Mariam" w:cs="Sylfaen"/>
          <w:iCs/>
          <w:sz w:val="20"/>
          <w:szCs w:val="20"/>
        </w:rPr>
        <w:t>имеет</w:t>
      </w:r>
      <w:r w:rsidRPr="000D6993">
        <w:rPr>
          <w:rFonts w:ascii="GHEA Mariam" w:hAnsi="GHEA Mariam" w:cs="Arial"/>
          <w:iCs/>
          <w:sz w:val="20"/>
          <w:szCs w:val="20"/>
          <w:lang w:val="af-ZA"/>
        </w:rPr>
        <w:t xml:space="preserve"> </w:t>
      </w:r>
      <w:r w:rsidRPr="000D6993">
        <w:rPr>
          <w:rFonts w:ascii="GHEA Mariam" w:hAnsi="GHEA Mariam" w:cs="Sylfaen"/>
          <w:iCs/>
          <w:sz w:val="20"/>
          <w:szCs w:val="20"/>
        </w:rPr>
        <w:t>Приложения</w:t>
      </w:r>
      <w:r w:rsidRPr="000D6993">
        <w:rPr>
          <w:rFonts w:ascii="GHEA Mariam" w:hAnsi="GHEA Mariam" w:cs="Arial"/>
          <w:iCs/>
          <w:sz w:val="20"/>
          <w:szCs w:val="20"/>
          <w:lang w:val="af-ZA"/>
        </w:rPr>
        <w:t xml:space="preserve"> </w:t>
      </w:r>
      <w:r w:rsidRPr="000D6993">
        <w:rPr>
          <w:rFonts w:ascii="GHEA Mariam" w:hAnsi="GHEA Mariam" w:cs="Sylfaen"/>
          <w:iCs/>
          <w:sz w:val="20"/>
          <w:szCs w:val="20"/>
        </w:rPr>
        <w:t>презентация</w:t>
      </w:r>
      <w:r w:rsidRPr="000D6993">
        <w:rPr>
          <w:rFonts w:ascii="GHEA Mariam" w:hAnsi="GHEA Mariam" w:cs="Arial"/>
          <w:iCs/>
          <w:sz w:val="20"/>
          <w:szCs w:val="20"/>
          <w:lang w:val="af-ZA"/>
        </w:rPr>
        <w:t xml:space="preserve"> </w:t>
      </w:r>
      <w:r w:rsidRPr="000D6993">
        <w:rPr>
          <w:rFonts w:ascii="GHEA Mariam" w:hAnsi="GHEA Mariam" w:cs="Sylfaen"/>
          <w:iCs/>
          <w:sz w:val="20"/>
          <w:szCs w:val="20"/>
        </w:rPr>
        <w:t>крайний срок</w:t>
      </w:r>
      <w:r w:rsidRPr="000D6993">
        <w:rPr>
          <w:rFonts w:ascii="GHEA Mariam" w:hAnsi="GHEA Mariam" w:cs="Arial"/>
          <w:iCs/>
          <w:sz w:val="20"/>
          <w:szCs w:val="20"/>
          <w:lang w:val="af-ZA"/>
        </w:rPr>
        <w:t xml:space="preserve"> </w:t>
      </w:r>
      <w:r w:rsidRPr="000D6993">
        <w:rPr>
          <w:rFonts w:ascii="GHEA Mariam" w:hAnsi="GHEA Mariam" w:cs="Sylfaen"/>
          <w:iCs/>
          <w:sz w:val="20"/>
          <w:szCs w:val="20"/>
        </w:rPr>
        <w:t>по истечении срока</w:t>
      </w:r>
      <w:r w:rsidRPr="000D6993">
        <w:rPr>
          <w:rFonts w:ascii="GHEA Mariam" w:hAnsi="GHEA Mariam" w:cs="Arial"/>
          <w:iCs/>
          <w:sz w:val="20"/>
          <w:szCs w:val="20"/>
          <w:lang w:val="af-ZA"/>
        </w:rPr>
        <w:t xml:space="preserve"> </w:t>
      </w:r>
      <w:r w:rsidRPr="000D6993">
        <w:rPr>
          <w:rFonts w:ascii="GHEA Mariam" w:hAnsi="GHEA Mariam" w:cs="Sylfaen"/>
          <w:iCs/>
          <w:sz w:val="20"/>
          <w:szCs w:val="20"/>
        </w:rPr>
        <w:t>по меньшей мере</w:t>
      </w:r>
      <w:r w:rsidRPr="000D6993">
        <w:rPr>
          <w:rFonts w:ascii="GHEA Mariam" w:hAnsi="GHEA Mariam" w:cs="Arial"/>
          <w:iCs/>
          <w:sz w:val="20"/>
          <w:szCs w:val="20"/>
          <w:lang w:val="af-ZA"/>
        </w:rPr>
        <w:t xml:space="preserve"> </w:t>
      </w:r>
      <w:r w:rsidRPr="000D6993">
        <w:rPr>
          <w:rFonts w:ascii="GHEA Mariam" w:hAnsi="GHEA Mariam" w:cs="Sylfaen"/>
          <w:iCs/>
          <w:sz w:val="20"/>
          <w:szCs w:val="20"/>
        </w:rPr>
        <w:t>пять</w:t>
      </w:r>
      <w:r w:rsidRPr="000D6993">
        <w:rPr>
          <w:rFonts w:ascii="GHEA Mariam" w:hAnsi="GHEA Mariam" w:cs="Arial"/>
          <w:iCs/>
          <w:sz w:val="20"/>
          <w:szCs w:val="20"/>
          <w:lang w:val="af-ZA"/>
        </w:rPr>
        <w:t xml:space="preserve"> </w:t>
      </w:r>
      <w:r w:rsidRPr="000D6993">
        <w:rPr>
          <w:rFonts w:ascii="GHEA Mariam" w:hAnsi="GHEA Mariam" w:cs="Sylfaen"/>
          <w:iCs/>
          <w:sz w:val="20"/>
          <w:szCs w:val="20"/>
        </w:rPr>
        <w:t>календарь</w:t>
      </w:r>
      <w:r w:rsidRPr="000D6993">
        <w:rPr>
          <w:rFonts w:ascii="GHEA Mariam" w:hAnsi="GHEA Mariam" w:cs="Arial"/>
          <w:iCs/>
          <w:sz w:val="20"/>
          <w:szCs w:val="20"/>
          <w:lang w:val="af-ZA"/>
        </w:rPr>
        <w:t xml:space="preserve"> </w:t>
      </w:r>
      <w:r w:rsidRPr="000D6993">
        <w:rPr>
          <w:rFonts w:ascii="GHEA Mariam" w:hAnsi="GHEA Mariam" w:cs="Sylfaen"/>
          <w:iCs/>
          <w:sz w:val="20"/>
          <w:szCs w:val="20"/>
        </w:rPr>
        <w:t>день</w:t>
      </w:r>
      <w:r w:rsidR="002B5F87"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перед </w:t>
      </w:r>
      <w:r w:rsidRPr="000D6993">
        <w:rPr>
          <w:rFonts w:ascii="GHEA Mariam" w:hAnsi="GHEA Mariam" w:cs="Arial"/>
          <w:iCs/>
          <w:sz w:val="20"/>
          <w:szCs w:val="20"/>
          <w:lang w:val="af-ZA"/>
        </w:rPr>
        <w:t xml:space="preserve">письменным </w:t>
      </w:r>
      <w:r w:rsidR="000946A3" w:rsidRPr="000D6993">
        <w:rPr>
          <w:rFonts w:ascii="GHEA Mariam" w:hAnsi="GHEA Mariam" w:cs="Sylfaen"/>
          <w:iCs/>
          <w:sz w:val="20"/>
          <w:szCs w:val="20"/>
        </w:rPr>
        <w:t>комитетом</w:t>
      </w:r>
      <w:r w:rsidR="000946A3" w:rsidRPr="000D6993">
        <w:rPr>
          <w:rFonts w:ascii="GHEA Mariam" w:hAnsi="GHEA Mariam" w:cs="Sylfaen"/>
          <w:iCs/>
          <w:sz w:val="20"/>
          <w:szCs w:val="20"/>
          <w:lang w:val="af-ZA"/>
        </w:rPr>
        <w:t xml:space="preserve"> </w:t>
      </w:r>
      <w:r w:rsidRPr="000D6993">
        <w:rPr>
          <w:rFonts w:ascii="GHEA Mariam" w:hAnsi="GHEA Mariam" w:cs="Sylfaen"/>
          <w:iCs/>
          <w:sz w:val="20"/>
          <w:szCs w:val="20"/>
        </w:rPr>
        <w:t>требовать</w:t>
      </w:r>
      <w:r w:rsidRPr="000D6993">
        <w:rPr>
          <w:rFonts w:ascii="GHEA Mariam" w:hAnsi="GHEA Mariam" w:cs="Arial"/>
          <w:iCs/>
          <w:sz w:val="20"/>
          <w:szCs w:val="20"/>
          <w:lang w:val="af-ZA"/>
        </w:rPr>
        <w:t xml:space="preserve"> </w:t>
      </w:r>
      <w:r w:rsidRPr="000D6993">
        <w:rPr>
          <w:rFonts w:ascii="GHEA Mariam" w:hAnsi="GHEA Mariam" w:cs="Sylfaen"/>
          <w:iCs/>
          <w:sz w:val="20"/>
          <w:szCs w:val="20"/>
        </w:rPr>
        <w:t>приглашения</w:t>
      </w:r>
      <w:r w:rsidRPr="000D6993">
        <w:rPr>
          <w:rFonts w:ascii="GHEA Mariam" w:hAnsi="GHEA Mariam" w:cs="Arial"/>
          <w:iCs/>
          <w:sz w:val="20"/>
          <w:szCs w:val="20"/>
          <w:lang w:val="af-ZA"/>
        </w:rPr>
        <w:t xml:space="preserve"> </w:t>
      </w:r>
      <w:r w:rsidRPr="000D6993">
        <w:rPr>
          <w:rFonts w:ascii="GHEA Mariam" w:hAnsi="GHEA Mariam" w:cs="Sylfaen"/>
          <w:iCs/>
          <w:sz w:val="20"/>
          <w:szCs w:val="20"/>
        </w:rPr>
        <w:t xml:space="preserve">разъяснение </w:t>
      </w:r>
      <w:r w:rsidR="004D5671" w:rsidRPr="000D6993">
        <w:rPr>
          <w:rFonts w:ascii="GHEA Mariam" w:hAnsi="GHEA Mariam" w:cs="Tahoma"/>
          <w:iCs/>
          <w:sz w:val="20"/>
          <w:szCs w:val="20"/>
        </w:rPr>
        <w:t>.</w:t>
      </w:r>
      <w:r w:rsidRPr="000D6993">
        <w:rPr>
          <w:rFonts w:ascii="GHEA Mariam" w:hAnsi="GHEA Mariam"/>
          <w:iCs/>
          <w:sz w:val="20"/>
          <w:szCs w:val="20"/>
          <w:lang w:val="af-ZA"/>
        </w:rPr>
        <w:t xml:space="preserve"> </w:t>
      </w:r>
      <w:r w:rsidR="000946A3" w:rsidRPr="000D6993">
        <w:rPr>
          <w:rFonts w:ascii="GHEA Mariam" w:hAnsi="GHEA Mariam"/>
          <w:iCs/>
          <w:sz w:val="20"/>
          <w:szCs w:val="20"/>
        </w:rPr>
        <w:t>Комиссия</w:t>
      </w:r>
      <w:r w:rsidR="000946A3" w:rsidRPr="000D6993">
        <w:rPr>
          <w:rFonts w:ascii="GHEA Mariam" w:hAnsi="GHEA Mariam"/>
          <w:iCs/>
          <w:sz w:val="20"/>
          <w:szCs w:val="20"/>
          <w:lang w:val="af-ZA"/>
        </w:rPr>
        <w:t xml:space="preserve"> </w:t>
      </w:r>
      <w:r w:rsidR="000946A3" w:rsidRPr="000D6993">
        <w:rPr>
          <w:rFonts w:ascii="GHEA Mariam" w:hAnsi="GHEA Mariam" w:cs="Sylfaen"/>
          <w:iCs/>
          <w:sz w:val="20"/>
          <w:szCs w:val="20"/>
        </w:rPr>
        <w:t>запрос</w:t>
      </w:r>
      <w:r w:rsidR="000946A3" w:rsidRPr="000D6993">
        <w:rPr>
          <w:rFonts w:ascii="GHEA Mariam" w:hAnsi="GHEA Mariam" w:cs="Arial"/>
          <w:iCs/>
          <w:sz w:val="20"/>
          <w:szCs w:val="20"/>
          <w:lang w:val="af-ZA"/>
        </w:rPr>
        <w:t xml:space="preserve"> </w:t>
      </w:r>
      <w:r w:rsidRPr="000D6993">
        <w:rPr>
          <w:rFonts w:ascii="GHEA Mariam" w:hAnsi="GHEA Mariam" w:cs="Sylfaen"/>
          <w:iCs/>
          <w:sz w:val="20"/>
          <w:szCs w:val="20"/>
        </w:rPr>
        <w:t>сделанный</w:t>
      </w:r>
      <w:r w:rsidRPr="000D6993">
        <w:rPr>
          <w:rFonts w:ascii="GHEA Mariam" w:hAnsi="GHEA Mariam" w:cs="Arial"/>
          <w:iCs/>
          <w:sz w:val="20"/>
          <w:szCs w:val="20"/>
          <w:lang w:val="af-ZA"/>
        </w:rPr>
        <w:t xml:space="preserve"> </w:t>
      </w:r>
      <w:r w:rsidR="000946A3" w:rsidRPr="000D6993">
        <w:rPr>
          <w:rFonts w:ascii="GHEA Mariam" w:hAnsi="GHEA Mariam" w:cs="Arial"/>
          <w:iCs/>
          <w:sz w:val="20"/>
          <w:szCs w:val="20"/>
        </w:rPr>
        <w:t xml:space="preserve">моему </w:t>
      </w:r>
      <w:r w:rsidR="000946A3" w:rsidRPr="000D6993">
        <w:rPr>
          <w:rFonts w:ascii="GHEA Mariam" w:hAnsi="GHEA Mariam" w:cs="Sylfaen"/>
          <w:iCs/>
          <w:sz w:val="20"/>
          <w:szCs w:val="20"/>
        </w:rPr>
        <w:t>партнеру</w:t>
      </w:r>
      <w:r w:rsidR="000946A3" w:rsidRPr="000D6993">
        <w:rPr>
          <w:rFonts w:ascii="GHEA Mariam" w:hAnsi="GHEA Mariam" w:cs="Arial"/>
          <w:iCs/>
          <w:sz w:val="20"/>
          <w:szCs w:val="20"/>
          <w:lang w:val="af-ZA"/>
        </w:rPr>
        <w:t xml:space="preserve"> </w:t>
      </w:r>
      <w:r w:rsidRPr="000D6993">
        <w:rPr>
          <w:rFonts w:ascii="GHEA Mariam" w:hAnsi="GHEA Mariam" w:cs="Sylfaen"/>
          <w:iCs/>
          <w:sz w:val="20"/>
          <w:szCs w:val="20"/>
        </w:rPr>
        <w:t>разъяснение</w:t>
      </w:r>
      <w:r w:rsidRPr="000D6993">
        <w:rPr>
          <w:rFonts w:ascii="GHEA Mariam" w:hAnsi="GHEA Mariam" w:cs="Arial"/>
          <w:iCs/>
          <w:sz w:val="20"/>
          <w:szCs w:val="20"/>
          <w:lang w:val="af-ZA"/>
        </w:rPr>
        <w:t xml:space="preserve"> </w:t>
      </w:r>
      <w:r w:rsidRPr="000D6993">
        <w:rPr>
          <w:rFonts w:ascii="GHEA Mariam" w:hAnsi="GHEA Mariam" w:cs="Sylfaen"/>
          <w:iCs/>
          <w:sz w:val="20"/>
          <w:szCs w:val="20"/>
        </w:rPr>
        <w:t>предоставление</w:t>
      </w:r>
      <w:r w:rsidRPr="000D6993">
        <w:rPr>
          <w:rFonts w:ascii="GHEA Mariam" w:hAnsi="GHEA Mariam" w:cs="Arial"/>
          <w:iCs/>
          <w:sz w:val="20"/>
          <w:szCs w:val="20"/>
          <w:lang w:val="af-ZA"/>
        </w:rPr>
        <w:t xml:space="preserve"> </w:t>
      </w:r>
      <w:r w:rsidRPr="000D6993">
        <w:rPr>
          <w:rFonts w:ascii="GHEA Mariam" w:hAnsi="GHEA Mariam" w:cs="Sylfaen"/>
          <w:iCs/>
          <w:sz w:val="20"/>
          <w:szCs w:val="20"/>
        </w:rPr>
        <w:t xml:space="preserve">находится </w:t>
      </w:r>
      <w:r w:rsidR="00A93710" w:rsidRPr="000D6993">
        <w:rPr>
          <w:rFonts w:ascii="GHEA Mariam" w:hAnsi="GHEA Mariam" w:cs="Sylfaen"/>
          <w:iCs/>
          <w:sz w:val="20"/>
          <w:szCs w:val="20"/>
          <w:lang w:val="af-ZA"/>
        </w:rPr>
        <w:t>в письменной форме</w:t>
      </w:r>
      <w:r w:rsidR="00197D76" w:rsidRPr="000D6993" w:rsidDel="00197D76">
        <w:rPr>
          <w:rFonts w:ascii="GHEA Mariam" w:hAnsi="GHEA Mariam" w:cs="Sylfaen"/>
          <w:iCs/>
          <w:sz w:val="20"/>
          <w:szCs w:val="20"/>
          <w:lang w:val="af-ZA"/>
        </w:rPr>
        <w:t xml:space="preserve"> </w:t>
      </w:r>
      <w:r w:rsidR="00926875" w:rsidRPr="000D6993">
        <w:rPr>
          <w:rFonts w:ascii="GHEA Mariam" w:hAnsi="GHEA Mariam" w:cs="Sylfaen"/>
          <w:iCs/>
          <w:sz w:val="20"/>
          <w:szCs w:val="20"/>
          <w:lang w:val="af-ZA"/>
        </w:rPr>
        <w:t xml:space="preserve">запрос </w:t>
      </w:r>
      <w:r w:rsidRPr="000D6993">
        <w:rPr>
          <w:rFonts w:ascii="GHEA Mariam" w:hAnsi="GHEA Mariam" w:cs="Sylfaen"/>
          <w:iCs/>
          <w:sz w:val="20"/>
          <w:szCs w:val="20"/>
        </w:rPr>
        <w:t>_</w:t>
      </w:r>
      <w:r w:rsidRPr="000D6993">
        <w:rPr>
          <w:rFonts w:ascii="GHEA Mariam" w:hAnsi="GHEA Mariam" w:cs="Arial"/>
          <w:iCs/>
          <w:sz w:val="20"/>
          <w:szCs w:val="20"/>
          <w:lang w:val="af-ZA"/>
        </w:rPr>
        <w:t xml:space="preserve"> </w:t>
      </w:r>
      <w:r w:rsidRPr="000D6993">
        <w:rPr>
          <w:rFonts w:ascii="GHEA Mariam" w:hAnsi="GHEA Mariam" w:cs="Sylfaen"/>
          <w:iCs/>
          <w:sz w:val="20"/>
          <w:szCs w:val="20"/>
        </w:rPr>
        <w:t>получать</w:t>
      </w:r>
      <w:r w:rsidRPr="000D6993">
        <w:rPr>
          <w:rFonts w:ascii="GHEA Mariam" w:hAnsi="GHEA Mariam" w:cs="Arial"/>
          <w:iCs/>
          <w:sz w:val="20"/>
          <w:szCs w:val="20"/>
          <w:lang w:val="af-ZA"/>
        </w:rPr>
        <w:t xml:space="preserve"> </w:t>
      </w:r>
      <w:r w:rsidRPr="000D6993">
        <w:rPr>
          <w:rFonts w:ascii="GHEA Mariam" w:hAnsi="GHEA Mariam" w:cs="Sylfaen"/>
          <w:iCs/>
          <w:sz w:val="20"/>
          <w:szCs w:val="20"/>
        </w:rPr>
        <w:t>в день</w:t>
      </w:r>
      <w:r w:rsidRPr="000D6993">
        <w:rPr>
          <w:rFonts w:ascii="GHEA Mariam" w:hAnsi="GHEA Mariam" w:cs="Arial"/>
          <w:iCs/>
          <w:sz w:val="20"/>
          <w:szCs w:val="20"/>
          <w:lang w:val="af-ZA"/>
        </w:rPr>
        <w:t xml:space="preserve"> </w:t>
      </w:r>
      <w:r w:rsidRPr="000D6993">
        <w:rPr>
          <w:rFonts w:ascii="GHEA Mariam" w:hAnsi="GHEA Mariam" w:cs="Sylfaen"/>
          <w:iCs/>
          <w:sz w:val="20"/>
          <w:szCs w:val="20"/>
        </w:rPr>
        <w:t>следующий</w:t>
      </w:r>
      <w:r w:rsidRPr="000D6993">
        <w:rPr>
          <w:rFonts w:ascii="GHEA Mariam" w:hAnsi="GHEA Mariam" w:cs="Arial"/>
          <w:iCs/>
          <w:sz w:val="20"/>
          <w:szCs w:val="20"/>
          <w:lang w:val="af-ZA"/>
        </w:rPr>
        <w:t xml:space="preserve"> </w:t>
      </w:r>
      <w:r w:rsidRPr="000D6993">
        <w:rPr>
          <w:rFonts w:ascii="GHEA Mariam" w:hAnsi="GHEA Mariam" w:cs="Sylfaen"/>
          <w:iCs/>
          <w:sz w:val="20"/>
          <w:szCs w:val="20"/>
        </w:rPr>
        <w:t>два</w:t>
      </w:r>
      <w:r w:rsidRPr="000D6993">
        <w:rPr>
          <w:rFonts w:ascii="GHEA Mariam" w:hAnsi="GHEA Mariam" w:cs="Arial"/>
          <w:iCs/>
          <w:sz w:val="20"/>
          <w:szCs w:val="20"/>
          <w:lang w:val="af-ZA"/>
        </w:rPr>
        <w:t xml:space="preserve"> </w:t>
      </w:r>
      <w:r w:rsidRPr="000D6993">
        <w:rPr>
          <w:rFonts w:ascii="GHEA Mariam" w:hAnsi="GHEA Mariam" w:cs="Sylfaen"/>
          <w:iCs/>
          <w:sz w:val="20"/>
          <w:szCs w:val="20"/>
        </w:rPr>
        <w:t>календарь</w:t>
      </w:r>
      <w:r w:rsidRPr="000D6993">
        <w:rPr>
          <w:rFonts w:ascii="GHEA Mariam" w:hAnsi="GHEA Mariam" w:cs="Arial"/>
          <w:iCs/>
          <w:sz w:val="20"/>
          <w:szCs w:val="20"/>
          <w:lang w:val="af-ZA"/>
        </w:rPr>
        <w:t xml:space="preserve"> </w:t>
      </w:r>
      <w:r w:rsidRPr="000D6993">
        <w:rPr>
          <w:rFonts w:ascii="GHEA Mariam" w:hAnsi="GHEA Mariam" w:cs="Sylfaen"/>
          <w:iCs/>
          <w:sz w:val="20"/>
          <w:szCs w:val="20"/>
        </w:rPr>
        <w:t>дня</w:t>
      </w:r>
      <w:r w:rsidRPr="000D6993">
        <w:rPr>
          <w:rFonts w:ascii="GHEA Mariam" w:hAnsi="GHEA Mariam" w:cs="Arial"/>
          <w:iCs/>
          <w:sz w:val="20"/>
          <w:szCs w:val="20"/>
          <w:lang w:val="af-ZA"/>
        </w:rPr>
        <w:t xml:space="preserve"> </w:t>
      </w:r>
      <w:r w:rsidRPr="000D6993">
        <w:rPr>
          <w:rFonts w:ascii="GHEA Mariam" w:hAnsi="GHEA Mariam" w:cs="Sylfaen"/>
          <w:iCs/>
          <w:sz w:val="20"/>
          <w:szCs w:val="20"/>
        </w:rPr>
        <w:t xml:space="preserve">в течение </w:t>
      </w:r>
      <w:r w:rsidR="004D5671" w:rsidRPr="000D6993">
        <w:rPr>
          <w:rFonts w:ascii="GHEA Mariam" w:hAnsi="GHEA Mariam" w:cs="Tahoma"/>
          <w:iCs/>
          <w:sz w:val="20"/>
          <w:szCs w:val="20"/>
        </w:rPr>
        <w:t xml:space="preserve">. </w:t>
      </w:r>
      <w:r w:rsidR="006265F4" w:rsidRPr="000D6993">
        <w:rPr>
          <w:rFonts w:ascii="GHEA Mariam" w:hAnsi="GHEA Mariam" w:cs="Tahoma"/>
          <w:iCs/>
          <w:sz w:val="20"/>
          <w:szCs w:val="20"/>
          <w:vertAlign w:val="superscript"/>
        </w:rPr>
        <w:t>5 часов</w:t>
      </w:r>
      <w:r w:rsidR="00781688" w:rsidRPr="000D6993">
        <w:rPr>
          <w:rFonts w:ascii="GHEA Mariam" w:hAnsi="GHEA Mariam" w:cs="Tahoma"/>
          <w:iCs/>
          <w:sz w:val="20"/>
          <w:szCs w:val="20"/>
          <w:lang w:val="af-ZA"/>
        </w:rPr>
        <w:t xml:space="preserve"> </w:t>
      </w:r>
      <w:r w:rsidRPr="000D6993">
        <w:rPr>
          <w:rFonts w:ascii="GHEA Mariam" w:hAnsi="GHEA Mariam"/>
          <w:iCs/>
          <w:sz w:val="20"/>
          <w:szCs w:val="20"/>
          <w:lang w:val="af-ZA"/>
        </w:rPr>
        <w:t xml:space="preserve"> </w:t>
      </w:r>
    </w:p>
    <w:p w14:paraId="099F94F6" w14:textId="77777777" w:rsidR="00096865" w:rsidRPr="000D6993" w:rsidRDefault="00096865" w:rsidP="00845F46">
      <w:pPr>
        <w:ind w:firstLine="567"/>
        <w:jc w:val="both"/>
        <w:rPr>
          <w:rFonts w:ascii="GHEA Mariam" w:hAnsi="GHEA Mariam"/>
          <w:iCs/>
          <w:sz w:val="20"/>
          <w:szCs w:val="20"/>
          <w:lang w:val="af-ZA"/>
        </w:rPr>
      </w:pPr>
      <w:r w:rsidRPr="000D6993">
        <w:rPr>
          <w:rFonts w:ascii="GHEA Mariam" w:hAnsi="GHEA Mariam"/>
          <w:iCs/>
          <w:sz w:val="20"/>
          <w:szCs w:val="20"/>
          <w:lang w:val="af-ZA"/>
        </w:rPr>
        <w:t xml:space="preserve">3.2 </w:t>
      </w:r>
      <w:r w:rsidRPr="000D6993">
        <w:rPr>
          <w:rFonts w:ascii="GHEA Mariam" w:hAnsi="GHEA Mariam" w:cs="Sylfaen"/>
          <w:iCs/>
          <w:sz w:val="20"/>
          <w:szCs w:val="20"/>
        </w:rPr>
        <w:t>Опрос</w:t>
      </w:r>
      <w:r w:rsidRPr="000D6993">
        <w:rPr>
          <w:rFonts w:ascii="GHEA Mariam" w:hAnsi="GHEA Mariam" w:cs="Arial"/>
          <w:iCs/>
          <w:sz w:val="20"/>
          <w:szCs w:val="20"/>
          <w:lang w:val="af-ZA"/>
        </w:rPr>
        <w:t xml:space="preserve"> </w:t>
      </w:r>
      <w:r w:rsidRPr="000D6993">
        <w:rPr>
          <w:rFonts w:ascii="GHEA Mariam" w:hAnsi="GHEA Mariam" w:cs="Sylfaen"/>
          <w:iCs/>
          <w:sz w:val="20"/>
          <w:szCs w:val="20"/>
        </w:rPr>
        <w:t>и:</w:t>
      </w:r>
      <w:r w:rsidRPr="000D6993">
        <w:rPr>
          <w:rFonts w:ascii="GHEA Mariam" w:hAnsi="GHEA Mariam" w:cs="Arial"/>
          <w:iCs/>
          <w:sz w:val="20"/>
          <w:szCs w:val="20"/>
          <w:lang w:val="af-ZA"/>
        </w:rPr>
        <w:t xml:space="preserve"> </w:t>
      </w:r>
      <w:r w:rsidRPr="000D6993">
        <w:rPr>
          <w:rFonts w:ascii="GHEA Mariam" w:hAnsi="GHEA Mariam" w:cs="Sylfaen"/>
          <w:iCs/>
          <w:sz w:val="20"/>
          <w:szCs w:val="20"/>
        </w:rPr>
        <w:t>разъяснения</w:t>
      </w:r>
      <w:r w:rsidRPr="000D6993">
        <w:rPr>
          <w:rFonts w:ascii="GHEA Mariam" w:hAnsi="GHEA Mariam" w:cs="Arial"/>
          <w:iCs/>
          <w:sz w:val="20"/>
          <w:szCs w:val="20"/>
          <w:lang w:val="af-ZA"/>
        </w:rPr>
        <w:t xml:space="preserve"> </w:t>
      </w:r>
      <w:r w:rsidRPr="000D6993">
        <w:rPr>
          <w:rFonts w:ascii="GHEA Mariam" w:hAnsi="GHEA Mariam" w:cs="Sylfaen"/>
          <w:iCs/>
          <w:sz w:val="20"/>
          <w:szCs w:val="20"/>
        </w:rPr>
        <w:t>содержание</w:t>
      </w:r>
      <w:r w:rsidRPr="000D6993">
        <w:rPr>
          <w:rFonts w:ascii="GHEA Mariam" w:hAnsi="GHEA Mariam" w:cs="Arial"/>
          <w:iCs/>
          <w:sz w:val="20"/>
          <w:szCs w:val="20"/>
          <w:lang w:val="af-ZA"/>
        </w:rPr>
        <w:t xml:space="preserve"> </w:t>
      </w:r>
      <w:r w:rsidRPr="000D6993">
        <w:rPr>
          <w:rFonts w:ascii="GHEA Mariam" w:hAnsi="GHEA Mariam" w:cs="Sylfaen"/>
          <w:iCs/>
          <w:sz w:val="20"/>
          <w:szCs w:val="20"/>
        </w:rPr>
        <w:t>о</w:t>
      </w:r>
      <w:r w:rsidRPr="000D6993">
        <w:rPr>
          <w:rFonts w:ascii="GHEA Mariam" w:hAnsi="GHEA Mariam" w:cs="Arial"/>
          <w:iCs/>
          <w:sz w:val="20"/>
          <w:szCs w:val="20"/>
          <w:lang w:val="af-ZA"/>
        </w:rPr>
        <w:t xml:space="preserve"> </w:t>
      </w:r>
      <w:r w:rsidRPr="000D6993">
        <w:rPr>
          <w:rFonts w:ascii="GHEA Mariam" w:hAnsi="GHEA Mariam" w:cs="Sylfaen"/>
          <w:iCs/>
          <w:sz w:val="20"/>
          <w:szCs w:val="20"/>
        </w:rPr>
        <w:t>заявление</w:t>
      </w:r>
      <w:r w:rsidRPr="000D6993">
        <w:rPr>
          <w:rFonts w:ascii="GHEA Mariam" w:hAnsi="GHEA Mariam" w:cs="Arial"/>
          <w:iCs/>
          <w:sz w:val="20"/>
          <w:szCs w:val="20"/>
          <w:lang w:val="af-ZA"/>
        </w:rPr>
        <w:t xml:space="preserve"> </w:t>
      </w:r>
      <w:r w:rsidR="00781688" w:rsidRPr="000D6993">
        <w:rPr>
          <w:rFonts w:ascii="GHEA Mariam" w:hAnsi="GHEA Mariam" w:cs="Arial"/>
          <w:iCs/>
          <w:sz w:val="20"/>
          <w:szCs w:val="20"/>
        </w:rPr>
        <w:t>разъяснение</w:t>
      </w:r>
      <w:r w:rsidR="00781688" w:rsidRPr="000D6993">
        <w:rPr>
          <w:rFonts w:ascii="GHEA Mariam" w:hAnsi="GHEA Mariam" w:cs="Arial"/>
          <w:iCs/>
          <w:sz w:val="20"/>
          <w:szCs w:val="20"/>
          <w:lang w:val="af-ZA"/>
        </w:rPr>
        <w:t xml:space="preserve"> </w:t>
      </w:r>
      <w:r w:rsidR="00781688" w:rsidRPr="000D6993">
        <w:rPr>
          <w:rFonts w:ascii="GHEA Mariam" w:hAnsi="GHEA Mariam" w:cs="Arial"/>
          <w:iCs/>
          <w:sz w:val="20"/>
          <w:szCs w:val="20"/>
        </w:rPr>
        <w:t>предоставлять</w:t>
      </w:r>
      <w:r w:rsidR="00781688" w:rsidRPr="000D6993">
        <w:rPr>
          <w:rFonts w:ascii="GHEA Mariam" w:hAnsi="GHEA Mariam" w:cs="Arial"/>
          <w:iCs/>
          <w:sz w:val="20"/>
          <w:szCs w:val="20"/>
          <w:lang w:val="af-ZA"/>
        </w:rPr>
        <w:t xml:space="preserve"> </w:t>
      </w:r>
      <w:r w:rsidR="00781688" w:rsidRPr="000D6993">
        <w:rPr>
          <w:rFonts w:ascii="GHEA Mariam" w:hAnsi="GHEA Mariam" w:cs="Arial"/>
          <w:iCs/>
          <w:sz w:val="20"/>
          <w:szCs w:val="20"/>
        </w:rPr>
        <w:t>день</w:t>
      </w:r>
      <w:r w:rsidR="00781688" w:rsidRPr="000D6993">
        <w:rPr>
          <w:rFonts w:ascii="GHEA Mariam" w:hAnsi="GHEA Mariam" w:cs="Arial"/>
          <w:iCs/>
          <w:sz w:val="20"/>
          <w:szCs w:val="20"/>
          <w:lang w:val="af-ZA"/>
        </w:rPr>
        <w:t xml:space="preserve"> </w:t>
      </w:r>
      <w:r w:rsidRPr="000D6993">
        <w:rPr>
          <w:rFonts w:ascii="GHEA Mariam" w:hAnsi="GHEA Mariam" w:cs="Sylfaen"/>
          <w:iCs/>
          <w:sz w:val="20"/>
          <w:szCs w:val="20"/>
        </w:rPr>
        <w:t>опубликовано</w:t>
      </w:r>
      <w:r w:rsidRPr="000D6993">
        <w:rPr>
          <w:rFonts w:ascii="GHEA Mariam" w:hAnsi="GHEA Mariam" w:cs="Arial"/>
          <w:iCs/>
          <w:sz w:val="20"/>
          <w:szCs w:val="20"/>
          <w:lang w:val="af-ZA"/>
        </w:rPr>
        <w:t xml:space="preserve"> </w:t>
      </w:r>
      <w:r w:rsidRPr="000D6993">
        <w:rPr>
          <w:rFonts w:ascii="GHEA Mariam" w:hAnsi="GHEA Mariam" w:cs="Sylfaen"/>
          <w:iCs/>
          <w:sz w:val="20"/>
          <w:szCs w:val="20"/>
        </w:rPr>
        <w:t>является</w:t>
      </w:r>
      <w:r w:rsidRPr="000D6993">
        <w:rPr>
          <w:rFonts w:ascii="GHEA Mariam" w:hAnsi="GHEA Mariam" w:cs="Arial"/>
          <w:iCs/>
          <w:sz w:val="20"/>
          <w:szCs w:val="20"/>
          <w:lang w:val="af-ZA"/>
        </w:rPr>
        <w:t xml:space="preserve"> </w:t>
      </w:r>
      <w:r w:rsidR="00757A3F" w:rsidRPr="000D6993">
        <w:rPr>
          <w:rFonts w:ascii="GHEA Mariam" w:hAnsi="GHEA Mariam" w:cs="Sylfaen"/>
          <w:iCs/>
          <w:sz w:val="20"/>
          <w:szCs w:val="20"/>
          <w:lang w:val="ru-RU"/>
        </w:rPr>
        <w:t xml:space="preserve">на </w:t>
      </w:r>
      <w:r w:rsidR="00757A3F" w:rsidRPr="000D6993">
        <w:rPr>
          <w:rFonts w:ascii="GHEA Mariam" w:hAnsi="GHEA Mariam" w:cs="Sylfaen"/>
          <w:iCs/>
          <w:sz w:val="20"/>
          <w:szCs w:val="20"/>
          <w:lang w:val="af-ZA"/>
        </w:rPr>
        <w:t xml:space="preserve">сайте procurement.am. </w:t>
      </w:r>
      <w:r w:rsidR="00757A3F" w:rsidRPr="000D6993">
        <w:rPr>
          <w:rFonts w:ascii="GHEA Mariam" w:hAnsi="GHEA Mariam" w:cs="Sylfaen"/>
          <w:iCs/>
          <w:sz w:val="20"/>
          <w:szCs w:val="20"/>
        </w:rPr>
        <w:t>активный</w:t>
      </w:r>
      <w:r w:rsidR="00757A3F" w:rsidRPr="000D6993">
        <w:rPr>
          <w:rFonts w:ascii="GHEA Mariam" w:hAnsi="GHEA Mariam" w:cs="Sylfaen"/>
          <w:iCs/>
          <w:sz w:val="20"/>
          <w:szCs w:val="20"/>
          <w:lang w:val="af-ZA"/>
        </w:rPr>
        <w:t xml:space="preserve"> </w:t>
      </w:r>
      <w:r w:rsidR="00757A3F" w:rsidRPr="000D6993">
        <w:rPr>
          <w:rFonts w:ascii="GHEA Mariam" w:hAnsi="GHEA Mariam" w:cs="Sylfaen"/>
          <w:iCs/>
          <w:sz w:val="20"/>
          <w:szCs w:val="20"/>
          <w:lang w:val="ru-RU"/>
        </w:rPr>
        <w:t xml:space="preserve">информационный бюллетень </w:t>
      </w:r>
      <w:r w:rsidR="009A73D5" w:rsidRPr="000D6993">
        <w:rPr>
          <w:rFonts w:ascii="GHEA Mariam" w:hAnsi="GHEA Mariam" w:cs="Sylfaen"/>
          <w:iCs/>
          <w:sz w:val="20"/>
          <w:szCs w:val="20"/>
          <w:lang w:val="af-ZA"/>
        </w:rPr>
        <w:t xml:space="preserve">( </w:t>
      </w:r>
      <w:r w:rsidR="009A73D5" w:rsidRPr="000D6993">
        <w:rPr>
          <w:rFonts w:ascii="GHEA Mariam" w:hAnsi="GHEA Mariam" w:cs="Sylfaen"/>
          <w:iCs/>
          <w:sz w:val="20"/>
          <w:szCs w:val="20"/>
          <w:lang w:val="ru-RU"/>
        </w:rPr>
        <w:t xml:space="preserve">далее </w:t>
      </w:r>
      <w:r w:rsidR="009A73D5"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 xml:space="preserve">информационный </w:t>
      </w:r>
      <w:r w:rsidR="009A73D5" w:rsidRPr="000D6993">
        <w:rPr>
          <w:rFonts w:ascii="GHEA Mariam" w:hAnsi="GHEA Mariam" w:cs="Sylfaen"/>
          <w:iCs/>
          <w:sz w:val="20"/>
          <w:szCs w:val="20"/>
          <w:lang w:val="ru-RU"/>
        </w:rPr>
        <w:t xml:space="preserve">бюллетень </w:t>
      </w:r>
      <w:r w:rsidR="009A73D5" w:rsidRPr="000D6993">
        <w:rPr>
          <w:rFonts w:ascii="GHEA Mariam" w:hAnsi="GHEA Mariam" w:cs="Sylfaen"/>
          <w:iCs/>
          <w:sz w:val="20"/>
          <w:szCs w:val="20"/>
          <w:lang w:val="af-ZA"/>
        </w:rPr>
        <w:t xml:space="preserve">) </w:t>
      </w:r>
      <w:r w:rsidR="001C76F7" w:rsidRPr="000D6993">
        <w:rPr>
          <w:rFonts w:ascii="GHEA Mariam" w:hAnsi="GHEA Mariam"/>
          <w:iCs/>
          <w:sz w:val="20"/>
          <w:szCs w:val="20"/>
          <w:lang w:val="af-ZA"/>
        </w:rPr>
        <w:t xml:space="preserve">« </w:t>
      </w:r>
      <w:r w:rsidR="009A73D5" w:rsidRPr="000D6993">
        <w:rPr>
          <w:rFonts w:ascii="GHEA Mariam" w:hAnsi="GHEA Mariam" w:cs="Sylfaen"/>
          <w:iCs/>
          <w:sz w:val="20"/>
          <w:szCs w:val="20"/>
        </w:rPr>
        <w:t>Закупки_</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 xml:space="preserve">объявления </w:t>
      </w:r>
      <w:r w:rsidR="001C76F7" w:rsidRPr="000D6993">
        <w:rPr>
          <w:rFonts w:ascii="GHEA Mariam" w:hAnsi="GHEA Mariam"/>
          <w:iCs/>
          <w:sz w:val="20"/>
          <w:szCs w:val="20"/>
          <w:lang w:val="af-ZA"/>
        </w:rPr>
        <w:t>»</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отделение</w:t>
      </w:r>
      <w:r w:rsidR="00051B7F" w:rsidRPr="000D6993">
        <w:rPr>
          <w:rFonts w:ascii="GHEA Mariam" w:hAnsi="GHEA Mariam" w:cs="Sylfaen"/>
          <w:iCs/>
          <w:sz w:val="20"/>
          <w:szCs w:val="20"/>
          <w:lang w:val="af-ZA"/>
        </w:rPr>
        <w:t xml:space="preserve"> </w:t>
      </w:r>
      <w:r w:rsidR="001C76F7" w:rsidRPr="000D6993">
        <w:rPr>
          <w:rFonts w:ascii="GHEA Mariam" w:hAnsi="GHEA Mariam"/>
          <w:iCs/>
          <w:sz w:val="20"/>
          <w:szCs w:val="20"/>
          <w:lang w:val="af-ZA"/>
        </w:rPr>
        <w:t xml:space="preserve">« </w:t>
      </w:r>
      <w:r w:rsidR="00051B7F" w:rsidRPr="000D6993">
        <w:rPr>
          <w:rFonts w:ascii="GHEA Mariam" w:hAnsi="GHEA Mariam" w:cs="Sylfaen"/>
          <w:iCs/>
          <w:sz w:val="20"/>
          <w:szCs w:val="20"/>
        </w:rPr>
        <w:t>Приглашения</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разъяснения</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касательно</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 xml:space="preserve">объявления </w:t>
      </w:r>
      <w:r w:rsidR="001C76F7" w:rsidRPr="000D6993">
        <w:rPr>
          <w:rFonts w:ascii="GHEA Mariam" w:hAnsi="GHEA Mariam"/>
          <w:iCs/>
          <w:sz w:val="20"/>
          <w:szCs w:val="20"/>
          <w:lang w:val="af-ZA"/>
        </w:rPr>
        <w:t>»</w:t>
      </w:r>
      <w:r w:rsidR="00051B7F" w:rsidRPr="000D6993">
        <w:rPr>
          <w:rFonts w:ascii="GHEA Mariam" w:hAnsi="GHEA Mariam" w:cs="Sylfaen"/>
          <w:iCs/>
          <w:sz w:val="20"/>
          <w:szCs w:val="20"/>
          <w:lang w:val="af-ZA"/>
        </w:rPr>
        <w:t xml:space="preserve"> </w:t>
      </w:r>
      <w:r w:rsidR="00051B7F" w:rsidRPr="000D6993">
        <w:rPr>
          <w:rFonts w:ascii="GHEA Mariam" w:hAnsi="GHEA Mariam" w:cs="Sylfaen"/>
          <w:iCs/>
          <w:sz w:val="20"/>
          <w:szCs w:val="20"/>
        </w:rPr>
        <w:t xml:space="preserve">в подразделе </w:t>
      </w:r>
      <w:r w:rsidR="00781688" w:rsidRPr="000D6993">
        <w:rPr>
          <w:rFonts w:ascii="GHEA Mariam" w:hAnsi="GHEA Mariam" w:cs="Sylfaen"/>
          <w:iCs/>
          <w:sz w:val="20"/>
          <w:szCs w:val="20"/>
          <w:lang w:val="af-ZA"/>
        </w:rPr>
        <w:t xml:space="preserve">: </w:t>
      </w:r>
      <w:r w:rsidRPr="000D6993">
        <w:rPr>
          <w:rFonts w:ascii="GHEA Mariam" w:hAnsi="GHEA Mariam" w:cs="Sylfaen"/>
          <w:iCs/>
          <w:sz w:val="20"/>
          <w:szCs w:val="20"/>
        </w:rPr>
        <w:t>без</w:t>
      </w:r>
      <w:r w:rsidRPr="000D6993">
        <w:rPr>
          <w:rFonts w:ascii="GHEA Mariam" w:hAnsi="GHEA Mariam" w:cs="Arial"/>
          <w:iCs/>
          <w:sz w:val="20"/>
          <w:szCs w:val="20"/>
          <w:lang w:val="af-ZA"/>
        </w:rPr>
        <w:t xml:space="preserve"> </w:t>
      </w:r>
      <w:r w:rsidRPr="000D6993">
        <w:rPr>
          <w:rFonts w:ascii="GHEA Mariam" w:hAnsi="GHEA Mariam" w:cs="Sylfaen"/>
          <w:iCs/>
          <w:sz w:val="20"/>
          <w:szCs w:val="20"/>
        </w:rPr>
        <w:t>упомянуть</w:t>
      </w:r>
      <w:r w:rsidRPr="000D6993">
        <w:rPr>
          <w:rFonts w:ascii="GHEA Mariam" w:hAnsi="GHEA Mariam" w:cs="Arial"/>
          <w:iCs/>
          <w:sz w:val="20"/>
          <w:szCs w:val="20"/>
          <w:lang w:val="af-ZA"/>
        </w:rPr>
        <w:t xml:space="preserve"> </w:t>
      </w:r>
      <w:r w:rsidRPr="000D6993">
        <w:rPr>
          <w:rFonts w:ascii="GHEA Mariam" w:hAnsi="GHEA Mariam" w:cs="Sylfaen"/>
          <w:iCs/>
          <w:sz w:val="20"/>
          <w:szCs w:val="20"/>
        </w:rPr>
        <w:t>запрос</w:t>
      </w:r>
      <w:r w:rsidRPr="000D6993">
        <w:rPr>
          <w:rFonts w:ascii="GHEA Mariam" w:hAnsi="GHEA Mariam" w:cs="Arial"/>
          <w:iCs/>
          <w:sz w:val="20"/>
          <w:szCs w:val="20"/>
          <w:lang w:val="af-ZA"/>
        </w:rPr>
        <w:t xml:space="preserve"> </w:t>
      </w:r>
      <w:r w:rsidRPr="000D6993">
        <w:rPr>
          <w:rFonts w:ascii="GHEA Mariam" w:hAnsi="GHEA Mariam" w:cs="Sylfaen"/>
          <w:iCs/>
          <w:sz w:val="20"/>
          <w:szCs w:val="20"/>
        </w:rPr>
        <w:t>сделанный</w:t>
      </w:r>
      <w:r w:rsidRPr="000D6993">
        <w:rPr>
          <w:rFonts w:ascii="GHEA Mariam" w:hAnsi="GHEA Mariam" w:cs="Arial"/>
          <w:iCs/>
          <w:sz w:val="20"/>
          <w:szCs w:val="20"/>
          <w:lang w:val="af-ZA"/>
        </w:rPr>
        <w:t xml:space="preserve"> </w:t>
      </w:r>
      <w:r w:rsidR="00051B7F" w:rsidRPr="000D6993">
        <w:rPr>
          <w:rFonts w:ascii="GHEA Mariam" w:hAnsi="GHEA Mariam" w:cs="Arial"/>
          <w:iCs/>
          <w:sz w:val="20"/>
          <w:szCs w:val="20"/>
        </w:rPr>
        <w:t xml:space="preserve">мой </w:t>
      </w:r>
      <w:r w:rsidRPr="000D6993">
        <w:rPr>
          <w:rFonts w:ascii="GHEA Mariam" w:hAnsi="GHEA Mariam" w:cs="Sylfaen"/>
          <w:iCs/>
          <w:sz w:val="20"/>
          <w:szCs w:val="20"/>
        </w:rPr>
        <w:t>партнер</w:t>
      </w:r>
      <w:r w:rsidRPr="000D6993">
        <w:rPr>
          <w:rFonts w:ascii="GHEA Mariam" w:hAnsi="GHEA Mariam" w:cs="Arial"/>
          <w:iCs/>
          <w:sz w:val="20"/>
          <w:szCs w:val="20"/>
          <w:lang w:val="af-ZA"/>
        </w:rPr>
        <w:t xml:space="preserve"> </w:t>
      </w:r>
      <w:r w:rsidRPr="000D6993">
        <w:rPr>
          <w:rFonts w:ascii="GHEA Mariam" w:hAnsi="GHEA Mariam" w:cs="Sylfaen"/>
          <w:iCs/>
          <w:sz w:val="20"/>
          <w:szCs w:val="20"/>
        </w:rPr>
        <w:t xml:space="preserve">данные </w:t>
      </w:r>
      <w:r w:rsidR="004D5671" w:rsidRPr="000D6993">
        <w:rPr>
          <w:rFonts w:ascii="GHEA Mariam" w:hAnsi="GHEA Mariam" w:cs="Tahoma"/>
          <w:iCs/>
          <w:sz w:val="20"/>
          <w:szCs w:val="20"/>
        </w:rPr>
        <w:t>.</w:t>
      </w:r>
      <w:r w:rsidR="00A93710" w:rsidRPr="000D6993">
        <w:rPr>
          <w:rFonts w:ascii="GHEA Mariam" w:hAnsi="GHEA Mariam" w:cs="Tahoma"/>
          <w:iCs/>
          <w:sz w:val="20"/>
          <w:szCs w:val="20"/>
          <w:lang w:val="af-ZA"/>
        </w:rPr>
        <w:t xml:space="preserve"> </w:t>
      </w:r>
    </w:p>
    <w:p w14:paraId="4A226327" w14:textId="77777777" w:rsidR="00096865" w:rsidRPr="000D6993" w:rsidRDefault="00096865" w:rsidP="00845F46">
      <w:pPr>
        <w:autoSpaceDE w:val="0"/>
        <w:autoSpaceDN w:val="0"/>
        <w:adjustRightInd w:val="0"/>
        <w:ind w:firstLine="567"/>
        <w:jc w:val="both"/>
        <w:rPr>
          <w:rFonts w:ascii="GHEA Mariam" w:hAnsi="GHEA Mariam" w:cs="Arial Unicode"/>
          <w:iCs/>
          <w:sz w:val="20"/>
          <w:szCs w:val="20"/>
          <w:lang w:val="af-ZA"/>
        </w:rPr>
      </w:pPr>
      <w:r w:rsidRPr="000D6993">
        <w:rPr>
          <w:rFonts w:ascii="GHEA Mariam" w:hAnsi="GHEA Mariam" w:cs="Arial Unicode"/>
          <w:iCs/>
          <w:sz w:val="20"/>
          <w:szCs w:val="20"/>
          <w:lang w:val="af-ZA"/>
        </w:rPr>
        <w:t xml:space="preserve">3.3 </w:t>
      </w:r>
      <w:r w:rsidRPr="000D6993">
        <w:rPr>
          <w:rFonts w:ascii="GHEA Mariam" w:hAnsi="GHEA Mariam" w:cs="Sylfaen"/>
          <w:iCs/>
          <w:sz w:val="20"/>
          <w:szCs w:val="20"/>
          <w:lang w:val="ru-RU"/>
        </w:rPr>
        <w:t>Разъяснение</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нет</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 xml:space="preserve">предоставляется , если </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запрос</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выполненный</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является</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настоящим</w:t>
      </w:r>
      <w:r w:rsidRPr="000D6993">
        <w:rPr>
          <w:rFonts w:ascii="GHEA Mariam" w:hAnsi="GHEA Mariam" w:cs="Arial Unicode"/>
          <w:iCs/>
          <w:sz w:val="20"/>
          <w:szCs w:val="20"/>
          <w:lang w:val="af-ZA"/>
        </w:rPr>
        <w:t xml:space="preserve"> </w:t>
      </w:r>
      <w:r w:rsidRPr="000D6993">
        <w:rPr>
          <w:rFonts w:ascii="GHEA Mariam" w:hAnsi="GHEA Mariam" w:cs="Sylfaen"/>
          <w:iCs/>
          <w:sz w:val="20"/>
          <w:szCs w:val="20"/>
        </w:rPr>
        <w:t xml:space="preserve">отдел </w:t>
      </w:r>
      <w:r w:rsidRPr="000D6993">
        <w:rPr>
          <w:rFonts w:ascii="GHEA Mariam" w:hAnsi="GHEA Mariam" w:cs="Sylfaen"/>
          <w:iCs/>
          <w:sz w:val="20"/>
          <w:szCs w:val="20"/>
          <w:lang w:val="ru-RU"/>
        </w:rPr>
        <w:t>, который</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учредил</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период</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 xml:space="preserve">с нарушением </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как</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 xml:space="preserve">также, </w:t>
      </w:r>
      <w:r w:rsidRPr="000D6993">
        <w:rPr>
          <w:rFonts w:ascii="GHEA Mariam" w:hAnsi="GHEA Mariam" w:cs="Arial Unicode"/>
          <w:iCs/>
          <w:sz w:val="20"/>
          <w:szCs w:val="20"/>
          <w:lang w:val="af-ZA"/>
        </w:rPr>
        <w:t xml:space="preserve">если </w:t>
      </w:r>
      <w:r w:rsidRPr="000D6993">
        <w:rPr>
          <w:rFonts w:ascii="GHEA Mariam" w:hAnsi="GHEA Mariam" w:cs="Sylfaen"/>
          <w:iCs/>
          <w:sz w:val="20"/>
          <w:szCs w:val="20"/>
          <w:lang w:val="ru-RU"/>
        </w:rPr>
        <w:t>_</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запрос</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вне</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является</w:t>
      </w:r>
      <w:r w:rsidRPr="000D6993">
        <w:rPr>
          <w:rFonts w:ascii="GHEA Mariam" w:hAnsi="GHEA Mariam" w:cs="Arial Unicode"/>
          <w:iCs/>
          <w:sz w:val="20"/>
          <w:szCs w:val="20"/>
          <w:lang w:val="af-ZA"/>
        </w:rPr>
        <w:t xml:space="preserve"> </w:t>
      </w:r>
      <w:r w:rsidR="009A73D5" w:rsidRPr="000D6993">
        <w:rPr>
          <w:rFonts w:ascii="GHEA Mariam" w:hAnsi="GHEA Mariam" w:cs="Arial Unicode"/>
          <w:iCs/>
          <w:sz w:val="20"/>
          <w:szCs w:val="20"/>
        </w:rPr>
        <w:t>настоящим</w:t>
      </w:r>
      <w:r w:rsidR="009A73D5"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приглашения</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содержание</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из кадра</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или</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если</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запрос</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относится к</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является</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последний</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от</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быть рекомендованным</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товаров</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технический</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 xml:space="preserve">характеристики </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здесь</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по приглашению</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запланировано</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технический</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характеристики</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эквивалентность</w:t>
      </w:r>
      <w:r w:rsidR="005A16C6" w:rsidRPr="000D6993">
        <w:rPr>
          <w:rFonts w:ascii="GHEA Mariam" w:hAnsi="GHEA Mariam" w:cs="Sylfaen"/>
          <w:iCs/>
          <w:sz w:val="20"/>
          <w:szCs w:val="20"/>
          <w:lang w:val="af-ZA"/>
        </w:rPr>
        <w:t xml:space="preserve"> </w:t>
      </w:r>
      <w:r w:rsidR="005A16C6" w:rsidRPr="000D6993">
        <w:rPr>
          <w:rFonts w:ascii="GHEA Mariam" w:hAnsi="GHEA Mariam" w:cs="Sylfaen"/>
          <w:iCs/>
          <w:sz w:val="20"/>
          <w:szCs w:val="20"/>
          <w:lang w:val="ru-RU"/>
        </w:rPr>
        <w:t xml:space="preserve">согласно </w:t>
      </w:r>
      <w:r w:rsidR="005A16C6" w:rsidRPr="000D6993">
        <w:rPr>
          <w:rFonts w:ascii="GHEA Mariam" w:hAnsi="GHEA Mariam" w:cs="Sylfaen"/>
          <w:iCs/>
          <w:sz w:val="20"/>
          <w:szCs w:val="20"/>
          <w:lang w:val="af-ZA"/>
        </w:rPr>
        <w:softHyphen/>
      </w:r>
      <w:r w:rsidR="005A16C6" w:rsidRPr="000D6993">
        <w:rPr>
          <w:rFonts w:ascii="GHEA Mariam" w:hAnsi="GHEA Mariam" w:cs="Sylfaen"/>
          <w:iCs/>
          <w:sz w:val="20"/>
          <w:szCs w:val="20"/>
          <w:lang w:val="ru-RU"/>
        </w:rPr>
        <w:t xml:space="preserve">ответу </w:t>
      </w:r>
      <w:r w:rsidR="004D5671" w:rsidRPr="000D6993">
        <w:rPr>
          <w:rFonts w:ascii="GHEA Mariam" w:hAnsi="GHEA Mariam" w:cs="Tahoma"/>
          <w:iCs/>
          <w:sz w:val="20"/>
          <w:szCs w:val="20"/>
        </w:rPr>
        <w:t>.</w:t>
      </w:r>
      <w:r w:rsidRPr="000D6993">
        <w:rPr>
          <w:rFonts w:ascii="GHEA Mariam" w:hAnsi="GHEA Mariam" w:cs="Arial Unicode"/>
          <w:iCs/>
          <w:sz w:val="20"/>
          <w:szCs w:val="20"/>
          <w:lang w:val="af-ZA"/>
        </w:rPr>
        <w:t xml:space="preserve"> </w:t>
      </w:r>
      <w:r w:rsidR="00A4729F" w:rsidRPr="000D6993">
        <w:rPr>
          <w:rFonts w:ascii="GHEA Mariam" w:hAnsi="GHEA Mariam"/>
          <w:iCs/>
          <w:sz w:val="20"/>
          <w:szCs w:val="20"/>
        </w:rPr>
        <w:t>С</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 xml:space="preserve">в </w:t>
      </w:r>
      <w:r w:rsidR="00A4729F" w:rsidRPr="000D6993">
        <w:rPr>
          <w:rFonts w:ascii="GHEA Mariam" w:hAnsi="GHEA Mariam"/>
          <w:iCs/>
          <w:sz w:val="20"/>
          <w:szCs w:val="20"/>
          <w:lang w:val="af-ZA"/>
        </w:rPr>
        <w:t xml:space="preserve">котором </w:t>
      </w:r>
      <w:r w:rsidR="00051B7F" w:rsidRPr="000D6993">
        <w:rPr>
          <w:rFonts w:ascii="GHEA Mariam" w:hAnsi="GHEA Mariam"/>
          <w:iCs/>
          <w:sz w:val="20"/>
          <w:szCs w:val="20"/>
        </w:rPr>
        <w:t>участник</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на письме</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быть уведомлен</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является</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разъяснение</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не предоставлять</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фонды</w:t>
      </w:r>
      <w:r w:rsidR="00A4729F" w:rsidRPr="000D6993">
        <w:rPr>
          <w:rFonts w:ascii="GHEA Mariam" w:hAnsi="GHEA Mariam"/>
          <w:iCs/>
          <w:sz w:val="20"/>
          <w:szCs w:val="20"/>
          <w:lang w:val="af-ZA"/>
        </w:rPr>
        <w:t xml:space="preserve"> </w:t>
      </w:r>
      <w:r w:rsidR="00A4729F" w:rsidRPr="000D6993">
        <w:rPr>
          <w:rFonts w:ascii="GHEA Mariam" w:hAnsi="GHEA Mariam"/>
          <w:iCs/>
          <w:sz w:val="20"/>
          <w:szCs w:val="20"/>
        </w:rPr>
        <w:t xml:space="preserve">о </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опрос</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получать</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в день</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следующий</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два</w:t>
      </w:r>
      <w:r w:rsidR="00A4729F" w:rsidRPr="000D6993">
        <w:rPr>
          <w:rFonts w:ascii="GHEA Mariam" w:hAnsi="GHEA Mariam" w:cs="Sylfaen"/>
          <w:iCs/>
          <w:sz w:val="20"/>
          <w:szCs w:val="20"/>
          <w:lang w:val="af-ZA"/>
        </w:rPr>
        <w:t xml:space="preserve"> </w:t>
      </w:r>
      <w:r w:rsidR="00A4729F" w:rsidRPr="000D6993">
        <w:rPr>
          <w:rFonts w:ascii="GHEA Mariam" w:hAnsi="GHEA Mariam" w:cs="Sylfaen"/>
          <w:iCs/>
          <w:sz w:val="20"/>
          <w:szCs w:val="20"/>
        </w:rPr>
        <w:t>календарь</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дня</w:t>
      </w:r>
      <w:r w:rsidR="00A4729F" w:rsidRPr="000D6993">
        <w:rPr>
          <w:rFonts w:ascii="GHEA Mariam" w:hAnsi="GHEA Mariam"/>
          <w:iCs/>
          <w:sz w:val="20"/>
          <w:szCs w:val="20"/>
          <w:lang w:val="af-ZA"/>
        </w:rPr>
        <w:t xml:space="preserve"> </w:t>
      </w:r>
      <w:r w:rsidR="00A4729F" w:rsidRPr="000D6993">
        <w:rPr>
          <w:rFonts w:ascii="GHEA Mariam" w:hAnsi="GHEA Mariam" w:cs="Sylfaen"/>
          <w:iCs/>
          <w:sz w:val="20"/>
          <w:szCs w:val="20"/>
        </w:rPr>
        <w:t xml:space="preserve">в течение </w:t>
      </w:r>
      <w:r w:rsidR="00A4729F" w:rsidRPr="000D6993">
        <w:rPr>
          <w:rFonts w:ascii="GHEA Mariam" w:hAnsi="GHEA Mariam"/>
          <w:iCs/>
          <w:sz w:val="20"/>
          <w:szCs w:val="20"/>
          <w:lang w:val="af-ZA"/>
        </w:rPr>
        <w:t>_</w:t>
      </w:r>
    </w:p>
    <w:p w14:paraId="2442BB71" w14:textId="77777777" w:rsidR="00096865" w:rsidRPr="000D6993" w:rsidRDefault="00096865" w:rsidP="00845F46">
      <w:pPr>
        <w:autoSpaceDE w:val="0"/>
        <w:autoSpaceDN w:val="0"/>
        <w:adjustRightInd w:val="0"/>
        <w:ind w:firstLine="567"/>
        <w:jc w:val="both"/>
        <w:rPr>
          <w:rFonts w:ascii="GHEA Mariam" w:hAnsi="GHEA Mariam" w:cs="Arial Unicode"/>
          <w:iCs/>
          <w:sz w:val="20"/>
          <w:szCs w:val="20"/>
          <w:lang w:val="hy-AM"/>
        </w:rPr>
      </w:pPr>
      <w:r w:rsidRPr="000D6993">
        <w:rPr>
          <w:rFonts w:ascii="GHEA Mariam" w:hAnsi="GHEA Mariam" w:cs="Arial Unicode"/>
          <w:iCs/>
          <w:sz w:val="20"/>
          <w:szCs w:val="20"/>
          <w:lang w:val="af-ZA"/>
        </w:rPr>
        <w:t xml:space="preserve">3.4 </w:t>
      </w:r>
      <w:r w:rsidRPr="000D6993">
        <w:rPr>
          <w:rFonts w:ascii="GHEA Mariam" w:hAnsi="GHEA Mariam" w:cs="Sylfaen"/>
          <w:iCs/>
          <w:sz w:val="20"/>
          <w:szCs w:val="20"/>
          <w:lang w:val="ru-RU"/>
        </w:rPr>
        <w:t>Приложения</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презентация</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крайний срок</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по истечении срока</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по меньшей мере</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пять</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календарь</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день</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предстоящий</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в приглашении</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может</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являются</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выполненный</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 xml:space="preserve">изменения </w:t>
      </w:r>
      <w:r w:rsidR="004D5671" w:rsidRPr="000D6993">
        <w:rPr>
          <w:rFonts w:ascii="GHEA Mariam" w:hAnsi="GHEA Mariam" w:cs="Tahoma"/>
          <w:iCs/>
          <w:sz w:val="20"/>
          <w:szCs w:val="20"/>
        </w:rPr>
        <w:t>.</w:t>
      </w:r>
      <w:r w:rsidRPr="000D6993">
        <w:rPr>
          <w:rFonts w:ascii="GHEA Mariam" w:hAnsi="GHEA Mariam" w:cs="Arial Unicode"/>
          <w:iCs/>
          <w:sz w:val="20"/>
          <w:szCs w:val="20"/>
          <w:lang w:val="af-ZA"/>
        </w:rPr>
        <w:t xml:space="preserve"> </w:t>
      </w:r>
      <w:r w:rsidRPr="000D6993">
        <w:rPr>
          <w:rFonts w:ascii="GHEA Mariam" w:hAnsi="GHEA Mariam" w:cs="Sylfaen"/>
          <w:iCs/>
          <w:sz w:val="20"/>
          <w:szCs w:val="20"/>
        </w:rPr>
        <w:t xml:space="preserve">Изменение </w:t>
      </w:r>
      <w:r w:rsidRPr="000D6993">
        <w:rPr>
          <w:rFonts w:ascii="GHEA Mariam" w:hAnsi="GHEA Mariam" w:cs="Sylfaen"/>
          <w:iCs/>
          <w:sz w:val="20"/>
          <w:szCs w:val="20"/>
          <w:lang w:val="ru-RU"/>
        </w:rPr>
        <w:t>_</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выполнять</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в день</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следующий</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три</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календарь</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дня</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в течение</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изменять</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выполнять</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и:</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их</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предоставлять</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условия</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о</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заявление</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является</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опубликовано</w:t>
      </w:r>
      <w:r w:rsidRPr="000D6993">
        <w:rPr>
          <w:rFonts w:ascii="GHEA Mariam" w:hAnsi="GHEA Mariam" w:cs="Arial Unicode"/>
          <w:iCs/>
          <w:sz w:val="20"/>
          <w:szCs w:val="20"/>
          <w:lang w:val="af-ZA"/>
        </w:rPr>
        <w:t xml:space="preserve"> </w:t>
      </w:r>
      <w:r w:rsidRPr="000D6993">
        <w:rPr>
          <w:rFonts w:ascii="GHEA Mariam" w:hAnsi="GHEA Mariam" w:cs="Sylfaen"/>
          <w:iCs/>
          <w:sz w:val="20"/>
          <w:szCs w:val="20"/>
          <w:lang w:val="ru-RU"/>
        </w:rPr>
        <w:t xml:space="preserve">в информационном бюллетене </w:t>
      </w:r>
      <w:r w:rsidR="004D5671" w:rsidRPr="000D6993">
        <w:rPr>
          <w:rFonts w:ascii="GHEA Mariam" w:hAnsi="GHEA Mariam" w:cs="Tahoma"/>
          <w:iCs/>
          <w:sz w:val="20"/>
          <w:szCs w:val="20"/>
        </w:rPr>
        <w:t>.</w:t>
      </w:r>
      <w:r w:rsidRPr="000D6993">
        <w:rPr>
          <w:rFonts w:ascii="GHEA Mariam" w:hAnsi="GHEA Mariam" w:cs="Arial Unicode"/>
          <w:iCs/>
          <w:sz w:val="20"/>
          <w:szCs w:val="20"/>
          <w:lang w:val="af-ZA"/>
        </w:rPr>
        <w:t xml:space="preserve"> </w:t>
      </w:r>
    </w:p>
    <w:p w14:paraId="2F1DA396" w14:textId="77777777" w:rsidR="00581DC3" w:rsidRPr="000D6993" w:rsidRDefault="005754F7" w:rsidP="00845F46">
      <w:pPr>
        <w:autoSpaceDE w:val="0"/>
        <w:autoSpaceDN w:val="0"/>
        <w:adjustRightInd w:val="0"/>
        <w:ind w:firstLine="567"/>
        <w:jc w:val="both"/>
        <w:rPr>
          <w:rFonts w:ascii="GHEA Mariam" w:hAnsi="GHEA Mariam" w:cs="Arial Unicode"/>
          <w:iCs/>
          <w:sz w:val="20"/>
          <w:szCs w:val="20"/>
          <w:lang w:val="hy-AM"/>
        </w:rPr>
      </w:pPr>
      <w:r w:rsidRPr="000D6993">
        <w:rPr>
          <w:rFonts w:ascii="GHEA Mariam" w:hAnsi="GHEA Mariam" w:cs="Sylfaen"/>
          <w:iCs/>
          <w:sz w:val="20"/>
          <w:szCs w:val="20"/>
          <w:lang w:val="hy-AM"/>
        </w:rPr>
        <w:t>3.5 Каждый имеет право до наступления срока внесения изменений в приглашение представить секретарю оценочной комиссии обоснования по электронной почте с точки зрения характеристик предмета закупки, указанных в приглашении, требований для обеспечения конкуренции и исключения дискриминации, предусмотренной законом,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14:paraId="1F197A8D" w14:textId="4940BD8B" w:rsidR="00096865" w:rsidRPr="000D6993" w:rsidRDefault="00096865" w:rsidP="00845F46">
      <w:pPr>
        <w:autoSpaceDE w:val="0"/>
        <w:autoSpaceDN w:val="0"/>
        <w:adjustRightInd w:val="0"/>
        <w:ind w:firstLine="567"/>
        <w:jc w:val="both"/>
        <w:rPr>
          <w:rFonts w:ascii="GHEA Mariam" w:hAnsi="GHEA Mariam" w:cs="Arial Unicode"/>
          <w:iCs/>
          <w:sz w:val="20"/>
          <w:szCs w:val="20"/>
          <w:lang w:val="hy-AM"/>
        </w:rPr>
      </w:pPr>
      <w:r w:rsidRPr="000D6993">
        <w:rPr>
          <w:rFonts w:ascii="GHEA Mariam" w:hAnsi="GHEA Mariam" w:cs="Arial Unicode"/>
          <w:iCs/>
          <w:sz w:val="20"/>
          <w:szCs w:val="20"/>
          <w:lang w:val="hy-AM"/>
        </w:rPr>
        <w:t xml:space="preserve">3.6 </w:t>
      </w:r>
      <w:r w:rsidRPr="000D6993">
        <w:rPr>
          <w:rFonts w:ascii="GHEA Mariam" w:hAnsi="GHEA Mariam" w:cs="Sylfaen"/>
          <w:iCs/>
          <w:sz w:val="20"/>
          <w:szCs w:val="20"/>
          <w:lang w:val="hy-AM"/>
        </w:rPr>
        <w:t>Приглашение</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изменения</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нужно сделать</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случай</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Приложения</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представлять</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крайний срок</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посчитал</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является</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что</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изменений</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о</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в информационном бюллетене</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заявление</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публикация</w:t>
      </w:r>
      <w:r w:rsidRPr="000D6993">
        <w:rPr>
          <w:rFonts w:ascii="GHEA Mariam" w:hAnsi="GHEA Mariam" w:cs="Arial Unicode"/>
          <w:iCs/>
          <w:sz w:val="20"/>
          <w:szCs w:val="20"/>
          <w:lang w:val="hy-AM"/>
        </w:rPr>
        <w:t xml:space="preserve"> </w:t>
      </w:r>
      <w:r w:rsidR="004D5671" w:rsidRPr="000D6993">
        <w:rPr>
          <w:rFonts w:ascii="GHEA Mariam" w:hAnsi="GHEA Mariam" w:cs="Tahoma"/>
          <w:iCs/>
          <w:sz w:val="20"/>
          <w:szCs w:val="20"/>
          <w:lang w:val="hy-AM"/>
        </w:rPr>
        <w:t xml:space="preserve">со </w:t>
      </w:r>
      <w:r w:rsidRPr="000D6993">
        <w:rPr>
          <w:rFonts w:ascii="GHEA Mariam" w:hAnsi="GHEA Mariam" w:cs="Sylfaen"/>
          <w:iCs/>
          <w:sz w:val="20"/>
          <w:szCs w:val="20"/>
          <w:lang w:val="hy-AM"/>
        </w:rPr>
        <w:t>дня</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Что</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случай</w:t>
      </w:r>
      <w:r w:rsidRPr="000D6993">
        <w:rPr>
          <w:rFonts w:ascii="GHEA Mariam" w:hAnsi="GHEA Mariam" w:cs="Arial Unicode"/>
          <w:iCs/>
          <w:sz w:val="20"/>
          <w:szCs w:val="20"/>
          <w:lang w:val="hy-AM"/>
        </w:rPr>
        <w:t xml:space="preserve"> </w:t>
      </w:r>
      <w:r w:rsidR="00051B7F" w:rsidRPr="000D6993">
        <w:rPr>
          <w:rFonts w:ascii="GHEA Mariam" w:hAnsi="GHEA Mariam" w:cs="Sylfaen"/>
          <w:iCs/>
          <w:sz w:val="20"/>
          <w:szCs w:val="20"/>
          <w:lang w:val="hy-AM"/>
        </w:rPr>
        <w:t>участники</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должен</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являются</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расширить</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их</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представлено</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приложения</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 xml:space="preserve">срок </w:t>
      </w:r>
      <w:r w:rsidRPr="000D6993">
        <w:rPr>
          <w:rFonts w:ascii="GHEA Mariam" w:hAnsi="GHEA Mariam" w:cs="Arial Unicode"/>
          <w:iCs/>
          <w:sz w:val="20"/>
          <w:szCs w:val="20"/>
          <w:lang w:val="hy-AM"/>
        </w:rPr>
        <w:t xml:space="preserve">действия </w:t>
      </w:r>
      <w:r w:rsidRPr="000D6993">
        <w:rPr>
          <w:rFonts w:ascii="GHEA Mariam" w:hAnsi="GHEA Mariam" w:cs="Sylfaen"/>
          <w:iCs/>
          <w:sz w:val="20"/>
          <w:szCs w:val="20"/>
          <w:lang w:val="hy-AM"/>
        </w:rPr>
        <w:t>гарантии</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или</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подарок</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приложения</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новый</w:t>
      </w:r>
      <w:r w:rsidRPr="000D6993">
        <w:rPr>
          <w:rFonts w:ascii="GHEA Mariam" w:hAnsi="GHEA Mariam" w:cs="Arial Unicode"/>
          <w:iCs/>
          <w:sz w:val="20"/>
          <w:szCs w:val="20"/>
          <w:lang w:val="hy-AM"/>
        </w:rPr>
        <w:t xml:space="preserve"> </w:t>
      </w:r>
      <w:r w:rsidRPr="000D6993">
        <w:rPr>
          <w:rFonts w:ascii="GHEA Mariam" w:hAnsi="GHEA Mariam" w:cs="Sylfaen"/>
          <w:iCs/>
          <w:sz w:val="20"/>
          <w:szCs w:val="20"/>
          <w:lang w:val="hy-AM"/>
        </w:rPr>
        <w:t xml:space="preserve">обеспечивает </w:t>
      </w:r>
      <w:r w:rsidR="00101F06" w:rsidRPr="000D6993">
        <w:rPr>
          <w:rStyle w:val="af6"/>
          <w:rFonts w:ascii="GHEA Mariam" w:hAnsi="GHEA Mariam" w:cs="Sylfaen"/>
          <w:iCs/>
          <w:color w:val="FFFFFF"/>
          <w:sz w:val="20"/>
          <w:szCs w:val="20"/>
          <w:shd w:val="clear" w:color="auto" w:fill="FFFFFF"/>
          <w:lang w:val="ru-RU"/>
        </w:rPr>
        <w:footnoteReference w:id="2"/>
      </w:r>
      <w:r w:rsidR="004D5671" w:rsidRPr="000D6993">
        <w:rPr>
          <w:rFonts w:ascii="GHEA Mariam" w:hAnsi="GHEA Mariam" w:cs="Tahoma"/>
          <w:iCs/>
          <w:sz w:val="20"/>
          <w:szCs w:val="20"/>
          <w:lang w:val="hy-AM"/>
        </w:rPr>
        <w:t xml:space="preserve">. </w:t>
      </w:r>
      <w:r w:rsidR="00AA1568" w:rsidRPr="000D6993">
        <w:rPr>
          <w:rFonts w:ascii="GHEA Mariam" w:hAnsi="GHEA Mariam" w:cs="Tahoma"/>
          <w:iCs/>
          <w:sz w:val="20"/>
          <w:szCs w:val="20"/>
          <w:vertAlign w:val="superscript"/>
          <w:lang w:val="hy-AM"/>
        </w:rPr>
        <w:t>6:00</w:t>
      </w:r>
      <w:r w:rsidRPr="000D6993">
        <w:rPr>
          <w:rFonts w:ascii="GHEA Mariam" w:hAnsi="GHEA Mariam" w:cs="Arial Unicode"/>
          <w:iCs/>
          <w:sz w:val="20"/>
          <w:szCs w:val="20"/>
          <w:lang w:val="hy-AM"/>
        </w:rPr>
        <w:t xml:space="preserve"> </w:t>
      </w:r>
    </w:p>
    <w:p w14:paraId="53B46486" w14:textId="77777777" w:rsidR="005420C1" w:rsidRPr="000D6993" w:rsidRDefault="005420C1" w:rsidP="00845F46">
      <w:pPr>
        <w:autoSpaceDE w:val="0"/>
        <w:autoSpaceDN w:val="0"/>
        <w:adjustRightInd w:val="0"/>
        <w:ind w:firstLine="567"/>
        <w:jc w:val="both"/>
        <w:rPr>
          <w:rFonts w:ascii="GHEA Mariam" w:hAnsi="GHEA Mariam" w:cs="Arial Unicode"/>
          <w:iCs/>
          <w:sz w:val="20"/>
          <w:szCs w:val="20"/>
          <w:lang w:val="hy-AM"/>
        </w:rPr>
      </w:pPr>
    </w:p>
    <w:p w14:paraId="56D02ED7" w14:textId="77777777" w:rsidR="00096865" w:rsidRPr="000D6993" w:rsidRDefault="00955A1E" w:rsidP="00845F46">
      <w:pPr>
        <w:jc w:val="center"/>
        <w:rPr>
          <w:rFonts w:ascii="GHEA Mariam" w:hAnsi="GHEA Mariam" w:cs="Arial"/>
          <w:b/>
          <w:iCs/>
          <w:sz w:val="20"/>
          <w:szCs w:val="20"/>
          <w:lang w:val="hy-AM"/>
        </w:rPr>
      </w:pPr>
      <w:r w:rsidRPr="000D6993">
        <w:rPr>
          <w:rFonts w:ascii="GHEA Mariam" w:hAnsi="GHEA Mariam"/>
          <w:b/>
          <w:iCs/>
          <w:sz w:val="20"/>
          <w:szCs w:val="20"/>
          <w:lang w:val="hy-AM"/>
        </w:rPr>
        <w:t xml:space="preserve">4. </w:t>
      </w:r>
      <w:r w:rsidRPr="000D6993">
        <w:rPr>
          <w:rFonts w:ascii="GHEA Mariam" w:hAnsi="GHEA Mariam" w:cs="Sylfaen"/>
          <w:b/>
          <w:iCs/>
          <w:sz w:val="20"/>
          <w:szCs w:val="20"/>
          <w:lang w:val="hy-AM"/>
        </w:rPr>
        <w:t>ЗАЯВЛЕНИЕ</w:t>
      </w:r>
      <w:r w:rsidRPr="000D6993">
        <w:rPr>
          <w:rFonts w:ascii="GHEA Mariam" w:hAnsi="GHEA Mariam" w:cs="Arial"/>
          <w:b/>
          <w:iCs/>
          <w:sz w:val="20"/>
          <w:szCs w:val="20"/>
          <w:lang w:val="hy-AM"/>
        </w:rPr>
        <w:t xml:space="preserve"> </w:t>
      </w:r>
      <w:r w:rsidRPr="000D6993">
        <w:rPr>
          <w:rFonts w:ascii="GHEA Mariam" w:hAnsi="GHEA Mariam" w:cs="Sylfaen"/>
          <w:b/>
          <w:iCs/>
          <w:sz w:val="20"/>
          <w:szCs w:val="20"/>
          <w:lang w:val="hy-AM"/>
        </w:rPr>
        <w:t>ПРЕДСТАВЛЯТЬ</w:t>
      </w:r>
      <w:r w:rsidRPr="000D6993">
        <w:rPr>
          <w:rFonts w:ascii="GHEA Mariam" w:hAnsi="GHEA Mariam" w:cs="Arial"/>
          <w:b/>
          <w:iCs/>
          <w:sz w:val="20"/>
          <w:szCs w:val="20"/>
          <w:lang w:val="hy-AM"/>
        </w:rPr>
        <w:t xml:space="preserve"> </w:t>
      </w:r>
      <w:r w:rsidRPr="000D6993">
        <w:rPr>
          <w:rFonts w:ascii="GHEA Mariam" w:hAnsi="GHEA Mariam" w:cs="Sylfaen"/>
          <w:b/>
          <w:iCs/>
          <w:sz w:val="20"/>
          <w:szCs w:val="20"/>
          <w:lang w:val="hy-AM"/>
        </w:rPr>
        <w:t>ПРОЦЕДУРА</w:t>
      </w:r>
    </w:p>
    <w:p w14:paraId="0BA1CF71" w14:textId="77777777" w:rsidR="00096865" w:rsidRPr="000D6993" w:rsidRDefault="00096865" w:rsidP="00845F46">
      <w:pPr>
        <w:jc w:val="center"/>
        <w:rPr>
          <w:rFonts w:ascii="GHEA Mariam" w:hAnsi="GHEA Mariam"/>
          <w:b/>
          <w:iCs/>
          <w:sz w:val="20"/>
          <w:szCs w:val="20"/>
          <w:lang w:val="hy-AM"/>
        </w:rPr>
      </w:pPr>
      <w:r w:rsidRPr="000D6993">
        <w:rPr>
          <w:rFonts w:ascii="GHEA Mariam" w:hAnsi="GHEA Mariam"/>
          <w:b/>
          <w:iCs/>
          <w:sz w:val="20"/>
          <w:szCs w:val="20"/>
          <w:lang w:val="hy-AM"/>
        </w:rPr>
        <w:t xml:space="preserve">  </w:t>
      </w:r>
    </w:p>
    <w:p w14:paraId="599FD3A7" w14:textId="77777777" w:rsidR="00096865" w:rsidRPr="000D6993" w:rsidRDefault="00096865" w:rsidP="00845F46">
      <w:pPr>
        <w:ind w:firstLine="567"/>
        <w:jc w:val="both"/>
        <w:rPr>
          <w:rFonts w:ascii="GHEA Mariam" w:hAnsi="GHEA Mariam"/>
          <w:iCs/>
          <w:sz w:val="20"/>
          <w:szCs w:val="20"/>
          <w:lang w:val="hy-AM"/>
        </w:rPr>
      </w:pPr>
      <w:r w:rsidRPr="000D6993">
        <w:rPr>
          <w:rFonts w:ascii="GHEA Mariam" w:hAnsi="GHEA Mariam"/>
          <w:iCs/>
          <w:sz w:val="20"/>
          <w:szCs w:val="20"/>
          <w:lang w:val="hy-AM"/>
        </w:rPr>
        <w:t xml:space="preserve">4.1 </w:t>
      </w:r>
      <w:r w:rsidRPr="000D6993">
        <w:rPr>
          <w:rFonts w:ascii="GHEA Mariam" w:hAnsi="GHEA Mariam" w:cs="Sylfaen"/>
          <w:iCs/>
          <w:sz w:val="20"/>
          <w:szCs w:val="20"/>
          <w:lang w:val="hy-AM"/>
        </w:rPr>
        <w:t xml:space="preserve">Для участия в данной процедуре участник подает в комиссию заявку </w:t>
      </w:r>
      <w:r w:rsidR="004D5671" w:rsidRPr="000D6993">
        <w:rPr>
          <w:rFonts w:ascii="GHEA Mariam" w:hAnsi="GHEA Mariam" w:cs="Tahoma"/>
          <w:iCs/>
          <w:sz w:val="20"/>
          <w:szCs w:val="20"/>
          <w:lang w:val="hy-AM"/>
        </w:rPr>
        <w:t>.</w:t>
      </w:r>
      <w:r w:rsidRPr="000D6993">
        <w:rPr>
          <w:rFonts w:ascii="GHEA Mariam" w:hAnsi="GHEA Mariam"/>
          <w:iCs/>
          <w:sz w:val="20"/>
          <w:szCs w:val="20"/>
          <w:lang w:val="hy-AM"/>
        </w:rPr>
        <w:t xml:space="preserve"> </w:t>
      </w:r>
      <w:r w:rsidR="00220ACB" w:rsidRPr="000D6993">
        <w:rPr>
          <w:rFonts w:ascii="GHEA Mariam" w:hAnsi="GHEA Mariam" w:cs="Sylfaen"/>
          <w:iCs/>
          <w:sz w:val="20"/>
          <w:szCs w:val="20"/>
          <w:lang w:val="hy-AM"/>
        </w:rPr>
        <w:t>Заявка – это предложение, поданное участником на основании настоящего приглашения.</w:t>
      </w:r>
    </w:p>
    <w:p w14:paraId="638790F2" w14:textId="77777777" w:rsidR="00486B55" w:rsidRPr="000D6993" w:rsidRDefault="00096865" w:rsidP="00845F46">
      <w:pPr>
        <w:pStyle w:val="23"/>
        <w:spacing w:line="240" w:lineRule="auto"/>
        <w:ind w:firstLine="567"/>
        <w:rPr>
          <w:rFonts w:ascii="GHEA Mariam" w:hAnsi="GHEA Mariam" w:cs="Sylfaen"/>
          <w:iCs/>
          <w:lang w:val="hy-AM"/>
        </w:rPr>
      </w:pPr>
      <w:r w:rsidRPr="000D6993">
        <w:rPr>
          <w:rFonts w:ascii="GHEA Mariam" w:hAnsi="GHEA Mariam" w:cs="Sylfaen"/>
          <w:iCs/>
        </w:rPr>
        <w:t>Участник</w:t>
      </w:r>
      <w:r w:rsidRPr="000D6993">
        <w:rPr>
          <w:rFonts w:ascii="GHEA Mariam" w:hAnsi="GHEA Mariam"/>
          <w:iCs/>
          <w:lang w:val="hy-AM"/>
        </w:rPr>
        <w:t xml:space="preserve"> </w:t>
      </w:r>
      <w:r w:rsidRPr="000D6993">
        <w:rPr>
          <w:rFonts w:ascii="GHEA Mariam" w:hAnsi="GHEA Mariam" w:cs="Sylfaen"/>
          <w:iCs/>
        </w:rPr>
        <w:t>может</w:t>
      </w:r>
      <w:r w:rsidRPr="000D6993">
        <w:rPr>
          <w:rFonts w:ascii="GHEA Mariam" w:hAnsi="GHEA Mariam"/>
          <w:iCs/>
          <w:lang w:val="hy-AM"/>
        </w:rPr>
        <w:t xml:space="preserve"> </w:t>
      </w:r>
      <w:r w:rsidR="000946A3" w:rsidRPr="000D6993">
        <w:rPr>
          <w:rFonts w:ascii="GHEA Mariam" w:hAnsi="GHEA Mariam" w:cs="Sylfaen"/>
          <w:iCs/>
        </w:rPr>
        <w:t>является</w:t>
      </w:r>
      <w:r w:rsidR="000946A3" w:rsidRPr="000D6993">
        <w:rPr>
          <w:rFonts w:ascii="GHEA Mariam" w:hAnsi="GHEA Mariam"/>
          <w:iCs/>
          <w:lang w:val="hy-AM"/>
        </w:rPr>
        <w:t xml:space="preserve"> </w:t>
      </w:r>
      <w:r w:rsidRPr="000D6993">
        <w:rPr>
          <w:rFonts w:ascii="GHEA Mariam" w:hAnsi="GHEA Mariam" w:cs="Sylfaen"/>
          <w:iCs/>
        </w:rPr>
        <w:t>приложение</w:t>
      </w:r>
      <w:r w:rsidRPr="000D6993">
        <w:rPr>
          <w:rFonts w:ascii="GHEA Mariam" w:hAnsi="GHEA Mariam"/>
          <w:iCs/>
          <w:lang w:val="hy-AM"/>
        </w:rPr>
        <w:t xml:space="preserve"> </w:t>
      </w:r>
      <w:r w:rsidRPr="000D6993">
        <w:rPr>
          <w:rFonts w:ascii="GHEA Mariam" w:hAnsi="GHEA Mariam" w:cs="Sylfaen"/>
          <w:iCs/>
        </w:rPr>
        <w:t>подарок</w:t>
      </w:r>
      <w:r w:rsidRPr="000D6993">
        <w:rPr>
          <w:rFonts w:ascii="GHEA Mariam" w:hAnsi="GHEA Mariam"/>
          <w:iCs/>
          <w:lang w:val="hy-AM"/>
        </w:rPr>
        <w:t xml:space="preserve"> </w:t>
      </w:r>
      <w:r w:rsidRPr="000D6993">
        <w:rPr>
          <w:rFonts w:ascii="GHEA Mariam" w:hAnsi="GHEA Mariam" w:cs="Sylfaen"/>
          <w:iCs/>
        </w:rPr>
        <w:t>как</w:t>
      </w:r>
      <w:r w:rsidRPr="000D6993">
        <w:rPr>
          <w:rFonts w:ascii="GHEA Mariam" w:hAnsi="GHEA Mariam"/>
          <w:iCs/>
          <w:lang w:val="hy-AM"/>
        </w:rPr>
        <w:t xml:space="preserve"> </w:t>
      </w:r>
      <w:r w:rsidRPr="000D6993">
        <w:rPr>
          <w:rFonts w:ascii="GHEA Mariam" w:hAnsi="GHEA Mariam" w:cs="Sylfaen"/>
          <w:iCs/>
        </w:rPr>
        <w:t>каждый</w:t>
      </w:r>
      <w:r w:rsidRPr="000D6993">
        <w:rPr>
          <w:rFonts w:ascii="GHEA Mariam" w:hAnsi="GHEA Mariam"/>
          <w:iCs/>
          <w:lang w:val="hy-AM"/>
        </w:rPr>
        <w:t xml:space="preserve"> </w:t>
      </w:r>
      <w:r w:rsidRPr="000D6993">
        <w:rPr>
          <w:rFonts w:ascii="GHEA Mariam" w:hAnsi="GHEA Mariam" w:cs="Sylfaen"/>
          <w:iCs/>
        </w:rPr>
        <w:t xml:space="preserve">доза </w:t>
      </w:r>
      <w:r w:rsidRPr="000D6993">
        <w:rPr>
          <w:rFonts w:ascii="GHEA Mariam" w:hAnsi="GHEA Mariam"/>
          <w:iCs/>
          <w:lang w:val="hy-AM"/>
        </w:rPr>
        <w:t xml:space="preserve">, </w:t>
      </w:r>
      <w:r w:rsidRPr="000D6993">
        <w:rPr>
          <w:rFonts w:ascii="GHEA Mariam" w:hAnsi="GHEA Mariam" w:cs="Sylfaen"/>
          <w:iCs/>
        </w:rPr>
        <w:t>так что</w:t>
      </w:r>
      <w:r w:rsidRPr="000D6993">
        <w:rPr>
          <w:rFonts w:ascii="GHEA Mariam" w:hAnsi="GHEA Mariam"/>
          <w:iCs/>
          <w:lang w:val="hy-AM"/>
        </w:rPr>
        <w:t xml:space="preserve"> </w:t>
      </w:r>
      <w:r w:rsidRPr="000D6993">
        <w:rPr>
          <w:rFonts w:ascii="GHEA Mariam" w:hAnsi="GHEA Mariam" w:cs="Sylfaen"/>
          <w:iCs/>
        </w:rPr>
        <w:t>электронная почта</w:t>
      </w:r>
      <w:r w:rsidRPr="000D6993">
        <w:rPr>
          <w:rFonts w:ascii="GHEA Mariam" w:hAnsi="GHEA Mariam"/>
          <w:iCs/>
          <w:lang w:val="hy-AM"/>
        </w:rPr>
        <w:t xml:space="preserve"> </w:t>
      </w:r>
      <w:r w:rsidRPr="000D6993">
        <w:rPr>
          <w:rFonts w:ascii="GHEA Mariam" w:hAnsi="GHEA Mariam" w:cs="Sylfaen"/>
          <w:iCs/>
        </w:rPr>
        <w:t>не</w:t>
      </w:r>
      <w:r w:rsidRPr="000D6993">
        <w:rPr>
          <w:rFonts w:ascii="GHEA Mariam" w:hAnsi="GHEA Mariam"/>
          <w:iCs/>
          <w:lang w:val="hy-AM"/>
        </w:rPr>
        <w:t xml:space="preserve"> </w:t>
      </w:r>
      <w:r w:rsidRPr="000D6993">
        <w:rPr>
          <w:rFonts w:ascii="GHEA Mariam" w:hAnsi="GHEA Mariam" w:cs="Sylfaen"/>
          <w:iCs/>
        </w:rPr>
        <w:t>сколько</w:t>
      </w:r>
      <w:r w:rsidRPr="000D6993">
        <w:rPr>
          <w:rFonts w:ascii="GHEA Mariam" w:hAnsi="GHEA Mariam"/>
          <w:iCs/>
          <w:lang w:val="hy-AM"/>
        </w:rPr>
        <w:t xml:space="preserve"> </w:t>
      </w:r>
      <w:r w:rsidRPr="000D6993">
        <w:rPr>
          <w:rFonts w:ascii="GHEA Mariam" w:hAnsi="GHEA Mariam" w:cs="Sylfaen"/>
          <w:iCs/>
        </w:rPr>
        <w:t>или</w:t>
      </w:r>
      <w:r w:rsidRPr="000D6993">
        <w:rPr>
          <w:rFonts w:ascii="GHEA Mariam" w:hAnsi="GHEA Mariam"/>
          <w:iCs/>
          <w:lang w:val="hy-AM"/>
        </w:rPr>
        <w:t xml:space="preserve"> </w:t>
      </w:r>
      <w:r w:rsidRPr="000D6993">
        <w:rPr>
          <w:rFonts w:ascii="GHEA Mariam" w:hAnsi="GHEA Mariam" w:cs="Sylfaen"/>
          <w:iCs/>
        </w:rPr>
        <w:t>все</w:t>
      </w:r>
      <w:r w:rsidRPr="000D6993">
        <w:rPr>
          <w:rFonts w:ascii="GHEA Mariam" w:hAnsi="GHEA Mariam"/>
          <w:iCs/>
          <w:lang w:val="hy-AM"/>
        </w:rPr>
        <w:t xml:space="preserve"> </w:t>
      </w:r>
      <w:r w:rsidRPr="000D6993">
        <w:rPr>
          <w:rFonts w:ascii="GHEA Mariam" w:hAnsi="GHEA Mariam" w:cs="Sylfaen"/>
          <w:iCs/>
        </w:rPr>
        <w:t>порции</w:t>
      </w:r>
      <w:r w:rsidRPr="000D6993">
        <w:rPr>
          <w:rFonts w:ascii="GHEA Mariam" w:hAnsi="GHEA Mariam"/>
          <w:iCs/>
          <w:lang w:val="hy-AM"/>
        </w:rPr>
        <w:t xml:space="preserve"> </w:t>
      </w:r>
      <w:r w:rsidRPr="000D6993">
        <w:rPr>
          <w:rFonts w:ascii="GHEA Mariam" w:hAnsi="GHEA Mariam" w:cs="Sylfaen"/>
          <w:iCs/>
        </w:rPr>
        <w:t xml:space="preserve">для </w:t>
      </w:r>
      <w:r w:rsidR="004D5671" w:rsidRPr="000D6993">
        <w:rPr>
          <w:rFonts w:ascii="GHEA Mariam" w:hAnsi="GHEA Mariam" w:cs="Sylfaen"/>
          <w:iCs/>
          <w:lang w:val="hy-AM"/>
        </w:rPr>
        <w:t>.</w:t>
      </w:r>
    </w:p>
    <w:p w14:paraId="62D0879A" w14:textId="77777777" w:rsidR="00096865" w:rsidRPr="000D6993" w:rsidRDefault="000946A3"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Заявка подается до окончания срока, установленного для нее настоящим приглашением.</w:t>
      </w:r>
    </w:p>
    <w:p w14:paraId="74EF0A2A" w14:textId="34AB4F38" w:rsidR="00096865" w:rsidRPr="000D6993" w:rsidRDefault="000946A3"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запроса описан в инструкции по подготовке запроса </w:t>
      </w:r>
      <w:r w:rsidR="001A39FA" w:rsidRPr="000D6993">
        <w:rPr>
          <w:rFonts w:ascii="GHEA Mariam" w:hAnsi="GHEA Mariam" w:cs="Arial"/>
          <w:iCs/>
          <w:lang w:val="hy-AM"/>
        </w:rPr>
        <w:t xml:space="preserve">котировок </w:t>
      </w:r>
      <w:r w:rsidR="00096865" w:rsidRPr="000D6993">
        <w:rPr>
          <w:rFonts w:ascii="GHEA Mariam" w:hAnsi="GHEA Mariam" w:cs="Sylfaen"/>
          <w:iCs/>
          <w:lang w:val="hy-AM"/>
        </w:rPr>
        <w:t>части 2 настоящего приглашения .</w:t>
      </w:r>
    </w:p>
    <w:p w14:paraId="1165EAB1" w14:textId="032D9DD1" w:rsidR="00A232D9" w:rsidRPr="000D6993" w:rsidRDefault="00096865"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4.2 Заявки на проведение процедуры должны быть поданы в комиссию не позднее </w:t>
      </w:r>
      <w:r w:rsidR="00A76C15" w:rsidRPr="000D6993">
        <w:rPr>
          <w:rFonts w:ascii="GHEA Mariam" w:hAnsi="GHEA Mariam" w:cs="Sylfaen"/>
          <w:b/>
          <w:bCs/>
          <w:iCs/>
          <w:lang w:val="hy-AM"/>
        </w:rPr>
        <w:t>«7-го» дня со дня публикации объявления и приглашения на проведение данной процедуры в бюллетене: 0</w:t>
      </w:r>
      <w:r w:rsidR="0087392D" w:rsidRPr="0087392D">
        <w:rPr>
          <w:rFonts w:ascii="GHEA Mariam" w:hAnsi="GHEA Mariam" w:cs="Sylfaen"/>
          <w:b/>
          <w:bCs/>
          <w:iCs/>
          <w:lang w:val="ru-RU"/>
        </w:rPr>
        <w:t>4</w:t>
      </w:r>
      <w:bookmarkStart w:id="2" w:name="_GoBack"/>
      <w:bookmarkEnd w:id="2"/>
      <w:r w:rsidR="00A76C15" w:rsidRPr="000D6993">
        <w:rPr>
          <w:rFonts w:ascii="GHEA Mariam" w:hAnsi="GHEA Mariam" w:cs="Sylfaen"/>
          <w:b/>
          <w:bCs/>
          <w:iCs/>
          <w:lang w:val="hy-AM"/>
        </w:rPr>
        <w:t xml:space="preserve"> </w:t>
      </w:r>
      <w:r w:rsidR="000D6993" w:rsidRPr="000D6993">
        <w:rPr>
          <w:rFonts w:ascii="Cambria Math" w:hAnsi="Cambria Math" w:cs="Cambria Math"/>
          <w:b/>
          <w:bCs/>
          <w:iCs/>
          <w:lang w:val="hy-AM"/>
        </w:rPr>
        <w:t xml:space="preserve">. </w:t>
      </w:r>
      <w:r w:rsidR="000D6993" w:rsidRPr="000D6993">
        <w:rPr>
          <w:rFonts w:ascii="GHEA Mariam" w:hAnsi="GHEA Mariam" w:cs="Sylfaen"/>
          <w:b/>
          <w:bCs/>
          <w:iCs/>
          <w:lang w:val="hy-AM"/>
        </w:rPr>
        <w:t xml:space="preserve">12 </w:t>
      </w:r>
      <w:r w:rsidR="000D6993" w:rsidRPr="000D6993">
        <w:rPr>
          <w:rFonts w:ascii="Cambria Math" w:hAnsi="Cambria Math" w:cs="Cambria Math"/>
          <w:b/>
          <w:bCs/>
          <w:iCs/>
          <w:lang w:val="hy-AM"/>
        </w:rPr>
        <w:t xml:space="preserve">. </w:t>
      </w:r>
      <w:r w:rsidR="001A39FA" w:rsidRPr="000D6993">
        <w:rPr>
          <w:rFonts w:ascii="GHEA Mariam" w:hAnsi="GHEA Mariam" w:cs="GHEA Mariam"/>
          <w:b/>
          <w:bCs/>
          <w:iCs/>
          <w:lang w:val="hy-AM"/>
        </w:rPr>
        <w:t xml:space="preserve">В </w:t>
      </w:r>
      <w:r w:rsidR="000D6993" w:rsidRPr="000D6993">
        <w:rPr>
          <w:rFonts w:ascii="GHEA Mariam" w:hAnsi="GHEA Mariam" w:cs="Sylfaen"/>
          <w:b/>
          <w:bCs/>
          <w:iCs/>
          <w:lang w:val="hy-AM"/>
        </w:rPr>
        <w:t xml:space="preserve">2023 году </w:t>
      </w:r>
      <w:r w:rsidR="001A39FA" w:rsidRPr="000D6993">
        <w:rPr>
          <w:rFonts w:ascii="Cambria Math" w:hAnsi="Cambria Math" w:cs="Cambria Math"/>
          <w:b/>
          <w:bCs/>
          <w:iCs/>
          <w:lang w:val="hy-AM"/>
        </w:rPr>
        <w:t xml:space="preserve">_ </w:t>
      </w:r>
      <w:r w:rsidR="001A39FA" w:rsidRPr="000D6993">
        <w:rPr>
          <w:rFonts w:ascii="GHEA Mariam" w:hAnsi="GHEA Mariam" w:cs="Sylfaen"/>
          <w:b/>
          <w:bCs/>
          <w:iCs/>
          <w:lang w:val="hy-AM"/>
        </w:rPr>
        <w:t xml:space="preserve">в </w:t>
      </w:r>
      <w:r w:rsidR="001A39FA" w:rsidRPr="000D6993">
        <w:rPr>
          <w:rFonts w:ascii="GHEA Mariam" w:hAnsi="GHEA Mariam" w:cs="GHEA Mariam"/>
          <w:b/>
          <w:bCs/>
          <w:iCs/>
          <w:lang w:val="hy-AM"/>
        </w:rPr>
        <w:t xml:space="preserve">" </w:t>
      </w:r>
      <w:r w:rsidRPr="000D6993">
        <w:rPr>
          <w:rFonts w:ascii="GHEA Mariam" w:hAnsi="GHEA Mariam" w:cs="Sylfaen"/>
          <w:b/>
          <w:bCs/>
          <w:iCs/>
          <w:lang w:val="hy-AM"/>
        </w:rPr>
        <w:t>12:00"</w:t>
      </w:r>
      <w:r w:rsidR="004A08CB" w:rsidRPr="000D6993">
        <w:rPr>
          <w:rFonts w:ascii="GHEA Mariam" w:hAnsi="GHEA Mariam" w:cs="Sylfaen"/>
          <w:iCs/>
          <w:lang w:val="hy-AM"/>
        </w:rPr>
        <w:t xml:space="preserve"> </w:t>
      </w:r>
      <w:r w:rsidR="00486637" w:rsidRPr="000D6993">
        <w:rPr>
          <w:rStyle w:val="aff3"/>
          <w:rFonts w:ascii="GHEA Mariam" w:hAnsi="GHEA Mariam" w:cs="Sylfaen"/>
          <w:i w:val="0"/>
          <w:lang w:val="hy-AM"/>
        </w:rPr>
        <w:t xml:space="preserve">Канакераван ул., Котайкский марз. 11 зданий по 5 </w:t>
      </w:r>
      <w:r w:rsidR="009D3229" w:rsidRPr="000D6993">
        <w:rPr>
          <w:rFonts w:ascii="GHEA Mariam" w:hAnsi="GHEA Mariam" w:cs="Sylfaen"/>
          <w:lang w:val="hy-AM"/>
        </w:rPr>
        <w:t xml:space="preserve">адресов </w:t>
      </w:r>
      <w:r w:rsidR="009D3229" w:rsidRPr="000D6993">
        <w:rPr>
          <w:rFonts w:ascii="GHEA Mariam" w:hAnsi="GHEA Mariam" w:cs="Sylfaen"/>
          <w:iCs/>
          <w:lang w:val="hy-AM"/>
        </w:rPr>
        <w:t>.</w:t>
      </w:r>
    </w:p>
    <w:p w14:paraId="0DE93E7A" w14:textId="4ED8114E" w:rsidR="00A232D9" w:rsidRPr="000D6993" w:rsidRDefault="00A232D9"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Заявления о процедуре принимает и регистрирует в реестре заявлений секретарь комиссии Аида Айвазян </w:t>
      </w:r>
      <w:r w:rsidR="009D3229" w:rsidRPr="000D6993">
        <w:rPr>
          <w:rFonts w:ascii="GHEA Mariam" w:hAnsi="GHEA Mariam"/>
          <w:iCs/>
          <w:lang w:val="hy-AM"/>
        </w:rPr>
        <w:t xml:space="preserve">. </w:t>
      </w:r>
      <w:r w:rsidRPr="000D6993">
        <w:rPr>
          <w:rFonts w:ascii="GHEA Mariam" w:hAnsi="GHEA Mariam" w:cs="Sylfaen"/>
          <w:iCs/>
          <w:lang w:val="hy-AM"/>
        </w:rPr>
        <w:t>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14:paraId="480E8E4F" w14:textId="77777777" w:rsidR="00B67CCD" w:rsidRPr="000D6993" w:rsidRDefault="00B67CCD"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lastRenderedPageBreak/>
        <w:t>4.3. Участник вместе с заявкой представляет:</w:t>
      </w:r>
    </w:p>
    <w:p w14:paraId="71764B2E" w14:textId="77777777" w:rsidR="003850A0" w:rsidRPr="000D6993" w:rsidRDefault="003850A0" w:rsidP="00845F46">
      <w:pPr>
        <w:pStyle w:val="23"/>
        <w:spacing w:line="240" w:lineRule="auto"/>
        <w:ind w:firstLine="567"/>
        <w:rPr>
          <w:rFonts w:ascii="GHEA Mariam" w:hAnsi="GHEA Mariam" w:cs="Sylfaen"/>
          <w:iCs/>
          <w:lang w:val="hy-AM"/>
        </w:rPr>
      </w:pPr>
      <w:bookmarkStart w:id="3" w:name="_Hlk9261647"/>
      <w:r w:rsidRPr="000D6993">
        <w:rPr>
          <w:rFonts w:ascii="GHEA Mariam" w:hAnsi="GHEA Mariam" w:cs="Sylfaen"/>
          <w:iCs/>
          <w:lang w:val="hy-AM"/>
        </w:rPr>
        <w:t>1) утвержденное им заявление-заявление, предусмотренное пунктом 2.1 части 2 настоящего приглашения, с указанием адреса электронной почты, регистрационного номера налогоплательщика, рабочего адреса и номера телефона, включающее:</w:t>
      </w:r>
    </w:p>
    <w:p w14:paraId="622F25C9" w14:textId="77777777" w:rsidR="003850A0" w:rsidRPr="000D6993" w:rsidRDefault="003850A0"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а) удостоверение </w:t>
      </w:r>
      <w:r w:rsidRPr="000D6993">
        <w:rPr>
          <w:rFonts w:ascii="GHEA Mariam" w:hAnsi="GHEA Mariam" w:cs="Sylfaen"/>
          <w:iCs/>
          <w:lang w:val="hy-AM"/>
        </w:rPr>
        <w:softHyphen/>
        <w:t>соответствия его данных требованиям права на участие, определенным в настоящем приглашении;</w:t>
      </w:r>
    </w:p>
    <w:p w14:paraId="45C97672" w14:textId="77777777" w:rsidR="00C63E1C" w:rsidRPr="000D6993" w:rsidRDefault="003850A0" w:rsidP="00845F46">
      <w:pPr>
        <w:shd w:val="clear" w:color="auto" w:fill="FFFFFF"/>
        <w:ind w:firstLine="567"/>
        <w:jc w:val="both"/>
        <w:rPr>
          <w:rFonts w:ascii="GHEA Mariam" w:hAnsi="GHEA Mariam" w:cs="Sylfaen"/>
          <w:iCs/>
          <w:sz w:val="20"/>
          <w:szCs w:val="20"/>
          <w:lang w:val="hy-AM"/>
        </w:rPr>
      </w:pPr>
      <w:r w:rsidRPr="000D6993">
        <w:rPr>
          <w:rFonts w:ascii="GHEA Mariam" w:hAnsi="GHEA Mariam" w:cs="Sylfaen"/>
          <w:iCs/>
          <w:sz w:val="20"/>
          <w:szCs w:val="20"/>
          <w:lang w:val="hy-AM"/>
        </w:rPr>
        <w:t>б) удостоверение в случае признания выбранным участником об обязанности представить квалификационное обеспечение в размере поданного ценового предложения в порядке и сроки, установленные пунктом 2.4 части 1 настоящего приглашения;</w:t>
      </w:r>
    </w:p>
    <w:p w14:paraId="5CD1D8DE" w14:textId="77777777" w:rsidR="003850A0" w:rsidRPr="000D6993" w:rsidRDefault="003850A0"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14:paraId="7979943D" w14:textId="77777777" w:rsidR="0059404D" w:rsidRPr="000D6993" w:rsidRDefault="003850A0" w:rsidP="00845F46">
      <w:pPr>
        <w:pStyle w:val="23"/>
        <w:spacing w:line="240" w:lineRule="auto"/>
        <w:ind w:firstLine="567"/>
        <w:rPr>
          <w:rFonts w:ascii="GHEA Mariam" w:hAnsi="GHEA Mariam" w:cs="Sylfaen"/>
          <w:iCs/>
          <w:lang w:val="hy-AM"/>
        </w:rPr>
      </w:pPr>
      <w:bookmarkStart w:id="4" w:name="_Hlk9261892"/>
      <w:bookmarkEnd w:id="3"/>
      <w:r w:rsidRPr="000D6993">
        <w:rPr>
          <w:rFonts w:ascii="GHEA Mariam" w:hAnsi="GHEA Mariam" w:cs="Sylfaen"/>
          <w:iCs/>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(долю) более пятидесяти процентов;</w:t>
      </w:r>
    </w:p>
    <w:p w14:paraId="4838CEF6" w14:textId="77777777" w:rsidR="005F1C06" w:rsidRPr="000D6993" w:rsidRDefault="0059404D" w:rsidP="00845F46">
      <w:pPr>
        <w:pStyle w:val="norm"/>
        <w:spacing w:line="240" w:lineRule="auto"/>
        <w:ind w:firstLine="630"/>
        <w:rPr>
          <w:rFonts w:ascii="GHEA Mariam" w:hAnsi="GHEA Mariam" w:cs="Sylfaen"/>
          <w:iCs/>
          <w:sz w:val="20"/>
          <w:lang w:val="hy-AM"/>
        </w:rPr>
      </w:pPr>
      <w:r w:rsidRPr="000D6993">
        <w:rPr>
          <w:rFonts w:ascii="GHEA Mariam" w:hAnsi="GHEA Mariam"/>
          <w:iCs/>
          <w:sz w:val="20"/>
          <w:lang w:val="hy-AM"/>
        </w:rPr>
        <w:t xml:space="preserve">д) </w:t>
      </w:r>
      <w:r w:rsidR="005F1C06" w:rsidRPr="000D6993">
        <w:rPr>
          <w:rFonts w:ascii="GHEA Mariam" w:hAnsi="GHEA Mariam" w:cs="Sylfaen"/>
          <w:iCs/>
          <w:sz w:val="20"/>
          <w:lang w:val="hy-AM" w:eastAsia="en-US"/>
        </w:rPr>
        <w:t xml:space="preserve">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 </w:t>
      </w:r>
      <w:r w:rsidR="005F1C06" w:rsidRPr="000D6993">
        <w:rPr>
          <w:rFonts w:ascii="GHEA Mariam" w:hAnsi="GHEA Mariam"/>
          <w:iCs/>
          <w:sz w:val="20"/>
          <w:lang w:val="hy-AM"/>
        </w:rPr>
        <w:t xml:space="preserve">При этом, </w:t>
      </w:r>
      <w:r w:rsidR="005F1C06" w:rsidRPr="000D6993">
        <w:rPr>
          <w:rFonts w:ascii="GHEA Mariam" w:hAnsi="GHEA Mariam" w:cs="Sylfaen"/>
          <w:iCs/>
          <w:sz w:val="20"/>
          <w:lang w:val="hy-AM"/>
        </w:rPr>
        <w:t xml:space="preserve">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 </w:t>
      </w:r>
      <w:r w:rsidR="005F1C06" w:rsidRPr="000D6993">
        <w:rPr>
          <w:rFonts w:ascii="Cambria Math" w:hAnsi="Cambria Math" w:cs="Cambria Math"/>
          <w:iCs/>
          <w:sz w:val="20"/>
          <w:lang w:val="hy-AM"/>
        </w:rPr>
        <w:t>.</w:t>
      </w:r>
    </w:p>
    <w:p w14:paraId="4668954C" w14:textId="77777777" w:rsidR="003850A0" w:rsidRPr="000D6993" w:rsidRDefault="005A51C8" w:rsidP="00845F46">
      <w:pPr>
        <w:pStyle w:val="norm"/>
        <w:spacing w:line="240" w:lineRule="auto"/>
        <w:ind w:firstLine="630"/>
        <w:rPr>
          <w:rFonts w:ascii="GHEA Mariam" w:hAnsi="GHEA Mariam"/>
          <w:iCs/>
          <w:sz w:val="20"/>
          <w:lang w:val="hy-AM"/>
        </w:rPr>
      </w:pPr>
      <w:r w:rsidRPr="000D6993">
        <w:rPr>
          <w:rFonts w:ascii="GHEA Mariam" w:hAnsi="GHEA Mariam" w:cs="Sylfaen"/>
          <w:iCs/>
          <w:sz w:val="20"/>
          <w:lang w:val="hy-AM" w:eastAsia="en-US"/>
        </w:rPr>
        <w:t xml:space="preserve">2) технические характеристики предлагаемого им товара, а также товарный знак, фирменное наименование, марка и наименование производителя предлагаемого товара (далее – полное описание товара) </w:t>
      </w:r>
      <w:r w:rsidR="00C01EE8" w:rsidRPr="000D6993">
        <w:rPr>
          <w:rFonts w:ascii="GHEA Mariam" w:hAnsi="GHEA Mariam" w:cs="Sylfaen"/>
          <w:iCs/>
          <w:sz w:val="20"/>
          <w:lang w:val="hy-AM"/>
        </w:rPr>
        <w:t xml:space="preserve">. При этом участник может представить продукцию, выпускаемую более чем одним производителем, а также продукцию с разными товарными знаками, торговыми марками и брендами. </w:t>
      </w:r>
      <w:r w:rsidR="006265F4" w:rsidRPr="000D6993">
        <w:rPr>
          <w:rFonts w:ascii="GHEA Mariam" w:hAnsi="GHEA Mariam" w:cs="Sylfaen"/>
          <w:iCs/>
          <w:sz w:val="20"/>
          <w:lang w:val="hy-AM" w:eastAsia="en-US"/>
        </w:rPr>
        <w:t xml:space="preserve">. </w:t>
      </w:r>
      <w:r w:rsidR="006265F4" w:rsidRPr="000D6993">
        <w:rPr>
          <w:rFonts w:ascii="GHEA Mariam" w:hAnsi="GHEA Mariam" w:cs="Sylfaen"/>
          <w:iCs/>
          <w:sz w:val="20"/>
          <w:vertAlign w:val="superscript"/>
          <w:lang w:val="hy-AM" w:eastAsia="en-US"/>
        </w:rPr>
        <w:t>7:00</w:t>
      </w:r>
      <w:r w:rsidR="003850A0" w:rsidRPr="000D6993">
        <w:rPr>
          <w:rStyle w:val="af6"/>
          <w:rFonts w:ascii="GHEA Mariam" w:hAnsi="GHEA Mariam" w:cs="Sylfaen"/>
          <w:iCs/>
          <w:color w:val="FFFFFF"/>
          <w:sz w:val="20"/>
          <w:lang w:val="hy-AM" w:eastAsia="en-US"/>
        </w:rPr>
        <w:footnoteReference w:id="3"/>
      </w:r>
    </w:p>
    <w:bookmarkEnd w:id="4"/>
    <w:p w14:paraId="35346DF6" w14:textId="77777777" w:rsidR="00B67CCD" w:rsidRPr="000D6993" w:rsidRDefault="006265F4"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2) одобренное им ценовое предложение;</w:t>
      </w:r>
    </w:p>
    <w:p w14:paraId="376B38AE" w14:textId="77777777" w:rsidR="006C3115" w:rsidRPr="000D6993" w:rsidRDefault="00E326DD" w:rsidP="00845F46">
      <w:pPr>
        <w:ind w:firstLine="567"/>
        <w:jc w:val="both"/>
        <w:rPr>
          <w:rFonts w:ascii="GHEA Mariam" w:hAnsi="GHEA Mariam" w:cs="Sylfaen"/>
          <w:iCs/>
          <w:color w:val="FFFFFF"/>
          <w:sz w:val="20"/>
          <w:szCs w:val="20"/>
          <w:lang w:val="hy-AM"/>
        </w:rPr>
      </w:pPr>
      <w:r w:rsidRPr="000D6993">
        <w:rPr>
          <w:rFonts w:ascii="GHEA Mariam" w:hAnsi="GHEA Mariam" w:cs="Sylfaen"/>
          <w:iCs/>
          <w:sz w:val="20"/>
          <w:szCs w:val="20"/>
          <w:lang w:val="hy-AM"/>
        </w:rPr>
        <w:t xml:space="preserve">3) обеспечение торгов в виде денежной суммы или банковской гарантии. </w:t>
      </w:r>
      <w:r w:rsidR="006265F4" w:rsidRPr="000D6993">
        <w:rPr>
          <w:rFonts w:ascii="GHEA Mariam" w:hAnsi="GHEA Mariam" w:cs="Sylfaen"/>
          <w:iCs/>
          <w:sz w:val="20"/>
          <w:szCs w:val="20"/>
          <w:vertAlign w:val="superscript"/>
          <w:lang w:val="hy-AM"/>
        </w:rPr>
        <w:t>8 часов</w:t>
      </w:r>
      <w:r w:rsidR="00F53525" w:rsidRPr="000D6993">
        <w:rPr>
          <w:rFonts w:ascii="GHEA Mariam" w:hAnsi="GHEA Mariam" w:cs="Sylfaen"/>
          <w:iCs/>
          <w:sz w:val="20"/>
          <w:szCs w:val="20"/>
          <w:lang w:val="hy-AM"/>
        </w:rPr>
        <w:t xml:space="preserve"> </w:t>
      </w:r>
      <w:r w:rsidR="00340083" w:rsidRPr="000D6993">
        <w:rPr>
          <w:rStyle w:val="af6"/>
          <w:rFonts w:ascii="GHEA Mariam" w:hAnsi="GHEA Mariam"/>
          <w:iCs/>
          <w:color w:val="FFFFFF"/>
          <w:sz w:val="20"/>
          <w:szCs w:val="20"/>
          <w:lang w:val="hy-AM"/>
        </w:rPr>
        <w:footnoteReference w:id="4"/>
      </w:r>
    </w:p>
    <w:p w14:paraId="276A3B89" w14:textId="77777777" w:rsidR="000845F6" w:rsidRPr="000D6993" w:rsidRDefault="006265F4"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14:paraId="317AC5D2" w14:textId="77777777" w:rsidR="000845F6" w:rsidRPr="000D6993" w:rsidRDefault="006265F4"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5) копия договора о совместной деятельности, если участники участвуют в этой процедуре в качестве совместной деятельности (консорциума).</w:t>
      </w:r>
    </w:p>
    <w:p w14:paraId="4E03D4F7" w14:textId="77777777" w:rsidR="00E410D5" w:rsidRPr="000D6993" w:rsidRDefault="00E410D5" w:rsidP="00845F46">
      <w:pPr>
        <w:pStyle w:val="norm"/>
        <w:spacing w:line="240" w:lineRule="auto"/>
        <w:rPr>
          <w:rFonts w:ascii="GHEA Mariam" w:hAnsi="GHEA Mariam" w:cs="Sylfaen"/>
          <w:iCs/>
          <w:sz w:val="20"/>
          <w:lang w:val="hy-AM" w:eastAsia="en-US"/>
        </w:rPr>
      </w:pPr>
      <w:bookmarkStart w:id="5" w:name="_Hlk9262052"/>
      <w:r w:rsidRPr="000D6993">
        <w:rPr>
          <w:rFonts w:ascii="GHEA Mariam" w:hAnsi="GHEA Mariam" w:cs="Sylfaen"/>
          <w:iCs/>
          <w:sz w:val="20"/>
          <w:lang w:val="hy-AM" w:eastAsia="en-US"/>
        </w:rPr>
        <w:t>При этом в случае участия в данной процедуре в порядке совместной деятельности (консорциума):</w:t>
      </w:r>
    </w:p>
    <w:p w14:paraId="040DF31B" w14:textId="77777777" w:rsidR="00E410D5" w:rsidRPr="000D6993" w:rsidRDefault="00E410D5" w:rsidP="00845F46">
      <w:pPr>
        <w:pStyle w:val="norm"/>
        <w:numPr>
          <w:ilvl w:val="0"/>
          <w:numId w:val="18"/>
        </w:numPr>
        <w:spacing w:line="240" w:lineRule="auto"/>
        <w:ind w:left="0" w:firstLine="810"/>
        <w:rPr>
          <w:rFonts w:ascii="GHEA Mariam" w:hAnsi="GHEA Mariam" w:cs="Sylfaen"/>
          <w:iCs/>
          <w:sz w:val="20"/>
          <w:lang w:val="hy-AM" w:eastAsia="en-US"/>
        </w:rPr>
      </w:pPr>
      <w:r w:rsidRPr="000D6993">
        <w:rPr>
          <w:rFonts w:ascii="GHEA Mariam" w:hAnsi="GHEA Mariam" w:cs="Sylfaen"/>
          <w:iCs/>
          <w:sz w:val="20"/>
          <w:lang w:val="hy-AM" w:eastAsia="en-US"/>
        </w:rPr>
        <w:t>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14:paraId="26341173" w14:textId="77777777" w:rsidR="00E410D5" w:rsidRPr="000D6993" w:rsidRDefault="00E410D5" w:rsidP="00845F46">
      <w:pPr>
        <w:pStyle w:val="norm"/>
        <w:numPr>
          <w:ilvl w:val="0"/>
          <w:numId w:val="18"/>
        </w:numPr>
        <w:spacing w:line="240" w:lineRule="auto"/>
        <w:ind w:left="0" w:firstLine="810"/>
        <w:rPr>
          <w:rFonts w:ascii="GHEA Mariam" w:hAnsi="GHEA Mariam" w:cs="Sylfaen"/>
          <w:iCs/>
          <w:sz w:val="20"/>
          <w:lang w:val="hy-AM" w:eastAsia="en-US"/>
        </w:rPr>
      </w:pPr>
      <w:r w:rsidRPr="000D6993">
        <w:rPr>
          <w:rFonts w:ascii="GHEA Mariam" w:hAnsi="GHEA Mariam" w:cs="Sylfaen"/>
          <w:iCs/>
          <w:sz w:val="20"/>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5"/>
    <w:p w14:paraId="368E3CEC" w14:textId="77777777" w:rsidR="00037DDE" w:rsidRPr="000D6993" w:rsidRDefault="00037DDE" w:rsidP="00845F46">
      <w:pPr>
        <w:pStyle w:val="norm"/>
        <w:spacing w:line="240" w:lineRule="auto"/>
        <w:rPr>
          <w:rFonts w:ascii="GHEA Mariam" w:hAnsi="GHEA Mariam" w:cs="Sylfaen"/>
          <w:iCs/>
          <w:sz w:val="20"/>
          <w:lang w:val="hy-AM" w:eastAsia="en-US"/>
        </w:rPr>
      </w:pPr>
    </w:p>
    <w:p w14:paraId="09C402E7" w14:textId="77777777" w:rsidR="00A45946" w:rsidRPr="000D6993" w:rsidRDefault="00C8055A" w:rsidP="00845F46">
      <w:pPr>
        <w:jc w:val="center"/>
        <w:rPr>
          <w:rFonts w:ascii="GHEA Mariam" w:hAnsi="GHEA Mariam" w:cs="Arial"/>
          <w:b/>
          <w:iCs/>
          <w:sz w:val="20"/>
          <w:szCs w:val="20"/>
          <w:lang w:val="es-ES"/>
        </w:rPr>
      </w:pPr>
      <w:r w:rsidRPr="000D6993">
        <w:rPr>
          <w:rFonts w:ascii="GHEA Mariam" w:hAnsi="GHEA Mariam"/>
          <w:b/>
          <w:iCs/>
          <w:sz w:val="20"/>
          <w:szCs w:val="20"/>
          <w:lang w:val="es-ES"/>
        </w:rPr>
        <w:t xml:space="preserve">5. </w:t>
      </w:r>
      <w:r w:rsidR="00A45946" w:rsidRPr="000D6993">
        <w:rPr>
          <w:rFonts w:ascii="GHEA Mariam" w:hAnsi="GHEA Mariam" w:cs="Sylfaen"/>
          <w:b/>
          <w:iCs/>
          <w:sz w:val="20"/>
          <w:szCs w:val="20"/>
          <w:lang w:val="es-ES"/>
        </w:rPr>
        <w:t>ПРИМЕНИТЬСЯ</w:t>
      </w:r>
      <w:r w:rsidR="00A45946" w:rsidRPr="000D6993">
        <w:rPr>
          <w:rFonts w:ascii="GHEA Mariam" w:hAnsi="GHEA Mariam" w:cs="Arial"/>
          <w:b/>
          <w:iCs/>
          <w:sz w:val="20"/>
          <w:szCs w:val="20"/>
          <w:lang w:val="es-ES"/>
        </w:rPr>
        <w:t xml:space="preserve">   </w:t>
      </w:r>
      <w:r w:rsidR="00A45946" w:rsidRPr="000D6993">
        <w:rPr>
          <w:rFonts w:ascii="GHEA Mariam" w:hAnsi="GHEA Mariam" w:cs="Sylfaen"/>
          <w:b/>
          <w:iCs/>
          <w:sz w:val="20"/>
          <w:szCs w:val="20"/>
          <w:lang w:val="es-ES"/>
        </w:rPr>
        <w:t>ЦЕНА:</w:t>
      </w:r>
      <w:r w:rsidR="00A45946" w:rsidRPr="000D6993">
        <w:rPr>
          <w:rFonts w:ascii="GHEA Mariam" w:hAnsi="GHEA Mariam" w:cs="Arial"/>
          <w:b/>
          <w:iCs/>
          <w:sz w:val="20"/>
          <w:szCs w:val="20"/>
          <w:lang w:val="es-ES"/>
        </w:rPr>
        <w:t xml:space="preserve">  </w:t>
      </w:r>
      <w:r w:rsidR="00A45946" w:rsidRPr="000D6993">
        <w:rPr>
          <w:rFonts w:ascii="GHEA Mariam" w:hAnsi="GHEA Mariam" w:cs="Sylfaen"/>
          <w:b/>
          <w:iCs/>
          <w:sz w:val="20"/>
          <w:szCs w:val="20"/>
          <w:lang w:val="es-ES"/>
        </w:rPr>
        <w:t>ПРЕДЛОЖЕНИЕ</w:t>
      </w:r>
      <w:r w:rsidR="00A45946" w:rsidRPr="000D6993">
        <w:rPr>
          <w:rFonts w:ascii="GHEA Mariam" w:hAnsi="GHEA Mariam" w:cs="Arial"/>
          <w:b/>
          <w:iCs/>
          <w:sz w:val="20"/>
          <w:szCs w:val="20"/>
          <w:lang w:val="es-ES"/>
        </w:rPr>
        <w:t xml:space="preserve"> </w:t>
      </w:r>
    </w:p>
    <w:p w14:paraId="3FB0113D" w14:textId="77777777" w:rsidR="00A45946" w:rsidRPr="000D6993" w:rsidRDefault="00A45946" w:rsidP="00845F46">
      <w:pPr>
        <w:jc w:val="center"/>
        <w:rPr>
          <w:rFonts w:ascii="GHEA Mariam" w:hAnsi="GHEA Mariam" w:cs="Arial"/>
          <w:b/>
          <w:iCs/>
          <w:sz w:val="20"/>
          <w:szCs w:val="20"/>
          <w:lang w:val="es-ES"/>
        </w:rPr>
      </w:pPr>
    </w:p>
    <w:p w14:paraId="60922946" w14:textId="77777777" w:rsidR="00A45946" w:rsidRPr="000D6993" w:rsidRDefault="00C8055A" w:rsidP="00845F46">
      <w:pPr>
        <w:ind w:firstLine="567"/>
        <w:jc w:val="both"/>
        <w:rPr>
          <w:rFonts w:ascii="GHEA Mariam" w:hAnsi="GHEA Mariam"/>
          <w:iCs/>
          <w:sz w:val="20"/>
          <w:szCs w:val="20"/>
          <w:lang w:val="es-ES"/>
        </w:rPr>
      </w:pPr>
      <w:r w:rsidRPr="000D6993">
        <w:rPr>
          <w:rFonts w:ascii="GHEA Mariam" w:hAnsi="GHEA Mariam" w:cs="Sylfaen"/>
          <w:iCs/>
          <w:sz w:val="20"/>
          <w:szCs w:val="20"/>
          <w:lang w:val="es-ES"/>
        </w:rPr>
        <w:t xml:space="preserve">5.1 </w:t>
      </w:r>
      <w:r w:rsidR="00A45946" w:rsidRPr="000D6993">
        <w:rPr>
          <w:rFonts w:ascii="GHEA Mariam" w:hAnsi="GHEA Mariam" w:cs="Sylfaen"/>
          <w:iCs/>
          <w:sz w:val="20"/>
          <w:szCs w:val="20"/>
          <w:lang w:val="hy-AM"/>
        </w:rPr>
        <w:t>Рекомендуется</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расходы</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продукта</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ценности</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кроме</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включать:</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является</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 xml:space="preserve">транспорт </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 xml:space="preserve">страхование </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 xml:space="preserve">пошлины </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 xml:space="preserve">налоги </w:t>
      </w:r>
      <w:r w:rsidR="00A45946" w:rsidRPr="000D6993">
        <w:rPr>
          <w:rFonts w:ascii="GHEA Mariam" w:hAnsi="GHEA Mariam" w:cs="Sylfaen"/>
          <w:iCs/>
          <w:sz w:val="20"/>
          <w:szCs w:val="20"/>
          <w:lang w:val="es-ES"/>
        </w:rPr>
        <w:t xml:space="preserve">и </w:t>
      </w:r>
      <w:r w:rsidR="00A45946" w:rsidRPr="000D6993">
        <w:rPr>
          <w:rFonts w:ascii="GHEA Mariam" w:hAnsi="GHEA Mariam" w:cs="Sylfaen"/>
          <w:iCs/>
          <w:sz w:val="20"/>
          <w:szCs w:val="20"/>
          <w:lang w:val="hy-AM"/>
        </w:rPr>
        <w:t>т. д.</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платежей</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линия</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затраты</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и:</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нет</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может</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меньше</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быть</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их</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 xml:space="preserve">из себестоимости </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рекомендуемые</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цена</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расчет</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нуждаться</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является</w:t>
      </w:r>
      <w:r w:rsidR="00A45946" w:rsidRPr="000D6993">
        <w:rPr>
          <w:rFonts w:ascii="GHEA Mariam" w:hAnsi="GHEA Mariam" w:cs="Sylfaen"/>
          <w:iCs/>
          <w:sz w:val="20"/>
          <w:szCs w:val="20"/>
          <w:lang w:val="es-ES"/>
        </w:rPr>
        <w:t xml:space="preserve"> </w:t>
      </w:r>
      <w:r w:rsidR="00A45946" w:rsidRPr="000D6993">
        <w:rPr>
          <w:rFonts w:ascii="GHEA Mariam" w:hAnsi="GHEA Mariam" w:cs="Sylfaen"/>
          <w:iCs/>
          <w:sz w:val="20"/>
          <w:szCs w:val="20"/>
          <w:lang w:val="hy-AM"/>
        </w:rPr>
        <w:t>быть представленным</w:t>
      </w:r>
      <w:r w:rsidR="00A45946" w:rsidRPr="000D6993">
        <w:rPr>
          <w:rFonts w:ascii="GHEA Mariam" w:hAnsi="GHEA Mariam" w:cs="Sylfaen"/>
          <w:iCs/>
          <w:sz w:val="20"/>
          <w:szCs w:val="20"/>
          <w:lang w:val="es-ES"/>
        </w:rPr>
        <w:t xml:space="preserve"> </w:t>
      </w:r>
      <w:r w:rsidR="00A45946" w:rsidRPr="000D6993">
        <w:rPr>
          <w:rFonts w:ascii="GHEA Mariam" w:hAnsi="GHEA Mariam"/>
          <w:iCs/>
          <w:sz w:val="20"/>
          <w:szCs w:val="20"/>
          <w:lang w:val="es-ES"/>
        </w:rPr>
        <w:t xml:space="preserve">по </w:t>
      </w:r>
      <w:r w:rsidR="00A45946" w:rsidRPr="000D6993">
        <w:rPr>
          <w:rFonts w:ascii="GHEA Mariam" w:hAnsi="GHEA Mariam" w:cs="Sylfaen"/>
          <w:iCs/>
          <w:sz w:val="20"/>
          <w:szCs w:val="20"/>
          <w:lang w:val="hy-AM"/>
        </w:rPr>
        <w:t>запросу</w:t>
      </w:r>
    </w:p>
    <w:p w14:paraId="624653A5" w14:textId="77777777" w:rsidR="00B95FE0" w:rsidRPr="000D6993" w:rsidRDefault="00C8055A" w:rsidP="00845F46">
      <w:pPr>
        <w:pStyle w:val="norm"/>
        <w:spacing w:line="240" w:lineRule="auto"/>
        <w:ind w:firstLine="567"/>
        <w:rPr>
          <w:rFonts w:ascii="GHEA Mariam" w:hAnsi="GHEA Mariam" w:cs="Sylfaen"/>
          <w:iCs/>
          <w:sz w:val="20"/>
          <w:lang w:val="es-ES" w:eastAsia="en-US"/>
        </w:rPr>
      </w:pPr>
      <w:r w:rsidRPr="000D6993">
        <w:rPr>
          <w:rFonts w:ascii="GHEA Mariam" w:hAnsi="GHEA Mariam"/>
          <w:iCs/>
          <w:sz w:val="20"/>
          <w:lang w:val="es-ES"/>
        </w:rPr>
        <w:t xml:space="preserve">5.2 </w:t>
      </w:r>
      <w:r w:rsidR="00A45946" w:rsidRPr="000D6993">
        <w:rPr>
          <w:rFonts w:ascii="GHEA Mariam" w:hAnsi="GHEA Mariam" w:cs="Sylfaen"/>
          <w:iCs/>
          <w:sz w:val="20"/>
          <w:lang w:val="es-ES"/>
        </w:rPr>
        <w:t xml:space="preserve">Участник </w:t>
      </w:r>
      <w:r w:rsidR="00A45946" w:rsidRPr="000D6993">
        <w:rPr>
          <w:rFonts w:ascii="GHEA Mariam" w:hAnsi="GHEA Mariam" w:cs="Sylfaen"/>
          <w:iCs/>
          <w:sz w:val="20"/>
          <w:lang w:val="hy-AM" w:eastAsia="en-US"/>
        </w:rPr>
        <w:t xml:space="preserve">представляет ценовое предложение в виде калькуляции, состоящей из себестоимости (суммы себестоимости и прогнозируемой прибыли) и налога на добавленную стоимость общих составляющих </w:t>
      </w:r>
      <w:r w:rsidR="00A45946" w:rsidRPr="000D6993">
        <w:rPr>
          <w:rFonts w:ascii="GHEA Mariam" w:hAnsi="GHEA Mariam"/>
          <w:iCs/>
          <w:sz w:val="20"/>
          <w:lang w:val="hy-AM"/>
        </w:rPr>
        <w:t xml:space="preserve">. </w:t>
      </w:r>
      <w:r w:rsidR="00A45946" w:rsidRPr="000D6993">
        <w:rPr>
          <w:rFonts w:ascii="GHEA Mariam" w:hAnsi="GHEA Mariam" w:cs="Sylfaen"/>
          <w:iCs/>
          <w:sz w:val="20"/>
          <w:lang w:val="hy-AM" w:eastAsia="en-US"/>
        </w:rPr>
        <w:t xml:space="preserve">Расчет составляющих затрат - никаких пробелов или других деталей не требуется и не представлено. Если </w:t>
      </w:r>
      <w:r w:rsidR="00220C7C" w:rsidRPr="000D6993">
        <w:rPr>
          <w:rFonts w:ascii="GHEA Mariam" w:hAnsi="GHEA Mariam" w:cs="Sylfaen"/>
          <w:iCs/>
          <w:sz w:val="20"/>
          <w:lang w:eastAsia="en-US"/>
        </w:rPr>
        <w:t xml:space="preserve">участник </w:t>
      </w:r>
      <w:r w:rsidR="00A45946" w:rsidRPr="000D6993">
        <w:rPr>
          <w:rFonts w:ascii="GHEA Mariam" w:hAnsi="GHEA Mariam" w:cs="Sylfaen"/>
          <w:iCs/>
          <w:sz w:val="20"/>
          <w:lang w:val="hy-AM" w:eastAsia="en-US"/>
        </w:rPr>
        <w:t>должен уплатить налог на добавленную стоимость в государственный бюджет Республики Армения по данной сделке, то</w:t>
      </w:r>
      <w:r w:rsidR="00A45946" w:rsidRPr="000D6993">
        <w:rPr>
          <w:rFonts w:ascii="GHEA Mariam" w:hAnsi="GHEA Mariam" w:cs="Sylfaen"/>
          <w:iCs/>
          <w:sz w:val="20"/>
          <w:lang w:val="es-ES" w:eastAsia="en-US"/>
        </w:rPr>
        <w:t xml:space="preserve"> </w:t>
      </w:r>
      <w:r w:rsidR="00A45946" w:rsidRPr="000D6993">
        <w:rPr>
          <w:rFonts w:ascii="GHEA Mariam" w:hAnsi="GHEA Mariam" w:cs="Sylfaen"/>
          <w:iCs/>
          <w:sz w:val="20"/>
          <w:lang w:val="ru-RU"/>
        </w:rPr>
        <w:t xml:space="preserve">представил </w:t>
      </w:r>
      <w:r w:rsidR="00A45946" w:rsidRPr="000D6993">
        <w:rPr>
          <w:rFonts w:ascii="GHEA Mariam" w:hAnsi="GHEA Mariam" w:cs="Sylfaen"/>
          <w:iCs/>
          <w:sz w:val="20"/>
        </w:rPr>
        <w:t>_</w:t>
      </w:r>
      <w:r w:rsidR="00A45946" w:rsidRPr="000D6993">
        <w:rPr>
          <w:rFonts w:ascii="GHEA Mariam" w:hAnsi="GHEA Mariam" w:cs="Sylfaen"/>
          <w:iCs/>
          <w:sz w:val="20"/>
          <w:lang w:val="es-ES"/>
        </w:rPr>
        <w:t xml:space="preserve"> </w:t>
      </w:r>
      <w:r w:rsidR="00A45946" w:rsidRPr="000D6993">
        <w:rPr>
          <w:rFonts w:ascii="GHEA Mariam" w:hAnsi="GHEA Mariam" w:cs="Sylfaen"/>
          <w:iCs/>
          <w:sz w:val="20"/>
          <w:lang w:val="ru-RU"/>
        </w:rPr>
        <w:t>цена</w:t>
      </w:r>
      <w:r w:rsidR="00A45946" w:rsidRPr="000D6993">
        <w:rPr>
          <w:rFonts w:ascii="GHEA Mariam" w:hAnsi="GHEA Mariam" w:cs="Sylfaen"/>
          <w:iCs/>
          <w:sz w:val="20"/>
          <w:lang w:val="es-ES"/>
        </w:rPr>
        <w:t xml:space="preserve"> </w:t>
      </w:r>
      <w:r w:rsidR="00A45946" w:rsidRPr="000D6993">
        <w:rPr>
          <w:rFonts w:ascii="GHEA Mariam" w:hAnsi="GHEA Mariam" w:cs="Sylfaen"/>
          <w:iCs/>
          <w:sz w:val="20"/>
          <w:lang w:val="hy-AM" w:eastAsia="en-US"/>
        </w:rPr>
        <w:t xml:space="preserve">Сумма, подлежащая уплате по данному виду налога, указывается </w:t>
      </w:r>
      <w:r w:rsidR="00A45946" w:rsidRPr="000D6993">
        <w:rPr>
          <w:rFonts w:ascii="GHEA Mariam" w:hAnsi="GHEA Mariam" w:cs="Sylfaen"/>
          <w:iCs/>
          <w:sz w:val="20"/>
          <w:lang w:val="ru-RU"/>
        </w:rPr>
        <w:t>в предложении отдельной строкой.</w:t>
      </w:r>
      <w:r w:rsidR="00A45946" w:rsidRPr="000D6993">
        <w:rPr>
          <w:rFonts w:ascii="GHEA Mariam" w:hAnsi="GHEA Mariam" w:cs="Sylfaen"/>
          <w:iCs/>
          <w:sz w:val="20"/>
          <w:lang w:val="es-ES" w:eastAsia="en-US"/>
        </w:rPr>
        <w:t xml:space="preserve"> </w:t>
      </w:r>
    </w:p>
    <w:p w14:paraId="3F03CC64" w14:textId="77777777" w:rsidR="00B95FE0" w:rsidRPr="000D6993" w:rsidRDefault="00934B33"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eastAsia="en-US"/>
        </w:rPr>
        <w:t xml:space="preserve">Оценка </w:t>
      </w:r>
      <w:r w:rsidR="00A45946" w:rsidRPr="000D6993">
        <w:rPr>
          <w:rFonts w:ascii="GHEA Mariam" w:hAnsi="GHEA Mariam" w:cs="Sylfaen"/>
          <w:iCs/>
          <w:sz w:val="20"/>
          <w:lang w:val="hy-AM" w:eastAsia="en-US"/>
        </w:rPr>
        <w:t xml:space="preserve">ценовых предложений </w:t>
      </w:r>
      <w:r w:rsidR="00B95FE0" w:rsidRPr="000D6993">
        <w:rPr>
          <w:rFonts w:ascii="GHEA Mariam" w:hAnsi="GHEA Mariam" w:cs="Sylfaen"/>
          <w:iCs/>
          <w:sz w:val="20"/>
          <w:lang w:eastAsia="en-US"/>
        </w:rPr>
        <w:t>участников</w:t>
      </w:r>
      <w:r w:rsidRPr="000D6993">
        <w:rPr>
          <w:rFonts w:ascii="GHEA Mariam" w:hAnsi="GHEA Mariam" w:cs="Sylfaen"/>
          <w:iCs/>
          <w:sz w:val="20"/>
          <w:lang w:val="hy-AM" w:eastAsia="en-US"/>
        </w:rPr>
        <w:t xml:space="preserve"> </w:t>
      </w:r>
      <w:r w:rsidRPr="000D6993">
        <w:rPr>
          <w:rFonts w:ascii="GHEA Mariam" w:hAnsi="GHEA Mariam" w:cs="Sylfaen"/>
          <w:iCs/>
          <w:sz w:val="20"/>
          <w:lang w:eastAsia="en-US"/>
        </w:rPr>
        <w:t xml:space="preserve">и </w:t>
      </w:r>
      <w:r w:rsidR="00A45946" w:rsidRPr="000D6993">
        <w:rPr>
          <w:rFonts w:ascii="GHEA Mariam" w:hAnsi="GHEA Mariam" w:cs="Sylfaen"/>
          <w:iCs/>
          <w:sz w:val="20"/>
          <w:lang w:val="hy-AM" w:eastAsia="en-US"/>
        </w:rPr>
        <w:t xml:space="preserve">сравнение </w:t>
      </w:r>
      <w:r w:rsidRPr="000D6993">
        <w:rPr>
          <w:rFonts w:ascii="GHEA Mariam" w:hAnsi="GHEA Mariam" w:cs="Sylfaen"/>
          <w:iCs/>
          <w:sz w:val="20"/>
          <w:lang w:eastAsia="en-US"/>
        </w:rPr>
        <w:t xml:space="preserve">осуществляются </w:t>
      </w:r>
      <w:r w:rsidR="00A45946" w:rsidRPr="000D6993">
        <w:rPr>
          <w:rFonts w:ascii="GHEA Mariam" w:hAnsi="GHEA Mariam" w:cs="Sylfaen"/>
          <w:iCs/>
          <w:sz w:val="20"/>
          <w:lang w:val="hy-AM" w:eastAsia="en-US"/>
        </w:rPr>
        <w:t>без расчета суммы налога, указанной в настоящем пункте. При этом заявка участника не подлежит отклонению, если:</w:t>
      </w:r>
    </w:p>
    <w:p w14:paraId="0FC4DDF1" w14:textId="77777777" w:rsidR="00B95FE0" w:rsidRPr="000D6993" w:rsidRDefault="00B95FE0"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14:paraId="0E831037" w14:textId="77777777" w:rsidR="00B95FE0" w:rsidRPr="000D6993" w:rsidRDefault="00B95FE0"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lastRenderedPageBreak/>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14:paraId="5511C128" w14:textId="77777777" w:rsidR="00A45946" w:rsidRPr="000D6993" w:rsidRDefault="00B95FE0"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в. в ценовом предложении номер партии указан неверно, но наименование предмета закупки заполнено правильно;</w:t>
      </w:r>
    </w:p>
    <w:p w14:paraId="252BF7B2" w14:textId="77777777" w:rsidR="00A63118" w:rsidRPr="000D6993" w:rsidRDefault="00A63118" w:rsidP="00845F46">
      <w:pPr>
        <w:shd w:val="clear" w:color="auto" w:fill="FFFFFF"/>
        <w:ind w:firstLine="375"/>
        <w:jc w:val="both"/>
        <w:rPr>
          <w:rFonts w:ascii="GHEA Mariam" w:hAnsi="GHEA Mariam" w:cs="Sylfaen"/>
          <w:iCs/>
          <w:sz w:val="20"/>
          <w:szCs w:val="20"/>
          <w:lang w:val="hy-AM"/>
        </w:rPr>
      </w:pPr>
      <w:r w:rsidRPr="000D6993">
        <w:rPr>
          <w:rFonts w:ascii="GHEA Mariam" w:hAnsi="GHEA Mariam" w:cs="Sylfaen"/>
          <w:iCs/>
          <w:sz w:val="20"/>
          <w:szCs w:val="2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14:paraId="22CA2B2D" w14:textId="77777777" w:rsidR="00A63118" w:rsidRPr="000D6993" w:rsidRDefault="00A63118" w:rsidP="00845F46">
      <w:pPr>
        <w:tabs>
          <w:tab w:val="left" w:pos="0"/>
        </w:tabs>
        <w:ind w:firstLine="360"/>
        <w:jc w:val="both"/>
        <w:rPr>
          <w:rFonts w:ascii="GHEA Mariam" w:hAnsi="GHEA Mariam" w:cs="Sylfaen"/>
          <w:iCs/>
          <w:sz w:val="20"/>
          <w:szCs w:val="20"/>
          <w:lang w:val="hy-AM"/>
        </w:rPr>
      </w:pPr>
      <w:r w:rsidRPr="000D6993">
        <w:rPr>
          <w:rFonts w:ascii="GHEA Mariam" w:hAnsi="GHEA Mariam" w:cs="Sylfaen"/>
          <w:iCs/>
          <w:sz w:val="20"/>
          <w:szCs w:val="2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14:paraId="40E72A13" w14:textId="77777777" w:rsidR="00A63118" w:rsidRPr="000D6993" w:rsidRDefault="00A63118"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ф. копейки обозначаются цифрами в суммах, заполненных буквами в графах ценового предложения.</w:t>
      </w:r>
    </w:p>
    <w:p w14:paraId="7F45F4BD" w14:textId="77777777" w:rsidR="00A45946" w:rsidRPr="000D6993" w:rsidRDefault="00C8055A" w:rsidP="00845F46">
      <w:pPr>
        <w:pStyle w:val="norm"/>
        <w:spacing w:line="240" w:lineRule="auto"/>
        <w:ind w:firstLine="567"/>
        <w:rPr>
          <w:rFonts w:ascii="GHEA Mariam" w:hAnsi="GHEA Mariam"/>
          <w:iCs/>
          <w:sz w:val="20"/>
          <w:lang w:val="es-ES"/>
        </w:rPr>
      </w:pPr>
      <w:r w:rsidRPr="000D6993">
        <w:rPr>
          <w:rFonts w:ascii="GHEA Mariam" w:hAnsi="GHEA Mariam"/>
          <w:iCs/>
          <w:sz w:val="20"/>
          <w:lang w:val="es-ES"/>
        </w:rPr>
        <w:t xml:space="preserve">5. </w:t>
      </w:r>
      <w:r w:rsidR="00A45946" w:rsidRPr="000D6993">
        <w:rPr>
          <w:rFonts w:ascii="GHEA Mariam" w:hAnsi="GHEA Mariam"/>
          <w:iCs/>
          <w:sz w:val="20"/>
          <w:lang w:val="hy-AM"/>
        </w:rPr>
        <w:t xml:space="preserve">3. </w:t>
      </w:r>
      <w:r w:rsidR="00A45946" w:rsidRPr="000D6993">
        <w:rPr>
          <w:rFonts w:ascii="GHEA Mariam" w:hAnsi="GHEA Mariam"/>
          <w:iCs/>
          <w:sz w:val="20"/>
          <w:lang w:val="es-ES"/>
        </w:rPr>
        <w:t>Если цена заключаемого договора стабильна, то ценовое предложение представляется единым числом с общей ценой,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14:paraId="39CAEEB2" w14:textId="77777777" w:rsidR="00096865" w:rsidRPr="000D6993" w:rsidRDefault="00096865" w:rsidP="00845F46">
      <w:pPr>
        <w:pStyle w:val="23"/>
        <w:spacing w:line="240" w:lineRule="auto"/>
        <w:ind w:firstLine="567"/>
        <w:rPr>
          <w:rFonts w:ascii="GHEA Mariam" w:hAnsi="GHEA Mariam"/>
          <w:iCs/>
          <w:lang w:val="es-ES"/>
        </w:rPr>
      </w:pPr>
    </w:p>
    <w:p w14:paraId="3933FC34" w14:textId="77777777" w:rsidR="00096865" w:rsidRPr="000D6993" w:rsidRDefault="00220C7C" w:rsidP="00845F46">
      <w:pPr>
        <w:jc w:val="center"/>
        <w:rPr>
          <w:rFonts w:ascii="GHEA Mariam" w:hAnsi="GHEA Mariam"/>
          <w:b/>
          <w:iCs/>
          <w:sz w:val="20"/>
          <w:szCs w:val="20"/>
          <w:lang w:val="es-ES"/>
        </w:rPr>
      </w:pPr>
      <w:r w:rsidRPr="000D6993">
        <w:rPr>
          <w:rFonts w:ascii="GHEA Mariam" w:hAnsi="GHEA Mariam"/>
          <w:b/>
          <w:iCs/>
          <w:sz w:val="20"/>
          <w:szCs w:val="20"/>
          <w:lang w:val="es-ES"/>
        </w:rPr>
        <w:t xml:space="preserve">6. </w:t>
      </w:r>
      <w:r w:rsidR="00955A1E" w:rsidRPr="000D6993">
        <w:rPr>
          <w:rFonts w:ascii="GHEA Mariam" w:hAnsi="GHEA Mariam"/>
          <w:b/>
          <w:iCs/>
          <w:sz w:val="20"/>
          <w:szCs w:val="20"/>
        </w:rPr>
        <w:t>ПРИМЕНИТЬСЯ</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ДЕЙСТВИЕ</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 xml:space="preserve">СРОК </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ЗАЯВКИ</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ИЗМЕНЕНИЕ</w:t>
      </w:r>
      <w:r w:rsidR="00955A1E" w:rsidRPr="000D6993">
        <w:rPr>
          <w:rFonts w:ascii="GHEA Mariam" w:hAnsi="GHEA Mariam"/>
          <w:b/>
          <w:iCs/>
          <w:sz w:val="20"/>
          <w:szCs w:val="20"/>
          <w:lang w:val="es-ES"/>
        </w:rPr>
        <w:t xml:space="preserve"> </w:t>
      </w:r>
      <w:r w:rsidR="00955A1E" w:rsidRPr="000D6993">
        <w:rPr>
          <w:rFonts w:ascii="GHEA Mariam" w:hAnsi="GHEA Mariam"/>
          <w:b/>
          <w:iCs/>
          <w:sz w:val="20"/>
          <w:szCs w:val="20"/>
        </w:rPr>
        <w:t>ВЫПОЛНИТЬ</w:t>
      </w:r>
    </w:p>
    <w:p w14:paraId="1A5F330E" w14:textId="77777777" w:rsidR="00096865" w:rsidRPr="000D6993" w:rsidRDefault="00955A1E" w:rsidP="00845F46">
      <w:pPr>
        <w:jc w:val="center"/>
        <w:rPr>
          <w:rFonts w:ascii="GHEA Mariam" w:hAnsi="GHEA Mariam"/>
          <w:b/>
          <w:iCs/>
          <w:sz w:val="20"/>
          <w:szCs w:val="20"/>
          <w:lang w:val="es-ES"/>
        </w:rPr>
      </w:pPr>
      <w:r w:rsidRPr="000D6993">
        <w:rPr>
          <w:rFonts w:ascii="GHEA Mariam" w:hAnsi="GHEA Mariam"/>
          <w:b/>
          <w:iCs/>
          <w:sz w:val="20"/>
          <w:szCs w:val="20"/>
        </w:rPr>
        <w:t>И:</w:t>
      </w:r>
      <w:r w:rsidRPr="000D6993">
        <w:rPr>
          <w:rFonts w:ascii="GHEA Mariam" w:hAnsi="GHEA Mariam"/>
          <w:b/>
          <w:iCs/>
          <w:sz w:val="20"/>
          <w:szCs w:val="20"/>
          <w:lang w:val="es-ES"/>
        </w:rPr>
        <w:t xml:space="preserve"> </w:t>
      </w:r>
      <w:r w:rsidRPr="000D6993">
        <w:rPr>
          <w:rFonts w:ascii="GHEA Mariam" w:hAnsi="GHEA Mariam"/>
          <w:b/>
          <w:iCs/>
          <w:sz w:val="20"/>
          <w:szCs w:val="20"/>
        </w:rPr>
        <w:t>ИХ</w:t>
      </w:r>
      <w:r w:rsidRPr="000D6993">
        <w:rPr>
          <w:rFonts w:ascii="GHEA Mariam" w:hAnsi="GHEA Mariam"/>
          <w:b/>
          <w:iCs/>
          <w:sz w:val="20"/>
          <w:szCs w:val="20"/>
          <w:lang w:val="es-ES"/>
        </w:rPr>
        <w:t xml:space="preserve"> </w:t>
      </w:r>
      <w:r w:rsidRPr="000D6993">
        <w:rPr>
          <w:rFonts w:ascii="GHEA Mariam" w:hAnsi="GHEA Mariam"/>
          <w:b/>
          <w:iCs/>
          <w:sz w:val="20"/>
          <w:szCs w:val="20"/>
        </w:rPr>
        <w:t>С:</w:t>
      </w:r>
      <w:r w:rsidRPr="000D6993">
        <w:rPr>
          <w:rFonts w:ascii="GHEA Mariam" w:hAnsi="GHEA Mariam"/>
          <w:b/>
          <w:iCs/>
          <w:sz w:val="20"/>
          <w:szCs w:val="20"/>
          <w:lang w:val="es-ES"/>
        </w:rPr>
        <w:t xml:space="preserve"> </w:t>
      </w:r>
      <w:r w:rsidRPr="000D6993">
        <w:rPr>
          <w:rFonts w:ascii="GHEA Mariam" w:hAnsi="GHEA Mariam"/>
          <w:b/>
          <w:iCs/>
          <w:sz w:val="20"/>
          <w:szCs w:val="20"/>
        </w:rPr>
        <w:t>ПОДНЯТЬ</w:t>
      </w:r>
      <w:r w:rsidRPr="000D6993">
        <w:rPr>
          <w:rFonts w:ascii="GHEA Mariam" w:hAnsi="GHEA Mariam"/>
          <w:b/>
          <w:iCs/>
          <w:sz w:val="20"/>
          <w:szCs w:val="20"/>
          <w:lang w:val="es-ES"/>
        </w:rPr>
        <w:t xml:space="preserve"> </w:t>
      </w:r>
      <w:r w:rsidRPr="000D6993">
        <w:rPr>
          <w:rFonts w:ascii="GHEA Mariam" w:hAnsi="GHEA Mariam"/>
          <w:b/>
          <w:iCs/>
          <w:sz w:val="20"/>
          <w:szCs w:val="20"/>
        </w:rPr>
        <w:t>ПРОЦЕДУРА</w:t>
      </w:r>
    </w:p>
    <w:p w14:paraId="51366398" w14:textId="77777777" w:rsidR="00096865" w:rsidRPr="000D6993" w:rsidRDefault="00096865" w:rsidP="00845F46">
      <w:pPr>
        <w:pStyle w:val="a3"/>
        <w:spacing w:line="240" w:lineRule="auto"/>
        <w:ind w:firstLine="567"/>
        <w:rPr>
          <w:rFonts w:ascii="GHEA Mariam" w:hAnsi="GHEA Mariam"/>
          <w:b/>
          <w:i w:val="0"/>
          <w:iCs/>
          <w:lang w:val="af-ZA"/>
        </w:rPr>
      </w:pPr>
    </w:p>
    <w:p w14:paraId="2E97B14F" w14:textId="77777777" w:rsidR="00096865" w:rsidRPr="000D6993" w:rsidRDefault="00220C7C" w:rsidP="00845F46">
      <w:pPr>
        <w:pStyle w:val="a3"/>
        <w:spacing w:line="240" w:lineRule="auto"/>
        <w:ind w:firstLine="567"/>
        <w:rPr>
          <w:rFonts w:ascii="GHEA Mariam" w:hAnsi="GHEA Mariam" w:cs="Sylfaen"/>
          <w:i w:val="0"/>
          <w:iCs/>
          <w:lang w:val="af-ZA"/>
        </w:rPr>
      </w:pPr>
      <w:r w:rsidRPr="000D6993">
        <w:rPr>
          <w:rFonts w:ascii="GHEA Mariam" w:hAnsi="GHEA Mariam"/>
          <w:i w:val="0"/>
          <w:iCs/>
          <w:lang w:val="af-ZA"/>
        </w:rPr>
        <w:t xml:space="preserve">6.1 </w:t>
      </w:r>
      <w:r w:rsidR="00096865" w:rsidRPr="000D6993">
        <w:rPr>
          <w:rFonts w:ascii="GHEA Mariam" w:hAnsi="GHEA Mariam" w:cs="Sylfaen"/>
          <w:i w:val="0"/>
          <w:iCs/>
          <w:lang w:val="ru-RU"/>
        </w:rPr>
        <w:t xml:space="preserve">Статья </w:t>
      </w:r>
      <w:r w:rsidR="00096865" w:rsidRPr="000D6993">
        <w:rPr>
          <w:rFonts w:ascii="GHEA Mariam" w:hAnsi="GHEA Mariam" w:cs="Sylfaen"/>
          <w:i w:val="0"/>
          <w:iCs/>
          <w:lang w:val="af-ZA"/>
        </w:rPr>
        <w:t xml:space="preserve">31 </w:t>
      </w:r>
      <w:r w:rsidR="00096865" w:rsidRPr="000D6993">
        <w:rPr>
          <w:rFonts w:ascii="GHEA Mariam" w:hAnsi="GHEA Mariam" w:cs="Sylfaen"/>
          <w:i w:val="0"/>
          <w:iCs/>
          <w:lang w:val="ru-RU"/>
        </w:rPr>
        <w:t>Закона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статьи</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согласно </w:t>
      </w:r>
      <w:r w:rsidR="00096865" w:rsidRPr="000D6993">
        <w:rPr>
          <w:rFonts w:ascii="GHEA Mariam" w:hAnsi="GHEA Mariam" w:cs="Sylfaen"/>
          <w:i w:val="0"/>
          <w:iCs/>
          <w:lang w:val="af-ZA"/>
        </w:rPr>
        <w:t xml:space="preserve">заявке </w:t>
      </w:r>
      <w:r w:rsidR="00096865" w:rsidRPr="000D6993">
        <w:rPr>
          <w:rFonts w:ascii="GHEA Mariam" w:hAnsi="GHEA Mariam" w:cs="Sylfaen"/>
          <w:i w:val="0"/>
          <w:iCs/>
          <w:lang w:val="ru-RU"/>
        </w:rPr>
        <w:t>_</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действительный</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является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до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К закону</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соответствующий</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контракта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запечатывание </w:t>
      </w:r>
      <w:r w:rsidR="00096865" w:rsidRPr="000D6993">
        <w:rPr>
          <w:rFonts w:ascii="GHEA Mariam" w:hAnsi="GHEA Mariam" w:cs="Sylfaen"/>
          <w:i w:val="0"/>
          <w:iCs/>
          <w:lang w:val="af-ZA"/>
        </w:rPr>
        <w:t xml:space="preserve">, </w:t>
      </w:r>
      <w:r w:rsidR="00705706" w:rsidRPr="00D77B0E">
        <w:rPr>
          <w:rFonts w:ascii="GHEA Mariam" w:hAnsi="GHEA Mariam" w:cs="Sylfaen"/>
          <w:i w:val="0"/>
          <w:iCs/>
          <w:lang w:val="ru-RU"/>
        </w:rPr>
        <w:t xml:space="preserve">участник </w:t>
      </w:r>
      <w:r w:rsidR="00096865" w:rsidRPr="000D6993">
        <w:rPr>
          <w:rFonts w:ascii="GHEA Mariam" w:hAnsi="GHEA Mariam" w:cs="Sylfaen"/>
          <w:i w:val="0"/>
          <w:iCs/>
          <w:lang w:val="ru-RU"/>
        </w:rPr>
        <w:t>_</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от</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приложения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с</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прием </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применение</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отказ</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или </w:t>
      </w:r>
      <w:r w:rsidR="00096865" w:rsidRPr="000D6993">
        <w:rPr>
          <w:rFonts w:ascii="GHEA Mariam" w:hAnsi="GHEA Mariam" w:cs="Sylfaen"/>
          <w:i w:val="0"/>
          <w:iCs/>
          <w:lang w:val="af-ZA"/>
        </w:rPr>
        <w:t xml:space="preserve">эта </w:t>
      </w:r>
      <w:r w:rsidR="00096865" w:rsidRPr="000D6993">
        <w:rPr>
          <w:rFonts w:ascii="GHEA Mariam" w:hAnsi="GHEA Mariam" w:cs="Sylfaen"/>
          <w:i w:val="0"/>
          <w:iCs/>
          <w:lang w:val="ru-RU"/>
        </w:rPr>
        <w:t>процедура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несуществующий</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быть объявлено </w:t>
      </w:r>
      <w:r w:rsidR="004D5671" w:rsidRPr="000D6993">
        <w:rPr>
          <w:rFonts w:ascii="GHEA Mariam" w:hAnsi="GHEA Mariam" w:cs="Sylfaen"/>
          <w:i w:val="0"/>
          <w:iCs/>
          <w:lang w:val="ru-RU"/>
        </w:rPr>
        <w:t>.</w:t>
      </w:r>
    </w:p>
    <w:p w14:paraId="0C79FD8B" w14:textId="77777777" w:rsidR="00096865" w:rsidRPr="000D6993" w:rsidRDefault="00220C7C" w:rsidP="00845F46">
      <w:pPr>
        <w:pStyle w:val="a3"/>
        <w:spacing w:line="240" w:lineRule="auto"/>
        <w:ind w:firstLine="567"/>
        <w:rPr>
          <w:rFonts w:ascii="GHEA Mariam" w:hAnsi="GHEA Mariam" w:cs="Sylfaen"/>
          <w:i w:val="0"/>
          <w:iCs/>
          <w:lang w:val="af-ZA"/>
        </w:rPr>
      </w:pPr>
      <w:r w:rsidRPr="000D6993">
        <w:rPr>
          <w:rFonts w:ascii="GHEA Mariam" w:hAnsi="GHEA Mariam" w:cs="Sylfaen"/>
          <w:i w:val="0"/>
          <w:iCs/>
          <w:lang w:val="af-ZA"/>
        </w:rPr>
        <w:t xml:space="preserve">6.2 </w:t>
      </w:r>
      <w:r w:rsidR="00096865" w:rsidRPr="000D6993">
        <w:rPr>
          <w:rFonts w:ascii="GHEA Mariam" w:hAnsi="GHEA Mariam" w:cs="Sylfaen"/>
          <w:i w:val="0"/>
          <w:iCs/>
          <w:lang w:val="ru-RU"/>
        </w:rPr>
        <w:t xml:space="preserve">Статья </w:t>
      </w:r>
      <w:r w:rsidR="00096865" w:rsidRPr="000D6993">
        <w:rPr>
          <w:rFonts w:ascii="GHEA Mariam" w:hAnsi="GHEA Mariam" w:cs="Sylfaen"/>
          <w:i w:val="0"/>
          <w:iCs/>
          <w:lang w:val="af-ZA"/>
        </w:rPr>
        <w:t xml:space="preserve">31 </w:t>
      </w:r>
      <w:r w:rsidR="00096865" w:rsidRPr="000D6993">
        <w:rPr>
          <w:rFonts w:ascii="GHEA Mariam" w:hAnsi="GHEA Mariam" w:cs="Sylfaen"/>
          <w:i w:val="0"/>
          <w:iCs/>
          <w:lang w:val="ru-RU"/>
        </w:rPr>
        <w:t>Закона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статьи</w:t>
      </w:r>
      <w:r w:rsidR="00096865" w:rsidRPr="000D6993">
        <w:rPr>
          <w:rFonts w:ascii="GHEA Mariam" w:hAnsi="GHEA Mariam" w:cs="Sylfaen"/>
          <w:i w:val="0"/>
          <w:iCs/>
          <w:lang w:val="af-ZA"/>
        </w:rPr>
        <w:t xml:space="preserve"> в </w:t>
      </w:r>
      <w:r w:rsidR="00096865" w:rsidRPr="000D6993">
        <w:rPr>
          <w:rFonts w:ascii="GHEA Mariam" w:hAnsi="GHEA Mariam" w:cs="Sylfaen"/>
          <w:i w:val="0"/>
          <w:iCs/>
          <w:lang w:val="ru-RU"/>
        </w:rPr>
        <w:t xml:space="preserve">зависимости </w:t>
      </w:r>
      <w:r w:rsidR="00096865" w:rsidRPr="000D6993">
        <w:rPr>
          <w:rFonts w:ascii="GHEA Mariam" w:hAnsi="GHEA Mariam" w:cs="Sylfaen"/>
          <w:i w:val="0"/>
          <w:iCs/>
          <w:lang w:val="af-ZA"/>
        </w:rPr>
        <w:t xml:space="preserve">: </w:t>
      </w:r>
      <w:r w:rsidR="00F70E55" w:rsidRPr="00D77B0E">
        <w:rPr>
          <w:rFonts w:ascii="GHEA Mariam" w:hAnsi="GHEA Mariam" w:cs="Sylfaen"/>
          <w:i w:val="0"/>
          <w:iCs/>
          <w:lang w:val="ru-RU"/>
        </w:rPr>
        <w:t xml:space="preserve">участник </w:t>
      </w:r>
      <w:r w:rsidR="00096865" w:rsidRPr="000D6993">
        <w:rPr>
          <w:rFonts w:ascii="GHEA Mariam" w:hAnsi="GHEA Mariam" w:cs="Sylfaen"/>
          <w:i w:val="0"/>
          <w:iCs/>
          <w:lang w:val="ru-RU"/>
        </w:rPr>
        <w:t>, до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настоящим</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в пункте </w:t>
      </w:r>
      <w:r w:rsidR="00096865" w:rsidRPr="000D6993">
        <w:rPr>
          <w:rFonts w:ascii="GHEA Mariam" w:hAnsi="GHEA Mariam" w:cs="Sylfaen"/>
          <w:i w:val="0"/>
          <w:iCs/>
          <w:lang w:val="af-ZA"/>
        </w:rPr>
        <w:t xml:space="preserve">4.2 части 1 </w:t>
      </w:r>
      <w:r w:rsidR="00096865" w:rsidRPr="000D6993">
        <w:rPr>
          <w:rFonts w:ascii="GHEA Mariam" w:hAnsi="GHEA Mariam" w:cs="Sylfaen"/>
          <w:i w:val="0"/>
          <w:iCs/>
          <w:lang w:val="ru-RU"/>
        </w:rPr>
        <w:t>приглашения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указано </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приложения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презентация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срок может </w:t>
      </w:r>
      <w:r w:rsidR="00096865" w:rsidRPr="000D6993">
        <w:rPr>
          <w:rFonts w:ascii="GHEA Mariam" w:hAnsi="GHEA Mariam" w:cs="Sylfaen"/>
          <w:i w:val="0"/>
          <w:iCs/>
          <w:lang w:val="af-ZA"/>
        </w:rPr>
        <w:t xml:space="preserve">_ </w:t>
      </w:r>
      <w:r w:rsidR="00096865" w:rsidRPr="000D6993">
        <w:rPr>
          <w:rFonts w:ascii="GHEA Mariam" w:hAnsi="GHEA Mariam" w:cs="Sylfaen"/>
          <w:i w:val="0"/>
          <w:iCs/>
          <w:lang w:val="ru-RU"/>
        </w:rPr>
        <w:t>является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изменить</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или</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с</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брать</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его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приложение </w:t>
      </w:r>
      <w:r w:rsidR="004D5671" w:rsidRPr="000D6993">
        <w:rPr>
          <w:rFonts w:ascii="GHEA Mariam" w:hAnsi="GHEA Mariam" w:cs="Sylfaen"/>
          <w:i w:val="0"/>
          <w:iCs/>
          <w:lang w:val="ru-RU"/>
        </w:rPr>
        <w:t>.</w:t>
      </w:r>
    </w:p>
    <w:p w14:paraId="2A5ECB9A" w14:textId="77777777" w:rsidR="00096865" w:rsidRPr="000D6993" w:rsidRDefault="00096865" w:rsidP="00D81CEB">
      <w:pPr>
        <w:jc w:val="both"/>
        <w:rPr>
          <w:rFonts w:ascii="GHEA Mariam" w:hAnsi="GHEA Mariam" w:cs="Sylfaen"/>
          <w:iCs/>
          <w:sz w:val="20"/>
          <w:szCs w:val="20"/>
          <w:lang w:val="af-ZA"/>
        </w:rPr>
      </w:pPr>
    </w:p>
    <w:p w14:paraId="11B59A0E" w14:textId="77777777" w:rsidR="00807178" w:rsidRPr="000D6993" w:rsidRDefault="00FD2748" w:rsidP="00845F46">
      <w:pPr>
        <w:ind w:firstLine="567"/>
        <w:jc w:val="center"/>
        <w:rPr>
          <w:rFonts w:ascii="GHEA Mariam" w:hAnsi="GHEA Mariam"/>
          <w:b/>
          <w:iCs/>
          <w:sz w:val="20"/>
          <w:szCs w:val="20"/>
          <w:lang w:val="hy-AM"/>
        </w:rPr>
      </w:pPr>
      <w:r w:rsidRPr="000D6993">
        <w:rPr>
          <w:rFonts w:ascii="GHEA Mariam" w:hAnsi="GHEA Mariam"/>
          <w:b/>
          <w:iCs/>
          <w:sz w:val="20"/>
          <w:szCs w:val="20"/>
          <w:lang w:val="af-ZA"/>
        </w:rPr>
        <w:t xml:space="preserve">8. ОТКРЫТИЕ ЗАЯВОК </w:t>
      </w:r>
      <w:r w:rsidR="00807178" w:rsidRPr="000D6993">
        <w:rPr>
          <w:rFonts w:ascii="GHEA Mariam" w:hAnsi="GHEA Mariam"/>
          <w:b/>
          <w:iCs/>
          <w:sz w:val="20"/>
          <w:szCs w:val="20"/>
          <w:lang w:val="hy-AM"/>
        </w:rPr>
        <w:t xml:space="preserve">, </w:t>
      </w:r>
      <w:r w:rsidR="00807178" w:rsidRPr="000D6993">
        <w:rPr>
          <w:rFonts w:ascii="GHEA Mariam" w:hAnsi="GHEA Mariam"/>
          <w:b/>
          <w:iCs/>
          <w:sz w:val="20"/>
          <w:szCs w:val="20"/>
          <w:lang w:val="af-ZA"/>
        </w:rPr>
        <w:t>ОЦЕНКА И</w:t>
      </w:r>
    </w:p>
    <w:p w14:paraId="7EE3CD05" w14:textId="77777777" w:rsidR="00096865" w:rsidRPr="000D6993" w:rsidRDefault="00807178" w:rsidP="00845F46">
      <w:pPr>
        <w:ind w:firstLine="567"/>
        <w:jc w:val="center"/>
        <w:rPr>
          <w:rFonts w:ascii="GHEA Mariam" w:hAnsi="GHEA Mariam"/>
          <w:b/>
          <w:iCs/>
          <w:sz w:val="20"/>
          <w:szCs w:val="20"/>
          <w:lang w:val="af-ZA"/>
        </w:rPr>
      </w:pPr>
      <w:r w:rsidRPr="000D6993">
        <w:rPr>
          <w:rFonts w:ascii="GHEA Mariam" w:hAnsi="GHEA Mariam"/>
          <w:b/>
          <w:iCs/>
          <w:sz w:val="20"/>
          <w:szCs w:val="20"/>
          <w:lang w:val="af-ZA"/>
        </w:rPr>
        <w:t>РЕЗУЛЬТАТЫ РЕЗУЛЬТАТОВ</w:t>
      </w:r>
    </w:p>
    <w:p w14:paraId="043D3307" w14:textId="77777777" w:rsidR="00096865" w:rsidRPr="000D6993" w:rsidRDefault="00096865" w:rsidP="00845F46">
      <w:pPr>
        <w:ind w:firstLine="567"/>
        <w:jc w:val="both"/>
        <w:rPr>
          <w:rFonts w:ascii="GHEA Mariam" w:hAnsi="GHEA Mariam"/>
          <w:b/>
          <w:iCs/>
          <w:sz w:val="20"/>
          <w:szCs w:val="20"/>
          <w:lang w:val="af-ZA"/>
        </w:rPr>
      </w:pPr>
    </w:p>
    <w:p w14:paraId="3ADB50E9" w14:textId="3FE91FBE" w:rsidR="004348F9" w:rsidRPr="000D6993" w:rsidRDefault="00FD2748" w:rsidP="00845F46">
      <w:pPr>
        <w:pStyle w:val="23"/>
        <w:spacing w:line="240" w:lineRule="auto"/>
        <w:ind w:firstLine="567"/>
        <w:rPr>
          <w:rFonts w:ascii="GHEA Mariam" w:hAnsi="GHEA Mariam" w:cs="Tahoma"/>
          <w:b/>
          <w:bCs/>
          <w:iCs/>
        </w:rPr>
      </w:pPr>
      <w:r w:rsidRPr="000D6993">
        <w:rPr>
          <w:rFonts w:ascii="GHEA Mariam" w:hAnsi="GHEA Mariam"/>
          <w:iCs/>
        </w:rPr>
        <w:t xml:space="preserve">8.1 </w:t>
      </w:r>
      <w:r w:rsidR="002C3CAA" w:rsidRPr="000D6993">
        <w:rPr>
          <w:rFonts w:ascii="GHEA Mariam" w:hAnsi="GHEA Mariam" w:cs="Sylfaen"/>
          <w:iCs/>
          <w:lang w:val="ru-RU"/>
        </w:rPr>
        <w:t>Приложения</w:t>
      </w:r>
      <w:r w:rsidR="002C3CAA" w:rsidRPr="000D6993">
        <w:rPr>
          <w:rFonts w:ascii="GHEA Mariam" w:hAnsi="GHEA Mariam" w:cs="Sylfaen"/>
          <w:iCs/>
        </w:rPr>
        <w:t xml:space="preserve"> </w:t>
      </w:r>
      <w:r w:rsidR="002C3CAA" w:rsidRPr="000D6993">
        <w:rPr>
          <w:rFonts w:ascii="GHEA Mariam" w:hAnsi="GHEA Mariam" w:cs="Sylfaen"/>
          <w:iCs/>
          <w:lang w:val="ru-RU"/>
        </w:rPr>
        <w:t>открытие</w:t>
      </w:r>
      <w:r w:rsidR="002C3CAA" w:rsidRPr="000D6993">
        <w:rPr>
          <w:rFonts w:ascii="GHEA Mariam" w:hAnsi="GHEA Mariam" w:cs="Sylfaen"/>
          <w:iCs/>
        </w:rPr>
        <w:t xml:space="preserve"> </w:t>
      </w:r>
      <w:r w:rsidR="002C3CAA" w:rsidRPr="000D6993">
        <w:rPr>
          <w:rFonts w:ascii="GHEA Mariam" w:hAnsi="GHEA Mariam" w:cs="Sylfaen"/>
          <w:iCs/>
          <w:lang w:val="ru-RU"/>
        </w:rPr>
        <w:t xml:space="preserve">будет сделано </w:t>
      </w:r>
      <w:r w:rsidR="002C3CAA" w:rsidRPr="000D6993">
        <w:rPr>
          <w:rFonts w:ascii="GHEA Mariam" w:hAnsi="GHEA Mariam" w:cs="Sylfaen"/>
          <w:iCs/>
        </w:rPr>
        <w:t xml:space="preserve">на открытии и оценочной сессии комитета, </w:t>
      </w:r>
      <w:r w:rsidR="004348F9" w:rsidRPr="000D6993">
        <w:rPr>
          <w:rFonts w:ascii="GHEA Mariam" w:hAnsi="GHEA Mariam" w:cs="Sylfaen"/>
          <w:iCs/>
          <w:lang w:val="ru-RU"/>
        </w:rPr>
        <w:t>здесь</w:t>
      </w:r>
      <w:r w:rsidR="004348F9" w:rsidRPr="000D6993">
        <w:rPr>
          <w:rFonts w:ascii="GHEA Mariam" w:hAnsi="GHEA Mariam" w:cs="Sylfaen"/>
          <w:iCs/>
        </w:rPr>
        <w:t xml:space="preserve"> </w:t>
      </w:r>
      <w:r w:rsidR="004348F9" w:rsidRPr="000D6993">
        <w:rPr>
          <w:rFonts w:ascii="GHEA Mariam" w:hAnsi="GHEA Mariam" w:cs="Sylfaen"/>
          <w:iCs/>
          <w:lang w:val="ru-RU"/>
        </w:rPr>
        <w:t>процедуры</w:t>
      </w:r>
      <w:r w:rsidR="004348F9" w:rsidRPr="000D6993">
        <w:rPr>
          <w:rFonts w:ascii="GHEA Mariam" w:hAnsi="GHEA Mariam" w:cs="Sylfaen"/>
          <w:iCs/>
        </w:rPr>
        <w:t xml:space="preserve"> </w:t>
      </w:r>
      <w:r w:rsidR="004348F9" w:rsidRPr="000D6993">
        <w:rPr>
          <w:rFonts w:ascii="GHEA Mariam" w:hAnsi="GHEA Mariam" w:cs="Sylfaen"/>
          <w:iCs/>
          <w:lang w:val="ru-RU"/>
        </w:rPr>
        <w:t>заявление</w:t>
      </w:r>
      <w:r w:rsidR="004348F9" w:rsidRPr="000D6993">
        <w:rPr>
          <w:rFonts w:ascii="GHEA Mariam" w:hAnsi="GHEA Mariam" w:cs="Sylfaen"/>
          <w:iCs/>
        </w:rPr>
        <w:t xml:space="preserve"> </w:t>
      </w:r>
      <w:r w:rsidR="004348F9" w:rsidRPr="000D6993">
        <w:rPr>
          <w:rFonts w:ascii="GHEA Mariam" w:hAnsi="GHEA Mariam" w:cs="Sylfaen"/>
          <w:iCs/>
          <w:lang w:val="ru-RU"/>
        </w:rPr>
        <w:t>и:</w:t>
      </w:r>
      <w:r w:rsidR="004348F9" w:rsidRPr="000D6993">
        <w:rPr>
          <w:rFonts w:ascii="GHEA Mariam" w:hAnsi="GHEA Mariam" w:cs="Sylfaen"/>
          <w:iCs/>
        </w:rPr>
        <w:t xml:space="preserve"> </w:t>
      </w:r>
      <w:r w:rsidR="004348F9" w:rsidRPr="000D6993">
        <w:rPr>
          <w:rFonts w:ascii="GHEA Mariam" w:hAnsi="GHEA Mariam" w:cs="Sylfaen"/>
          <w:iCs/>
          <w:lang w:val="ru-RU"/>
        </w:rPr>
        <w:t>приглашение</w:t>
      </w:r>
      <w:r w:rsidR="004348F9" w:rsidRPr="000D6993">
        <w:rPr>
          <w:rFonts w:ascii="GHEA Mariam" w:hAnsi="GHEA Mariam" w:cs="Sylfaen"/>
          <w:iCs/>
        </w:rPr>
        <w:t xml:space="preserve"> </w:t>
      </w:r>
      <w:r w:rsidR="00627351" w:rsidRPr="00D77B0E">
        <w:rPr>
          <w:rFonts w:ascii="GHEA Mariam" w:hAnsi="GHEA Mariam" w:cs="Sylfaen"/>
          <w:iCs/>
          <w:lang w:val="ru-RU"/>
        </w:rPr>
        <w:t>в информационном бюллетене</w:t>
      </w:r>
      <w:r w:rsidR="004348F9" w:rsidRPr="000D6993">
        <w:rPr>
          <w:rFonts w:ascii="GHEA Mariam" w:hAnsi="GHEA Mariam" w:cs="Sylfaen"/>
          <w:iCs/>
        </w:rPr>
        <w:t xml:space="preserve"> </w:t>
      </w:r>
      <w:r w:rsidR="004348F9" w:rsidRPr="00D77B0E">
        <w:rPr>
          <w:rFonts w:ascii="GHEA Mariam" w:hAnsi="GHEA Mariam" w:cs="Sylfaen"/>
          <w:iCs/>
          <w:lang w:val="ru-RU"/>
        </w:rPr>
        <w:t xml:space="preserve">будет </w:t>
      </w:r>
      <w:r w:rsidR="004348F9" w:rsidRPr="000D6993">
        <w:rPr>
          <w:rFonts w:ascii="GHEA Mariam" w:hAnsi="GHEA Mariam" w:cs="Sylfaen"/>
          <w:iCs/>
          <w:lang w:val="ru-RU"/>
        </w:rPr>
        <w:t>опубликован</w:t>
      </w:r>
      <w:r w:rsidR="004348F9" w:rsidRPr="000D6993">
        <w:rPr>
          <w:rFonts w:ascii="GHEA Mariam" w:hAnsi="GHEA Mariam" w:cs="Sylfaen"/>
          <w:iCs/>
        </w:rPr>
        <w:t xml:space="preserve"> </w:t>
      </w:r>
      <w:r w:rsidR="004348F9" w:rsidRPr="00D77B0E">
        <w:rPr>
          <w:rFonts w:ascii="GHEA Mariam" w:hAnsi="GHEA Mariam" w:cs="Sylfaen"/>
          <w:iCs/>
          <w:lang w:val="ru-RU"/>
        </w:rPr>
        <w:t>с даты</w:t>
      </w:r>
      <w:r w:rsidR="004348F9" w:rsidRPr="000D6993">
        <w:rPr>
          <w:rFonts w:ascii="GHEA Mariam" w:hAnsi="GHEA Mariam" w:cs="Sylfaen"/>
          <w:iCs/>
        </w:rPr>
        <w:t xml:space="preserve"> </w:t>
      </w:r>
      <w:r w:rsidR="004348F9" w:rsidRPr="000D6993">
        <w:rPr>
          <w:rFonts w:ascii="GHEA Mariam" w:hAnsi="GHEA Mariam" w:cs="Sylfaen"/>
          <w:iCs/>
          <w:lang w:val="ru-RU"/>
        </w:rPr>
        <w:t>включая</w:t>
      </w:r>
      <w:r w:rsidR="004348F9" w:rsidRPr="000D6993">
        <w:rPr>
          <w:rFonts w:ascii="GHEA Mariam" w:hAnsi="GHEA Mariam" w:cs="Sylfaen"/>
          <w:iCs/>
        </w:rPr>
        <w:t xml:space="preserve"> </w:t>
      </w:r>
      <w:r w:rsidR="004348F9" w:rsidRPr="000D6993">
        <w:rPr>
          <w:rFonts w:ascii="GHEA Mariam" w:hAnsi="GHEA Mariam" w:cs="Sylfaen"/>
          <w:b/>
          <w:bCs/>
          <w:iCs/>
        </w:rPr>
        <w:t xml:space="preserve">« </w:t>
      </w:r>
      <w:r w:rsidR="009D3229" w:rsidRPr="000D6993">
        <w:rPr>
          <w:rFonts w:ascii="GHEA Mariam" w:hAnsi="GHEA Mariam" w:cs="Sylfaen"/>
          <w:b/>
          <w:bCs/>
          <w:iCs/>
          <w:lang w:val="hy-AM"/>
        </w:rPr>
        <w:t xml:space="preserve">7 </w:t>
      </w:r>
      <w:r w:rsidR="004348F9" w:rsidRPr="000D6993">
        <w:rPr>
          <w:rFonts w:ascii="GHEA Mariam" w:hAnsi="GHEA Mariam" w:cs="Sylfaen"/>
          <w:b/>
          <w:bCs/>
          <w:iCs/>
        </w:rPr>
        <w:t xml:space="preserve">» </w:t>
      </w:r>
      <w:r w:rsidR="004348F9" w:rsidRPr="000D6993">
        <w:rPr>
          <w:rFonts w:ascii="GHEA Mariam" w:hAnsi="GHEA Mariam" w:cs="Sylfaen"/>
          <w:b/>
          <w:bCs/>
          <w:iCs/>
          <w:lang w:val="ru-RU"/>
        </w:rPr>
        <w:t>ул.</w:t>
      </w:r>
      <w:r w:rsidR="004348F9" w:rsidRPr="000D6993">
        <w:rPr>
          <w:rFonts w:ascii="GHEA Mariam" w:hAnsi="GHEA Mariam" w:cs="Sylfaen"/>
          <w:b/>
          <w:bCs/>
          <w:iCs/>
        </w:rPr>
        <w:t xml:space="preserve"> </w:t>
      </w:r>
      <w:r w:rsidR="004348F9" w:rsidRPr="000D6993">
        <w:rPr>
          <w:rFonts w:ascii="GHEA Mariam" w:hAnsi="GHEA Mariam" w:cs="Sylfaen"/>
          <w:b/>
          <w:bCs/>
          <w:iCs/>
          <w:lang w:val="ru-RU"/>
        </w:rPr>
        <w:t>дня</w:t>
      </w:r>
      <w:r w:rsidR="004348F9" w:rsidRPr="000D6993">
        <w:rPr>
          <w:rFonts w:ascii="GHEA Mariam" w:hAnsi="GHEA Mariam" w:cs="Sylfaen"/>
          <w:b/>
          <w:bCs/>
          <w:iCs/>
        </w:rPr>
        <w:t xml:space="preserve"> </w:t>
      </w:r>
      <w:r w:rsidR="000D6993" w:rsidRPr="000D6993">
        <w:rPr>
          <w:rFonts w:ascii="GHEA Mariam" w:hAnsi="GHEA Mariam" w:cs="Sylfaen"/>
          <w:b/>
          <w:bCs/>
          <w:iCs/>
          <w:lang w:val="hy-AM"/>
        </w:rPr>
        <w:t>0</w:t>
      </w:r>
      <w:r w:rsidR="00D77B0E" w:rsidRPr="0087392D">
        <w:rPr>
          <w:rFonts w:ascii="GHEA Mariam" w:hAnsi="GHEA Mariam" w:cs="Sylfaen"/>
          <w:b/>
          <w:bCs/>
          <w:iCs/>
          <w:lang w:val="ru-RU"/>
        </w:rPr>
        <w:t>4</w:t>
      </w:r>
      <w:r w:rsidR="000D6993" w:rsidRPr="000D6993">
        <w:rPr>
          <w:rFonts w:ascii="GHEA Mariam" w:hAnsi="GHEA Mariam" w:cs="Sylfaen"/>
          <w:b/>
          <w:bCs/>
          <w:iCs/>
          <w:lang w:val="hy-AM"/>
        </w:rPr>
        <w:t xml:space="preserve"> </w:t>
      </w:r>
      <w:r w:rsidR="000D6993" w:rsidRPr="000D6993">
        <w:rPr>
          <w:rFonts w:ascii="Cambria Math" w:hAnsi="Cambria Math" w:cs="Cambria Math"/>
          <w:b/>
          <w:bCs/>
          <w:iCs/>
          <w:lang w:val="hy-AM"/>
        </w:rPr>
        <w:t xml:space="preserve">: </w:t>
      </w:r>
      <w:r w:rsidR="000D6993" w:rsidRPr="000D6993">
        <w:rPr>
          <w:rFonts w:ascii="GHEA Mariam" w:hAnsi="GHEA Mariam" w:cs="Sylfaen"/>
          <w:b/>
          <w:bCs/>
          <w:iCs/>
          <w:lang w:val="hy-AM"/>
        </w:rPr>
        <w:t xml:space="preserve">12 </w:t>
      </w:r>
      <w:r w:rsidR="001A39FA" w:rsidRPr="000D6993">
        <w:rPr>
          <w:rFonts w:ascii="Cambria Math" w:hAnsi="Cambria Math" w:cs="Cambria Math"/>
          <w:b/>
          <w:bCs/>
          <w:iCs/>
          <w:lang w:val="hy-AM"/>
        </w:rPr>
        <w:t xml:space="preserve">. </w:t>
      </w:r>
      <w:r w:rsidR="001A39FA" w:rsidRPr="000D6993">
        <w:rPr>
          <w:rFonts w:ascii="GHEA Mariam" w:hAnsi="GHEA Mariam" w:cs="GHEA Mariam"/>
          <w:b/>
          <w:bCs/>
          <w:iCs/>
          <w:lang w:val="hy-AM"/>
        </w:rPr>
        <w:t xml:space="preserve">В </w:t>
      </w:r>
      <w:r w:rsidR="001A39FA" w:rsidRPr="000D6993">
        <w:rPr>
          <w:rFonts w:ascii="GHEA Mariam" w:hAnsi="GHEA Mariam" w:cs="Sylfaen"/>
          <w:b/>
          <w:bCs/>
          <w:iCs/>
          <w:lang w:val="hy-AM"/>
        </w:rPr>
        <w:t xml:space="preserve">2023 году </w:t>
      </w:r>
      <w:r w:rsidR="001A39FA" w:rsidRPr="000D6993">
        <w:rPr>
          <w:rFonts w:ascii="Cambria Math" w:hAnsi="Cambria Math" w:cs="Cambria Math"/>
          <w:b/>
          <w:bCs/>
          <w:iCs/>
          <w:lang w:val="hy-AM"/>
        </w:rPr>
        <w:t xml:space="preserve">_ </w:t>
      </w:r>
      <w:r w:rsidR="001A39FA" w:rsidRPr="000D6993">
        <w:rPr>
          <w:rFonts w:ascii="GHEA Mariam" w:hAnsi="GHEA Mariam" w:cs="Sylfaen"/>
          <w:b/>
          <w:bCs/>
          <w:iCs/>
          <w:lang w:val="hy-AM"/>
        </w:rPr>
        <w:t xml:space="preserve">-В </w:t>
      </w:r>
      <w:r w:rsidR="004348F9" w:rsidRPr="000D6993">
        <w:rPr>
          <w:rFonts w:ascii="GHEA Mariam" w:hAnsi="GHEA Mariam" w:cs="Sylfaen"/>
          <w:b/>
          <w:bCs/>
          <w:iCs/>
          <w:lang w:val="ru-RU"/>
        </w:rPr>
        <w:t>_</w:t>
      </w:r>
      <w:r w:rsidR="004348F9" w:rsidRPr="000D6993">
        <w:rPr>
          <w:rFonts w:ascii="GHEA Mariam" w:hAnsi="GHEA Mariam" w:cs="Sylfaen"/>
          <w:b/>
          <w:bCs/>
          <w:iCs/>
        </w:rPr>
        <w:t xml:space="preserve"> </w:t>
      </w:r>
      <w:r w:rsidR="00486637" w:rsidRPr="000D6993">
        <w:rPr>
          <w:rFonts w:ascii="GHEA Mariam" w:hAnsi="GHEA Mariam" w:cs="Sylfaen"/>
          <w:b/>
          <w:bCs/>
          <w:iCs/>
          <w:lang w:val="hy-AM"/>
        </w:rPr>
        <w:t>в 12:00.</w:t>
      </w:r>
      <w:r w:rsidR="004348F9" w:rsidRPr="000D6993">
        <w:rPr>
          <w:rFonts w:ascii="GHEA Mariam" w:hAnsi="GHEA Mariam" w:cs="Sylfaen"/>
          <w:b/>
          <w:bCs/>
          <w:iCs/>
        </w:rPr>
        <w:t xml:space="preserve"> </w:t>
      </w:r>
    </w:p>
    <w:p w14:paraId="0ABBCB6C" w14:textId="77777777" w:rsidR="004348F9" w:rsidRPr="000D6993" w:rsidRDefault="004348F9"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hy-AM"/>
        </w:rPr>
        <w:t>Приложения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открытие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оценка</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на сессии</w:t>
      </w:r>
    </w:p>
    <w:p w14:paraId="61779A5E" w14:textId="77777777" w:rsidR="004348F9" w:rsidRPr="000D6993" w:rsidRDefault="004348F9"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 </w:t>
      </w:r>
      <w:r w:rsidRPr="000D6993">
        <w:rPr>
          <w:rFonts w:ascii="GHEA Mariam" w:hAnsi="GHEA Mariam" w:cs="Sylfaen"/>
          <w:iCs/>
          <w:sz w:val="20"/>
          <w:szCs w:val="20"/>
          <w:lang w:val="hy-AM"/>
        </w:rPr>
        <w:t>комиссии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 xml:space="preserve">президент </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сессия: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 xml:space="preserve">председатель </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сессия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объявление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является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открыт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 xml:space="preserve">публикует </w:t>
      </w:r>
      <w:r w:rsidRPr="000D6993">
        <w:rPr>
          <w:rFonts w:ascii="GHEA Mariam" w:hAnsi="GHEA Mariam" w:cs="Sylfaen"/>
          <w:iCs/>
          <w:sz w:val="20"/>
          <w:szCs w:val="20"/>
          <w:lang w:val="hy-AM"/>
        </w:rPr>
        <w:softHyphen/>
        <w:t xml:space="preserve">, как определено в заказе на поставку </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это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процедуры</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в рамке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покупать</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покупка товаров</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расходы,</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один</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по номеру</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 xml:space="preserve">выражается </w:t>
      </w:r>
      <w:r w:rsidRPr="000D6993">
        <w:rPr>
          <w:rFonts w:ascii="GHEA Mariam" w:hAnsi="GHEA Mariam" w:cs="Sylfaen"/>
          <w:iCs/>
          <w:sz w:val="20"/>
          <w:szCs w:val="20"/>
          <w:lang w:val="af-ZA"/>
        </w:rPr>
        <w:t xml:space="preserve">как </w:t>
      </w:r>
      <w:r w:rsidRPr="000D6993">
        <w:rPr>
          <w:rFonts w:ascii="GHEA Mariam" w:hAnsi="GHEA Mariam" w:cs="Sylfaen"/>
          <w:iCs/>
          <w:sz w:val="20"/>
          <w:szCs w:val="20"/>
          <w:lang w:val="hy-AM"/>
        </w:rPr>
        <w:t>_</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также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 xml:space="preserve">ценовые предложения участников, подавших заявки, выраженные одним числом на основании написанного буквами </w:t>
      </w:r>
      <w:r w:rsidRPr="000D6993">
        <w:rPr>
          <w:rFonts w:ascii="GHEA Mariam" w:hAnsi="GHEA Mariam" w:cs="Sylfaen"/>
          <w:iCs/>
          <w:sz w:val="20"/>
          <w:szCs w:val="20"/>
          <w:lang w:val="af-ZA"/>
        </w:rPr>
        <w:t>.</w:t>
      </w:r>
    </w:p>
    <w:p w14:paraId="4469E177" w14:textId="77777777" w:rsidR="004348F9" w:rsidRPr="000D6993" w:rsidRDefault="004348F9" w:rsidP="00845F46">
      <w:pPr>
        <w:ind w:firstLine="567"/>
        <w:jc w:val="both"/>
        <w:rPr>
          <w:rFonts w:ascii="GHEA Mariam" w:hAnsi="GHEA Mariam"/>
          <w:iCs/>
          <w:sz w:val="20"/>
          <w:szCs w:val="20"/>
          <w:lang w:val="hy-AM"/>
        </w:rPr>
      </w:pPr>
      <w:r w:rsidRPr="000D6993">
        <w:rPr>
          <w:rFonts w:ascii="GHEA Mariam" w:hAnsi="GHEA Mariam"/>
          <w:iCs/>
          <w:sz w:val="20"/>
          <w:szCs w:val="20"/>
          <w:lang w:val="hy-AM"/>
        </w:rPr>
        <w:t xml:space="preserve">2) </w:t>
      </w:r>
      <w:r w:rsidRPr="000D6993">
        <w:rPr>
          <w:rFonts w:ascii="GHEA Mariam" w:hAnsi="GHEA Mariam" w:cs="Sylfaen"/>
          <w:iCs/>
          <w:sz w:val="20"/>
          <w:szCs w:val="20"/>
          <w:lang w:val="hy-AM"/>
        </w:rPr>
        <w:t>это</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к пункту </w:t>
      </w:r>
      <w:r w:rsidRPr="000D6993">
        <w:rPr>
          <w:rFonts w:ascii="GHEA Mariam" w:hAnsi="GHEA Mariam"/>
          <w:iCs/>
          <w:sz w:val="20"/>
          <w:szCs w:val="20"/>
          <w:lang w:val="hy-AM"/>
        </w:rPr>
        <w:t xml:space="preserve">1 </w:t>
      </w:r>
      <w:r w:rsidRPr="000D6993">
        <w:rPr>
          <w:rFonts w:ascii="GHEA Mariam" w:hAnsi="GHEA Mariam" w:cs="Sylfaen"/>
          <w:iCs/>
          <w:sz w:val="20"/>
          <w:szCs w:val="20"/>
          <w:lang w:val="hy-AM"/>
        </w:rPr>
        <w:t>в суб</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указанный</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документы</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от передачи президенту </w:t>
      </w:r>
      <w:r w:rsidRPr="000D6993">
        <w:rPr>
          <w:rFonts w:ascii="GHEA Mariam" w:hAnsi="GHEA Mariam"/>
          <w:iCs/>
          <w:sz w:val="20"/>
          <w:szCs w:val="20"/>
          <w:lang w:val="hy-AM"/>
        </w:rPr>
        <w:t xml:space="preserve">(председателю сессии). </w:t>
      </w:r>
      <w:r w:rsidRPr="000D6993">
        <w:rPr>
          <w:rFonts w:ascii="GHEA Mariam" w:hAnsi="GHEA Mariam" w:cs="Sylfaen"/>
          <w:iCs/>
          <w:sz w:val="20"/>
          <w:szCs w:val="20"/>
          <w:lang w:val="hy-AM"/>
        </w:rPr>
        <w:t>после</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комиссия</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оценка</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является </w:t>
      </w:r>
      <w:r w:rsidRPr="000D6993">
        <w:rPr>
          <w:rFonts w:ascii="GHEA Mariam" w:hAnsi="GHEA Mariam"/>
          <w:iCs/>
          <w:sz w:val="20"/>
          <w:szCs w:val="20"/>
          <w:lang w:val="hy-AM"/>
        </w:rPr>
        <w:t>:</w:t>
      </w:r>
    </w:p>
    <w:p w14:paraId="2CFB597D" w14:textId="77777777" w:rsidR="004348F9" w:rsidRPr="000D6993" w:rsidRDefault="004348F9" w:rsidP="00845F46">
      <w:pPr>
        <w:ind w:firstLine="567"/>
        <w:jc w:val="both"/>
        <w:rPr>
          <w:rFonts w:ascii="GHEA Mariam" w:hAnsi="GHEA Mariam"/>
          <w:iCs/>
          <w:sz w:val="20"/>
          <w:szCs w:val="20"/>
          <w:lang w:val="hy-AM"/>
        </w:rPr>
      </w:pPr>
      <w:r w:rsidRPr="000D6993">
        <w:rPr>
          <w:rFonts w:ascii="GHEA Mariam" w:hAnsi="GHEA Mariam" w:cs="Sylfaen"/>
          <w:iCs/>
          <w:sz w:val="20"/>
          <w:szCs w:val="20"/>
          <w:lang w:val="hy-AM"/>
        </w:rPr>
        <w:t xml:space="preserve">а </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Приложения</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содержащий</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конверты</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делать</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и:</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представлять</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согласие</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учредил</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респектабельный</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и:</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открытие</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соответствие</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Оцененный</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Приложения </w:t>
      </w:r>
      <w:r w:rsidRPr="000D6993">
        <w:rPr>
          <w:rFonts w:ascii="GHEA Mariam" w:hAnsi="GHEA Mariam"/>
          <w:iCs/>
          <w:sz w:val="20"/>
          <w:szCs w:val="20"/>
          <w:lang w:val="hy-AM"/>
        </w:rPr>
        <w:t>,</w:t>
      </w:r>
    </w:p>
    <w:p w14:paraId="41A4E049" w14:textId="77777777" w:rsidR="004348F9" w:rsidRPr="000D6993" w:rsidRDefault="004348F9" w:rsidP="00845F46">
      <w:pPr>
        <w:ind w:firstLine="567"/>
        <w:jc w:val="both"/>
        <w:rPr>
          <w:rFonts w:ascii="GHEA Mariam" w:hAnsi="GHEA Mariam"/>
          <w:iCs/>
          <w:sz w:val="20"/>
          <w:szCs w:val="20"/>
          <w:lang w:val="hy-AM"/>
        </w:rPr>
      </w:pPr>
      <w:r w:rsidRPr="000D6993">
        <w:rPr>
          <w:rFonts w:ascii="GHEA Mariam" w:hAnsi="GHEA Mariam" w:cs="Sylfaen"/>
          <w:iCs/>
          <w:sz w:val="20"/>
          <w:szCs w:val="20"/>
          <w:lang w:val="hy-AM"/>
        </w:rPr>
        <w:t xml:space="preserve">б </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открыт</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каждый</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конверт</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необходимые </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предназначенные </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документы</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доступность</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и:</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их</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состав</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согласие</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по приглашению</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учредил</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действующим условиям </w:t>
      </w:r>
      <w:r w:rsidRPr="000D6993">
        <w:rPr>
          <w:rFonts w:ascii="GHEA Mariam" w:hAnsi="GHEA Mariam"/>
          <w:iCs/>
          <w:sz w:val="20"/>
          <w:szCs w:val="20"/>
          <w:lang w:val="hy-AM"/>
        </w:rPr>
        <w:t>.</w:t>
      </w:r>
    </w:p>
    <w:p w14:paraId="6D3D1C1F" w14:textId="77777777" w:rsidR="004348F9" w:rsidRPr="000D6993" w:rsidRDefault="004348F9" w:rsidP="00845F46">
      <w:pPr>
        <w:ind w:firstLine="567"/>
        <w:jc w:val="both"/>
        <w:rPr>
          <w:rFonts w:ascii="GHEA Mariam" w:hAnsi="GHEA Mariam" w:cs="Sylfaen"/>
          <w:iCs/>
          <w:sz w:val="20"/>
          <w:szCs w:val="20"/>
          <w:lang w:val="hy-AM"/>
        </w:rPr>
      </w:pPr>
      <w:r w:rsidRPr="000D6993">
        <w:rPr>
          <w:rFonts w:ascii="GHEA Mariam" w:hAnsi="GHEA Mariam"/>
          <w:iCs/>
          <w:sz w:val="20"/>
          <w:szCs w:val="20"/>
          <w:lang w:val="hy-AM"/>
        </w:rPr>
        <w:t xml:space="preserve">3) </w:t>
      </w:r>
      <w:r w:rsidRPr="000D6993">
        <w:rPr>
          <w:rFonts w:ascii="GHEA Mariam" w:hAnsi="GHEA Mariam" w:cs="Sylfaen"/>
          <w:iCs/>
          <w:sz w:val="20"/>
          <w:szCs w:val="20"/>
          <w:lang w:val="hy-AM"/>
        </w:rPr>
        <w:t>комиссии</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президент</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объявление</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является</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Приложения</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представлено</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участники</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цена</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предложения:</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один</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по номеру</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выразил</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основа</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принятие</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в буквах</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написано.</w:t>
      </w:r>
    </w:p>
    <w:p w14:paraId="5C6CB5AA" w14:textId="77777777" w:rsidR="009A796C" w:rsidRPr="000D6993" w:rsidRDefault="00FD2748"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8.2 </w:t>
      </w:r>
      <w:r w:rsidR="00F61898" w:rsidRPr="000D6993">
        <w:rPr>
          <w:rFonts w:ascii="GHEA Mariam" w:hAnsi="GHEA Mariam" w:cs="Sylfaen"/>
          <w:iCs/>
          <w:sz w:val="20"/>
          <w:szCs w:val="20"/>
          <w:lang w:val="hy-AM"/>
        </w:rPr>
        <w:t>Приложения</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оценил</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являются</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настоящим</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по приглашению</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учредил</w:t>
      </w:r>
      <w:r w:rsidR="00F61898" w:rsidRPr="000D6993">
        <w:rPr>
          <w:rFonts w:ascii="GHEA Mariam" w:hAnsi="GHEA Mariam" w:cs="Sylfaen"/>
          <w:iCs/>
          <w:sz w:val="20"/>
          <w:szCs w:val="20"/>
          <w:lang w:val="af-ZA"/>
        </w:rPr>
        <w:t xml:space="preserve"> </w:t>
      </w:r>
      <w:r w:rsidR="00F61898" w:rsidRPr="000D6993">
        <w:rPr>
          <w:rFonts w:ascii="GHEA Mariam" w:hAnsi="GHEA Mariam" w:cs="Sylfaen"/>
          <w:iCs/>
          <w:sz w:val="20"/>
          <w:szCs w:val="20"/>
          <w:lang w:val="hy-AM"/>
        </w:rPr>
        <w:t xml:space="preserve">чтобы </w:t>
      </w:r>
      <w:r w:rsidR="00152564" w:rsidRPr="000D6993">
        <w:rPr>
          <w:rFonts w:ascii="GHEA Mariam" w:hAnsi="GHEA Mariam" w:cs="Sylfaen"/>
          <w:iCs/>
          <w:sz w:val="20"/>
          <w:szCs w:val="20"/>
          <w:lang w:val="af-ZA"/>
        </w:rPr>
        <w:t>_</w:t>
      </w:r>
    </w:p>
    <w:p w14:paraId="518223E2" w14:textId="77777777" w:rsidR="009A796C" w:rsidRPr="000D6993" w:rsidRDefault="00F7009A" w:rsidP="00845F46">
      <w:pPr>
        <w:ind w:firstLine="567"/>
        <w:jc w:val="both"/>
        <w:rPr>
          <w:rFonts w:ascii="GHEA Mariam" w:hAnsi="GHEA Mariam" w:cs="Sylfaen"/>
          <w:iCs/>
          <w:sz w:val="20"/>
          <w:szCs w:val="20"/>
          <w:lang w:val="af-ZA"/>
        </w:rPr>
      </w:pPr>
      <w:r w:rsidRPr="000D6993">
        <w:rPr>
          <w:rFonts w:ascii="GHEA Mariam" w:hAnsi="GHEA Mariam" w:cs="Sylfaen"/>
          <w:iCs/>
          <w:sz w:val="20"/>
          <w:szCs w:val="20"/>
        </w:rPr>
        <w:t>Покупка</w:t>
      </w:r>
      <w:r w:rsidRPr="000D6993">
        <w:rPr>
          <w:rFonts w:ascii="GHEA Mariam" w:hAnsi="GHEA Mariam" w:cs="Sylfaen"/>
          <w:iCs/>
          <w:sz w:val="20"/>
          <w:szCs w:val="20"/>
          <w:lang w:val="af-ZA"/>
        </w:rPr>
        <w:t xml:space="preserve"> </w:t>
      </w:r>
      <w:r w:rsidRPr="000D6993">
        <w:rPr>
          <w:rFonts w:ascii="GHEA Mariam" w:hAnsi="GHEA Mariam" w:cs="Sylfaen"/>
          <w:iCs/>
          <w:sz w:val="20"/>
          <w:szCs w:val="20"/>
        </w:rPr>
        <w:t>процедуры</w:t>
      </w:r>
      <w:r w:rsidRPr="000D6993">
        <w:rPr>
          <w:rFonts w:ascii="GHEA Mariam" w:hAnsi="GHEA Mariam" w:cs="Sylfaen"/>
          <w:iCs/>
          <w:sz w:val="20"/>
          <w:szCs w:val="20"/>
          <w:lang w:val="af-ZA"/>
        </w:rPr>
        <w:t xml:space="preserve"> </w:t>
      </w:r>
      <w:r w:rsidRPr="000D6993">
        <w:rPr>
          <w:rFonts w:ascii="GHEA Mariam" w:hAnsi="GHEA Mariam" w:cs="Sylfaen"/>
          <w:iCs/>
          <w:sz w:val="20"/>
          <w:szCs w:val="20"/>
        </w:rPr>
        <w:t>порции</w:t>
      </w:r>
      <w:r w:rsidRPr="000D6993">
        <w:rPr>
          <w:rFonts w:ascii="GHEA Mariam" w:hAnsi="GHEA Mariam" w:cs="Sylfaen"/>
          <w:iCs/>
          <w:sz w:val="20"/>
          <w:szCs w:val="20"/>
          <w:lang w:val="af-ZA"/>
        </w:rPr>
        <w:t xml:space="preserve"> </w:t>
      </w:r>
      <w:r w:rsidRPr="000D6993">
        <w:rPr>
          <w:rFonts w:ascii="GHEA Mariam" w:hAnsi="GHEA Mariam" w:cs="Sylfaen"/>
          <w:iCs/>
          <w:sz w:val="20"/>
          <w:szCs w:val="20"/>
        </w:rPr>
        <w:t>считать</w:t>
      </w:r>
      <w:r w:rsidRPr="000D6993">
        <w:rPr>
          <w:rFonts w:ascii="GHEA Mariam" w:hAnsi="GHEA Mariam" w:cs="Sylfaen"/>
          <w:iCs/>
          <w:sz w:val="20"/>
          <w:szCs w:val="20"/>
          <w:lang w:val="af-ZA"/>
        </w:rPr>
        <w:t xml:space="preserve"> </w:t>
      </w:r>
      <w:r w:rsidRPr="000D6993">
        <w:rPr>
          <w:rFonts w:ascii="GHEA Mariam" w:hAnsi="GHEA Mariam" w:cs="Sylfaen"/>
          <w:iCs/>
          <w:sz w:val="20"/>
          <w:szCs w:val="20"/>
        </w:rPr>
        <w:t>семьдесят пять</w:t>
      </w:r>
      <w:r w:rsidRPr="000D6993">
        <w:rPr>
          <w:rFonts w:ascii="GHEA Mariam" w:hAnsi="GHEA Mariam" w:cs="Sylfaen"/>
          <w:iCs/>
          <w:sz w:val="20"/>
          <w:szCs w:val="20"/>
          <w:lang w:val="af-ZA"/>
        </w:rPr>
        <w:t xml:space="preserve"> </w:t>
      </w:r>
      <w:r w:rsidRPr="000D6993">
        <w:rPr>
          <w:rFonts w:ascii="GHEA Mariam" w:hAnsi="GHEA Mariam" w:cs="Sylfaen"/>
          <w:iCs/>
          <w:sz w:val="20"/>
          <w:szCs w:val="20"/>
        </w:rPr>
        <w:t>не превышать</w:t>
      </w:r>
      <w:r w:rsidRPr="000D6993">
        <w:rPr>
          <w:rFonts w:ascii="GHEA Mariam" w:hAnsi="GHEA Mariam" w:cs="Sylfaen"/>
          <w:iCs/>
          <w:sz w:val="20"/>
          <w:szCs w:val="20"/>
          <w:lang w:val="af-ZA"/>
        </w:rPr>
        <w:t xml:space="preserve"> </w:t>
      </w:r>
      <w:r w:rsidRPr="000D6993">
        <w:rPr>
          <w:rFonts w:ascii="GHEA Mariam" w:hAnsi="GHEA Mariam" w:cs="Sylfaen"/>
          <w:iCs/>
          <w:sz w:val="20"/>
          <w:szCs w:val="20"/>
        </w:rPr>
        <w:t>случай</w:t>
      </w:r>
      <w:r w:rsidRPr="000D6993">
        <w:rPr>
          <w:rFonts w:ascii="GHEA Mariam" w:hAnsi="GHEA Mariam" w:cs="Sylfaen"/>
          <w:iCs/>
          <w:sz w:val="20"/>
          <w:szCs w:val="20"/>
          <w:lang w:val="af-ZA"/>
        </w:rPr>
        <w:t xml:space="preserve"> </w:t>
      </w:r>
      <w:r w:rsidRPr="000D6993">
        <w:rPr>
          <w:rFonts w:ascii="GHEA Mariam" w:hAnsi="GHEA Mariam" w:cs="Sylfaen"/>
          <w:iCs/>
          <w:sz w:val="20"/>
          <w:szCs w:val="20"/>
        </w:rPr>
        <w:t>Приложения</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оценка</w:t>
      </w:r>
      <w:r w:rsidR="009A796C" w:rsidRPr="000D6993">
        <w:rPr>
          <w:rFonts w:ascii="GHEA Mariam" w:hAnsi="GHEA Mariam" w:cs="Sylfaen"/>
          <w:iCs/>
          <w:sz w:val="20"/>
          <w:szCs w:val="20"/>
          <w:lang w:val="af-ZA"/>
        </w:rPr>
        <w:t xml:space="preserve"> </w:t>
      </w:r>
      <w:proofErr w:type="gramStart"/>
      <w:r w:rsidR="009A796C" w:rsidRPr="000D6993">
        <w:rPr>
          <w:rFonts w:ascii="GHEA Mariam" w:hAnsi="GHEA Mariam" w:cs="Sylfaen"/>
          <w:iCs/>
          <w:sz w:val="20"/>
          <w:szCs w:val="20"/>
        </w:rPr>
        <w:t>реализуется</w:t>
      </w:r>
      <w:proofErr w:type="gramEnd"/>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является</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их</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презентация</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крайний срок</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истекать</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с даты</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включая</w:t>
      </w:r>
      <w:r w:rsidR="009A796C" w:rsidRPr="000D6993">
        <w:rPr>
          <w:rFonts w:ascii="GHEA Mariam" w:hAnsi="GHEA Mariam" w:cs="Sylfaen"/>
          <w:iCs/>
          <w:sz w:val="20"/>
          <w:szCs w:val="20"/>
          <w:lang w:val="af-ZA"/>
        </w:rPr>
        <w:t xml:space="preserve">  без </w:t>
      </w:r>
      <w:r w:rsidR="009A796C" w:rsidRPr="000D6993">
        <w:rPr>
          <w:rFonts w:ascii="GHEA Mariam" w:hAnsi="GHEA Mariam" w:cs="Sylfaen"/>
          <w:iCs/>
          <w:sz w:val="20"/>
          <w:szCs w:val="20"/>
        </w:rPr>
        <w:t xml:space="preserve">десяти </w:t>
      </w:r>
      <w:r w:rsidR="00880C5E" w:rsidRPr="000D6993">
        <w:rPr>
          <w:rFonts w:ascii="GHEA Mariam" w:hAnsi="GHEA Mariam" w:cs="Sylfaen"/>
          <w:iCs/>
          <w:sz w:val="20"/>
          <w:szCs w:val="20"/>
          <w:lang w:val="hy-AM"/>
        </w:rPr>
        <w:t xml:space="preserve">пять </w:t>
      </w:r>
      <w:r w:rsidRPr="000D6993">
        <w:rPr>
          <w:rFonts w:ascii="GHEA Mariam" w:hAnsi="GHEA Mariam" w:cs="Sylfaen"/>
          <w:iCs/>
          <w:sz w:val="20"/>
          <w:szCs w:val="20"/>
          <w:lang w:val="af-ZA"/>
        </w:rPr>
        <w:t xml:space="preserve">, </w:t>
      </w:r>
      <w:r w:rsidRPr="000D6993">
        <w:rPr>
          <w:rFonts w:ascii="GHEA Mariam" w:hAnsi="GHEA Mariam" w:cs="Sylfaen"/>
          <w:iCs/>
          <w:sz w:val="20"/>
          <w:szCs w:val="20"/>
        </w:rPr>
        <w:t>да?</w:t>
      </w:r>
      <w:r w:rsidRPr="000D6993">
        <w:rPr>
          <w:rFonts w:ascii="GHEA Mariam" w:hAnsi="GHEA Mariam" w:cs="Sylfaen"/>
          <w:iCs/>
          <w:sz w:val="20"/>
          <w:szCs w:val="20"/>
          <w:lang w:val="af-ZA"/>
        </w:rPr>
        <w:t xml:space="preserve"> </w:t>
      </w:r>
      <w:r w:rsidRPr="000D6993">
        <w:rPr>
          <w:rFonts w:ascii="GHEA Mariam" w:hAnsi="GHEA Mariam" w:cs="Sylfaen"/>
          <w:iCs/>
          <w:sz w:val="20"/>
          <w:szCs w:val="20"/>
        </w:rPr>
        <w:t>превзойти</w:t>
      </w:r>
      <w:r w:rsidRPr="000D6993">
        <w:rPr>
          <w:rFonts w:ascii="GHEA Mariam" w:hAnsi="GHEA Mariam" w:cs="Sylfaen"/>
          <w:iCs/>
          <w:sz w:val="20"/>
          <w:szCs w:val="20"/>
          <w:lang w:val="af-ZA"/>
        </w:rPr>
        <w:t xml:space="preserve"> </w:t>
      </w:r>
      <w:r w:rsidRPr="000D6993">
        <w:rPr>
          <w:rFonts w:ascii="GHEA Mariam" w:hAnsi="GHEA Mariam" w:cs="Sylfaen"/>
          <w:iCs/>
          <w:sz w:val="20"/>
          <w:szCs w:val="20"/>
        </w:rPr>
        <w:t>в случае</w:t>
      </w:r>
      <w:r w:rsidR="009A796C" w:rsidRPr="000D6993">
        <w:rPr>
          <w:rFonts w:ascii="GHEA Mariam" w:hAnsi="GHEA Mariam" w:cs="Sylfaen"/>
          <w:iCs/>
          <w:sz w:val="20"/>
          <w:szCs w:val="20"/>
          <w:lang w:val="af-ZA"/>
        </w:rPr>
        <w:t xml:space="preserve"> </w:t>
      </w:r>
      <w:r w:rsidR="00880C5E" w:rsidRPr="000D6993">
        <w:rPr>
          <w:rFonts w:ascii="GHEA Mariam" w:hAnsi="GHEA Mariam" w:cs="Sylfaen"/>
          <w:iCs/>
          <w:sz w:val="20"/>
          <w:szCs w:val="20"/>
          <w:lang w:val="hy-AM"/>
        </w:rPr>
        <w:t>двадцать</w:t>
      </w:r>
      <w:r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работающий</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дня</w:t>
      </w:r>
      <w:r w:rsidR="009A796C" w:rsidRPr="000D6993">
        <w:rPr>
          <w:rFonts w:ascii="GHEA Mariam" w:hAnsi="GHEA Mariam" w:cs="Sylfaen"/>
          <w:iCs/>
          <w:sz w:val="20"/>
          <w:szCs w:val="20"/>
          <w:lang w:val="af-ZA"/>
        </w:rPr>
        <w:t xml:space="preserve"> </w:t>
      </w:r>
      <w:r w:rsidR="009A796C" w:rsidRPr="000D6993">
        <w:rPr>
          <w:rFonts w:ascii="GHEA Mariam" w:hAnsi="GHEA Mariam" w:cs="Sylfaen"/>
          <w:iCs/>
          <w:sz w:val="20"/>
          <w:szCs w:val="20"/>
        </w:rPr>
        <w:t xml:space="preserve">в течение </w:t>
      </w:r>
      <w:r w:rsidR="009A796C" w:rsidRPr="000D6993">
        <w:rPr>
          <w:rFonts w:ascii="GHEA Mariam" w:hAnsi="GHEA Mariam" w:cs="Sylfaen"/>
          <w:iCs/>
          <w:sz w:val="20"/>
          <w:szCs w:val="20"/>
          <w:lang w:val="af-ZA"/>
        </w:rPr>
        <w:t>_</w:t>
      </w:r>
    </w:p>
    <w:p w14:paraId="08A768E0" w14:textId="77777777" w:rsidR="00ED6836" w:rsidRPr="000D6993" w:rsidRDefault="00745561" w:rsidP="00845F46">
      <w:pPr>
        <w:ind w:firstLine="567"/>
        <w:jc w:val="both"/>
        <w:rPr>
          <w:rFonts w:ascii="GHEA Mariam" w:hAnsi="GHEA Mariam" w:cs="Sylfaen"/>
          <w:iCs/>
          <w:sz w:val="20"/>
          <w:szCs w:val="20"/>
          <w:lang w:val="af-ZA"/>
        </w:rPr>
      </w:pPr>
      <w:r w:rsidRPr="000D6993">
        <w:rPr>
          <w:rFonts w:ascii="GHEA Mariam" w:hAnsi="GHEA Mariam" w:cs="Sylfaen"/>
          <w:iCs/>
          <w:sz w:val="20"/>
          <w:szCs w:val="20"/>
        </w:rPr>
        <w:t>достаточно</w:t>
      </w:r>
      <w:r w:rsidRPr="000D6993">
        <w:rPr>
          <w:rFonts w:ascii="GHEA Mariam" w:hAnsi="GHEA Mariam" w:cs="Sylfaen"/>
          <w:iCs/>
          <w:sz w:val="20"/>
          <w:szCs w:val="20"/>
          <w:lang w:val="af-ZA"/>
        </w:rPr>
        <w:t xml:space="preserve"> </w:t>
      </w:r>
      <w:r w:rsidRPr="000D6993">
        <w:rPr>
          <w:rFonts w:ascii="GHEA Mariam" w:hAnsi="GHEA Mariam" w:cs="Sylfaen"/>
          <w:iCs/>
          <w:sz w:val="20"/>
          <w:szCs w:val="20"/>
        </w:rPr>
        <w:t>являются</w:t>
      </w:r>
      <w:r w:rsidRPr="000D6993">
        <w:rPr>
          <w:rFonts w:ascii="GHEA Mariam" w:hAnsi="GHEA Mariam" w:cs="Sylfaen"/>
          <w:iCs/>
          <w:sz w:val="20"/>
          <w:szCs w:val="20"/>
          <w:lang w:val="af-ZA"/>
        </w:rPr>
        <w:t xml:space="preserve"> </w:t>
      </w:r>
      <w:r w:rsidRPr="000D6993">
        <w:rPr>
          <w:rFonts w:ascii="GHEA Mariam" w:hAnsi="GHEA Mariam" w:cs="Sylfaen"/>
          <w:iCs/>
          <w:sz w:val="20"/>
          <w:szCs w:val="20"/>
        </w:rPr>
        <w:t>оценил</w:t>
      </w:r>
      <w:r w:rsidRPr="000D6993">
        <w:rPr>
          <w:rFonts w:ascii="GHEA Mariam" w:hAnsi="GHEA Mariam" w:cs="Sylfaen"/>
          <w:iCs/>
          <w:sz w:val="20"/>
          <w:szCs w:val="20"/>
          <w:lang w:val="af-ZA"/>
        </w:rPr>
        <w:t xml:space="preserve"> </w:t>
      </w:r>
      <w:r w:rsidRPr="000D6993">
        <w:rPr>
          <w:rFonts w:ascii="GHEA Mariam" w:hAnsi="GHEA Mariam" w:cs="Sylfaen"/>
          <w:iCs/>
          <w:sz w:val="20"/>
          <w:szCs w:val="20"/>
        </w:rPr>
        <w:t>настоящим</w:t>
      </w:r>
      <w:r w:rsidRPr="000D6993">
        <w:rPr>
          <w:rFonts w:ascii="GHEA Mariam" w:hAnsi="GHEA Mariam" w:cs="Sylfaen"/>
          <w:iCs/>
          <w:sz w:val="20"/>
          <w:szCs w:val="20"/>
          <w:lang w:val="af-ZA"/>
        </w:rPr>
        <w:t xml:space="preserve"> </w:t>
      </w:r>
      <w:r w:rsidRPr="000D6993">
        <w:rPr>
          <w:rFonts w:ascii="GHEA Mariam" w:hAnsi="GHEA Mariam" w:cs="Sylfaen"/>
          <w:iCs/>
          <w:sz w:val="20"/>
          <w:szCs w:val="20"/>
        </w:rPr>
        <w:t>по приглашению</w:t>
      </w:r>
      <w:r w:rsidRPr="000D6993">
        <w:rPr>
          <w:rFonts w:ascii="GHEA Mariam" w:hAnsi="GHEA Mariam" w:cs="Sylfaen"/>
          <w:iCs/>
          <w:sz w:val="20"/>
          <w:szCs w:val="20"/>
          <w:lang w:val="af-ZA"/>
        </w:rPr>
        <w:t xml:space="preserve"> </w:t>
      </w:r>
      <w:r w:rsidRPr="000D6993">
        <w:rPr>
          <w:rFonts w:ascii="GHEA Mariam" w:hAnsi="GHEA Mariam" w:cs="Sylfaen"/>
          <w:iCs/>
          <w:sz w:val="20"/>
          <w:szCs w:val="20"/>
        </w:rPr>
        <w:t>запланировано</w:t>
      </w:r>
      <w:r w:rsidRPr="000D6993">
        <w:rPr>
          <w:rFonts w:ascii="GHEA Mariam" w:hAnsi="GHEA Mariam" w:cs="Sylfaen"/>
          <w:iCs/>
          <w:sz w:val="20"/>
          <w:szCs w:val="20"/>
          <w:lang w:val="af-ZA"/>
        </w:rPr>
        <w:t xml:space="preserve"> </w:t>
      </w:r>
      <w:r w:rsidRPr="000D6993">
        <w:rPr>
          <w:rFonts w:ascii="GHEA Mariam" w:hAnsi="GHEA Mariam" w:cs="Sylfaen"/>
          <w:iCs/>
          <w:sz w:val="20"/>
          <w:szCs w:val="20"/>
        </w:rPr>
        <w:t>условия</w:t>
      </w:r>
      <w:r w:rsidRPr="000D6993">
        <w:rPr>
          <w:rFonts w:ascii="GHEA Mariam" w:hAnsi="GHEA Mariam" w:cs="Sylfaen"/>
          <w:iCs/>
          <w:sz w:val="20"/>
          <w:szCs w:val="20"/>
          <w:lang w:val="af-ZA"/>
        </w:rPr>
        <w:t xml:space="preserve"> </w:t>
      </w:r>
      <w:r w:rsidRPr="000D6993">
        <w:rPr>
          <w:rFonts w:ascii="GHEA Mariam" w:hAnsi="GHEA Mariam" w:cs="Sylfaen"/>
          <w:iCs/>
          <w:sz w:val="20"/>
          <w:szCs w:val="20"/>
        </w:rPr>
        <w:t>соответствие</w:t>
      </w:r>
      <w:r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ставки </w:t>
      </w:r>
      <w:r w:rsidRPr="000D6993">
        <w:rPr>
          <w:rFonts w:ascii="GHEA Mariam" w:hAnsi="GHEA Mariam" w:cs="Sylfaen"/>
          <w:iCs/>
          <w:sz w:val="20"/>
          <w:szCs w:val="20"/>
          <w:lang w:val="af-ZA"/>
        </w:rPr>
        <w:t xml:space="preserve">, </w:t>
      </w:r>
      <w:r w:rsidRPr="000D6993">
        <w:rPr>
          <w:rFonts w:ascii="GHEA Mariam" w:hAnsi="GHEA Mariam" w:cs="Sylfaen"/>
          <w:iCs/>
          <w:sz w:val="20"/>
          <w:szCs w:val="20"/>
        </w:rPr>
        <w:t>противоположный</w:t>
      </w:r>
      <w:r w:rsidRPr="000D6993">
        <w:rPr>
          <w:rFonts w:ascii="GHEA Mariam" w:hAnsi="GHEA Mariam" w:cs="Sylfaen"/>
          <w:iCs/>
          <w:sz w:val="20"/>
          <w:szCs w:val="20"/>
          <w:lang w:val="af-ZA"/>
        </w:rPr>
        <w:t xml:space="preserve"> </w:t>
      </w:r>
      <w:r w:rsidRPr="000D6993">
        <w:rPr>
          <w:rFonts w:ascii="GHEA Mariam" w:hAnsi="GHEA Mariam" w:cs="Sylfaen"/>
          <w:iCs/>
          <w:sz w:val="20"/>
          <w:szCs w:val="20"/>
        </w:rPr>
        <w:t>случай</w:t>
      </w:r>
      <w:r w:rsidRPr="000D6993">
        <w:rPr>
          <w:rFonts w:ascii="GHEA Mariam" w:hAnsi="GHEA Mariam" w:cs="Sylfaen"/>
          <w:iCs/>
          <w:sz w:val="20"/>
          <w:szCs w:val="20"/>
          <w:lang w:val="af-ZA"/>
        </w:rPr>
        <w:t xml:space="preserve"> </w:t>
      </w:r>
      <w:r w:rsidRPr="000D6993">
        <w:rPr>
          <w:rFonts w:ascii="GHEA Mariam" w:hAnsi="GHEA Mariam" w:cs="Sylfaen"/>
          <w:iCs/>
          <w:sz w:val="20"/>
          <w:szCs w:val="20"/>
        </w:rPr>
        <w:t>Приложения</w:t>
      </w:r>
      <w:r w:rsidRPr="000D6993">
        <w:rPr>
          <w:rFonts w:ascii="GHEA Mariam" w:hAnsi="GHEA Mariam" w:cs="Sylfaen"/>
          <w:iCs/>
          <w:sz w:val="20"/>
          <w:szCs w:val="20"/>
          <w:lang w:val="af-ZA"/>
        </w:rPr>
        <w:t xml:space="preserve"> </w:t>
      </w:r>
      <w:r w:rsidRPr="000D6993">
        <w:rPr>
          <w:rFonts w:ascii="GHEA Mariam" w:hAnsi="GHEA Mariam" w:cs="Sylfaen"/>
          <w:iCs/>
          <w:sz w:val="20"/>
          <w:szCs w:val="20"/>
        </w:rPr>
        <w:t>оценил</w:t>
      </w:r>
      <w:r w:rsidRPr="000D6993">
        <w:rPr>
          <w:rFonts w:ascii="GHEA Mariam" w:hAnsi="GHEA Mariam" w:cs="Sylfaen"/>
          <w:iCs/>
          <w:sz w:val="20"/>
          <w:szCs w:val="20"/>
          <w:lang w:val="af-ZA"/>
        </w:rPr>
        <w:t xml:space="preserve"> </w:t>
      </w:r>
      <w:r w:rsidRPr="000D6993">
        <w:rPr>
          <w:rFonts w:ascii="GHEA Mariam" w:hAnsi="GHEA Mariam" w:cs="Sylfaen"/>
          <w:iCs/>
          <w:sz w:val="20"/>
          <w:szCs w:val="20"/>
        </w:rPr>
        <w:t>являются</w:t>
      </w:r>
      <w:r w:rsidRPr="000D6993">
        <w:rPr>
          <w:rFonts w:ascii="GHEA Mariam" w:hAnsi="GHEA Mariam" w:cs="Sylfaen"/>
          <w:iCs/>
          <w:sz w:val="20"/>
          <w:szCs w:val="20"/>
          <w:lang w:val="af-ZA"/>
        </w:rPr>
        <w:t xml:space="preserve"> </w:t>
      </w:r>
      <w:r w:rsidRPr="000D6993">
        <w:rPr>
          <w:rFonts w:ascii="GHEA Mariam" w:hAnsi="GHEA Mariam" w:cs="Sylfaen"/>
          <w:iCs/>
          <w:sz w:val="20"/>
          <w:szCs w:val="20"/>
        </w:rPr>
        <w:t>недостаточный</w:t>
      </w:r>
      <w:r w:rsidRPr="000D6993">
        <w:rPr>
          <w:rFonts w:ascii="GHEA Mariam" w:hAnsi="GHEA Mariam" w:cs="Sylfaen"/>
          <w:iCs/>
          <w:sz w:val="20"/>
          <w:szCs w:val="20"/>
          <w:lang w:val="af-ZA"/>
        </w:rPr>
        <w:t xml:space="preserve"> </w:t>
      </w:r>
      <w:r w:rsidRPr="000D6993">
        <w:rPr>
          <w:rFonts w:ascii="GHEA Mariam" w:hAnsi="GHEA Mariam" w:cs="Sylfaen"/>
          <w:iCs/>
          <w:sz w:val="20"/>
          <w:szCs w:val="20"/>
        </w:rPr>
        <w:t>и:</w:t>
      </w:r>
      <w:r w:rsidRPr="000D6993">
        <w:rPr>
          <w:rFonts w:ascii="GHEA Mariam" w:hAnsi="GHEA Mariam" w:cs="Sylfaen"/>
          <w:iCs/>
          <w:sz w:val="20"/>
          <w:szCs w:val="20"/>
          <w:lang w:val="af-ZA"/>
        </w:rPr>
        <w:t xml:space="preserve"> </w:t>
      </w:r>
      <w:r w:rsidRPr="000D6993">
        <w:rPr>
          <w:rFonts w:ascii="GHEA Mariam" w:hAnsi="GHEA Mariam" w:cs="Sylfaen"/>
          <w:iCs/>
          <w:sz w:val="20"/>
          <w:szCs w:val="20"/>
        </w:rPr>
        <w:t>отклоненный</w:t>
      </w:r>
      <w:r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являются </w:t>
      </w:r>
      <w:r w:rsidR="00F20DA5" w:rsidRPr="000D6993">
        <w:rPr>
          <w:rFonts w:ascii="GHEA Mariam" w:hAnsi="GHEA Mariam" w:cs="Sylfaen"/>
          <w:iCs/>
          <w:sz w:val="20"/>
          <w:szCs w:val="20"/>
          <w:lang w:val="af-ZA"/>
        </w:rPr>
        <w:t xml:space="preserve">_ </w:t>
      </w:r>
      <w:r w:rsidR="00B46279" w:rsidRPr="000D6993">
        <w:rPr>
          <w:rFonts w:ascii="GHEA Mariam" w:hAnsi="GHEA Mariam" w:cs="Sylfaen"/>
          <w:iCs/>
          <w:sz w:val="20"/>
          <w:szCs w:val="20"/>
        </w:rPr>
        <w:t xml:space="preserve">Кроме того </w:t>
      </w:r>
      <w:r w:rsidR="00B46279" w:rsidRPr="000D6993">
        <w:rPr>
          <w:rFonts w:ascii="GHEA Mariam" w:hAnsi="GHEA Mariam" w:cs="Sylfaen"/>
          <w:iCs/>
          <w:sz w:val="20"/>
          <w:szCs w:val="20"/>
          <w:lang w:val="af-ZA"/>
        </w:rPr>
        <w:t xml:space="preserve">, на вскрытии и оценке заявок комитет отклоняет заявки, </w:t>
      </w:r>
      <w:r w:rsidR="00B46279" w:rsidRPr="000D6993">
        <w:rPr>
          <w:rFonts w:ascii="GHEA Mariam" w:hAnsi="GHEA Mariam" w:cs="Sylfaen"/>
          <w:iCs/>
          <w:sz w:val="20"/>
          <w:szCs w:val="20"/>
        </w:rPr>
        <w:t>в которых</w:t>
      </w:r>
      <w:r w:rsidR="00B46279"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отсутствующий</w:t>
      </w:r>
      <w:r w:rsidR="00ED6836" w:rsidRPr="000D6993">
        <w:rPr>
          <w:rFonts w:ascii="GHEA Mariam" w:hAnsi="GHEA Mariam" w:cs="Sylfaen"/>
          <w:iCs/>
          <w:sz w:val="20"/>
          <w:szCs w:val="20"/>
          <w:lang w:val="af-ZA"/>
        </w:rPr>
        <w:t xml:space="preserve"> </w:t>
      </w:r>
      <w:r w:rsidR="00880C5E" w:rsidRPr="000D6993">
        <w:rPr>
          <w:rFonts w:ascii="GHEA Mariam" w:hAnsi="GHEA Mariam" w:cs="Sylfaen"/>
          <w:iCs/>
          <w:sz w:val="20"/>
          <w:szCs w:val="20"/>
          <w:lang w:val="hy-AM"/>
        </w:rPr>
        <w:t>являются</w:t>
      </w:r>
      <w:r w:rsidR="00763EF7"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цена</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 xml:space="preserve">предложения </w:t>
      </w:r>
      <w:r w:rsidR="00880C5E" w:rsidRPr="000D6993">
        <w:rPr>
          <w:rFonts w:ascii="GHEA Mariam" w:hAnsi="GHEA Mariam" w:cs="Sylfaen"/>
          <w:iCs/>
          <w:sz w:val="20"/>
          <w:szCs w:val="20"/>
          <w:lang w:val="hy-AM"/>
        </w:rPr>
        <w:t>и/или тендерные предложения</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 xml:space="preserve">или </w:t>
      </w:r>
      <w:r w:rsidR="00ED6836" w:rsidRPr="000D6993">
        <w:rPr>
          <w:rFonts w:ascii="GHEA Mariam" w:hAnsi="GHEA Mariam" w:cs="Sylfaen"/>
          <w:iCs/>
          <w:sz w:val="20"/>
          <w:szCs w:val="20"/>
          <w:lang w:val="af-ZA"/>
        </w:rPr>
        <w:t xml:space="preserve">представленные </w:t>
      </w:r>
      <w:r w:rsidR="00ED6836" w:rsidRPr="000D6993">
        <w:rPr>
          <w:rFonts w:ascii="GHEA Mariam" w:hAnsi="GHEA Mariam" w:cs="Sylfaen"/>
          <w:iCs/>
          <w:sz w:val="20"/>
          <w:szCs w:val="20"/>
        </w:rPr>
        <w:t>_</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являются</w:t>
      </w:r>
      <w:r w:rsidR="00B1695D"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приглашения</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требования</w:t>
      </w:r>
      <w:r w:rsidR="00ED6836" w:rsidRPr="000D6993">
        <w:rPr>
          <w:rFonts w:ascii="GHEA Mariam" w:hAnsi="GHEA Mariam" w:cs="Sylfaen"/>
          <w:iCs/>
          <w:sz w:val="20"/>
          <w:szCs w:val="20"/>
          <w:lang w:val="af-ZA"/>
        </w:rPr>
        <w:t xml:space="preserve"> </w:t>
      </w:r>
      <w:r w:rsidR="00ED6836" w:rsidRPr="000D6993">
        <w:rPr>
          <w:rFonts w:ascii="GHEA Mariam" w:hAnsi="GHEA Mariam" w:cs="Sylfaen"/>
          <w:iCs/>
          <w:sz w:val="20"/>
          <w:szCs w:val="20"/>
        </w:rPr>
        <w:t xml:space="preserve">непоследовательный </w:t>
      </w:r>
      <w:r w:rsidR="004348F9" w:rsidRPr="000D6993">
        <w:rPr>
          <w:rFonts w:ascii="GHEA Mariam" w:hAnsi="GHEA Mariam" w:cs="Sylfaen"/>
          <w:iCs/>
          <w:sz w:val="20"/>
          <w:szCs w:val="20"/>
          <w:lang w:val="af-ZA"/>
        </w:rPr>
        <w:t>.</w:t>
      </w:r>
    </w:p>
    <w:p w14:paraId="196F0FB3" w14:textId="77777777" w:rsidR="00B514E8" w:rsidRPr="000D6993" w:rsidRDefault="00FD2748" w:rsidP="00845F46">
      <w:pPr>
        <w:pStyle w:val="23"/>
        <w:spacing w:line="240" w:lineRule="auto"/>
        <w:ind w:firstLine="567"/>
        <w:rPr>
          <w:rFonts w:ascii="GHEA Mariam" w:hAnsi="GHEA Mariam" w:cs="Sylfaen"/>
          <w:iCs/>
          <w:lang w:val="hy-AM"/>
        </w:rPr>
      </w:pPr>
      <w:r w:rsidRPr="000D6993">
        <w:rPr>
          <w:rFonts w:ascii="GHEA Mariam" w:hAnsi="GHEA Mariam" w:cs="Sylfaen"/>
          <w:iCs/>
        </w:rPr>
        <w:lastRenderedPageBreak/>
        <w:t xml:space="preserve">8.3 </w:t>
      </w:r>
      <w:r w:rsidR="00A85E5D" w:rsidRPr="000D6993">
        <w:rPr>
          <w:rFonts w:ascii="GHEA Mariam" w:hAnsi="GHEA Mariam" w:cs="Sylfaen"/>
          <w:iCs/>
          <w:lang w:val="hy-AM"/>
        </w:rPr>
        <w:t>Выбрано</w:t>
      </w:r>
      <w:r w:rsidR="00B514E8" w:rsidRPr="000D6993">
        <w:rPr>
          <w:rFonts w:ascii="GHEA Mariam" w:hAnsi="GHEA Mariam" w:cs="Sylfaen"/>
          <w:iCs/>
        </w:rPr>
        <w:t xml:space="preserve"> </w:t>
      </w:r>
      <w:r w:rsidR="00B514E8" w:rsidRPr="000D6993">
        <w:rPr>
          <w:rFonts w:ascii="GHEA Mariam" w:hAnsi="GHEA Mariam" w:cs="Sylfaen"/>
          <w:iCs/>
          <w:lang w:val="ru-RU"/>
        </w:rPr>
        <w:t>участник</w:t>
      </w:r>
      <w:r w:rsidR="00B514E8" w:rsidRPr="000D6993">
        <w:rPr>
          <w:rFonts w:ascii="GHEA Mariam" w:hAnsi="GHEA Mariam" w:cs="Sylfaen"/>
          <w:iCs/>
        </w:rPr>
        <w:t xml:space="preserve"> </w:t>
      </w:r>
      <w:r w:rsidR="00B514E8" w:rsidRPr="000D6993">
        <w:rPr>
          <w:rFonts w:ascii="GHEA Mariam" w:hAnsi="GHEA Mariam" w:cs="Sylfaen"/>
          <w:iCs/>
          <w:lang w:val="ru-RU"/>
        </w:rPr>
        <w:t>определенный</w:t>
      </w:r>
      <w:r w:rsidR="00B514E8" w:rsidRPr="000D6993">
        <w:rPr>
          <w:rFonts w:ascii="GHEA Mariam" w:hAnsi="GHEA Mariam" w:cs="Sylfaen"/>
          <w:iCs/>
        </w:rPr>
        <w:t xml:space="preserve"> </w:t>
      </w:r>
      <w:r w:rsidR="00B514E8" w:rsidRPr="000D6993">
        <w:rPr>
          <w:rFonts w:ascii="GHEA Mariam" w:hAnsi="GHEA Mariam" w:cs="Sylfaen"/>
          <w:iCs/>
          <w:lang w:val="ru-RU"/>
        </w:rPr>
        <w:t xml:space="preserve">достаточно </w:t>
      </w:r>
      <w:r w:rsidR="00B514E8" w:rsidRPr="000D6993">
        <w:rPr>
          <w:rFonts w:ascii="GHEA Mariam" w:hAnsi="GHEA Mariam" w:cs="Sylfaen"/>
          <w:iCs/>
        </w:rPr>
        <w:t xml:space="preserve">_ </w:t>
      </w:r>
      <w:r w:rsidR="00B514E8" w:rsidRPr="000D6993">
        <w:rPr>
          <w:rFonts w:ascii="GHEA Mariam" w:hAnsi="GHEA Mariam" w:cs="Sylfaen"/>
          <w:iCs/>
          <w:lang w:val="ru-RU"/>
        </w:rPr>
        <w:t>_</w:t>
      </w:r>
      <w:r w:rsidR="00B514E8" w:rsidRPr="000D6993">
        <w:rPr>
          <w:rFonts w:ascii="GHEA Mariam" w:hAnsi="GHEA Mariam" w:cs="Sylfaen"/>
          <w:iCs/>
        </w:rPr>
        <w:t xml:space="preserve"> </w:t>
      </w:r>
      <w:r w:rsidR="00B514E8" w:rsidRPr="000D6993">
        <w:rPr>
          <w:rFonts w:ascii="GHEA Mariam" w:hAnsi="GHEA Mariam" w:cs="Sylfaen"/>
          <w:iCs/>
          <w:lang w:val="ru-RU"/>
        </w:rPr>
        <w:t>Оцененный</w:t>
      </w:r>
      <w:r w:rsidR="00B514E8" w:rsidRPr="000D6993">
        <w:rPr>
          <w:rFonts w:ascii="GHEA Mariam" w:hAnsi="GHEA Mariam" w:cs="Sylfaen"/>
          <w:iCs/>
        </w:rPr>
        <w:t xml:space="preserve"> </w:t>
      </w:r>
      <w:r w:rsidR="00B514E8" w:rsidRPr="000D6993">
        <w:rPr>
          <w:rFonts w:ascii="GHEA Mariam" w:hAnsi="GHEA Mariam" w:cs="Sylfaen"/>
          <w:iCs/>
          <w:lang w:val="ru-RU"/>
        </w:rPr>
        <w:t>Приложения</w:t>
      </w:r>
      <w:r w:rsidR="00B514E8" w:rsidRPr="000D6993">
        <w:rPr>
          <w:rFonts w:ascii="GHEA Mariam" w:hAnsi="GHEA Mariam" w:cs="Sylfaen"/>
          <w:iCs/>
        </w:rPr>
        <w:t xml:space="preserve"> </w:t>
      </w:r>
      <w:r w:rsidR="00B514E8" w:rsidRPr="000D6993">
        <w:rPr>
          <w:rFonts w:ascii="GHEA Mariam" w:hAnsi="GHEA Mariam" w:cs="Sylfaen"/>
          <w:iCs/>
          <w:lang w:val="ru-RU"/>
        </w:rPr>
        <w:t>представлено</w:t>
      </w:r>
      <w:r w:rsidR="00B514E8" w:rsidRPr="000D6993">
        <w:rPr>
          <w:rFonts w:ascii="GHEA Mariam" w:hAnsi="GHEA Mariam" w:cs="Sylfaen"/>
          <w:iCs/>
        </w:rPr>
        <w:t xml:space="preserve"> </w:t>
      </w:r>
      <w:r w:rsidR="00B514E8" w:rsidRPr="000D6993">
        <w:rPr>
          <w:rFonts w:ascii="GHEA Mariam" w:hAnsi="GHEA Mariam" w:cs="Sylfaen"/>
          <w:iCs/>
          <w:lang w:val="ru-RU"/>
        </w:rPr>
        <w:t>участники</w:t>
      </w:r>
      <w:r w:rsidR="00B514E8" w:rsidRPr="000D6993">
        <w:rPr>
          <w:rFonts w:ascii="GHEA Mariam" w:hAnsi="GHEA Mariam" w:cs="Sylfaen"/>
          <w:iCs/>
        </w:rPr>
        <w:t xml:space="preserve"> </w:t>
      </w:r>
      <w:r w:rsidR="00B514E8" w:rsidRPr="000D6993">
        <w:rPr>
          <w:rFonts w:ascii="GHEA Mariam" w:hAnsi="GHEA Mariam" w:cs="Sylfaen"/>
          <w:iCs/>
          <w:lang w:val="ru-RU"/>
        </w:rPr>
        <w:t xml:space="preserve">количества </w:t>
      </w:r>
      <w:r w:rsidR="00B514E8" w:rsidRPr="000D6993">
        <w:rPr>
          <w:rFonts w:ascii="GHEA Mariam" w:hAnsi="GHEA Mariam" w:cs="Sylfaen"/>
          <w:iCs/>
        </w:rPr>
        <w:t xml:space="preserve">- </w:t>
      </w:r>
      <w:r w:rsidR="00B514E8" w:rsidRPr="000D6993">
        <w:rPr>
          <w:rFonts w:ascii="GHEA Mariam" w:hAnsi="GHEA Mariam" w:cs="Sylfaen"/>
          <w:iCs/>
          <w:lang w:val="ru-RU"/>
        </w:rPr>
        <w:t>минимум</w:t>
      </w:r>
      <w:r w:rsidR="00B514E8" w:rsidRPr="000D6993">
        <w:rPr>
          <w:rFonts w:ascii="GHEA Mariam" w:hAnsi="GHEA Mariam" w:cs="Sylfaen"/>
          <w:iCs/>
        </w:rPr>
        <w:t xml:space="preserve"> </w:t>
      </w:r>
      <w:r w:rsidR="00B514E8" w:rsidRPr="000D6993">
        <w:rPr>
          <w:rFonts w:ascii="GHEA Mariam" w:hAnsi="GHEA Mariam" w:cs="Sylfaen"/>
          <w:iCs/>
          <w:lang w:val="ru-RU"/>
        </w:rPr>
        <w:t>цена</w:t>
      </w:r>
      <w:r w:rsidR="00B514E8" w:rsidRPr="000D6993">
        <w:rPr>
          <w:rFonts w:ascii="GHEA Mariam" w:hAnsi="GHEA Mariam" w:cs="Sylfaen"/>
          <w:iCs/>
        </w:rPr>
        <w:t xml:space="preserve"> </w:t>
      </w:r>
      <w:r w:rsidR="00B514E8" w:rsidRPr="000D6993">
        <w:rPr>
          <w:rFonts w:ascii="GHEA Mariam" w:hAnsi="GHEA Mariam" w:cs="Sylfaen"/>
          <w:iCs/>
          <w:lang w:val="ru-RU"/>
        </w:rPr>
        <w:t>предложение</w:t>
      </w:r>
      <w:r w:rsidR="00B514E8" w:rsidRPr="000D6993">
        <w:rPr>
          <w:rFonts w:ascii="GHEA Mariam" w:hAnsi="GHEA Mariam" w:cs="Sylfaen"/>
          <w:iCs/>
        </w:rPr>
        <w:t xml:space="preserve"> </w:t>
      </w:r>
      <w:r w:rsidR="00B514E8" w:rsidRPr="000D6993">
        <w:rPr>
          <w:rFonts w:ascii="GHEA Mariam" w:hAnsi="GHEA Mariam" w:cs="Sylfaen"/>
          <w:iCs/>
          <w:lang w:val="ru-RU"/>
        </w:rPr>
        <w:t>представлено</w:t>
      </w:r>
      <w:r w:rsidR="00B514E8" w:rsidRPr="000D6993">
        <w:rPr>
          <w:rFonts w:ascii="GHEA Mariam" w:hAnsi="GHEA Mariam" w:cs="Sylfaen"/>
          <w:iCs/>
        </w:rPr>
        <w:t xml:space="preserve"> </w:t>
      </w:r>
      <w:r w:rsidR="00153C87" w:rsidRPr="00D77B0E">
        <w:rPr>
          <w:rFonts w:ascii="GHEA Mariam" w:hAnsi="GHEA Mariam" w:cs="Sylfaen"/>
          <w:iCs/>
          <w:lang w:val="ru-RU"/>
        </w:rPr>
        <w:t xml:space="preserve">моему </w:t>
      </w:r>
      <w:r w:rsidR="00153C87" w:rsidRPr="000D6993">
        <w:rPr>
          <w:rFonts w:ascii="GHEA Mariam" w:hAnsi="GHEA Mariam" w:cs="Sylfaen"/>
          <w:iCs/>
          <w:lang w:val="ru-RU"/>
        </w:rPr>
        <w:t>партнеру</w:t>
      </w:r>
      <w:r w:rsidR="00153C87" w:rsidRPr="000D6993">
        <w:rPr>
          <w:rFonts w:ascii="GHEA Mariam" w:hAnsi="GHEA Mariam" w:cs="Sylfaen"/>
          <w:iCs/>
        </w:rPr>
        <w:t xml:space="preserve"> </w:t>
      </w:r>
      <w:r w:rsidR="00B514E8" w:rsidRPr="000D6993">
        <w:rPr>
          <w:rFonts w:ascii="GHEA Mariam" w:hAnsi="GHEA Mariam" w:cs="Sylfaen"/>
          <w:iCs/>
          <w:lang w:val="ru-RU"/>
        </w:rPr>
        <w:t>предпочтение</w:t>
      </w:r>
      <w:r w:rsidR="00B514E8" w:rsidRPr="000D6993">
        <w:rPr>
          <w:rFonts w:ascii="GHEA Mariam" w:hAnsi="GHEA Mariam" w:cs="Sylfaen"/>
          <w:iCs/>
        </w:rPr>
        <w:t xml:space="preserve"> </w:t>
      </w:r>
      <w:r w:rsidR="00B514E8" w:rsidRPr="000D6993">
        <w:rPr>
          <w:rFonts w:ascii="GHEA Mariam" w:hAnsi="GHEA Mariam" w:cs="Sylfaen"/>
          <w:iCs/>
          <w:lang w:val="ru-RU"/>
        </w:rPr>
        <w:t>давать</w:t>
      </w:r>
      <w:r w:rsidR="00B514E8" w:rsidRPr="000D6993">
        <w:rPr>
          <w:rFonts w:ascii="GHEA Mariam" w:hAnsi="GHEA Mariam" w:cs="Sylfaen"/>
          <w:iCs/>
        </w:rPr>
        <w:t xml:space="preserve"> </w:t>
      </w:r>
      <w:r w:rsidR="00B514E8" w:rsidRPr="000D6993">
        <w:rPr>
          <w:rFonts w:ascii="GHEA Mariam" w:hAnsi="GHEA Mariam" w:cs="Sylfaen"/>
          <w:iCs/>
          <w:lang w:val="ru-RU"/>
        </w:rPr>
        <w:t>в принципе .</w:t>
      </w:r>
      <w:r w:rsidR="00B514E8" w:rsidRPr="000D6993">
        <w:rPr>
          <w:rFonts w:ascii="GHEA Mariam" w:hAnsi="GHEA Mariam" w:cs="Sylfaen"/>
          <w:iCs/>
        </w:rPr>
        <w:t xml:space="preserve"> </w:t>
      </w:r>
      <w:r w:rsidR="00B514E8" w:rsidRPr="000D6993">
        <w:rPr>
          <w:rFonts w:ascii="GHEA Mariam" w:hAnsi="GHEA Mariam" w:cs="Sylfaen"/>
          <w:iCs/>
          <w:lang w:val="ru-RU"/>
        </w:rPr>
        <w:t>С</w:t>
      </w:r>
      <w:r w:rsidR="00B514E8" w:rsidRPr="000D6993">
        <w:rPr>
          <w:rFonts w:ascii="GHEA Mariam" w:hAnsi="GHEA Mariam" w:cs="Sylfaen"/>
          <w:iCs/>
        </w:rPr>
        <w:t xml:space="preserve"> в </w:t>
      </w:r>
      <w:r w:rsidR="00B514E8" w:rsidRPr="000D6993">
        <w:rPr>
          <w:rFonts w:ascii="GHEA Mariam" w:hAnsi="GHEA Mariam" w:cs="Sylfaen"/>
          <w:iCs/>
          <w:lang w:val="ru-RU"/>
        </w:rPr>
        <w:t>котором комиссия</w:t>
      </w:r>
      <w:r w:rsidR="00B514E8" w:rsidRPr="000D6993">
        <w:rPr>
          <w:rFonts w:ascii="GHEA Mariam" w:hAnsi="GHEA Mariam" w:cs="Sylfaen"/>
          <w:iCs/>
        </w:rPr>
        <w:t xml:space="preserve"> </w:t>
      </w:r>
      <w:r w:rsidR="00B514E8" w:rsidRPr="000D6993">
        <w:rPr>
          <w:rFonts w:ascii="GHEA Mariam" w:hAnsi="GHEA Mariam" w:cs="Sylfaen"/>
          <w:iCs/>
          <w:lang w:val="ru-RU"/>
        </w:rPr>
        <w:t>от</w:t>
      </w:r>
      <w:r w:rsidR="00B514E8" w:rsidRPr="000D6993">
        <w:rPr>
          <w:rFonts w:ascii="GHEA Mariam" w:hAnsi="GHEA Mariam" w:cs="Sylfaen"/>
          <w:iCs/>
        </w:rPr>
        <w:t xml:space="preserve"> </w:t>
      </w:r>
      <w:r w:rsidR="00A85E5D" w:rsidRPr="000D6993">
        <w:rPr>
          <w:rFonts w:ascii="GHEA Mariam" w:hAnsi="GHEA Mariam" w:cs="Sylfaen"/>
          <w:iCs/>
          <w:lang w:val="hy-AM"/>
        </w:rPr>
        <w:t>выбрано</w:t>
      </w:r>
      <w:r w:rsidR="00A85E5D" w:rsidRPr="000D6993">
        <w:rPr>
          <w:rFonts w:ascii="GHEA Mariam" w:hAnsi="GHEA Mariam" w:cs="Sylfaen"/>
          <w:iCs/>
        </w:rPr>
        <w:t xml:space="preserve"> </w:t>
      </w:r>
      <w:r w:rsidR="00B514E8" w:rsidRPr="00D77B0E">
        <w:rPr>
          <w:rFonts w:ascii="GHEA Mariam" w:hAnsi="GHEA Mariam" w:cs="Sylfaen"/>
          <w:iCs/>
          <w:lang w:val="ru-RU"/>
        </w:rPr>
        <w:t>и:</w:t>
      </w:r>
      <w:r w:rsidR="00B514E8" w:rsidRPr="000D6993">
        <w:rPr>
          <w:rFonts w:ascii="GHEA Mariam" w:hAnsi="GHEA Mariam" w:cs="Sylfaen"/>
          <w:iCs/>
        </w:rPr>
        <w:t xml:space="preserve"> </w:t>
      </w:r>
      <w:r w:rsidR="00B514E8" w:rsidRPr="000D6993">
        <w:rPr>
          <w:rFonts w:ascii="GHEA Mariam" w:hAnsi="GHEA Mariam" w:cs="Sylfaen"/>
          <w:iCs/>
          <w:lang w:val="ru-RU"/>
        </w:rPr>
        <w:t xml:space="preserve">участникам, </w:t>
      </w:r>
      <w:r w:rsidR="00880C5E" w:rsidRPr="000D6993">
        <w:rPr>
          <w:rFonts w:ascii="GHEA Mariam" w:hAnsi="GHEA Mariam" w:cs="Sylfaen"/>
          <w:iCs/>
          <w:lang w:val="hy-AM"/>
        </w:rPr>
        <w:t>не признанным таковыми</w:t>
      </w:r>
      <w:r w:rsidR="00B514E8" w:rsidRPr="000D6993">
        <w:rPr>
          <w:rFonts w:ascii="GHEA Mariam" w:hAnsi="GHEA Mariam" w:cs="Sylfaen"/>
          <w:iCs/>
        </w:rPr>
        <w:t xml:space="preserve"> </w:t>
      </w:r>
      <w:r w:rsidR="00B514E8" w:rsidRPr="000D6993">
        <w:rPr>
          <w:rFonts w:ascii="GHEA Mariam" w:hAnsi="GHEA Mariam" w:cs="Sylfaen"/>
          <w:iCs/>
          <w:lang w:val="ru-RU"/>
        </w:rPr>
        <w:t>при принятии решения</w:t>
      </w:r>
      <w:r w:rsidR="00B514E8" w:rsidRPr="000D6993">
        <w:rPr>
          <w:rFonts w:ascii="GHEA Mariam" w:hAnsi="GHEA Mariam" w:cs="Sylfaen"/>
          <w:iCs/>
        </w:rPr>
        <w:t xml:space="preserve"> </w:t>
      </w:r>
      <w:r w:rsidR="00B514E8" w:rsidRPr="000D6993">
        <w:rPr>
          <w:rFonts w:ascii="GHEA Mariam" w:hAnsi="GHEA Mariam" w:cs="Sylfaen"/>
          <w:iCs/>
          <w:lang w:val="ru-RU"/>
        </w:rPr>
        <w:t>цена</w:t>
      </w:r>
      <w:r w:rsidR="00B514E8" w:rsidRPr="000D6993">
        <w:rPr>
          <w:rFonts w:ascii="GHEA Mariam" w:hAnsi="GHEA Mariam" w:cs="Sylfaen"/>
          <w:iCs/>
        </w:rPr>
        <w:t xml:space="preserve"> оценка и </w:t>
      </w:r>
      <w:r w:rsidR="00B514E8" w:rsidRPr="000D6993">
        <w:rPr>
          <w:rFonts w:ascii="GHEA Mariam" w:hAnsi="GHEA Mariam" w:cs="Sylfaen"/>
          <w:iCs/>
          <w:lang w:val="ru-RU"/>
        </w:rPr>
        <w:t>сравнение предложений</w:t>
      </w:r>
      <w:r w:rsidR="00B514E8" w:rsidRPr="000D6993">
        <w:rPr>
          <w:rFonts w:ascii="GHEA Mariam" w:hAnsi="GHEA Mariam" w:cs="Sylfaen"/>
          <w:iCs/>
        </w:rPr>
        <w:t xml:space="preserve"> </w:t>
      </w:r>
      <w:proofErr w:type="gramStart"/>
      <w:r w:rsidR="00B514E8" w:rsidRPr="000D6993">
        <w:rPr>
          <w:rFonts w:ascii="GHEA Mariam" w:hAnsi="GHEA Mariam" w:cs="Sylfaen"/>
          <w:iCs/>
          <w:lang w:val="ru-RU"/>
        </w:rPr>
        <w:t>реализуется</w:t>
      </w:r>
      <w:proofErr w:type="gramEnd"/>
      <w:r w:rsidR="00B514E8" w:rsidRPr="000D6993">
        <w:rPr>
          <w:rFonts w:ascii="GHEA Mariam" w:hAnsi="GHEA Mariam" w:cs="Sylfaen"/>
          <w:iCs/>
        </w:rPr>
        <w:t xml:space="preserve"> </w:t>
      </w:r>
      <w:r w:rsidR="00B514E8" w:rsidRPr="000D6993">
        <w:rPr>
          <w:rFonts w:ascii="GHEA Mariam" w:hAnsi="GHEA Mariam" w:cs="Sylfaen"/>
          <w:iCs/>
          <w:lang w:val="ru-RU"/>
        </w:rPr>
        <w:t>является</w:t>
      </w:r>
      <w:r w:rsidR="00B514E8" w:rsidRPr="000D6993">
        <w:rPr>
          <w:rFonts w:ascii="GHEA Mariam" w:hAnsi="GHEA Mariam" w:cs="Sylfaen"/>
          <w:iCs/>
        </w:rPr>
        <w:t xml:space="preserve"> </w:t>
      </w:r>
      <w:r w:rsidR="00B514E8" w:rsidRPr="000D6993">
        <w:rPr>
          <w:rFonts w:ascii="GHEA Mariam" w:hAnsi="GHEA Mariam" w:cs="Sylfaen"/>
          <w:iCs/>
          <w:lang w:val="ru-RU"/>
        </w:rPr>
        <w:t>без</w:t>
      </w:r>
      <w:r w:rsidR="00B514E8" w:rsidRPr="000D6993">
        <w:rPr>
          <w:rFonts w:ascii="GHEA Mariam" w:hAnsi="GHEA Mariam" w:cs="Sylfaen"/>
          <w:iCs/>
        </w:rPr>
        <w:t xml:space="preserve"> </w:t>
      </w:r>
      <w:r w:rsidR="00B514E8" w:rsidRPr="000D6993">
        <w:rPr>
          <w:rFonts w:ascii="GHEA Mariam" w:hAnsi="GHEA Mariam" w:cs="Sylfaen"/>
          <w:iCs/>
          <w:lang w:val="ru-RU"/>
        </w:rPr>
        <w:t>настоящим</w:t>
      </w:r>
      <w:r w:rsidR="00B514E8" w:rsidRPr="000D6993">
        <w:rPr>
          <w:rFonts w:ascii="GHEA Mariam" w:hAnsi="GHEA Mariam" w:cs="Sylfaen"/>
          <w:iCs/>
        </w:rPr>
        <w:t xml:space="preserve"> </w:t>
      </w:r>
      <w:r w:rsidR="00B514E8" w:rsidRPr="000D6993">
        <w:rPr>
          <w:rFonts w:ascii="GHEA Mariam" w:hAnsi="GHEA Mariam" w:cs="Sylfaen"/>
          <w:iCs/>
          <w:lang w:val="ru-RU"/>
        </w:rPr>
        <w:t xml:space="preserve">в пункте </w:t>
      </w:r>
      <w:r w:rsidR="00B514E8" w:rsidRPr="000D6993">
        <w:rPr>
          <w:rFonts w:ascii="GHEA Mariam" w:hAnsi="GHEA Mariam" w:cs="Sylfaen"/>
          <w:iCs/>
        </w:rPr>
        <w:t xml:space="preserve">5.2 </w:t>
      </w:r>
      <w:r w:rsidR="00B514E8" w:rsidRPr="000D6993">
        <w:rPr>
          <w:rFonts w:ascii="GHEA Mariam" w:hAnsi="GHEA Mariam" w:cs="Sylfaen"/>
          <w:iCs/>
          <w:lang w:val="ru-RU"/>
        </w:rPr>
        <w:t xml:space="preserve">части </w:t>
      </w:r>
      <w:r w:rsidR="00B514E8" w:rsidRPr="000D6993">
        <w:rPr>
          <w:rFonts w:ascii="GHEA Mariam" w:hAnsi="GHEA Mariam" w:cs="Sylfaen"/>
          <w:iCs/>
        </w:rPr>
        <w:t xml:space="preserve">1 </w:t>
      </w:r>
      <w:r w:rsidR="00B514E8" w:rsidRPr="000D6993">
        <w:rPr>
          <w:rFonts w:ascii="GHEA Mariam" w:hAnsi="GHEA Mariam" w:cs="Sylfaen"/>
          <w:iCs/>
          <w:lang w:val="ru-RU"/>
        </w:rPr>
        <w:t>приглашения</w:t>
      </w:r>
      <w:r w:rsidR="00B514E8" w:rsidRPr="000D6993">
        <w:rPr>
          <w:rFonts w:ascii="GHEA Mariam" w:hAnsi="GHEA Mariam" w:cs="Sylfaen"/>
          <w:iCs/>
        </w:rPr>
        <w:t xml:space="preserve"> </w:t>
      </w:r>
      <w:r w:rsidR="00B514E8" w:rsidRPr="000D6993">
        <w:rPr>
          <w:rFonts w:ascii="GHEA Mariam" w:hAnsi="GHEA Mariam" w:cs="Sylfaen"/>
          <w:iCs/>
          <w:lang w:val="ru-RU"/>
        </w:rPr>
        <w:t>указанный</w:t>
      </w:r>
      <w:r w:rsidR="00B514E8" w:rsidRPr="000D6993">
        <w:rPr>
          <w:rFonts w:ascii="GHEA Mariam" w:hAnsi="GHEA Mariam" w:cs="Sylfaen"/>
          <w:iCs/>
        </w:rPr>
        <w:t xml:space="preserve"> </w:t>
      </w:r>
      <w:r w:rsidR="00B514E8" w:rsidRPr="000D6993">
        <w:rPr>
          <w:rFonts w:ascii="GHEA Mariam" w:hAnsi="GHEA Mariam" w:cs="Sylfaen"/>
          <w:iCs/>
          <w:lang w:val="ru-RU"/>
        </w:rPr>
        <w:t>налог</w:t>
      </w:r>
      <w:r w:rsidR="00B514E8" w:rsidRPr="000D6993">
        <w:rPr>
          <w:rFonts w:ascii="GHEA Mariam" w:hAnsi="GHEA Mariam" w:cs="Sylfaen"/>
          <w:iCs/>
        </w:rPr>
        <w:t xml:space="preserve"> </w:t>
      </w:r>
      <w:r w:rsidR="00B514E8" w:rsidRPr="000D6993">
        <w:rPr>
          <w:rFonts w:ascii="GHEA Mariam" w:hAnsi="GHEA Mariam" w:cs="Sylfaen"/>
          <w:iCs/>
          <w:lang w:val="ru-RU"/>
        </w:rPr>
        <w:t>денег</w:t>
      </w:r>
      <w:r w:rsidR="00B514E8" w:rsidRPr="000D6993">
        <w:rPr>
          <w:rFonts w:ascii="GHEA Mariam" w:hAnsi="GHEA Mariam" w:cs="Sylfaen"/>
          <w:iCs/>
        </w:rPr>
        <w:t xml:space="preserve"> </w:t>
      </w:r>
      <w:r w:rsidR="00B514E8" w:rsidRPr="000D6993">
        <w:rPr>
          <w:rFonts w:ascii="GHEA Mariam" w:hAnsi="GHEA Mariam" w:cs="Sylfaen"/>
          <w:iCs/>
          <w:lang w:val="ru-RU"/>
        </w:rPr>
        <w:t xml:space="preserve">расчет </w:t>
      </w:r>
      <w:r w:rsidR="00F61898" w:rsidRPr="000D6993">
        <w:rPr>
          <w:rFonts w:ascii="GHEA Mariam" w:hAnsi="GHEA Mariam" w:cs="Sylfaen"/>
          <w:iCs/>
          <w:lang w:val="hy-AM"/>
        </w:rPr>
        <w:t>_</w:t>
      </w:r>
    </w:p>
    <w:p w14:paraId="54BA13F4" w14:textId="660DCDFD" w:rsidR="00096865" w:rsidRPr="000D6993" w:rsidRDefault="00FD2748" w:rsidP="00845F46">
      <w:pPr>
        <w:pStyle w:val="a3"/>
        <w:spacing w:line="240" w:lineRule="auto"/>
        <w:ind w:firstLine="567"/>
        <w:rPr>
          <w:rFonts w:ascii="GHEA Mariam" w:hAnsi="GHEA Mariam" w:cs="Sylfaen"/>
          <w:i w:val="0"/>
          <w:iCs/>
          <w:lang w:val="af-ZA"/>
        </w:rPr>
      </w:pPr>
      <w:r w:rsidRPr="000D6993">
        <w:rPr>
          <w:rFonts w:ascii="GHEA Mariam" w:hAnsi="GHEA Mariam" w:cs="Sylfaen"/>
          <w:i w:val="0"/>
          <w:iCs/>
          <w:lang w:val="af-ZA"/>
        </w:rPr>
        <w:t xml:space="preserve">8.4 </w:t>
      </w:r>
      <w:r w:rsidR="00096865" w:rsidRPr="000D6993">
        <w:rPr>
          <w:rFonts w:ascii="GHEA Mariam" w:hAnsi="GHEA Mariam" w:cs="Sylfaen"/>
          <w:i w:val="0"/>
          <w:iCs/>
          <w:lang w:val="hy-AM"/>
        </w:rPr>
        <w:t>Если:</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приложение</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непоследовательность</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является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место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найденный</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в буквах</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и:</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в цифрах</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написано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денег</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 xml:space="preserve">между </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тогда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основа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является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принял</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в буквах</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написано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hy-AM"/>
        </w:rPr>
        <w:t>сумма.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Если:</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предложенный</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цены</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представлен</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являются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два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или</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более</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в валюте </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то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их</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по сравнению с</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являются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Армения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Республика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в драмах </w:t>
      </w:r>
      <w:r w:rsidR="00096865" w:rsidRPr="000D6993">
        <w:rPr>
          <w:rFonts w:ascii="GHEA Mariam" w:hAnsi="GHEA Mariam" w:cs="Sylfaen"/>
          <w:i w:val="0"/>
          <w:iCs/>
          <w:lang w:val="af-ZA"/>
        </w:rPr>
        <w:t xml:space="preserve">, </w:t>
      </w:r>
      <w:r w:rsidR="004751A0" w:rsidRPr="000D6993">
        <w:rPr>
          <w:rFonts w:ascii="GHEA Mariam" w:hAnsi="GHEA Mariam" w:cs="Sylfaen"/>
          <w:i w:val="0"/>
          <w:iCs/>
          <w:lang w:val="hy-AM"/>
        </w:rPr>
        <w:t>определяемых Центральным банком на данный день</w:t>
      </w:r>
      <w:r w:rsidR="00096865" w:rsidRPr="000D6993">
        <w:rPr>
          <w:rFonts w:ascii="GHEA Mariam" w:hAnsi="GHEA Mariam" w:cs="Sylfaen"/>
          <w:i w:val="0"/>
          <w:iCs/>
          <w:lang w:val="af-ZA"/>
        </w:rPr>
        <w:t xml:space="preserve"> </w:t>
      </w:r>
      <w:r w:rsidR="00616808" w:rsidRPr="000D6993">
        <w:rPr>
          <w:rFonts w:ascii="GHEA Mariam" w:hAnsi="GHEA Mariam" w:cs="Sylfaen"/>
          <w:i w:val="0"/>
          <w:iCs/>
          <w:vertAlign w:val="superscript"/>
          <w:lang w:val="af-ZA"/>
        </w:rPr>
        <w:t>10:00</w:t>
      </w:r>
      <w:r w:rsidR="00F11794" w:rsidRPr="000D6993">
        <w:rPr>
          <w:rStyle w:val="af6"/>
          <w:rFonts w:ascii="GHEA Mariam" w:hAnsi="GHEA Mariam" w:cs="Sylfaen"/>
          <w:i w:val="0"/>
          <w:iCs/>
          <w:color w:val="FFFFFF"/>
          <w:lang w:val="af-ZA"/>
        </w:rPr>
        <w:footnoteReference w:id="5"/>
      </w:r>
      <w:r w:rsidR="00F11794"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по обменному курсу </w:t>
      </w:r>
      <w:r w:rsidR="004D5671" w:rsidRPr="000D6993">
        <w:rPr>
          <w:rFonts w:ascii="GHEA Mariam" w:hAnsi="GHEA Mariam" w:cs="Sylfaen"/>
          <w:i w:val="0"/>
          <w:iCs/>
          <w:lang w:val="ru-RU"/>
        </w:rPr>
        <w:t>.</w:t>
      </w:r>
      <w:r w:rsidR="00507FEA" w:rsidRPr="000D6993">
        <w:rPr>
          <w:rFonts w:ascii="GHEA Mariam" w:hAnsi="GHEA Mariam" w:cs="Sylfaen"/>
          <w:i w:val="0"/>
          <w:iCs/>
          <w:lang w:val="af-ZA"/>
        </w:rPr>
        <w:t xml:space="preserve"> </w:t>
      </w:r>
    </w:p>
    <w:p w14:paraId="019C4DE3" w14:textId="77777777" w:rsidR="00096865" w:rsidRPr="000D6993" w:rsidRDefault="00FD2748" w:rsidP="00845F46">
      <w:pPr>
        <w:pStyle w:val="a3"/>
        <w:spacing w:line="240" w:lineRule="auto"/>
        <w:ind w:firstLine="567"/>
        <w:rPr>
          <w:rFonts w:ascii="GHEA Mariam" w:hAnsi="GHEA Mariam" w:cs="Sylfaen"/>
          <w:i w:val="0"/>
          <w:iCs/>
          <w:lang w:val="af-ZA"/>
        </w:rPr>
      </w:pPr>
      <w:r w:rsidRPr="000D6993">
        <w:rPr>
          <w:rFonts w:ascii="GHEA Mariam" w:hAnsi="GHEA Mariam" w:cs="Sylfaen"/>
          <w:i w:val="0"/>
          <w:iCs/>
          <w:lang w:val="af-ZA"/>
        </w:rPr>
        <w:t xml:space="preserve">8.5 </w:t>
      </w:r>
      <w:r w:rsidR="00153C87" w:rsidRPr="000D6993">
        <w:rPr>
          <w:rFonts w:ascii="GHEA Mariam" w:hAnsi="GHEA Mariam" w:cs="Sylfaen"/>
          <w:i w:val="0"/>
          <w:iCs/>
          <w:lang w:val="ru-RU"/>
        </w:rPr>
        <w:t xml:space="preserve">Ч </w:t>
      </w:r>
      <w:r w:rsidR="00096865" w:rsidRPr="000D6993">
        <w:rPr>
          <w:rFonts w:ascii="GHEA Mariam" w:hAnsi="GHEA Mariam" w:cs="Sylfaen"/>
          <w:i w:val="0"/>
          <w:iCs/>
          <w:lang w:val="ru-RU"/>
        </w:rPr>
        <w:t xml:space="preserve">комиссии </w:t>
      </w:r>
      <w:r w:rsidR="00096865" w:rsidRPr="000D6993">
        <w:rPr>
          <w:rFonts w:ascii="GHEA Mariam" w:hAnsi="GHEA Mariam" w:cs="Sylfaen"/>
          <w:i w:val="0"/>
          <w:iCs/>
          <w:lang w:val="af-ZA"/>
        </w:rPr>
        <w:t xml:space="preserve">, </w:t>
      </w:r>
      <w:r w:rsidR="00153C87" w:rsidRPr="00D77B0E">
        <w:rPr>
          <w:rFonts w:ascii="GHEA Mariam" w:hAnsi="GHEA Mariam" w:cs="Sylfaen"/>
          <w:i w:val="0"/>
          <w:iCs/>
          <w:lang w:val="ru-RU"/>
        </w:rPr>
        <w:t>подрядчика</w:t>
      </w:r>
      <w:r w:rsidR="00153C87" w:rsidRPr="000D6993">
        <w:rPr>
          <w:rFonts w:ascii="GHEA Mariam" w:hAnsi="GHEA Mariam" w:cs="Sylfaen"/>
          <w:i w:val="0"/>
          <w:iCs/>
          <w:lang w:val="af-ZA"/>
        </w:rPr>
        <w:t xml:space="preserve"> </w:t>
      </w:r>
      <w:r w:rsidR="00096865" w:rsidRPr="000D6993">
        <w:rPr>
          <w:rFonts w:ascii="GHEA Mariam" w:hAnsi="GHEA Mariam" w:cs="Sylfaen"/>
          <w:i w:val="0"/>
          <w:iCs/>
          <w:lang w:val="ru-RU"/>
        </w:rPr>
        <w:t>и:</w:t>
      </w:r>
      <w:r w:rsidR="00096865" w:rsidRPr="000D6993">
        <w:rPr>
          <w:rFonts w:ascii="GHEA Mariam" w:hAnsi="GHEA Mariam" w:cs="Sylfaen"/>
          <w:i w:val="0"/>
          <w:iCs/>
          <w:lang w:val="af-ZA"/>
        </w:rPr>
        <w:t xml:space="preserve"> </w:t>
      </w:r>
      <w:r w:rsidR="00153C87" w:rsidRPr="00D77B0E">
        <w:rPr>
          <w:rFonts w:ascii="GHEA Mariam" w:hAnsi="GHEA Mariam" w:cs="Sylfaen"/>
          <w:i w:val="0"/>
          <w:iCs/>
          <w:lang w:val="ru-RU"/>
        </w:rPr>
        <w:t xml:space="preserve">коллег </w:t>
      </w:r>
      <w:r w:rsidR="00153C87" w:rsidRPr="000D6993">
        <w:rPr>
          <w:rFonts w:ascii="GHEA Mariam" w:hAnsi="GHEA Mariam" w:cs="Sylfaen"/>
          <w:i w:val="0"/>
          <w:iCs/>
          <w:lang w:val="ru-RU"/>
        </w:rPr>
        <w:t>_</w:t>
      </w:r>
      <w:r w:rsidR="00153C87" w:rsidRPr="000D6993">
        <w:rPr>
          <w:rFonts w:ascii="GHEA Mariam" w:hAnsi="GHEA Mariam" w:cs="Sylfaen"/>
          <w:i w:val="0"/>
          <w:iCs/>
          <w:lang w:val="af-ZA"/>
        </w:rPr>
        <w:t xml:space="preserve"> </w:t>
      </w:r>
      <w:r w:rsidR="00096865" w:rsidRPr="000D6993">
        <w:rPr>
          <w:rFonts w:ascii="GHEA Mariam" w:hAnsi="GHEA Mariam" w:cs="Sylfaen"/>
          <w:i w:val="0"/>
          <w:iCs/>
          <w:lang w:val="ru-RU"/>
        </w:rPr>
        <w:t>между</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переговоры</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запрещенный</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есть </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кроме </w:t>
      </w:r>
      <w:r w:rsidR="00096865" w:rsidRPr="000D6993">
        <w:rPr>
          <w:rFonts w:ascii="GHEA Mariam" w:hAnsi="GHEA Mariam" w:cs="Sylfaen"/>
          <w:i w:val="0"/>
          <w:iCs/>
          <w:lang w:val="af-ZA"/>
        </w:rPr>
        <w:t>:</w:t>
      </w:r>
    </w:p>
    <w:p w14:paraId="6464B390" w14:textId="77777777" w:rsidR="00096865" w:rsidRPr="000D6993" w:rsidRDefault="00096865" w:rsidP="00845F46">
      <w:pPr>
        <w:pStyle w:val="a3"/>
        <w:spacing w:line="240" w:lineRule="auto"/>
        <w:rPr>
          <w:rFonts w:ascii="GHEA Mariam" w:hAnsi="GHEA Mariam" w:cs="Sylfaen"/>
          <w:i w:val="0"/>
          <w:iCs/>
          <w:lang w:val="af-ZA"/>
        </w:rPr>
      </w:pPr>
      <w:r w:rsidRPr="000D6993">
        <w:rPr>
          <w:rFonts w:ascii="GHEA Mariam" w:hAnsi="GHEA Mariam" w:cs="Sylfaen"/>
          <w:i w:val="0"/>
          <w:iCs/>
          <w:lang w:val="af-ZA"/>
        </w:rPr>
        <w:t xml:space="preserve">1) </w:t>
      </w:r>
      <w:r w:rsidRPr="000D6993">
        <w:rPr>
          <w:rFonts w:ascii="GHEA Mariam" w:hAnsi="GHEA Mariam" w:cs="Sylfaen"/>
          <w:i w:val="0"/>
          <w:iCs/>
          <w:lang w:val="ru-RU"/>
        </w:rPr>
        <w:t>когда?</w:t>
      </w:r>
      <w:r w:rsidRPr="000D6993">
        <w:rPr>
          <w:rFonts w:ascii="GHEA Mariam" w:hAnsi="GHEA Mariam" w:cs="Sylfaen"/>
          <w:i w:val="0"/>
          <w:iCs/>
          <w:lang w:val="af-ZA"/>
        </w:rPr>
        <w:t xml:space="preserve"> </w:t>
      </w:r>
      <w:r w:rsidRPr="000D6993">
        <w:rPr>
          <w:rFonts w:ascii="GHEA Mariam" w:hAnsi="GHEA Mariam" w:cs="Sylfaen"/>
          <w:i w:val="0"/>
          <w:iCs/>
          <w:lang w:val="ru-RU"/>
        </w:rPr>
        <w:t>к процедуре</w:t>
      </w:r>
      <w:r w:rsidRPr="000D6993">
        <w:rPr>
          <w:rFonts w:ascii="GHEA Mariam" w:hAnsi="GHEA Mariam" w:cs="Sylfaen"/>
          <w:i w:val="0"/>
          <w:iCs/>
          <w:lang w:val="af-ZA"/>
        </w:rPr>
        <w:t xml:space="preserve"> </w:t>
      </w:r>
      <w:r w:rsidRPr="000D6993">
        <w:rPr>
          <w:rFonts w:ascii="GHEA Mariam" w:hAnsi="GHEA Mariam" w:cs="Sylfaen"/>
          <w:i w:val="0"/>
          <w:iCs/>
          <w:lang w:val="ru-RU"/>
        </w:rPr>
        <w:t>участвовать</w:t>
      </w:r>
      <w:r w:rsidRPr="000D6993">
        <w:rPr>
          <w:rFonts w:ascii="GHEA Mariam" w:hAnsi="GHEA Mariam" w:cs="Sylfaen"/>
          <w:i w:val="0"/>
          <w:iCs/>
          <w:lang w:val="af-ZA"/>
        </w:rPr>
        <w:t xml:space="preserve"> </w:t>
      </w:r>
      <w:r w:rsidRPr="000D6993">
        <w:rPr>
          <w:rFonts w:ascii="GHEA Mariam" w:hAnsi="GHEA Mariam" w:cs="Sylfaen"/>
          <w:i w:val="0"/>
          <w:iCs/>
          <w:lang w:val="ru-RU"/>
        </w:rPr>
        <w:t>является</w:t>
      </w:r>
      <w:r w:rsidRPr="000D6993">
        <w:rPr>
          <w:rFonts w:ascii="GHEA Mariam" w:hAnsi="GHEA Mariam" w:cs="Sylfaen"/>
          <w:i w:val="0"/>
          <w:iCs/>
          <w:lang w:val="af-ZA"/>
        </w:rPr>
        <w:t xml:space="preserve"> </w:t>
      </w:r>
      <w:r w:rsidRPr="000D6993">
        <w:rPr>
          <w:rFonts w:ascii="GHEA Mariam" w:hAnsi="GHEA Mariam" w:cs="Sylfaen"/>
          <w:i w:val="0"/>
          <w:iCs/>
          <w:lang w:val="ru-RU"/>
        </w:rPr>
        <w:t xml:space="preserve">один </w:t>
      </w:r>
      <w:r w:rsidRPr="000D6993">
        <w:rPr>
          <w:rFonts w:ascii="GHEA Mariam" w:hAnsi="GHEA Mariam" w:cs="Sylfaen"/>
          <w:i w:val="0"/>
          <w:iCs/>
          <w:lang w:val="af-ZA"/>
        </w:rPr>
        <w:t xml:space="preserve">из которых </w:t>
      </w:r>
      <w:r w:rsidR="00153C87" w:rsidRPr="000D6993">
        <w:rPr>
          <w:rFonts w:ascii="GHEA Mariam" w:hAnsi="GHEA Mariam" w:cs="Sylfaen"/>
          <w:i w:val="0"/>
          <w:iCs/>
          <w:lang w:val="ru-RU"/>
        </w:rPr>
        <w:t xml:space="preserve">_ </w:t>
      </w:r>
      <w:r w:rsidRPr="000D6993">
        <w:rPr>
          <w:rFonts w:ascii="GHEA Mariam" w:hAnsi="GHEA Mariam" w:cs="Sylfaen"/>
          <w:i w:val="0"/>
          <w:iCs/>
          <w:lang w:val="ru-RU"/>
        </w:rPr>
        <w:t>_</w:t>
      </w:r>
      <w:r w:rsidRPr="000D6993">
        <w:rPr>
          <w:rFonts w:ascii="GHEA Mariam" w:hAnsi="GHEA Mariam" w:cs="Sylfaen"/>
          <w:i w:val="0"/>
          <w:iCs/>
          <w:lang w:val="af-ZA"/>
        </w:rPr>
        <w:t xml:space="preserve"> </w:t>
      </w:r>
      <w:r w:rsidRPr="000D6993">
        <w:rPr>
          <w:rFonts w:ascii="GHEA Mariam" w:hAnsi="GHEA Mariam" w:cs="Sylfaen"/>
          <w:i w:val="0"/>
          <w:iCs/>
          <w:lang w:val="ru-RU"/>
        </w:rPr>
        <w:t>представлено</w:t>
      </w:r>
      <w:r w:rsidRPr="000D6993">
        <w:rPr>
          <w:rFonts w:ascii="GHEA Mariam" w:hAnsi="GHEA Mariam" w:cs="Sylfaen"/>
          <w:i w:val="0"/>
          <w:iCs/>
          <w:lang w:val="af-ZA"/>
        </w:rPr>
        <w:t xml:space="preserve"> </w:t>
      </w:r>
      <w:r w:rsidRPr="000D6993">
        <w:rPr>
          <w:rFonts w:ascii="GHEA Mariam" w:hAnsi="GHEA Mariam" w:cs="Sylfaen"/>
          <w:i w:val="0"/>
          <w:iCs/>
          <w:lang w:val="ru-RU"/>
        </w:rPr>
        <w:t>приложение</w:t>
      </w:r>
      <w:r w:rsidRPr="000D6993">
        <w:rPr>
          <w:rFonts w:ascii="GHEA Mariam" w:hAnsi="GHEA Mariam" w:cs="Sylfaen"/>
          <w:i w:val="0"/>
          <w:iCs/>
          <w:lang w:val="af-ZA"/>
        </w:rPr>
        <w:t xml:space="preserve"> </w:t>
      </w:r>
      <w:r w:rsidRPr="000D6993">
        <w:rPr>
          <w:rFonts w:ascii="GHEA Mariam" w:hAnsi="GHEA Mariam" w:cs="Sylfaen"/>
          <w:i w:val="0"/>
          <w:iCs/>
          <w:lang w:val="ru-RU"/>
        </w:rPr>
        <w:t>соответствовать</w:t>
      </w:r>
      <w:r w:rsidRPr="000D6993">
        <w:rPr>
          <w:rFonts w:ascii="GHEA Mariam" w:hAnsi="GHEA Mariam" w:cs="Sylfaen"/>
          <w:i w:val="0"/>
          <w:iCs/>
          <w:lang w:val="af-ZA"/>
        </w:rPr>
        <w:t xml:space="preserve"> </w:t>
      </w:r>
      <w:r w:rsidRPr="000D6993">
        <w:rPr>
          <w:rFonts w:ascii="GHEA Mariam" w:hAnsi="GHEA Mariam" w:cs="Sylfaen"/>
          <w:i w:val="0"/>
          <w:iCs/>
          <w:lang w:val="ru-RU"/>
        </w:rPr>
        <w:t>является</w:t>
      </w:r>
      <w:r w:rsidRPr="000D6993">
        <w:rPr>
          <w:rFonts w:ascii="GHEA Mariam" w:hAnsi="GHEA Mariam" w:cs="Sylfaen"/>
          <w:i w:val="0"/>
          <w:iCs/>
          <w:lang w:val="af-ZA"/>
        </w:rPr>
        <w:t xml:space="preserve"> </w:t>
      </w:r>
      <w:r w:rsidRPr="000D6993">
        <w:rPr>
          <w:rFonts w:ascii="GHEA Mariam" w:hAnsi="GHEA Mariam" w:cs="Sylfaen"/>
          <w:i w:val="0"/>
          <w:iCs/>
          <w:lang w:val="ru-RU"/>
        </w:rPr>
        <w:t>приглашения</w:t>
      </w:r>
      <w:r w:rsidRPr="000D6993">
        <w:rPr>
          <w:rFonts w:ascii="GHEA Mariam" w:hAnsi="GHEA Mariam" w:cs="Sylfaen"/>
          <w:i w:val="0"/>
          <w:iCs/>
          <w:lang w:val="af-ZA"/>
        </w:rPr>
        <w:t xml:space="preserve"> </w:t>
      </w:r>
      <w:r w:rsidRPr="000D6993">
        <w:rPr>
          <w:rFonts w:ascii="GHEA Mariam" w:hAnsi="GHEA Mariam" w:cs="Sylfaen"/>
          <w:i w:val="0"/>
          <w:iCs/>
          <w:lang w:val="ru-RU"/>
        </w:rPr>
        <w:t>требования</w:t>
      </w:r>
      <w:r w:rsidRPr="000D6993">
        <w:rPr>
          <w:rFonts w:ascii="GHEA Mariam" w:hAnsi="GHEA Mariam" w:cs="Sylfaen"/>
          <w:i w:val="0"/>
          <w:iCs/>
          <w:lang w:val="af-ZA"/>
        </w:rPr>
        <w:t xml:space="preserve"> </w:t>
      </w:r>
      <w:r w:rsidRPr="000D6993">
        <w:rPr>
          <w:rFonts w:ascii="GHEA Mariam" w:hAnsi="GHEA Mariam" w:cs="Sylfaen"/>
          <w:i w:val="0"/>
          <w:iCs/>
          <w:lang w:val="ru-RU"/>
        </w:rPr>
        <w:t>или</w:t>
      </w:r>
      <w:r w:rsidRPr="000D6993">
        <w:rPr>
          <w:rFonts w:ascii="GHEA Mariam" w:hAnsi="GHEA Mariam" w:cs="Sylfaen"/>
          <w:i w:val="0"/>
          <w:iCs/>
          <w:lang w:val="af-ZA"/>
        </w:rPr>
        <w:t xml:space="preserve"> </w:t>
      </w:r>
      <w:r w:rsidRPr="000D6993">
        <w:rPr>
          <w:rFonts w:ascii="GHEA Mariam" w:hAnsi="GHEA Mariam" w:cs="Sylfaen"/>
          <w:i w:val="0"/>
          <w:iCs/>
          <w:lang w:val="ru-RU"/>
        </w:rPr>
        <w:t>Приложения</w:t>
      </w:r>
      <w:r w:rsidRPr="000D6993">
        <w:rPr>
          <w:rFonts w:ascii="GHEA Mariam" w:hAnsi="GHEA Mariam" w:cs="Sylfaen"/>
          <w:i w:val="0"/>
          <w:iCs/>
          <w:lang w:val="af-ZA"/>
        </w:rPr>
        <w:t xml:space="preserve"> </w:t>
      </w:r>
      <w:r w:rsidRPr="000D6993">
        <w:rPr>
          <w:rFonts w:ascii="GHEA Mariam" w:hAnsi="GHEA Mariam" w:cs="Sylfaen"/>
          <w:i w:val="0"/>
          <w:iCs/>
          <w:lang w:val="ru-RU"/>
        </w:rPr>
        <w:t>оценка</w:t>
      </w:r>
      <w:r w:rsidRPr="000D6993">
        <w:rPr>
          <w:rFonts w:ascii="GHEA Mariam" w:hAnsi="GHEA Mariam" w:cs="Sylfaen"/>
          <w:i w:val="0"/>
          <w:iCs/>
          <w:lang w:val="af-ZA"/>
        </w:rPr>
        <w:t xml:space="preserve"> </w:t>
      </w:r>
      <w:r w:rsidRPr="000D6993">
        <w:rPr>
          <w:rFonts w:ascii="GHEA Mariam" w:hAnsi="GHEA Mariam" w:cs="Sylfaen"/>
          <w:i w:val="0"/>
          <w:iCs/>
          <w:lang w:val="ru-RU"/>
        </w:rPr>
        <w:t>как результат</w:t>
      </w:r>
      <w:r w:rsidRPr="000D6993">
        <w:rPr>
          <w:rFonts w:ascii="GHEA Mariam" w:hAnsi="GHEA Mariam" w:cs="Sylfaen"/>
          <w:i w:val="0"/>
          <w:iCs/>
          <w:lang w:val="af-ZA"/>
        </w:rPr>
        <w:t xml:space="preserve"> </w:t>
      </w:r>
      <w:r w:rsidRPr="000D6993">
        <w:rPr>
          <w:rFonts w:ascii="GHEA Mariam" w:hAnsi="GHEA Mariam" w:cs="Sylfaen"/>
          <w:i w:val="0"/>
          <w:iCs/>
          <w:lang w:val="ru-RU"/>
        </w:rPr>
        <w:t>приглашения</w:t>
      </w:r>
      <w:r w:rsidRPr="000D6993">
        <w:rPr>
          <w:rFonts w:ascii="GHEA Mariam" w:hAnsi="GHEA Mariam" w:cs="Sylfaen"/>
          <w:i w:val="0"/>
          <w:iCs/>
          <w:lang w:val="af-ZA"/>
        </w:rPr>
        <w:t xml:space="preserve"> </w:t>
      </w:r>
      <w:r w:rsidRPr="000D6993">
        <w:rPr>
          <w:rFonts w:ascii="GHEA Mariam" w:hAnsi="GHEA Mariam" w:cs="Sylfaen"/>
          <w:i w:val="0"/>
          <w:iCs/>
          <w:lang w:val="ru-RU"/>
        </w:rPr>
        <w:t>требования</w:t>
      </w:r>
      <w:r w:rsidRPr="000D6993">
        <w:rPr>
          <w:rFonts w:ascii="GHEA Mariam" w:hAnsi="GHEA Mariam" w:cs="Sylfaen"/>
          <w:i w:val="0"/>
          <w:iCs/>
          <w:lang w:val="af-ZA"/>
        </w:rPr>
        <w:t xml:space="preserve"> </w:t>
      </w:r>
      <w:r w:rsidRPr="000D6993">
        <w:rPr>
          <w:rFonts w:ascii="GHEA Mariam" w:hAnsi="GHEA Mariam" w:cs="Sylfaen"/>
          <w:i w:val="0"/>
          <w:iCs/>
          <w:lang w:val="ru-RU"/>
        </w:rPr>
        <w:t>соответствующий</w:t>
      </w:r>
      <w:r w:rsidRPr="000D6993">
        <w:rPr>
          <w:rFonts w:ascii="GHEA Mariam" w:hAnsi="GHEA Mariam" w:cs="Sylfaen"/>
          <w:i w:val="0"/>
          <w:iCs/>
          <w:lang w:val="af-ZA"/>
        </w:rPr>
        <w:t xml:space="preserve"> </w:t>
      </w:r>
      <w:r w:rsidRPr="000D6993">
        <w:rPr>
          <w:rFonts w:ascii="GHEA Mariam" w:hAnsi="GHEA Mariam" w:cs="Sylfaen"/>
          <w:i w:val="0"/>
          <w:iCs/>
          <w:lang w:val="ru-RU"/>
        </w:rPr>
        <w:t>является</w:t>
      </w:r>
      <w:r w:rsidRPr="000D6993">
        <w:rPr>
          <w:rFonts w:ascii="GHEA Mariam" w:hAnsi="GHEA Mariam" w:cs="Sylfaen"/>
          <w:i w:val="0"/>
          <w:iCs/>
          <w:lang w:val="af-ZA"/>
        </w:rPr>
        <w:t xml:space="preserve"> </w:t>
      </w:r>
      <w:r w:rsidRPr="000D6993">
        <w:rPr>
          <w:rFonts w:ascii="GHEA Mariam" w:hAnsi="GHEA Mariam" w:cs="Sylfaen"/>
          <w:i w:val="0"/>
          <w:iCs/>
          <w:lang w:val="ru-RU"/>
        </w:rPr>
        <w:t>оцениваться</w:t>
      </w:r>
      <w:r w:rsidRPr="000D6993">
        <w:rPr>
          <w:rFonts w:ascii="GHEA Mariam" w:hAnsi="GHEA Mariam" w:cs="Sylfaen"/>
          <w:i w:val="0"/>
          <w:iCs/>
          <w:lang w:val="af-ZA"/>
        </w:rPr>
        <w:t xml:space="preserve"> </w:t>
      </w:r>
      <w:r w:rsidRPr="000D6993">
        <w:rPr>
          <w:rFonts w:ascii="GHEA Mariam" w:hAnsi="GHEA Mariam" w:cs="Sylfaen"/>
          <w:i w:val="0"/>
          <w:iCs/>
          <w:lang w:val="ru-RU"/>
        </w:rPr>
        <w:t>только</w:t>
      </w:r>
      <w:r w:rsidRPr="000D6993">
        <w:rPr>
          <w:rFonts w:ascii="GHEA Mariam" w:hAnsi="GHEA Mariam" w:cs="Sylfaen"/>
          <w:i w:val="0"/>
          <w:iCs/>
          <w:lang w:val="af-ZA"/>
        </w:rPr>
        <w:t xml:space="preserve"> </w:t>
      </w:r>
      <w:r w:rsidRPr="000D6993">
        <w:rPr>
          <w:rFonts w:ascii="GHEA Mariam" w:hAnsi="GHEA Mariam" w:cs="Sylfaen"/>
          <w:i w:val="0"/>
          <w:iCs/>
          <w:lang w:val="ru-RU"/>
        </w:rPr>
        <w:t xml:space="preserve">за </w:t>
      </w:r>
      <w:r w:rsidRPr="000D6993">
        <w:rPr>
          <w:rFonts w:ascii="GHEA Mariam" w:hAnsi="GHEA Mariam" w:cs="Sylfaen"/>
          <w:i w:val="0"/>
          <w:iCs/>
          <w:lang w:val="af-ZA"/>
        </w:rPr>
        <w:t xml:space="preserve">участника </w:t>
      </w:r>
      <w:r w:rsidR="00153C87" w:rsidRPr="000D6993">
        <w:rPr>
          <w:rFonts w:ascii="GHEA Mariam" w:hAnsi="GHEA Mariam" w:cs="Sylfaen"/>
          <w:i w:val="0"/>
          <w:iCs/>
          <w:lang w:val="ru-RU"/>
        </w:rPr>
        <w:t>_</w:t>
      </w:r>
      <w:r w:rsidR="00153C87" w:rsidRPr="000D6993">
        <w:rPr>
          <w:rFonts w:ascii="GHEA Mariam" w:hAnsi="GHEA Mariam" w:cs="Sylfaen"/>
          <w:i w:val="0"/>
          <w:iCs/>
          <w:lang w:val="af-ZA"/>
        </w:rPr>
        <w:t xml:space="preserve"> </w:t>
      </w:r>
      <w:r w:rsidRPr="000D6993">
        <w:rPr>
          <w:rFonts w:ascii="GHEA Mariam" w:hAnsi="GHEA Mariam" w:cs="Sylfaen"/>
          <w:i w:val="0"/>
          <w:iCs/>
          <w:lang w:val="ru-RU"/>
        </w:rPr>
        <w:t>приложение</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или</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предложенный</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минимум</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цен</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равенства</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в случае</w:t>
      </w:r>
      <w:proofErr w:type="gramStart"/>
      <w:r w:rsidR="00940C2A" w:rsidRPr="000D6993">
        <w:rPr>
          <w:rFonts w:ascii="GHEA Mariam" w:hAnsi="GHEA Mariam" w:cs="Sylfaen"/>
          <w:i w:val="0"/>
          <w:iCs/>
          <w:lang w:val="ru-RU"/>
        </w:rPr>
        <w:t xml:space="preserve"> </w:t>
      </w:r>
      <w:r w:rsidR="00940C2A" w:rsidRPr="000D6993">
        <w:rPr>
          <w:rFonts w:ascii="GHEA Mariam" w:hAnsi="GHEA Mariam" w:cs="Sylfaen"/>
          <w:i w:val="0"/>
          <w:iCs/>
          <w:lang w:val="af-ZA"/>
        </w:rPr>
        <w:t>,</w:t>
      </w:r>
      <w:proofErr w:type="gramEnd"/>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или</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если</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нет</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цена</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условия</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удовлетворяющий</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Оцененный</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Приложения</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представлено</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все</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участники</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представлено</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цена</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предложения</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превосходить</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являются</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что</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покупка</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выполнять</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для</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 xml:space="preserve">предусмотренное </w:t>
      </w:r>
      <w:r w:rsidR="00153C87" w:rsidRPr="000D6993">
        <w:rPr>
          <w:rFonts w:ascii="GHEA Mariam" w:hAnsi="GHEA Mariam" w:cs="Sylfaen"/>
          <w:i w:val="0"/>
          <w:iCs/>
          <w:lang w:val="af-ZA"/>
        </w:rPr>
        <w:t xml:space="preserve">здесь </w:t>
      </w:r>
      <w:r w:rsidR="00153C87" w:rsidRPr="00D77B0E">
        <w:rPr>
          <w:rFonts w:ascii="GHEA Mariam" w:hAnsi="GHEA Mariam" w:cs="Sylfaen"/>
          <w:i w:val="0"/>
          <w:iCs/>
          <w:lang w:val="ru-RU"/>
        </w:rPr>
        <w:t>_</w:t>
      </w:r>
      <w:r w:rsidR="00153C87" w:rsidRPr="000D6993">
        <w:rPr>
          <w:rFonts w:ascii="GHEA Mariam" w:hAnsi="GHEA Mariam" w:cs="Sylfaen"/>
          <w:i w:val="0"/>
          <w:iCs/>
          <w:lang w:val="af-ZA"/>
        </w:rPr>
        <w:t xml:space="preserve"> 1 </w:t>
      </w:r>
      <w:r w:rsidR="00153C87" w:rsidRPr="00D77B0E">
        <w:rPr>
          <w:rFonts w:ascii="GHEA Mariam" w:hAnsi="GHEA Mariam" w:cs="Sylfaen"/>
          <w:i w:val="0"/>
          <w:iCs/>
          <w:lang w:val="ru-RU"/>
        </w:rPr>
        <w:t>приглашение _</w:t>
      </w:r>
      <w:r w:rsidR="00153C87" w:rsidRPr="000D6993">
        <w:rPr>
          <w:rFonts w:ascii="GHEA Mariam" w:hAnsi="GHEA Mariam" w:cs="Sylfaen"/>
          <w:i w:val="0"/>
          <w:iCs/>
          <w:lang w:val="af-ZA"/>
        </w:rPr>
        <w:t xml:space="preserve"> </w:t>
      </w:r>
      <w:r w:rsidR="00153C87" w:rsidRPr="00D77B0E">
        <w:rPr>
          <w:rFonts w:ascii="GHEA Mariam" w:hAnsi="GHEA Mariam" w:cs="Sylfaen"/>
          <w:i w:val="0"/>
          <w:iCs/>
          <w:lang w:val="ru-RU"/>
        </w:rPr>
        <w:t xml:space="preserve">часть </w:t>
      </w:r>
      <w:r w:rsidR="00153C87" w:rsidRPr="000D6993">
        <w:rPr>
          <w:rFonts w:ascii="GHEA Mariam" w:hAnsi="GHEA Mariam" w:cs="Sylfaen"/>
          <w:i w:val="0"/>
          <w:iCs/>
          <w:lang w:val="af-ZA"/>
        </w:rPr>
        <w:t xml:space="preserve">8.1 </w:t>
      </w:r>
      <w:r w:rsidR="00153C87" w:rsidRPr="00D77B0E">
        <w:rPr>
          <w:rFonts w:ascii="GHEA Mariam" w:hAnsi="GHEA Mariam" w:cs="Sylfaen"/>
          <w:i w:val="0"/>
          <w:iCs/>
          <w:lang w:val="ru-RU"/>
        </w:rPr>
        <w:t xml:space="preserve">пункт </w:t>
      </w:r>
      <w:r w:rsidR="00153C87" w:rsidRPr="000D6993">
        <w:rPr>
          <w:rFonts w:ascii="GHEA Mariam" w:hAnsi="GHEA Mariam" w:cs="Sylfaen"/>
          <w:i w:val="0"/>
          <w:iCs/>
          <w:lang w:val="af-ZA"/>
        </w:rPr>
        <w:t xml:space="preserve">2 </w:t>
      </w:r>
      <w:r w:rsidR="00153C87" w:rsidRPr="00D77B0E">
        <w:rPr>
          <w:rFonts w:ascii="GHEA Mariam" w:hAnsi="GHEA Mariam" w:cs="Sylfaen"/>
          <w:i w:val="0"/>
          <w:iCs/>
          <w:lang w:val="ru-RU"/>
        </w:rPr>
        <w:t>_</w:t>
      </w:r>
      <w:r w:rsidR="00153C87" w:rsidRPr="000D6993">
        <w:rPr>
          <w:rFonts w:ascii="GHEA Mariam" w:hAnsi="GHEA Mariam" w:cs="Sylfaen"/>
          <w:i w:val="0"/>
          <w:iCs/>
          <w:lang w:val="af-ZA"/>
        </w:rPr>
        <w:t xml:space="preserve"> </w:t>
      </w:r>
      <w:r w:rsidR="00153C87" w:rsidRPr="00D77B0E">
        <w:rPr>
          <w:rFonts w:ascii="GHEA Mariam" w:hAnsi="GHEA Mariam" w:cs="Sylfaen"/>
          <w:i w:val="0"/>
          <w:iCs/>
          <w:lang w:val="ru-RU"/>
        </w:rPr>
        <w:t>по абзацу</w:t>
      </w:r>
      <w:r w:rsidR="00153C87" w:rsidRPr="000D6993">
        <w:rPr>
          <w:rFonts w:ascii="GHEA Mariam" w:hAnsi="GHEA Mariam" w:cs="Sylfaen"/>
          <w:i w:val="0"/>
          <w:iCs/>
          <w:lang w:val="af-ZA"/>
        </w:rPr>
        <w:t xml:space="preserve"> </w:t>
      </w:r>
      <w:r w:rsidR="00153C87" w:rsidRPr="00D77B0E">
        <w:rPr>
          <w:rFonts w:ascii="GHEA Mariam" w:hAnsi="GHEA Mariam" w:cs="Sylfaen"/>
          <w:i w:val="0"/>
          <w:iCs/>
          <w:lang w:val="ru-RU"/>
        </w:rPr>
        <w:t>запланировано</w:t>
      </w:r>
      <w:r w:rsidR="00153C87" w:rsidRPr="000D6993">
        <w:rPr>
          <w:rFonts w:ascii="GHEA Mariam" w:hAnsi="GHEA Mariam" w:cs="Sylfaen"/>
          <w:i w:val="0"/>
          <w:iCs/>
          <w:lang w:val="af-ZA"/>
        </w:rPr>
        <w:t xml:space="preserve"> </w:t>
      </w:r>
      <w:r w:rsidR="00940C2A" w:rsidRPr="000D6993">
        <w:rPr>
          <w:rFonts w:ascii="GHEA Mariam" w:hAnsi="GHEA Mariam" w:cs="Sylfaen"/>
          <w:i w:val="0"/>
          <w:iCs/>
          <w:lang w:val="ru-RU"/>
        </w:rPr>
        <w:t>финансовый</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Значения</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или</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покупка</w:t>
      </w:r>
      <w:r w:rsidR="002D601F" w:rsidRPr="000D6993">
        <w:rPr>
          <w:rFonts w:ascii="GHEA Mariam" w:hAnsi="GHEA Mariam" w:cs="Sylfaen"/>
          <w:i w:val="0"/>
          <w:iCs/>
          <w:lang w:val="af-ZA"/>
        </w:rPr>
        <w:t xml:space="preserve"> </w:t>
      </w:r>
      <w:proofErr w:type="gramStart"/>
      <w:r w:rsidR="002D601F" w:rsidRPr="000D6993">
        <w:rPr>
          <w:rFonts w:ascii="GHEA Mariam" w:hAnsi="GHEA Mariam" w:cs="Sylfaen"/>
          <w:i w:val="0"/>
          <w:iCs/>
          <w:lang w:val="ru-RU"/>
        </w:rPr>
        <w:t>реализуется</w:t>
      </w:r>
      <w:proofErr w:type="gramEnd"/>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является</w:t>
      </w:r>
      <w:r w:rsidR="002D601F" w:rsidRPr="000D6993">
        <w:rPr>
          <w:rFonts w:ascii="GHEA Mariam" w:hAnsi="GHEA Mariam" w:cs="Sylfaen"/>
          <w:i w:val="0"/>
          <w:iCs/>
          <w:lang w:val="af-ZA"/>
        </w:rPr>
        <w:t xml:space="preserve"> 15- </w:t>
      </w:r>
      <w:r w:rsidR="002D601F" w:rsidRPr="000D6993">
        <w:rPr>
          <w:rFonts w:ascii="GHEA Mariam" w:hAnsi="GHEA Mariam" w:cs="Sylfaen"/>
          <w:i w:val="0"/>
          <w:iCs/>
          <w:lang w:val="ru-RU"/>
        </w:rPr>
        <w:t>е Закона</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 xml:space="preserve">Статья </w:t>
      </w:r>
      <w:r w:rsidR="002D601F" w:rsidRPr="000D6993">
        <w:rPr>
          <w:rFonts w:ascii="GHEA Mariam" w:hAnsi="GHEA Mariam" w:cs="Sylfaen"/>
          <w:i w:val="0"/>
          <w:iCs/>
          <w:lang w:val="af-ZA"/>
        </w:rPr>
        <w:t xml:space="preserve">6 </w:t>
      </w:r>
      <w:r w:rsidR="002D601F" w:rsidRPr="000D6993">
        <w:rPr>
          <w:rFonts w:ascii="GHEA Mariam" w:hAnsi="GHEA Mariam" w:cs="Sylfaen"/>
          <w:i w:val="0"/>
          <w:iCs/>
          <w:lang w:val="ru-RU"/>
        </w:rPr>
        <w:t>_</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часть</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на основе</w:t>
      </w:r>
      <w:r w:rsidR="002D601F" w:rsidRPr="000D6993">
        <w:rPr>
          <w:rFonts w:ascii="GHEA Mariam" w:hAnsi="GHEA Mariam" w:cs="Sylfaen"/>
          <w:i w:val="0"/>
          <w:iCs/>
          <w:lang w:val="af-ZA"/>
        </w:rPr>
        <w:t xml:space="preserve"> </w:t>
      </w:r>
      <w:r w:rsidR="002D601F" w:rsidRPr="000D6993">
        <w:rPr>
          <w:rFonts w:ascii="GHEA Mariam" w:hAnsi="GHEA Mariam" w:cs="Sylfaen"/>
          <w:i w:val="0"/>
          <w:iCs/>
          <w:lang w:val="ru-RU"/>
        </w:rPr>
        <w:t xml:space="preserve">на </w:t>
      </w:r>
      <w:r w:rsidR="004D5671" w:rsidRPr="000D6993">
        <w:rPr>
          <w:rFonts w:ascii="GHEA Mariam" w:hAnsi="GHEA Mariam" w:cs="Sylfaen"/>
          <w:i w:val="0"/>
          <w:iCs/>
          <w:lang w:val="ru-RU"/>
        </w:rPr>
        <w:t>_</w:t>
      </w:r>
      <w:r w:rsidRPr="000D6993">
        <w:rPr>
          <w:rFonts w:ascii="GHEA Mariam" w:hAnsi="GHEA Mariam" w:cs="Sylfaen"/>
          <w:i w:val="0"/>
          <w:iCs/>
          <w:lang w:val="af-ZA"/>
        </w:rPr>
        <w:t xml:space="preserve"> </w:t>
      </w:r>
      <w:r w:rsidRPr="000D6993">
        <w:rPr>
          <w:rFonts w:ascii="GHEA Mariam" w:hAnsi="GHEA Mariam" w:cs="Sylfaen"/>
          <w:i w:val="0"/>
          <w:iCs/>
          <w:lang w:val="ru-RU"/>
        </w:rPr>
        <w:t>Подарок</w:t>
      </w:r>
      <w:r w:rsidRPr="000D6993">
        <w:rPr>
          <w:rFonts w:ascii="GHEA Mariam" w:hAnsi="GHEA Mariam" w:cs="Sylfaen"/>
          <w:i w:val="0"/>
          <w:iCs/>
          <w:lang w:val="af-ZA"/>
        </w:rPr>
        <w:t xml:space="preserve"> </w:t>
      </w:r>
      <w:r w:rsidRPr="000D6993">
        <w:rPr>
          <w:rFonts w:ascii="GHEA Mariam" w:hAnsi="GHEA Mariam" w:cs="Sylfaen"/>
          <w:i w:val="0"/>
          <w:iCs/>
          <w:lang w:val="ru-RU"/>
        </w:rPr>
        <w:t>точка</w:t>
      </w:r>
      <w:r w:rsidRPr="000D6993">
        <w:rPr>
          <w:rFonts w:ascii="GHEA Mariam" w:hAnsi="GHEA Mariam" w:cs="Sylfaen"/>
          <w:i w:val="0"/>
          <w:iCs/>
          <w:lang w:val="af-ZA"/>
        </w:rPr>
        <w:t xml:space="preserve"> </w:t>
      </w:r>
      <w:r w:rsidRPr="000D6993">
        <w:rPr>
          <w:rFonts w:ascii="GHEA Mariam" w:hAnsi="GHEA Mariam" w:cs="Sylfaen"/>
          <w:i w:val="0"/>
          <w:iCs/>
          <w:lang w:val="ru-RU"/>
        </w:rPr>
        <w:t>в соответствии с</w:t>
      </w:r>
      <w:r w:rsidRPr="000D6993">
        <w:rPr>
          <w:rFonts w:ascii="GHEA Mariam" w:hAnsi="GHEA Mariam" w:cs="Sylfaen"/>
          <w:i w:val="0"/>
          <w:iCs/>
          <w:lang w:val="af-ZA"/>
        </w:rPr>
        <w:t xml:space="preserve"> </w:t>
      </w:r>
      <w:r w:rsidRPr="000D6993">
        <w:rPr>
          <w:rFonts w:ascii="GHEA Mariam" w:hAnsi="GHEA Mariam" w:cs="Sylfaen"/>
          <w:i w:val="0"/>
          <w:iCs/>
          <w:lang w:val="ru-RU"/>
        </w:rPr>
        <w:t>проведенный</w:t>
      </w:r>
      <w:r w:rsidRPr="000D6993">
        <w:rPr>
          <w:rFonts w:ascii="GHEA Mariam" w:hAnsi="GHEA Mariam" w:cs="Sylfaen"/>
          <w:i w:val="0"/>
          <w:iCs/>
          <w:lang w:val="af-ZA"/>
        </w:rPr>
        <w:t xml:space="preserve"> </w:t>
      </w:r>
      <w:r w:rsidRPr="000D6993">
        <w:rPr>
          <w:rFonts w:ascii="GHEA Mariam" w:hAnsi="GHEA Mariam" w:cs="Sylfaen"/>
          <w:i w:val="0"/>
          <w:iCs/>
          <w:lang w:val="ru-RU"/>
        </w:rPr>
        <w:t>переговоры</w:t>
      </w:r>
      <w:r w:rsidRPr="000D6993">
        <w:rPr>
          <w:rFonts w:ascii="GHEA Mariam" w:hAnsi="GHEA Mariam" w:cs="Sylfaen"/>
          <w:i w:val="0"/>
          <w:iCs/>
          <w:lang w:val="af-ZA"/>
        </w:rPr>
        <w:t xml:space="preserve"> </w:t>
      </w:r>
      <w:r w:rsidRPr="000D6993">
        <w:rPr>
          <w:rFonts w:ascii="GHEA Mariam" w:hAnsi="GHEA Mariam" w:cs="Sylfaen"/>
          <w:i w:val="0"/>
          <w:iCs/>
          <w:lang w:val="ru-RU"/>
        </w:rPr>
        <w:t>может</w:t>
      </w:r>
      <w:r w:rsidRPr="000D6993">
        <w:rPr>
          <w:rFonts w:ascii="GHEA Mariam" w:hAnsi="GHEA Mariam" w:cs="Sylfaen"/>
          <w:i w:val="0"/>
          <w:iCs/>
          <w:lang w:val="af-ZA"/>
        </w:rPr>
        <w:t xml:space="preserve"> </w:t>
      </w:r>
      <w:r w:rsidRPr="000D6993">
        <w:rPr>
          <w:rFonts w:ascii="GHEA Mariam" w:hAnsi="GHEA Mariam" w:cs="Sylfaen"/>
          <w:i w:val="0"/>
          <w:iCs/>
          <w:lang w:val="ru-RU"/>
        </w:rPr>
        <w:t>являются</w:t>
      </w:r>
      <w:r w:rsidRPr="000D6993">
        <w:rPr>
          <w:rFonts w:ascii="GHEA Mariam" w:hAnsi="GHEA Mariam" w:cs="Sylfaen"/>
          <w:i w:val="0"/>
          <w:iCs/>
          <w:lang w:val="af-ZA"/>
        </w:rPr>
        <w:t xml:space="preserve"> </w:t>
      </w:r>
      <w:r w:rsidRPr="000D6993">
        <w:rPr>
          <w:rFonts w:ascii="GHEA Mariam" w:hAnsi="GHEA Mariam" w:cs="Sylfaen"/>
          <w:i w:val="0"/>
          <w:iCs/>
          <w:lang w:val="ru-RU"/>
        </w:rPr>
        <w:t>привести к</w:t>
      </w:r>
      <w:r w:rsidRPr="000D6993">
        <w:rPr>
          <w:rFonts w:ascii="GHEA Mariam" w:hAnsi="GHEA Mariam" w:cs="Sylfaen"/>
          <w:i w:val="0"/>
          <w:iCs/>
          <w:lang w:val="af-ZA"/>
        </w:rPr>
        <w:t xml:space="preserve"> </w:t>
      </w:r>
      <w:r w:rsidRPr="000D6993">
        <w:rPr>
          <w:rFonts w:ascii="GHEA Mariam" w:hAnsi="GHEA Mariam" w:cs="Sylfaen"/>
          <w:i w:val="0"/>
          <w:iCs/>
          <w:lang w:val="ru-RU"/>
        </w:rPr>
        <w:t>только</w:t>
      </w:r>
      <w:r w:rsidRPr="000D6993">
        <w:rPr>
          <w:rFonts w:ascii="GHEA Mariam" w:hAnsi="GHEA Mariam" w:cs="Sylfaen"/>
          <w:i w:val="0"/>
          <w:iCs/>
          <w:lang w:val="af-ZA"/>
        </w:rPr>
        <w:t xml:space="preserve"> </w:t>
      </w:r>
      <w:r w:rsidRPr="000D6993">
        <w:rPr>
          <w:rFonts w:ascii="GHEA Mariam" w:hAnsi="GHEA Mariam" w:cs="Sylfaen"/>
          <w:i w:val="0"/>
          <w:iCs/>
          <w:lang w:val="ru-RU"/>
        </w:rPr>
        <w:t>предложенный</w:t>
      </w:r>
      <w:r w:rsidRPr="000D6993">
        <w:rPr>
          <w:rFonts w:ascii="GHEA Mariam" w:hAnsi="GHEA Mariam" w:cs="Sylfaen"/>
          <w:i w:val="0"/>
          <w:iCs/>
          <w:lang w:val="af-ZA"/>
        </w:rPr>
        <w:t xml:space="preserve"> </w:t>
      </w:r>
      <w:r w:rsidRPr="000D6993">
        <w:rPr>
          <w:rFonts w:ascii="GHEA Mariam" w:hAnsi="GHEA Mariam" w:cs="Sylfaen"/>
          <w:i w:val="0"/>
          <w:iCs/>
          <w:lang w:val="ru-RU"/>
        </w:rPr>
        <w:t>цена</w:t>
      </w:r>
      <w:r w:rsidRPr="000D6993">
        <w:rPr>
          <w:rFonts w:ascii="GHEA Mariam" w:hAnsi="GHEA Mariam" w:cs="Sylfaen"/>
          <w:i w:val="0"/>
          <w:iCs/>
          <w:lang w:val="af-ZA"/>
        </w:rPr>
        <w:t xml:space="preserve"> </w:t>
      </w:r>
      <w:r w:rsidRPr="000D6993">
        <w:rPr>
          <w:rFonts w:ascii="GHEA Mariam" w:hAnsi="GHEA Mariam" w:cs="Sylfaen"/>
          <w:i w:val="0"/>
          <w:iCs/>
          <w:lang w:val="ru-RU"/>
        </w:rPr>
        <w:t>снижение</w:t>
      </w:r>
      <w:r w:rsidRPr="000D6993">
        <w:rPr>
          <w:rFonts w:ascii="GHEA Mariam" w:hAnsi="GHEA Mariam" w:cs="Sylfaen"/>
          <w:i w:val="0"/>
          <w:iCs/>
          <w:lang w:val="af-ZA"/>
        </w:rPr>
        <w:t xml:space="preserve"> </w:t>
      </w:r>
      <w:r w:rsidRPr="000D6993">
        <w:rPr>
          <w:rFonts w:ascii="GHEA Mariam" w:hAnsi="GHEA Mariam" w:cs="Sylfaen"/>
          <w:i w:val="0"/>
          <w:iCs/>
          <w:lang w:val="ru-RU"/>
        </w:rPr>
        <w:t>или</w:t>
      </w:r>
      <w:r w:rsidRPr="000D6993">
        <w:rPr>
          <w:rFonts w:ascii="GHEA Mariam" w:hAnsi="GHEA Mariam" w:cs="Sylfaen"/>
          <w:i w:val="0"/>
          <w:iCs/>
          <w:lang w:val="af-ZA"/>
        </w:rPr>
        <w:t xml:space="preserve"> </w:t>
      </w:r>
      <w:r w:rsidRPr="000D6993">
        <w:rPr>
          <w:rFonts w:ascii="GHEA Mariam" w:hAnsi="GHEA Mariam" w:cs="Sylfaen"/>
          <w:i w:val="0"/>
          <w:iCs/>
          <w:lang w:val="ru-RU"/>
        </w:rPr>
        <w:t>оплата</w:t>
      </w:r>
      <w:r w:rsidRPr="000D6993">
        <w:rPr>
          <w:rFonts w:ascii="GHEA Mariam" w:hAnsi="GHEA Mariam" w:cs="Sylfaen"/>
          <w:i w:val="0"/>
          <w:iCs/>
          <w:lang w:val="af-ZA"/>
        </w:rPr>
        <w:t xml:space="preserve"> </w:t>
      </w:r>
      <w:r w:rsidRPr="000D6993">
        <w:rPr>
          <w:rFonts w:ascii="GHEA Mariam" w:hAnsi="GHEA Mariam" w:cs="Sylfaen"/>
          <w:i w:val="0"/>
          <w:iCs/>
          <w:lang w:val="ru-RU"/>
        </w:rPr>
        <w:t>условия</w:t>
      </w:r>
      <w:r w:rsidRPr="000D6993">
        <w:rPr>
          <w:rFonts w:ascii="GHEA Mariam" w:hAnsi="GHEA Mariam" w:cs="Sylfaen"/>
          <w:i w:val="0"/>
          <w:iCs/>
          <w:lang w:val="af-ZA"/>
        </w:rPr>
        <w:t xml:space="preserve"> </w:t>
      </w:r>
      <w:r w:rsidRPr="000D6993">
        <w:rPr>
          <w:rFonts w:ascii="GHEA Mariam" w:hAnsi="GHEA Mariam" w:cs="Sylfaen"/>
          <w:i w:val="0"/>
          <w:iCs/>
          <w:lang w:val="ru-RU"/>
        </w:rPr>
        <w:t xml:space="preserve">к изменению </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и</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переговоры</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руководить</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являются</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 xml:space="preserve">одновременно </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все</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участники</w:t>
      </w:r>
      <w:r w:rsidR="00940C2A" w:rsidRPr="000D6993">
        <w:rPr>
          <w:rFonts w:ascii="GHEA Mariam" w:hAnsi="GHEA Mariam" w:cs="Sylfaen"/>
          <w:i w:val="0"/>
          <w:iCs/>
          <w:lang w:val="af-ZA"/>
        </w:rPr>
        <w:t xml:space="preserve"> </w:t>
      </w:r>
      <w:r w:rsidR="00940C2A" w:rsidRPr="000D6993">
        <w:rPr>
          <w:rFonts w:ascii="GHEA Mariam" w:hAnsi="GHEA Mariam" w:cs="Sylfaen"/>
          <w:i w:val="0"/>
          <w:iCs/>
          <w:lang w:val="ru-RU"/>
        </w:rPr>
        <w:t xml:space="preserve">с </w:t>
      </w:r>
      <w:r w:rsidRPr="000D6993">
        <w:rPr>
          <w:rFonts w:ascii="GHEA Mariam" w:hAnsi="GHEA Mariam" w:cs="Sylfaen"/>
          <w:i w:val="0"/>
          <w:iCs/>
          <w:lang w:val="af-ZA"/>
        </w:rPr>
        <w:t>_</w:t>
      </w:r>
    </w:p>
    <w:p w14:paraId="06497AB4" w14:textId="77777777" w:rsidR="00096865" w:rsidRPr="000D6993" w:rsidDel="00992C40" w:rsidRDefault="00096865" w:rsidP="00845F46">
      <w:pPr>
        <w:pStyle w:val="23"/>
        <w:spacing w:line="240" w:lineRule="auto"/>
        <w:ind w:firstLine="567"/>
        <w:rPr>
          <w:rFonts w:ascii="GHEA Mariam" w:hAnsi="GHEA Mariam" w:cs="Sylfaen"/>
          <w:iCs/>
        </w:rPr>
      </w:pPr>
      <w:r w:rsidRPr="000D6993">
        <w:rPr>
          <w:rFonts w:ascii="GHEA Mariam" w:hAnsi="GHEA Mariam" w:cs="Sylfaen"/>
          <w:iCs/>
        </w:rPr>
        <w:t xml:space="preserve">2) </w:t>
      </w:r>
      <w:r w:rsidRPr="000D6993">
        <w:rPr>
          <w:rFonts w:ascii="GHEA Mariam" w:hAnsi="GHEA Mariam" w:cs="Sylfaen"/>
          <w:iCs/>
          <w:lang w:val="ru-RU"/>
        </w:rPr>
        <w:t>По закону</w:t>
      </w:r>
      <w:r w:rsidRPr="000D6993">
        <w:rPr>
          <w:rFonts w:ascii="GHEA Mariam" w:hAnsi="GHEA Mariam" w:cs="Sylfaen"/>
          <w:iCs/>
        </w:rPr>
        <w:t xml:space="preserve"> </w:t>
      </w:r>
      <w:r w:rsidRPr="000D6993">
        <w:rPr>
          <w:rFonts w:ascii="GHEA Mariam" w:hAnsi="GHEA Mariam" w:cs="Sylfaen"/>
          <w:iCs/>
          <w:lang w:val="ru-RU"/>
        </w:rPr>
        <w:t>запланировано</w:t>
      </w:r>
      <w:r w:rsidRPr="000D6993">
        <w:rPr>
          <w:rFonts w:ascii="GHEA Mariam" w:hAnsi="GHEA Mariam" w:cs="Sylfaen"/>
          <w:iCs/>
        </w:rPr>
        <w:t xml:space="preserve"> </w:t>
      </w:r>
      <w:r w:rsidRPr="000D6993">
        <w:rPr>
          <w:rFonts w:ascii="GHEA Mariam" w:hAnsi="GHEA Mariam" w:cs="Sylfaen"/>
          <w:iCs/>
          <w:lang w:val="ru-RU"/>
        </w:rPr>
        <w:t>другой</w:t>
      </w:r>
      <w:r w:rsidRPr="000D6993">
        <w:rPr>
          <w:rFonts w:ascii="GHEA Mariam" w:hAnsi="GHEA Mariam" w:cs="Sylfaen"/>
          <w:iCs/>
        </w:rPr>
        <w:t xml:space="preserve"> </w:t>
      </w:r>
      <w:r w:rsidRPr="000D6993">
        <w:rPr>
          <w:rFonts w:ascii="GHEA Mariam" w:hAnsi="GHEA Mariam" w:cs="Sylfaen"/>
          <w:iCs/>
          <w:lang w:val="ru-RU"/>
        </w:rPr>
        <w:t xml:space="preserve">случаев </w:t>
      </w:r>
      <w:r w:rsidR="004D5671" w:rsidRPr="000D6993">
        <w:rPr>
          <w:rFonts w:ascii="GHEA Mariam" w:hAnsi="GHEA Mariam" w:cs="Sylfaen"/>
          <w:iCs/>
          <w:lang w:val="ru-RU"/>
        </w:rPr>
        <w:t>.</w:t>
      </w:r>
    </w:p>
    <w:p w14:paraId="4BF4ECBC" w14:textId="77777777" w:rsidR="009B6D58" w:rsidRPr="000D6993" w:rsidRDefault="00FD2748" w:rsidP="00845F46">
      <w:pPr>
        <w:pStyle w:val="norm"/>
        <w:spacing w:line="240" w:lineRule="auto"/>
        <w:rPr>
          <w:rFonts w:ascii="GHEA Mariam" w:hAnsi="GHEA Mariam" w:cs="Sylfaen"/>
          <w:iCs/>
          <w:sz w:val="20"/>
          <w:lang w:val="af-ZA" w:eastAsia="en-US"/>
        </w:rPr>
      </w:pPr>
      <w:r w:rsidRPr="000D6993">
        <w:rPr>
          <w:rFonts w:ascii="GHEA Mariam" w:hAnsi="GHEA Mariam"/>
          <w:iCs/>
          <w:sz w:val="20"/>
          <w:lang w:val="af-ZA" w:eastAsia="x-none"/>
        </w:rPr>
        <w:t xml:space="preserve">8.6 </w:t>
      </w:r>
      <w:r w:rsidR="00973FB1" w:rsidRPr="000D6993">
        <w:rPr>
          <w:rFonts w:ascii="GHEA Mariam" w:hAnsi="GHEA Mariam" w:cs="Sylfaen"/>
          <w:iCs/>
          <w:sz w:val="20"/>
          <w:lang w:val="ru-RU" w:eastAsia="en-US"/>
        </w:rPr>
        <w:t>Комитет Н</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приглашения</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требования</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к</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достаточно</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Оцененный</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Приложения</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представлено</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 xml:space="preserve">от </w:t>
      </w:r>
      <w:r w:rsidRPr="000D6993">
        <w:rPr>
          <w:rFonts w:ascii="GHEA Mariam" w:hAnsi="GHEA Mariam" w:cs="Sylfaen"/>
          <w:iCs/>
          <w:sz w:val="20"/>
          <w:lang w:eastAsia="en-US"/>
        </w:rPr>
        <w:t>коллег</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решение</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и:</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объявление</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является</w:t>
      </w:r>
      <w:r w:rsidR="00973FB1" w:rsidRPr="000D6993">
        <w:rPr>
          <w:rFonts w:ascii="GHEA Mariam" w:hAnsi="GHEA Mariam" w:cs="Sylfaen"/>
          <w:iCs/>
          <w:sz w:val="20"/>
          <w:lang w:val="af-ZA" w:eastAsia="en-US"/>
        </w:rPr>
        <w:t xml:space="preserve"> </w:t>
      </w:r>
      <w:r w:rsidR="00D32414" w:rsidRPr="000D6993">
        <w:rPr>
          <w:rFonts w:ascii="GHEA Mariam" w:hAnsi="GHEA Mariam" w:cs="Sylfaen"/>
          <w:iCs/>
          <w:sz w:val="20"/>
          <w:lang w:val="hy-AM" w:eastAsia="en-US"/>
        </w:rPr>
        <w:t>выбрано</w:t>
      </w:r>
      <w:r w:rsidR="00D32414"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и:</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 xml:space="preserve">участникам, </w:t>
      </w:r>
      <w:r w:rsidR="00880C5E" w:rsidRPr="000D6993">
        <w:rPr>
          <w:rFonts w:ascii="GHEA Mariam" w:hAnsi="GHEA Mariam" w:cs="Sylfaen"/>
          <w:iCs/>
          <w:sz w:val="20"/>
          <w:lang w:val="hy-AM" w:eastAsia="en-US"/>
        </w:rPr>
        <w:t xml:space="preserve">не признанным таковыми </w:t>
      </w:r>
      <w:r w:rsidR="00973FB1"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продуктов</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покупки</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случай</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комиссия</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оценка</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является</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также</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представлен</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продукта</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полный</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описаний</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согласие</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приглашения</w:t>
      </w:r>
      <w:r w:rsidR="00D32414" w:rsidRPr="000D6993">
        <w:rPr>
          <w:rFonts w:ascii="GHEA Mariam" w:hAnsi="GHEA Mariam" w:cs="Sylfaen"/>
          <w:iCs/>
          <w:sz w:val="20"/>
          <w:lang w:val="af-ZA" w:eastAsia="en-US"/>
        </w:rPr>
        <w:t xml:space="preserve"> </w:t>
      </w:r>
      <w:r w:rsidR="00D32414" w:rsidRPr="000D6993">
        <w:rPr>
          <w:rFonts w:ascii="GHEA Mariam" w:hAnsi="GHEA Mariam" w:cs="Sylfaen"/>
          <w:iCs/>
          <w:sz w:val="20"/>
          <w:lang w:val="ru-RU" w:eastAsia="en-US"/>
        </w:rPr>
        <w:t xml:space="preserve">требования </w:t>
      </w:r>
      <w:r w:rsidR="00D32414"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рекомендуемые</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минимум</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цен</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равенства</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случай</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или</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если</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нет</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цена</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условия</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удовлетворяющий</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Оцененный</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Приложения</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представлено</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 xml:space="preserve">всем </w:t>
      </w:r>
      <w:r w:rsidR="009B6D58" w:rsidRPr="000D6993">
        <w:rPr>
          <w:rFonts w:ascii="GHEA Mariam" w:hAnsi="GHEA Mariam" w:cs="Sylfaen"/>
          <w:iCs/>
          <w:sz w:val="20"/>
          <w:lang w:val="af-ZA" w:eastAsia="en-US"/>
        </w:rPr>
        <w:t xml:space="preserve">участникам </w:t>
      </w:r>
      <w:r w:rsidR="009B6D58" w:rsidRPr="000D6993">
        <w:rPr>
          <w:rFonts w:ascii="GHEA Mariam" w:hAnsi="GHEA Mariam" w:cs="Sylfaen"/>
          <w:iCs/>
          <w:sz w:val="20"/>
          <w:lang w:val="ru-RU" w:eastAsia="en-US"/>
        </w:rPr>
        <w:t>_</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представлено</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цена</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предложения</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превосходить</w:t>
      </w:r>
      <w:r w:rsidR="009B6D58" w:rsidRPr="000D6993">
        <w:rPr>
          <w:rFonts w:ascii="GHEA Mariam" w:hAnsi="GHEA Mariam" w:cs="Sylfaen"/>
          <w:iCs/>
          <w:sz w:val="20"/>
          <w:lang w:val="af-ZA" w:eastAsia="en-US"/>
        </w:rPr>
        <w:t xml:space="preserve"> </w:t>
      </w:r>
      <w:r w:rsidR="009B6D58" w:rsidRPr="000D6993">
        <w:rPr>
          <w:rFonts w:ascii="GHEA Mariam" w:hAnsi="GHEA Mariam" w:cs="Sylfaen"/>
          <w:iCs/>
          <w:sz w:val="20"/>
          <w:lang w:val="ru-RU" w:eastAsia="en-US"/>
        </w:rPr>
        <w:t>являются</w:t>
      </w:r>
      <w:r w:rsidR="009B6D58"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настоящим</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процедуры</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в рамке</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покупать</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товаров</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покупки</w:t>
      </w:r>
      <w:r w:rsidR="00973FB1" w:rsidRPr="000D6993">
        <w:rPr>
          <w:rFonts w:ascii="GHEA Mariam" w:hAnsi="GHEA Mariam" w:cs="Sylfaen"/>
          <w:iCs/>
          <w:sz w:val="20"/>
          <w:lang w:val="af-ZA" w:eastAsia="en-US"/>
        </w:rPr>
        <w:t xml:space="preserve"> </w:t>
      </w:r>
      <w:r w:rsidR="00973FB1" w:rsidRPr="000D6993">
        <w:rPr>
          <w:rFonts w:ascii="GHEA Mariam" w:hAnsi="GHEA Mariam" w:cs="Sylfaen"/>
          <w:iCs/>
          <w:sz w:val="20"/>
          <w:lang w:val="ru-RU" w:eastAsia="en-US"/>
        </w:rPr>
        <w:t>расходы</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или</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покупка</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реализуется</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является</w:t>
      </w:r>
      <w:r w:rsidR="00FF3E3D" w:rsidRPr="000D6993">
        <w:rPr>
          <w:rFonts w:ascii="GHEA Mariam" w:hAnsi="GHEA Mariam" w:cs="Sylfaen"/>
          <w:iCs/>
          <w:sz w:val="20"/>
          <w:lang w:val="af-ZA" w:eastAsia="en-US"/>
        </w:rPr>
        <w:t xml:space="preserve"> 15- </w:t>
      </w:r>
      <w:r w:rsidR="00FF3E3D" w:rsidRPr="000D6993">
        <w:rPr>
          <w:rFonts w:ascii="GHEA Mariam" w:hAnsi="GHEA Mariam" w:cs="Sylfaen"/>
          <w:iCs/>
          <w:sz w:val="20"/>
          <w:lang w:val="ru-RU" w:eastAsia="en-US"/>
        </w:rPr>
        <w:t>е Закона</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 xml:space="preserve">Статья </w:t>
      </w:r>
      <w:r w:rsidR="00FF3E3D" w:rsidRPr="000D6993">
        <w:rPr>
          <w:rFonts w:ascii="GHEA Mariam" w:hAnsi="GHEA Mariam" w:cs="Sylfaen"/>
          <w:iCs/>
          <w:sz w:val="20"/>
          <w:lang w:val="af-ZA" w:eastAsia="en-US"/>
        </w:rPr>
        <w:t xml:space="preserve">6 </w:t>
      </w:r>
      <w:r w:rsidR="00FF3E3D" w:rsidRPr="000D6993">
        <w:rPr>
          <w:rFonts w:ascii="GHEA Mariam" w:hAnsi="GHEA Mariam" w:cs="Sylfaen"/>
          <w:iCs/>
          <w:sz w:val="20"/>
          <w:lang w:val="ru-RU" w:eastAsia="en-US"/>
        </w:rPr>
        <w:t>_</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часть</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на основе</w:t>
      </w:r>
      <w:r w:rsidR="00FF3E3D" w:rsidRPr="000D6993">
        <w:rPr>
          <w:rFonts w:ascii="GHEA Mariam" w:hAnsi="GHEA Mariam" w:cs="Sylfaen"/>
          <w:iCs/>
          <w:sz w:val="20"/>
          <w:lang w:val="af-ZA" w:eastAsia="en-US"/>
        </w:rPr>
        <w:t xml:space="preserve"> </w:t>
      </w:r>
      <w:r w:rsidR="00FF3E3D" w:rsidRPr="000D6993">
        <w:rPr>
          <w:rFonts w:ascii="GHEA Mariam" w:hAnsi="GHEA Mariam" w:cs="Sylfaen"/>
          <w:iCs/>
          <w:sz w:val="20"/>
          <w:lang w:val="ru-RU" w:eastAsia="en-US"/>
        </w:rPr>
        <w:t xml:space="preserve">на </w:t>
      </w:r>
      <w:r w:rsidR="009B6D58" w:rsidRPr="000D6993">
        <w:rPr>
          <w:rFonts w:ascii="GHEA Mariam" w:hAnsi="GHEA Mariam" w:cs="Sylfaen"/>
          <w:iCs/>
          <w:sz w:val="20"/>
          <w:lang w:val="ru-RU" w:eastAsia="en-US"/>
        </w:rPr>
        <w:t>_</w:t>
      </w:r>
      <w:r w:rsidR="009B6D58" w:rsidRPr="000D6993">
        <w:rPr>
          <w:rFonts w:ascii="GHEA Mariam" w:hAnsi="GHEA Mariam" w:cs="Sylfaen"/>
          <w:iCs/>
          <w:sz w:val="20"/>
          <w:lang w:val="af-ZA" w:eastAsia="en-US"/>
        </w:rPr>
        <w:t xml:space="preserve"> </w:t>
      </w:r>
    </w:p>
    <w:p w14:paraId="0E2ABB9F" w14:textId="77777777" w:rsidR="009B6D58" w:rsidRPr="000D6993" w:rsidRDefault="009B6D58" w:rsidP="00845F46">
      <w:pPr>
        <w:pStyle w:val="norm"/>
        <w:spacing w:line="240" w:lineRule="auto"/>
        <w:rPr>
          <w:rFonts w:ascii="GHEA Mariam" w:hAnsi="GHEA Mariam" w:cs="Sylfaen"/>
          <w:iCs/>
          <w:sz w:val="20"/>
          <w:lang w:val="af-ZA" w:eastAsia="en-US"/>
        </w:rPr>
      </w:pPr>
      <w:r w:rsidRPr="000D6993">
        <w:rPr>
          <w:rFonts w:ascii="GHEA Mariam" w:hAnsi="GHEA Mariam" w:cs="Sylfaen"/>
          <w:iCs/>
          <w:sz w:val="20"/>
          <w:lang w:val="ru-RU" w:eastAsia="en-US"/>
        </w:rPr>
        <w:t xml:space="preserve">а </w:t>
      </w:r>
      <w:r w:rsidRPr="000D6993">
        <w:rPr>
          <w:rFonts w:ascii="GHEA Mariam" w:hAnsi="GHEA Mariam" w:cs="Sylfaen"/>
          <w:iCs/>
          <w:sz w:val="20"/>
          <w:lang w:val="af-ZA" w:eastAsia="en-US"/>
        </w:rPr>
        <w:t xml:space="preserve">. </w:t>
      </w:r>
      <w:r w:rsidR="00E34189" w:rsidRPr="000D6993">
        <w:rPr>
          <w:rFonts w:ascii="GHEA Mariam" w:hAnsi="GHEA Mariam" w:cs="Sylfaen"/>
          <w:iCs/>
          <w:sz w:val="20"/>
          <w:lang w:val="hy-AM" w:eastAsia="en-US"/>
        </w:rPr>
        <w:t>выбрано</w:t>
      </w:r>
      <w:r w:rsidR="00E34189"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и:</w:t>
      </w:r>
      <w:r w:rsidRPr="000D6993">
        <w:rPr>
          <w:rFonts w:ascii="GHEA Mariam" w:hAnsi="GHEA Mariam" w:cs="Sylfaen"/>
          <w:iCs/>
          <w:sz w:val="20"/>
          <w:lang w:val="af-ZA" w:eastAsia="en-US"/>
        </w:rPr>
        <w:t xml:space="preserve"> </w:t>
      </w:r>
      <w:r w:rsidR="00FD2748" w:rsidRPr="000D6993">
        <w:rPr>
          <w:rFonts w:ascii="GHEA Mariam" w:hAnsi="GHEA Mariam" w:cs="Sylfaen"/>
          <w:iCs/>
          <w:sz w:val="20"/>
          <w:lang w:val="af-ZA" w:eastAsia="en-US"/>
        </w:rPr>
        <w:t xml:space="preserve">участникам </w:t>
      </w:r>
      <w:r w:rsidRPr="000D6993">
        <w:rPr>
          <w:rFonts w:ascii="GHEA Mariam" w:hAnsi="GHEA Mariam" w:cs="Sylfaen"/>
          <w:iCs/>
          <w:sz w:val="20"/>
          <w:lang w:val="ru-RU" w:eastAsia="en-US"/>
        </w:rPr>
        <w:t xml:space="preserve">, </w:t>
      </w:r>
      <w:r w:rsidR="00880C5E" w:rsidRPr="000D6993">
        <w:rPr>
          <w:rFonts w:ascii="GHEA Mariam" w:hAnsi="GHEA Mariam" w:cs="Sylfaen"/>
          <w:iCs/>
          <w:sz w:val="20"/>
          <w:lang w:val="hy-AM" w:eastAsia="en-US"/>
        </w:rPr>
        <w:t>не признанным таковыми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принимать решение</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цель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комиссии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на сессии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предложенный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цен</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снижение</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цель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нет</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цена</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условия </w:t>
      </w:r>
      <w:r w:rsidRPr="000D6993">
        <w:rPr>
          <w:rFonts w:ascii="GHEA Mariam" w:hAnsi="GHEA Mariam" w:cs="Sylfaen"/>
          <w:iCs/>
          <w:sz w:val="20"/>
          <w:lang w:val="af-ZA" w:eastAsia="en-US"/>
        </w:rPr>
        <w:softHyphen/>
      </w:r>
      <w:r w:rsidRPr="000D6993">
        <w:rPr>
          <w:rFonts w:ascii="GHEA Mariam" w:hAnsi="GHEA Mariam" w:cs="Sylfaen"/>
          <w:iCs/>
          <w:sz w:val="20"/>
          <w:lang w:val="ru-RU" w:eastAsia="en-US"/>
        </w:rPr>
        <w:t>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удовлетворяющий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Оцененный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всем </w:t>
      </w:r>
      <w:r w:rsidRPr="000D6993">
        <w:rPr>
          <w:rFonts w:ascii="GHEA Mariam" w:hAnsi="GHEA Mariam" w:cs="Sylfaen"/>
          <w:iCs/>
          <w:sz w:val="20"/>
          <w:lang w:val="af-ZA" w:eastAsia="en-US"/>
        </w:rPr>
        <w:t xml:space="preserve">участникам </w:t>
      </w:r>
      <w:r w:rsidRPr="000D6993">
        <w:rPr>
          <w:rFonts w:ascii="GHEA Mariam" w:hAnsi="GHEA Mariam" w:cs="Sylfaen"/>
          <w:iCs/>
          <w:sz w:val="20"/>
          <w:lang w:val="ru-RU" w:eastAsia="en-US"/>
        </w:rPr>
        <w:t>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с</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руководить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являются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одновременный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переговоры </w:t>
      </w:r>
      <w:r w:rsidRPr="000D6993">
        <w:rPr>
          <w:rFonts w:ascii="GHEA Mariam" w:hAnsi="GHEA Mariam" w:cs="Sylfaen"/>
          <w:iCs/>
          <w:sz w:val="20"/>
          <w:lang w:val="af-ZA" w:eastAsia="en-US"/>
        </w:rPr>
        <w:t xml:space="preserve">если </w:t>
      </w:r>
      <w:r w:rsidRPr="000D6993">
        <w:rPr>
          <w:rFonts w:ascii="GHEA Mariam" w:hAnsi="GHEA Mariam" w:cs="Sylfaen"/>
          <w:iCs/>
          <w:sz w:val="20"/>
          <w:lang w:val="ru-RU" w:eastAsia="en-US"/>
        </w:rPr>
        <w:t>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на сессии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подарок</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являются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все </w:t>
      </w:r>
      <w:r w:rsidRPr="000D6993">
        <w:rPr>
          <w:rFonts w:ascii="GHEA Mariam" w:hAnsi="GHEA Mariam" w:cs="Sylfaen"/>
          <w:iCs/>
          <w:sz w:val="20"/>
          <w:lang w:val="af-ZA" w:eastAsia="en-US"/>
        </w:rPr>
        <w:t xml:space="preserve">участники ( </w:t>
      </w:r>
      <w:r w:rsidRPr="000D6993">
        <w:rPr>
          <w:rFonts w:ascii="GHEA Mariam" w:hAnsi="GHEA Mariam" w:cs="Sylfaen"/>
          <w:iCs/>
          <w:sz w:val="20"/>
          <w:lang w:val="ru-RU" w:eastAsia="en-US"/>
        </w:rPr>
        <w:t>соответственно 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власть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имея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представители </w:t>
      </w:r>
      <w:r w:rsidRPr="000D6993">
        <w:rPr>
          <w:rFonts w:ascii="GHEA Mariam" w:hAnsi="GHEA Mariam" w:cs="Sylfaen"/>
          <w:iCs/>
          <w:sz w:val="20"/>
          <w:lang w:val="af-ZA" w:eastAsia="en-US"/>
        </w:rPr>
        <w:t>),</w:t>
      </w:r>
    </w:p>
    <w:p w14:paraId="186C75A4" w14:textId="77777777" w:rsidR="009B6D58" w:rsidRPr="000D6993" w:rsidRDefault="009B6D58" w:rsidP="00845F46">
      <w:pPr>
        <w:pStyle w:val="norm"/>
        <w:spacing w:line="240" w:lineRule="auto"/>
        <w:rPr>
          <w:rFonts w:ascii="GHEA Mariam" w:hAnsi="GHEA Mariam" w:cs="Sylfaen"/>
          <w:iCs/>
          <w:sz w:val="20"/>
          <w:lang w:val="af-ZA" w:eastAsia="en-US"/>
        </w:rPr>
      </w:pPr>
      <w:r w:rsidRPr="000D6993">
        <w:rPr>
          <w:rFonts w:ascii="GHEA Mariam" w:hAnsi="GHEA Mariam" w:cs="Sylfaen"/>
          <w:iCs/>
          <w:sz w:val="20"/>
          <w:lang w:val="ru-RU" w:eastAsia="en-US"/>
        </w:rPr>
        <w:t xml:space="preserve">б </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противоположный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случай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комиссии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сессия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приостановленный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есть </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один</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работающий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дня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в течение</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комиссии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секретарь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достаточно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Оцененный</w:t>
      </w:r>
      <w:r w:rsidRPr="000D6993">
        <w:rPr>
          <w:rFonts w:ascii="GHEA Mariam" w:hAnsi="GHEA Mariam" w:cs="Sylfaen"/>
          <w:iCs/>
          <w:sz w:val="20"/>
          <w:lang w:val="af-ZA" w:eastAsia="en-US"/>
        </w:rPr>
        <w:t xml:space="preserve"> </w:t>
      </w:r>
      <w:r w:rsidR="00143E8C" w:rsidRPr="000D6993">
        <w:rPr>
          <w:rFonts w:ascii="GHEA Mariam" w:hAnsi="GHEA Mariam" w:cs="Sylfaen"/>
          <w:iCs/>
          <w:sz w:val="20"/>
          <w:lang w:val="ru-RU" w:eastAsia="en-US"/>
        </w:rPr>
        <w:t>Приложения</w:t>
      </w:r>
      <w:r w:rsidR="00143E8C" w:rsidRPr="000D6993">
        <w:rPr>
          <w:rFonts w:ascii="GHEA Mariam" w:hAnsi="GHEA Mariam" w:cs="Sylfaen"/>
          <w:iCs/>
          <w:sz w:val="20"/>
          <w:lang w:val="af-ZA" w:eastAsia="en-US"/>
        </w:rPr>
        <w:t xml:space="preserve"> </w:t>
      </w:r>
      <w:r w:rsidR="00143E8C" w:rsidRPr="000D6993">
        <w:rPr>
          <w:rFonts w:ascii="GHEA Mariam" w:hAnsi="GHEA Mariam" w:cs="Sylfaen"/>
          <w:iCs/>
          <w:sz w:val="20"/>
          <w:lang w:val="ru-RU" w:eastAsia="en-US"/>
        </w:rPr>
        <w:t>представлено</w:t>
      </w:r>
      <w:r w:rsidR="00143E8C"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все</w:t>
      </w:r>
      <w:r w:rsidRPr="000D6993">
        <w:rPr>
          <w:rFonts w:ascii="GHEA Mariam" w:hAnsi="GHEA Mariam" w:cs="Sylfaen"/>
          <w:iCs/>
          <w:sz w:val="20"/>
          <w:lang w:val="af-ZA" w:eastAsia="en-US"/>
        </w:rPr>
        <w:t xml:space="preserve"> </w:t>
      </w:r>
      <w:r w:rsidR="00143E8C" w:rsidRPr="000D6993">
        <w:rPr>
          <w:rFonts w:ascii="GHEA Mariam" w:hAnsi="GHEA Mariam" w:cs="Sylfaen"/>
          <w:iCs/>
          <w:sz w:val="20"/>
          <w:lang w:val="ru-RU" w:eastAsia="en-US"/>
        </w:rPr>
        <w:t xml:space="preserve">участники </w:t>
      </w:r>
      <w:r w:rsidR="00143E8C" w:rsidRPr="000D6993">
        <w:rPr>
          <w:rFonts w:ascii="GHEA Mariam" w:hAnsi="GHEA Mariam" w:cs="Sylfaen"/>
          <w:iCs/>
          <w:sz w:val="20"/>
          <w:lang w:val="af-ZA" w:eastAsia="en-US"/>
        </w:rPr>
        <w:t xml:space="preserve">в электронном виде </w:t>
      </w:r>
      <w:r w:rsidRPr="000D6993">
        <w:rPr>
          <w:rFonts w:ascii="GHEA Mariam" w:hAnsi="GHEA Mariam" w:cs="Sylfaen"/>
          <w:iCs/>
          <w:sz w:val="20"/>
          <w:lang w:val="ru-RU" w:eastAsia="en-US"/>
        </w:rPr>
        <w:t>одновременно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уведомление</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является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цен</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снижение</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вокруг</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одновременный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переговоров</w:t>
      </w:r>
      <w:r w:rsidRPr="000D6993">
        <w:rPr>
          <w:rFonts w:ascii="GHEA Mariam" w:hAnsi="GHEA Mariam" w:cs="Sylfaen"/>
          <w:iCs/>
          <w:sz w:val="20"/>
          <w:lang w:val="af-ZA" w:eastAsia="en-US"/>
        </w:rPr>
        <w:t xml:space="preserve"> условия </w:t>
      </w:r>
      <w:r w:rsidRPr="000D6993">
        <w:rPr>
          <w:rFonts w:ascii="GHEA Mariam" w:hAnsi="GHEA Mariam" w:cs="Sylfaen"/>
          <w:iCs/>
          <w:sz w:val="20"/>
          <w:lang w:val="ru-RU" w:eastAsia="en-US"/>
        </w:rPr>
        <w:t xml:space="preserve">вождения </w:t>
      </w:r>
      <w:r w:rsidR="00880C5E" w:rsidRPr="000D6993">
        <w:rPr>
          <w:rFonts w:ascii="GHEA Mariam" w:hAnsi="GHEA Mariam" w:cs="Sylfaen"/>
          <w:iCs/>
          <w:sz w:val="20"/>
          <w:lang w:val="hy-AM" w:eastAsia="en-US"/>
        </w:rPr>
        <w:t>, продолжительность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день </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время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дикий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о </w:t>
      </w:r>
      <w:r w:rsidRPr="000D6993">
        <w:rPr>
          <w:rFonts w:ascii="GHEA Mariam" w:hAnsi="GHEA Mariam" w:cs="Sylfaen"/>
          <w:iCs/>
          <w:sz w:val="20"/>
          <w:lang w:val="af-ZA" w:eastAsia="en-US"/>
        </w:rPr>
        <w:t>_</w:t>
      </w:r>
    </w:p>
    <w:p w14:paraId="13E9D4DF" w14:textId="77777777" w:rsidR="009B6D58" w:rsidRPr="000D6993" w:rsidRDefault="009B6D58" w:rsidP="00845F46">
      <w:pPr>
        <w:pStyle w:val="norm"/>
        <w:spacing w:line="240" w:lineRule="auto"/>
        <w:rPr>
          <w:rFonts w:ascii="GHEA Mariam" w:hAnsi="GHEA Mariam" w:cs="Sylfaen"/>
          <w:iCs/>
          <w:color w:val="FF0000"/>
          <w:sz w:val="20"/>
          <w:lang w:val="af-ZA" w:eastAsia="en-US"/>
        </w:rPr>
      </w:pPr>
      <w:r w:rsidRPr="000D6993">
        <w:rPr>
          <w:rFonts w:ascii="GHEA Mariam" w:hAnsi="GHEA Mariam" w:cs="Sylfaen"/>
          <w:iCs/>
          <w:sz w:val="20"/>
          <w:lang w:val="ru-RU" w:eastAsia="en-US"/>
        </w:rPr>
        <w:t>в</w:t>
      </w:r>
      <w:proofErr w:type="gramStart"/>
      <w:r w:rsidRPr="000D6993">
        <w:rPr>
          <w:rFonts w:ascii="GHEA Mariam" w:hAnsi="GHEA Mariam" w:cs="Sylfaen"/>
          <w:iCs/>
          <w:sz w:val="20"/>
          <w:lang w:val="ru-RU" w:eastAsia="en-US"/>
        </w:rPr>
        <w:t xml:space="preserve"> </w:t>
      </w:r>
      <w:r w:rsidRPr="000D6993">
        <w:rPr>
          <w:rFonts w:ascii="GHEA Mariam" w:hAnsi="GHEA Mariam" w:cs="Sylfaen"/>
          <w:iCs/>
          <w:sz w:val="20"/>
          <w:lang w:val="af-ZA" w:eastAsia="en-US"/>
        </w:rPr>
        <w:t>.</w:t>
      </w:r>
      <w:proofErr w:type="gramEnd"/>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переговоры</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руководить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являются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нет</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раньше </w:t>
      </w:r>
      <w:r w:rsidRPr="000D6993">
        <w:rPr>
          <w:rFonts w:ascii="GHEA Mariam" w:hAnsi="GHEA Mariam" w:cs="Sylfaen"/>
          <w:iCs/>
          <w:sz w:val="20"/>
          <w:lang w:val="af-ZA" w:eastAsia="en-US"/>
        </w:rPr>
        <w:t xml:space="preserve">, чем </w:t>
      </w:r>
      <w:r w:rsidRPr="000D6993">
        <w:rPr>
          <w:rFonts w:ascii="GHEA Mariam" w:hAnsi="GHEA Mariam" w:cs="Sylfaen"/>
          <w:iCs/>
          <w:sz w:val="20"/>
          <w:lang w:val="ru-RU" w:eastAsia="en-US"/>
        </w:rPr>
        <w:t>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уведомление</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быть отправленным</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в день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следующий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с даты</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второй </w:t>
      </w:r>
      <w:r w:rsidRPr="000D6993">
        <w:rPr>
          <w:rFonts w:ascii="GHEA Mariam" w:hAnsi="GHEA Mariam" w:cs="Sylfaen"/>
          <w:iCs/>
          <w:sz w:val="20"/>
          <w:lang w:val="af-ZA" w:eastAsia="en-US"/>
        </w:rPr>
        <w:t xml:space="preserve">и не позднее </w:t>
      </w:r>
      <w:r w:rsidR="008A2FF1" w:rsidRPr="000D6993">
        <w:rPr>
          <w:rFonts w:ascii="GHEA Mariam" w:hAnsi="GHEA Mariam" w:cs="Sylfaen"/>
          <w:iCs/>
          <w:sz w:val="20"/>
          <w:lang w:val="hy-AM" w:eastAsia="en-US"/>
        </w:rPr>
        <w:t>пятого</w:t>
      </w:r>
      <w:r w:rsidR="008A2FF1"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работающий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день </w:t>
      </w:r>
      <w:r w:rsidRPr="000D6993">
        <w:rPr>
          <w:rFonts w:ascii="GHEA Mariam" w:hAnsi="GHEA Mariam" w:cs="Sylfaen"/>
          <w:iCs/>
          <w:sz w:val="20"/>
          <w:lang w:val="af-ZA" w:eastAsia="en-US"/>
        </w:rPr>
        <w:t>,</w:t>
      </w:r>
    </w:p>
    <w:p w14:paraId="0C981CA6" w14:textId="77777777" w:rsidR="009B6D58" w:rsidRPr="000D6993" w:rsidRDefault="009B6D58" w:rsidP="00845F46">
      <w:pPr>
        <w:pStyle w:val="norm"/>
        <w:spacing w:line="240" w:lineRule="auto"/>
        <w:rPr>
          <w:rFonts w:ascii="GHEA Mariam" w:hAnsi="GHEA Mariam" w:cs="Sylfaen"/>
          <w:iCs/>
          <w:sz w:val="20"/>
          <w:lang w:val="af-ZA" w:eastAsia="en-US"/>
        </w:rPr>
      </w:pPr>
      <w:r w:rsidRPr="000D6993">
        <w:rPr>
          <w:rFonts w:ascii="GHEA Mariam" w:hAnsi="GHEA Mariam" w:cs="Sylfaen"/>
          <w:iCs/>
          <w:sz w:val="20"/>
          <w:lang w:val="ru-RU" w:eastAsia="en-US"/>
        </w:rPr>
        <w:t xml:space="preserve">д </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каждый</w:t>
      </w:r>
      <w:r w:rsidRPr="000D6993">
        <w:rPr>
          <w:rFonts w:ascii="GHEA Mariam" w:hAnsi="GHEA Mariam" w:cs="Sylfaen"/>
          <w:iCs/>
          <w:sz w:val="20"/>
          <w:lang w:val="af-ZA" w:eastAsia="en-US"/>
        </w:rPr>
        <w:t xml:space="preserve"> </w:t>
      </w:r>
      <w:r w:rsidR="007210AC" w:rsidRPr="000D6993">
        <w:rPr>
          <w:rFonts w:ascii="GHEA Mariam" w:hAnsi="GHEA Mariam" w:cs="Sylfaen"/>
          <w:iCs/>
          <w:sz w:val="20"/>
          <w:lang w:eastAsia="en-US"/>
        </w:rPr>
        <w:t xml:space="preserve">партнер </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данные 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в данный момент</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представлено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цена</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предложение</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опубликовано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является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другие </w:t>
      </w:r>
      <w:r w:rsidRPr="000D6993">
        <w:rPr>
          <w:rFonts w:ascii="GHEA Mariam" w:hAnsi="GHEA Mariam" w:cs="Sylfaen"/>
          <w:iCs/>
          <w:sz w:val="20"/>
          <w:lang w:val="af-ZA" w:eastAsia="en-US"/>
        </w:rPr>
        <w:t xml:space="preserve">участники </w:t>
      </w:r>
      <w:r w:rsidRPr="000D6993">
        <w:rPr>
          <w:rFonts w:ascii="GHEA Mariam" w:hAnsi="GHEA Mariam" w:cs="Sylfaen"/>
          <w:iCs/>
          <w:sz w:val="20"/>
          <w:lang w:val="ru-RU" w:eastAsia="en-US"/>
        </w:rPr>
        <w:t>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для </w:t>
      </w:r>
      <w:r w:rsidRPr="000D6993">
        <w:rPr>
          <w:rFonts w:ascii="GHEA Mariam" w:hAnsi="GHEA Mariam" w:cs="Sylfaen"/>
          <w:iCs/>
          <w:sz w:val="20"/>
          <w:lang w:val="af-ZA" w:eastAsia="en-US"/>
        </w:rPr>
        <w:t xml:space="preserve">и </w:t>
      </w:r>
      <w:r w:rsidRPr="000D6993">
        <w:rPr>
          <w:rFonts w:ascii="GHEA Mariam" w:hAnsi="GHEA Mariam" w:cs="Sylfaen"/>
          <w:iCs/>
          <w:sz w:val="20"/>
          <w:lang w:val="ru-RU" w:eastAsia="en-US"/>
        </w:rPr>
        <w:t>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до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переговоров</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для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запланировано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крайний срок</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пополнение </w:t>
      </w:r>
      <w:r w:rsidRPr="000D6993">
        <w:rPr>
          <w:rFonts w:ascii="GHEA Mariam" w:hAnsi="GHEA Mariam" w:cs="Sylfaen"/>
          <w:iCs/>
          <w:sz w:val="20"/>
          <w:lang w:val="af-ZA" w:eastAsia="en-US"/>
        </w:rPr>
        <w:t xml:space="preserve">участника </w:t>
      </w:r>
      <w:r w:rsidRPr="000D6993">
        <w:rPr>
          <w:rFonts w:ascii="GHEA Mariam" w:hAnsi="GHEA Mariam" w:cs="Sylfaen"/>
          <w:iCs/>
          <w:sz w:val="20"/>
          <w:lang w:val="ru-RU" w:eastAsia="en-US"/>
        </w:rPr>
        <w:t>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может</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является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обзор</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его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цена</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предложение </w:t>
      </w:r>
      <w:r w:rsidRPr="000D6993">
        <w:rPr>
          <w:rFonts w:ascii="GHEA Mariam" w:hAnsi="GHEA Mariam" w:cs="Sylfaen"/>
          <w:iCs/>
          <w:sz w:val="20"/>
          <w:lang w:val="af-ZA" w:eastAsia="en-US"/>
        </w:rPr>
        <w:t>_</w:t>
      </w:r>
    </w:p>
    <w:p w14:paraId="428FB12B" w14:textId="77777777" w:rsidR="009B6D58" w:rsidRPr="000D6993" w:rsidRDefault="009B6D58" w:rsidP="00845F46">
      <w:pPr>
        <w:pStyle w:val="norm"/>
        <w:spacing w:line="240" w:lineRule="auto"/>
        <w:rPr>
          <w:rFonts w:ascii="GHEA Mariam" w:hAnsi="GHEA Mariam" w:cs="Sylfaen"/>
          <w:iCs/>
          <w:sz w:val="20"/>
          <w:lang w:val="af-ZA" w:eastAsia="en-US"/>
        </w:rPr>
      </w:pPr>
      <w:r w:rsidRPr="000D6993">
        <w:rPr>
          <w:rFonts w:ascii="GHEA Mariam" w:hAnsi="GHEA Mariam" w:cs="Sylfaen"/>
          <w:iCs/>
          <w:sz w:val="20"/>
          <w:lang w:val="ru-RU" w:eastAsia="en-US"/>
        </w:rPr>
        <w:t xml:space="preserve">е </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переговоров</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для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учредил</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крайний срок</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истекать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на данный момент </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по словам </w:t>
      </w:r>
      <w:r w:rsidR="00F4506C" w:rsidRPr="000D6993">
        <w:rPr>
          <w:rFonts w:ascii="GHEA Mariam" w:hAnsi="GHEA Mariam" w:cs="Sylfaen"/>
          <w:iCs/>
          <w:sz w:val="20"/>
          <w:lang w:val="hy-AM" w:eastAsia="en-US"/>
        </w:rPr>
        <w:t xml:space="preserve">присутствующих </w:t>
      </w:r>
      <w:r w:rsidRPr="000D6993">
        <w:rPr>
          <w:rFonts w:ascii="GHEA Mariam" w:hAnsi="GHEA Mariam" w:cs="Sylfaen"/>
          <w:iCs/>
          <w:sz w:val="20"/>
          <w:lang w:val="af-ZA" w:eastAsia="en-US"/>
        </w:rPr>
        <w:t xml:space="preserve">участников </w:t>
      </w:r>
      <w:r w:rsidRPr="000D6993">
        <w:rPr>
          <w:rFonts w:ascii="GHEA Mariam" w:hAnsi="GHEA Mariam" w:cs="Sylfaen"/>
          <w:iCs/>
          <w:sz w:val="20"/>
          <w:lang w:val="ru-RU" w:eastAsia="en-US"/>
        </w:rPr>
        <w:t>представлено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цены </w:t>
      </w:r>
      <w:r w:rsidRPr="000D6993">
        <w:rPr>
          <w:rFonts w:ascii="GHEA Mariam" w:hAnsi="GHEA Mariam" w:cs="Sylfaen"/>
          <w:iCs/>
          <w:sz w:val="20"/>
          <w:lang w:val="af-ZA" w:eastAsia="en-US"/>
        </w:rPr>
        <w:t xml:space="preserve">которых </w:t>
      </w:r>
      <w:r w:rsidR="00A11BD0" w:rsidRPr="000D6993">
        <w:rPr>
          <w:rFonts w:ascii="GHEA Mariam" w:hAnsi="GHEA Mariam" w:cs="Sylfaen"/>
          <w:iCs/>
          <w:sz w:val="20"/>
          <w:lang w:val="hy-AM" w:eastAsia="en-US"/>
        </w:rPr>
        <w:t>нет</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превышает </w:t>
      </w:r>
      <w:r w:rsidR="00AB1DD6" w:rsidRPr="000D6993">
        <w:rPr>
          <w:rFonts w:ascii="GHEA Mariam" w:hAnsi="GHEA Mariam" w:cs="Sylfaen"/>
          <w:iCs/>
          <w:sz w:val="20"/>
          <w:lang w:val="hy-AM" w:eastAsia="en-US"/>
        </w:rPr>
        <w:t xml:space="preserve">покупную цену </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определяется</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объявлено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являются</w:t>
      </w:r>
      <w:r w:rsidRPr="000D6993">
        <w:rPr>
          <w:rFonts w:ascii="GHEA Mariam" w:hAnsi="GHEA Mariam" w:cs="Sylfaen"/>
          <w:iCs/>
          <w:sz w:val="20"/>
          <w:lang w:val="af-ZA" w:eastAsia="en-US"/>
        </w:rPr>
        <w:t xml:space="preserve"> </w:t>
      </w:r>
      <w:r w:rsidR="00AB1DD6" w:rsidRPr="000D6993">
        <w:rPr>
          <w:rFonts w:ascii="GHEA Mariam" w:hAnsi="GHEA Mariam" w:cs="Sylfaen"/>
          <w:iCs/>
          <w:sz w:val="20"/>
          <w:lang w:val="hy-AM" w:eastAsia="en-US"/>
        </w:rPr>
        <w:t>выбрано</w:t>
      </w:r>
      <w:r w:rsidR="00AB1DD6"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и:</w:t>
      </w:r>
      <w:r w:rsidRPr="000D6993">
        <w:rPr>
          <w:rFonts w:ascii="GHEA Mariam" w:hAnsi="GHEA Mariam" w:cs="Sylfaen"/>
          <w:iCs/>
          <w:sz w:val="20"/>
          <w:lang w:val="af-ZA" w:eastAsia="en-US"/>
        </w:rPr>
        <w:t xml:space="preserve"> </w:t>
      </w:r>
      <w:r w:rsidR="00880C5E" w:rsidRPr="000D6993">
        <w:rPr>
          <w:rFonts w:ascii="GHEA Mariam" w:hAnsi="GHEA Mariam" w:cs="Sylfaen"/>
          <w:iCs/>
          <w:sz w:val="20"/>
          <w:lang w:val="hy-AM" w:eastAsia="en-US"/>
        </w:rPr>
        <w:t xml:space="preserve">такие </w:t>
      </w:r>
      <w:r w:rsidRPr="000D6993">
        <w:rPr>
          <w:rFonts w:ascii="GHEA Mariam" w:hAnsi="GHEA Mariam" w:cs="Sylfaen"/>
          <w:iCs/>
          <w:sz w:val="20"/>
          <w:lang w:val="af-ZA" w:eastAsia="en-US"/>
        </w:rPr>
        <w:t xml:space="preserve">непризнанные </w:t>
      </w:r>
      <w:r w:rsidR="007210AC" w:rsidRPr="000D6993">
        <w:rPr>
          <w:rFonts w:ascii="GHEA Mariam" w:hAnsi="GHEA Mariam" w:cs="Sylfaen"/>
          <w:iCs/>
          <w:sz w:val="20"/>
          <w:lang w:val="af-ZA" w:eastAsia="en-US"/>
        </w:rPr>
        <w:t xml:space="preserve">участники </w:t>
      </w:r>
      <w:r w:rsidRPr="000D6993">
        <w:rPr>
          <w:rFonts w:ascii="GHEA Mariam" w:hAnsi="GHEA Mariam" w:cs="Sylfaen"/>
          <w:iCs/>
          <w:sz w:val="20"/>
          <w:lang w:val="ru-RU" w:eastAsia="en-US"/>
        </w:rPr>
        <w:t>,</w:t>
      </w:r>
    </w:p>
    <w:p w14:paraId="1D8CA68D" w14:textId="77777777" w:rsidR="00880C5E" w:rsidRPr="000D6993" w:rsidRDefault="009B6D58" w:rsidP="00845F46">
      <w:pPr>
        <w:shd w:val="clear" w:color="auto" w:fill="FFFFFF"/>
        <w:ind w:firstLine="375"/>
        <w:jc w:val="both"/>
        <w:rPr>
          <w:rFonts w:ascii="GHEA Mariam" w:hAnsi="GHEA Mariam" w:cs="Sylfaen"/>
          <w:iCs/>
          <w:sz w:val="20"/>
          <w:szCs w:val="20"/>
          <w:lang w:val="hy-AM"/>
        </w:rPr>
      </w:pPr>
      <w:r w:rsidRPr="000D6993">
        <w:rPr>
          <w:rFonts w:ascii="GHEA Mariam" w:hAnsi="GHEA Mariam" w:cs="Sylfaen"/>
          <w:iCs/>
          <w:sz w:val="20"/>
          <w:szCs w:val="20"/>
          <w:lang w:val="ru-RU"/>
        </w:rPr>
        <w:t xml:space="preserve">ф </w:t>
      </w:r>
      <w:r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переговоров</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для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учредил</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крайний срок</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истекать</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 xml:space="preserve">в данный момент, </w:t>
      </w:r>
      <w:r w:rsidR="00E83BAF" w:rsidRPr="000D6993">
        <w:rPr>
          <w:rFonts w:ascii="GHEA Mariam" w:hAnsi="GHEA Mariam" w:cs="Sylfaen"/>
          <w:iCs/>
          <w:sz w:val="20"/>
          <w:szCs w:val="20"/>
          <w:lang w:val="af-ZA"/>
        </w:rPr>
        <w:t xml:space="preserve">если </w:t>
      </w:r>
      <w:r w:rsidR="00E83BAF" w:rsidRPr="000D6993">
        <w:rPr>
          <w:rFonts w:ascii="GHEA Mariam" w:hAnsi="GHEA Mariam" w:cs="Sylfaen"/>
          <w:iCs/>
          <w:sz w:val="20"/>
          <w:szCs w:val="20"/>
          <w:lang w:val="ru-RU"/>
        </w:rPr>
        <w:t>что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подарок</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участники</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представлено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цены</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превосходить</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являются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покупки</w:t>
      </w:r>
      <w:r w:rsidR="00E83BAF" w:rsidRPr="000D6993">
        <w:rPr>
          <w:rFonts w:ascii="GHEA Mariam" w:hAnsi="GHEA Mariam" w:cs="Sylfaen"/>
          <w:iCs/>
          <w:sz w:val="20"/>
          <w:szCs w:val="20"/>
          <w:lang w:val="af-ZA"/>
        </w:rPr>
        <w:t xml:space="preserve"> тогда </w:t>
      </w:r>
      <w:r w:rsidR="00E83BAF" w:rsidRPr="000D6993">
        <w:rPr>
          <w:rFonts w:ascii="GHEA Mariam" w:hAnsi="GHEA Mariam" w:cs="Sylfaen"/>
          <w:iCs/>
          <w:sz w:val="20"/>
          <w:szCs w:val="20"/>
          <w:lang w:val="ru-RU"/>
        </w:rPr>
        <w:t>цена _</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оценщик</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комиссия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может</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является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переговоров</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как результат</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низкий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цена</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предложение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представлено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участнику</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анонсировать</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выбрано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участник ,</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 xml:space="preserve">при условии, что </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последний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Пломбируемый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по контракту</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запланировано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стороны</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права</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и</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обязанности</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сила</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в</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являются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входить</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покупки</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расходы</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превосходящий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по размеру</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дополнительный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финансовый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средства</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быть запланированным</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и:</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этого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на основе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на</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стороны</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между</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соглашение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чтобы запечатать</w:t>
      </w:r>
      <w:r w:rsidR="00E83BAF" w:rsidRPr="000D6993">
        <w:rPr>
          <w:rFonts w:ascii="GHEA Mariam" w:hAnsi="GHEA Mariam" w:cs="Sylfaen"/>
          <w:iCs/>
          <w:sz w:val="20"/>
          <w:szCs w:val="20"/>
          <w:lang w:val="af-ZA"/>
        </w:rPr>
        <w:t xml:space="preserve"> в </w:t>
      </w:r>
      <w:r w:rsidR="00E83BAF" w:rsidRPr="000D6993">
        <w:rPr>
          <w:rFonts w:ascii="GHEA Mariam" w:hAnsi="GHEA Mariam" w:cs="Sylfaen"/>
          <w:iCs/>
          <w:sz w:val="20"/>
          <w:szCs w:val="20"/>
          <w:lang w:val="ru-RU"/>
        </w:rPr>
        <w:t>случае С</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в котором</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соглашение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быть запечатанным</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является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дополнительный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финансовый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Значения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быть запланированным</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следующий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пятнадцать</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работающий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дня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в течение _</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продукта</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предложения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сроки</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расширение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контракта</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уплотнение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 даты</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до</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соглашение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уплотнение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день</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упал</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 xml:space="preserve">период </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Подарок</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параграф</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в соответствии с</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запечатанный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контракт</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решается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 xml:space="preserve">есть </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если</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уплотнение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следующий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шестьдесят</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календарь</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дня</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в течение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дополнительный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финансовый</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средства</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они не</w:t>
      </w:r>
      <w:r w:rsidR="00E83BAF" w:rsidRPr="000D6993">
        <w:rPr>
          <w:rFonts w:ascii="GHEA Mariam" w:hAnsi="GHEA Mariam" w:cs="Sylfaen"/>
          <w:iCs/>
          <w:sz w:val="20"/>
          <w:szCs w:val="20"/>
          <w:lang w:val="af-ZA"/>
        </w:rPr>
        <w:t xml:space="preserve"> </w:t>
      </w:r>
      <w:r w:rsidR="00E83BAF" w:rsidRPr="000D6993">
        <w:rPr>
          <w:rFonts w:ascii="GHEA Mariam" w:hAnsi="GHEA Mariam" w:cs="Sylfaen"/>
          <w:iCs/>
          <w:sz w:val="20"/>
          <w:szCs w:val="20"/>
          <w:lang w:val="ru-RU"/>
        </w:rPr>
        <w:t xml:space="preserve">запланировано </w:t>
      </w:r>
      <w:r w:rsidR="00880C5E" w:rsidRPr="000D6993">
        <w:rPr>
          <w:rFonts w:ascii="GHEA Mariam" w:hAnsi="GHEA Mariam" w:cs="Sylfaen"/>
          <w:iCs/>
          <w:sz w:val="20"/>
          <w:szCs w:val="20"/>
          <w:lang w:val="hy-AM"/>
        </w:rPr>
        <w:t>_</w:t>
      </w:r>
      <w:r w:rsidR="00880C5E" w:rsidRPr="000D6993">
        <w:rPr>
          <w:rFonts w:ascii="GHEA Mariam" w:hAnsi="GHEA Mariam" w:cs="Sylfaen"/>
          <w:iCs/>
          <w:sz w:val="20"/>
          <w:szCs w:val="20"/>
          <w:lang w:val="af-ZA"/>
        </w:rPr>
        <w:t xml:space="preserve"> </w:t>
      </w:r>
    </w:p>
    <w:p w14:paraId="37DE203A" w14:textId="77777777" w:rsidR="00880C5E" w:rsidRPr="000D6993" w:rsidRDefault="00880C5E" w:rsidP="00845F46">
      <w:pPr>
        <w:shd w:val="clear" w:color="auto" w:fill="FFFFFF"/>
        <w:ind w:firstLine="375"/>
        <w:jc w:val="both"/>
        <w:rPr>
          <w:rFonts w:ascii="GHEA Mariam" w:hAnsi="GHEA Mariam" w:cs="Sylfaen"/>
          <w:iCs/>
          <w:sz w:val="20"/>
          <w:szCs w:val="20"/>
          <w:lang w:val="hy-AM"/>
        </w:rPr>
      </w:pPr>
      <w:r w:rsidRPr="000D6993">
        <w:rPr>
          <w:rFonts w:ascii="GHEA Mariam" w:hAnsi="GHEA Mariam" w:cs="Sylfaen"/>
          <w:iCs/>
          <w:sz w:val="20"/>
          <w:szCs w:val="20"/>
          <w:lang w:val="hy-AM"/>
        </w:rPr>
        <w:lastRenderedPageBreak/>
        <w:t>Подарок</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параграф</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требования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они не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применяется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это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 xml:space="preserve">в случае </w:t>
      </w:r>
      <w:r w:rsidRPr="000D6993">
        <w:rPr>
          <w:rFonts w:ascii="GHEA Mariam" w:hAnsi="GHEA Mariam" w:cs="Sylfaen"/>
          <w:iCs/>
          <w:sz w:val="20"/>
          <w:szCs w:val="20"/>
          <w:lang w:val="af-ZA"/>
        </w:rPr>
        <w:t xml:space="preserve">, когда </w:t>
      </w:r>
      <w:r w:rsidRPr="000D6993">
        <w:rPr>
          <w:rFonts w:ascii="GHEA Mariam" w:hAnsi="GHEA Mariam" w:cs="Sylfaen"/>
          <w:iCs/>
          <w:sz w:val="20"/>
          <w:szCs w:val="20"/>
          <w:lang w:val="hy-AM"/>
        </w:rPr>
        <w:t>приложение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является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Представьтесь</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один</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участник</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или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приглашения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требования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достаточно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является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оцениваться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только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один</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участвовать</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приложение</w:t>
      </w:r>
    </w:p>
    <w:p w14:paraId="5E554C06" w14:textId="77777777" w:rsidR="00436F47" w:rsidRPr="000D6993" w:rsidRDefault="00704862" w:rsidP="00845F46">
      <w:pPr>
        <w:ind w:firstLine="708"/>
        <w:jc w:val="both"/>
        <w:rPr>
          <w:rFonts w:ascii="GHEA Mariam" w:hAnsi="GHEA Mariam" w:cs="Sylfaen"/>
          <w:iCs/>
          <w:sz w:val="20"/>
          <w:szCs w:val="20"/>
          <w:lang w:val="hy-AM"/>
        </w:rPr>
      </w:pPr>
      <w:r w:rsidRPr="000D6993">
        <w:rPr>
          <w:rFonts w:ascii="GHEA Mariam" w:hAnsi="GHEA Mariam" w:cs="Sylfaen"/>
          <w:iCs/>
          <w:sz w:val="20"/>
          <w:szCs w:val="20"/>
          <w:lang w:val="hy-AM"/>
        </w:rPr>
        <w:t>является. в момент истечения срока, установленного для переговоров, если цены, представленные присутствующими на них участниками, превышают цену покупки, или</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минимум</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цены</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равный</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 xml:space="preserve">есть </w:t>
      </w:r>
      <w:r w:rsidR="00973FB1"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покупка</w:t>
      </w:r>
      <w:r w:rsidR="009B6D58"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процедура</w:t>
      </w:r>
      <w:r w:rsidR="009B6D58"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af-ZA"/>
        </w:rPr>
        <w:t xml:space="preserve">37 </w:t>
      </w:r>
      <w:r w:rsidR="005A3DC6" w:rsidRPr="000D6993">
        <w:rPr>
          <w:rFonts w:ascii="GHEA Mariam" w:hAnsi="GHEA Mariam" w:cs="Sylfaen"/>
          <w:iCs/>
          <w:sz w:val="20"/>
          <w:szCs w:val="20"/>
          <w:lang w:val="hy-AM"/>
        </w:rPr>
        <w:t xml:space="preserve">Закона </w:t>
      </w:r>
      <w:r w:rsidR="00973FB1" w:rsidRPr="000D6993">
        <w:rPr>
          <w:rFonts w:ascii="GHEA Mariam" w:hAnsi="GHEA Mariam" w:cs="Sylfaen"/>
          <w:iCs/>
          <w:sz w:val="20"/>
          <w:szCs w:val="20"/>
          <w:lang w:val="hy-AM"/>
        </w:rPr>
        <w:t>_</w:t>
      </w:r>
      <w:r w:rsidR="00973FB1" w:rsidRPr="000D6993">
        <w:rPr>
          <w:rFonts w:ascii="GHEA Mariam" w:hAnsi="GHEA Mariam" w:cs="Sylfaen"/>
          <w:iCs/>
          <w:sz w:val="20"/>
          <w:szCs w:val="20"/>
          <w:lang w:val="af-ZA"/>
        </w:rPr>
        <w:t xml:space="preserve"> 1 </w:t>
      </w:r>
      <w:r w:rsidR="00973FB1" w:rsidRPr="000D6993">
        <w:rPr>
          <w:rFonts w:ascii="GHEA Mariam" w:hAnsi="GHEA Mariam" w:cs="Sylfaen"/>
          <w:iCs/>
          <w:sz w:val="20"/>
          <w:szCs w:val="20"/>
          <w:lang w:val="hy-AM"/>
        </w:rPr>
        <w:t>статьи _</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 xml:space="preserve">к части </w:t>
      </w:r>
      <w:r w:rsidR="00973FB1" w:rsidRPr="000D6993">
        <w:rPr>
          <w:rFonts w:ascii="GHEA Mariam" w:hAnsi="GHEA Mariam" w:cs="Sylfaen"/>
          <w:iCs/>
          <w:sz w:val="20"/>
          <w:szCs w:val="20"/>
          <w:lang w:val="af-ZA"/>
        </w:rPr>
        <w:t xml:space="preserve">1 </w:t>
      </w:r>
      <w:r w:rsidR="00973FB1" w:rsidRPr="000D6993">
        <w:rPr>
          <w:rFonts w:ascii="GHEA Mariam" w:hAnsi="GHEA Mariam" w:cs="Sylfaen"/>
          <w:iCs/>
          <w:sz w:val="20"/>
          <w:szCs w:val="20"/>
          <w:lang w:val="hy-AM"/>
        </w:rPr>
        <w:t>точка</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на основе</w:t>
      </w:r>
      <w:r w:rsidR="00973FB1" w:rsidRPr="000D6993">
        <w:rPr>
          <w:rFonts w:ascii="GHEA Mariam" w:hAnsi="GHEA Mariam" w:cs="Sylfaen"/>
          <w:iCs/>
          <w:sz w:val="20"/>
          <w:szCs w:val="20"/>
          <w:lang w:val="af-ZA"/>
        </w:rPr>
        <w:t xml:space="preserve"> </w:t>
      </w:r>
      <w:r w:rsidR="00973FB1" w:rsidRPr="000D6993">
        <w:rPr>
          <w:rFonts w:ascii="GHEA Mariam" w:hAnsi="GHEA Mariam" w:cs="Sylfaen"/>
          <w:iCs/>
          <w:sz w:val="20"/>
          <w:szCs w:val="20"/>
          <w:lang w:val="hy-AM"/>
        </w:rPr>
        <w:t>на</w:t>
      </w:r>
      <w:r w:rsidR="00973FB1"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объявлено</w:t>
      </w:r>
      <w:r w:rsidR="009B6D58"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является</w:t>
      </w:r>
      <w:r w:rsidR="009B6D58" w:rsidRPr="000D6993">
        <w:rPr>
          <w:rFonts w:ascii="GHEA Mariam" w:hAnsi="GHEA Mariam" w:cs="Sylfaen"/>
          <w:iCs/>
          <w:sz w:val="20"/>
          <w:szCs w:val="20"/>
          <w:lang w:val="af-ZA"/>
        </w:rPr>
        <w:t xml:space="preserve"> </w:t>
      </w:r>
      <w:r w:rsidR="009B6D58" w:rsidRPr="000D6993">
        <w:rPr>
          <w:rFonts w:ascii="GHEA Mariam" w:hAnsi="GHEA Mariam" w:cs="Sylfaen"/>
          <w:iCs/>
          <w:sz w:val="20"/>
          <w:szCs w:val="20"/>
          <w:lang w:val="hy-AM"/>
        </w:rPr>
        <w:t>отсутствует, за исключением случая, предусмотренного пунктом "е" настоящей подраздела.</w:t>
      </w:r>
    </w:p>
    <w:p w14:paraId="09526A69" w14:textId="77777777" w:rsidR="00B514E8" w:rsidRPr="000D6993" w:rsidRDefault="00FD2748" w:rsidP="00845F46">
      <w:pPr>
        <w:ind w:firstLine="708"/>
        <w:jc w:val="both"/>
        <w:rPr>
          <w:rFonts w:ascii="GHEA Mariam" w:hAnsi="GHEA Mariam"/>
          <w:iCs/>
          <w:sz w:val="20"/>
          <w:szCs w:val="20"/>
          <w:lang w:val="hy-AM" w:eastAsia="x-none"/>
        </w:rPr>
      </w:pPr>
      <w:r w:rsidRPr="000D6993">
        <w:rPr>
          <w:rFonts w:ascii="GHEA Mariam" w:hAnsi="GHEA Mariam"/>
          <w:iCs/>
          <w:sz w:val="20"/>
          <w:szCs w:val="20"/>
          <w:lang w:val="af-ZA" w:eastAsia="x-none"/>
        </w:rPr>
        <w:t>8.7. По запросу секретарь комиссии незамедлительно передает копии заявления любого участника другому участнику, подавшему такое требование.</w:t>
      </w:r>
      <w:r w:rsidR="007B6811" w:rsidRPr="000D6993">
        <w:rPr>
          <w:rFonts w:ascii="GHEA Mariam" w:hAnsi="GHEA Mariam"/>
          <w:iCs/>
          <w:sz w:val="20"/>
          <w:szCs w:val="20"/>
          <w:lang w:val="hy-AM" w:eastAsia="x-none"/>
        </w:rPr>
        <w:t xml:space="preserve"> </w:t>
      </w:r>
      <w:r w:rsidR="007B6811" w:rsidRPr="000D6993">
        <w:rPr>
          <w:rFonts w:ascii="GHEA Mariam" w:hAnsi="GHEA Mariam"/>
          <w:iCs/>
          <w:sz w:val="20"/>
          <w:szCs w:val="20"/>
          <w:lang w:val="af-ZA" w:eastAsia="x-none"/>
        </w:rPr>
        <w:t xml:space="preserve">В случае невозможности исполнения запроса лицу, подавшему запрос, немедленно предоставляются </w:t>
      </w:r>
      <w:r w:rsidR="00410B68" w:rsidRPr="000D6993">
        <w:rPr>
          <w:rFonts w:ascii="GHEA Mariam" w:hAnsi="GHEA Mariam"/>
          <w:iCs/>
          <w:sz w:val="20"/>
          <w:szCs w:val="20"/>
          <w:lang w:val="hy-AM" w:eastAsia="x-none"/>
        </w:rPr>
        <w:t xml:space="preserve">включенные в запрос </w:t>
      </w:r>
      <w:r w:rsidR="007B6811" w:rsidRPr="000D6993">
        <w:rPr>
          <w:rFonts w:ascii="GHEA Mariam" w:hAnsi="GHEA Mariam"/>
          <w:iCs/>
          <w:sz w:val="20"/>
          <w:szCs w:val="20"/>
          <w:lang w:val="af-ZA" w:eastAsia="x-none"/>
        </w:rPr>
        <w:t xml:space="preserve">документы , с которыми последний знакомится на месте, имеет право их сфотографировать и возвращает секретарю комитета во время заседания, не препятствуя нормальной деятельности комитета </w:t>
      </w:r>
      <w:r w:rsidR="007B6811" w:rsidRPr="000D6993">
        <w:rPr>
          <w:rFonts w:ascii="GHEA Mariam" w:hAnsi="GHEA Mariam"/>
          <w:iCs/>
          <w:sz w:val="20"/>
          <w:szCs w:val="20"/>
          <w:lang w:val="hy-AM" w:eastAsia="x-none"/>
        </w:rPr>
        <w:t>.</w:t>
      </w:r>
    </w:p>
    <w:p w14:paraId="39C8E4A9" w14:textId="77777777" w:rsidR="00116E47" w:rsidRPr="000D6993" w:rsidRDefault="00A150A9" w:rsidP="00845F46">
      <w:pPr>
        <w:pStyle w:val="norm"/>
        <w:spacing w:line="240" w:lineRule="auto"/>
        <w:rPr>
          <w:rFonts w:ascii="GHEA Mariam" w:hAnsi="GHEA Mariam" w:cs="Sylfaen"/>
          <w:iCs/>
          <w:sz w:val="20"/>
          <w:lang w:val="af-ZA" w:eastAsia="en-US"/>
        </w:rPr>
      </w:pPr>
      <w:r w:rsidRPr="000D6993">
        <w:rPr>
          <w:rFonts w:ascii="GHEA Mariam" w:hAnsi="GHEA Mariam"/>
          <w:iCs/>
          <w:sz w:val="20"/>
          <w:lang w:val="af-ZA" w:eastAsia="x-none"/>
        </w:rPr>
        <w:t xml:space="preserve">8.8 Если </w:t>
      </w:r>
      <w:r w:rsidR="002B121D" w:rsidRPr="000D6993">
        <w:rPr>
          <w:rFonts w:ascii="GHEA Mariam" w:hAnsi="GHEA Mariam"/>
          <w:iCs/>
          <w:sz w:val="20"/>
          <w:lang w:val="af-ZA" w:eastAsia="x-none"/>
        </w:rPr>
        <w:t xml:space="preserve">во время вскрытия заявок </w:t>
      </w:r>
      <w:r w:rsidR="00DE1C00" w:rsidRPr="000D6993">
        <w:rPr>
          <w:rFonts w:ascii="GHEA Mariam" w:hAnsi="GHEA Mariam"/>
          <w:iCs/>
          <w:sz w:val="20"/>
          <w:lang w:val="hy-AM" w:eastAsia="x-none"/>
        </w:rPr>
        <w:t>и сессии оценки</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реализован</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оценка</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 xml:space="preserve">результат </w:t>
      </w:r>
      <w:r w:rsidR="002B121D" w:rsidRPr="000D6993">
        <w:rPr>
          <w:rFonts w:ascii="GHEA Mariam" w:hAnsi="GHEA Mariam" w:cs="Sylfaen"/>
          <w:iCs/>
          <w:sz w:val="20"/>
          <w:lang w:val="af-ZA" w:eastAsia="en-US"/>
        </w:rPr>
        <w:softHyphen/>
      </w:r>
      <w:r w:rsidR="002B121D" w:rsidRPr="000D6993">
        <w:rPr>
          <w:rFonts w:ascii="GHEA Mariam" w:hAnsi="GHEA Mariam" w:cs="Sylfaen"/>
          <w:iCs/>
          <w:sz w:val="20"/>
          <w:lang w:val="hy-AM" w:eastAsia="en-US"/>
        </w:rPr>
        <w:t xml:space="preserve">в заявке </w:t>
      </w:r>
      <w:r w:rsidR="002B121D" w:rsidRPr="000D6993">
        <w:rPr>
          <w:rFonts w:ascii="GHEA Mariam" w:hAnsi="GHEA Mariam" w:cs="Sylfaen"/>
          <w:iCs/>
          <w:sz w:val="20"/>
          <w:lang w:val="af-ZA" w:eastAsia="en-US"/>
        </w:rPr>
        <w:t xml:space="preserve">участника </w:t>
      </w:r>
      <w:r w:rsidR="002B121D" w:rsidRPr="000D6993">
        <w:rPr>
          <w:rFonts w:ascii="GHEA Mariam" w:hAnsi="GHEA Mariam" w:cs="Sylfaen"/>
          <w:iCs/>
          <w:sz w:val="20"/>
          <w:lang w:val="hy-AM" w:eastAsia="en-US"/>
        </w:rPr>
        <w:t>записано</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являются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несоответствия: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приглашения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требования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затем</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комиссия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один</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работающий</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Днем</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приостановка</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является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 xml:space="preserve">сессия </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что?</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комиссии</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секретарь</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одинаковый</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день</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этого</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 xml:space="preserve">информирует в </w:t>
      </w:r>
      <w:r w:rsidR="002B121D" w:rsidRPr="000D6993">
        <w:rPr>
          <w:rFonts w:ascii="GHEA Mariam" w:hAnsi="GHEA Mariam" w:cs="Sylfaen"/>
          <w:iCs/>
          <w:sz w:val="20"/>
          <w:lang w:val="af-ZA" w:eastAsia="en-US"/>
        </w:rPr>
        <w:t xml:space="preserve">электронном виде </w:t>
      </w:r>
      <w:r w:rsidR="002B121D" w:rsidRPr="000D6993">
        <w:rPr>
          <w:rFonts w:ascii="GHEA Mariam" w:hAnsi="GHEA Mariam" w:cs="Sylfaen"/>
          <w:iCs/>
          <w:sz w:val="20"/>
          <w:lang w:val="hy-AM" w:eastAsia="en-US"/>
        </w:rPr>
        <w:t xml:space="preserve">мой партнер </w:t>
      </w:r>
      <w:r w:rsidR="002B121D" w:rsidRPr="000D6993">
        <w:rPr>
          <w:rFonts w:ascii="GHEA Mariam" w:hAnsi="GHEA Mariam" w:cs="Sylfaen"/>
          <w:iCs/>
          <w:sz w:val="20"/>
          <w:lang w:val="af-ZA" w:eastAsia="en-US"/>
        </w:rPr>
        <w:t xml:space="preserve">_ </w:t>
      </w:r>
      <w:r w:rsidR="002B121D" w:rsidRPr="000D6993">
        <w:rPr>
          <w:rFonts w:ascii="GHEA Mariam" w:hAnsi="GHEA Mariam" w:cs="Sylfaen"/>
          <w:iCs/>
          <w:sz w:val="20"/>
          <w:lang w:val="hy-AM" w:eastAsia="en-US"/>
        </w:rPr>
        <w:t>предлагая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до</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приостановка</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период</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конец</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исправить</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 xml:space="preserve">несоответствие </w:t>
      </w:r>
      <w:r w:rsidR="002B121D" w:rsidRPr="000D6993">
        <w:rPr>
          <w:rFonts w:ascii="GHEA Mariam" w:hAnsi="GHEA Mariam" w:cs="Sylfaen"/>
          <w:iCs/>
          <w:sz w:val="20"/>
          <w:lang w:val="af-ZA" w:eastAsia="en-US"/>
        </w:rPr>
        <w:t>.</w:t>
      </w:r>
    </w:p>
    <w:p w14:paraId="6AF8E8CE" w14:textId="16C17E7E" w:rsidR="002B121D" w:rsidRPr="000D6993" w:rsidRDefault="00116E47" w:rsidP="00845F46">
      <w:pPr>
        <w:pStyle w:val="norm"/>
        <w:spacing w:line="240" w:lineRule="auto"/>
        <w:rPr>
          <w:rFonts w:ascii="GHEA Mariam" w:hAnsi="GHEA Mariam" w:cs="Sylfaen"/>
          <w:iCs/>
          <w:sz w:val="20"/>
          <w:lang w:val="hy-AM" w:eastAsia="en-US"/>
        </w:rPr>
      </w:pPr>
      <w:r w:rsidRPr="000D6993">
        <w:rPr>
          <w:rFonts w:ascii="GHEA Mariam" w:hAnsi="GHEA Mariam" w:cs="Sylfaen"/>
          <w:iCs/>
          <w:sz w:val="20"/>
          <w:lang w:val="hy-AM" w:eastAsia="en-US"/>
        </w:rPr>
        <w:t>В уведомлении, направляемом участнику, должны быть подробно описаны все несоответствия, обнаруженные при рассмотрении заявки.</w:t>
      </w:r>
    </w:p>
    <w:p w14:paraId="6A0816A0" w14:textId="77777777" w:rsidR="00FC31D8" w:rsidRPr="000D6993" w:rsidRDefault="00A150A9" w:rsidP="00845F46">
      <w:pPr>
        <w:pStyle w:val="norm"/>
        <w:spacing w:line="240" w:lineRule="auto"/>
        <w:ind w:firstLine="567"/>
        <w:rPr>
          <w:rFonts w:ascii="GHEA Mariam" w:hAnsi="GHEA Mariam" w:cs="Sylfaen"/>
          <w:iCs/>
          <w:sz w:val="20"/>
          <w:lang w:val="hy-AM" w:eastAsia="en-US"/>
        </w:rPr>
      </w:pPr>
      <w:r w:rsidRPr="000D6993">
        <w:rPr>
          <w:rFonts w:ascii="GHEA Mariam" w:hAnsi="GHEA Mariam" w:cs="Sylfaen"/>
          <w:iCs/>
          <w:sz w:val="20"/>
          <w:lang w:val="af-ZA" w:eastAsia="en-US"/>
        </w:rPr>
        <w:t xml:space="preserve">8.9 </w:t>
      </w:r>
      <w:r w:rsidR="002B121D" w:rsidRPr="000D6993">
        <w:rPr>
          <w:rFonts w:ascii="GHEA Mariam" w:hAnsi="GHEA Mariam" w:cs="Sylfaen"/>
          <w:iCs/>
          <w:sz w:val="20"/>
          <w:lang w:val="hy-AM" w:eastAsia="en-US"/>
        </w:rPr>
        <w:t>Если:</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настоящим</w:t>
      </w:r>
      <w:r w:rsidR="002B121D" w:rsidRPr="000D6993">
        <w:rPr>
          <w:rFonts w:ascii="GHEA Mariam" w:hAnsi="GHEA Mariam" w:cs="Sylfaen"/>
          <w:iCs/>
          <w:sz w:val="20"/>
          <w:lang w:val="af-ZA" w:eastAsia="en-US"/>
        </w:rPr>
        <w:t xml:space="preserve"> 8.8 </w:t>
      </w:r>
      <w:r w:rsidR="002B121D" w:rsidRPr="000D6993">
        <w:rPr>
          <w:rFonts w:ascii="GHEA Mariam" w:hAnsi="GHEA Mariam" w:cs="Sylfaen"/>
          <w:iCs/>
          <w:sz w:val="20"/>
          <w:lang w:val="hy-AM" w:eastAsia="en-US"/>
        </w:rPr>
        <w:t xml:space="preserve">приглашения </w:t>
      </w:r>
      <w:r w:rsidR="004E6A12" w:rsidRPr="000D6993">
        <w:rPr>
          <w:rFonts w:ascii="GHEA Mariam" w:hAnsi="GHEA Mariam" w:cs="Sylfaen"/>
          <w:iCs/>
          <w:sz w:val="20"/>
          <w:lang w:val="hy-AM" w:eastAsia="en-US"/>
        </w:rPr>
        <w:t>_</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с точкой</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учредил</w:t>
      </w:r>
      <w:r w:rsidR="002B121D" w:rsidRPr="000D6993">
        <w:rPr>
          <w:rFonts w:ascii="GHEA Mariam" w:hAnsi="GHEA Mariam" w:cs="Sylfaen"/>
          <w:iCs/>
          <w:sz w:val="20"/>
          <w:lang w:val="af-ZA" w:eastAsia="en-US"/>
        </w:rPr>
        <w:t xml:space="preserve"> участник </w:t>
      </w:r>
      <w:r w:rsidR="002B121D" w:rsidRPr="000D6993">
        <w:rPr>
          <w:rFonts w:ascii="GHEA Mariam" w:hAnsi="GHEA Mariam" w:cs="Sylfaen"/>
          <w:iCs/>
          <w:sz w:val="20"/>
          <w:lang w:val="hy-AM" w:eastAsia="en-US"/>
        </w:rPr>
        <w:t>срока _</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исправление</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является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записано</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 xml:space="preserve">тогда несоответствие </w:t>
      </w:r>
      <w:r w:rsidR="002B121D" w:rsidRPr="000D6993">
        <w:rPr>
          <w:rFonts w:ascii="GHEA Mariam" w:hAnsi="GHEA Mariam" w:cs="Sylfaen"/>
          <w:iCs/>
          <w:sz w:val="20"/>
          <w:lang w:val="af-ZA" w:eastAsia="en-US"/>
        </w:rPr>
        <w:t xml:space="preserve">_ </w:t>
      </w:r>
      <w:r w:rsidR="002B121D" w:rsidRPr="000D6993">
        <w:rPr>
          <w:rFonts w:ascii="GHEA Mariam" w:hAnsi="GHEA Mariam" w:cs="Sylfaen"/>
          <w:iCs/>
          <w:sz w:val="20"/>
          <w:lang w:val="hy-AM" w:eastAsia="en-US"/>
        </w:rPr>
        <w:t>последний</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приложение</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оценил</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является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 xml:space="preserve">достаточно </w:t>
      </w:r>
      <w:r w:rsidR="002B121D" w:rsidRPr="000D6993">
        <w:rPr>
          <w:rFonts w:ascii="GHEA Mariam" w:hAnsi="GHEA Mariam" w:cs="Sylfaen"/>
          <w:iCs/>
          <w:sz w:val="20"/>
          <w:lang w:val="af-ZA" w:eastAsia="en-US"/>
        </w:rPr>
        <w:t xml:space="preserve">_ </w:t>
      </w:r>
      <w:r w:rsidR="002B121D" w:rsidRPr="000D6993">
        <w:rPr>
          <w:rFonts w:ascii="GHEA Mariam" w:hAnsi="GHEA Mariam" w:cs="Sylfaen"/>
          <w:iCs/>
          <w:sz w:val="20"/>
          <w:lang w:val="hy-AM" w:eastAsia="en-US"/>
        </w:rPr>
        <w:t>Противоположный</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в случае данного участника</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приложение</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оценил</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является</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недостаточный</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и:</w:t>
      </w:r>
      <w:r w:rsidR="002B121D" w:rsidRPr="000D6993">
        <w:rPr>
          <w:rFonts w:ascii="GHEA Mariam" w:hAnsi="GHEA Mariam" w:cs="Sylfaen"/>
          <w:iCs/>
          <w:sz w:val="20"/>
          <w:lang w:val="af-ZA" w:eastAsia="en-US"/>
        </w:rPr>
        <w:t xml:space="preserve"> </w:t>
      </w:r>
      <w:r w:rsidR="002B121D" w:rsidRPr="000D6993">
        <w:rPr>
          <w:rFonts w:ascii="GHEA Mariam" w:hAnsi="GHEA Mariam" w:cs="Sylfaen"/>
          <w:iCs/>
          <w:sz w:val="20"/>
          <w:lang w:val="hy-AM" w:eastAsia="en-US"/>
        </w:rPr>
        <w:t>отклоненный</w:t>
      </w:r>
      <w:r w:rsidR="009A05AC" w:rsidRPr="000D6993">
        <w:rPr>
          <w:rFonts w:ascii="GHEA Mariam" w:hAnsi="GHEA Mariam" w:cs="Sylfaen"/>
          <w:iCs/>
          <w:sz w:val="20"/>
          <w:lang w:val="af-ZA" w:eastAsia="en-US"/>
        </w:rPr>
        <w:t xml:space="preserve"> </w:t>
      </w:r>
      <w:r w:rsidR="009A05AC" w:rsidRPr="000D6993">
        <w:rPr>
          <w:rFonts w:ascii="GHEA Mariam" w:hAnsi="GHEA Mariam" w:cs="Sylfaen"/>
          <w:iCs/>
          <w:sz w:val="20"/>
          <w:lang w:val="hy-AM" w:eastAsia="en-US"/>
        </w:rPr>
        <w:t>и участник, занявший следующее место, признается выбранным участником.</w:t>
      </w:r>
    </w:p>
    <w:p w14:paraId="1746FFAC" w14:textId="61A4E0A4" w:rsidR="00F40755" w:rsidRPr="000D6993" w:rsidRDefault="00A150A9" w:rsidP="00845F46">
      <w:pPr>
        <w:pStyle w:val="23"/>
        <w:spacing w:line="240" w:lineRule="auto"/>
        <w:ind w:firstLine="567"/>
        <w:rPr>
          <w:rFonts w:ascii="GHEA Mariam" w:hAnsi="GHEA Mariam" w:cs="Sylfaen"/>
          <w:iCs/>
          <w:lang w:val="hy-AM"/>
        </w:rPr>
      </w:pPr>
      <w:r w:rsidRPr="000D6993">
        <w:rPr>
          <w:rFonts w:ascii="GHEA Mariam" w:hAnsi="GHEA Mariam" w:cs="Sylfaen"/>
          <w:iCs/>
        </w:rPr>
        <w:t xml:space="preserve">8. </w:t>
      </w:r>
      <w:r w:rsidR="00D770E9" w:rsidRPr="000D6993">
        <w:rPr>
          <w:rFonts w:ascii="GHEA Mariam" w:hAnsi="GHEA Mariam" w:cs="Sylfaen"/>
          <w:iCs/>
          <w:lang w:val="hy-AM"/>
        </w:rPr>
        <w:t>10:</w:t>
      </w:r>
      <w:r w:rsidR="002B121D" w:rsidRPr="000D6993">
        <w:rPr>
          <w:rFonts w:ascii="GHEA Mariam" w:hAnsi="GHEA Mariam" w:cs="Sylfaen"/>
          <w:iCs/>
        </w:rPr>
        <w:t xml:space="preserve"> </w:t>
      </w:r>
      <w:r w:rsidR="00F40755" w:rsidRPr="000D6993">
        <w:rPr>
          <w:rFonts w:ascii="GHEA Mariam" w:hAnsi="GHEA Mariam" w:cs="Sylfaen"/>
          <w:iCs/>
          <w:lang w:val="hy-AM"/>
        </w:rPr>
        <w:t>Комиссии</w:t>
      </w:r>
      <w:r w:rsidR="00F40755" w:rsidRPr="000D6993">
        <w:rPr>
          <w:rFonts w:ascii="GHEA Mariam" w:hAnsi="GHEA Mariam" w:cs="Sylfaen"/>
          <w:iCs/>
        </w:rPr>
        <w:t xml:space="preserve"> </w:t>
      </w:r>
      <w:r w:rsidR="00F40755" w:rsidRPr="000D6993">
        <w:rPr>
          <w:rFonts w:ascii="GHEA Mariam" w:hAnsi="GHEA Mariam" w:cs="Sylfaen"/>
          <w:iCs/>
          <w:lang w:val="hy-AM"/>
        </w:rPr>
        <w:t>член</w:t>
      </w:r>
      <w:r w:rsidR="00F40755" w:rsidRPr="000D6993">
        <w:rPr>
          <w:rFonts w:ascii="GHEA Mariam" w:hAnsi="GHEA Mariam" w:cs="Sylfaen"/>
          <w:iCs/>
        </w:rPr>
        <w:t xml:space="preserve"> </w:t>
      </w:r>
      <w:r w:rsidR="00F40755" w:rsidRPr="000D6993">
        <w:rPr>
          <w:rFonts w:ascii="GHEA Mariam" w:hAnsi="GHEA Mariam" w:cs="Sylfaen"/>
          <w:iCs/>
          <w:lang w:val="hy-AM"/>
        </w:rPr>
        <w:t>или</w:t>
      </w:r>
      <w:r w:rsidR="00F40755" w:rsidRPr="000D6993">
        <w:rPr>
          <w:rFonts w:ascii="GHEA Mariam" w:hAnsi="GHEA Mariam" w:cs="Sylfaen"/>
          <w:iCs/>
        </w:rPr>
        <w:t xml:space="preserve"> </w:t>
      </w:r>
      <w:r w:rsidR="00F40755" w:rsidRPr="000D6993">
        <w:rPr>
          <w:rFonts w:ascii="GHEA Mariam" w:hAnsi="GHEA Mariam" w:cs="Sylfaen"/>
          <w:iCs/>
          <w:lang w:val="hy-AM"/>
        </w:rPr>
        <w:t>секретарь</w:t>
      </w:r>
      <w:r w:rsidR="00F40755" w:rsidRPr="000D6993">
        <w:rPr>
          <w:rFonts w:ascii="GHEA Mariam" w:hAnsi="GHEA Mariam" w:cs="Sylfaen"/>
          <w:iCs/>
        </w:rPr>
        <w:t xml:space="preserve"> </w:t>
      </w:r>
      <w:r w:rsidR="00F40755" w:rsidRPr="000D6993">
        <w:rPr>
          <w:rFonts w:ascii="GHEA Mariam" w:hAnsi="GHEA Mariam" w:cs="Sylfaen"/>
          <w:iCs/>
          <w:lang w:val="hy-AM"/>
        </w:rPr>
        <w:t>нет</w:t>
      </w:r>
      <w:r w:rsidR="00F40755" w:rsidRPr="000D6993">
        <w:rPr>
          <w:rFonts w:ascii="GHEA Mariam" w:hAnsi="GHEA Mariam" w:cs="Sylfaen"/>
          <w:iCs/>
        </w:rPr>
        <w:t xml:space="preserve"> </w:t>
      </w:r>
      <w:r w:rsidR="00F40755" w:rsidRPr="000D6993">
        <w:rPr>
          <w:rFonts w:ascii="GHEA Mariam" w:hAnsi="GHEA Mariam" w:cs="Sylfaen"/>
          <w:iCs/>
          <w:lang w:val="hy-AM"/>
        </w:rPr>
        <w:t>может</w:t>
      </w:r>
      <w:r w:rsidR="00F40755" w:rsidRPr="000D6993">
        <w:rPr>
          <w:rFonts w:ascii="GHEA Mariam" w:hAnsi="GHEA Mariam" w:cs="Sylfaen"/>
          <w:iCs/>
        </w:rPr>
        <w:t xml:space="preserve"> </w:t>
      </w:r>
      <w:r w:rsidR="00F40755" w:rsidRPr="000D6993">
        <w:rPr>
          <w:rFonts w:ascii="GHEA Mariam" w:hAnsi="GHEA Mariam" w:cs="Sylfaen"/>
          <w:iCs/>
          <w:lang w:val="hy-AM"/>
        </w:rPr>
        <w:t>участвовать</w:t>
      </w:r>
      <w:r w:rsidR="00F40755" w:rsidRPr="000D6993">
        <w:rPr>
          <w:rFonts w:ascii="GHEA Mariam" w:hAnsi="GHEA Mariam" w:cs="Sylfaen"/>
          <w:iCs/>
        </w:rPr>
        <w:t xml:space="preserve"> </w:t>
      </w:r>
      <w:r w:rsidR="00F40755" w:rsidRPr="000D6993">
        <w:rPr>
          <w:rFonts w:ascii="GHEA Mariam" w:hAnsi="GHEA Mariam" w:cs="Sylfaen"/>
          <w:iCs/>
          <w:lang w:val="hy-AM"/>
        </w:rPr>
        <w:t>комиссии</w:t>
      </w:r>
      <w:r w:rsidR="00F40755" w:rsidRPr="000D6993">
        <w:rPr>
          <w:rFonts w:ascii="GHEA Mariam" w:hAnsi="GHEA Mariam" w:cs="Sylfaen"/>
          <w:iCs/>
        </w:rPr>
        <w:t xml:space="preserve"> </w:t>
      </w:r>
      <w:r w:rsidR="00F40755" w:rsidRPr="000D6993">
        <w:rPr>
          <w:rFonts w:ascii="GHEA Mariam" w:hAnsi="GHEA Mariam" w:cs="Sylfaen"/>
          <w:iCs/>
          <w:lang w:val="hy-AM"/>
        </w:rPr>
        <w:t xml:space="preserve">к работам </w:t>
      </w:r>
      <w:r w:rsidR="00F40755" w:rsidRPr="000D6993">
        <w:rPr>
          <w:rFonts w:ascii="GHEA Mariam" w:hAnsi="GHEA Mariam" w:cs="Sylfaen"/>
          <w:iCs/>
        </w:rPr>
        <w:t xml:space="preserve">, </w:t>
      </w:r>
      <w:r w:rsidR="00F40755" w:rsidRPr="000D6993">
        <w:rPr>
          <w:rFonts w:ascii="GHEA Mariam" w:hAnsi="GHEA Mariam" w:cs="Sylfaen"/>
          <w:iCs/>
          <w:lang w:val="hy-AM"/>
        </w:rPr>
        <w:t>если это выяснится в ходе работы комиссии</w:t>
      </w:r>
      <w:r w:rsidR="00F40755" w:rsidRPr="000D6993">
        <w:rPr>
          <w:rFonts w:ascii="GHEA Mariam" w:hAnsi="GHEA Mariam" w:cs="Sylfaen"/>
          <w:iCs/>
        </w:rPr>
        <w:t xml:space="preserve"> </w:t>
      </w:r>
      <w:r w:rsidR="00F40755" w:rsidRPr="000D6993">
        <w:rPr>
          <w:rFonts w:ascii="GHEA Mariam" w:hAnsi="GHEA Mariam" w:cs="Sylfaen"/>
          <w:iCs/>
          <w:lang w:val="hy-AM"/>
        </w:rPr>
        <w:t xml:space="preserve">в том </w:t>
      </w:r>
      <w:r w:rsidR="00F40755" w:rsidRPr="000D6993">
        <w:rPr>
          <w:rFonts w:ascii="GHEA Mariam" w:hAnsi="GHEA Mariam" w:cs="Sylfaen"/>
          <w:iCs/>
        </w:rPr>
        <w:t xml:space="preserve">, что </w:t>
      </w:r>
      <w:r w:rsidR="00F40755" w:rsidRPr="000D6993">
        <w:rPr>
          <w:rFonts w:ascii="GHEA Mariam" w:hAnsi="GHEA Mariam" w:cs="Sylfaen"/>
          <w:iCs/>
          <w:lang w:val="hy-AM"/>
        </w:rPr>
        <w:t>_</w:t>
      </w:r>
      <w:r w:rsidR="00F40755" w:rsidRPr="000D6993">
        <w:rPr>
          <w:rFonts w:ascii="GHEA Mariam" w:hAnsi="GHEA Mariam" w:cs="Sylfaen"/>
          <w:iCs/>
        </w:rPr>
        <w:t xml:space="preserve"> </w:t>
      </w:r>
      <w:r w:rsidR="00F40755" w:rsidRPr="000D6993">
        <w:rPr>
          <w:rFonts w:ascii="GHEA Mariam" w:hAnsi="GHEA Mariam" w:cs="Sylfaen"/>
          <w:iCs/>
          <w:lang w:val="hy-AM"/>
        </w:rPr>
        <w:t>последний</w:t>
      </w:r>
      <w:r w:rsidR="00F40755" w:rsidRPr="000D6993">
        <w:rPr>
          <w:rFonts w:ascii="GHEA Mariam" w:hAnsi="GHEA Mariam" w:cs="Sylfaen"/>
          <w:iCs/>
        </w:rPr>
        <w:t xml:space="preserve"> </w:t>
      </w:r>
      <w:r w:rsidR="00F40755" w:rsidRPr="000D6993">
        <w:rPr>
          <w:rFonts w:ascii="GHEA Mariam" w:hAnsi="GHEA Mariam" w:cs="Sylfaen"/>
          <w:iCs/>
          <w:lang w:val="hy-AM"/>
        </w:rPr>
        <w:t>от</w:t>
      </w:r>
      <w:r w:rsidR="00F40755" w:rsidRPr="000D6993">
        <w:rPr>
          <w:rFonts w:ascii="GHEA Mariam" w:hAnsi="GHEA Mariam" w:cs="Sylfaen"/>
          <w:iCs/>
        </w:rPr>
        <w:t xml:space="preserve"> </w:t>
      </w:r>
      <w:r w:rsidR="00F40755" w:rsidRPr="000D6993">
        <w:rPr>
          <w:rFonts w:ascii="GHEA Mariam" w:hAnsi="GHEA Mariam" w:cs="Sylfaen"/>
          <w:iCs/>
          <w:lang w:val="hy-AM"/>
        </w:rPr>
        <w:t>учредил</w:t>
      </w:r>
      <w:r w:rsidR="00F40755" w:rsidRPr="000D6993">
        <w:rPr>
          <w:rFonts w:ascii="GHEA Mariam" w:hAnsi="GHEA Mariam" w:cs="Sylfaen"/>
          <w:iCs/>
        </w:rPr>
        <w:t xml:space="preserve"> </w:t>
      </w:r>
      <w:r w:rsidR="00F40755" w:rsidRPr="000D6993">
        <w:rPr>
          <w:rFonts w:ascii="GHEA Mariam" w:hAnsi="GHEA Mariam" w:cs="Sylfaen"/>
          <w:iCs/>
          <w:lang w:val="hy-AM"/>
        </w:rPr>
        <w:t>или</w:t>
      </w:r>
      <w:r w:rsidR="00F40755" w:rsidRPr="000D6993">
        <w:rPr>
          <w:rFonts w:ascii="GHEA Mariam" w:hAnsi="GHEA Mariam" w:cs="Sylfaen"/>
          <w:iCs/>
        </w:rPr>
        <w:t xml:space="preserve"> </w:t>
      </w:r>
      <w:r w:rsidR="00F40755" w:rsidRPr="000D6993">
        <w:rPr>
          <w:rFonts w:ascii="GHEA Mariam" w:hAnsi="GHEA Mariam" w:cs="Sylfaen"/>
          <w:iCs/>
          <w:lang w:val="hy-AM"/>
        </w:rPr>
        <w:t xml:space="preserve">имею долю _ </w:t>
      </w:r>
      <w:r w:rsidR="00F40755" w:rsidRPr="000D6993">
        <w:rPr>
          <w:rFonts w:ascii="GHEA Mariam" w:hAnsi="GHEA Mariam" w:cs="Sylfaen"/>
          <w:iCs/>
        </w:rPr>
        <w:t xml:space="preserve">_ _ </w:t>
      </w:r>
      <w:r w:rsidR="00F40755" w:rsidRPr="000D6993">
        <w:rPr>
          <w:rFonts w:ascii="GHEA Mariam" w:hAnsi="GHEA Mariam" w:cs="Sylfaen"/>
          <w:iCs/>
          <w:lang w:val="hy-AM"/>
        </w:rPr>
        <w:t xml:space="preserve">организация </w:t>
      </w:r>
      <w:r w:rsidR="00F40755" w:rsidRPr="000D6993">
        <w:rPr>
          <w:rFonts w:ascii="GHEA Mariam" w:hAnsi="GHEA Mariam" w:cs="Sylfaen"/>
          <w:iCs/>
        </w:rPr>
        <w:t xml:space="preserve">, </w:t>
      </w:r>
      <w:r w:rsidR="00F40755" w:rsidRPr="000D6993">
        <w:rPr>
          <w:rFonts w:ascii="GHEA Mariam" w:hAnsi="GHEA Mariam" w:cs="Sylfaen"/>
          <w:iCs/>
          <w:lang w:val="hy-AM"/>
        </w:rPr>
        <w:t>или</w:t>
      </w:r>
      <w:r w:rsidR="00F40755" w:rsidRPr="000D6993">
        <w:rPr>
          <w:rFonts w:ascii="GHEA Mariam" w:hAnsi="GHEA Mariam" w:cs="Sylfaen"/>
          <w:iCs/>
        </w:rPr>
        <w:t xml:space="preserve"> </w:t>
      </w:r>
      <w:r w:rsidR="00F40755" w:rsidRPr="000D6993">
        <w:rPr>
          <w:rFonts w:ascii="GHEA Mariam" w:hAnsi="GHEA Mariam" w:cs="Sylfaen"/>
          <w:iCs/>
          <w:lang w:val="hy-AM"/>
        </w:rPr>
        <w:t>их</w:t>
      </w:r>
      <w:r w:rsidR="00F40755" w:rsidRPr="000D6993">
        <w:rPr>
          <w:rFonts w:ascii="GHEA Mariam" w:hAnsi="GHEA Mariam" w:cs="Sylfaen"/>
          <w:iCs/>
        </w:rPr>
        <w:t xml:space="preserve"> </w:t>
      </w:r>
      <w:r w:rsidR="00F40755" w:rsidRPr="000D6993">
        <w:rPr>
          <w:rFonts w:ascii="GHEA Mariam" w:hAnsi="GHEA Mariam" w:cs="Sylfaen"/>
          <w:iCs/>
          <w:lang w:val="hy-AM"/>
        </w:rPr>
        <w:t>около</w:t>
      </w:r>
      <w:r w:rsidR="00F40755" w:rsidRPr="000D6993">
        <w:rPr>
          <w:rFonts w:ascii="GHEA Mariam" w:hAnsi="GHEA Mariam" w:cs="Sylfaen"/>
          <w:iCs/>
        </w:rPr>
        <w:t xml:space="preserve"> </w:t>
      </w:r>
      <w:r w:rsidR="00F40755" w:rsidRPr="000D6993">
        <w:rPr>
          <w:rFonts w:ascii="GHEA Mariam" w:hAnsi="GHEA Mariam" w:cs="Sylfaen"/>
          <w:iCs/>
          <w:lang w:val="hy-AM"/>
        </w:rPr>
        <w:t>по родству</w:t>
      </w:r>
      <w:r w:rsidR="00F40755" w:rsidRPr="000D6993">
        <w:rPr>
          <w:rFonts w:ascii="GHEA Mariam" w:hAnsi="GHEA Mariam" w:cs="Sylfaen"/>
          <w:iCs/>
        </w:rPr>
        <w:t xml:space="preserve"> </w:t>
      </w:r>
      <w:r w:rsidR="00F40755" w:rsidRPr="000D6993">
        <w:rPr>
          <w:rFonts w:ascii="GHEA Mariam" w:hAnsi="GHEA Mariam" w:cs="Sylfaen"/>
          <w:iCs/>
          <w:lang w:val="hy-AM"/>
        </w:rPr>
        <w:t>или</w:t>
      </w:r>
      <w:r w:rsidR="00F40755" w:rsidRPr="000D6993">
        <w:rPr>
          <w:rFonts w:ascii="GHEA Mariam" w:hAnsi="GHEA Mariam" w:cs="Sylfaen"/>
          <w:iCs/>
        </w:rPr>
        <w:t xml:space="preserve"> </w:t>
      </w:r>
      <w:r w:rsidR="00F40755" w:rsidRPr="000D6993">
        <w:rPr>
          <w:rFonts w:ascii="GHEA Mariam" w:hAnsi="GHEA Mariam" w:cs="Sylfaen"/>
          <w:iCs/>
          <w:lang w:val="hy-AM"/>
        </w:rPr>
        <w:t>с родственниками мужа</w:t>
      </w:r>
      <w:r w:rsidR="00F40755" w:rsidRPr="000D6993">
        <w:rPr>
          <w:rFonts w:ascii="GHEA Mariam" w:hAnsi="GHEA Mariam" w:cs="Sylfaen"/>
          <w:iCs/>
        </w:rPr>
        <w:t xml:space="preserve"> </w:t>
      </w:r>
      <w:r w:rsidR="00F40755" w:rsidRPr="000D6993">
        <w:rPr>
          <w:rFonts w:ascii="GHEA Mariam" w:hAnsi="GHEA Mariam" w:cs="Sylfaen"/>
          <w:iCs/>
          <w:lang w:val="hy-AM"/>
        </w:rPr>
        <w:t>связанный</w:t>
      </w:r>
      <w:r w:rsidR="00F40755" w:rsidRPr="000D6993">
        <w:rPr>
          <w:rFonts w:ascii="GHEA Mariam" w:hAnsi="GHEA Mariam" w:cs="Sylfaen"/>
          <w:iCs/>
        </w:rPr>
        <w:t xml:space="preserve"> </w:t>
      </w:r>
      <w:r w:rsidR="00F40755" w:rsidRPr="000D6993">
        <w:rPr>
          <w:rFonts w:ascii="GHEA Mariam" w:hAnsi="GHEA Mariam" w:cs="Sylfaen"/>
          <w:iCs/>
          <w:lang w:val="hy-AM"/>
        </w:rPr>
        <w:t xml:space="preserve">человек </w:t>
      </w:r>
      <w:r w:rsidR="00F40755" w:rsidRPr="000D6993">
        <w:rPr>
          <w:rFonts w:ascii="GHEA Mariam" w:hAnsi="GHEA Mariam" w:cs="Sylfaen"/>
          <w:iCs/>
        </w:rPr>
        <w:t xml:space="preserve">( </w:t>
      </w:r>
      <w:r w:rsidR="00F40755" w:rsidRPr="000D6993">
        <w:rPr>
          <w:rFonts w:ascii="GHEA Mariam" w:hAnsi="GHEA Mariam" w:cs="Sylfaen"/>
          <w:iCs/>
          <w:lang w:val="hy-AM"/>
        </w:rPr>
        <w:t xml:space="preserve">родитель </w:t>
      </w:r>
      <w:r w:rsidR="00F40755" w:rsidRPr="000D6993">
        <w:rPr>
          <w:rFonts w:ascii="GHEA Mariam" w:hAnsi="GHEA Mariam" w:cs="Sylfaen"/>
          <w:iCs/>
        </w:rPr>
        <w:t xml:space="preserve">, </w:t>
      </w:r>
      <w:r w:rsidR="00F40755" w:rsidRPr="000D6993">
        <w:rPr>
          <w:rFonts w:ascii="GHEA Mariam" w:hAnsi="GHEA Mariam" w:cs="Sylfaen"/>
          <w:iCs/>
          <w:lang w:val="hy-AM"/>
        </w:rPr>
        <w:t xml:space="preserve">супруг </w:t>
      </w:r>
      <w:r w:rsidR="00F40755" w:rsidRPr="000D6993">
        <w:rPr>
          <w:rFonts w:ascii="GHEA Mariam" w:hAnsi="GHEA Mariam" w:cs="Sylfaen"/>
          <w:iCs/>
        </w:rPr>
        <w:t xml:space="preserve">, </w:t>
      </w:r>
      <w:r w:rsidR="00F40755" w:rsidRPr="000D6993">
        <w:rPr>
          <w:rFonts w:ascii="GHEA Mariam" w:hAnsi="GHEA Mariam" w:cs="Sylfaen"/>
          <w:iCs/>
          <w:lang w:val="hy-AM"/>
        </w:rPr>
        <w:t xml:space="preserve">ребенок </w:t>
      </w:r>
      <w:r w:rsidR="00F40755" w:rsidRPr="000D6993">
        <w:rPr>
          <w:rFonts w:ascii="GHEA Mariam" w:hAnsi="GHEA Mariam" w:cs="Sylfaen"/>
          <w:iCs/>
        </w:rPr>
        <w:t xml:space="preserve">, </w:t>
      </w:r>
      <w:r w:rsidR="00F40755" w:rsidRPr="000D6993">
        <w:rPr>
          <w:rFonts w:ascii="GHEA Mariam" w:hAnsi="GHEA Mariam" w:cs="Sylfaen"/>
          <w:iCs/>
          <w:lang w:val="hy-AM"/>
        </w:rPr>
        <w:t xml:space="preserve">брат </w:t>
      </w:r>
      <w:r w:rsidR="00F40755" w:rsidRPr="000D6993">
        <w:rPr>
          <w:rFonts w:ascii="GHEA Mariam" w:hAnsi="GHEA Mariam" w:cs="Sylfaen"/>
          <w:iCs/>
        </w:rPr>
        <w:t xml:space="preserve">, сестра , </w:t>
      </w:r>
      <w:r w:rsidR="00F40755" w:rsidRPr="000D6993">
        <w:rPr>
          <w:rFonts w:ascii="GHEA Mariam" w:hAnsi="GHEA Mariam" w:cs="Sylfaen"/>
          <w:iCs/>
          <w:lang w:val="hy-AM"/>
        </w:rPr>
        <w:t>бабушка , дедушка, внук,</w:t>
      </w:r>
      <w:r w:rsidR="00F40755" w:rsidRPr="000D6993">
        <w:rPr>
          <w:rFonts w:ascii="GHEA Mariam" w:hAnsi="GHEA Mariam" w:cs="Sylfaen"/>
          <w:iCs/>
        </w:rPr>
        <w:t xml:space="preserve"> </w:t>
      </w:r>
      <w:r w:rsidR="00F40755" w:rsidRPr="000D6993">
        <w:rPr>
          <w:rFonts w:ascii="GHEA Mariam" w:hAnsi="GHEA Mariam" w:cs="Sylfaen"/>
          <w:iCs/>
          <w:lang w:val="hy-AM"/>
        </w:rPr>
        <w:t>как</w:t>
      </w:r>
      <w:r w:rsidR="00F40755" w:rsidRPr="000D6993">
        <w:rPr>
          <w:rFonts w:ascii="GHEA Mariam" w:hAnsi="GHEA Mariam" w:cs="Sylfaen"/>
          <w:iCs/>
        </w:rPr>
        <w:t xml:space="preserve"> </w:t>
      </w:r>
      <w:r w:rsidR="00F40755" w:rsidRPr="000D6993">
        <w:rPr>
          <w:rFonts w:ascii="GHEA Mariam" w:hAnsi="GHEA Mariam" w:cs="Sylfaen"/>
          <w:iCs/>
          <w:lang w:val="hy-AM"/>
        </w:rPr>
        <w:t>также</w:t>
      </w:r>
      <w:r w:rsidR="00F40755" w:rsidRPr="000D6993">
        <w:rPr>
          <w:rFonts w:ascii="GHEA Mariam" w:hAnsi="GHEA Mariam" w:cs="Sylfaen"/>
          <w:iCs/>
        </w:rPr>
        <w:t xml:space="preserve"> </w:t>
      </w:r>
      <w:r w:rsidR="00F40755" w:rsidRPr="000D6993">
        <w:rPr>
          <w:rFonts w:ascii="GHEA Mariam" w:hAnsi="GHEA Mariam" w:cs="Sylfaen"/>
          <w:iCs/>
          <w:lang w:val="hy-AM"/>
        </w:rPr>
        <w:t>муж</w:t>
      </w:r>
      <w:r w:rsidR="00F40755" w:rsidRPr="000D6993">
        <w:rPr>
          <w:rFonts w:ascii="GHEA Mariam" w:hAnsi="GHEA Mariam" w:cs="Sylfaen"/>
          <w:iCs/>
        </w:rPr>
        <w:t xml:space="preserve"> </w:t>
      </w:r>
      <w:r w:rsidR="00F40755" w:rsidRPr="000D6993">
        <w:rPr>
          <w:rFonts w:ascii="GHEA Mariam" w:hAnsi="GHEA Mariam" w:cs="Sylfaen"/>
          <w:iCs/>
          <w:lang w:val="hy-AM"/>
        </w:rPr>
        <w:t xml:space="preserve">родитель </w:t>
      </w:r>
      <w:r w:rsidR="00F40755" w:rsidRPr="000D6993">
        <w:rPr>
          <w:rFonts w:ascii="GHEA Mariam" w:hAnsi="GHEA Mariam" w:cs="Sylfaen"/>
          <w:iCs/>
        </w:rPr>
        <w:t xml:space="preserve">, </w:t>
      </w:r>
      <w:r w:rsidR="00F40755" w:rsidRPr="000D6993">
        <w:rPr>
          <w:rFonts w:ascii="GHEA Mariam" w:hAnsi="GHEA Mariam" w:cs="Sylfaen"/>
          <w:iCs/>
          <w:lang w:val="hy-AM"/>
        </w:rPr>
        <w:t xml:space="preserve">ребенок </w:t>
      </w:r>
      <w:r w:rsidR="00F40755" w:rsidRPr="000D6993">
        <w:rPr>
          <w:rFonts w:ascii="GHEA Mariam" w:hAnsi="GHEA Mariam" w:cs="Sylfaen"/>
          <w:iCs/>
        </w:rPr>
        <w:t xml:space="preserve">, </w:t>
      </w:r>
      <w:r w:rsidR="00F40755" w:rsidRPr="000D6993">
        <w:rPr>
          <w:rFonts w:ascii="GHEA Mariam" w:hAnsi="GHEA Mariam" w:cs="Sylfaen"/>
          <w:iCs/>
          <w:lang w:val="hy-AM"/>
        </w:rPr>
        <w:t>брат,</w:t>
      </w:r>
      <w:r w:rsidR="00F40755" w:rsidRPr="000D6993">
        <w:rPr>
          <w:rFonts w:ascii="GHEA Mariam" w:hAnsi="GHEA Mariam" w:cs="Sylfaen"/>
          <w:iCs/>
        </w:rPr>
        <w:t xml:space="preserve"> </w:t>
      </w:r>
      <w:r w:rsidR="00F40755" w:rsidRPr="000D6993">
        <w:rPr>
          <w:rFonts w:ascii="GHEA Mariam" w:hAnsi="GHEA Mariam" w:cs="Sylfaen"/>
          <w:iCs/>
          <w:lang w:val="hy-AM"/>
        </w:rPr>
        <w:t xml:space="preserve">сестра, бабушка, дедушка, внук </w:t>
      </w:r>
      <w:r w:rsidR="00F40755" w:rsidRPr="000D6993">
        <w:rPr>
          <w:rFonts w:ascii="GHEA Mariam" w:hAnsi="GHEA Mariam" w:cs="Sylfaen"/>
          <w:iCs/>
        </w:rPr>
        <w:t xml:space="preserve">) </w:t>
      </w:r>
      <w:r w:rsidR="00F40755" w:rsidRPr="000D6993">
        <w:rPr>
          <w:rFonts w:ascii="GHEA Mariam" w:hAnsi="GHEA Mariam" w:cs="Sylfaen"/>
          <w:iCs/>
          <w:lang w:val="hy-AM"/>
        </w:rPr>
        <w:t>или</w:t>
      </w:r>
      <w:r w:rsidR="00F40755" w:rsidRPr="000D6993">
        <w:rPr>
          <w:rFonts w:ascii="GHEA Mariam" w:hAnsi="GHEA Mariam" w:cs="Sylfaen"/>
          <w:iCs/>
        </w:rPr>
        <w:t xml:space="preserve"> </w:t>
      </w:r>
      <w:r w:rsidR="00F40755" w:rsidRPr="000D6993">
        <w:rPr>
          <w:rFonts w:ascii="GHEA Mariam" w:hAnsi="GHEA Mariam" w:cs="Sylfaen"/>
          <w:iCs/>
          <w:lang w:val="hy-AM"/>
        </w:rPr>
        <w:t>что</w:t>
      </w:r>
      <w:r w:rsidR="00F40755" w:rsidRPr="000D6993">
        <w:rPr>
          <w:rFonts w:ascii="GHEA Mariam" w:hAnsi="GHEA Mariam" w:cs="Sylfaen"/>
          <w:iCs/>
        </w:rPr>
        <w:t xml:space="preserve"> </w:t>
      </w:r>
      <w:r w:rsidR="00F40755" w:rsidRPr="000D6993">
        <w:rPr>
          <w:rFonts w:ascii="GHEA Mariam" w:hAnsi="GHEA Mariam" w:cs="Sylfaen"/>
          <w:iCs/>
          <w:lang w:val="hy-AM"/>
        </w:rPr>
        <w:t>человек</w:t>
      </w:r>
      <w:r w:rsidR="00F40755" w:rsidRPr="000D6993">
        <w:rPr>
          <w:rFonts w:ascii="GHEA Mariam" w:hAnsi="GHEA Mariam" w:cs="Sylfaen"/>
          <w:iCs/>
        </w:rPr>
        <w:t xml:space="preserve"> </w:t>
      </w:r>
      <w:r w:rsidR="00F40755" w:rsidRPr="000D6993">
        <w:rPr>
          <w:rFonts w:ascii="GHEA Mariam" w:hAnsi="GHEA Mariam" w:cs="Sylfaen"/>
          <w:iCs/>
          <w:lang w:val="hy-AM"/>
        </w:rPr>
        <w:t>от</w:t>
      </w:r>
      <w:r w:rsidR="00F40755" w:rsidRPr="000D6993">
        <w:rPr>
          <w:rFonts w:ascii="GHEA Mariam" w:hAnsi="GHEA Mariam" w:cs="Sylfaen"/>
          <w:iCs/>
        </w:rPr>
        <w:t xml:space="preserve"> </w:t>
      </w:r>
      <w:r w:rsidR="00F40755" w:rsidRPr="000D6993">
        <w:rPr>
          <w:rFonts w:ascii="GHEA Mariam" w:hAnsi="GHEA Mariam" w:cs="Sylfaen"/>
          <w:iCs/>
          <w:lang w:val="hy-AM"/>
        </w:rPr>
        <w:t>учредил</w:t>
      </w:r>
      <w:r w:rsidR="00F40755" w:rsidRPr="000D6993">
        <w:rPr>
          <w:rFonts w:ascii="GHEA Mariam" w:hAnsi="GHEA Mariam" w:cs="Sylfaen"/>
          <w:iCs/>
        </w:rPr>
        <w:t xml:space="preserve"> </w:t>
      </w:r>
      <w:r w:rsidR="00F40755" w:rsidRPr="000D6993">
        <w:rPr>
          <w:rFonts w:ascii="GHEA Mariam" w:hAnsi="GHEA Mariam" w:cs="Sylfaen"/>
          <w:iCs/>
          <w:lang w:val="hy-AM"/>
        </w:rPr>
        <w:t>или</w:t>
      </w:r>
      <w:r w:rsidR="00F40755" w:rsidRPr="000D6993">
        <w:rPr>
          <w:rFonts w:ascii="GHEA Mariam" w:hAnsi="GHEA Mariam" w:cs="Sylfaen"/>
          <w:iCs/>
        </w:rPr>
        <w:t xml:space="preserve"> </w:t>
      </w:r>
      <w:r w:rsidR="00F40755" w:rsidRPr="000D6993">
        <w:rPr>
          <w:rFonts w:ascii="GHEA Mariam" w:hAnsi="GHEA Mariam" w:cs="Sylfaen"/>
          <w:iCs/>
          <w:lang w:val="hy-AM"/>
        </w:rPr>
        <w:t xml:space="preserve">имею долю _ </w:t>
      </w:r>
      <w:r w:rsidR="00F40755" w:rsidRPr="000D6993">
        <w:rPr>
          <w:rFonts w:ascii="GHEA Mariam" w:hAnsi="GHEA Mariam" w:cs="Sylfaen"/>
          <w:iCs/>
        </w:rPr>
        <w:t xml:space="preserve">_ _ </w:t>
      </w:r>
      <w:r w:rsidR="00F40755" w:rsidRPr="000D6993">
        <w:rPr>
          <w:rFonts w:ascii="GHEA Mariam" w:hAnsi="GHEA Mariam" w:cs="Sylfaen"/>
          <w:iCs/>
          <w:lang w:val="hy-AM"/>
        </w:rPr>
        <w:t>организация</w:t>
      </w:r>
      <w:r w:rsidR="00F40755" w:rsidRPr="000D6993">
        <w:rPr>
          <w:rFonts w:ascii="GHEA Mariam" w:hAnsi="GHEA Mariam" w:cs="Sylfaen"/>
          <w:iCs/>
        </w:rPr>
        <w:t xml:space="preserve"> </w:t>
      </w:r>
      <w:r w:rsidR="00F40755" w:rsidRPr="000D6993">
        <w:rPr>
          <w:rFonts w:ascii="GHEA Mariam" w:hAnsi="GHEA Mariam" w:cs="Sylfaen"/>
          <w:iCs/>
          <w:lang w:val="hy-AM"/>
        </w:rPr>
        <w:t>настоящим</w:t>
      </w:r>
      <w:r w:rsidR="00F40755" w:rsidRPr="000D6993">
        <w:rPr>
          <w:rFonts w:ascii="GHEA Mariam" w:hAnsi="GHEA Mariam" w:cs="Sylfaen"/>
          <w:iCs/>
        </w:rPr>
        <w:t xml:space="preserve"> </w:t>
      </w:r>
      <w:r w:rsidR="00F40755" w:rsidRPr="000D6993">
        <w:rPr>
          <w:rFonts w:ascii="GHEA Mariam" w:hAnsi="GHEA Mariam" w:cs="Sylfaen"/>
          <w:iCs/>
          <w:lang w:val="hy-AM"/>
        </w:rPr>
        <w:t>к процедуре</w:t>
      </w:r>
      <w:r w:rsidR="00F40755" w:rsidRPr="000D6993">
        <w:rPr>
          <w:rFonts w:ascii="GHEA Mariam" w:hAnsi="GHEA Mariam" w:cs="Sylfaen"/>
          <w:iCs/>
        </w:rPr>
        <w:t xml:space="preserve"> </w:t>
      </w:r>
      <w:r w:rsidR="00F40755" w:rsidRPr="000D6993">
        <w:rPr>
          <w:rFonts w:ascii="GHEA Mariam" w:hAnsi="GHEA Mariam" w:cs="Sylfaen"/>
          <w:iCs/>
          <w:lang w:val="hy-AM"/>
        </w:rPr>
        <w:t>участвовать</w:t>
      </w:r>
      <w:r w:rsidR="00F40755" w:rsidRPr="000D6993">
        <w:rPr>
          <w:rFonts w:ascii="GHEA Mariam" w:hAnsi="GHEA Mariam" w:cs="Sylfaen"/>
          <w:iCs/>
        </w:rPr>
        <w:t xml:space="preserve"> </w:t>
      </w:r>
      <w:r w:rsidR="00F40755" w:rsidRPr="000D6993">
        <w:rPr>
          <w:rFonts w:ascii="GHEA Mariam" w:hAnsi="GHEA Mariam" w:cs="Sylfaen"/>
          <w:iCs/>
          <w:lang w:val="hy-AM"/>
        </w:rPr>
        <w:t>для</w:t>
      </w:r>
      <w:r w:rsidR="00F40755" w:rsidRPr="000D6993">
        <w:rPr>
          <w:rFonts w:ascii="GHEA Mariam" w:hAnsi="GHEA Mariam" w:cs="Sylfaen"/>
          <w:iCs/>
        </w:rPr>
        <w:t xml:space="preserve"> </w:t>
      </w:r>
      <w:r w:rsidR="00F40755" w:rsidRPr="000D6993">
        <w:rPr>
          <w:rFonts w:ascii="GHEA Mariam" w:hAnsi="GHEA Mariam" w:cs="Sylfaen"/>
          <w:iCs/>
          <w:lang w:val="hy-AM"/>
        </w:rPr>
        <w:t>представлен</w:t>
      </w:r>
      <w:r w:rsidR="00F40755" w:rsidRPr="000D6993">
        <w:rPr>
          <w:rFonts w:ascii="GHEA Mariam" w:hAnsi="GHEA Mariam" w:cs="Sylfaen"/>
          <w:iCs/>
        </w:rPr>
        <w:t xml:space="preserve"> </w:t>
      </w:r>
      <w:r w:rsidR="00F40755" w:rsidRPr="000D6993">
        <w:rPr>
          <w:rFonts w:ascii="GHEA Mariam" w:hAnsi="GHEA Mariam" w:cs="Sylfaen"/>
          <w:iCs/>
          <w:lang w:val="hy-AM"/>
        </w:rPr>
        <w:t>является</w:t>
      </w:r>
      <w:r w:rsidR="00F40755" w:rsidRPr="000D6993">
        <w:rPr>
          <w:rFonts w:ascii="GHEA Mariam" w:hAnsi="GHEA Mariam" w:cs="Sylfaen"/>
          <w:iCs/>
        </w:rPr>
        <w:t xml:space="preserve"> </w:t>
      </w:r>
      <w:r w:rsidR="00F40755" w:rsidRPr="000D6993">
        <w:rPr>
          <w:rFonts w:ascii="GHEA Mariam" w:hAnsi="GHEA Mariam" w:cs="Sylfaen"/>
          <w:iCs/>
          <w:lang w:val="hy-AM"/>
        </w:rPr>
        <w:t xml:space="preserve">приложение </w:t>
      </w:r>
      <w:r w:rsidR="00F40755" w:rsidRPr="000D6993">
        <w:rPr>
          <w:rFonts w:ascii="GHEA Mariam" w:hAnsi="GHEA Mariam" w:cs="Sylfaen"/>
          <w:iCs/>
        </w:rPr>
        <w:t xml:space="preserve">_ </w:t>
      </w:r>
      <w:r w:rsidR="00F40755" w:rsidRPr="000D6993">
        <w:rPr>
          <w:rFonts w:ascii="GHEA Mariam" w:hAnsi="GHEA Mariam" w:cs="Sylfaen"/>
          <w:iCs/>
          <w:lang w:val="hy-AM"/>
        </w:rPr>
        <w:t>Если:</w:t>
      </w:r>
      <w:r w:rsidR="00F40755" w:rsidRPr="000D6993">
        <w:rPr>
          <w:rFonts w:ascii="GHEA Mariam" w:hAnsi="GHEA Mariam" w:cs="Sylfaen"/>
          <w:iCs/>
        </w:rPr>
        <w:t xml:space="preserve"> </w:t>
      </w:r>
      <w:r w:rsidR="00F40755" w:rsidRPr="000D6993">
        <w:rPr>
          <w:rFonts w:ascii="GHEA Mariam" w:hAnsi="GHEA Mariam" w:cs="Sylfaen"/>
          <w:iCs/>
          <w:lang w:val="hy-AM"/>
        </w:rPr>
        <w:t>доступный</w:t>
      </w:r>
      <w:r w:rsidR="00F40755" w:rsidRPr="000D6993">
        <w:rPr>
          <w:rFonts w:ascii="GHEA Mariam" w:hAnsi="GHEA Mariam" w:cs="Sylfaen"/>
          <w:iCs/>
        </w:rPr>
        <w:t xml:space="preserve"> </w:t>
      </w:r>
      <w:r w:rsidR="00F40755" w:rsidRPr="000D6993">
        <w:rPr>
          <w:rFonts w:ascii="GHEA Mariam" w:hAnsi="GHEA Mariam" w:cs="Sylfaen"/>
          <w:iCs/>
          <w:lang w:val="hy-AM"/>
        </w:rPr>
        <w:t>является</w:t>
      </w:r>
      <w:r w:rsidR="00F40755" w:rsidRPr="000D6993">
        <w:rPr>
          <w:rFonts w:ascii="GHEA Mariam" w:hAnsi="GHEA Mariam" w:cs="Sylfaen"/>
          <w:iCs/>
        </w:rPr>
        <w:t xml:space="preserve"> </w:t>
      </w:r>
      <w:r w:rsidR="00F40755" w:rsidRPr="000D6993">
        <w:rPr>
          <w:rFonts w:ascii="GHEA Mariam" w:hAnsi="GHEA Mariam" w:cs="Sylfaen"/>
          <w:iCs/>
          <w:lang w:val="hy-AM"/>
        </w:rPr>
        <w:t>настоящим</w:t>
      </w:r>
      <w:r w:rsidR="00F40755" w:rsidRPr="000D6993">
        <w:rPr>
          <w:rFonts w:ascii="GHEA Mariam" w:hAnsi="GHEA Mariam" w:cs="Sylfaen"/>
          <w:iCs/>
        </w:rPr>
        <w:t xml:space="preserve"> </w:t>
      </w:r>
      <w:r w:rsidR="00F40755" w:rsidRPr="000D6993">
        <w:rPr>
          <w:rFonts w:ascii="GHEA Mariam" w:hAnsi="GHEA Mariam" w:cs="Sylfaen"/>
          <w:iCs/>
          <w:lang w:val="hy-AM"/>
        </w:rPr>
        <w:t>с точкой</w:t>
      </w:r>
      <w:r w:rsidR="00F40755" w:rsidRPr="000D6993">
        <w:rPr>
          <w:rFonts w:ascii="GHEA Mariam" w:hAnsi="GHEA Mariam" w:cs="Sylfaen"/>
          <w:iCs/>
        </w:rPr>
        <w:t xml:space="preserve"> </w:t>
      </w:r>
      <w:r w:rsidR="00F40755" w:rsidRPr="000D6993">
        <w:rPr>
          <w:rFonts w:ascii="GHEA Mariam" w:hAnsi="GHEA Mariam" w:cs="Sylfaen"/>
          <w:iCs/>
          <w:lang w:val="hy-AM"/>
        </w:rPr>
        <w:t>запланировано</w:t>
      </w:r>
      <w:r w:rsidR="00F40755" w:rsidRPr="000D6993">
        <w:rPr>
          <w:rFonts w:ascii="GHEA Mariam" w:hAnsi="GHEA Mariam" w:cs="Sylfaen"/>
          <w:iCs/>
        </w:rPr>
        <w:t xml:space="preserve"> тогда </w:t>
      </w:r>
      <w:r w:rsidR="00F40755" w:rsidRPr="000D6993">
        <w:rPr>
          <w:rFonts w:ascii="GHEA Mariam" w:hAnsi="GHEA Mariam" w:cs="Sylfaen"/>
          <w:iCs/>
          <w:lang w:val="hy-AM"/>
        </w:rPr>
        <w:t>условие _</w:t>
      </w:r>
      <w:r w:rsidR="00F40755" w:rsidRPr="000D6993">
        <w:rPr>
          <w:rFonts w:ascii="GHEA Mariam" w:hAnsi="GHEA Mariam" w:cs="Sylfaen"/>
          <w:iCs/>
        </w:rPr>
        <w:t xml:space="preserve"> </w:t>
      </w:r>
      <w:r w:rsidR="00F40755" w:rsidRPr="000D6993">
        <w:rPr>
          <w:rFonts w:ascii="GHEA Mariam" w:hAnsi="GHEA Mariam" w:cs="Sylfaen"/>
          <w:iCs/>
          <w:lang w:val="hy-AM"/>
        </w:rPr>
        <w:t>этой процедуры</w:t>
      </w:r>
      <w:r w:rsidR="00F40755" w:rsidRPr="000D6993">
        <w:rPr>
          <w:rFonts w:ascii="GHEA Mariam" w:hAnsi="GHEA Mariam" w:cs="Sylfaen"/>
          <w:iCs/>
        </w:rPr>
        <w:t xml:space="preserve"> </w:t>
      </w:r>
      <w:r w:rsidR="00F40755" w:rsidRPr="000D6993">
        <w:rPr>
          <w:rFonts w:ascii="GHEA Mariam" w:hAnsi="GHEA Mariam" w:cs="Sylfaen"/>
          <w:iCs/>
          <w:lang w:val="hy-AM"/>
        </w:rPr>
        <w:t>в связи с</w:t>
      </w:r>
      <w:r w:rsidR="00F40755" w:rsidRPr="000D6993">
        <w:rPr>
          <w:rFonts w:ascii="GHEA Mariam" w:hAnsi="GHEA Mariam" w:cs="Sylfaen"/>
          <w:iCs/>
        </w:rPr>
        <w:t xml:space="preserve"> </w:t>
      </w:r>
      <w:r w:rsidR="00F40755" w:rsidRPr="000D6993">
        <w:rPr>
          <w:rFonts w:ascii="GHEA Mariam" w:hAnsi="GHEA Mariam" w:cs="Sylfaen"/>
          <w:iCs/>
          <w:lang w:val="hy-AM"/>
        </w:rPr>
        <w:t>интересы</w:t>
      </w:r>
      <w:r w:rsidR="00F40755" w:rsidRPr="000D6993">
        <w:rPr>
          <w:rFonts w:ascii="GHEA Mariam" w:hAnsi="GHEA Mariam" w:cs="Sylfaen"/>
          <w:iCs/>
        </w:rPr>
        <w:t xml:space="preserve"> </w:t>
      </w:r>
      <w:r w:rsidR="00F40755" w:rsidRPr="000D6993">
        <w:rPr>
          <w:rFonts w:ascii="GHEA Mariam" w:hAnsi="GHEA Mariam" w:cs="Sylfaen"/>
          <w:iCs/>
          <w:lang w:val="hy-AM"/>
        </w:rPr>
        <w:t>столкновение</w:t>
      </w:r>
      <w:r w:rsidR="00F40755" w:rsidRPr="000D6993">
        <w:rPr>
          <w:rFonts w:ascii="GHEA Mariam" w:hAnsi="GHEA Mariam" w:cs="Sylfaen"/>
          <w:iCs/>
        </w:rPr>
        <w:t xml:space="preserve"> </w:t>
      </w:r>
      <w:r w:rsidR="00F40755" w:rsidRPr="000D6993">
        <w:rPr>
          <w:rFonts w:ascii="GHEA Mariam" w:hAnsi="GHEA Mariam" w:cs="Sylfaen"/>
          <w:iCs/>
          <w:lang w:val="hy-AM"/>
        </w:rPr>
        <w:t>имея</w:t>
      </w:r>
      <w:r w:rsidR="00F40755" w:rsidRPr="000D6993">
        <w:rPr>
          <w:rFonts w:ascii="GHEA Mariam" w:hAnsi="GHEA Mariam" w:cs="Sylfaen"/>
          <w:iCs/>
        </w:rPr>
        <w:t xml:space="preserve"> </w:t>
      </w:r>
      <w:r w:rsidR="00F40755" w:rsidRPr="000D6993">
        <w:rPr>
          <w:rFonts w:ascii="GHEA Mariam" w:hAnsi="GHEA Mariam" w:cs="Sylfaen"/>
          <w:iCs/>
          <w:lang w:val="hy-AM"/>
        </w:rPr>
        <w:t>комиссии</w:t>
      </w:r>
      <w:r w:rsidR="00F40755" w:rsidRPr="000D6993">
        <w:rPr>
          <w:rFonts w:ascii="GHEA Mariam" w:hAnsi="GHEA Mariam" w:cs="Sylfaen"/>
          <w:iCs/>
        </w:rPr>
        <w:t xml:space="preserve"> </w:t>
      </w:r>
      <w:r w:rsidR="00F40755" w:rsidRPr="000D6993">
        <w:rPr>
          <w:rFonts w:ascii="GHEA Mariam" w:hAnsi="GHEA Mariam" w:cs="Sylfaen"/>
          <w:iCs/>
          <w:lang w:val="hy-AM"/>
        </w:rPr>
        <w:t>член</w:t>
      </w:r>
      <w:r w:rsidR="00F40755" w:rsidRPr="000D6993">
        <w:rPr>
          <w:rFonts w:ascii="GHEA Mariam" w:hAnsi="GHEA Mariam" w:cs="Sylfaen"/>
          <w:iCs/>
        </w:rPr>
        <w:t xml:space="preserve"> </w:t>
      </w:r>
      <w:r w:rsidR="00F40755" w:rsidRPr="000D6993">
        <w:rPr>
          <w:rFonts w:ascii="GHEA Mariam" w:hAnsi="GHEA Mariam" w:cs="Sylfaen"/>
          <w:iCs/>
          <w:lang w:val="hy-AM"/>
        </w:rPr>
        <w:t>или</w:t>
      </w:r>
      <w:r w:rsidR="00F40755" w:rsidRPr="000D6993">
        <w:rPr>
          <w:rFonts w:ascii="GHEA Mariam" w:hAnsi="GHEA Mariam" w:cs="Sylfaen"/>
          <w:iCs/>
        </w:rPr>
        <w:t xml:space="preserve"> </w:t>
      </w:r>
      <w:r w:rsidR="00F40755" w:rsidRPr="000D6993">
        <w:rPr>
          <w:rFonts w:ascii="GHEA Mariam" w:hAnsi="GHEA Mariam" w:cs="Sylfaen"/>
          <w:iCs/>
          <w:lang w:val="hy-AM"/>
        </w:rPr>
        <w:t>секретарь немедленно</w:t>
      </w:r>
      <w:r w:rsidR="00F40755" w:rsidRPr="000D6993">
        <w:rPr>
          <w:rFonts w:ascii="GHEA Mariam" w:hAnsi="GHEA Mariam" w:cs="Sylfaen"/>
          <w:iCs/>
        </w:rPr>
        <w:t xml:space="preserve"> </w:t>
      </w:r>
      <w:r w:rsidR="00F40755" w:rsidRPr="000D6993">
        <w:rPr>
          <w:rFonts w:ascii="GHEA Mariam" w:hAnsi="GHEA Mariam" w:cs="Sylfaen"/>
          <w:iCs/>
          <w:lang w:val="hy-AM"/>
        </w:rPr>
        <w:t>самонеприятие</w:t>
      </w:r>
      <w:r w:rsidR="00F40755" w:rsidRPr="000D6993">
        <w:rPr>
          <w:rFonts w:ascii="GHEA Mariam" w:hAnsi="GHEA Mariam" w:cs="Sylfaen"/>
          <w:iCs/>
        </w:rPr>
        <w:t xml:space="preserve"> </w:t>
      </w:r>
      <w:r w:rsidR="00F40755" w:rsidRPr="000D6993">
        <w:rPr>
          <w:rFonts w:ascii="GHEA Mariam" w:hAnsi="GHEA Mariam" w:cs="Sylfaen"/>
          <w:iCs/>
          <w:lang w:val="hy-AM"/>
        </w:rPr>
        <w:t>является</w:t>
      </w:r>
      <w:r w:rsidR="00F40755" w:rsidRPr="000D6993">
        <w:rPr>
          <w:rFonts w:ascii="GHEA Mariam" w:hAnsi="GHEA Mariam" w:cs="Sylfaen"/>
          <w:iCs/>
        </w:rPr>
        <w:t xml:space="preserve"> </w:t>
      </w:r>
      <w:r w:rsidR="00F40755" w:rsidRPr="000D6993">
        <w:rPr>
          <w:rFonts w:ascii="GHEA Mariam" w:hAnsi="GHEA Mariam" w:cs="Sylfaen"/>
          <w:iCs/>
          <w:lang w:val="hy-AM"/>
        </w:rPr>
        <w:t>отчеты</w:t>
      </w:r>
      <w:r w:rsidR="00F40755" w:rsidRPr="000D6993">
        <w:rPr>
          <w:rFonts w:ascii="GHEA Mariam" w:hAnsi="GHEA Mariam" w:cs="Sylfaen"/>
          <w:iCs/>
        </w:rPr>
        <w:t xml:space="preserve"> </w:t>
      </w:r>
      <w:r w:rsidR="00F40755" w:rsidRPr="000D6993">
        <w:rPr>
          <w:rFonts w:ascii="GHEA Mariam" w:hAnsi="GHEA Mariam" w:cs="Sylfaen"/>
          <w:iCs/>
          <w:lang w:val="hy-AM"/>
        </w:rPr>
        <w:t xml:space="preserve">от этой процедуры </w:t>
      </w:r>
      <w:r w:rsidR="00F40755" w:rsidRPr="000D6993">
        <w:rPr>
          <w:rFonts w:ascii="GHEA Mariam" w:hAnsi="GHEA Mariam" w:cs="Sylfaen"/>
          <w:iCs/>
        </w:rPr>
        <w:t>.</w:t>
      </w:r>
    </w:p>
    <w:p w14:paraId="2358F60E" w14:textId="77777777" w:rsidR="00FC4575" w:rsidRPr="000D6993" w:rsidRDefault="00A150A9"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8.11. </w:t>
      </w:r>
      <w:r w:rsidR="00EA58C8" w:rsidRPr="000D6993">
        <w:rPr>
          <w:rFonts w:ascii="GHEA Mariam" w:hAnsi="GHEA Mariam" w:cs="Sylfaen"/>
          <w:iCs/>
          <w:lang w:val="es-ES"/>
        </w:rPr>
        <w:t xml:space="preserve">После вскрытия и оценки предложений составляется протокол </w:t>
      </w:r>
      <w:r w:rsidR="00EA58C8" w:rsidRPr="000D6993">
        <w:rPr>
          <w:rFonts w:ascii="GHEA Mariam" w:hAnsi="GHEA Mariam" w:cs="Sylfaen"/>
          <w:iCs/>
        </w:rPr>
        <w:t xml:space="preserve">в порядке, установленном законодательством РА о закупках </w:t>
      </w:r>
      <w:r w:rsidR="00EA58C8" w:rsidRPr="000D6993">
        <w:rPr>
          <w:rFonts w:ascii="GHEA Mariam" w:hAnsi="GHEA Mariam" w:cs="Sylfaen"/>
          <w:iCs/>
          <w:lang w:val="hy-AM"/>
        </w:rPr>
        <w:t>.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Протокол</w:t>
      </w:r>
      <w:r w:rsidR="007A3F75" w:rsidRPr="000D6993">
        <w:rPr>
          <w:rFonts w:ascii="GHEA Mariam" w:hAnsi="GHEA Mariam" w:cs="Sylfaen"/>
          <w:iCs/>
        </w:rPr>
        <w:t xml:space="preserve"> </w:t>
      </w:r>
      <w:r w:rsidR="007A3F75" w:rsidRPr="000D6993">
        <w:rPr>
          <w:rFonts w:ascii="GHEA Mariam" w:hAnsi="GHEA Mariam" w:cs="Sylfaen"/>
          <w:iCs/>
          <w:lang w:val="hy-AM"/>
        </w:rPr>
        <w:t>подписание</w:t>
      </w:r>
      <w:r w:rsidR="007A3F75" w:rsidRPr="000D6993">
        <w:rPr>
          <w:rFonts w:ascii="GHEA Mariam" w:hAnsi="GHEA Mariam" w:cs="Sylfaen"/>
          <w:iCs/>
        </w:rPr>
        <w:t xml:space="preserve"> </w:t>
      </w:r>
      <w:r w:rsidR="007A3F75" w:rsidRPr="000D6993">
        <w:rPr>
          <w:rFonts w:ascii="GHEA Mariam" w:hAnsi="GHEA Mariam" w:cs="Sylfaen"/>
          <w:iCs/>
          <w:lang w:val="hy-AM"/>
        </w:rPr>
        <w:t>являются</w:t>
      </w:r>
      <w:r w:rsidR="007A3F75" w:rsidRPr="000D6993">
        <w:rPr>
          <w:rFonts w:ascii="GHEA Mariam" w:hAnsi="GHEA Mariam" w:cs="Sylfaen"/>
          <w:iCs/>
        </w:rPr>
        <w:t xml:space="preserve"> </w:t>
      </w:r>
      <w:r w:rsidR="007A3F75" w:rsidRPr="000D6993">
        <w:rPr>
          <w:rFonts w:ascii="GHEA Mariam" w:hAnsi="GHEA Mariam" w:cs="Sylfaen"/>
          <w:iCs/>
          <w:lang w:val="hy-AM"/>
        </w:rPr>
        <w:t>комиссии</w:t>
      </w:r>
      <w:r w:rsidR="007A3F75" w:rsidRPr="000D6993">
        <w:rPr>
          <w:rFonts w:ascii="GHEA Mariam" w:hAnsi="GHEA Mariam" w:cs="Sylfaen"/>
          <w:iCs/>
        </w:rPr>
        <w:t xml:space="preserve"> </w:t>
      </w:r>
      <w:r w:rsidR="007A3F75" w:rsidRPr="000D6993">
        <w:rPr>
          <w:rFonts w:ascii="GHEA Mariam" w:hAnsi="GHEA Mariam" w:cs="Sylfaen"/>
          <w:iCs/>
          <w:lang w:val="hy-AM"/>
        </w:rPr>
        <w:t>на сессии</w:t>
      </w:r>
      <w:r w:rsidR="007A3F75" w:rsidRPr="000D6993">
        <w:rPr>
          <w:rFonts w:ascii="GHEA Mariam" w:hAnsi="GHEA Mariam" w:cs="Sylfaen"/>
          <w:iCs/>
        </w:rPr>
        <w:t xml:space="preserve"> </w:t>
      </w:r>
      <w:r w:rsidR="007A3F75" w:rsidRPr="000D6993">
        <w:rPr>
          <w:rFonts w:ascii="GHEA Mariam" w:hAnsi="GHEA Mariam" w:cs="Sylfaen"/>
          <w:iCs/>
          <w:lang w:val="hy-AM"/>
        </w:rPr>
        <w:t>подарок</w:t>
      </w:r>
      <w:r w:rsidR="007A3F75" w:rsidRPr="000D6993">
        <w:rPr>
          <w:rFonts w:ascii="GHEA Mariam" w:hAnsi="GHEA Mariam" w:cs="Sylfaen"/>
          <w:iCs/>
        </w:rPr>
        <w:t xml:space="preserve"> </w:t>
      </w:r>
      <w:r w:rsidR="007A3F75" w:rsidRPr="000D6993">
        <w:rPr>
          <w:rFonts w:ascii="GHEA Mariam" w:hAnsi="GHEA Mariam" w:cs="Sylfaen"/>
          <w:iCs/>
          <w:lang w:val="hy-AM"/>
        </w:rPr>
        <w:t>участники.</w:t>
      </w:r>
    </w:p>
    <w:p w14:paraId="26E434C1" w14:textId="77777777" w:rsidR="00E65F37" w:rsidRPr="000D6993" w:rsidRDefault="00A150A9"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 xml:space="preserve">8 </w:t>
      </w:r>
      <w:r w:rsidR="005E2F4D" w:rsidRPr="000D6993">
        <w:rPr>
          <w:rFonts w:ascii="GHEA Mariam" w:hAnsi="GHEA Mariam" w:cs="Sylfaen"/>
          <w:iCs/>
          <w:lang w:val="hy-AM"/>
        </w:rPr>
        <w:t xml:space="preserve">.12 Секретарь комиссии </w:t>
      </w:r>
      <w:r w:rsidR="00D11611" w:rsidRPr="000D6993">
        <w:rPr>
          <w:rFonts w:ascii="GHEA Mariam" w:hAnsi="GHEA Mariam" w:cs="Sylfaen"/>
          <w:iCs/>
        </w:rPr>
        <w:t xml:space="preserve">не позднее окончания заседания по вскрытию </w:t>
      </w:r>
      <w:r w:rsidR="006D5E0B" w:rsidRPr="000D6993">
        <w:rPr>
          <w:rFonts w:ascii="GHEA Mariam" w:hAnsi="GHEA Mariam" w:cs="Sylfaen"/>
          <w:iCs/>
          <w:lang w:val="hy-AM"/>
        </w:rPr>
        <w:t xml:space="preserve">и оценке </w:t>
      </w:r>
      <w:r w:rsidR="005E3501" w:rsidRPr="000D6993">
        <w:rPr>
          <w:rFonts w:ascii="GHEA Mariam" w:hAnsi="GHEA Mariam" w:cs="Sylfaen"/>
          <w:iCs/>
        </w:rPr>
        <w:t>заявок</w:t>
      </w:r>
      <w:r w:rsidR="00D11611" w:rsidRPr="000D6993">
        <w:rPr>
          <w:rFonts w:ascii="GHEA Mariam" w:hAnsi="GHEA Mariam" w:cs="Arial"/>
          <w:iCs/>
          <w:spacing w:val="-8"/>
        </w:rPr>
        <w:t xml:space="preserve"> </w:t>
      </w:r>
      <w:r w:rsidR="00E65F37" w:rsidRPr="000D6993">
        <w:rPr>
          <w:rFonts w:ascii="GHEA Mariam" w:hAnsi="GHEA Mariam" w:cs="Sylfaen"/>
          <w:iCs/>
        </w:rPr>
        <w:t>на следующий рабочий день</w:t>
      </w:r>
    </w:p>
    <w:p w14:paraId="1BC89666" w14:textId="77777777" w:rsidR="00255D6A" w:rsidRPr="000D6993" w:rsidRDefault="00A24827" w:rsidP="00845F46">
      <w:pPr>
        <w:pStyle w:val="23"/>
        <w:spacing w:line="240" w:lineRule="auto"/>
        <w:ind w:firstLine="567"/>
        <w:rPr>
          <w:rFonts w:ascii="GHEA Mariam" w:hAnsi="GHEA Mariam" w:cs="Sylfaen"/>
          <w:iCs/>
          <w:lang w:val="hy-AM"/>
        </w:rPr>
      </w:pPr>
      <w:r w:rsidRPr="000D6993">
        <w:rPr>
          <w:rFonts w:ascii="GHEA Mariam" w:hAnsi="GHEA Mariam" w:cs="Sylfaen"/>
          <w:iCs/>
        </w:rPr>
        <w:t xml:space="preserve">1) </w:t>
      </w:r>
      <w:r w:rsidRPr="000D6993">
        <w:rPr>
          <w:rFonts w:ascii="GHEA Mariam" w:hAnsi="GHEA Mariam" w:cs="Sylfaen"/>
          <w:iCs/>
          <w:lang w:val="hy-AM"/>
        </w:rPr>
        <w:t xml:space="preserve">распечатанная (сканированная) версия протокола вскрытия и заседания по оценке заявок и итогового листа обсуждения обоснований, указанных в пункте 3.5 части 1 настоящего приглашения, содержащая также информацию о дате и электронном адресе адреса получения обоснований публикуются в </w:t>
      </w:r>
      <w:r w:rsidR="00BE037D" w:rsidRPr="000D6993">
        <w:rPr>
          <w:rFonts w:ascii="GHEA Mariam" w:hAnsi="GHEA Mariam" w:cs="Sylfaen"/>
          <w:iCs/>
        </w:rPr>
        <w:t xml:space="preserve">информационном бюллетене </w:t>
      </w:r>
      <w:r w:rsidRPr="000D6993">
        <w:rPr>
          <w:rFonts w:ascii="GHEA Mariam" w:hAnsi="GHEA Mariam" w:cs="Sylfaen"/>
          <w:iCs/>
          <w:lang w:val="hy-AM"/>
        </w:rPr>
        <w:t>. В случае непредставления обоснований об этом делается соответствующая запись в протоколе заседания комиссии.</w:t>
      </w:r>
    </w:p>
    <w:p w14:paraId="793E8910" w14:textId="77777777" w:rsidR="008B73CD" w:rsidRPr="000D6993" w:rsidRDefault="008B73CD" w:rsidP="00845F46">
      <w:pPr>
        <w:pStyle w:val="23"/>
        <w:spacing w:line="240" w:lineRule="auto"/>
        <w:ind w:firstLine="567"/>
        <w:rPr>
          <w:rFonts w:ascii="GHEA Mariam" w:hAnsi="GHEA Mariam" w:cs="Sylfaen"/>
          <w:iCs/>
        </w:rPr>
      </w:pPr>
      <w:r w:rsidRPr="000D6993">
        <w:rPr>
          <w:rFonts w:ascii="GHEA Mariam" w:hAnsi="GHEA Mariam" w:cs="Sylfaen"/>
          <w:iCs/>
        </w:rPr>
        <w:t>2) 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Члены комиссии, участвующие в работе комиссии на заседаниях, созываемых после вскрытия и оценки заявок, подписывают предусмотренные настоящим подразделом заключения, которые секретарь публикует в бюллетене в рабочий день, следующий за подписанием. .</w:t>
      </w:r>
    </w:p>
    <w:p w14:paraId="6F1D2BFC" w14:textId="77777777" w:rsidR="00DB4EFF" w:rsidRPr="000D6993" w:rsidRDefault="008769B4" w:rsidP="00845F46">
      <w:pPr>
        <w:ind w:firstLine="375"/>
        <w:jc w:val="both"/>
        <w:rPr>
          <w:rFonts w:ascii="GHEA Mariam" w:hAnsi="GHEA Mariam" w:cs="Sylfaen"/>
          <w:iCs/>
          <w:sz w:val="20"/>
          <w:szCs w:val="20"/>
          <w:lang w:val="hy-AM"/>
        </w:rPr>
      </w:pPr>
      <w:r w:rsidRPr="000D6993">
        <w:rPr>
          <w:rFonts w:ascii="GHEA Mariam" w:hAnsi="GHEA Mariam"/>
          <w:iCs/>
          <w:sz w:val="20"/>
          <w:szCs w:val="20"/>
          <w:lang w:val="af-ZA"/>
        </w:rPr>
        <w:tab/>
      </w:r>
      <w:r w:rsidR="00A150A9" w:rsidRPr="000D6993">
        <w:rPr>
          <w:rFonts w:ascii="GHEA Mariam" w:hAnsi="GHEA Mariam" w:cs="Sylfaen"/>
          <w:iCs/>
          <w:sz w:val="20"/>
          <w:szCs w:val="20"/>
          <w:lang w:val="af-ZA"/>
        </w:rPr>
        <w:t xml:space="preserve">8.13 </w:t>
      </w:r>
      <w:r w:rsidR="0036230B" w:rsidRPr="000D6993">
        <w:rPr>
          <w:rFonts w:ascii="GHEA Mariam" w:hAnsi="GHEA Mariam" w:cs="Sylfaen"/>
          <w:iCs/>
          <w:sz w:val="20"/>
          <w:szCs w:val="20"/>
        </w:rPr>
        <w:t xml:space="preserve">Статья </w:t>
      </w:r>
      <w:r w:rsidR="0036230B" w:rsidRPr="000D6993">
        <w:rPr>
          <w:rFonts w:ascii="GHEA Mariam" w:hAnsi="GHEA Mariam" w:cs="Sylfaen"/>
          <w:iCs/>
          <w:sz w:val="20"/>
          <w:szCs w:val="20"/>
          <w:lang w:val="af-ZA"/>
        </w:rPr>
        <w:t xml:space="preserve">6 </w:t>
      </w:r>
      <w:r w:rsidR="0036230B" w:rsidRPr="000D6993">
        <w:rPr>
          <w:rFonts w:ascii="GHEA Mariam" w:hAnsi="GHEA Mariam" w:cs="Sylfaen"/>
          <w:iCs/>
          <w:sz w:val="20"/>
          <w:szCs w:val="20"/>
        </w:rPr>
        <w:t>Закона</w:t>
      </w:r>
      <w:r w:rsidR="0036230B" w:rsidRPr="000D6993">
        <w:rPr>
          <w:rFonts w:ascii="GHEA Mariam" w:hAnsi="GHEA Mariam" w:cs="Sylfaen"/>
          <w:iCs/>
          <w:sz w:val="20"/>
          <w:szCs w:val="20"/>
          <w:lang w:val="af-ZA"/>
        </w:rPr>
        <w:t xml:space="preserve"> 1 </w:t>
      </w:r>
      <w:r w:rsidR="0036230B" w:rsidRPr="000D6993">
        <w:rPr>
          <w:rFonts w:ascii="GHEA Mariam" w:hAnsi="GHEA Mariam" w:cs="Sylfaen"/>
          <w:iCs/>
          <w:sz w:val="20"/>
          <w:szCs w:val="20"/>
        </w:rPr>
        <w:t>статьи _</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 xml:space="preserve">часть </w:t>
      </w:r>
      <w:r w:rsidR="0036230B" w:rsidRPr="000D6993">
        <w:rPr>
          <w:rFonts w:ascii="GHEA Mariam" w:hAnsi="GHEA Mariam" w:cs="Sylfaen"/>
          <w:iCs/>
          <w:sz w:val="20"/>
          <w:szCs w:val="20"/>
          <w:lang w:val="af-ZA"/>
        </w:rPr>
        <w:t xml:space="preserve">6 </w:t>
      </w:r>
      <w:r w:rsidR="0036230B" w:rsidRPr="000D6993">
        <w:rPr>
          <w:rFonts w:ascii="GHEA Mariam" w:hAnsi="GHEA Mariam" w:cs="Sylfaen"/>
          <w:iCs/>
          <w:sz w:val="20"/>
          <w:szCs w:val="20"/>
        </w:rPr>
        <w:t>_</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с точкой</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запланировано</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основы</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в:</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приложение</w:t>
      </w:r>
      <w:r w:rsidR="0036230B" w:rsidRPr="000D6993">
        <w:rPr>
          <w:rFonts w:ascii="GHEA Mariam" w:hAnsi="GHEA Mariam" w:cs="Sylfaen"/>
          <w:iCs/>
          <w:sz w:val="20"/>
          <w:szCs w:val="20"/>
          <w:lang w:val="af-ZA"/>
        </w:rPr>
        <w:t xml:space="preserve"> </w:t>
      </w:r>
      <w:r w:rsidR="0036230B" w:rsidRPr="000D6993">
        <w:rPr>
          <w:rFonts w:ascii="GHEA Mariam" w:hAnsi="GHEA Mariam" w:cs="Sylfaen"/>
          <w:iCs/>
          <w:sz w:val="20"/>
          <w:szCs w:val="20"/>
        </w:rPr>
        <w:t>приходить</w:t>
      </w:r>
      <w:r w:rsidR="0036230B"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случай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клиента</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вести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аргументированный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решение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на основе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на</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уполномоченный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тело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участнику</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включать: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является</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Покупка</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к процессу</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участвовать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верно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без</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участники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 списке .</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 котором</w:t>
      </w:r>
      <w:r w:rsidR="00F40755" w:rsidRPr="000D6993">
        <w:rPr>
          <w:rFonts w:ascii="GHEA Mariam" w:hAnsi="GHEA Mariam" w:cs="Sylfaen"/>
          <w:iCs/>
          <w:sz w:val="20"/>
          <w:szCs w:val="20"/>
          <w:lang w:val="af-ZA"/>
        </w:rPr>
        <w:t xml:space="preserve"> </w:t>
      </w:r>
      <w:r w:rsidR="00F40755" w:rsidRPr="000D6993">
        <w:rPr>
          <w:rFonts w:ascii="Calibri" w:hAnsi="Calibri" w:cs="Calibri"/>
          <w:iCs/>
          <w:sz w:val="20"/>
          <w:szCs w:val="20"/>
          <w:lang w:val="af-ZA"/>
        </w:rPr>
        <w:t> </w:t>
      </w:r>
      <w:r w:rsidR="00F40755" w:rsidRPr="000D6993">
        <w:rPr>
          <w:rFonts w:ascii="GHEA Mariam" w:hAnsi="GHEA Mariam" w:cs="Sylfaen"/>
          <w:iCs/>
          <w:sz w:val="20"/>
          <w:szCs w:val="20"/>
          <w:lang w:val="ru-RU"/>
        </w:rPr>
        <w:t>настоящим</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 точку</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указанный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решение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клиента</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лидер</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делает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является</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покупки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процедура</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несуществующий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будет объявлено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или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запечатанный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контракта</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касательно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заявление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публиковать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или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контракт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односторонний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решать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заявление</w:t>
      </w:r>
      <w:r w:rsidR="00DB4EFF" w:rsidRPr="000D6993">
        <w:rPr>
          <w:rFonts w:ascii="GHEA Mariam" w:hAnsi="GHEA Mariam" w:cs="Sylfaen"/>
          <w:iCs/>
          <w:sz w:val="20"/>
          <w:szCs w:val="20"/>
          <w:lang w:val="hy-AM"/>
        </w:rPr>
        <w:t xml:space="preserve"> </w:t>
      </w:r>
      <w:r w:rsidR="00F40755" w:rsidRPr="000D6993">
        <w:rPr>
          <w:rFonts w:ascii="GHEA Mariam" w:hAnsi="GHEA Mariam" w:cs="Sylfaen"/>
          <w:iCs/>
          <w:sz w:val="20"/>
          <w:szCs w:val="20"/>
          <w:lang w:val="ru-RU"/>
        </w:rPr>
        <w:t xml:space="preserve">опубликовать </w:t>
      </w:r>
      <w:r w:rsidR="00DB4EFF" w:rsidRPr="000D6993">
        <w:rPr>
          <w:rFonts w:ascii="GHEA Mariam" w:hAnsi="GHEA Mariam" w:cs="Sylfaen"/>
          <w:iCs/>
          <w:sz w:val="20"/>
          <w:szCs w:val="20"/>
          <w:lang w:val="af-ZA"/>
        </w:rPr>
        <w:t xml:space="preserve">( </w:t>
      </w:r>
      <w:r w:rsidR="00DB4EFF" w:rsidRPr="000D6993">
        <w:rPr>
          <w:rFonts w:ascii="GHEA Mariam" w:hAnsi="GHEA Mariam" w:cs="Sylfaen"/>
          <w:iCs/>
          <w:sz w:val="20"/>
          <w:szCs w:val="20"/>
          <w:lang w:val="hy-AM"/>
        </w:rPr>
        <w:t xml:space="preserve">уведомление </w:t>
      </w:r>
      <w:r w:rsidR="00DB4EFF" w:rsidRPr="000D6993">
        <w:rPr>
          <w:rFonts w:ascii="GHEA Mariam" w:hAnsi="GHEA Mariam" w:cs="Sylfaen"/>
          <w:iCs/>
          <w:sz w:val="20"/>
          <w:szCs w:val="20"/>
          <w:lang w:val="af-ZA"/>
        </w:rPr>
        <w:t>).</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 день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следующий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 xml:space="preserve">на десятый </w:t>
      </w:r>
      <w:r w:rsidR="00DB4EFF" w:rsidRPr="000D6993">
        <w:rPr>
          <w:rFonts w:ascii="GHEA Mariam" w:hAnsi="GHEA Mariam" w:cs="Sylfaen"/>
          <w:iCs/>
          <w:sz w:val="20"/>
          <w:szCs w:val="20"/>
          <w:lang w:val="hy-AM"/>
        </w:rPr>
        <w:t xml:space="preserve">день </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Решение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провести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следующий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день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 xml:space="preserve">это предоставляется </w:t>
      </w:r>
      <w:r w:rsidR="00F40755" w:rsidRPr="000D6993">
        <w:rPr>
          <w:rFonts w:ascii="GHEA Mariam" w:hAnsi="GHEA Mariam" w:cs="Sylfaen"/>
          <w:iCs/>
          <w:sz w:val="20"/>
          <w:szCs w:val="20"/>
          <w:lang w:val="af-ZA"/>
        </w:rPr>
        <w:t xml:space="preserve">в письменном виде </w:t>
      </w:r>
      <w:r w:rsidR="00F40755" w:rsidRPr="000D6993">
        <w:rPr>
          <w:rFonts w:ascii="GHEA Mariam" w:hAnsi="GHEA Mariam" w:cs="Sylfaen"/>
          <w:iCs/>
          <w:sz w:val="20"/>
          <w:szCs w:val="20"/>
          <w:lang w:val="ru-RU"/>
        </w:rPr>
        <w:t>является</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уполномоченный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к телу</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 xml:space="preserve">участнику </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Авторизованный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тело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участнику</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включать: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является</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Покупка</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к процессу</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участвовать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верно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без</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участники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 списке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решение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получать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следующий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сороковой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 день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следующий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 xml:space="preserve">пятый </w:t>
      </w:r>
      <w:r w:rsidR="00F40755" w:rsidRPr="000D6993">
        <w:rPr>
          <w:rFonts w:ascii="GHEA Mariam" w:hAnsi="GHEA Mariam" w:cs="Sylfaen"/>
          <w:iCs/>
          <w:sz w:val="20"/>
          <w:szCs w:val="20"/>
        </w:rPr>
        <w:t>_</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rPr>
        <w:t xml:space="preserve">Какой </w:t>
      </w:r>
      <w:r w:rsidR="00F40755" w:rsidRPr="000D6993">
        <w:rPr>
          <w:rFonts w:ascii="GHEA Mariam" w:hAnsi="GHEA Mariam" w:cs="Sylfaen"/>
          <w:iCs/>
          <w:sz w:val="20"/>
          <w:szCs w:val="20"/>
          <w:lang w:val="ru-RU"/>
        </w:rPr>
        <w:t xml:space="preserve">день </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_</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решение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получать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следующий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сороковой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дня</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по состоянию на</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участвовать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от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решение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обращаться</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касательно</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инициирован</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незавершенный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судебный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работать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доступность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 xml:space="preserve">в </w:t>
      </w:r>
      <w:r w:rsidR="00F40755" w:rsidRPr="000D6993">
        <w:rPr>
          <w:rFonts w:ascii="GHEA Mariam" w:hAnsi="GHEA Mariam" w:cs="Sylfaen"/>
          <w:iCs/>
          <w:sz w:val="20"/>
          <w:szCs w:val="20"/>
          <w:lang w:val="af-ZA"/>
        </w:rPr>
        <w:t xml:space="preserve">данном </w:t>
      </w:r>
      <w:r w:rsidR="00F40755" w:rsidRPr="000D6993">
        <w:rPr>
          <w:rFonts w:ascii="GHEA Mariam" w:hAnsi="GHEA Mariam" w:cs="Sylfaen"/>
          <w:iCs/>
          <w:sz w:val="20"/>
          <w:szCs w:val="20"/>
          <w:lang w:val="ru-RU"/>
        </w:rPr>
        <w:t>случае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судебный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 случае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финальный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судебный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lastRenderedPageBreak/>
        <w:t>Закон</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сила</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войти</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 день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следующий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 xml:space="preserve">пятый </w:t>
      </w:r>
      <w:r w:rsidR="00F40755" w:rsidRPr="000D6993">
        <w:rPr>
          <w:rFonts w:ascii="GHEA Mariam" w:hAnsi="GHEA Mariam" w:cs="Sylfaen"/>
          <w:iCs/>
          <w:sz w:val="20"/>
          <w:szCs w:val="20"/>
        </w:rPr>
        <w:t>_</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 xml:space="preserve">день </w:t>
      </w:r>
      <w:r w:rsidR="00F40755" w:rsidRPr="000D6993">
        <w:rPr>
          <w:rFonts w:ascii="GHEA Mariam" w:hAnsi="GHEA Mariam" w:cs="Sylfaen"/>
          <w:iCs/>
          <w:sz w:val="20"/>
          <w:szCs w:val="20"/>
          <w:lang w:val="af-ZA"/>
        </w:rPr>
        <w:t xml:space="preserve">, если </w:t>
      </w:r>
      <w:r w:rsidR="00F40755" w:rsidRPr="000D6993">
        <w:rPr>
          <w:rFonts w:ascii="GHEA Mariam" w:hAnsi="GHEA Mariam" w:cs="Sylfaen"/>
          <w:iCs/>
          <w:sz w:val="20"/>
          <w:szCs w:val="20"/>
        </w:rPr>
        <w:t xml:space="preserve">_ </w:t>
      </w:r>
      <w:r w:rsidR="00F40755" w:rsidRPr="000D6993">
        <w:rPr>
          <w:rFonts w:ascii="GHEA Mariam" w:hAnsi="GHEA Mariam" w:cs="Sylfaen"/>
          <w:iCs/>
          <w:sz w:val="20"/>
          <w:szCs w:val="20"/>
          <w:lang w:val="ru-RU"/>
        </w:rPr>
        <w:t>_</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судебный</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экзамен</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с результатом</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решение</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производительность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возможность</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нет</w:t>
      </w:r>
      <w:r w:rsidR="00F40755" w:rsidRPr="000D6993">
        <w:rPr>
          <w:rFonts w:ascii="GHEA Mariam" w:hAnsi="GHEA Mariam" w:cs="Sylfaen"/>
          <w:iCs/>
          <w:sz w:val="20"/>
          <w:szCs w:val="20"/>
          <w:lang w:val="af-ZA"/>
        </w:rPr>
        <w:t xml:space="preserve"> </w:t>
      </w:r>
      <w:r w:rsidR="00F40755" w:rsidRPr="000D6993">
        <w:rPr>
          <w:rFonts w:ascii="GHEA Mariam" w:hAnsi="GHEA Mariam" w:cs="Sylfaen"/>
          <w:iCs/>
          <w:sz w:val="20"/>
          <w:szCs w:val="20"/>
          <w:lang w:val="ru-RU"/>
        </w:rPr>
        <w:t xml:space="preserve">исчезнувший </w:t>
      </w:r>
      <w:r w:rsidR="00DB4EFF" w:rsidRPr="000D6993">
        <w:rPr>
          <w:rFonts w:ascii="GHEA Mariam" w:hAnsi="GHEA Mariam" w:cs="Sylfaen"/>
          <w:iCs/>
          <w:sz w:val="20"/>
          <w:szCs w:val="20"/>
          <w:lang w:val="hy-AM"/>
        </w:rPr>
        <w:t>.</w:t>
      </w:r>
    </w:p>
    <w:p w14:paraId="4D2D6871" w14:textId="77777777" w:rsidR="00DB4EFF" w:rsidRPr="000D6993" w:rsidRDefault="00DB4EFF" w:rsidP="00845F46">
      <w:pPr>
        <w:shd w:val="clear" w:color="auto" w:fill="FFFFFF"/>
        <w:ind w:firstLine="375"/>
        <w:jc w:val="both"/>
        <w:rPr>
          <w:rFonts w:ascii="GHEA Mariam" w:hAnsi="GHEA Mariam" w:cs="Sylfaen"/>
          <w:iCs/>
          <w:sz w:val="20"/>
          <w:szCs w:val="20"/>
          <w:lang w:val="af-ZA"/>
        </w:rPr>
      </w:pPr>
      <w:r w:rsidRPr="000D6993">
        <w:rPr>
          <w:rFonts w:ascii="GHEA Mariam" w:hAnsi="GHEA Mariam" w:cs="Sylfaen"/>
          <w:iCs/>
          <w:sz w:val="20"/>
          <w:szCs w:val="20"/>
          <w:lang w:val="af-ZA"/>
        </w:rPr>
        <w:t>Более того, если:</w:t>
      </w:r>
    </w:p>
    <w:p w14:paraId="620CA7AB" w14:textId="77777777" w:rsidR="00DB4EFF" w:rsidRPr="000D6993" w:rsidRDefault="00DB4EFF" w:rsidP="00845F46">
      <w:pPr>
        <w:pStyle w:val="aff"/>
        <w:numPr>
          <w:ilvl w:val="0"/>
          <w:numId w:val="18"/>
        </w:numPr>
        <w:shd w:val="clear" w:color="auto" w:fill="FFFFFF"/>
        <w:ind w:left="0" w:firstLine="630"/>
        <w:jc w:val="both"/>
        <w:rPr>
          <w:rFonts w:ascii="GHEA Mariam" w:hAnsi="GHEA Mariam" w:cs="Sylfaen"/>
          <w:iCs/>
          <w:sz w:val="20"/>
          <w:szCs w:val="20"/>
          <w:lang w:val="af-ZA"/>
        </w:rPr>
      </w:pPr>
      <w:r w:rsidRPr="000D6993">
        <w:rPr>
          <w:rFonts w:ascii="GHEA Mariam" w:hAnsi="GHEA Mariam" w:cs="Sylfaen"/>
          <w:iCs/>
          <w:sz w:val="20"/>
          <w:szCs w:val="20"/>
          <w:lang w:val="ru-RU"/>
        </w:rPr>
        <w:t xml:space="preserve">уполномоченный </w:t>
      </w:r>
      <w:r w:rsidRPr="000D6993">
        <w:rPr>
          <w:rFonts w:ascii="GHEA Mariam" w:hAnsi="GHEA Mariam" w:cs="Sylfaen"/>
          <w:iCs/>
          <w:sz w:val="20"/>
          <w:szCs w:val="20"/>
          <w:lang w:val="af-ZA"/>
        </w:rPr>
        <w:t xml:space="preserve">в соответствии с настоящим пунктом </w:t>
      </w:r>
      <w:r w:rsidRPr="000D6993">
        <w:rPr>
          <w:rFonts w:ascii="GHEA Mariam" w:hAnsi="GHEA Mariam" w:cs="Sylfaen"/>
          <w:iCs/>
          <w:sz w:val="20"/>
          <w:szCs w:val="20"/>
        </w:rPr>
        <w:t xml:space="preserve">что такое </w:t>
      </w:r>
      <w:r w:rsidRPr="000D6993">
        <w:rPr>
          <w:rFonts w:ascii="GHEA Mariam" w:hAnsi="GHEA Mariam" w:cs="Sylfaen"/>
          <w:iCs/>
          <w:sz w:val="20"/>
          <w:szCs w:val="20"/>
          <w:lang w:val="ru-RU"/>
        </w:rPr>
        <w:t>тело ?</w:t>
      </w:r>
      <w:r w:rsidRPr="000D6993">
        <w:rPr>
          <w:rFonts w:ascii="GHEA Mariam" w:hAnsi="GHEA Mariam" w:cs="Sylfaen"/>
          <w:iCs/>
          <w:sz w:val="20"/>
          <w:szCs w:val="20"/>
        </w:rPr>
        <w:t xml:space="preserve"> решение быть представленным крайний срок истекать дня по состоянию на участник или контракт запечатанный персона оплатил </w:t>
      </w:r>
      <w:r w:rsidRPr="000D6993">
        <w:rPr>
          <w:rFonts w:ascii="GHEA Mariam" w:hAnsi="GHEA Mariam" w:cs="Sylfaen"/>
          <w:iCs/>
          <w:sz w:val="20"/>
          <w:szCs w:val="20"/>
          <w:lang w:val="af-ZA"/>
        </w:rPr>
        <w:t xml:space="preserve">сумму заявки, контракта и/или квалификационного обеспечения, то заказчик не представляет в уполномоченный орган мотивированное решение о включении данного участника в список </w:t>
      </w:r>
      <w:r w:rsidRPr="000D6993">
        <w:rPr>
          <w:rFonts w:ascii="GHEA Mariam" w:hAnsi="GHEA Mariam" w:cs="Sylfaen"/>
          <w:iCs/>
          <w:sz w:val="20"/>
          <w:szCs w:val="20"/>
        </w:rPr>
        <w:t>;</w:t>
      </w:r>
    </w:p>
    <w:p w14:paraId="1A892530" w14:textId="77777777" w:rsidR="00DB4EFF" w:rsidRPr="000D6993" w:rsidRDefault="00DB4EFF" w:rsidP="00845F46">
      <w:pPr>
        <w:pStyle w:val="aff"/>
        <w:numPr>
          <w:ilvl w:val="0"/>
          <w:numId w:val="18"/>
        </w:numPr>
        <w:shd w:val="clear" w:color="auto" w:fill="FFFFFF"/>
        <w:ind w:left="0" w:firstLine="375"/>
        <w:jc w:val="both"/>
        <w:rPr>
          <w:rFonts w:ascii="GHEA Mariam" w:hAnsi="GHEA Mariam" w:cs="Sylfaen"/>
          <w:iCs/>
          <w:sz w:val="20"/>
          <w:szCs w:val="20"/>
          <w:lang w:val="af-ZA"/>
        </w:rPr>
      </w:pPr>
      <w:r w:rsidRPr="000D6993">
        <w:rPr>
          <w:rFonts w:ascii="GHEA Mariam" w:hAnsi="GHEA Mariam" w:cs="Sylfaen"/>
          <w:iCs/>
          <w:sz w:val="20"/>
          <w:szCs w:val="20"/>
          <w:lang w:val="af-ZA"/>
        </w:rPr>
        <w:t xml:space="preserve">Оплата заявки, контракта и/или суммы квалификационного обеспечения участником или лицом, подписавшим контракт, произведена уполномоченным лицом </w:t>
      </w:r>
      <w:r w:rsidRPr="000D6993">
        <w:rPr>
          <w:rFonts w:ascii="GHEA Mariam" w:hAnsi="GHEA Mariam" w:cs="Sylfaen"/>
          <w:iCs/>
          <w:sz w:val="20"/>
          <w:szCs w:val="20"/>
          <w:lang w:val="ru-RU"/>
        </w:rPr>
        <w:t>.</w:t>
      </w:r>
      <w:r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что такое </w:t>
      </w:r>
      <w:r w:rsidRPr="000D6993">
        <w:rPr>
          <w:rFonts w:ascii="GHEA Mariam" w:hAnsi="GHEA Mariam" w:cs="Sylfaen"/>
          <w:iCs/>
          <w:sz w:val="20"/>
          <w:szCs w:val="20"/>
          <w:lang w:val="ru-RU"/>
        </w:rPr>
        <w:t>тело ?</w:t>
      </w:r>
      <w:r w:rsidRPr="000D6993">
        <w:rPr>
          <w:rFonts w:ascii="GHEA Mariam" w:hAnsi="GHEA Mariam" w:cs="Sylfaen"/>
          <w:iCs/>
          <w:sz w:val="20"/>
          <w:szCs w:val="20"/>
        </w:rPr>
        <w:t xml:space="preserve"> решение быть представленным крайний срок истекать </w:t>
      </w:r>
      <w:r w:rsidRPr="00D77B0E">
        <w:rPr>
          <w:rFonts w:ascii="GHEA Mariam" w:hAnsi="GHEA Mariam" w:cs="Sylfaen"/>
          <w:iCs/>
          <w:sz w:val="20"/>
          <w:szCs w:val="20"/>
          <w:lang w:val="ru-RU"/>
        </w:rPr>
        <w:t>_</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 xml:space="preserve">тогда </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но</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нет</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 xml:space="preserve">позже </w:t>
      </w:r>
      <w:r w:rsidRPr="000D6993">
        <w:rPr>
          <w:rFonts w:ascii="GHEA Mariam" w:hAnsi="GHEA Mariam" w:cs="Sylfaen"/>
          <w:iCs/>
          <w:sz w:val="20"/>
          <w:szCs w:val="20"/>
          <w:lang w:val="af-ZA"/>
        </w:rPr>
        <w:t xml:space="preserve">чем </w:t>
      </w:r>
      <w:r w:rsidRPr="00D77B0E">
        <w:rPr>
          <w:rFonts w:ascii="GHEA Mariam" w:hAnsi="GHEA Mariam" w:cs="Sylfaen"/>
          <w:iCs/>
          <w:sz w:val="20"/>
          <w:szCs w:val="20"/>
          <w:lang w:val="ru-RU"/>
        </w:rPr>
        <w:t>_</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участнику</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или</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договор</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запечатанный</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человеку</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в списке</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включать</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крайний срок</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истекать</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 xml:space="preserve">день </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тогда</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клиент</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этого</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о</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на письме</w:t>
      </w:r>
      <w:r w:rsidRPr="000D6993">
        <w:rPr>
          <w:rFonts w:ascii="GHEA Mariam" w:hAnsi="GHEA Mariam" w:cs="Sylfaen"/>
          <w:iCs/>
          <w:sz w:val="20"/>
          <w:szCs w:val="20"/>
          <w:lang w:val="af-ZA"/>
        </w:rPr>
        <w:t xml:space="preserve"> </w:t>
      </w:r>
      <w:proofErr w:type="gramStart"/>
      <w:r w:rsidRPr="00D77B0E">
        <w:rPr>
          <w:rFonts w:ascii="GHEA Mariam" w:hAnsi="GHEA Mariam" w:cs="Sylfaen"/>
          <w:iCs/>
          <w:sz w:val="20"/>
          <w:szCs w:val="20"/>
          <w:lang w:val="ru-RU"/>
        </w:rPr>
        <w:t>информирует</w:t>
      </w:r>
      <w:proofErr w:type="gramEnd"/>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является</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уполномоченный</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 xml:space="preserve">тело </w:t>
      </w:r>
      <w:r w:rsidRPr="000D6993">
        <w:rPr>
          <w:rFonts w:ascii="GHEA Mariam" w:hAnsi="GHEA Mariam" w:cs="Sylfaen"/>
          <w:iCs/>
          <w:sz w:val="20"/>
          <w:szCs w:val="20"/>
          <w:lang w:val="af-ZA"/>
        </w:rPr>
        <w:t xml:space="preserve">которого </w:t>
      </w:r>
      <w:r w:rsidRPr="00D77B0E">
        <w:rPr>
          <w:rFonts w:ascii="GHEA Mariam" w:hAnsi="GHEA Mariam" w:cs="Sylfaen"/>
          <w:iCs/>
          <w:sz w:val="20"/>
          <w:szCs w:val="20"/>
          <w:lang w:val="ru-RU"/>
        </w:rPr>
        <w:t>_</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на основе</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на</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участник</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нет</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быть включенным</w:t>
      </w:r>
      <w:r w:rsidRPr="000D6993">
        <w:rPr>
          <w:rFonts w:ascii="GHEA Mariam" w:hAnsi="GHEA Mariam" w:cs="Sylfaen"/>
          <w:iCs/>
          <w:sz w:val="20"/>
          <w:szCs w:val="20"/>
          <w:lang w:val="af-ZA"/>
        </w:rPr>
        <w:t xml:space="preserve"> </w:t>
      </w:r>
      <w:r w:rsidRPr="00D77B0E">
        <w:rPr>
          <w:rFonts w:ascii="GHEA Mariam" w:hAnsi="GHEA Mariam" w:cs="Sylfaen"/>
          <w:iCs/>
          <w:sz w:val="20"/>
          <w:szCs w:val="20"/>
          <w:lang w:val="ru-RU"/>
        </w:rPr>
        <w:t xml:space="preserve">в списке </w:t>
      </w:r>
      <w:r w:rsidRPr="000D6993">
        <w:rPr>
          <w:rFonts w:ascii="GHEA Mariam" w:hAnsi="GHEA Mariam" w:cs="Sylfaen"/>
          <w:iCs/>
          <w:sz w:val="20"/>
          <w:szCs w:val="20"/>
          <w:lang w:val="af-ZA"/>
        </w:rPr>
        <w:t>.</w:t>
      </w:r>
    </w:p>
    <w:p w14:paraId="1A6462A7" w14:textId="77777777" w:rsidR="00B54F63" w:rsidRPr="000D6993" w:rsidRDefault="00B97D91" w:rsidP="00845F46">
      <w:pPr>
        <w:ind w:firstLine="375"/>
        <w:jc w:val="both"/>
        <w:rPr>
          <w:rFonts w:ascii="GHEA Mariam" w:hAnsi="GHEA Mariam"/>
          <w:iCs/>
          <w:sz w:val="20"/>
          <w:szCs w:val="20"/>
          <w:lang w:val="af-ZA"/>
        </w:rPr>
      </w:pPr>
      <w:r w:rsidRPr="000D6993">
        <w:rPr>
          <w:rFonts w:ascii="GHEA Mariam" w:hAnsi="GHEA Mariam"/>
          <w:iCs/>
          <w:color w:val="000000"/>
          <w:sz w:val="20"/>
          <w:szCs w:val="20"/>
          <w:lang w:val="af-ZA"/>
        </w:rPr>
        <w:t xml:space="preserve">8.14 </w:t>
      </w:r>
      <w:r w:rsidR="003A377C" w:rsidRPr="000D6993">
        <w:rPr>
          <w:rFonts w:ascii="GHEA Mariam" w:hAnsi="GHEA Mariam"/>
          <w:iCs/>
          <w:color w:val="000000"/>
          <w:sz w:val="20"/>
          <w:szCs w:val="20"/>
        </w:rPr>
        <w:t xml:space="preserve">Является ли </w:t>
      </w:r>
      <w:r w:rsidR="003D4374" w:rsidRPr="000D6993">
        <w:rPr>
          <w:rFonts w:ascii="GHEA Mariam" w:hAnsi="GHEA Mariam"/>
          <w:iCs/>
          <w:color w:val="000000"/>
          <w:sz w:val="20"/>
          <w:szCs w:val="20"/>
          <w:lang w:val="hy-AM"/>
        </w:rPr>
        <w:t xml:space="preserve">участник </w:t>
      </w:r>
      <w:r w:rsidR="00955CC1" w:rsidRPr="000D6993">
        <w:rPr>
          <w:rFonts w:ascii="GHEA Mariam" w:hAnsi="GHEA Mariam"/>
          <w:iCs/>
          <w:color w:val="000000"/>
          <w:sz w:val="20"/>
          <w:szCs w:val="20"/>
        </w:rPr>
        <w:t>n</w:t>
      </w:r>
      <w:r w:rsidR="003D4374" w:rsidRPr="000D6993">
        <w:rPr>
          <w:rFonts w:ascii="GHEA Mariam" w:hAnsi="GHEA Mariam"/>
          <w:iCs/>
          <w:color w:val="000000"/>
          <w:sz w:val="20"/>
          <w:szCs w:val="20"/>
          <w:lang w:val="hy-AM"/>
        </w:rPr>
        <w:t xml:space="preserve"> Если заявление включено в списки, предусмотренные частями 5 и 6 части 1 статьи 6 Закона, после дня его подачи, то его заявление не подлежит </w:t>
      </w:r>
      <w:r w:rsidR="00955CC1" w:rsidRPr="000D6993">
        <w:rPr>
          <w:rFonts w:ascii="GHEA Mariam" w:hAnsi="GHEA Mariam"/>
          <w:iCs/>
          <w:color w:val="000000"/>
          <w:sz w:val="20"/>
          <w:szCs w:val="20"/>
        </w:rPr>
        <w:t xml:space="preserve">отклонению </w:t>
      </w:r>
      <w:r w:rsidR="00B54F63" w:rsidRPr="000D6993">
        <w:rPr>
          <w:rFonts w:ascii="GHEA Mariam" w:hAnsi="GHEA Mariam" w:cs="Sylfaen"/>
          <w:iCs/>
          <w:sz w:val="20"/>
          <w:szCs w:val="20"/>
          <w:lang w:val="af-ZA"/>
        </w:rPr>
        <w:t>.</w:t>
      </w:r>
    </w:p>
    <w:p w14:paraId="18296DB2" w14:textId="77777777" w:rsidR="007A5810" w:rsidRPr="000D6993" w:rsidRDefault="004306D6" w:rsidP="00845F46">
      <w:pPr>
        <w:pStyle w:val="norm"/>
        <w:spacing w:line="240" w:lineRule="auto"/>
        <w:ind w:firstLine="706"/>
        <w:rPr>
          <w:rFonts w:ascii="GHEA Mariam" w:hAnsi="GHEA Mariam" w:cs="Sylfaen"/>
          <w:iCs/>
          <w:sz w:val="20"/>
          <w:lang w:val="af-ZA" w:eastAsia="en-US"/>
        </w:rPr>
      </w:pPr>
      <w:r w:rsidRPr="000D6993">
        <w:rPr>
          <w:rFonts w:ascii="GHEA Mariam" w:hAnsi="GHEA Mariam" w:cs="Sylfaen"/>
          <w:iCs/>
          <w:sz w:val="20"/>
          <w:lang w:val="af-ZA" w:eastAsia="en-US"/>
        </w:rPr>
        <w:t xml:space="preserve">8.15 </w:t>
      </w:r>
      <w:r w:rsidR="007A5810" w:rsidRPr="000D6993">
        <w:rPr>
          <w:rFonts w:ascii="GHEA Mariam" w:hAnsi="GHEA Mariam" w:cs="Sylfaen"/>
          <w:iCs/>
          <w:sz w:val="20"/>
          <w:lang w:val="ru-RU" w:eastAsia="en-US"/>
        </w:rPr>
        <w:t>Здесь</w:t>
      </w:r>
      <w:r w:rsidR="007A5810" w:rsidRPr="000D6993">
        <w:rPr>
          <w:rFonts w:ascii="GHEA Mariam" w:hAnsi="GHEA Mariam" w:cs="Sylfaen"/>
          <w:iCs/>
          <w:sz w:val="20"/>
          <w:lang w:val="af-ZA" w:eastAsia="en-US"/>
        </w:rPr>
        <w:t xml:space="preserve"> </w:t>
      </w:r>
      <w:r w:rsidRPr="000D6993">
        <w:rPr>
          <w:rFonts w:ascii="GHEA Mariam" w:hAnsi="GHEA Mariam" w:cs="Sylfaen"/>
          <w:iCs/>
          <w:sz w:val="20"/>
          <w:lang w:val="af-ZA" w:eastAsia="en-US"/>
        </w:rPr>
        <w:t xml:space="preserve">1 </w:t>
      </w:r>
      <w:r w:rsidRPr="000D6993">
        <w:rPr>
          <w:rFonts w:ascii="GHEA Mariam" w:hAnsi="GHEA Mariam" w:cs="Sylfaen"/>
          <w:iCs/>
          <w:sz w:val="20"/>
          <w:lang w:val="ru-RU" w:eastAsia="en-US"/>
        </w:rPr>
        <w:t>приглашение _</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 xml:space="preserve">в пункте </w:t>
      </w:r>
      <w:r w:rsidRPr="000D6993">
        <w:rPr>
          <w:rFonts w:ascii="GHEA Mariam" w:hAnsi="GHEA Mariam" w:cs="Sylfaen"/>
          <w:iCs/>
          <w:sz w:val="20"/>
          <w:lang w:val="af-ZA" w:eastAsia="en-US"/>
        </w:rPr>
        <w:t xml:space="preserve">8.8 </w:t>
      </w:r>
      <w:r w:rsidRPr="000D6993">
        <w:rPr>
          <w:rFonts w:ascii="GHEA Mariam" w:hAnsi="GHEA Mariam" w:cs="Sylfaen"/>
          <w:iCs/>
          <w:sz w:val="20"/>
          <w:lang w:val="ru-RU" w:eastAsia="en-US"/>
        </w:rPr>
        <w:t>части</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указанный</w:t>
      </w:r>
      <w:r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 xml:space="preserve">документы </w:t>
      </w:r>
      <w:r w:rsidR="00D371A7" w:rsidRPr="000D6993">
        <w:rPr>
          <w:rFonts w:ascii="GHEA Mariam" w:hAnsi="GHEA Mariam" w:cs="Sylfaen"/>
          <w:iCs/>
          <w:sz w:val="20"/>
          <w:lang w:eastAsia="en-US"/>
        </w:rPr>
        <w:t xml:space="preserve">, определенные </w:t>
      </w:r>
      <w:r w:rsidR="00D371A7" w:rsidRPr="000D6993">
        <w:rPr>
          <w:rFonts w:ascii="GHEA Mariam" w:hAnsi="GHEA Mariam" w:cs="Sylfaen"/>
          <w:iCs/>
          <w:sz w:val="20"/>
          <w:lang w:val="af-ZA" w:eastAsia="en-US"/>
        </w:rPr>
        <w:t xml:space="preserve">участником </w:t>
      </w:r>
      <w:r w:rsidR="00D371A7" w:rsidRPr="000D6993">
        <w:rPr>
          <w:rFonts w:ascii="GHEA Mariam" w:hAnsi="GHEA Mariam" w:cs="Sylfaen"/>
          <w:iCs/>
          <w:sz w:val="20"/>
          <w:lang w:eastAsia="en-US"/>
        </w:rPr>
        <w:t>в срок</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 xml:space="preserve">доставлен </w:t>
      </w:r>
      <w:r w:rsidR="007A5810" w:rsidRPr="000D6993">
        <w:rPr>
          <w:rFonts w:ascii="GHEA Mariam" w:hAnsi="GHEA Mariam" w:cs="Sylfaen"/>
          <w:iCs/>
          <w:sz w:val="20"/>
          <w:lang w:val="af-ZA" w:eastAsia="en-US"/>
        </w:rPr>
        <w:softHyphen/>
      </w:r>
      <w:r w:rsidR="007A5810" w:rsidRPr="000D6993">
        <w:rPr>
          <w:rFonts w:ascii="GHEA Mariam" w:hAnsi="GHEA Mariam" w:cs="Sylfaen"/>
          <w:iCs/>
          <w:sz w:val="20"/>
          <w:lang w:val="ru-RU" w:eastAsia="en-US"/>
        </w:rPr>
        <w:t>на встречу</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секретарю</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 xml:space="preserve">Представляет </w:t>
      </w:r>
      <w:r w:rsidR="00EF2159" w:rsidRPr="000D6993">
        <w:rPr>
          <w:rFonts w:ascii="GHEA Mariam" w:hAnsi="GHEA Mariam" w:cs="Sylfaen"/>
          <w:iCs/>
          <w:sz w:val="20"/>
          <w:lang w:eastAsia="en-US"/>
        </w:rPr>
        <w:t xml:space="preserve">_ </w:t>
      </w:r>
      <w:r w:rsidR="007A5810" w:rsidRPr="000D6993">
        <w:rPr>
          <w:rFonts w:ascii="GHEA Mariam" w:hAnsi="GHEA Mariam" w:cs="Sylfaen"/>
          <w:iCs/>
          <w:sz w:val="20"/>
          <w:lang w:val="ru-RU" w:eastAsia="en-US"/>
        </w:rPr>
        <w:t>_</w:t>
      </w:r>
      <w:r w:rsidR="007A5810" w:rsidRPr="000D6993">
        <w:rPr>
          <w:rFonts w:ascii="GHEA Mariam" w:hAnsi="GHEA Mariam" w:cs="Sylfaen"/>
          <w:iCs/>
          <w:sz w:val="20"/>
          <w:lang w:val="af-ZA" w:eastAsia="en-US"/>
        </w:rPr>
        <w:t xml:space="preserve"> </w:t>
      </w:r>
      <w:r w:rsidR="00EF2159" w:rsidRPr="000D6993">
        <w:rPr>
          <w:rFonts w:ascii="GHEA Mariam" w:hAnsi="GHEA Mariam" w:cs="Sylfaen"/>
          <w:iCs/>
          <w:sz w:val="20"/>
          <w:lang w:eastAsia="en-US"/>
        </w:rPr>
        <w:t xml:space="preserve">последнее </w:t>
      </w:r>
      <w:r w:rsidR="007A5810"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здесь</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по приглашению</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запланировано</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электронный</w:t>
      </w:r>
      <w:r w:rsidRPr="000D6993">
        <w:rPr>
          <w:rFonts w:ascii="GHEA Mariam" w:hAnsi="GHEA Mariam" w:cs="Sylfaen"/>
          <w:iCs/>
          <w:sz w:val="20"/>
          <w:lang w:val="af-ZA" w:eastAsia="en-US"/>
        </w:rPr>
        <w:t xml:space="preserve"> </w:t>
      </w:r>
      <w:r w:rsidRPr="000D6993">
        <w:rPr>
          <w:rFonts w:ascii="GHEA Mariam" w:hAnsi="GHEA Mariam" w:cs="Sylfaen"/>
          <w:iCs/>
          <w:sz w:val="20"/>
          <w:lang w:val="ru-RU" w:eastAsia="en-US"/>
        </w:rPr>
        <w:t>на почту</w:t>
      </w:r>
      <w:r w:rsidR="00FE20B2" w:rsidRPr="000D6993">
        <w:rPr>
          <w:rFonts w:ascii="GHEA Mariam" w:hAnsi="GHEA Mariam" w:cs="Sylfaen"/>
          <w:iCs/>
          <w:sz w:val="20"/>
          <w:lang w:val="af-ZA" w:eastAsia="en-US"/>
        </w:rPr>
        <w:t xml:space="preserve"> </w:t>
      </w:r>
      <w:r w:rsidR="00FE20B2" w:rsidRPr="000D6993">
        <w:rPr>
          <w:rFonts w:ascii="GHEA Mariam" w:hAnsi="GHEA Mariam" w:cs="Sylfaen"/>
          <w:iCs/>
          <w:sz w:val="20"/>
          <w:lang w:eastAsia="en-US"/>
        </w:rPr>
        <w:t>отправлять</w:t>
      </w:r>
      <w:r w:rsidR="00FE20B2" w:rsidRPr="000D6993">
        <w:rPr>
          <w:rFonts w:ascii="GHEA Mariam" w:hAnsi="GHEA Mariam" w:cs="Sylfaen"/>
          <w:iCs/>
          <w:sz w:val="20"/>
          <w:lang w:val="af-ZA" w:eastAsia="en-US"/>
        </w:rPr>
        <w:t xml:space="preserve"> </w:t>
      </w:r>
      <w:r w:rsidR="00FE20B2" w:rsidRPr="000D6993">
        <w:rPr>
          <w:rFonts w:ascii="GHEA Mariam" w:hAnsi="GHEA Mariam" w:cs="Sylfaen"/>
          <w:iCs/>
          <w:sz w:val="20"/>
          <w:lang w:eastAsia="en-US"/>
        </w:rPr>
        <w:t xml:space="preserve">через </w:t>
      </w:r>
      <w:r w:rsidRPr="000D6993">
        <w:rPr>
          <w:rFonts w:ascii="GHEA Mariam" w:hAnsi="GHEA Mariam" w:cs="Sylfaen"/>
          <w:iCs/>
          <w:sz w:val="20"/>
          <w:lang w:val="af-ZA" w:eastAsia="en-US"/>
        </w:rPr>
        <w:t xml:space="preserve">_ </w:t>
      </w:r>
      <w:r w:rsidR="007A5810" w:rsidRPr="000D6993">
        <w:rPr>
          <w:rFonts w:ascii="GHEA Mariam" w:hAnsi="GHEA Mariam" w:cs="Sylfaen"/>
          <w:iCs/>
          <w:sz w:val="20"/>
          <w:lang w:val="ru-RU" w:eastAsia="en-US"/>
        </w:rPr>
        <w:t>Секретарь</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должен</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является</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документы</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получать</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день</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подтверждать</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их</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получать</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обстоятельство _</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настоящим</w:t>
      </w:r>
      <w:r w:rsidR="007A5810" w:rsidRPr="000D6993">
        <w:rPr>
          <w:rFonts w:ascii="GHEA Mariam" w:hAnsi="GHEA Mariam" w:cs="Sylfaen"/>
          <w:iCs/>
          <w:sz w:val="20"/>
          <w:lang w:val="hy-AM" w:eastAsia="en-US"/>
        </w:rPr>
        <w:t xml:space="preserve"> </w:t>
      </w:r>
      <w:r w:rsidR="007A5810" w:rsidRPr="000D6993">
        <w:rPr>
          <w:rFonts w:ascii="GHEA Mariam" w:hAnsi="GHEA Mariam" w:cs="Sylfaen"/>
          <w:iCs/>
          <w:sz w:val="20"/>
          <w:lang w:val="ru-RU" w:eastAsia="en-US"/>
        </w:rPr>
        <w:t>в приглашении</w:t>
      </w:r>
      <w:r w:rsidR="007A5810" w:rsidRPr="000D6993">
        <w:rPr>
          <w:rFonts w:ascii="GHEA Mariam" w:hAnsi="GHEA Mariam" w:cs="Sylfaen"/>
          <w:iCs/>
          <w:sz w:val="20"/>
          <w:lang w:val="hy-AM" w:eastAsia="en-US"/>
        </w:rPr>
        <w:t xml:space="preserve"> </w:t>
      </w:r>
      <w:r w:rsidR="007A5810" w:rsidRPr="000D6993">
        <w:rPr>
          <w:rFonts w:ascii="GHEA Mariam" w:hAnsi="GHEA Mariam" w:cs="Sylfaen"/>
          <w:iCs/>
          <w:sz w:val="20"/>
          <w:lang w:val="ru-RU" w:eastAsia="en-US"/>
        </w:rPr>
        <w:t>указанный</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его</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электронный</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из почтового отделения</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участвовать</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электронный</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на почту</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сертификация</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отправлять</w:t>
      </w:r>
      <w:r w:rsidR="007A5810" w:rsidRPr="000D6993">
        <w:rPr>
          <w:rFonts w:ascii="GHEA Mariam" w:hAnsi="GHEA Mariam" w:cs="Sylfaen"/>
          <w:iCs/>
          <w:sz w:val="20"/>
          <w:lang w:val="af-ZA" w:eastAsia="en-US"/>
        </w:rPr>
        <w:t xml:space="preserve"> </w:t>
      </w:r>
      <w:r w:rsidR="007A5810" w:rsidRPr="000D6993">
        <w:rPr>
          <w:rFonts w:ascii="GHEA Mariam" w:hAnsi="GHEA Mariam" w:cs="Sylfaen"/>
          <w:iCs/>
          <w:sz w:val="20"/>
          <w:lang w:val="ru-RU" w:eastAsia="en-US"/>
        </w:rPr>
        <w:t xml:space="preserve">через </w:t>
      </w:r>
      <w:r w:rsidR="007A5810" w:rsidRPr="000D6993">
        <w:rPr>
          <w:rFonts w:ascii="GHEA Mariam" w:hAnsi="GHEA Mariam" w:cs="Sylfaen"/>
          <w:iCs/>
          <w:sz w:val="20"/>
          <w:lang w:val="af-ZA" w:eastAsia="en-US"/>
        </w:rPr>
        <w:t>_</w:t>
      </w:r>
    </w:p>
    <w:p w14:paraId="08621504" w14:textId="77777777" w:rsidR="002B121D" w:rsidRPr="000D6993" w:rsidRDefault="00A150A9" w:rsidP="00845F46">
      <w:pPr>
        <w:pStyle w:val="23"/>
        <w:spacing w:line="240" w:lineRule="auto"/>
        <w:ind w:firstLine="567"/>
        <w:rPr>
          <w:rFonts w:ascii="GHEA Mariam" w:hAnsi="GHEA Mariam" w:cs="Sylfaen"/>
          <w:iCs/>
        </w:rPr>
      </w:pPr>
      <w:r w:rsidRPr="000D6993">
        <w:rPr>
          <w:rFonts w:ascii="GHEA Mariam" w:hAnsi="GHEA Mariam" w:cs="Sylfaen"/>
          <w:iCs/>
        </w:rPr>
        <w:t xml:space="preserve">8.16 </w:t>
      </w:r>
      <w:r w:rsidR="002B121D" w:rsidRPr="000D6993">
        <w:rPr>
          <w:rFonts w:ascii="GHEA Mariam" w:hAnsi="GHEA Mariam" w:cs="Sylfaen"/>
          <w:iCs/>
          <w:lang w:val="ru-RU"/>
        </w:rPr>
        <w:t>Участники</w:t>
      </w:r>
      <w:r w:rsidR="002B121D" w:rsidRPr="000D6993">
        <w:rPr>
          <w:rFonts w:ascii="GHEA Mariam" w:hAnsi="GHEA Mariam" w:cs="Sylfaen"/>
          <w:iCs/>
        </w:rPr>
        <w:t xml:space="preserve"> </w:t>
      </w:r>
      <w:r w:rsidR="002B121D" w:rsidRPr="000D6993">
        <w:rPr>
          <w:rFonts w:ascii="GHEA Mariam" w:hAnsi="GHEA Mariam" w:cs="Sylfaen"/>
          <w:iCs/>
          <w:lang w:val="ru-RU"/>
        </w:rPr>
        <w:t>и:</w:t>
      </w:r>
      <w:r w:rsidR="002B121D" w:rsidRPr="000D6993">
        <w:rPr>
          <w:rFonts w:ascii="GHEA Mariam" w:hAnsi="GHEA Mariam" w:cs="Sylfaen"/>
          <w:iCs/>
        </w:rPr>
        <w:t xml:space="preserve"> </w:t>
      </w:r>
      <w:r w:rsidR="002B121D" w:rsidRPr="000D6993">
        <w:rPr>
          <w:rFonts w:ascii="GHEA Mariam" w:hAnsi="GHEA Mariam" w:cs="Sylfaen"/>
          <w:iCs/>
          <w:lang w:val="ru-RU"/>
        </w:rPr>
        <w:t>их</w:t>
      </w:r>
      <w:r w:rsidR="002B121D" w:rsidRPr="000D6993">
        <w:rPr>
          <w:rFonts w:ascii="GHEA Mariam" w:hAnsi="GHEA Mariam" w:cs="Sylfaen"/>
          <w:iCs/>
        </w:rPr>
        <w:t xml:space="preserve"> </w:t>
      </w:r>
      <w:r w:rsidR="002B121D" w:rsidRPr="000D6993">
        <w:rPr>
          <w:rFonts w:ascii="GHEA Mariam" w:hAnsi="GHEA Mariam" w:cs="Sylfaen"/>
          <w:iCs/>
          <w:lang w:val="ru-RU"/>
        </w:rPr>
        <w:t>представители</w:t>
      </w:r>
      <w:r w:rsidR="002B121D" w:rsidRPr="000D6993">
        <w:rPr>
          <w:rFonts w:ascii="GHEA Mariam" w:hAnsi="GHEA Mariam" w:cs="Sylfaen"/>
          <w:iCs/>
        </w:rPr>
        <w:t xml:space="preserve"> </w:t>
      </w:r>
      <w:r w:rsidR="002B121D" w:rsidRPr="000D6993">
        <w:rPr>
          <w:rFonts w:ascii="GHEA Mariam" w:hAnsi="GHEA Mariam" w:cs="Sylfaen"/>
          <w:iCs/>
          <w:lang w:val="ru-RU"/>
        </w:rPr>
        <w:t>может</w:t>
      </w:r>
      <w:r w:rsidR="002B121D" w:rsidRPr="000D6993">
        <w:rPr>
          <w:rFonts w:ascii="GHEA Mariam" w:hAnsi="GHEA Mariam" w:cs="Sylfaen"/>
          <w:iCs/>
        </w:rPr>
        <w:t xml:space="preserve"> </w:t>
      </w:r>
      <w:r w:rsidR="002B121D" w:rsidRPr="000D6993">
        <w:rPr>
          <w:rFonts w:ascii="GHEA Mariam" w:hAnsi="GHEA Mariam" w:cs="Sylfaen"/>
          <w:iCs/>
          <w:lang w:val="ru-RU"/>
        </w:rPr>
        <w:t>являются</w:t>
      </w:r>
      <w:r w:rsidR="002B121D" w:rsidRPr="000D6993">
        <w:rPr>
          <w:rFonts w:ascii="GHEA Mariam" w:hAnsi="GHEA Mariam" w:cs="Sylfaen"/>
          <w:iCs/>
        </w:rPr>
        <w:t xml:space="preserve"> </w:t>
      </w:r>
      <w:r w:rsidR="002B121D" w:rsidRPr="000D6993">
        <w:rPr>
          <w:rFonts w:ascii="GHEA Mariam" w:hAnsi="GHEA Mariam" w:cs="Sylfaen"/>
          <w:iCs/>
          <w:lang w:val="ru-RU"/>
        </w:rPr>
        <w:t xml:space="preserve">присутствовать </w:t>
      </w:r>
      <w:r w:rsidR="002B121D" w:rsidRPr="000D6993">
        <w:rPr>
          <w:rFonts w:ascii="GHEA Mariam" w:hAnsi="GHEA Mariam" w:cs="Sylfaen"/>
          <w:iCs/>
        </w:rPr>
        <w:t xml:space="preserve">на </w:t>
      </w:r>
      <w:r w:rsidR="002B121D" w:rsidRPr="000D6993">
        <w:rPr>
          <w:rFonts w:ascii="GHEA Mariam" w:hAnsi="GHEA Mariam" w:cs="Sylfaen"/>
          <w:iCs/>
          <w:lang w:val="ru-RU"/>
        </w:rPr>
        <w:t>комитете</w:t>
      </w:r>
      <w:r w:rsidR="002B121D" w:rsidRPr="000D6993">
        <w:rPr>
          <w:rFonts w:ascii="GHEA Mariam" w:hAnsi="GHEA Mariam" w:cs="Sylfaen"/>
          <w:iCs/>
        </w:rPr>
        <w:t xml:space="preserve"> </w:t>
      </w:r>
      <w:r w:rsidR="002B121D" w:rsidRPr="000D6993">
        <w:rPr>
          <w:rFonts w:ascii="GHEA Mariam" w:hAnsi="GHEA Mariam" w:cs="Sylfaen"/>
          <w:iCs/>
          <w:lang w:val="ru-RU"/>
        </w:rPr>
        <w:t>на сессиях .</w:t>
      </w:r>
      <w:r w:rsidR="002B121D" w:rsidRPr="000D6993">
        <w:rPr>
          <w:rFonts w:ascii="GHEA Mariam" w:hAnsi="GHEA Mariam" w:cs="Sylfaen"/>
          <w:iCs/>
        </w:rPr>
        <w:t xml:space="preserve"> </w:t>
      </w:r>
      <w:r w:rsidR="006D4E1D" w:rsidRPr="000D6993">
        <w:rPr>
          <w:rFonts w:ascii="GHEA Mariam" w:hAnsi="GHEA Mariam" w:cs="Sylfaen"/>
          <w:iCs/>
          <w:lang w:val="ru-RU"/>
        </w:rPr>
        <w:t xml:space="preserve">Участники </w:t>
      </w:r>
      <w:r w:rsidR="006D4E1D" w:rsidRPr="000D6993">
        <w:rPr>
          <w:rFonts w:ascii="GHEA Mariam" w:hAnsi="GHEA Mariam" w:cs="Sylfaen"/>
          <w:iCs/>
        </w:rPr>
        <w:t xml:space="preserve">или </w:t>
      </w:r>
      <w:r w:rsidR="006D4E1D" w:rsidRPr="000D6993">
        <w:rPr>
          <w:rFonts w:ascii="GHEA Mariam" w:hAnsi="GHEA Mariam" w:cs="Sylfaen"/>
          <w:iCs/>
          <w:lang w:val="ru-RU"/>
        </w:rPr>
        <w:t>они</w:t>
      </w:r>
      <w:r w:rsidR="006D4E1D" w:rsidRPr="000D6993">
        <w:rPr>
          <w:rFonts w:ascii="GHEA Mariam" w:hAnsi="GHEA Mariam" w:cs="Sylfaen"/>
          <w:iCs/>
        </w:rPr>
        <w:t xml:space="preserve"> </w:t>
      </w:r>
      <w:r w:rsidR="006D4E1D" w:rsidRPr="000D6993">
        <w:rPr>
          <w:rFonts w:ascii="GHEA Mariam" w:hAnsi="GHEA Mariam" w:cs="Sylfaen"/>
          <w:iCs/>
          <w:lang w:val="ru-RU"/>
        </w:rPr>
        <w:t>представители</w:t>
      </w:r>
      <w:r w:rsidR="006D4E1D" w:rsidRPr="000D6993">
        <w:rPr>
          <w:rFonts w:ascii="GHEA Mariam" w:hAnsi="GHEA Mariam" w:cs="Sylfaen"/>
          <w:iCs/>
        </w:rPr>
        <w:t xml:space="preserve"> </w:t>
      </w:r>
      <w:r w:rsidR="002B121D" w:rsidRPr="000D6993">
        <w:rPr>
          <w:rFonts w:ascii="GHEA Mariam" w:hAnsi="GHEA Mariam" w:cs="Sylfaen"/>
          <w:iCs/>
          <w:lang w:val="ru-RU"/>
        </w:rPr>
        <w:t>может</w:t>
      </w:r>
      <w:r w:rsidR="002B121D" w:rsidRPr="000D6993">
        <w:rPr>
          <w:rFonts w:ascii="GHEA Mariam" w:hAnsi="GHEA Mariam" w:cs="Sylfaen"/>
          <w:iCs/>
        </w:rPr>
        <w:t xml:space="preserve"> </w:t>
      </w:r>
      <w:r w:rsidR="002B121D" w:rsidRPr="000D6993">
        <w:rPr>
          <w:rFonts w:ascii="GHEA Mariam" w:hAnsi="GHEA Mariam" w:cs="Sylfaen"/>
          <w:iCs/>
          <w:lang w:val="ru-RU"/>
        </w:rPr>
        <w:t>являются</w:t>
      </w:r>
      <w:r w:rsidR="002B121D" w:rsidRPr="000D6993">
        <w:rPr>
          <w:rFonts w:ascii="GHEA Mariam" w:hAnsi="GHEA Mariam" w:cs="Sylfaen"/>
          <w:iCs/>
        </w:rPr>
        <w:t xml:space="preserve"> </w:t>
      </w:r>
      <w:r w:rsidR="002B121D" w:rsidRPr="000D6993">
        <w:rPr>
          <w:rFonts w:ascii="GHEA Mariam" w:hAnsi="GHEA Mariam" w:cs="Sylfaen"/>
          <w:iCs/>
          <w:lang w:val="ru-RU"/>
        </w:rPr>
        <w:t>требовать</w:t>
      </w:r>
      <w:r w:rsidR="002B121D" w:rsidRPr="000D6993">
        <w:rPr>
          <w:rFonts w:ascii="GHEA Mariam" w:hAnsi="GHEA Mariam" w:cs="Sylfaen"/>
          <w:iCs/>
        </w:rPr>
        <w:t xml:space="preserve"> </w:t>
      </w:r>
      <w:r w:rsidR="002B121D" w:rsidRPr="000D6993">
        <w:rPr>
          <w:rFonts w:ascii="GHEA Mariam" w:hAnsi="GHEA Mariam" w:cs="Sylfaen"/>
          <w:iCs/>
          <w:lang w:val="ru-RU"/>
        </w:rPr>
        <w:t>комиссии</w:t>
      </w:r>
      <w:r w:rsidR="002B121D" w:rsidRPr="000D6993">
        <w:rPr>
          <w:rFonts w:ascii="GHEA Mariam" w:hAnsi="GHEA Mariam" w:cs="Sylfaen"/>
          <w:iCs/>
        </w:rPr>
        <w:t xml:space="preserve"> </w:t>
      </w:r>
      <w:r w:rsidR="002B121D" w:rsidRPr="000D6993">
        <w:rPr>
          <w:rFonts w:ascii="GHEA Mariam" w:hAnsi="GHEA Mariam" w:cs="Sylfaen"/>
          <w:iCs/>
          <w:lang w:val="ru-RU"/>
        </w:rPr>
        <w:t>сессии</w:t>
      </w:r>
      <w:r w:rsidR="002B121D" w:rsidRPr="000D6993">
        <w:rPr>
          <w:rFonts w:ascii="GHEA Mariam" w:hAnsi="GHEA Mariam" w:cs="Sylfaen"/>
          <w:iCs/>
        </w:rPr>
        <w:t xml:space="preserve"> </w:t>
      </w:r>
      <w:r w:rsidR="002B121D" w:rsidRPr="000D6993">
        <w:rPr>
          <w:rFonts w:ascii="GHEA Mariam" w:hAnsi="GHEA Mariam" w:cs="Sylfaen"/>
          <w:iCs/>
          <w:lang w:val="ru-RU"/>
        </w:rPr>
        <w:t>протоколы</w:t>
      </w:r>
      <w:r w:rsidR="002B121D" w:rsidRPr="000D6993">
        <w:rPr>
          <w:rFonts w:ascii="GHEA Mariam" w:hAnsi="GHEA Mariam" w:cs="Sylfaen"/>
          <w:iCs/>
        </w:rPr>
        <w:t xml:space="preserve"> </w:t>
      </w:r>
      <w:r w:rsidR="002B121D" w:rsidRPr="000D6993">
        <w:rPr>
          <w:rFonts w:ascii="GHEA Mariam" w:hAnsi="GHEA Mariam" w:cs="Sylfaen"/>
          <w:iCs/>
          <w:lang w:val="ru-RU"/>
        </w:rPr>
        <w:t xml:space="preserve">копии </w:t>
      </w:r>
      <w:r w:rsidR="002B121D" w:rsidRPr="000D6993">
        <w:rPr>
          <w:rFonts w:ascii="GHEA Mariam" w:hAnsi="GHEA Mariam" w:cs="Sylfaen"/>
          <w:iCs/>
        </w:rPr>
        <w:t xml:space="preserve">, которые </w:t>
      </w:r>
      <w:r w:rsidR="002B121D" w:rsidRPr="000D6993">
        <w:rPr>
          <w:rFonts w:ascii="GHEA Mariam" w:hAnsi="GHEA Mariam" w:cs="Sylfaen"/>
          <w:iCs/>
          <w:lang w:val="ru-RU"/>
        </w:rPr>
        <w:t>_</w:t>
      </w:r>
      <w:r w:rsidR="002B121D" w:rsidRPr="000D6993">
        <w:rPr>
          <w:rFonts w:ascii="GHEA Mariam" w:hAnsi="GHEA Mariam" w:cs="Sylfaen"/>
          <w:iCs/>
        </w:rPr>
        <w:t xml:space="preserve"> </w:t>
      </w:r>
      <w:r w:rsidR="002B121D" w:rsidRPr="000D6993">
        <w:rPr>
          <w:rFonts w:ascii="GHEA Mariam" w:hAnsi="GHEA Mariam" w:cs="Sylfaen"/>
          <w:iCs/>
          <w:lang w:val="ru-RU"/>
        </w:rPr>
        <w:t>предоставил</w:t>
      </w:r>
      <w:r w:rsidR="002B121D" w:rsidRPr="000D6993">
        <w:rPr>
          <w:rFonts w:ascii="GHEA Mariam" w:hAnsi="GHEA Mariam" w:cs="Sylfaen"/>
          <w:iCs/>
        </w:rPr>
        <w:t xml:space="preserve"> </w:t>
      </w:r>
      <w:r w:rsidR="002B121D" w:rsidRPr="000D6993">
        <w:rPr>
          <w:rFonts w:ascii="GHEA Mariam" w:hAnsi="GHEA Mariam" w:cs="Sylfaen"/>
          <w:iCs/>
          <w:lang w:val="ru-RU"/>
        </w:rPr>
        <w:t>являются</w:t>
      </w:r>
      <w:r w:rsidR="002B121D" w:rsidRPr="000D6993">
        <w:rPr>
          <w:rFonts w:ascii="GHEA Mariam" w:hAnsi="GHEA Mariam" w:cs="Sylfaen"/>
          <w:iCs/>
        </w:rPr>
        <w:t xml:space="preserve"> </w:t>
      </w:r>
      <w:r w:rsidR="002B121D" w:rsidRPr="000D6993">
        <w:rPr>
          <w:rFonts w:ascii="GHEA Mariam" w:hAnsi="GHEA Mariam" w:cs="Sylfaen"/>
          <w:iCs/>
          <w:lang w:val="ru-RU"/>
        </w:rPr>
        <w:t>один</w:t>
      </w:r>
      <w:r w:rsidR="002B121D" w:rsidRPr="000D6993">
        <w:rPr>
          <w:rFonts w:ascii="GHEA Mariam" w:hAnsi="GHEA Mariam" w:cs="Sylfaen"/>
          <w:iCs/>
        </w:rPr>
        <w:t xml:space="preserve"> </w:t>
      </w:r>
      <w:r w:rsidR="002B121D" w:rsidRPr="000D6993">
        <w:rPr>
          <w:rFonts w:ascii="GHEA Mariam" w:hAnsi="GHEA Mariam" w:cs="Sylfaen"/>
          <w:iCs/>
          <w:lang w:val="ru-RU"/>
        </w:rPr>
        <w:t>календарь</w:t>
      </w:r>
      <w:r w:rsidR="002B121D" w:rsidRPr="000D6993">
        <w:rPr>
          <w:rFonts w:ascii="GHEA Mariam" w:hAnsi="GHEA Mariam" w:cs="Sylfaen"/>
          <w:iCs/>
        </w:rPr>
        <w:t xml:space="preserve"> </w:t>
      </w:r>
      <w:r w:rsidR="002B121D" w:rsidRPr="000D6993">
        <w:rPr>
          <w:rFonts w:ascii="GHEA Mariam" w:hAnsi="GHEA Mariam" w:cs="Sylfaen"/>
          <w:iCs/>
          <w:lang w:val="ru-RU"/>
        </w:rPr>
        <w:t>дня</w:t>
      </w:r>
      <w:r w:rsidR="002B121D" w:rsidRPr="000D6993">
        <w:rPr>
          <w:rFonts w:ascii="GHEA Mariam" w:hAnsi="GHEA Mariam" w:cs="Sylfaen"/>
          <w:iCs/>
        </w:rPr>
        <w:t xml:space="preserve"> </w:t>
      </w:r>
      <w:r w:rsidR="002B121D" w:rsidRPr="000D6993">
        <w:rPr>
          <w:rFonts w:ascii="GHEA Mariam" w:hAnsi="GHEA Mariam" w:cs="Sylfaen"/>
          <w:iCs/>
          <w:lang w:val="ru-RU"/>
        </w:rPr>
        <w:t>в течение .</w:t>
      </w:r>
    </w:p>
    <w:p w14:paraId="35CCFBA4" w14:textId="77777777" w:rsidR="00CD1E70" w:rsidRPr="000D6993" w:rsidRDefault="00A150A9"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8.17 </w:t>
      </w:r>
      <w:r w:rsidR="00CD1E70" w:rsidRPr="000D6993">
        <w:rPr>
          <w:rFonts w:ascii="GHEA Mariam" w:hAnsi="GHEA Mariam" w:cs="Sylfaen"/>
          <w:iCs/>
          <w:sz w:val="20"/>
          <w:szCs w:val="20"/>
          <w:lang w:val="ru-RU"/>
        </w:rPr>
        <w:t>Комиссии</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 xml:space="preserve">и </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 xml:space="preserve">или </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заказчик</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от</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электронный</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уведомления</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послан</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являются</w:t>
      </w:r>
      <w:r w:rsidR="00CD1E70" w:rsidRPr="000D6993">
        <w:rPr>
          <w:rFonts w:ascii="GHEA Mariam" w:hAnsi="GHEA Mariam" w:cs="Sylfaen"/>
          <w:iCs/>
          <w:sz w:val="20"/>
          <w:szCs w:val="20"/>
          <w:lang w:val="af-ZA"/>
        </w:rPr>
        <w:t xml:space="preserve"> путем отправки на электронную почту, указанную в заявке </w:t>
      </w:r>
      <w:r w:rsidR="00CD1E70" w:rsidRPr="000D6993">
        <w:rPr>
          <w:rFonts w:ascii="GHEA Mariam" w:hAnsi="GHEA Mariam" w:cs="Sylfaen"/>
          <w:iCs/>
          <w:sz w:val="20"/>
          <w:szCs w:val="20"/>
          <w:lang w:val="ru-RU"/>
        </w:rPr>
        <w:t>участника , и</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участвовать</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 xml:space="preserve">его _ </w:t>
      </w:r>
      <w:r w:rsidR="00CD1E70" w:rsidRPr="000D6993">
        <w:rPr>
          <w:rFonts w:ascii="GHEA Mariam" w:hAnsi="GHEA Mariam" w:cs="Sylfaen"/>
          <w:iCs/>
          <w:sz w:val="20"/>
          <w:szCs w:val="20"/>
          <w:lang w:val="af-ZA"/>
        </w:rPr>
        <w:t xml:space="preserve">_ </w:t>
      </w:r>
      <w:r w:rsidR="00CD1E70" w:rsidRPr="000D6993">
        <w:rPr>
          <w:rFonts w:ascii="GHEA Mariam" w:hAnsi="GHEA Mariam" w:cs="Sylfaen"/>
          <w:iCs/>
          <w:sz w:val="20"/>
          <w:szCs w:val="20"/>
          <w:lang w:val="ru-RU"/>
        </w:rPr>
        <w:t>приложение</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указанный</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электронный</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из почтового отделения</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настоящим</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в приглашении</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 xml:space="preserve">упомянуто </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комиссия</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секретаря</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электронный</w:t>
      </w:r>
      <w:r w:rsidR="00CD1E70" w:rsidRPr="000D6993">
        <w:rPr>
          <w:rFonts w:ascii="GHEA Mariam" w:hAnsi="GHEA Mariam" w:cs="Sylfaen"/>
          <w:iCs/>
          <w:sz w:val="20"/>
          <w:szCs w:val="20"/>
          <w:lang w:val="af-ZA"/>
        </w:rPr>
        <w:t xml:space="preserve"> </w:t>
      </w:r>
      <w:r w:rsidR="00CD1E70" w:rsidRPr="000D6993">
        <w:rPr>
          <w:rFonts w:ascii="GHEA Mariam" w:hAnsi="GHEA Mariam" w:cs="Sylfaen"/>
          <w:iCs/>
          <w:sz w:val="20"/>
          <w:szCs w:val="20"/>
          <w:lang w:val="ru-RU"/>
        </w:rPr>
        <w:t>на почту</w:t>
      </w:r>
      <w:r w:rsidR="00CD1E70" w:rsidRPr="000D6993">
        <w:rPr>
          <w:rFonts w:ascii="GHEA Mariam" w:hAnsi="GHEA Mariam" w:cs="Sylfaen"/>
          <w:iCs/>
          <w:sz w:val="20"/>
          <w:szCs w:val="20"/>
          <w:lang w:val="af-ZA"/>
        </w:rPr>
        <w:t xml:space="preserve"> </w:t>
      </w:r>
      <w:r w:rsidR="00CD1E70" w:rsidRPr="000D6993">
        <w:rPr>
          <w:rFonts w:ascii="GHEA Mariam" w:hAnsi="GHEA Mariam"/>
          <w:iCs/>
          <w:sz w:val="20"/>
          <w:szCs w:val="20"/>
          <w:lang w:val="af-ZA" w:eastAsia="x-none"/>
        </w:rPr>
        <w:t>путем отправки.</w:t>
      </w:r>
    </w:p>
    <w:p w14:paraId="13DE9D78" w14:textId="77777777" w:rsidR="00CD1E70" w:rsidRPr="000D6993" w:rsidRDefault="00CD1E70" w:rsidP="00845F46">
      <w:pPr>
        <w:ind w:firstLine="567"/>
        <w:jc w:val="both"/>
        <w:rPr>
          <w:rFonts w:ascii="GHEA Mariam" w:hAnsi="GHEA Mariam"/>
          <w:iCs/>
          <w:sz w:val="20"/>
          <w:szCs w:val="20"/>
          <w:lang w:val="af-ZA" w:eastAsia="x-none"/>
        </w:rPr>
      </w:pPr>
      <w:r w:rsidRPr="000D6993">
        <w:rPr>
          <w:rFonts w:ascii="GHEA Mariam" w:hAnsi="GHEA Mariam"/>
          <w:iCs/>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5E4BC4BB" w14:textId="77777777" w:rsidR="002B103D" w:rsidRPr="000D6993" w:rsidRDefault="00A150A9" w:rsidP="00845F46">
      <w:pPr>
        <w:pStyle w:val="23"/>
        <w:spacing w:line="240" w:lineRule="auto"/>
        <w:ind w:firstLine="567"/>
        <w:rPr>
          <w:rFonts w:ascii="GHEA Mariam" w:hAnsi="GHEA Mariam"/>
          <w:iCs/>
          <w:lang w:val="hy-AM"/>
        </w:rPr>
      </w:pPr>
      <w:r w:rsidRPr="000D6993">
        <w:rPr>
          <w:rFonts w:ascii="GHEA Mariam" w:hAnsi="GHEA Mariam"/>
          <w:iCs/>
        </w:rPr>
        <w:t xml:space="preserve">8 </w:t>
      </w:r>
      <w:r w:rsidR="00947D03" w:rsidRPr="000D6993">
        <w:rPr>
          <w:rFonts w:ascii="GHEA Mariam" w:hAnsi="GHEA Mariam"/>
          <w:iCs/>
          <w:lang w:val="hy-AM"/>
        </w:rPr>
        <w:t xml:space="preserve">. </w:t>
      </w:r>
      <w:r w:rsidR="00436F47" w:rsidRPr="000D6993">
        <w:rPr>
          <w:rFonts w:ascii="GHEA Mariam" w:hAnsi="GHEA Mariam"/>
          <w:iCs/>
        </w:rPr>
        <w:t xml:space="preserve">18 </w:t>
      </w:r>
      <w:r w:rsidR="00571F29" w:rsidRPr="000D6993">
        <w:rPr>
          <w:rFonts w:ascii="GHEA Mariam" w:hAnsi="GHEA Mariam" w:cs="Sylfaen"/>
          <w:iCs/>
        </w:rPr>
        <w:t>заявок</w:t>
      </w:r>
      <w:r w:rsidR="00571F29" w:rsidRPr="000D6993">
        <w:rPr>
          <w:rFonts w:ascii="GHEA Mariam" w:hAnsi="GHEA Mariam" w:cs="Arial"/>
          <w:iCs/>
        </w:rPr>
        <w:t xml:space="preserve"> </w:t>
      </w:r>
      <w:r w:rsidR="00571F29" w:rsidRPr="000D6993">
        <w:rPr>
          <w:rFonts w:ascii="GHEA Mariam" w:hAnsi="GHEA Mariam" w:cs="Sylfaen"/>
          <w:iCs/>
        </w:rPr>
        <w:t>оценка</w:t>
      </w:r>
      <w:r w:rsidR="00571F29" w:rsidRPr="000D6993">
        <w:rPr>
          <w:rFonts w:ascii="GHEA Mariam" w:hAnsi="GHEA Mariam" w:cs="Arial"/>
          <w:iCs/>
        </w:rPr>
        <w:t xml:space="preserve"> </w:t>
      </w:r>
      <w:r w:rsidR="00571F29" w:rsidRPr="000D6993">
        <w:rPr>
          <w:rFonts w:ascii="GHEA Mariam" w:hAnsi="GHEA Mariam" w:cs="Sylfaen"/>
          <w:iCs/>
        </w:rPr>
        <w:t>и:</w:t>
      </w:r>
      <w:r w:rsidR="00571F29" w:rsidRPr="000D6993">
        <w:rPr>
          <w:rFonts w:ascii="GHEA Mariam" w:hAnsi="GHEA Mariam" w:cs="Arial"/>
          <w:iCs/>
        </w:rPr>
        <w:t xml:space="preserve"> </w:t>
      </w:r>
      <w:r w:rsidR="00571F29" w:rsidRPr="000D6993">
        <w:rPr>
          <w:rFonts w:ascii="GHEA Mariam" w:hAnsi="GHEA Mariam" w:cs="Sylfaen"/>
          <w:iCs/>
        </w:rPr>
        <w:t>решение выбранного участника</w:t>
      </w:r>
      <w:r w:rsidR="00571F29" w:rsidRPr="000D6993">
        <w:rPr>
          <w:rFonts w:ascii="GHEA Mariam" w:hAnsi="GHEA Mariam" w:cs="Arial"/>
          <w:iCs/>
        </w:rPr>
        <w:t xml:space="preserve"> </w:t>
      </w:r>
      <w:r w:rsidR="00571F29" w:rsidRPr="000D6993">
        <w:rPr>
          <w:rFonts w:ascii="GHEA Mariam" w:hAnsi="GHEA Mariam" w:cs="Sylfaen"/>
          <w:iCs/>
        </w:rPr>
        <w:t>реализуется</w:t>
      </w:r>
      <w:r w:rsidR="00571F29" w:rsidRPr="000D6993">
        <w:rPr>
          <w:rFonts w:ascii="GHEA Mariam" w:hAnsi="GHEA Mariam" w:cs="Arial"/>
          <w:iCs/>
        </w:rPr>
        <w:t xml:space="preserve"> </w:t>
      </w:r>
      <w:r w:rsidR="00571F29" w:rsidRPr="000D6993">
        <w:rPr>
          <w:rFonts w:ascii="GHEA Mariam" w:hAnsi="GHEA Mariam" w:cs="Sylfaen"/>
          <w:iCs/>
        </w:rPr>
        <w:t>является</w:t>
      </w:r>
      <w:r w:rsidR="00571F29" w:rsidRPr="000D6993">
        <w:rPr>
          <w:rFonts w:ascii="GHEA Mariam" w:hAnsi="GHEA Mariam" w:cs="Arial"/>
          <w:iCs/>
        </w:rPr>
        <w:t xml:space="preserve"> </w:t>
      </w:r>
      <w:r w:rsidR="00571F29" w:rsidRPr="000D6993">
        <w:rPr>
          <w:rFonts w:ascii="GHEA Mariam" w:hAnsi="GHEA Mariam" w:cs="Sylfaen"/>
          <w:iCs/>
        </w:rPr>
        <w:t>в соответствии с</w:t>
      </w:r>
      <w:r w:rsidR="00571F29" w:rsidRPr="000D6993">
        <w:rPr>
          <w:rFonts w:ascii="GHEA Mariam" w:hAnsi="GHEA Mariam" w:cs="Arial"/>
          <w:iCs/>
        </w:rPr>
        <w:t xml:space="preserve"> </w:t>
      </w:r>
      <w:r w:rsidR="00571F29" w:rsidRPr="000D6993">
        <w:rPr>
          <w:rFonts w:ascii="GHEA Mariam" w:hAnsi="GHEA Mariam" w:cs="Sylfaen"/>
          <w:iCs/>
        </w:rPr>
        <w:t>в отдельности</w:t>
      </w:r>
      <w:r w:rsidR="00571F29" w:rsidRPr="000D6993">
        <w:rPr>
          <w:rFonts w:ascii="GHEA Mariam" w:hAnsi="GHEA Mariam" w:cs="Arial"/>
          <w:iCs/>
        </w:rPr>
        <w:t xml:space="preserve"> </w:t>
      </w:r>
      <w:r w:rsidR="00571F29" w:rsidRPr="000D6993">
        <w:rPr>
          <w:rFonts w:ascii="GHEA Mariam" w:hAnsi="GHEA Mariam" w:cs="Sylfaen"/>
          <w:iCs/>
        </w:rPr>
        <w:t xml:space="preserve">порции </w:t>
      </w:r>
      <w:r w:rsidR="00571F29" w:rsidRPr="000D6993">
        <w:rPr>
          <w:rStyle w:val="af6"/>
          <w:rFonts w:ascii="GHEA Mariam" w:hAnsi="GHEA Mariam" w:cs="Sylfaen"/>
          <w:iCs/>
          <w:color w:val="FFFFFF"/>
        </w:rPr>
        <w:footnoteReference w:id="6"/>
      </w:r>
      <w:r w:rsidR="00571F29" w:rsidRPr="000D6993">
        <w:rPr>
          <w:rFonts w:ascii="GHEA Mariam" w:hAnsi="GHEA Mariam" w:cs="Tahoma"/>
          <w:iCs/>
        </w:rPr>
        <w:t xml:space="preserve">. </w:t>
      </w:r>
      <w:r w:rsidR="00436F47" w:rsidRPr="000D6993">
        <w:rPr>
          <w:rFonts w:ascii="GHEA Mariam" w:hAnsi="GHEA Mariam" w:cs="Tahoma"/>
          <w:iCs/>
          <w:vertAlign w:val="superscript"/>
        </w:rPr>
        <w:t>11:00</w:t>
      </w:r>
      <w:r w:rsidR="002B103D" w:rsidRPr="000D6993">
        <w:rPr>
          <w:rFonts w:ascii="GHEA Mariam" w:hAnsi="GHEA Mariam" w:cs="Tahoma"/>
          <w:iCs/>
          <w:lang w:val="hy-AM"/>
        </w:rPr>
        <w:t xml:space="preserve"> </w:t>
      </w:r>
    </w:p>
    <w:p w14:paraId="1BC7265B" w14:textId="77777777" w:rsidR="00583092" w:rsidRPr="000D6993" w:rsidRDefault="00583092" w:rsidP="00845F46">
      <w:pPr>
        <w:ind w:firstLine="567"/>
        <w:jc w:val="both"/>
        <w:rPr>
          <w:rFonts w:ascii="GHEA Mariam" w:hAnsi="GHEA Mariam"/>
          <w:iCs/>
          <w:sz w:val="20"/>
          <w:szCs w:val="20"/>
          <w:lang w:val="af-ZA" w:eastAsia="x-none"/>
        </w:rPr>
      </w:pPr>
      <w:r w:rsidRPr="000D6993">
        <w:rPr>
          <w:rFonts w:ascii="GHEA Mariam" w:hAnsi="GHEA Mariam"/>
          <w:iCs/>
          <w:sz w:val="20"/>
          <w:szCs w:val="20"/>
          <w:lang w:val="hy-AM" w:eastAsia="x-none"/>
        </w:rPr>
        <w:t xml:space="preserve">в порядке, определенном в п. 8.12–8.18 части 1 </w:t>
      </w:r>
      <w:r w:rsidR="00A150A9" w:rsidRPr="000D6993">
        <w:rPr>
          <w:rFonts w:ascii="GHEA Mariam" w:hAnsi="GHEA Mariam"/>
          <w:iCs/>
          <w:sz w:val="20"/>
          <w:szCs w:val="20"/>
          <w:lang w:val="af-ZA" w:eastAsia="x-none"/>
        </w:rPr>
        <w:t xml:space="preserve">настоящего приглашения </w:t>
      </w:r>
      <w:r w:rsidRPr="000D6993">
        <w:rPr>
          <w:rFonts w:ascii="GHEA Mariam" w:hAnsi="GHEA Mariam"/>
          <w:iCs/>
          <w:sz w:val="20"/>
          <w:szCs w:val="20"/>
          <w:lang w:val="af-ZA" w:eastAsia="x-none"/>
        </w:rPr>
        <w:t>.</w:t>
      </w:r>
    </w:p>
    <w:p w14:paraId="42174487" w14:textId="77777777" w:rsidR="00583092" w:rsidRPr="000D6993" w:rsidRDefault="00A150A9" w:rsidP="00845F46">
      <w:pPr>
        <w:pStyle w:val="23"/>
        <w:spacing w:line="240" w:lineRule="auto"/>
        <w:ind w:firstLine="567"/>
        <w:rPr>
          <w:rFonts w:ascii="GHEA Mariam" w:hAnsi="GHEA Mariam" w:cs="Sylfaen"/>
          <w:iCs/>
        </w:rPr>
      </w:pPr>
      <w:r w:rsidRPr="000D6993">
        <w:rPr>
          <w:rFonts w:ascii="GHEA Mariam" w:hAnsi="GHEA Mariam" w:cs="Sylfaen"/>
          <w:iCs/>
        </w:rPr>
        <w:t xml:space="preserve">8 </w:t>
      </w:r>
      <w:r w:rsidR="00201DA0" w:rsidRPr="000D6993">
        <w:rPr>
          <w:rFonts w:ascii="GHEA Mariam" w:hAnsi="GHEA Mariam" w:cs="Sylfaen"/>
          <w:iCs/>
          <w:lang w:val="hy-AM"/>
        </w:rPr>
        <w:t xml:space="preserve">. </w:t>
      </w:r>
      <w:r w:rsidR="00A5501E" w:rsidRPr="000D6993">
        <w:rPr>
          <w:rFonts w:ascii="GHEA Mariam" w:hAnsi="GHEA Mariam" w:cs="Sylfaen"/>
          <w:iCs/>
        </w:rPr>
        <w:t xml:space="preserve">20 </w:t>
      </w:r>
      <w:r w:rsidR="00583092" w:rsidRPr="000D6993">
        <w:rPr>
          <w:rFonts w:ascii="GHEA Mariam" w:hAnsi="GHEA Mariam" w:cs="Sylfaen"/>
          <w:iCs/>
          <w:lang w:val="ru-RU"/>
        </w:rPr>
        <w:t xml:space="preserve">Участник </w:t>
      </w:r>
      <w:r w:rsidR="00196487" w:rsidRPr="000D6993">
        <w:rPr>
          <w:rFonts w:ascii="GHEA Mariam" w:hAnsi="GHEA Mariam" w:cs="Sylfaen"/>
          <w:iCs/>
          <w:lang w:val="en-US"/>
        </w:rPr>
        <w:t>n</w:t>
      </w:r>
      <w:r w:rsidR="00583092" w:rsidRPr="000D6993">
        <w:rPr>
          <w:rFonts w:ascii="GHEA Mariam" w:hAnsi="GHEA Mariam" w:cs="Sylfaen"/>
          <w:iCs/>
        </w:rPr>
        <w:t xml:space="preserve"> </w:t>
      </w:r>
      <w:r w:rsidR="00583092" w:rsidRPr="000D6993">
        <w:rPr>
          <w:rFonts w:ascii="GHEA Mariam" w:hAnsi="GHEA Mariam" w:cs="Sylfaen"/>
          <w:iCs/>
          <w:lang w:val="ru-RU"/>
        </w:rPr>
        <w:t>сам</w:t>
      </w:r>
      <w:r w:rsidR="00583092" w:rsidRPr="000D6993">
        <w:rPr>
          <w:rFonts w:ascii="GHEA Mariam" w:hAnsi="GHEA Mariam" w:cs="Sylfaen"/>
          <w:iCs/>
        </w:rPr>
        <w:t xml:space="preserve"> </w:t>
      </w:r>
      <w:r w:rsidR="00583092" w:rsidRPr="000D6993">
        <w:rPr>
          <w:rFonts w:ascii="GHEA Mariam" w:hAnsi="GHEA Mariam" w:cs="Sylfaen"/>
          <w:iCs/>
          <w:lang w:val="ru-RU"/>
        </w:rPr>
        <w:t>представлен</w:t>
      </w:r>
      <w:r w:rsidR="00583092" w:rsidRPr="000D6993">
        <w:rPr>
          <w:rFonts w:ascii="GHEA Mariam" w:hAnsi="GHEA Mariam" w:cs="Sylfaen"/>
          <w:iCs/>
        </w:rPr>
        <w:t xml:space="preserve"> </w:t>
      </w:r>
      <w:r w:rsidR="00583092" w:rsidRPr="000D6993">
        <w:rPr>
          <w:rFonts w:ascii="GHEA Mariam" w:hAnsi="GHEA Mariam" w:cs="Sylfaen"/>
          <w:iCs/>
          <w:lang w:val="ru-RU"/>
        </w:rPr>
        <w:t>требования</w:t>
      </w:r>
      <w:r w:rsidR="00583092" w:rsidRPr="000D6993">
        <w:rPr>
          <w:rFonts w:ascii="GHEA Mariam" w:hAnsi="GHEA Mariam" w:cs="Sylfaen"/>
          <w:iCs/>
        </w:rPr>
        <w:t xml:space="preserve"> </w:t>
      </w:r>
      <w:r w:rsidR="00583092" w:rsidRPr="000D6993">
        <w:rPr>
          <w:rFonts w:ascii="GHEA Mariam" w:hAnsi="GHEA Mariam" w:cs="Sylfaen"/>
          <w:iCs/>
          <w:lang w:val="ru-RU"/>
        </w:rPr>
        <w:t>согласие</w:t>
      </w:r>
      <w:r w:rsidR="00583092" w:rsidRPr="000D6993">
        <w:rPr>
          <w:rFonts w:ascii="GHEA Mariam" w:hAnsi="GHEA Mariam" w:cs="Sylfaen"/>
          <w:iCs/>
        </w:rPr>
        <w:t xml:space="preserve"> </w:t>
      </w:r>
      <w:r w:rsidR="00583092" w:rsidRPr="000D6993">
        <w:rPr>
          <w:rFonts w:ascii="GHEA Mariam" w:hAnsi="GHEA Mariam" w:cs="Sylfaen"/>
          <w:iCs/>
          <w:lang w:val="ru-RU"/>
        </w:rPr>
        <w:t>оправдание</w:t>
      </w:r>
      <w:r w:rsidR="00583092" w:rsidRPr="000D6993">
        <w:rPr>
          <w:rFonts w:ascii="GHEA Mariam" w:hAnsi="GHEA Mariam" w:cs="Sylfaen"/>
          <w:iCs/>
        </w:rPr>
        <w:t xml:space="preserve"> </w:t>
      </w:r>
      <w:r w:rsidR="00583092" w:rsidRPr="000D6993">
        <w:rPr>
          <w:rFonts w:ascii="GHEA Mariam" w:hAnsi="GHEA Mariam" w:cs="Sylfaen"/>
          <w:iCs/>
          <w:lang w:val="ru-RU"/>
        </w:rPr>
        <w:t>цель</w:t>
      </w:r>
      <w:r w:rsidR="00583092" w:rsidRPr="000D6993">
        <w:rPr>
          <w:rFonts w:ascii="GHEA Mariam" w:hAnsi="GHEA Mariam" w:cs="Sylfaen"/>
          <w:iCs/>
        </w:rPr>
        <w:t xml:space="preserve"> </w:t>
      </w:r>
      <w:r w:rsidR="00583092" w:rsidRPr="000D6993">
        <w:rPr>
          <w:rFonts w:ascii="GHEA Mariam" w:hAnsi="GHEA Mariam" w:cs="Sylfaen"/>
          <w:iCs/>
          <w:lang w:val="ru-RU"/>
        </w:rPr>
        <w:t>может</w:t>
      </w:r>
      <w:r w:rsidR="00583092" w:rsidRPr="000D6993">
        <w:rPr>
          <w:rFonts w:ascii="GHEA Mariam" w:hAnsi="GHEA Mariam" w:cs="Sylfaen"/>
          <w:iCs/>
        </w:rPr>
        <w:t xml:space="preserve"> </w:t>
      </w:r>
      <w:r w:rsidR="00583092" w:rsidRPr="000D6993">
        <w:rPr>
          <w:rFonts w:ascii="GHEA Mariam" w:hAnsi="GHEA Mariam" w:cs="Sylfaen"/>
          <w:iCs/>
          <w:lang w:val="ru-RU"/>
        </w:rPr>
        <w:t>является</w:t>
      </w:r>
      <w:r w:rsidR="00583092" w:rsidRPr="000D6993">
        <w:rPr>
          <w:rFonts w:ascii="GHEA Mariam" w:hAnsi="GHEA Mariam" w:cs="Sylfaen"/>
          <w:iCs/>
        </w:rPr>
        <w:t xml:space="preserve"> </w:t>
      </w:r>
      <w:r w:rsidR="00583092" w:rsidRPr="000D6993">
        <w:rPr>
          <w:rFonts w:ascii="GHEA Mariam" w:hAnsi="GHEA Mariam" w:cs="Sylfaen"/>
          <w:iCs/>
          <w:lang w:val="ru-RU"/>
        </w:rPr>
        <w:t>подарок</w:t>
      </w:r>
      <w:r w:rsidR="00583092" w:rsidRPr="000D6993">
        <w:rPr>
          <w:rFonts w:ascii="GHEA Mariam" w:hAnsi="GHEA Mariam" w:cs="Sylfaen"/>
          <w:iCs/>
        </w:rPr>
        <w:t xml:space="preserve"> </w:t>
      </w:r>
      <w:r w:rsidR="00583092" w:rsidRPr="000D6993">
        <w:rPr>
          <w:rFonts w:ascii="GHEA Mariam" w:hAnsi="GHEA Mariam" w:cs="Sylfaen"/>
          <w:iCs/>
          <w:lang w:val="ru-RU"/>
        </w:rPr>
        <w:t>дополнительный</w:t>
      </w:r>
      <w:r w:rsidR="00583092" w:rsidRPr="000D6993">
        <w:rPr>
          <w:rFonts w:ascii="GHEA Mariam" w:hAnsi="GHEA Mariam" w:cs="Sylfaen"/>
          <w:iCs/>
        </w:rPr>
        <w:t xml:space="preserve"> </w:t>
      </w:r>
      <w:r w:rsidR="00583092" w:rsidRPr="000D6993">
        <w:rPr>
          <w:rFonts w:ascii="GHEA Mariam" w:hAnsi="GHEA Mariam" w:cs="Sylfaen"/>
          <w:iCs/>
          <w:lang w:val="ru-RU"/>
        </w:rPr>
        <w:t>другой</w:t>
      </w:r>
      <w:r w:rsidR="00583092" w:rsidRPr="000D6993">
        <w:rPr>
          <w:rFonts w:ascii="GHEA Mariam" w:hAnsi="GHEA Mariam" w:cs="Sylfaen"/>
          <w:iCs/>
        </w:rPr>
        <w:t xml:space="preserve"> </w:t>
      </w:r>
      <w:r w:rsidR="00583092" w:rsidRPr="000D6993">
        <w:rPr>
          <w:rFonts w:ascii="GHEA Mariam" w:hAnsi="GHEA Mariam" w:cs="Sylfaen"/>
          <w:iCs/>
          <w:lang w:val="ru-RU"/>
        </w:rPr>
        <w:t xml:space="preserve">документы </w:t>
      </w:r>
      <w:r w:rsidR="00583092" w:rsidRPr="000D6993">
        <w:rPr>
          <w:rFonts w:ascii="GHEA Mariam" w:hAnsi="GHEA Mariam" w:cs="Sylfaen"/>
          <w:iCs/>
        </w:rPr>
        <w:t xml:space="preserve">, </w:t>
      </w:r>
      <w:r w:rsidR="00583092" w:rsidRPr="000D6993">
        <w:rPr>
          <w:rFonts w:ascii="GHEA Mariam" w:hAnsi="GHEA Mariam" w:cs="Sylfaen"/>
          <w:iCs/>
          <w:lang w:val="ru-RU"/>
        </w:rPr>
        <w:t>информация</w:t>
      </w:r>
      <w:r w:rsidR="00583092" w:rsidRPr="000D6993">
        <w:rPr>
          <w:rFonts w:ascii="GHEA Mariam" w:hAnsi="GHEA Mariam" w:cs="Sylfaen"/>
          <w:iCs/>
        </w:rPr>
        <w:t xml:space="preserve"> </w:t>
      </w:r>
      <w:r w:rsidR="00583092" w:rsidRPr="000D6993">
        <w:rPr>
          <w:rFonts w:ascii="GHEA Mariam" w:hAnsi="GHEA Mariam" w:cs="Sylfaen"/>
          <w:iCs/>
          <w:lang w:val="ru-RU"/>
        </w:rPr>
        <w:t>и:</w:t>
      </w:r>
      <w:r w:rsidR="00583092" w:rsidRPr="000D6993">
        <w:rPr>
          <w:rFonts w:ascii="GHEA Mariam" w:hAnsi="GHEA Mariam" w:cs="Sylfaen"/>
          <w:iCs/>
        </w:rPr>
        <w:t xml:space="preserve"> </w:t>
      </w:r>
      <w:r w:rsidR="00583092" w:rsidRPr="000D6993">
        <w:rPr>
          <w:rFonts w:ascii="GHEA Mariam" w:hAnsi="GHEA Mariam" w:cs="Sylfaen"/>
          <w:iCs/>
          <w:lang w:val="ru-RU"/>
        </w:rPr>
        <w:t>темы .</w:t>
      </w:r>
    </w:p>
    <w:p w14:paraId="11ACD639" w14:textId="77777777" w:rsidR="00583092" w:rsidRPr="000D6993" w:rsidRDefault="00583092" w:rsidP="00845F46">
      <w:pPr>
        <w:pStyle w:val="23"/>
        <w:spacing w:line="240" w:lineRule="auto"/>
        <w:ind w:firstLine="567"/>
        <w:rPr>
          <w:rFonts w:ascii="GHEA Mariam" w:hAnsi="GHEA Mariam" w:cs="Sylfaen"/>
          <w:iCs/>
        </w:rPr>
      </w:pPr>
      <w:r w:rsidRPr="000D6993">
        <w:rPr>
          <w:rFonts w:ascii="GHEA Mariam" w:hAnsi="GHEA Mariam" w:cs="Sylfaen"/>
          <w:iCs/>
          <w:lang w:val="ru-RU"/>
        </w:rPr>
        <w:t xml:space="preserve">Комитет </w:t>
      </w:r>
      <w:r w:rsidR="00662165" w:rsidRPr="00D77B0E">
        <w:rPr>
          <w:rFonts w:ascii="GHEA Mariam" w:hAnsi="GHEA Mariam" w:cs="Sylfaen"/>
          <w:iCs/>
          <w:lang w:val="ru-RU"/>
        </w:rPr>
        <w:t>Н</w:t>
      </w:r>
      <w:r w:rsidRPr="000D6993">
        <w:rPr>
          <w:rFonts w:ascii="GHEA Mariam" w:hAnsi="GHEA Mariam" w:cs="Sylfaen"/>
          <w:iCs/>
        </w:rPr>
        <w:t xml:space="preserve"> </w:t>
      </w:r>
      <w:proofErr w:type="gramStart"/>
      <w:r w:rsidRPr="000D6993">
        <w:rPr>
          <w:rFonts w:ascii="GHEA Mariam" w:hAnsi="GHEA Mariam" w:cs="Sylfaen"/>
          <w:iCs/>
          <w:lang w:val="ru-RU"/>
        </w:rPr>
        <w:t>может</w:t>
      </w:r>
      <w:proofErr w:type="gramEnd"/>
      <w:r w:rsidRPr="000D6993">
        <w:rPr>
          <w:rFonts w:ascii="GHEA Mariam" w:hAnsi="GHEA Mariam" w:cs="Sylfaen"/>
          <w:iCs/>
        </w:rPr>
        <w:t xml:space="preserve"> </w:t>
      </w:r>
      <w:r w:rsidRPr="000D6993">
        <w:rPr>
          <w:rFonts w:ascii="GHEA Mariam" w:hAnsi="GHEA Mariam" w:cs="Sylfaen"/>
          <w:iCs/>
          <w:lang w:val="ru-RU"/>
        </w:rPr>
        <w:t>является</w:t>
      </w:r>
      <w:r w:rsidRPr="000D6993">
        <w:rPr>
          <w:rFonts w:ascii="GHEA Mariam" w:hAnsi="GHEA Mariam" w:cs="Sylfaen"/>
          <w:iCs/>
        </w:rPr>
        <w:t xml:space="preserve"> </w:t>
      </w:r>
      <w:r w:rsidRPr="000D6993">
        <w:rPr>
          <w:rFonts w:ascii="GHEA Mariam" w:hAnsi="GHEA Mariam" w:cs="Sylfaen"/>
          <w:iCs/>
          <w:lang w:val="ru-RU"/>
        </w:rPr>
        <w:t>Проверять</w:t>
      </w:r>
      <w:r w:rsidRPr="000D6993">
        <w:rPr>
          <w:rFonts w:ascii="GHEA Mariam" w:hAnsi="GHEA Mariam" w:cs="Sylfaen"/>
          <w:iCs/>
        </w:rPr>
        <w:t xml:space="preserve"> </w:t>
      </w:r>
      <w:r w:rsidR="004B383E" w:rsidRPr="00D77B0E">
        <w:rPr>
          <w:rFonts w:ascii="GHEA Mariam" w:hAnsi="GHEA Mariam" w:cs="Sylfaen"/>
          <w:iCs/>
          <w:lang w:val="ru-RU"/>
        </w:rPr>
        <w:t xml:space="preserve">мой </w:t>
      </w:r>
      <w:r w:rsidRPr="000D6993">
        <w:rPr>
          <w:rFonts w:ascii="GHEA Mariam" w:hAnsi="GHEA Mariam" w:cs="Sylfaen"/>
          <w:iCs/>
          <w:lang w:val="ru-RU"/>
        </w:rPr>
        <w:t>партнер</w:t>
      </w:r>
      <w:r w:rsidRPr="000D6993">
        <w:rPr>
          <w:rFonts w:ascii="GHEA Mariam" w:hAnsi="GHEA Mariam" w:cs="Sylfaen"/>
          <w:iCs/>
        </w:rPr>
        <w:t xml:space="preserve"> </w:t>
      </w:r>
      <w:r w:rsidRPr="000D6993">
        <w:rPr>
          <w:rFonts w:ascii="GHEA Mariam" w:hAnsi="GHEA Mariam" w:cs="Sylfaen"/>
          <w:iCs/>
          <w:lang w:val="ru-RU"/>
        </w:rPr>
        <w:t>представлено</w:t>
      </w:r>
      <w:r w:rsidRPr="000D6993">
        <w:rPr>
          <w:rFonts w:ascii="GHEA Mariam" w:hAnsi="GHEA Mariam" w:cs="Sylfaen"/>
          <w:iCs/>
        </w:rPr>
        <w:t xml:space="preserve"> </w:t>
      </w:r>
      <w:r w:rsidRPr="000D6993">
        <w:rPr>
          <w:rFonts w:ascii="GHEA Mariam" w:hAnsi="GHEA Mariam" w:cs="Sylfaen"/>
          <w:iCs/>
          <w:lang w:val="ru-RU"/>
        </w:rPr>
        <w:t>данные</w:t>
      </w:r>
      <w:r w:rsidRPr="000D6993">
        <w:rPr>
          <w:rFonts w:ascii="GHEA Mariam" w:hAnsi="GHEA Mariam" w:cs="Sylfaen"/>
          <w:iCs/>
        </w:rPr>
        <w:t xml:space="preserve"> </w:t>
      </w:r>
      <w:r w:rsidRPr="000D6993">
        <w:rPr>
          <w:rFonts w:ascii="GHEA Mariam" w:hAnsi="GHEA Mariam" w:cs="Sylfaen"/>
          <w:iCs/>
          <w:lang w:val="ru-RU"/>
        </w:rPr>
        <w:t xml:space="preserve">аутентификация с использованием </w:t>
      </w:r>
      <w:r w:rsidRPr="000D6993">
        <w:rPr>
          <w:rFonts w:ascii="GHEA Mariam" w:hAnsi="GHEA Mariam" w:cs="Sylfaen"/>
          <w:iCs/>
        </w:rPr>
        <w:t xml:space="preserve">_ </w:t>
      </w:r>
      <w:r w:rsidRPr="000D6993">
        <w:rPr>
          <w:rFonts w:ascii="GHEA Mariam" w:hAnsi="GHEA Mariam" w:cs="Sylfaen"/>
          <w:iCs/>
          <w:lang w:val="ru-RU"/>
        </w:rPr>
        <w:t>чиновник</w:t>
      </w:r>
      <w:r w:rsidRPr="000D6993">
        <w:rPr>
          <w:rFonts w:ascii="GHEA Mariam" w:hAnsi="GHEA Mariam" w:cs="Sylfaen"/>
          <w:iCs/>
        </w:rPr>
        <w:t xml:space="preserve"> </w:t>
      </w:r>
      <w:r w:rsidRPr="000D6993">
        <w:rPr>
          <w:rFonts w:ascii="GHEA Mariam" w:hAnsi="GHEA Mariam" w:cs="Sylfaen"/>
          <w:iCs/>
          <w:lang w:val="ru-RU"/>
        </w:rPr>
        <w:t>из источников</w:t>
      </w:r>
      <w:r w:rsidRPr="000D6993">
        <w:rPr>
          <w:rFonts w:ascii="GHEA Mariam" w:hAnsi="GHEA Mariam" w:cs="Sylfaen"/>
          <w:iCs/>
        </w:rPr>
        <w:t xml:space="preserve"> </w:t>
      </w:r>
      <w:r w:rsidRPr="000D6993">
        <w:rPr>
          <w:rFonts w:ascii="GHEA Mariam" w:hAnsi="GHEA Mariam" w:cs="Sylfaen"/>
          <w:iCs/>
          <w:lang w:val="ru-RU"/>
        </w:rPr>
        <w:t>полученный</w:t>
      </w:r>
      <w:r w:rsidRPr="000D6993">
        <w:rPr>
          <w:rFonts w:ascii="GHEA Mariam" w:hAnsi="GHEA Mariam" w:cs="Sylfaen"/>
          <w:iCs/>
        </w:rPr>
        <w:t xml:space="preserve"> </w:t>
      </w:r>
      <w:r w:rsidRPr="000D6993">
        <w:rPr>
          <w:rFonts w:ascii="GHEA Mariam" w:hAnsi="GHEA Mariam" w:cs="Sylfaen"/>
          <w:iCs/>
          <w:lang w:val="ru-RU"/>
        </w:rPr>
        <w:t>данные</w:t>
      </w:r>
      <w:r w:rsidRPr="000D6993">
        <w:rPr>
          <w:rFonts w:ascii="GHEA Mariam" w:hAnsi="GHEA Mariam" w:cs="Sylfaen"/>
          <w:iCs/>
        </w:rPr>
        <w:t xml:space="preserve"> </w:t>
      </w:r>
      <w:r w:rsidRPr="000D6993">
        <w:rPr>
          <w:rFonts w:ascii="GHEA Mariam" w:hAnsi="GHEA Mariam" w:cs="Sylfaen"/>
          <w:iCs/>
          <w:lang w:val="ru-RU"/>
        </w:rPr>
        <w:t>или</w:t>
      </w:r>
      <w:r w:rsidRPr="000D6993">
        <w:rPr>
          <w:rFonts w:ascii="GHEA Mariam" w:hAnsi="GHEA Mariam" w:cs="Sylfaen"/>
          <w:iCs/>
        </w:rPr>
        <w:t xml:space="preserve"> </w:t>
      </w:r>
      <w:r w:rsidRPr="000D6993">
        <w:rPr>
          <w:rFonts w:ascii="GHEA Mariam" w:hAnsi="GHEA Mariam" w:cs="Sylfaen"/>
          <w:iCs/>
          <w:lang w:val="ru-RU"/>
        </w:rPr>
        <w:t>этого</w:t>
      </w:r>
      <w:r w:rsidRPr="000D6993">
        <w:rPr>
          <w:rFonts w:ascii="GHEA Mariam" w:hAnsi="GHEA Mariam" w:cs="Sylfaen"/>
          <w:iCs/>
        </w:rPr>
        <w:t xml:space="preserve"> </w:t>
      </w:r>
      <w:r w:rsidRPr="000D6993">
        <w:rPr>
          <w:rFonts w:ascii="GHEA Mariam" w:hAnsi="GHEA Mariam" w:cs="Sylfaen"/>
          <w:iCs/>
          <w:lang w:val="ru-RU"/>
        </w:rPr>
        <w:t>о</w:t>
      </w:r>
      <w:r w:rsidRPr="000D6993">
        <w:rPr>
          <w:rFonts w:ascii="GHEA Mariam" w:hAnsi="GHEA Mariam" w:cs="Sylfaen"/>
          <w:iCs/>
        </w:rPr>
        <w:t xml:space="preserve"> </w:t>
      </w:r>
      <w:r w:rsidRPr="000D6993">
        <w:rPr>
          <w:rFonts w:ascii="GHEA Mariam" w:hAnsi="GHEA Mariam" w:cs="Sylfaen"/>
          <w:iCs/>
          <w:lang w:val="ru-RU"/>
        </w:rPr>
        <w:t>получение</w:t>
      </w:r>
      <w:r w:rsidRPr="000D6993">
        <w:rPr>
          <w:rFonts w:ascii="GHEA Mariam" w:hAnsi="GHEA Mariam" w:cs="Sylfaen"/>
          <w:iCs/>
        </w:rPr>
        <w:t xml:space="preserve"> </w:t>
      </w:r>
      <w:r w:rsidRPr="000D6993">
        <w:rPr>
          <w:rFonts w:ascii="GHEA Mariam" w:hAnsi="GHEA Mariam" w:cs="Sylfaen"/>
          <w:iCs/>
          <w:lang w:val="ru-RU"/>
        </w:rPr>
        <w:t>компетентный</w:t>
      </w:r>
      <w:r w:rsidRPr="000D6993">
        <w:rPr>
          <w:rFonts w:ascii="GHEA Mariam" w:hAnsi="GHEA Mariam" w:cs="Sylfaen"/>
          <w:iCs/>
        </w:rPr>
        <w:t xml:space="preserve"> </w:t>
      </w:r>
      <w:r w:rsidRPr="000D6993">
        <w:rPr>
          <w:rFonts w:ascii="GHEA Mariam" w:hAnsi="GHEA Mariam" w:cs="Sylfaen"/>
          <w:iCs/>
          <w:lang w:val="ru-RU"/>
        </w:rPr>
        <w:t>тела</w:t>
      </w:r>
      <w:r w:rsidRPr="000D6993">
        <w:rPr>
          <w:rFonts w:ascii="GHEA Mariam" w:hAnsi="GHEA Mariam" w:cs="Sylfaen"/>
          <w:iCs/>
        </w:rPr>
        <w:t xml:space="preserve"> </w:t>
      </w:r>
      <w:r w:rsidRPr="000D6993">
        <w:rPr>
          <w:rFonts w:ascii="GHEA Mariam" w:hAnsi="GHEA Mariam" w:cs="Sylfaen"/>
          <w:iCs/>
          <w:lang w:val="ru-RU"/>
        </w:rPr>
        <w:t>на письме</w:t>
      </w:r>
      <w:r w:rsidRPr="000D6993">
        <w:rPr>
          <w:rFonts w:ascii="GHEA Mariam" w:hAnsi="GHEA Mariam" w:cs="Sylfaen"/>
          <w:iCs/>
        </w:rPr>
        <w:t xml:space="preserve"> </w:t>
      </w:r>
      <w:r w:rsidRPr="000D6993">
        <w:rPr>
          <w:rFonts w:ascii="GHEA Mariam" w:hAnsi="GHEA Mariam" w:cs="Sylfaen"/>
          <w:iCs/>
          <w:lang w:val="ru-RU"/>
        </w:rPr>
        <w:t xml:space="preserve">вывод </w:t>
      </w:r>
      <w:r w:rsidRPr="000D6993">
        <w:rPr>
          <w:rFonts w:ascii="GHEA Mariam" w:hAnsi="GHEA Mariam" w:cs="Sylfaen"/>
          <w:iCs/>
        </w:rPr>
        <w:t xml:space="preserve">. </w:t>
      </w:r>
      <w:r w:rsidRPr="000D6993">
        <w:rPr>
          <w:rFonts w:ascii="GHEA Mariam" w:hAnsi="GHEA Mariam" w:cs="Sylfaen"/>
          <w:iCs/>
          <w:lang w:val="ru-RU"/>
        </w:rPr>
        <w:t>Похожий</w:t>
      </w:r>
      <w:r w:rsidRPr="000D6993">
        <w:rPr>
          <w:rFonts w:ascii="GHEA Mariam" w:hAnsi="GHEA Mariam" w:cs="Sylfaen"/>
          <w:iCs/>
        </w:rPr>
        <w:t xml:space="preserve"> </w:t>
      </w:r>
      <w:r w:rsidRPr="000D6993">
        <w:rPr>
          <w:rFonts w:ascii="GHEA Mariam" w:hAnsi="GHEA Mariam" w:cs="Sylfaen"/>
          <w:iCs/>
          <w:lang w:val="ru-RU"/>
        </w:rPr>
        <w:t>запрос</w:t>
      </w:r>
      <w:r w:rsidRPr="000D6993">
        <w:rPr>
          <w:rFonts w:ascii="GHEA Mariam" w:hAnsi="GHEA Mariam" w:cs="Sylfaen"/>
          <w:iCs/>
        </w:rPr>
        <w:t xml:space="preserve"> </w:t>
      </w:r>
      <w:r w:rsidRPr="000D6993">
        <w:rPr>
          <w:rFonts w:ascii="GHEA Mariam" w:hAnsi="GHEA Mariam" w:cs="Sylfaen"/>
          <w:iCs/>
          <w:lang w:val="ru-RU"/>
        </w:rPr>
        <w:t>быть отправленным</w:t>
      </w:r>
      <w:r w:rsidRPr="000D6993">
        <w:rPr>
          <w:rFonts w:ascii="GHEA Mariam" w:hAnsi="GHEA Mariam" w:cs="Sylfaen"/>
          <w:iCs/>
        </w:rPr>
        <w:t xml:space="preserve"> </w:t>
      </w:r>
      <w:r w:rsidRPr="000D6993">
        <w:rPr>
          <w:rFonts w:ascii="GHEA Mariam" w:hAnsi="GHEA Mariam" w:cs="Sylfaen"/>
          <w:iCs/>
          <w:lang w:val="ru-RU"/>
        </w:rPr>
        <w:t>случай</w:t>
      </w:r>
      <w:r w:rsidRPr="000D6993">
        <w:rPr>
          <w:rFonts w:ascii="GHEA Mariam" w:hAnsi="GHEA Mariam" w:cs="Sylfaen"/>
          <w:iCs/>
        </w:rPr>
        <w:t xml:space="preserve"> </w:t>
      </w:r>
      <w:r w:rsidRPr="000D6993">
        <w:rPr>
          <w:rFonts w:ascii="GHEA Mariam" w:hAnsi="GHEA Mariam" w:cs="Sylfaen"/>
          <w:iCs/>
          <w:lang w:val="ru-RU"/>
        </w:rPr>
        <w:t>соответствующий</w:t>
      </w:r>
      <w:r w:rsidRPr="000D6993">
        <w:rPr>
          <w:rFonts w:ascii="GHEA Mariam" w:hAnsi="GHEA Mariam" w:cs="Sylfaen"/>
          <w:iCs/>
        </w:rPr>
        <w:t xml:space="preserve"> </w:t>
      </w:r>
      <w:r w:rsidRPr="000D6993">
        <w:rPr>
          <w:rFonts w:ascii="GHEA Mariam" w:hAnsi="GHEA Mariam" w:cs="Sylfaen"/>
          <w:iCs/>
          <w:lang w:val="ru-RU"/>
        </w:rPr>
        <w:t>Состояние</w:t>
      </w:r>
      <w:r w:rsidRPr="000D6993">
        <w:rPr>
          <w:rFonts w:ascii="GHEA Mariam" w:hAnsi="GHEA Mariam" w:cs="Sylfaen"/>
          <w:iCs/>
        </w:rPr>
        <w:t xml:space="preserve"> </w:t>
      </w:r>
      <w:r w:rsidRPr="000D6993">
        <w:rPr>
          <w:rFonts w:ascii="GHEA Mariam" w:hAnsi="GHEA Mariam" w:cs="Sylfaen"/>
          <w:iCs/>
          <w:lang w:val="ru-RU"/>
        </w:rPr>
        <w:t>и:</w:t>
      </w:r>
      <w:r w:rsidRPr="000D6993">
        <w:rPr>
          <w:rFonts w:ascii="GHEA Mariam" w:hAnsi="GHEA Mariam" w:cs="Sylfaen"/>
          <w:iCs/>
        </w:rPr>
        <w:t xml:space="preserve"> </w:t>
      </w:r>
      <w:r w:rsidRPr="000D6993">
        <w:rPr>
          <w:rFonts w:ascii="GHEA Mariam" w:hAnsi="GHEA Mariam" w:cs="Sylfaen"/>
          <w:iCs/>
          <w:lang w:val="ru-RU"/>
        </w:rPr>
        <w:t>местный</w:t>
      </w:r>
      <w:r w:rsidRPr="000D6993">
        <w:rPr>
          <w:rFonts w:ascii="GHEA Mariam" w:hAnsi="GHEA Mariam" w:cs="Sylfaen"/>
          <w:iCs/>
        </w:rPr>
        <w:t xml:space="preserve"> </w:t>
      </w:r>
      <w:r w:rsidRPr="000D6993">
        <w:rPr>
          <w:rFonts w:ascii="GHEA Mariam" w:hAnsi="GHEA Mariam" w:cs="Sylfaen"/>
          <w:iCs/>
          <w:lang w:val="ru-RU"/>
        </w:rPr>
        <w:t>самоуправление</w:t>
      </w:r>
      <w:r w:rsidRPr="000D6993">
        <w:rPr>
          <w:rFonts w:ascii="GHEA Mariam" w:hAnsi="GHEA Mariam" w:cs="Sylfaen"/>
          <w:iCs/>
        </w:rPr>
        <w:t xml:space="preserve"> </w:t>
      </w:r>
      <w:r w:rsidRPr="000D6993">
        <w:rPr>
          <w:rFonts w:ascii="GHEA Mariam" w:hAnsi="GHEA Mariam" w:cs="Sylfaen"/>
          <w:iCs/>
          <w:lang w:val="ru-RU"/>
        </w:rPr>
        <w:t>тела</w:t>
      </w:r>
      <w:r w:rsidRPr="000D6993">
        <w:rPr>
          <w:rFonts w:ascii="GHEA Mariam" w:hAnsi="GHEA Mariam" w:cs="Sylfaen"/>
          <w:iCs/>
        </w:rPr>
        <w:t xml:space="preserve"> </w:t>
      </w:r>
      <w:r w:rsidRPr="000D6993">
        <w:rPr>
          <w:rFonts w:ascii="GHEA Mariam" w:hAnsi="GHEA Mariam" w:cs="Sylfaen"/>
          <w:iCs/>
          <w:lang w:val="ru-RU"/>
        </w:rPr>
        <w:t>запрос</w:t>
      </w:r>
      <w:r w:rsidRPr="000D6993">
        <w:rPr>
          <w:rFonts w:ascii="GHEA Mariam" w:hAnsi="GHEA Mariam" w:cs="Sylfaen"/>
          <w:iCs/>
        </w:rPr>
        <w:t xml:space="preserve"> </w:t>
      </w:r>
      <w:r w:rsidRPr="000D6993">
        <w:rPr>
          <w:rFonts w:ascii="GHEA Mariam" w:hAnsi="GHEA Mariam" w:cs="Sylfaen"/>
          <w:iCs/>
          <w:lang w:val="ru-RU"/>
        </w:rPr>
        <w:t>получать</w:t>
      </w:r>
      <w:r w:rsidRPr="000D6993">
        <w:rPr>
          <w:rFonts w:ascii="GHEA Mariam" w:hAnsi="GHEA Mariam" w:cs="Sylfaen"/>
          <w:iCs/>
        </w:rPr>
        <w:t xml:space="preserve"> </w:t>
      </w:r>
      <w:r w:rsidRPr="000D6993">
        <w:rPr>
          <w:rFonts w:ascii="GHEA Mariam" w:hAnsi="GHEA Mariam" w:cs="Sylfaen"/>
          <w:iCs/>
          <w:lang w:val="ru-RU"/>
        </w:rPr>
        <w:t>в день</w:t>
      </w:r>
      <w:r w:rsidRPr="000D6993">
        <w:rPr>
          <w:rFonts w:ascii="GHEA Mariam" w:hAnsi="GHEA Mariam" w:cs="Sylfaen"/>
          <w:iCs/>
        </w:rPr>
        <w:t xml:space="preserve"> </w:t>
      </w:r>
      <w:r w:rsidRPr="000D6993">
        <w:rPr>
          <w:rFonts w:ascii="GHEA Mariam" w:hAnsi="GHEA Mariam" w:cs="Sylfaen"/>
          <w:iCs/>
          <w:lang w:val="ru-RU"/>
        </w:rPr>
        <w:t>следующий</w:t>
      </w:r>
      <w:r w:rsidRPr="000D6993">
        <w:rPr>
          <w:rFonts w:ascii="GHEA Mariam" w:hAnsi="GHEA Mariam" w:cs="Sylfaen"/>
          <w:iCs/>
        </w:rPr>
        <w:t xml:space="preserve"> </w:t>
      </w:r>
      <w:r w:rsidRPr="000D6993">
        <w:rPr>
          <w:rFonts w:ascii="GHEA Mariam" w:hAnsi="GHEA Mariam" w:cs="Sylfaen"/>
          <w:iCs/>
          <w:lang w:val="ru-RU"/>
        </w:rPr>
        <w:t>два</w:t>
      </w:r>
      <w:r w:rsidRPr="000D6993">
        <w:rPr>
          <w:rFonts w:ascii="GHEA Mariam" w:hAnsi="GHEA Mariam" w:cs="Sylfaen"/>
          <w:iCs/>
        </w:rPr>
        <w:t xml:space="preserve"> </w:t>
      </w:r>
      <w:r w:rsidRPr="000D6993">
        <w:rPr>
          <w:rFonts w:ascii="GHEA Mariam" w:hAnsi="GHEA Mariam" w:cs="Sylfaen"/>
          <w:iCs/>
          <w:lang w:val="ru-RU"/>
        </w:rPr>
        <w:t>работающий</w:t>
      </w:r>
      <w:r w:rsidRPr="000D6993">
        <w:rPr>
          <w:rFonts w:ascii="GHEA Mariam" w:hAnsi="GHEA Mariam" w:cs="Sylfaen"/>
          <w:iCs/>
        </w:rPr>
        <w:t xml:space="preserve"> </w:t>
      </w:r>
      <w:r w:rsidRPr="000D6993">
        <w:rPr>
          <w:rFonts w:ascii="GHEA Mariam" w:hAnsi="GHEA Mariam" w:cs="Sylfaen"/>
          <w:iCs/>
          <w:lang w:val="ru-RU"/>
        </w:rPr>
        <w:t>дня</w:t>
      </w:r>
      <w:r w:rsidRPr="000D6993">
        <w:rPr>
          <w:rFonts w:ascii="GHEA Mariam" w:hAnsi="GHEA Mariam" w:cs="Sylfaen"/>
          <w:iCs/>
        </w:rPr>
        <w:t xml:space="preserve"> </w:t>
      </w:r>
      <w:r w:rsidRPr="000D6993">
        <w:rPr>
          <w:rFonts w:ascii="GHEA Mariam" w:hAnsi="GHEA Mariam" w:cs="Sylfaen"/>
          <w:iCs/>
          <w:lang w:val="ru-RU"/>
        </w:rPr>
        <w:t>в течение</w:t>
      </w:r>
      <w:r w:rsidRPr="000D6993">
        <w:rPr>
          <w:rFonts w:ascii="GHEA Mariam" w:hAnsi="GHEA Mariam" w:cs="Sylfaen"/>
          <w:iCs/>
        </w:rPr>
        <w:t xml:space="preserve"> </w:t>
      </w:r>
      <w:r w:rsidRPr="000D6993">
        <w:rPr>
          <w:rFonts w:ascii="GHEA Mariam" w:hAnsi="GHEA Mariam" w:cs="Sylfaen"/>
          <w:iCs/>
          <w:lang w:val="ru-RU"/>
        </w:rPr>
        <w:t>предоставление</w:t>
      </w:r>
      <w:r w:rsidRPr="000D6993">
        <w:rPr>
          <w:rFonts w:ascii="GHEA Mariam" w:hAnsi="GHEA Mariam" w:cs="Sylfaen"/>
          <w:iCs/>
        </w:rPr>
        <w:t xml:space="preserve"> </w:t>
      </w:r>
      <w:r w:rsidRPr="000D6993">
        <w:rPr>
          <w:rFonts w:ascii="GHEA Mariam" w:hAnsi="GHEA Mariam" w:cs="Sylfaen"/>
          <w:iCs/>
          <w:lang w:val="ru-RU"/>
        </w:rPr>
        <w:t>являются</w:t>
      </w:r>
      <w:r w:rsidRPr="000D6993">
        <w:rPr>
          <w:rFonts w:ascii="GHEA Mariam" w:hAnsi="GHEA Mariam" w:cs="Sylfaen"/>
          <w:iCs/>
        </w:rPr>
        <w:t xml:space="preserve"> </w:t>
      </w:r>
      <w:r w:rsidRPr="000D6993">
        <w:rPr>
          <w:rFonts w:ascii="GHEA Mariam" w:hAnsi="GHEA Mariam" w:cs="Sylfaen"/>
          <w:iCs/>
          <w:lang w:val="ru-RU"/>
        </w:rPr>
        <w:t>на письме</w:t>
      </w:r>
      <w:r w:rsidRPr="000D6993">
        <w:rPr>
          <w:rFonts w:ascii="GHEA Mariam" w:hAnsi="GHEA Mariam" w:cs="Sylfaen"/>
          <w:iCs/>
        </w:rPr>
        <w:t xml:space="preserve"> </w:t>
      </w:r>
      <w:r w:rsidRPr="000D6993">
        <w:rPr>
          <w:rFonts w:ascii="GHEA Mariam" w:hAnsi="GHEA Mariam" w:cs="Sylfaen"/>
          <w:iCs/>
          <w:lang w:val="ru-RU"/>
        </w:rPr>
        <w:t xml:space="preserve">заключение </w:t>
      </w:r>
      <w:r w:rsidRPr="000D6993">
        <w:rPr>
          <w:rFonts w:ascii="GHEA Mariam" w:hAnsi="GHEA Mariam" w:cs="Sylfaen"/>
          <w:iCs/>
        </w:rPr>
        <w:t xml:space="preserve">: </w:t>
      </w:r>
      <w:r w:rsidRPr="000D6993">
        <w:rPr>
          <w:rFonts w:ascii="GHEA Mariam" w:hAnsi="GHEA Mariam" w:cs="Sylfaen"/>
          <w:iCs/>
          <w:lang w:val="ru-RU"/>
        </w:rPr>
        <w:t>Если:</w:t>
      </w:r>
      <w:r w:rsidRPr="000D6993">
        <w:rPr>
          <w:rFonts w:ascii="GHEA Mariam" w:hAnsi="GHEA Mariam" w:cs="Sylfaen"/>
          <w:iCs/>
        </w:rPr>
        <w:t xml:space="preserve"> </w:t>
      </w:r>
      <w:r w:rsidR="004B383E" w:rsidRPr="00D77B0E">
        <w:rPr>
          <w:rFonts w:ascii="GHEA Mariam" w:hAnsi="GHEA Mariam" w:cs="Sylfaen"/>
          <w:iCs/>
          <w:lang w:val="ru-RU"/>
        </w:rPr>
        <w:t xml:space="preserve">мой </w:t>
      </w:r>
      <w:r w:rsidRPr="000D6993">
        <w:rPr>
          <w:rFonts w:ascii="GHEA Mariam" w:hAnsi="GHEA Mariam" w:cs="Sylfaen"/>
          <w:iCs/>
          <w:lang w:val="ru-RU"/>
        </w:rPr>
        <w:t>партнер</w:t>
      </w:r>
      <w:r w:rsidRPr="000D6993">
        <w:rPr>
          <w:rFonts w:ascii="GHEA Mariam" w:hAnsi="GHEA Mariam" w:cs="Sylfaen"/>
          <w:iCs/>
        </w:rPr>
        <w:t xml:space="preserve"> </w:t>
      </w:r>
      <w:r w:rsidRPr="000D6993">
        <w:rPr>
          <w:rFonts w:ascii="GHEA Mariam" w:hAnsi="GHEA Mariam" w:cs="Sylfaen"/>
          <w:iCs/>
          <w:lang w:val="ru-RU"/>
        </w:rPr>
        <w:t>представлено</w:t>
      </w:r>
      <w:r w:rsidRPr="000D6993">
        <w:rPr>
          <w:rFonts w:ascii="GHEA Mariam" w:hAnsi="GHEA Mariam" w:cs="Sylfaen"/>
          <w:iCs/>
        </w:rPr>
        <w:t xml:space="preserve"> </w:t>
      </w:r>
      <w:r w:rsidRPr="000D6993">
        <w:rPr>
          <w:rFonts w:ascii="GHEA Mariam" w:hAnsi="GHEA Mariam" w:cs="Sylfaen"/>
          <w:iCs/>
          <w:lang w:val="ru-RU"/>
        </w:rPr>
        <w:t>данные</w:t>
      </w:r>
      <w:r w:rsidRPr="000D6993">
        <w:rPr>
          <w:rFonts w:ascii="GHEA Mariam" w:hAnsi="GHEA Mariam" w:cs="Sylfaen"/>
          <w:iCs/>
        </w:rPr>
        <w:t xml:space="preserve"> </w:t>
      </w:r>
      <w:r w:rsidRPr="000D6993">
        <w:rPr>
          <w:rFonts w:ascii="GHEA Mariam" w:hAnsi="GHEA Mariam" w:cs="Sylfaen"/>
          <w:iCs/>
          <w:lang w:val="ru-RU"/>
        </w:rPr>
        <w:t>подлинности</w:t>
      </w:r>
      <w:r w:rsidRPr="000D6993">
        <w:rPr>
          <w:rFonts w:ascii="GHEA Mariam" w:hAnsi="GHEA Mariam" w:cs="Sylfaen"/>
          <w:iCs/>
        </w:rPr>
        <w:t xml:space="preserve"> </w:t>
      </w:r>
      <w:r w:rsidRPr="000D6993">
        <w:rPr>
          <w:rFonts w:ascii="GHEA Mariam" w:hAnsi="GHEA Mariam" w:cs="Sylfaen"/>
          <w:iCs/>
          <w:lang w:val="ru-RU"/>
        </w:rPr>
        <w:t>проверять</w:t>
      </w:r>
      <w:r w:rsidRPr="000D6993">
        <w:rPr>
          <w:rFonts w:ascii="GHEA Mariam" w:hAnsi="GHEA Mariam" w:cs="Sylfaen"/>
          <w:iCs/>
        </w:rPr>
        <w:t xml:space="preserve"> </w:t>
      </w:r>
      <w:r w:rsidRPr="000D6993">
        <w:rPr>
          <w:rFonts w:ascii="GHEA Mariam" w:hAnsi="GHEA Mariam" w:cs="Sylfaen"/>
          <w:iCs/>
          <w:lang w:val="ru-RU"/>
        </w:rPr>
        <w:t>как результат</w:t>
      </w:r>
      <w:r w:rsidRPr="000D6993">
        <w:rPr>
          <w:rFonts w:ascii="GHEA Mariam" w:hAnsi="GHEA Mariam" w:cs="Sylfaen"/>
          <w:iCs/>
        </w:rPr>
        <w:t xml:space="preserve"> </w:t>
      </w:r>
      <w:r w:rsidRPr="000D6993">
        <w:rPr>
          <w:rFonts w:ascii="GHEA Mariam" w:hAnsi="GHEA Mariam" w:cs="Sylfaen"/>
          <w:iCs/>
          <w:lang w:val="ru-RU"/>
        </w:rPr>
        <w:t>данные</w:t>
      </w:r>
      <w:r w:rsidRPr="000D6993">
        <w:rPr>
          <w:rFonts w:ascii="GHEA Mariam" w:hAnsi="GHEA Mariam" w:cs="Sylfaen"/>
          <w:iCs/>
        </w:rPr>
        <w:t xml:space="preserve"> </w:t>
      </w:r>
      <w:r w:rsidRPr="000D6993">
        <w:rPr>
          <w:rFonts w:ascii="GHEA Mariam" w:hAnsi="GHEA Mariam" w:cs="Sylfaen"/>
          <w:iCs/>
          <w:lang w:val="ru-RU"/>
        </w:rPr>
        <w:t>квалифицироваться</w:t>
      </w:r>
      <w:r w:rsidRPr="000D6993">
        <w:rPr>
          <w:rFonts w:ascii="GHEA Mariam" w:hAnsi="GHEA Mariam" w:cs="Sylfaen"/>
          <w:iCs/>
        </w:rPr>
        <w:t xml:space="preserve"> </w:t>
      </w:r>
      <w:r w:rsidRPr="000D6993">
        <w:rPr>
          <w:rFonts w:ascii="GHEA Mariam" w:hAnsi="GHEA Mariam" w:cs="Sylfaen"/>
          <w:iCs/>
          <w:lang w:val="ru-RU"/>
        </w:rPr>
        <w:t>являются</w:t>
      </w:r>
      <w:r w:rsidRPr="000D6993">
        <w:rPr>
          <w:rFonts w:ascii="GHEA Mariam" w:hAnsi="GHEA Mariam" w:cs="Sylfaen"/>
          <w:iCs/>
        </w:rPr>
        <w:t xml:space="preserve"> </w:t>
      </w:r>
      <w:r w:rsidRPr="000D6993">
        <w:rPr>
          <w:rFonts w:ascii="GHEA Mariam" w:hAnsi="GHEA Mariam" w:cs="Sylfaen"/>
          <w:iCs/>
          <w:lang w:val="ru-RU"/>
        </w:rPr>
        <w:t>к реальности</w:t>
      </w:r>
      <w:r w:rsidRPr="000D6993">
        <w:rPr>
          <w:rFonts w:ascii="GHEA Mariam" w:hAnsi="GHEA Mariam" w:cs="Sylfaen"/>
          <w:iCs/>
        </w:rPr>
        <w:t xml:space="preserve"> </w:t>
      </w:r>
      <w:r w:rsidRPr="000D6993">
        <w:rPr>
          <w:rFonts w:ascii="GHEA Mariam" w:hAnsi="GHEA Mariam" w:cs="Sylfaen"/>
          <w:iCs/>
          <w:lang w:val="ru-RU"/>
        </w:rPr>
        <w:t xml:space="preserve">если не </w:t>
      </w:r>
      <w:r w:rsidRPr="000D6993">
        <w:rPr>
          <w:rFonts w:ascii="GHEA Mariam" w:hAnsi="GHEA Mariam" w:cs="Sylfaen"/>
          <w:iCs/>
        </w:rPr>
        <w:softHyphen/>
      </w:r>
      <w:r w:rsidRPr="000D6993">
        <w:rPr>
          <w:rFonts w:ascii="GHEA Mariam" w:hAnsi="GHEA Mariam" w:cs="Sylfaen"/>
          <w:iCs/>
          <w:lang w:val="ru-RU"/>
        </w:rPr>
        <w:t>актуально</w:t>
      </w:r>
      <w:proofErr w:type="gramStart"/>
      <w:r w:rsidRPr="000D6993">
        <w:rPr>
          <w:rFonts w:ascii="GHEA Mariam" w:hAnsi="GHEA Mariam" w:cs="Sylfaen"/>
          <w:iCs/>
          <w:lang w:val="ru-RU"/>
        </w:rPr>
        <w:t xml:space="preserve"> </w:t>
      </w:r>
      <w:r w:rsidRPr="000D6993">
        <w:rPr>
          <w:rFonts w:ascii="GHEA Mariam" w:hAnsi="GHEA Mariam" w:cs="Sylfaen"/>
          <w:iCs/>
        </w:rPr>
        <w:t>,</w:t>
      </w:r>
      <w:proofErr w:type="gramEnd"/>
      <w:r w:rsidRPr="000D6993">
        <w:rPr>
          <w:rFonts w:ascii="GHEA Mariam" w:hAnsi="GHEA Mariam" w:cs="Sylfaen"/>
          <w:iCs/>
        </w:rPr>
        <w:t xml:space="preserve"> </w:t>
      </w:r>
      <w:r w:rsidRPr="000D6993">
        <w:rPr>
          <w:rFonts w:ascii="GHEA Mariam" w:hAnsi="GHEA Mariam" w:cs="Sylfaen"/>
          <w:iCs/>
          <w:lang w:val="ru-RU"/>
        </w:rPr>
        <w:t xml:space="preserve">то </w:t>
      </w:r>
      <w:r w:rsidRPr="000D6993">
        <w:rPr>
          <w:rFonts w:ascii="GHEA Mariam" w:hAnsi="GHEA Mariam" w:cs="Sylfaen"/>
          <w:iCs/>
        </w:rPr>
        <w:t>заявка данного участника отклоняется.</w:t>
      </w:r>
    </w:p>
    <w:p w14:paraId="2EA300C1" w14:textId="77777777" w:rsidR="00583092" w:rsidRPr="000D6993" w:rsidRDefault="00A150A9" w:rsidP="00845F46">
      <w:pPr>
        <w:pStyle w:val="23"/>
        <w:spacing w:line="240" w:lineRule="auto"/>
        <w:ind w:firstLine="567"/>
        <w:rPr>
          <w:rFonts w:ascii="GHEA Mariam" w:hAnsi="GHEA Mariam" w:cs="Sylfaen"/>
          <w:iCs/>
        </w:rPr>
      </w:pPr>
      <w:r w:rsidRPr="000D6993">
        <w:rPr>
          <w:rFonts w:ascii="GHEA Mariam" w:hAnsi="GHEA Mariam" w:cs="Sylfaen"/>
          <w:iCs/>
        </w:rPr>
        <w:t xml:space="preserve">8 </w:t>
      </w:r>
      <w:r w:rsidR="00201DA0" w:rsidRPr="000D6993">
        <w:rPr>
          <w:rFonts w:ascii="GHEA Mariam" w:hAnsi="GHEA Mariam" w:cs="Sylfaen"/>
          <w:iCs/>
          <w:lang w:val="hy-AM"/>
        </w:rPr>
        <w:t xml:space="preserve">. </w:t>
      </w:r>
      <w:r w:rsidR="00A5501E" w:rsidRPr="000D6993">
        <w:rPr>
          <w:rFonts w:ascii="GHEA Mariam" w:hAnsi="GHEA Mariam" w:cs="Sylfaen"/>
          <w:iCs/>
        </w:rPr>
        <w:t xml:space="preserve">21 </w:t>
      </w:r>
      <w:r w:rsidR="00583092" w:rsidRPr="000D6993">
        <w:rPr>
          <w:rFonts w:ascii="GHEA Mariam" w:hAnsi="GHEA Mariam" w:cs="Sylfaen"/>
          <w:iCs/>
          <w:lang w:val="hy-AM"/>
        </w:rPr>
        <w:t>Здесь</w:t>
      </w:r>
      <w:r w:rsidR="00583092" w:rsidRPr="000D6993">
        <w:rPr>
          <w:rFonts w:ascii="GHEA Mariam" w:hAnsi="GHEA Mariam" w:cs="Sylfaen"/>
          <w:iCs/>
        </w:rPr>
        <w:t xml:space="preserve"> </w:t>
      </w:r>
      <w:r w:rsidR="005D3674" w:rsidRPr="000D6993">
        <w:rPr>
          <w:rFonts w:ascii="GHEA Mariam" w:hAnsi="GHEA Mariam" w:cs="Sylfaen"/>
          <w:iCs/>
        </w:rPr>
        <w:t xml:space="preserve">1 </w:t>
      </w:r>
      <w:r w:rsidR="00583092" w:rsidRPr="000D6993">
        <w:rPr>
          <w:rFonts w:ascii="GHEA Mariam" w:hAnsi="GHEA Mariam" w:cs="Sylfaen"/>
          <w:iCs/>
          <w:lang w:val="hy-AM"/>
        </w:rPr>
        <w:t xml:space="preserve">приглашение </w:t>
      </w:r>
      <w:r w:rsidR="005D3674" w:rsidRPr="000D6993">
        <w:rPr>
          <w:rFonts w:ascii="GHEA Mariam" w:hAnsi="GHEA Mariam" w:cs="Sylfaen"/>
          <w:iCs/>
          <w:lang w:val="hy-AM"/>
        </w:rPr>
        <w:t>_</w:t>
      </w:r>
      <w:r w:rsidR="005D3674" w:rsidRPr="000D6993">
        <w:rPr>
          <w:rFonts w:ascii="GHEA Mariam" w:hAnsi="GHEA Mariam" w:cs="Sylfaen"/>
          <w:iCs/>
        </w:rPr>
        <w:t xml:space="preserve"> </w:t>
      </w:r>
      <w:r w:rsidR="005D3674" w:rsidRPr="000D6993">
        <w:rPr>
          <w:rFonts w:ascii="GHEA Mariam" w:hAnsi="GHEA Mariam" w:cs="Sylfaen"/>
          <w:iCs/>
          <w:lang w:val="hy-AM"/>
        </w:rPr>
        <w:t xml:space="preserve">части </w:t>
      </w:r>
      <w:r w:rsidR="00583092" w:rsidRPr="000D6993">
        <w:rPr>
          <w:rFonts w:ascii="GHEA Mariam" w:hAnsi="GHEA Mariam" w:cs="Sylfaen"/>
          <w:iCs/>
        </w:rPr>
        <w:t xml:space="preserve">8.20 </w:t>
      </w:r>
      <w:r w:rsidR="00583092" w:rsidRPr="000D6993">
        <w:rPr>
          <w:rFonts w:ascii="GHEA Mariam" w:hAnsi="GHEA Mariam" w:cs="Sylfaen"/>
          <w:iCs/>
          <w:lang w:val="hy-AM"/>
        </w:rPr>
        <w:t>_</w:t>
      </w:r>
      <w:r w:rsidR="00583092" w:rsidRPr="000D6993">
        <w:rPr>
          <w:rFonts w:ascii="GHEA Mariam" w:hAnsi="GHEA Mariam" w:cs="Sylfaen"/>
          <w:iCs/>
        </w:rPr>
        <w:t xml:space="preserve"> </w:t>
      </w:r>
      <w:r w:rsidR="00583092" w:rsidRPr="000D6993">
        <w:rPr>
          <w:rFonts w:ascii="GHEA Mariam" w:hAnsi="GHEA Mariam" w:cs="Sylfaen"/>
          <w:iCs/>
          <w:lang w:val="hy-AM"/>
        </w:rPr>
        <w:t>применения</w:t>
      </w:r>
      <w:r w:rsidR="00583092" w:rsidRPr="000D6993">
        <w:rPr>
          <w:rFonts w:ascii="GHEA Mariam" w:hAnsi="GHEA Mariam" w:cs="Sylfaen"/>
          <w:iCs/>
        </w:rPr>
        <w:t xml:space="preserve"> </w:t>
      </w:r>
      <w:r w:rsidR="00583092" w:rsidRPr="000D6993">
        <w:rPr>
          <w:rFonts w:ascii="GHEA Mariam" w:hAnsi="GHEA Mariam" w:cs="Sylfaen"/>
          <w:iCs/>
          <w:lang w:val="hy-AM"/>
        </w:rPr>
        <w:t xml:space="preserve">для этой цели </w:t>
      </w:r>
      <w:r w:rsidR="00583092" w:rsidRPr="000D6993">
        <w:rPr>
          <w:rFonts w:ascii="GHEA Mariam" w:hAnsi="GHEA Mariam" w:cs="Sylfaen"/>
          <w:iCs/>
        </w:rPr>
        <w:t xml:space="preserve">могут быть </w:t>
      </w:r>
      <w:r w:rsidR="00583092" w:rsidRPr="000D6993">
        <w:rPr>
          <w:rFonts w:ascii="GHEA Mariam" w:hAnsi="GHEA Mariam" w:cs="Sylfaen"/>
          <w:iCs/>
          <w:lang w:val="hy-AM"/>
        </w:rPr>
        <w:t>приглашены в комитет</w:t>
      </w:r>
      <w:r w:rsidR="00583092" w:rsidRPr="000D6993">
        <w:rPr>
          <w:rFonts w:ascii="GHEA Mariam" w:hAnsi="GHEA Mariam" w:cs="Sylfaen"/>
          <w:iCs/>
        </w:rPr>
        <w:t xml:space="preserve"> </w:t>
      </w:r>
      <w:r w:rsidR="00583092" w:rsidRPr="000D6993">
        <w:rPr>
          <w:rFonts w:ascii="GHEA Mariam" w:hAnsi="GHEA Mariam" w:cs="Sylfaen"/>
          <w:iCs/>
          <w:lang w:val="hy-AM"/>
        </w:rPr>
        <w:t>чрезвычайная ситуация</w:t>
      </w:r>
      <w:r w:rsidR="00583092" w:rsidRPr="000D6993">
        <w:rPr>
          <w:rFonts w:ascii="GHEA Mariam" w:hAnsi="GHEA Mariam" w:cs="Sylfaen"/>
          <w:iCs/>
        </w:rPr>
        <w:t xml:space="preserve"> </w:t>
      </w:r>
      <w:r w:rsidR="00583092" w:rsidRPr="000D6993">
        <w:rPr>
          <w:rFonts w:ascii="GHEA Mariam" w:hAnsi="GHEA Mariam" w:cs="Sylfaen"/>
          <w:iCs/>
          <w:lang w:val="hy-AM"/>
        </w:rPr>
        <w:t>сессия.</w:t>
      </w:r>
    </w:p>
    <w:p w14:paraId="3E60C0DC" w14:textId="77777777" w:rsidR="00E45ACA" w:rsidRPr="000D6993" w:rsidRDefault="00A150A9" w:rsidP="00845F46">
      <w:pPr>
        <w:pStyle w:val="norm"/>
        <w:spacing w:line="240" w:lineRule="auto"/>
        <w:ind w:firstLine="567"/>
        <w:rPr>
          <w:rFonts w:ascii="GHEA Mariam" w:hAnsi="GHEA Mariam" w:cs="Tahoma"/>
          <w:iCs/>
          <w:sz w:val="20"/>
          <w:lang w:val="hy-AM"/>
        </w:rPr>
      </w:pPr>
      <w:r w:rsidRPr="000D6993">
        <w:rPr>
          <w:rFonts w:ascii="GHEA Mariam" w:hAnsi="GHEA Mariam"/>
          <w:iCs/>
          <w:spacing w:val="-6"/>
          <w:sz w:val="20"/>
          <w:lang w:val="hy-AM"/>
        </w:rPr>
        <w:t xml:space="preserve">8.22 </w:t>
      </w:r>
      <w:r w:rsidR="00E45ACA" w:rsidRPr="000D6993">
        <w:rPr>
          <w:rFonts w:ascii="GHEA Mariam" w:hAnsi="GHEA Mariam" w:cs="Tahoma"/>
          <w:iCs/>
          <w:sz w:val="20"/>
          <w:lang w:val="hy-AM"/>
        </w:rPr>
        <w:t xml:space="preserve">До заключения договора клиент обязан опубликовать в информационном бюллетене объявление о решении о заключении договора не позднее, чем в первый рабочий день, следующий за принятием решения по выбранному участнику </w:t>
      </w:r>
      <w:r w:rsidR="00A5501E" w:rsidRPr="000D6993">
        <w:rPr>
          <w:rFonts w:ascii="GHEA Mariam" w:hAnsi="GHEA Mariam"/>
          <w:iCs/>
          <w:spacing w:val="-6"/>
          <w:sz w:val="20"/>
          <w:lang w:val="af-ZA"/>
        </w:rPr>
        <w:t>.</w:t>
      </w:r>
      <w:r w:rsidR="00E45ACA" w:rsidRPr="000D6993">
        <w:rPr>
          <w:rFonts w:ascii="GHEA Mariam" w:hAnsi="GHEA Mariam" w:cs="Sylfaen"/>
          <w:iCs/>
          <w:sz w:val="20"/>
          <w:lang w:val="hy-AM"/>
        </w:rPr>
        <w:t xml:space="preserve"> </w:t>
      </w:r>
      <w:r w:rsidR="00E45ACA" w:rsidRPr="000D6993">
        <w:rPr>
          <w:rFonts w:ascii="GHEA Mariam" w:hAnsi="GHEA Mariam" w:cs="Tahoma"/>
          <w:iCs/>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14:paraId="20D37C1C" w14:textId="77777777" w:rsidR="00F40755" w:rsidRPr="000D6993" w:rsidRDefault="00A150A9" w:rsidP="00845F46">
      <w:pPr>
        <w:pStyle w:val="23"/>
        <w:spacing w:line="240" w:lineRule="auto"/>
        <w:ind w:firstLine="567"/>
        <w:rPr>
          <w:rFonts w:ascii="GHEA Mariam" w:hAnsi="GHEA Mariam" w:cs="Sylfaen"/>
          <w:iCs/>
          <w:lang w:val="hy-AM"/>
        </w:rPr>
      </w:pPr>
      <w:r w:rsidRPr="000D6993">
        <w:rPr>
          <w:rFonts w:ascii="GHEA Mariam" w:hAnsi="GHEA Mariam" w:cs="Sylfaen"/>
          <w:iCs/>
          <w:lang w:val="hy-AM"/>
        </w:rPr>
        <w:t>8.23 Бездействие</w:t>
      </w:r>
      <w:r w:rsidR="00583092" w:rsidRPr="000D6993">
        <w:rPr>
          <w:rFonts w:ascii="GHEA Mariam" w:hAnsi="GHEA Mariam" w:cs="Sylfaen"/>
          <w:iCs/>
        </w:rPr>
        <w:t xml:space="preserve"> </w:t>
      </w:r>
      <w:r w:rsidR="00583092" w:rsidRPr="000D6993">
        <w:rPr>
          <w:rFonts w:ascii="GHEA Mariam" w:hAnsi="GHEA Mariam" w:cs="Sylfaen"/>
          <w:iCs/>
          <w:lang w:val="hy-AM"/>
        </w:rPr>
        <w:t>период</w:t>
      </w:r>
      <w:r w:rsidR="00583092" w:rsidRPr="000D6993">
        <w:rPr>
          <w:rFonts w:ascii="GHEA Mariam" w:hAnsi="GHEA Mariam" w:cs="Sylfaen"/>
          <w:iCs/>
        </w:rPr>
        <w:t xml:space="preserve"> </w:t>
      </w:r>
      <w:r w:rsidR="00583092" w:rsidRPr="000D6993">
        <w:rPr>
          <w:rFonts w:ascii="GHEA Mariam" w:hAnsi="GHEA Mariam" w:cs="Sylfaen"/>
          <w:iCs/>
          <w:lang w:val="hy-AM"/>
        </w:rPr>
        <w:t>договор</w:t>
      </w:r>
      <w:r w:rsidR="00583092" w:rsidRPr="000D6993">
        <w:rPr>
          <w:rFonts w:ascii="GHEA Mariam" w:hAnsi="GHEA Mariam" w:cs="Sylfaen"/>
          <w:iCs/>
        </w:rPr>
        <w:t xml:space="preserve"> </w:t>
      </w:r>
      <w:r w:rsidR="00583092" w:rsidRPr="000D6993">
        <w:rPr>
          <w:rFonts w:ascii="GHEA Mariam" w:hAnsi="GHEA Mariam" w:cs="Sylfaen"/>
          <w:iCs/>
          <w:lang w:val="hy-AM"/>
        </w:rPr>
        <w:t>чтобы запечатать</w:t>
      </w:r>
      <w:r w:rsidR="00583092" w:rsidRPr="000D6993">
        <w:rPr>
          <w:rFonts w:ascii="GHEA Mariam" w:hAnsi="GHEA Mariam" w:cs="Sylfaen"/>
          <w:iCs/>
        </w:rPr>
        <w:t xml:space="preserve"> </w:t>
      </w:r>
      <w:r w:rsidR="00583092" w:rsidRPr="000D6993">
        <w:rPr>
          <w:rFonts w:ascii="GHEA Mariam" w:hAnsi="GHEA Mariam" w:cs="Sylfaen"/>
          <w:iCs/>
          <w:lang w:val="hy-AM"/>
        </w:rPr>
        <w:t>о</w:t>
      </w:r>
      <w:r w:rsidR="00583092" w:rsidRPr="000D6993">
        <w:rPr>
          <w:rFonts w:ascii="GHEA Mariam" w:hAnsi="GHEA Mariam" w:cs="Sylfaen"/>
          <w:iCs/>
        </w:rPr>
        <w:t xml:space="preserve"> </w:t>
      </w:r>
      <w:r w:rsidR="00583092" w:rsidRPr="000D6993">
        <w:rPr>
          <w:rFonts w:ascii="GHEA Mariam" w:hAnsi="GHEA Mariam" w:cs="Sylfaen"/>
          <w:iCs/>
          <w:lang w:val="hy-AM"/>
        </w:rPr>
        <w:t>решение</w:t>
      </w:r>
      <w:r w:rsidR="00583092" w:rsidRPr="000D6993">
        <w:rPr>
          <w:rFonts w:ascii="GHEA Mariam" w:hAnsi="GHEA Mariam" w:cs="Sylfaen"/>
          <w:iCs/>
        </w:rPr>
        <w:t xml:space="preserve"> </w:t>
      </w:r>
      <w:r w:rsidR="00583092" w:rsidRPr="000D6993">
        <w:rPr>
          <w:rFonts w:ascii="GHEA Mariam" w:hAnsi="GHEA Mariam" w:cs="Sylfaen"/>
          <w:iCs/>
          <w:lang w:val="hy-AM"/>
        </w:rPr>
        <w:t>заявление</w:t>
      </w:r>
      <w:r w:rsidR="00583092" w:rsidRPr="000D6993">
        <w:rPr>
          <w:rFonts w:ascii="GHEA Mariam" w:hAnsi="GHEA Mariam" w:cs="Sylfaen"/>
          <w:iCs/>
        </w:rPr>
        <w:t xml:space="preserve"> </w:t>
      </w:r>
      <w:r w:rsidR="00583092" w:rsidRPr="000D6993">
        <w:rPr>
          <w:rFonts w:ascii="GHEA Mariam" w:hAnsi="GHEA Mariam" w:cs="Sylfaen"/>
          <w:iCs/>
          <w:lang w:val="hy-AM"/>
        </w:rPr>
        <w:t>публикация</w:t>
      </w:r>
      <w:r w:rsidR="00583092" w:rsidRPr="000D6993">
        <w:rPr>
          <w:rFonts w:ascii="GHEA Mariam" w:hAnsi="GHEA Mariam" w:cs="Sylfaen"/>
          <w:iCs/>
        </w:rPr>
        <w:t xml:space="preserve"> </w:t>
      </w:r>
      <w:r w:rsidR="00583092" w:rsidRPr="000D6993">
        <w:rPr>
          <w:rFonts w:ascii="GHEA Mariam" w:hAnsi="GHEA Mariam" w:cs="Sylfaen"/>
          <w:iCs/>
          <w:lang w:val="hy-AM"/>
        </w:rPr>
        <w:t>в день</w:t>
      </w:r>
      <w:r w:rsidR="00583092" w:rsidRPr="000D6993">
        <w:rPr>
          <w:rFonts w:ascii="GHEA Mariam" w:hAnsi="GHEA Mariam" w:cs="Sylfaen"/>
          <w:iCs/>
        </w:rPr>
        <w:t xml:space="preserve"> </w:t>
      </w:r>
      <w:r w:rsidR="00583092" w:rsidRPr="000D6993">
        <w:rPr>
          <w:rFonts w:ascii="GHEA Mariam" w:hAnsi="GHEA Mariam" w:cs="Sylfaen"/>
          <w:iCs/>
          <w:lang w:val="hy-AM"/>
        </w:rPr>
        <w:t>следующий</w:t>
      </w:r>
      <w:r w:rsidR="00583092" w:rsidRPr="000D6993">
        <w:rPr>
          <w:rFonts w:ascii="GHEA Mariam" w:hAnsi="GHEA Mariam" w:cs="Sylfaen"/>
          <w:iCs/>
        </w:rPr>
        <w:t xml:space="preserve"> </w:t>
      </w:r>
      <w:r w:rsidR="00583092" w:rsidRPr="000D6993">
        <w:rPr>
          <w:rFonts w:ascii="GHEA Mariam" w:hAnsi="GHEA Mariam" w:cs="Sylfaen"/>
          <w:iCs/>
          <w:lang w:val="hy-AM"/>
        </w:rPr>
        <w:t>дня</w:t>
      </w:r>
      <w:r w:rsidR="00583092" w:rsidRPr="000D6993">
        <w:rPr>
          <w:rFonts w:ascii="GHEA Mariam" w:hAnsi="GHEA Mariam" w:cs="Sylfaen"/>
          <w:iCs/>
        </w:rPr>
        <w:t xml:space="preserve"> </w:t>
      </w:r>
      <w:r w:rsidR="00583092" w:rsidRPr="000D6993">
        <w:rPr>
          <w:rFonts w:ascii="GHEA Mariam" w:hAnsi="GHEA Mariam" w:cs="Sylfaen"/>
          <w:iCs/>
          <w:lang w:val="hy-AM"/>
        </w:rPr>
        <w:t xml:space="preserve">и </w:t>
      </w:r>
      <w:r w:rsidR="00583092" w:rsidRPr="000D6993">
        <w:rPr>
          <w:rFonts w:ascii="GHEA Mariam" w:hAnsi="GHEA Mariam" w:cs="Sylfaen"/>
          <w:iCs/>
        </w:rPr>
        <w:t xml:space="preserve">провайдер </w:t>
      </w:r>
      <w:r w:rsidR="00583092" w:rsidRPr="000D6993">
        <w:rPr>
          <w:rFonts w:ascii="GHEA Mariam" w:hAnsi="GHEA Mariam" w:cs="Sylfaen"/>
          <w:iCs/>
          <w:lang w:val="hy-AM"/>
        </w:rPr>
        <w:t>_</w:t>
      </w:r>
      <w:r w:rsidR="00583092" w:rsidRPr="000D6993">
        <w:rPr>
          <w:rFonts w:ascii="GHEA Mariam" w:hAnsi="GHEA Mariam" w:cs="Sylfaen"/>
          <w:iCs/>
        </w:rPr>
        <w:t xml:space="preserve"> </w:t>
      </w:r>
      <w:r w:rsidR="00583092" w:rsidRPr="000D6993">
        <w:rPr>
          <w:rFonts w:ascii="GHEA Mariam" w:hAnsi="GHEA Mariam" w:cs="Sylfaen"/>
          <w:iCs/>
          <w:lang w:val="hy-AM"/>
        </w:rPr>
        <w:t>от</w:t>
      </w:r>
      <w:r w:rsidR="00583092" w:rsidRPr="000D6993">
        <w:rPr>
          <w:rFonts w:ascii="GHEA Mariam" w:hAnsi="GHEA Mariam" w:cs="Sylfaen"/>
          <w:iCs/>
        </w:rPr>
        <w:t xml:space="preserve"> </w:t>
      </w:r>
      <w:r w:rsidR="00583092" w:rsidRPr="000D6993">
        <w:rPr>
          <w:rFonts w:ascii="GHEA Mariam" w:hAnsi="GHEA Mariam" w:cs="Sylfaen"/>
          <w:iCs/>
          <w:lang w:val="hy-AM"/>
        </w:rPr>
        <w:t>контракт</w:t>
      </w:r>
      <w:r w:rsidR="00583092" w:rsidRPr="000D6993">
        <w:rPr>
          <w:rFonts w:ascii="GHEA Mariam" w:hAnsi="GHEA Mariam" w:cs="Sylfaen"/>
          <w:iCs/>
        </w:rPr>
        <w:t xml:space="preserve"> </w:t>
      </w:r>
      <w:r w:rsidR="00583092" w:rsidRPr="000D6993">
        <w:rPr>
          <w:rFonts w:ascii="GHEA Mariam" w:hAnsi="GHEA Mariam" w:cs="Sylfaen"/>
          <w:iCs/>
          <w:lang w:val="hy-AM"/>
        </w:rPr>
        <w:t>чтобы запечатать</w:t>
      </w:r>
      <w:r w:rsidR="00583092" w:rsidRPr="000D6993">
        <w:rPr>
          <w:rFonts w:ascii="GHEA Mariam" w:hAnsi="GHEA Mariam" w:cs="Sylfaen"/>
          <w:iCs/>
        </w:rPr>
        <w:t xml:space="preserve"> </w:t>
      </w:r>
      <w:r w:rsidR="00583092" w:rsidRPr="000D6993">
        <w:rPr>
          <w:rFonts w:ascii="GHEA Mariam" w:hAnsi="GHEA Mariam" w:cs="Sylfaen"/>
          <w:iCs/>
          <w:lang w:val="hy-AM"/>
        </w:rPr>
        <w:t>юрисдикция</w:t>
      </w:r>
      <w:r w:rsidR="00583092" w:rsidRPr="000D6993">
        <w:rPr>
          <w:rFonts w:ascii="GHEA Mariam" w:hAnsi="GHEA Mariam" w:cs="Sylfaen"/>
          <w:iCs/>
        </w:rPr>
        <w:t xml:space="preserve"> </w:t>
      </w:r>
      <w:r w:rsidR="00583092" w:rsidRPr="000D6993">
        <w:rPr>
          <w:rFonts w:ascii="GHEA Mariam" w:hAnsi="GHEA Mariam" w:cs="Sylfaen"/>
          <w:iCs/>
          <w:lang w:val="hy-AM"/>
        </w:rPr>
        <w:t>вхождение</w:t>
      </w:r>
      <w:r w:rsidR="00583092" w:rsidRPr="000D6993">
        <w:rPr>
          <w:rFonts w:ascii="GHEA Mariam" w:hAnsi="GHEA Mariam" w:cs="Sylfaen"/>
          <w:iCs/>
        </w:rPr>
        <w:t xml:space="preserve"> </w:t>
      </w:r>
      <w:r w:rsidR="00583092" w:rsidRPr="000D6993">
        <w:rPr>
          <w:rFonts w:ascii="GHEA Mariam" w:hAnsi="GHEA Mariam" w:cs="Sylfaen"/>
          <w:iCs/>
          <w:lang w:val="hy-AM"/>
        </w:rPr>
        <w:t>дня</w:t>
      </w:r>
      <w:r w:rsidR="00583092" w:rsidRPr="000D6993">
        <w:rPr>
          <w:rFonts w:ascii="GHEA Mariam" w:hAnsi="GHEA Mariam" w:cs="Sylfaen"/>
          <w:iCs/>
        </w:rPr>
        <w:t xml:space="preserve"> </w:t>
      </w:r>
      <w:r w:rsidR="00583092" w:rsidRPr="000D6993">
        <w:rPr>
          <w:rFonts w:ascii="GHEA Mariam" w:hAnsi="GHEA Mariam" w:cs="Sylfaen"/>
          <w:iCs/>
          <w:lang w:val="hy-AM"/>
        </w:rPr>
        <w:t>между</w:t>
      </w:r>
      <w:r w:rsidR="00583092" w:rsidRPr="000D6993">
        <w:rPr>
          <w:rFonts w:ascii="GHEA Mariam" w:hAnsi="GHEA Mariam" w:cs="Sylfaen"/>
          <w:iCs/>
        </w:rPr>
        <w:t xml:space="preserve"> </w:t>
      </w:r>
      <w:r w:rsidR="00583092" w:rsidRPr="000D6993">
        <w:rPr>
          <w:rFonts w:ascii="GHEA Mariam" w:hAnsi="GHEA Mariam" w:cs="Sylfaen"/>
          <w:iCs/>
          <w:lang w:val="hy-AM"/>
        </w:rPr>
        <w:t>упал</w:t>
      </w:r>
      <w:r w:rsidR="00583092" w:rsidRPr="000D6993">
        <w:rPr>
          <w:rFonts w:ascii="GHEA Mariam" w:hAnsi="GHEA Mariam" w:cs="Sylfaen"/>
          <w:iCs/>
        </w:rPr>
        <w:t xml:space="preserve"> </w:t>
      </w:r>
      <w:r w:rsidR="00583092" w:rsidRPr="000D6993">
        <w:rPr>
          <w:rFonts w:ascii="GHEA Mariam" w:hAnsi="GHEA Mariam" w:cs="Sylfaen"/>
          <w:iCs/>
          <w:lang w:val="hy-AM"/>
        </w:rPr>
        <w:t>период</w:t>
      </w:r>
      <w:r w:rsidR="00583092" w:rsidRPr="000D6993">
        <w:rPr>
          <w:rFonts w:ascii="GHEA Mariam" w:hAnsi="GHEA Mariam" w:cs="Sylfaen"/>
          <w:iCs/>
        </w:rPr>
        <w:t xml:space="preserve"> </w:t>
      </w:r>
      <w:r w:rsidR="00583092" w:rsidRPr="000D6993">
        <w:rPr>
          <w:rFonts w:ascii="GHEA Mariam" w:hAnsi="GHEA Mariam" w:cs="Sylfaen"/>
          <w:iCs/>
          <w:lang w:val="hy-AM"/>
        </w:rPr>
        <w:t>является.</w:t>
      </w:r>
      <w:r w:rsidR="00F40755" w:rsidRPr="000D6993">
        <w:rPr>
          <w:rFonts w:ascii="GHEA Mariam" w:hAnsi="GHEA Mariam" w:cs="Sylfaen"/>
          <w:iCs/>
          <w:lang w:val="es-ES"/>
        </w:rPr>
        <w:t xml:space="preserve"> </w:t>
      </w:r>
    </w:p>
    <w:p w14:paraId="6C4CFCE2" w14:textId="7609BABA" w:rsidR="00F40755" w:rsidRPr="000D6993" w:rsidRDefault="00F40755" w:rsidP="00845F46">
      <w:pPr>
        <w:pStyle w:val="23"/>
        <w:spacing w:line="240" w:lineRule="auto"/>
        <w:ind w:firstLine="567"/>
        <w:rPr>
          <w:rFonts w:ascii="GHEA Mariam" w:hAnsi="GHEA Mariam" w:cs="Sylfaen"/>
          <w:iCs/>
          <w:lang w:val="hy-AM"/>
        </w:rPr>
      </w:pPr>
      <w:r w:rsidRPr="000D6993">
        <w:rPr>
          <w:rFonts w:ascii="GHEA Mariam" w:hAnsi="GHEA Mariam" w:cs="Sylfaen"/>
          <w:iCs/>
          <w:lang w:val="es-ES"/>
        </w:rPr>
        <w:t>Бездействие</w:t>
      </w:r>
      <w:r w:rsidRPr="000D6993">
        <w:rPr>
          <w:rFonts w:ascii="GHEA Mariam" w:hAnsi="GHEA Mariam" w:cs="Arial"/>
          <w:iCs/>
          <w:lang w:val="es-ES"/>
        </w:rPr>
        <w:t xml:space="preserve"> </w:t>
      </w:r>
      <w:r w:rsidRPr="000D6993">
        <w:rPr>
          <w:rFonts w:ascii="GHEA Mariam" w:hAnsi="GHEA Mariam" w:cs="Sylfaen"/>
          <w:iCs/>
          <w:lang w:val="es-ES"/>
        </w:rPr>
        <w:t>период</w:t>
      </w:r>
      <w:r w:rsidRPr="000D6993">
        <w:rPr>
          <w:rFonts w:ascii="GHEA Mariam" w:hAnsi="GHEA Mariam" w:cs="Arial"/>
          <w:iCs/>
          <w:lang w:val="es-ES"/>
        </w:rPr>
        <w:t xml:space="preserve"> </w:t>
      </w:r>
      <w:r w:rsidRPr="000D6993">
        <w:rPr>
          <w:rFonts w:ascii="GHEA Mariam" w:hAnsi="GHEA Mariam" w:cs="Sylfaen"/>
          <w:iCs/>
          <w:lang w:val="es-ES"/>
        </w:rPr>
        <w:t>настоящим</w:t>
      </w:r>
      <w:r w:rsidRPr="000D6993">
        <w:rPr>
          <w:rFonts w:ascii="GHEA Mariam" w:hAnsi="GHEA Mariam" w:cs="Arial"/>
          <w:iCs/>
          <w:lang w:val="es-ES"/>
        </w:rPr>
        <w:t xml:space="preserve"> </w:t>
      </w:r>
      <w:r w:rsidRPr="000D6993">
        <w:rPr>
          <w:rFonts w:ascii="GHEA Mariam" w:hAnsi="GHEA Mariam" w:cs="Sylfaen"/>
          <w:iCs/>
          <w:lang w:val="es-ES"/>
        </w:rPr>
        <w:t>процедуры</w:t>
      </w:r>
      <w:r w:rsidRPr="000D6993">
        <w:rPr>
          <w:rFonts w:ascii="GHEA Mariam" w:hAnsi="GHEA Mariam" w:cs="Arial"/>
          <w:iCs/>
          <w:lang w:val="es-ES"/>
        </w:rPr>
        <w:t xml:space="preserve"> </w:t>
      </w:r>
      <w:r w:rsidRPr="000D6993">
        <w:rPr>
          <w:rFonts w:ascii="GHEA Mariam" w:hAnsi="GHEA Mariam" w:cs="Sylfaen"/>
          <w:iCs/>
          <w:lang w:val="es-ES"/>
        </w:rPr>
        <w:t xml:space="preserve">в случае " </w:t>
      </w:r>
      <w:r w:rsidR="009D3229" w:rsidRPr="000D6993">
        <w:rPr>
          <w:rFonts w:ascii="GHEA Mariam" w:hAnsi="GHEA Mariam" w:cs="Sylfaen"/>
          <w:iCs/>
          <w:lang w:val="hy-AM"/>
        </w:rPr>
        <w:t xml:space="preserve">10 </w:t>
      </w:r>
      <w:r w:rsidRPr="000D6993">
        <w:rPr>
          <w:rFonts w:ascii="GHEA Mariam" w:hAnsi="GHEA Mariam" w:cs="Sylfaen"/>
          <w:iCs/>
          <w:lang w:val="es-ES"/>
        </w:rPr>
        <w:t>" календарь</w:t>
      </w:r>
      <w:r w:rsidRPr="000D6993">
        <w:rPr>
          <w:rFonts w:ascii="GHEA Mariam" w:hAnsi="GHEA Mariam" w:cs="Arial"/>
          <w:iCs/>
          <w:lang w:val="es-ES"/>
        </w:rPr>
        <w:t xml:space="preserve"> </w:t>
      </w:r>
      <w:r w:rsidRPr="000D6993">
        <w:rPr>
          <w:rFonts w:ascii="GHEA Mariam" w:hAnsi="GHEA Mariam" w:cs="Sylfaen"/>
          <w:iCs/>
          <w:lang w:val="es-ES"/>
        </w:rPr>
        <w:t>день</w:t>
      </w:r>
      <w:r w:rsidRPr="000D6993">
        <w:rPr>
          <w:rFonts w:ascii="GHEA Mariam" w:hAnsi="GHEA Mariam" w:cs="Arial"/>
          <w:iCs/>
          <w:lang w:val="es-ES"/>
        </w:rPr>
        <w:t xml:space="preserve"> </w:t>
      </w:r>
      <w:r w:rsidRPr="000D6993">
        <w:rPr>
          <w:rFonts w:ascii="GHEA Mariam" w:hAnsi="GHEA Mariam" w:cs="Sylfaen"/>
          <w:iCs/>
          <w:lang w:val="es-ES"/>
        </w:rPr>
        <w:t xml:space="preserve">является </w:t>
      </w:r>
      <w:r w:rsidRPr="000D6993">
        <w:rPr>
          <w:rFonts w:ascii="GHEA Mariam" w:hAnsi="GHEA Mariam" w:cs="Tahoma"/>
          <w:iCs/>
          <w:lang w:val="es-ES"/>
        </w:rPr>
        <w:t>_</w:t>
      </w:r>
      <w:r w:rsidRPr="000D6993">
        <w:rPr>
          <w:rFonts w:ascii="GHEA Mariam" w:hAnsi="GHEA Mariam"/>
          <w:iCs/>
          <w:lang w:val="es-ES"/>
        </w:rPr>
        <w:t xml:space="preserve"> </w:t>
      </w:r>
      <w:r w:rsidRPr="000D6993">
        <w:rPr>
          <w:rFonts w:ascii="GHEA Mariam" w:hAnsi="GHEA Mariam" w:cs="Sylfaen"/>
          <w:iCs/>
          <w:lang w:val="es-ES"/>
        </w:rPr>
        <w:t>Бездействие</w:t>
      </w:r>
      <w:r w:rsidRPr="000D6993">
        <w:rPr>
          <w:rFonts w:ascii="GHEA Mariam" w:hAnsi="GHEA Mariam" w:cs="Arial"/>
          <w:iCs/>
          <w:lang w:val="es-ES"/>
        </w:rPr>
        <w:t xml:space="preserve"> </w:t>
      </w:r>
      <w:r w:rsidRPr="000D6993">
        <w:rPr>
          <w:rFonts w:ascii="GHEA Mariam" w:hAnsi="GHEA Mariam" w:cs="Sylfaen"/>
          <w:iCs/>
          <w:lang w:val="es-ES"/>
        </w:rPr>
        <w:t>период</w:t>
      </w:r>
      <w:r w:rsidRPr="000D6993">
        <w:rPr>
          <w:rFonts w:ascii="GHEA Mariam" w:hAnsi="GHEA Mariam" w:cs="Arial"/>
          <w:iCs/>
          <w:lang w:val="es-ES"/>
        </w:rPr>
        <w:t xml:space="preserve"> </w:t>
      </w:r>
      <w:r w:rsidRPr="000D6993">
        <w:rPr>
          <w:rFonts w:ascii="GHEA Mariam" w:hAnsi="GHEA Mariam" w:cs="Sylfaen"/>
          <w:iCs/>
          <w:lang w:val="es-ES"/>
        </w:rPr>
        <w:t xml:space="preserve">применимый </w:t>
      </w:r>
      <w:r w:rsidRPr="000D6993">
        <w:rPr>
          <w:rFonts w:ascii="GHEA Mariam" w:hAnsi="GHEA Mariam" w:cs="Sylfaen"/>
          <w:iCs/>
          <w:lang w:val="hy-AM"/>
        </w:rPr>
        <w:t>.</w:t>
      </w:r>
    </w:p>
    <w:p w14:paraId="608E6B93" w14:textId="77777777" w:rsidR="00F40755" w:rsidRPr="000D6993" w:rsidRDefault="00F40755" w:rsidP="00845F46">
      <w:pPr>
        <w:ind w:firstLine="567"/>
        <w:jc w:val="both"/>
        <w:rPr>
          <w:rFonts w:ascii="GHEA Mariam" w:hAnsi="GHEA Mariam" w:cs="Arial"/>
          <w:iCs/>
          <w:sz w:val="20"/>
          <w:szCs w:val="20"/>
          <w:lang w:val="hy-AM"/>
        </w:rPr>
      </w:pPr>
      <w:r w:rsidRPr="000D6993">
        <w:rPr>
          <w:rFonts w:ascii="GHEA Mariam" w:hAnsi="GHEA Mariam" w:cs="Sylfaen"/>
          <w:iCs/>
          <w:sz w:val="20"/>
          <w:szCs w:val="20"/>
          <w:lang w:val="hy-AM"/>
        </w:rPr>
        <w:t>-</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 xml:space="preserve">нет, </w:t>
      </w:r>
      <w:r w:rsidRPr="000D6993">
        <w:rPr>
          <w:rFonts w:ascii="GHEA Mariam" w:hAnsi="GHEA Mariam" w:cs="Arial"/>
          <w:iCs/>
          <w:sz w:val="20"/>
          <w:szCs w:val="20"/>
          <w:lang w:val="es-ES"/>
        </w:rPr>
        <w:t xml:space="preserve">если </w:t>
      </w:r>
      <w:r w:rsidRPr="000D6993">
        <w:rPr>
          <w:rFonts w:ascii="GHEA Mariam" w:hAnsi="GHEA Mariam" w:cs="Sylfaen"/>
          <w:iCs/>
          <w:sz w:val="20"/>
          <w:szCs w:val="20"/>
          <w:lang w:val="es-ES"/>
        </w:rPr>
        <w:t>_</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только</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 xml:space="preserve">один </w:t>
      </w:r>
      <w:r w:rsidRPr="000D6993">
        <w:rPr>
          <w:rFonts w:ascii="GHEA Mariam" w:hAnsi="GHEA Mariam" w:cs="Arial"/>
          <w:iCs/>
          <w:sz w:val="20"/>
          <w:szCs w:val="20"/>
          <w:lang w:val="es-ES"/>
        </w:rPr>
        <w:t xml:space="preserve">участник </w:t>
      </w:r>
      <w:r w:rsidRPr="000D6993">
        <w:rPr>
          <w:rFonts w:ascii="GHEA Mariam" w:hAnsi="GHEA Mariam" w:cs="Sylfaen"/>
          <w:iCs/>
          <w:sz w:val="20"/>
          <w:szCs w:val="20"/>
          <w:lang w:val="es-ES"/>
        </w:rPr>
        <w:t xml:space="preserve">подал заявку </w:t>
      </w:r>
      <w:r w:rsidRPr="000D6993">
        <w:rPr>
          <w:rFonts w:ascii="GHEA Mariam" w:hAnsi="GHEA Mariam"/>
          <w:iCs/>
          <w:sz w:val="20"/>
          <w:szCs w:val="20"/>
          <w:lang w:val="es-ES"/>
        </w:rPr>
        <w:t xml:space="preserve">, </w:t>
      </w:r>
      <w:r w:rsidRPr="000D6993">
        <w:rPr>
          <w:rFonts w:ascii="GHEA Mariam" w:hAnsi="GHEA Mariam" w:cs="Sylfaen"/>
          <w:iCs/>
          <w:sz w:val="20"/>
          <w:szCs w:val="20"/>
          <w:lang w:val="es-ES"/>
        </w:rPr>
        <w:t>которая</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с</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быть запечатанным</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является</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 xml:space="preserve">договор </w:t>
      </w:r>
      <w:r w:rsidRPr="000D6993">
        <w:rPr>
          <w:rFonts w:ascii="GHEA Mariam" w:hAnsi="GHEA Mariam" w:cs="Arial"/>
          <w:iCs/>
          <w:sz w:val="20"/>
          <w:szCs w:val="20"/>
          <w:lang w:val="hy-AM"/>
        </w:rPr>
        <w:t>_</w:t>
      </w:r>
    </w:p>
    <w:p w14:paraId="52C1E1CF" w14:textId="77777777" w:rsidR="00F40755" w:rsidRPr="000D6993" w:rsidRDefault="00F40755" w:rsidP="00845F46">
      <w:pPr>
        <w:ind w:firstLine="567"/>
        <w:jc w:val="both"/>
        <w:rPr>
          <w:rFonts w:ascii="GHEA Mariam" w:hAnsi="GHEA Mariam" w:cs="Sylfaen"/>
          <w:iCs/>
          <w:sz w:val="20"/>
          <w:szCs w:val="20"/>
          <w:lang w:val="es-ES"/>
        </w:rPr>
      </w:pPr>
      <w:r w:rsidRPr="000D6993">
        <w:rPr>
          <w:rFonts w:ascii="GHEA Mariam" w:hAnsi="GHEA Mariam" w:cs="Sylfaen"/>
          <w:iCs/>
          <w:sz w:val="20"/>
          <w:szCs w:val="20"/>
          <w:lang w:val="es-ES"/>
        </w:rPr>
        <w:t>- также в случае, когда заявку подал только один участник и она была отклонена. В случае применения настоящего пункта период бездействия определяется объявлением о признании процедуры закупки недействительной.</w:t>
      </w:r>
    </w:p>
    <w:p w14:paraId="7A5D9291" w14:textId="0B81AC57" w:rsidR="00583092" w:rsidRPr="000D6993" w:rsidRDefault="00F40755" w:rsidP="005420C1">
      <w:pPr>
        <w:ind w:firstLine="567"/>
        <w:jc w:val="both"/>
        <w:rPr>
          <w:rFonts w:ascii="GHEA Mariam" w:hAnsi="GHEA Mariam" w:cs="Sylfaen"/>
          <w:iCs/>
          <w:sz w:val="20"/>
          <w:szCs w:val="20"/>
          <w:lang w:val="es-ES"/>
        </w:rPr>
      </w:pPr>
      <w:r w:rsidRPr="000D6993">
        <w:rPr>
          <w:rFonts w:ascii="GHEA Mariam" w:hAnsi="GHEA Mariam" w:cs="Sylfaen"/>
          <w:iCs/>
          <w:sz w:val="20"/>
          <w:szCs w:val="20"/>
          <w:lang w:val="hy-AM"/>
        </w:rPr>
        <w:t>Клиент:</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контракт</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уплотнение</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 xml:space="preserve">есть </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если</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настоящим</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с точкой</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запланировано</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бездействия</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в срок</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 xml:space="preserve">любой </w:t>
      </w:r>
      <w:r w:rsidRPr="000D6993">
        <w:rPr>
          <w:rFonts w:ascii="GHEA Mariam" w:hAnsi="GHEA Mariam" w:cs="Sylfaen"/>
          <w:iCs/>
          <w:sz w:val="20"/>
          <w:szCs w:val="20"/>
          <w:lang w:val="es-ES"/>
        </w:rPr>
        <w:t xml:space="preserve">партнер </w:t>
      </w:r>
      <w:r w:rsidRPr="000D6993">
        <w:rPr>
          <w:rFonts w:ascii="GHEA Mariam" w:hAnsi="GHEA Mariam" w:cs="Sylfaen"/>
          <w:iCs/>
          <w:sz w:val="20"/>
          <w:szCs w:val="20"/>
          <w:lang w:val="hy-AM"/>
        </w:rPr>
        <w:t>_</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нет</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обращаться</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договор</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чтобы запечатать</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о</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решение.</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До</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бездействия</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период</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 xml:space="preserve">истечение срока </w:t>
      </w:r>
      <w:r w:rsidRPr="000D6993">
        <w:rPr>
          <w:rFonts w:ascii="GHEA Mariam" w:hAnsi="GHEA Mariam" w:cs="Sylfaen"/>
          <w:iCs/>
          <w:sz w:val="20"/>
          <w:szCs w:val="20"/>
          <w:lang w:val="ru-RU"/>
        </w:rPr>
        <w:lastRenderedPageBreak/>
        <w:t>действия</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или</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без</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договор</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чтобы запечатать</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hy-AM"/>
        </w:rPr>
        <w:t xml:space="preserve">или признать процедуру покупки </w:t>
      </w:r>
      <w:r w:rsidRPr="000D6993">
        <w:rPr>
          <w:rFonts w:ascii="GHEA Mariam" w:hAnsi="GHEA Mariam" w:cs="Sylfaen"/>
          <w:iCs/>
          <w:sz w:val="20"/>
          <w:szCs w:val="20"/>
          <w:lang w:val="ru-RU"/>
        </w:rPr>
        <w:t>недействительной</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заявление</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публикация</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 xml:space="preserve">запечатанный </w:t>
      </w:r>
      <w:r w:rsidRPr="000D6993">
        <w:rPr>
          <w:rFonts w:ascii="GHEA Mariam" w:hAnsi="GHEA Mariam" w:cs="Sylfaen"/>
          <w:iCs/>
          <w:sz w:val="20"/>
          <w:szCs w:val="20"/>
        </w:rPr>
        <w:t xml:space="preserve">_ </w:t>
      </w:r>
      <w:r w:rsidRPr="000D6993">
        <w:rPr>
          <w:rFonts w:ascii="GHEA Mariam" w:hAnsi="GHEA Mariam" w:cs="Sylfaen"/>
          <w:iCs/>
          <w:sz w:val="20"/>
          <w:szCs w:val="20"/>
          <w:lang w:val="ru-RU"/>
        </w:rPr>
        <w:t>_</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контракт</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к:</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ничего</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является.</w:t>
      </w:r>
    </w:p>
    <w:p w14:paraId="72CCC7B9" w14:textId="77777777" w:rsidR="00583092" w:rsidRPr="000D6993" w:rsidRDefault="00583092" w:rsidP="00845F46">
      <w:pPr>
        <w:ind w:firstLine="567"/>
        <w:jc w:val="center"/>
        <w:rPr>
          <w:rFonts w:ascii="GHEA Mariam" w:hAnsi="GHEA Mariam"/>
          <w:b/>
          <w:iCs/>
          <w:sz w:val="20"/>
          <w:szCs w:val="20"/>
          <w:lang w:val="es-ES"/>
        </w:rPr>
      </w:pPr>
    </w:p>
    <w:p w14:paraId="3516F892" w14:textId="77777777" w:rsidR="000313A6" w:rsidRPr="000D6993" w:rsidRDefault="00AA0AD8" w:rsidP="00845F46">
      <w:pPr>
        <w:jc w:val="center"/>
        <w:rPr>
          <w:rFonts w:ascii="GHEA Mariam" w:hAnsi="GHEA Mariam" w:cs="Arial"/>
          <w:b/>
          <w:iCs/>
          <w:sz w:val="20"/>
          <w:szCs w:val="20"/>
          <w:lang w:val="af-ZA"/>
        </w:rPr>
      </w:pPr>
      <w:r w:rsidRPr="000D6993">
        <w:rPr>
          <w:rFonts w:ascii="GHEA Mariam" w:hAnsi="GHEA Mariam"/>
          <w:b/>
          <w:iCs/>
          <w:sz w:val="20"/>
          <w:szCs w:val="20"/>
          <w:lang w:val="es-ES"/>
        </w:rPr>
        <w:t xml:space="preserve">9 </w:t>
      </w:r>
      <w:r w:rsidR="008D5016" w:rsidRPr="000D6993">
        <w:rPr>
          <w:rFonts w:ascii="GHEA Mariam" w:hAnsi="GHEA Mariam"/>
          <w:b/>
          <w:iCs/>
          <w:sz w:val="20"/>
          <w:szCs w:val="20"/>
          <w:lang w:val="af-ZA"/>
        </w:rPr>
        <w:t xml:space="preserve">. </w:t>
      </w:r>
      <w:r w:rsidR="008D5016" w:rsidRPr="000D6993">
        <w:rPr>
          <w:rFonts w:ascii="GHEA Mariam" w:hAnsi="GHEA Mariam" w:cs="Sylfaen"/>
          <w:b/>
          <w:iCs/>
          <w:sz w:val="20"/>
          <w:szCs w:val="20"/>
          <w:lang w:val="af-ZA"/>
        </w:rPr>
        <w:t>ДОГОВОР</w:t>
      </w:r>
      <w:r w:rsidR="008D5016" w:rsidRPr="000D6993">
        <w:rPr>
          <w:rFonts w:ascii="GHEA Mariam" w:hAnsi="GHEA Mariam" w:cs="Arial"/>
          <w:b/>
          <w:iCs/>
          <w:sz w:val="20"/>
          <w:szCs w:val="20"/>
          <w:lang w:val="af-ZA"/>
        </w:rPr>
        <w:t xml:space="preserve"> </w:t>
      </w:r>
      <w:r w:rsidR="008D5016" w:rsidRPr="000D6993">
        <w:rPr>
          <w:rFonts w:ascii="GHEA Mariam" w:hAnsi="GHEA Mariam" w:cs="Sylfaen"/>
          <w:b/>
          <w:iCs/>
          <w:sz w:val="20"/>
          <w:szCs w:val="20"/>
          <w:lang w:val="af-ZA"/>
        </w:rPr>
        <w:t>ПЕЧАТЬ</w:t>
      </w:r>
      <w:r w:rsidR="008D5016" w:rsidRPr="000D6993">
        <w:rPr>
          <w:rFonts w:ascii="GHEA Mariam" w:hAnsi="GHEA Mariam" w:cs="Arial"/>
          <w:b/>
          <w:iCs/>
          <w:sz w:val="20"/>
          <w:szCs w:val="20"/>
          <w:lang w:val="af-ZA"/>
        </w:rPr>
        <w:t xml:space="preserve"> </w:t>
      </w:r>
    </w:p>
    <w:p w14:paraId="4D4AD653" w14:textId="77777777" w:rsidR="00096865" w:rsidRPr="000D6993" w:rsidRDefault="00096865" w:rsidP="00845F46">
      <w:pPr>
        <w:jc w:val="center"/>
        <w:rPr>
          <w:rFonts w:ascii="GHEA Mariam" w:hAnsi="GHEA Mariam"/>
          <w:b/>
          <w:iCs/>
          <w:sz w:val="20"/>
          <w:szCs w:val="20"/>
          <w:lang w:val="af-ZA"/>
        </w:rPr>
      </w:pPr>
    </w:p>
    <w:p w14:paraId="4B0D0D76" w14:textId="77777777" w:rsidR="00096865" w:rsidRPr="000D6993" w:rsidRDefault="00AA0AD8" w:rsidP="00845F46">
      <w:pPr>
        <w:ind w:firstLine="567"/>
        <w:jc w:val="both"/>
        <w:rPr>
          <w:rFonts w:ascii="GHEA Mariam" w:hAnsi="GHEA Mariam" w:cs="Sylfaen"/>
          <w:iCs/>
          <w:sz w:val="20"/>
          <w:szCs w:val="20"/>
          <w:lang w:val="af-ZA"/>
        </w:rPr>
      </w:pPr>
      <w:r w:rsidRPr="000D6993">
        <w:rPr>
          <w:rFonts w:ascii="GHEA Mariam" w:hAnsi="GHEA Mariam"/>
          <w:iCs/>
          <w:sz w:val="20"/>
          <w:szCs w:val="20"/>
          <w:lang w:val="es-ES"/>
        </w:rPr>
        <w:t xml:space="preserve">9 </w:t>
      </w:r>
      <w:r w:rsidR="00096865" w:rsidRPr="000D6993">
        <w:rPr>
          <w:rFonts w:ascii="GHEA Mariam" w:hAnsi="GHEA Mariam"/>
          <w:iCs/>
          <w:sz w:val="20"/>
          <w:szCs w:val="20"/>
          <w:lang w:val="af-ZA"/>
        </w:rPr>
        <w:t xml:space="preserve">.1 </w:t>
      </w:r>
      <w:r w:rsidR="00096865" w:rsidRPr="000D6993">
        <w:rPr>
          <w:rFonts w:ascii="GHEA Mariam" w:hAnsi="GHEA Mariam" w:cs="Sylfaen"/>
          <w:iCs/>
          <w:sz w:val="20"/>
          <w:szCs w:val="20"/>
          <w:lang w:val="ru-RU"/>
        </w:rPr>
        <w:t>Соглашение</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быть запечатанным</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является</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комиссии</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решение</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на основе</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 xml:space="preserve">о </w:t>
      </w:r>
      <w:r w:rsidR="00096865" w:rsidRPr="000D6993">
        <w:rPr>
          <w:rFonts w:ascii="GHEA Mariam" w:hAnsi="GHEA Mariam" w:cs="Sylfaen"/>
          <w:iCs/>
          <w:sz w:val="20"/>
          <w:szCs w:val="20"/>
          <w:lang w:val="af-ZA"/>
        </w:rPr>
        <w:t xml:space="preserve">работодателе </w:t>
      </w:r>
      <w:r w:rsidR="00096865" w:rsidRPr="000D6993">
        <w:rPr>
          <w:rFonts w:ascii="GHEA Mariam" w:hAnsi="GHEA Mariam" w:cs="Sylfaen"/>
          <w:iCs/>
          <w:sz w:val="20"/>
          <w:szCs w:val="20"/>
          <w:lang w:val="ru-RU"/>
        </w:rPr>
        <w:t xml:space="preserve">_ </w:t>
      </w:r>
      <w:r w:rsidRPr="000D6993">
        <w:rPr>
          <w:rFonts w:ascii="GHEA Mariam" w:hAnsi="GHEA Mariam" w:cs="Sylfaen"/>
          <w:iCs/>
          <w:sz w:val="20"/>
          <w:szCs w:val="20"/>
        </w:rPr>
        <w:t>_</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 xml:space="preserve">от </w:t>
      </w:r>
      <w:r w:rsidR="004D5671" w:rsidRPr="000D6993">
        <w:rPr>
          <w:rFonts w:ascii="GHEA Mariam" w:hAnsi="GHEA Mariam" w:cs="Sylfaen"/>
          <w:iCs/>
          <w:sz w:val="20"/>
          <w:szCs w:val="20"/>
          <w:lang w:val="ru-RU"/>
        </w:rPr>
        <w:t>.</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Контракт</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быть запечатанным</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является</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 xml:space="preserve">письменно </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один</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документ</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делать</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 xml:space="preserve">через </w:t>
      </w:r>
      <w:r w:rsidR="004D5671" w:rsidRPr="000D6993">
        <w:rPr>
          <w:rFonts w:ascii="GHEA Mariam" w:hAnsi="GHEA Mariam" w:cs="Sylfaen"/>
          <w:iCs/>
          <w:sz w:val="20"/>
          <w:szCs w:val="20"/>
          <w:lang w:val="ru-RU"/>
        </w:rPr>
        <w:t>_</w:t>
      </w:r>
    </w:p>
    <w:p w14:paraId="4ECA4381" w14:textId="77777777" w:rsidR="00EB6E54" w:rsidRPr="000D6993" w:rsidRDefault="00AA0AD8"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9.2 </w:t>
      </w:r>
      <w:r w:rsidR="00EB6E54" w:rsidRPr="000D6993">
        <w:rPr>
          <w:rFonts w:ascii="GHEA Mariam" w:hAnsi="GHEA Mariam" w:cs="Sylfaen"/>
          <w:iCs/>
          <w:sz w:val="20"/>
          <w:szCs w:val="20"/>
          <w:lang w:val="ru-RU"/>
        </w:rPr>
        <w:t>Здесь</w:t>
      </w:r>
      <w:r w:rsidR="00EB6E54" w:rsidRPr="000D6993">
        <w:rPr>
          <w:rFonts w:ascii="GHEA Mariam" w:hAnsi="GHEA Mariam" w:cs="Sylfaen"/>
          <w:iCs/>
          <w:sz w:val="20"/>
          <w:szCs w:val="20"/>
          <w:lang w:val="af-ZA"/>
        </w:rPr>
        <w:t xml:space="preserve"> 1 </w:t>
      </w:r>
      <w:r w:rsidR="00EB6E54" w:rsidRPr="000D6993">
        <w:rPr>
          <w:rFonts w:ascii="GHEA Mariam" w:hAnsi="GHEA Mariam" w:cs="Sylfaen"/>
          <w:iCs/>
          <w:sz w:val="20"/>
          <w:szCs w:val="20"/>
          <w:lang w:val="ru-RU"/>
        </w:rPr>
        <w:t xml:space="preserve">приглашение </w:t>
      </w:r>
      <w:r w:rsidR="005D3674" w:rsidRPr="000D6993">
        <w:rPr>
          <w:rFonts w:ascii="GHEA Mariam" w:hAnsi="GHEA Mariam" w:cs="Sylfaen"/>
          <w:iCs/>
          <w:sz w:val="20"/>
          <w:szCs w:val="20"/>
        </w:rPr>
        <w:t>_</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rPr>
        <w:t xml:space="preserve">часть </w:t>
      </w:r>
      <w:r w:rsidR="005D3674" w:rsidRPr="000D6993">
        <w:rPr>
          <w:rFonts w:ascii="GHEA Mariam" w:hAnsi="GHEA Mariam" w:cs="Sylfaen"/>
          <w:iCs/>
          <w:sz w:val="20"/>
          <w:szCs w:val="20"/>
          <w:lang w:val="af-ZA"/>
        </w:rPr>
        <w:t xml:space="preserve">8 </w:t>
      </w:r>
      <w:r w:rsidR="003717D2" w:rsidRPr="000D6993">
        <w:rPr>
          <w:rFonts w:ascii="GHEA Mariam" w:hAnsi="GHEA Mariam" w:cs="Sylfaen"/>
          <w:iCs/>
          <w:sz w:val="20"/>
          <w:szCs w:val="20"/>
          <w:lang w:val="hy-AM"/>
        </w:rPr>
        <w:t xml:space="preserve">. с </w:t>
      </w:r>
      <w:r w:rsidR="00F96621" w:rsidRPr="000D6993">
        <w:rPr>
          <w:rFonts w:ascii="GHEA Mariam" w:hAnsi="GHEA Mariam" w:cs="Sylfaen"/>
          <w:iCs/>
          <w:sz w:val="20"/>
          <w:szCs w:val="20"/>
          <w:lang w:val="af-ZA"/>
        </w:rPr>
        <w:t xml:space="preserve">23 </w:t>
      </w:r>
      <w:r w:rsidR="00EB6E54" w:rsidRPr="000D6993">
        <w:rPr>
          <w:rFonts w:ascii="GHEA Mariam" w:hAnsi="GHEA Mariam" w:cs="Sylfaen"/>
          <w:iCs/>
          <w:sz w:val="20"/>
          <w:szCs w:val="20"/>
          <w:lang w:val="ru-RU"/>
        </w:rPr>
        <w:t>очками</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учредил</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бездействия</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период</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истекать</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следующий</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 xml:space="preserve">сухой </w:t>
      </w:r>
      <w:r w:rsidR="00D42D0A" w:rsidRPr="000D6993">
        <w:rPr>
          <w:rFonts w:ascii="GHEA Mariam" w:hAnsi="GHEA Mariam" w:cs="Sylfaen"/>
          <w:iCs/>
          <w:sz w:val="20"/>
          <w:szCs w:val="20"/>
          <w:lang w:val="hy-AM"/>
        </w:rPr>
        <w:t>брат</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работающий</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 xml:space="preserve">день </w:t>
      </w:r>
      <w:r w:rsidR="00D42D0A" w:rsidRPr="000D6993">
        <w:rPr>
          <w:rFonts w:ascii="GHEA Mariam" w:hAnsi="GHEA Mariam" w:cs="Sylfaen"/>
          <w:iCs/>
          <w:sz w:val="20"/>
          <w:szCs w:val="20"/>
          <w:lang w:val="hy-AM"/>
        </w:rPr>
        <w:t>_</w:t>
      </w:r>
      <w:r w:rsidR="00EB6E54"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п </w:t>
      </w:r>
      <w:r w:rsidR="00EB6E54" w:rsidRPr="000D6993">
        <w:rPr>
          <w:rFonts w:ascii="GHEA Mariam" w:hAnsi="GHEA Mariam" w:cs="Sylfaen"/>
          <w:iCs/>
          <w:sz w:val="20"/>
          <w:szCs w:val="20"/>
          <w:lang w:val="ru-RU"/>
        </w:rPr>
        <w:t>_</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уведомление</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является</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выбрано</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 xml:space="preserve">презентация </w:t>
      </w:r>
      <w:r w:rsidR="005457B4" w:rsidRPr="000D6993">
        <w:rPr>
          <w:rFonts w:ascii="GHEA Mariam" w:hAnsi="GHEA Mariam" w:cs="Sylfaen"/>
          <w:iCs/>
          <w:sz w:val="20"/>
          <w:szCs w:val="20"/>
        </w:rPr>
        <w:t xml:space="preserve">участнику </w:t>
      </w:r>
      <w:r w:rsidR="00EB6E54" w:rsidRPr="000D6993">
        <w:rPr>
          <w:rFonts w:ascii="GHEA Mariam" w:hAnsi="GHEA Mariam" w:cs="Sylfaen"/>
          <w:iCs/>
          <w:sz w:val="20"/>
          <w:szCs w:val="20"/>
          <w:lang w:val="ru-RU"/>
        </w:rPr>
        <w:t xml:space="preserve">_ </w:t>
      </w:r>
      <w:r w:rsidR="00EB6E54" w:rsidRPr="000D6993">
        <w:rPr>
          <w:rFonts w:ascii="GHEA Mariam" w:hAnsi="GHEA Mariam" w:cs="Sylfaen"/>
          <w:iCs/>
          <w:sz w:val="20"/>
          <w:szCs w:val="20"/>
          <w:lang w:val="af-ZA"/>
        </w:rPr>
        <w:t xml:space="preserve">_ </w:t>
      </w:r>
      <w:r w:rsidR="00EB6E54" w:rsidRPr="000D6993">
        <w:rPr>
          <w:rFonts w:ascii="GHEA Mariam" w:hAnsi="GHEA Mariam" w:cs="Sylfaen"/>
          <w:iCs/>
          <w:sz w:val="20"/>
          <w:szCs w:val="20"/>
          <w:lang w:val="ru-RU"/>
        </w:rPr>
        <w:t>договор</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чтобы запечатать</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предложение</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и:</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контракта</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 xml:space="preserve">проект </w:t>
      </w:r>
      <w:r w:rsidR="00EB6E54" w:rsidRPr="000D6993">
        <w:rPr>
          <w:rFonts w:ascii="GHEA Mariam" w:hAnsi="GHEA Mariam" w:cs="Sylfaen"/>
          <w:iCs/>
          <w:sz w:val="20"/>
          <w:szCs w:val="20"/>
          <w:lang w:val="af-ZA"/>
        </w:rPr>
        <w:t xml:space="preserve">_ </w:t>
      </w:r>
      <w:r w:rsidR="00EB6E54" w:rsidRPr="000D6993">
        <w:rPr>
          <w:rFonts w:ascii="GHEA Mariam" w:hAnsi="GHEA Mariam" w:cs="Sylfaen"/>
          <w:iCs/>
          <w:sz w:val="20"/>
          <w:szCs w:val="20"/>
          <w:lang w:val="ru-RU"/>
        </w:rPr>
        <w:t>С</w:t>
      </w:r>
      <w:r w:rsidR="00EB6E54" w:rsidRPr="000D6993">
        <w:rPr>
          <w:rFonts w:ascii="GHEA Mariam" w:hAnsi="GHEA Mariam" w:cs="Sylfaen"/>
          <w:iCs/>
          <w:sz w:val="20"/>
          <w:szCs w:val="20"/>
          <w:lang w:val="af-ZA"/>
        </w:rPr>
        <w:t xml:space="preserve"> в </w:t>
      </w:r>
      <w:r w:rsidR="00EB6E54" w:rsidRPr="000D6993">
        <w:rPr>
          <w:rFonts w:ascii="GHEA Mariam" w:hAnsi="GHEA Mariam" w:cs="Sylfaen"/>
          <w:iCs/>
          <w:sz w:val="20"/>
          <w:szCs w:val="20"/>
          <w:lang w:val="ru-RU"/>
        </w:rPr>
        <w:t>котором договор</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может</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является</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быть запечатанным</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нет</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 xml:space="preserve">раньше </w:t>
      </w:r>
      <w:r w:rsidR="00EB6E54" w:rsidRPr="000D6993">
        <w:rPr>
          <w:rFonts w:ascii="GHEA Mariam" w:hAnsi="GHEA Mariam" w:cs="Sylfaen"/>
          <w:iCs/>
          <w:sz w:val="20"/>
          <w:szCs w:val="20"/>
          <w:lang w:val="af-ZA"/>
        </w:rPr>
        <w:t xml:space="preserve">, чем </w:t>
      </w:r>
      <w:r w:rsidR="00EB6E54" w:rsidRPr="000D6993">
        <w:rPr>
          <w:rFonts w:ascii="GHEA Mariam" w:hAnsi="GHEA Mariam" w:cs="Sylfaen"/>
          <w:iCs/>
          <w:sz w:val="20"/>
          <w:szCs w:val="20"/>
          <w:lang w:val="ru-RU"/>
        </w:rPr>
        <w:t>_</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настоящим</w:t>
      </w:r>
      <w:r w:rsidR="00EB6E54" w:rsidRPr="000D6993">
        <w:rPr>
          <w:rFonts w:ascii="GHEA Mariam" w:hAnsi="GHEA Mariam" w:cs="Sylfaen"/>
          <w:iCs/>
          <w:sz w:val="20"/>
          <w:szCs w:val="20"/>
          <w:lang w:val="af-ZA"/>
        </w:rPr>
        <w:t xml:space="preserve"> 1 </w:t>
      </w:r>
      <w:r w:rsidR="00EB6E54" w:rsidRPr="000D6993">
        <w:rPr>
          <w:rFonts w:ascii="GHEA Mariam" w:hAnsi="GHEA Mariam" w:cs="Sylfaen"/>
          <w:iCs/>
          <w:sz w:val="20"/>
          <w:szCs w:val="20"/>
          <w:lang w:val="ru-RU"/>
        </w:rPr>
        <w:t xml:space="preserve">приглашение </w:t>
      </w:r>
      <w:r w:rsidR="005D3674" w:rsidRPr="000D6993">
        <w:rPr>
          <w:rFonts w:ascii="GHEA Mariam" w:hAnsi="GHEA Mariam" w:cs="Sylfaen"/>
          <w:iCs/>
          <w:sz w:val="20"/>
          <w:szCs w:val="20"/>
        </w:rPr>
        <w:t>_</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rPr>
        <w:t xml:space="preserve">часть </w:t>
      </w:r>
      <w:r w:rsidR="005D3674" w:rsidRPr="000D6993">
        <w:rPr>
          <w:rFonts w:ascii="GHEA Mariam" w:hAnsi="GHEA Mariam" w:cs="Sylfaen"/>
          <w:iCs/>
          <w:sz w:val="20"/>
          <w:szCs w:val="20"/>
          <w:lang w:val="af-ZA"/>
        </w:rPr>
        <w:t xml:space="preserve">8 </w:t>
      </w:r>
      <w:r w:rsidR="003717D2" w:rsidRPr="000D6993">
        <w:rPr>
          <w:rFonts w:ascii="GHEA Mariam" w:hAnsi="GHEA Mariam" w:cs="Sylfaen"/>
          <w:iCs/>
          <w:sz w:val="20"/>
          <w:szCs w:val="20"/>
          <w:lang w:val="hy-AM"/>
        </w:rPr>
        <w:t xml:space="preserve">. с </w:t>
      </w:r>
      <w:r w:rsidR="00F96621" w:rsidRPr="000D6993">
        <w:rPr>
          <w:rFonts w:ascii="GHEA Mariam" w:hAnsi="GHEA Mariam" w:cs="Sylfaen"/>
          <w:iCs/>
          <w:sz w:val="20"/>
          <w:szCs w:val="20"/>
          <w:lang w:val="af-ZA"/>
        </w:rPr>
        <w:t xml:space="preserve">23 </w:t>
      </w:r>
      <w:r w:rsidR="00EB6E54" w:rsidRPr="000D6993">
        <w:rPr>
          <w:rFonts w:ascii="GHEA Mariam" w:hAnsi="GHEA Mariam" w:cs="Sylfaen"/>
          <w:iCs/>
          <w:sz w:val="20"/>
          <w:szCs w:val="20"/>
          <w:lang w:val="ru-RU"/>
        </w:rPr>
        <w:t>очками</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учредил</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бездействия</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период</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истекать</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в день</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следующий</w:t>
      </w:r>
      <w:r w:rsidR="00EB6E54"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четвертый</w:t>
      </w:r>
      <w:r w:rsidR="00D42D0A"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работающий</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 xml:space="preserve">день </w:t>
      </w:r>
      <w:r w:rsidR="00EB6E54" w:rsidRPr="000D6993">
        <w:rPr>
          <w:rFonts w:ascii="GHEA Mariam" w:hAnsi="GHEA Mariam" w:cs="Sylfaen"/>
          <w:iCs/>
          <w:sz w:val="20"/>
          <w:szCs w:val="20"/>
          <w:lang w:val="af-ZA"/>
        </w:rPr>
        <w:t>:</w:t>
      </w:r>
    </w:p>
    <w:p w14:paraId="408C8B52" w14:textId="77777777" w:rsidR="00F23A51" w:rsidRPr="000D6993" w:rsidRDefault="00AA0AD8"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9.3 </w:t>
      </w:r>
      <w:r w:rsidR="003717D2" w:rsidRPr="000D6993">
        <w:rPr>
          <w:rFonts w:ascii="GHEA Mariam" w:hAnsi="GHEA Mariam" w:cs="Sylfaen"/>
          <w:iCs/>
          <w:sz w:val="20"/>
          <w:szCs w:val="20"/>
          <w:lang w:val="hy-AM"/>
        </w:rPr>
        <w:t>:</w:t>
      </w:r>
      <w:r w:rsidR="00F23A51"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Выбрано</w:t>
      </w:r>
      <w:r w:rsidR="00EB6E54"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моему </w:t>
      </w:r>
      <w:r w:rsidR="00EB6E54" w:rsidRPr="000D6993">
        <w:rPr>
          <w:rFonts w:ascii="GHEA Mariam" w:hAnsi="GHEA Mariam" w:cs="Sylfaen"/>
          <w:iCs/>
          <w:sz w:val="20"/>
          <w:szCs w:val="20"/>
          <w:lang w:val="ru-RU"/>
        </w:rPr>
        <w:t>партнеру</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договор</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чтобы запечатать</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предложение</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и:</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быть запечатанным</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контракта</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проект</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комиссии</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секретарь</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предоставление</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является</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электронный</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 xml:space="preserve">метод </w:t>
      </w:r>
      <w:r w:rsidR="00EB6E54" w:rsidRPr="000D6993">
        <w:rPr>
          <w:rFonts w:ascii="GHEA Mariam" w:hAnsi="GHEA Mariam" w:cs="Sylfaen"/>
          <w:iCs/>
          <w:sz w:val="20"/>
          <w:szCs w:val="20"/>
          <w:lang w:val="af-ZA"/>
        </w:rPr>
        <w:t xml:space="preserve">_ </w:t>
      </w:r>
      <w:r w:rsidR="00443B7A" w:rsidRPr="000D6993">
        <w:rPr>
          <w:rFonts w:ascii="GHEA Mariam" w:hAnsi="GHEA Mariam" w:cs="Sylfaen"/>
          <w:iCs/>
          <w:sz w:val="20"/>
          <w:szCs w:val="20"/>
          <w:lang w:val="ru-RU"/>
        </w:rPr>
        <w:t>С</w:t>
      </w:r>
      <w:r w:rsidR="00443B7A" w:rsidRPr="000D6993">
        <w:rPr>
          <w:rFonts w:ascii="GHEA Mariam" w:hAnsi="GHEA Mariam" w:cs="Sylfaen"/>
          <w:iCs/>
          <w:sz w:val="20"/>
          <w:szCs w:val="20"/>
          <w:lang w:val="af-ZA"/>
        </w:rPr>
        <w:t xml:space="preserve"> </w:t>
      </w:r>
      <w:r w:rsidR="00443B7A" w:rsidRPr="000D6993">
        <w:rPr>
          <w:rFonts w:ascii="GHEA Mariam" w:hAnsi="GHEA Mariam" w:cs="Sylfaen"/>
          <w:iCs/>
          <w:sz w:val="20"/>
          <w:szCs w:val="20"/>
          <w:lang w:val="ru-RU"/>
        </w:rPr>
        <w:t>в котором</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в контракте</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быть включенным</w:t>
      </w:r>
      <w:r w:rsidR="00EB6E54" w:rsidRPr="000D6993">
        <w:rPr>
          <w:rFonts w:ascii="GHEA Mariam" w:hAnsi="GHEA Mariam" w:cs="Sylfaen"/>
          <w:iCs/>
          <w:sz w:val="20"/>
          <w:szCs w:val="20"/>
          <w:lang w:val="af-ZA"/>
        </w:rPr>
        <w:t xml:space="preserve"> </w:t>
      </w:r>
      <w:r w:rsidR="003B585C" w:rsidRPr="000D6993">
        <w:rPr>
          <w:rFonts w:ascii="GHEA Mariam" w:hAnsi="GHEA Mariam" w:cs="Sylfaen"/>
          <w:iCs/>
          <w:sz w:val="20"/>
          <w:szCs w:val="20"/>
        </w:rPr>
        <w:t>является</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выбрано</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участвовать</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от</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по заявке</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представлен</w:t>
      </w:r>
      <w:r w:rsidR="00EB6E54" w:rsidRPr="000D6993">
        <w:rPr>
          <w:rFonts w:ascii="GHEA Mariam" w:hAnsi="GHEA Mariam" w:cs="Sylfaen"/>
          <w:iCs/>
          <w:sz w:val="20"/>
          <w:szCs w:val="20"/>
          <w:lang w:val="af-ZA"/>
        </w:rPr>
        <w:t xml:space="preserve"> </w:t>
      </w:r>
      <w:r w:rsidR="00EB6E54" w:rsidRPr="000D6993">
        <w:rPr>
          <w:rFonts w:ascii="GHEA Mariam" w:hAnsi="GHEA Mariam" w:cs="Sylfaen"/>
          <w:iCs/>
          <w:sz w:val="20"/>
          <w:szCs w:val="20"/>
          <w:lang w:val="ru-RU"/>
        </w:rPr>
        <w:t>продукта</w:t>
      </w:r>
      <w:r w:rsidR="00EB6E54" w:rsidRPr="000D6993">
        <w:rPr>
          <w:rFonts w:ascii="GHEA Mariam" w:hAnsi="GHEA Mariam" w:cs="Sylfaen"/>
          <w:iCs/>
          <w:sz w:val="20"/>
          <w:szCs w:val="20"/>
          <w:lang w:val="af-ZA"/>
        </w:rPr>
        <w:t xml:space="preserve"> </w:t>
      </w:r>
      <w:r w:rsidR="00137A5C" w:rsidRPr="000D6993">
        <w:rPr>
          <w:rFonts w:ascii="GHEA Mariam" w:hAnsi="GHEA Mariam"/>
          <w:iCs/>
          <w:sz w:val="20"/>
          <w:szCs w:val="20"/>
          <w:lang w:val="hy-AM" w:eastAsia="x-none"/>
        </w:rPr>
        <w:t xml:space="preserve">полное </w:t>
      </w:r>
      <w:r w:rsidR="00443B7A" w:rsidRPr="000D6993">
        <w:rPr>
          <w:rFonts w:ascii="GHEA Mariam" w:hAnsi="GHEA Mariam" w:cs="Sylfaen"/>
          <w:iCs/>
          <w:sz w:val="20"/>
          <w:szCs w:val="20"/>
          <w:lang w:val="af-ZA"/>
        </w:rPr>
        <w:t>описание</w:t>
      </w:r>
    </w:p>
    <w:p w14:paraId="6AC9B25C" w14:textId="77777777" w:rsidR="00D42D0A" w:rsidRPr="000D6993" w:rsidRDefault="00AA0AD8" w:rsidP="00845F46">
      <w:pPr>
        <w:ind w:firstLine="567"/>
        <w:jc w:val="both"/>
        <w:rPr>
          <w:rFonts w:ascii="GHEA Mariam" w:hAnsi="GHEA Mariam" w:cs="Sylfaen"/>
          <w:iCs/>
          <w:sz w:val="20"/>
          <w:szCs w:val="20"/>
          <w:lang w:val="hy-AM"/>
        </w:rPr>
      </w:pPr>
      <w:r w:rsidRPr="000D6993">
        <w:rPr>
          <w:rFonts w:ascii="GHEA Mariam" w:hAnsi="GHEA Mariam" w:cs="Sylfaen"/>
          <w:iCs/>
          <w:sz w:val="20"/>
          <w:szCs w:val="20"/>
          <w:lang w:val="af-ZA"/>
        </w:rPr>
        <w:t xml:space="preserve">9 </w:t>
      </w:r>
      <w:r w:rsidR="003717D2" w:rsidRPr="000D6993">
        <w:rPr>
          <w:rFonts w:ascii="GHEA Mariam" w:hAnsi="GHEA Mariam" w:cs="Sylfaen"/>
          <w:iCs/>
          <w:sz w:val="20"/>
          <w:szCs w:val="20"/>
          <w:lang w:val="hy-AM"/>
        </w:rPr>
        <w:t xml:space="preserve">. </w:t>
      </w:r>
      <w:r w:rsidR="00325647" w:rsidRPr="000D6993">
        <w:rPr>
          <w:rFonts w:ascii="GHEA Mariam" w:hAnsi="GHEA Mariam" w:cs="Sylfaen"/>
          <w:iCs/>
          <w:sz w:val="20"/>
          <w:szCs w:val="20"/>
          <w:lang w:val="af-ZA"/>
        </w:rPr>
        <w:t xml:space="preserve">4 </w:t>
      </w:r>
      <w:r w:rsidR="00D42D0A" w:rsidRPr="000D6993">
        <w:rPr>
          <w:rFonts w:ascii="GHEA Mariam" w:hAnsi="GHEA Mariam" w:cs="Sylfaen"/>
          <w:iCs/>
          <w:sz w:val="20"/>
          <w:szCs w:val="20"/>
          <w:lang w:val="hy-AM"/>
        </w:rPr>
        <w:t>Если:</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выбрано</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участник</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договор</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чтобы запечатать</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о</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уведомление</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и:</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контракта</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проект</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от получения</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 xml:space="preserve">затем </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 xml:space="preserve">10 из этого приглашения </w:t>
      </w:r>
      <w:r w:rsidR="00D42D0A" w:rsidRPr="000D6993">
        <w:rPr>
          <w:rFonts w:ascii="Cambria Math" w:hAnsi="Cambria Math" w:cs="Cambria Math"/>
          <w:iCs/>
          <w:sz w:val="20"/>
          <w:szCs w:val="20"/>
          <w:lang w:val="hy-AM"/>
        </w:rPr>
        <w:t xml:space="preserve">. в срок, предусмотренный </w:t>
      </w:r>
      <w:r w:rsidR="00D42D0A" w:rsidRPr="000D6993">
        <w:rPr>
          <w:rFonts w:ascii="GHEA Mariam" w:hAnsi="GHEA Mariam" w:cs="GHEA Grapalat"/>
          <w:iCs/>
          <w:sz w:val="20"/>
          <w:szCs w:val="20"/>
          <w:lang w:val="hy-AM"/>
        </w:rPr>
        <w:t xml:space="preserve">пунктом </w:t>
      </w:r>
      <w:r w:rsidR="00D42D0A" w:rsidRPr="000D6993">
        <w:rPr>
          <w:rFonts w:ascii="GHEA Mariam" w:hAnsi="GHEA Mariam" w:cs="Sylfaen"/>
          <w:iCs/>
          <w:sz w:val="20"/>
          <w:szCs w:val="20"/>
          <w:lang w:val="hy-AM"/>
        </w:rPr>
        <w:t>1 , и согласно проекту заключаемого договора</w:t>
      </w:r>
      <w:r w:rsidR="00D42D0A" w:rsidRPr="000D6993">
        <w:rPr>
          <w:rFonts w:ascii="Calibri" w:hAnsi="Calibri" w:cs="Calibri"/>
          <w:iCs/>
          <w:sz w:val="20"/>
          <w:szCs w:val="20"/>
          <w:lang w:val="hy-AM"/>
        </w:rPr>
        <w:t> </w:t>
      </w:r>
      <w:r w:rsidR="00D42D0A" w:rsidRPr="000D6993">
        <w:rPr>
          <w:rFonts w:ascii="GHEA Mariam" w:hAnsi="GHEA Mariam" w:cs="Sylfaen"/>
          <w:iCs/>
          <w:sz w:val="20"/>
          <w:szCs w:val="20"/>
          <w:lang w:val="hy-AM"/>
        </w:rPr>
        <w:t>если планируется предоплата, не позднее 10 рабочих дней</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подписание</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контракт</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 xml:space="preserve">и </w:t>
      </w:r>
      <w:r w:rsidR="00D42D0A" w:rsidRPr="000D6993">
        <w:rPr>
          <w:rFonts w:ascii="GHEA Mariam" w:hAnsi="GHEA Mariam" w:cs="Sylfaen"/>
          <w:iCs/>
          <w:sz w:val="20"/>
          <w:szCs w:val="20"/>
          <w:lang w:val="af-ZA"/>
        </w:rPr>
        <w:t xml:space="preserve">провайдеру </w:t>
      </w:r>
      <w:r w:rsidR="00D42D0A" w:rsidRPr="000D6993">
        <w:rPr>
          <w:rFonts w:ascii="GHEA Mariam" w:hAnsi="GHEA Mariam" w:cs="Sylfaen"/>
          <w:iCs/>
          <w:sz w:val="20"/>
          <w:szCs w:val="20"/>
          <w:lang w:val="hy-AM"/>
        </w:rPr>
        <w:t>_</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 xml:space="preserve">предоставить </w:t>
      </w:r>
      <w:r w:rsidR="00D42D0A" w:rsidRPr="000D6993">
        <w:rPr>
          <w:rFonts w:ascii="GHEA Mariam" w:hAnsi="GHEA Mariam" w:cs="Sylfaen"/>
          <w:iCs/>
          <w:sz w:val="20"/>
          <w:szCs w:val="20"/>
          <w:lang w:val="af-ZA"/>
        </w:rPr>
        <w:t xml:space="preserve">квалификацию и </w:t>
      </w:r>
      <w:r w:rsidR="00D42D0A" w:rsidRPr="000D6993">
        <w:rPr>
          <w:rFonts w:ascii="GHEA Mariam" w:hAnsi="GHEA Mariam" w:cs="Sylfaen"/>
          <w:iCs/>
          <w:sz w:val="20"/>
          <w:szCs w:val="20"/>
          <w:lang w:val="hy-AM"/>
        </w:rPr>
        <w:t>контракт</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 xml:space="preserve">гарантии </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а в случае, если заключаемый договор предусматривает авансовый платеж и выбранный участник принимает это условие, также гарантию авансового платежа,</w:t>
      </w:r>
      <w:r w:rsidR="00D42D0A" w:rsidRPr="000D6993">
        <w:rPr>
          <w:rFonts w:ascii="GHEA Mariam" w:hAnsi="GHEA Mariam" w:cs="Sylfaen"/>
          <w:iCs/>
          <w:sz w:val="20"/>
          <w:szCs w:val="20"/>
          <w:lang w:val="af-ZA"/>
        </w:rPr>
        <w:t xml:space="preserve"> </w:t>
      </w:r>
      <w:r w:rsidR="00D42D0A" w:rsidRPr="000D6993">
        <w:rPr>
          <w:rFonts w:ascii="GHEA Mariam" w:hAnsi="GHEA Mariam" w:cs="Sylfaen"/>
          <w:iCs/>
          <w:sz w:val="20"/>
          <w:szCs w:val="20"/>
          <w:lang w:val="hy-AM"/>
        </w:rPr>
        <w:t>тогда его лишают права подписать договор.</w:t>
      </w:r>
      <w:r w:rsidR="00D42D0A" w:rsidRPr="000D6993">
        <w:rPr>
          <w:rFonts w:ascii="GHEA Mariam" w:hAnsi="GHEA Mariam" w:cs="Sylfaen"/>
          <w:iCs/>
          <w:sz w:val="20"/>
          <w:szCs w:val="20"/>
          <w:lang w:val="af-ZA"/>
        </w:rPr>
        <w:t xml:space="preserve"> </w:t>
      </w:r>
    </w:p>
    <w:p w14:paraId="56CC7100" w14:textId="77777777" w:rsidR="000313A6" w:rsidRPr="000D6993" w:rsidRDefault="000313A6"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hy-AM"/>
        </w:rPr>
        <w:t>С</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в котором</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проект договора, утвержденный выбранным участником,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данного полномочия.</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и:</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одобрению</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следующий</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работающий</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день</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компаньон</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на письме</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предоставил</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является</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выбрано</w:t>
      </w:r>
      <w:r w:rsidR="005D3674" w:rsidRPr="000D6993">
        <w:rPr>
          <w:rFonts w:ascii="GHEA Mariam" w:hAnsi="GHEA Mariam" w:cs="Sylfaen"/>
          <w:iCs/>
          <w:sz w:val="20"/>
          <w:szCs w:val="20"/>
          <w:lang w:val="af-ZA"/>
        </w:rPr>
        <w:t xml:space="preserve"> </w:t>
      </w:r>
      <w:r w:rsidR="005D3674" w:rsidRPr="000D6993">
        <w:rPr>
          <w:rFonts w:ascii="GHEA Mariam" w:hAnsi="GHEA Mariam" w:cs="Sylfaen"/>
          <w:iCs/>
          <w:sz w:val="20"/>
          <w:szCs w:val="20"/>
          <w:lang w:val="hy-AM"/>
        </w:rPr>
        <w:t>участнику.</w:t>
      </w:r>
    </w:p>
    <w:p w14:paraId="7C17F752" w14:textId="77777777" w:rsidR="00D612BC" w:rsidRPr="000D6993" w:rsidRDefault="00AA0AD8" w:rsidP="00845F46">
      <w:pPr>
        <w:pStyle w:val="a3"/>
        <w:spacing w:line="240" w:lineRule="auto"/>
        <w:ind w:firstLine="567"/>
        <w:rPr>
          <w:rFonts w:ascii="GHEA Mariam" w:hAnsi="GHEA Mariam" w:cs="Sylfaen"/>
          <w:i w:val="0"/>
          <w:iCs/>
          <w:lang w:val="af-ZA"/>
        </w:rPr>
      </w:pPr>
      <w:r w:rsidRPr="000D6993">
        <w:rPr>
          <w:rFonts w:ascii="GHEA Mariam" w:hAnsi="GHEA Mariam" w:cs="Sylfaen"/>
          <w:i w:val="0"/>
          <w:iCs/>
          <w:lang w:val="af-ZA"/>
        </w:rPr>
        <w:t xml:space="preserve">9.5 </w:t>
      </w:r>
      <w:r w:rsidR="00096865" w:rsidRPr="000D6993">
        <w:rPr>
          <w:rFonts w:ascii="GHEA Mariam" w:hAnsi="GHEA Mariam" w:cs="Sylfaen"/>
          <w:i w:val="0"/>
          <w:iCs/>
          <w:lang w:val="ru-RU"/>
        </w:rPr>
        <w:t>До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настоящим</w:t>
      </w:r>
      <w:r w:rsidR="00096865" w:rsidRPr="000D6993">
        <w:rPr>
          <w:rFonts w:ascii="GHEA Mariam" w:hAnsi="GHEA Mariam" w:cs="Sylfaen"/>
          <w:i w:val="0"/>
          <w:iCs/>
          <w:lang w:val="af-ZA"/>
        </w:rPr>
        <w:t xml:space="preserve"> 9 1-й части </w:t>
      </w:r>
      <w:r w:rsidR="00096865" w:rsidRPr="000D6993">
        <w:rPr>
          <w:rFonts w:ascii="GHEA Mariam" w:hAnsi="GHEA Mariam" w:cs="Sylfaen"/>
          <w:i w:val="0"/>
          <w:iCs/>
          <w:lang w:val="ru-RU"/>
        </w:rPr>
        <w:t xml:space="preserve">приглашения </w:t>
      </w:r>
      <w:r w:rsidR="005B1DD6" w:rsidRPr="000D6993">
        <w:rPr>
          <w:rFonts w:ascii="GHEA Mariam" w:hAnsi="GHEA Mariam" w:cs="Sylfaen"/>
          <w:i w:val="0"/>
          <w:iCs/>
          <w:lang w:val="hy-AM"/>
        </w:rPr>
        <w:t xml:space="preserve">. с </w:t>
      </w:r>
      <w:r w:rsidR="00325647" w:rsidRPr="000D6993">
        <w:rPr>
          <w:rFonts w:ascii="GHEA Mariam" w:hAnsi="GHEA Mariam" w:cs="Sylfaen"/>
          <w:i w:val="0"/>
          <w:iCs/>
          <w:lang w:val="af-ZA"/>
        </w:rPr>
        <w:t xml:space="preserve">4 </w:t>
      </w:r>
      <w:r w:rsidR="00096865" w:rsidRPr="000D6993">
        <w:rPr>
          <w:rFonts w:ascii="GHEA Mariam" w:hAnsi="GHEA Mariam" w:cs="Sylfaen"/>
          <w:i w:val="0"/>
          <w:iCs/>
          <w:lang w:val="ru-RU"/>
        </w:rPr>
        <w:t>очками</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запланировано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период</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конец </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стороны</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с </w:t>
      </w:r>
      <w:r w:rsidR="00096865" w:rsidRPr="000D6993">
        <w:rPr>
          <w:rFonts w:ascii="GHEA Mariam" w:hAnsi="GHEA Mariam" w:cs="Sylfaen"/>
          <w:i w:val="0"/>
          <w:iCs/>
          <w:lang w:val="af-ZA"/>
        </w:rPr>
        <w:t xml:space="preserve">согласия </w:t>
      </w:r>
      <w:r w:rsidR="00096865" w:rsidRPr="000D6993">
        <w:rPr>
          <w:rFonts w:ascii="GHEA Mariam" w:hAnsi="GHEA Mariam" w:cs="Sylfaen"/>
          <w:i w:val="0"/>
          <w:iCs/>
          <w:lang w:val="ru-RU"/>
        </w:rPr>
        <w:t>могу</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являются</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контракта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дизайн</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выполненный</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изменения </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однако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их</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они не</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может</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привести к</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покупки</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предмет</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характеристики</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изменить сумму </w:t>
      </w:r>
      <w:r w:rsidR="00096865" w:rsidRPr="000D6993">
        <w:rPr>
          <w:rFonts w:ascii="GHEA Mariam" w:hAnsi="GHEA Mariam" w:cs="Sylfaen"/>
          <w:i w:val="0"/>
          <w:iCs/>
          <w:lang w:val="af-ZA"/>
        </w:rPr>
        <w:t xml:space="preserve">предоплаты </w:t>
      </w:r>
      <w:r w:rsidR="00D42D0A" w:rsidRPr="000D6993">
        <w:rPr>
          <w:rFonts w:ascii="GHEA Mariam" w:hAnsi="GHEA Mariam" w:cs="Sylfaen"/>
          <w:i w:val="0"/>
          <w:iCs/>
          <w:lang w:val="hy-AM"/>
        </w:rPr>
        <w:t>или</w:t>
      </w:r>
      <w:r w:rsidR="00D42D0A" w:rsidRPr="000D6993" w:rsidDel="00D42D0A">
        <w:rPr>
          <w:rFonts w:ascii="GHEA Mariam" w:hAnsi="GHEA Mariam" w:cs="Sylfaen"/>
          <w:i w:val="0"/>
          <w:iCs/>
          <w:lang w:val="af-ZA"/>
        </w:rPr>
        <w:t xml:space="preserve"> </w:t>
      </w:r>
      <w:r w:rsidR="00096865" w:rsidRPr="000D6993">
        <w:rPr>
          <w:rFonts w:ascii="GHEA Mariam" w:hAnsi="GHEA Mariam" w:cs="Sylfaen"/>
          <w:i w:val="0"/>
          <w:iCs/>
          <w:lang w:val="ru-RU"/>
        </w:rPr>
        <w:t>выбрано</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участвовать</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предложенный</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цена</w:t>
      </w:r>
      <w:r w:rsidR="00096865" w:rsidRPr="000D6993">
        <w:rPr>
          <w:rFonts w:ascii="GHEA Mariam" w:hAnsi="GHEA Mariam" w:cs="Sylfaen"/>
          <w:i w:val="0"/>
          <w:iCs/>
          <w:lang w:val="af-ZA"/>
        </w:rPr>
        <w:t xml:space="preserve"> </w:t>
      </w:r>
      <w:r w:rsidR="00096865" w:rsidRPr="000D6993">
        <w:rPr>
          <w:rFonts w:ascii="GHEA Mariam" w:hAnsi="GHEA Mariam" w:cs="Sylfaen"/>
          <w:i w:val="0"/>
          <w:iCs/>
          <w:lang w:val="ru-RU"/>
        </w:rPr>
        <w:t xml:space="preserve">к увеличению </w:t>
      </w:r>
      <w:r w:rsidR="004D5671" w:rsidRPr="000D6993">
        <w:rPr>
          <w:rFonts w:ascii="GHEA Mariam" w:hAnsi="GHEA Mariam" w:cs="Sylfaen"/>
          <w:i w:val="0"/>
          <w:iCs/>
          <w:lang w:val="ru-RU"/>
        </w:rPr>
        <w:t>.</w:t>
      </w:r>
      <w:r w:rsidR="00D612BC" w:rsidRPr="000D6993">
        <w:rPr>
          <w:rFonts w:ascii="GHEA Mariam" w:hAnsi="GHEA Mariam"/>
          <w:i w:val="0"/>
          <w:iCs/>
          <w:spacing w:val="-8"/>
          <w:lang w:val="af-ZA"/>
        </w:rPr>
        <w:t xml:space="preserve"> </w:t>
      </w:r>
    </w:p>
    <w:p w14:paraId="3E77FB53" w14:textId="77777777" w:rsidR="00096865" w:rsidRPr="000D6993" w:rsidRDefault="00096865" w:rsidP="00845F46">
      <w:pPr>
        <w:jc w:val="center"/>
        <w:rPr>
          <w:rFonts w:ascii="GHEA Mariam" w:hAnsi="GHEA Mariam"/>
          <w:b/>
          <w:iCs/>
          <w:sz w:val="20"/>
          <w:szCs w:val="20"/>
          <w:lang w:val="af-ZA"/>
        </w:rPr>
      </w:pPr>
    </w:p>
    <w:p w14:paraId="1BF186C8" w14:textId="77777777" w:rsidR="00096865" w:rsidRPr="000D6993" w:rsidRDefault="00030D40" w:rsidP="00845F46">
      <w:pPr>
        <w:jc w:val="center"/>
        <w:rPr>
          <w:rFonts w:ascii="GHEA Mariam" w:hAnsi="GHEA Mariam" w:cs="Arial"/>
          <w:b/>
          <w:iCs/>
          <w:sz w:val="20"/>
          <w:szCs w:val="20"/>
          <w:lang w:val="af-ZA"/>
        </w:rPr>
      </w:pPr>
      <w:r w:rsidRPr="000D6993">
        <w:rPr>
          <w:rFonts w:ascii="GHEA Mariam" w:hAnsi="GHEA Mariam"/>
          <w:b/>
          <w:iCs/>
          <w:sz w:val="20"/>
          <w:szCs w:val="20"/>
          <w:lang w:val="af-ZA"/>
        </w:rPr>
        <w:t xml:space="preserve">10. </w:t>
      </w:r>
      <w:r w:rsidR="00E2245F" w:rsidRPr="000D6993">
        <w:rPr>
          <w:rFonts w:ascii="GHEA Mariam" w:hAnsi="GHEA Mariam" w:cs="Sylfaen"/>
          <w:b/>
          <w:iCs/>
          <w:sz w:val="20"/>
          <w:szCs w:val="20"/>
          <w:lang w:val="hy-AM"/>
        </w:rPr>
        <w:t>КВАЛИФИКАЦИЯ</w:t>
      </w:r>
      <w:r w:rsidR="00E2245F" w:rsidRPr="000D6993">
        <w:rPr>
          <w:rFonts w:ascii="GHEA Mariam" w:hAnsi="GHEA Mariam" w:cs="Arial"/>
          <w:b/>
          <w:iCs/>
          <w:sz w:val="20"/>
          <w:szCs w:val="20"/>
          <w:lang w:val="af-ZA"/>
        </w:rPr>
        <w:t xml:space="preserve"> </w:t>
      </w:r>
      <w:r w:rsidR="00E2245F" w:rsidRPr="000D6993">
        <w:rPr>
          <w:rFonts w:ascii="GHEA Mariam" w:hAnsi="GHEA Mariam" w:cs="Sylfaen"/>
          <w:b/>
          <w:iCs/>
          <w:sz w:val="20"/>
          <w:szCs w:val="20"/>
          <w:lang w:val="hy-AM"/>
        </w:rPr>
        <w:t xml:space="preserve">И </w:t>
      </w:r>
      <w:r w:rsidR="00E2245F" w:rsidRPr="000D6993">
        <w:rPr>
          <w:rFonts w:ascii="GHEA Mariam" w:hAnsi="GHEA Mariam" w:cs="Sylfaen"/>
          <w:b/>
          <w:iCs/>
          <w:sz w:val="20"/>
          <w:szCs w:val="20"/>
          <w:lang w:val="af-ZA"/>
        </w:rPr>
        <w:t>КОНТРАКТ</w:t>
      </w:r>
      <w:r w:rsidR="00EE0172" w:rsidRPr="000D6993">
        <w:rPr>
          <w:rFonts w:ascii="GHEA Mariam" w:hAnsi="GHEA Mariam" w:cs="Sylfaen"/>
          <w:b/>
          <w:iCs/>
          <w:sz w:val="20"/>
          <w:szCs w:val="20"/>
          <w:lang w:val="hy-AM"/>
        </w:rPr>
        <w:t xml:space="preserve"> </w:t>
      </w:r>
      <w:r w:rsidR="008D5016" w:rsidRPr="000D6993">
        <w:rPr>
          <w:rFonts w:ascii="GHEA Mariam" w:hAnsi="GHEA Mariam" w:cs="Sylfaen"/>
          <w:b/>
          <w:iCs/>
          <w:sz w:val="20"/>
          <w:szCs w:val="20"/>
          <w:lang w:val="af-ZA"/>
        </w:rPr>
        <w:t xml:space="preserve">СТРАХОВАНИЕ </w:t>
      </w:r>
      <w:r w:rsidR="00E2245F" w:rsidRPr="000D6993">
        <w:rPr>
          <w:rFonts w:ascii="GHEA Mariam" w:hAnsi="GHEA Mariam" w:cs="Sylfaen"/>
          <w:b/>
          <w:iCs/>
          <w:sz w:val="20"/>
          <w:szCs w:val="20"/>
          <w:lang w:val="hy-AM"/>
        </w:rPr>
        <w:t xml:space="preserve">_ </w:t>
      </w:r>
      <w:r w:rsidR="008D5016" w:rsidRPr="000D6993">
        <w:rPr>
          <w:rFonts w:ascii="GHEA Mariam" w:hAnsi="GHEA Mariam" w:cs="Sylfaen"/>
          <w:b/>
          <w:iCs/>
          <w:sz w:val="20"/>
          <w:szCs w:val="20"/>
          <w:lang w:val="af-ZA"/>
        </w:rPr>
        <w:t>_</w:t>
      </w:r>
      <w:r w:rsidR="008D5016" w:rsidRPr="000D6993">
        <w:rPr>
          <w:rFonts w:ascii="GHEA Mariam" w:hAnsi="GHEA Mariam" w:cs="Arial"/>
          <w:b/>
          <w:iCs/>
          <w:sz w:val="20"/>
          <w:szCs w:val="20"/>
          <w:lang w:val="af-ZA"/>
        </w:rPr>
        <w:t xml:space="preserve"> </w:t>
      </w:r>
    </w:p>
    <w:p w14:paraId="1BCC6227" w14:textId="77777777" w:rsidR="00096865" w:rsidRPr="000D6993" w:rsidRDefault="00096865" w:rsidP="00845F46">
      <w:pPr>
        <w:jc w:val="center"/>
        <w:rPr>
          <w:rFonts w:ascii="GHEA Mariam" w:hAnsi="GHEA Mariam"/>
          <w:b/>
          <w:iCs/>
          <w:sz w:val="20"/>
          <w:szCs w:val="20"/>
          <w:lang w:val="af-ZA"/>
        </w:rPr>
      </w:pPr>
    </w:p>
    <w:p w14:paraId="0ADE2E30" w14:textId="77777777" w:rsidR="00096865" w:rsidRPr="000D6993" w:rsidRDefault="00030D40" w:rsidP="00845F46">
      <w:pPr>
        <w:ind w:firstLine="567"/>
        <w:jc w:val="both"/>
        <w:rPr>
          <w:rFonts w:ascii="GHEA Mariam" w:hAnsi="GHEA Mariam" w:cs="Sylfaen"/>
          <w:iCs/>
          <w:sz w:val="20"/>
          <w:szCs w:val="20"/>
          <w:lang w:val="af-ZA"/>
        </w:rPr>
      </w:pPr>
      <w:r w:rsidRPr="000D6993">
        <w:rPr>
          <w:rFonts w:ascii="GHEA Mariam" w:hAnsi="GHEA Mariam"/>
          <w:iCs/>
          <w:sz w:val="20"/>
          <w:szCs w:val="20"/>
          <w:lang w:val="af-ZA"/>
        </w:rPr>
        <w:t xml:space="preserve">10. </w:t>
      </w:r>
      <w:r w:rsidR="00096865" w:rsidRPr="000D6993">
        <w:rPr>
          <w:rFonts w:ascii="GHEA Mariam" w:hAnsi="GHEA Mariam" w:cs="Sylfaen"/>
          <w:iCs/>
          <w:sz w:val="20"/>
          <w:szCs w:val="20"/>
          <w:lang w:val="af-ZA"/>
        </w:rPr>
        <w:t xml:space="preserve">1 </w:t>
      </w:r>
      <w:r w:rsidR="00A161E3" w:rsidRPr="000D6993">
        <w:rPr>
          <w:rFonts w:ascii="GHEA Mariam" w:hAnsi="GHEA Mariam" w:cs="Sylfaen"/>
          <w:iCs/>
          <w:sz w:val="20"/>
          <w:szCs w:val="20"/>
          <w:lang w:val="hy-AM"/>
        </w:rPr>
        <w:t>Квалификация</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и:</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п </w:t>
      </w:r>
      <w:r w:rsidR="00A161E3" w:rsidRPr="000D6993">
        <w:rPr>
          <w:rFonts w:ascii="GHEA Mariam" w:hAnsi="GHEA Mariam" w:cs="Sylfaen"/>
          <w:iCs/>
          <w:sz w:val="20"/>
          <w:szCs w:val="20"/>
          <w:lang w:val="ru-RU"/>
        </w:rPr>
        <w:t>_</w:t>
      </w:r>
      <w:r w:rsidR="00A161E3" w:rsidRPr="000D6993">
        <w:rPr>
          <w:rFonts w:ascii="GHEA Mariam" w:hAnsi="GHEA Mariam" w:cs="Sylfaen"/>
          <w:iCs/>
          <w:sz w:val="20"/>
          <w:szCs w:val="20"/>
          <w:lang w:val="hy-AM"/>
        </w:rPr>
        <w:t xml:space="preserve"> </w:t>
      </w:r>
      <w:r w:rsidR="00A161E3" w:rsidRPr="000D6993">
        <w:rPr>
          <w:rFonts w:ascii="GHEA Mariam" w:hAnsi="GHEA Mariam" w:cs="Sylfaen"/>
          <w:iCs/>
          <w:sz w:val="20"/>
          <w:szCs w:val="20"/>
          <w:lang w:val="ru-RU"/>
        </w:rPr>
        <w:t xml:space="preserve">обеспечивает </w:t>
      </w:r>
      <w:r w:rsidR="00A161E3" w:rsidRPr="000D6993">
        <w:rPr>
          <w:rFonts w:ascii="GHEA Mariam" w:hAnsi="GHEA Mariam" w:cs="Sylfaen"/>
          <w:iCs/>
          <w:sz w:val="20"/>
          <w:szCs w:val="20"/>
          <w:lang w:val="hy-AM"/>
        </w:rPr>
        <w:t>_</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представлять</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требовать</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на основе</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 xml:space="preserve">в </w:t>
      </w:r>
      <w:r w:rsidR="00A161E3" w:rsidRPr="000D6993">
        <w:rPr>
          <w:rFonts w:ascii="GHEA Mariam" w:hAnsi="GHEA Mariam" w:cs="Sylfaen"/>
          <w:iCs/>
          <w:sz w:val="20"/>
          <w:szCs w:val="20"/>
          <w:lang w:val="af-ZA"/>
        </w:rPr>
        <w:t xml:space="preserve">теме </w:t>
      </w:r>
      <w:r w:rsidR="00A161E3" w:rsidRPr="000D6993">
        <w:rPr>
          <w:rFonts w:ascii="GHEA Mariam" w:hAnsi="GHEA Mariam" w:cs="Sylfaen"/>
          <w:iCs/>
          <w:sz w:val="20"/>
          <w:szCs w:val="20"/>
          <w:lang w:val="ru-RU"/>
        </w:rPr>
        <w:t>_</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получать</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с даты</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5 </w:t>
      </w:r>
      <w:r w:rsidR="00A161E3" w:rsidRPr="000D6993">
        <w:rPr>
          <w:rFonts w:ascii="GHEA Mariam" w:hAnsi="GHEA Mariam" w:cs="Sylfaen"/>
          <w:iCs/>
          <w:sz w:val="20"/>
          <w:szCs w:val="20"/>
          <w:lang w:val="af-ZA"/>
        </w:rPr>
        <w:t xml:space="preserve">рабочих </w:t>
      </w:r>
      <w:r w:rsidR="00A161E3" w:rsidRPr="000D6993">
        <w:rPr>
          <w:rFonts w:ascii="GHEA Mariam" w:hAnsi="GHEA Mariam" w:cs="Sylfaen"/>
          <w:iCs/>
          <w:sz w:val="20"/>
          <w:szCs w:val="20"/>
          <w:lang w:val="ru-RU"/>
        </w:rPr>
        <w:t>дней</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 xml:space="preserve">во время </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выбрано</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участник</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должен</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является</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подарок</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квалификация</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и:</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ru-RU"/>
        </w:rPr>
        <w:t>контракта</w:t>
      </w:r>
      <w:r w:rsidR="00A161E3" w:rsidRPr="000D6993">
        <w:rPr>
          <w:rFonts w:ascii="GHEA Mariam" w:hAnsi="GHEA Mariam" w:cs="Sylfaen"/>
          <w:iCs/>
          <w:sz w:val="20"/>
          <w:szCs w:val="20"/>
          <w:lang w:val="hy-AM"/>
        </w:rPr>
        <w:t xml:space="preserve"> </w:t>
      </w:r>
      <w:r w:rsidR="00A161E3" w:rsidRPr="000D6993">
        <w:rPr>
          <w:rFonts w:ascii="GHEA Mariam" w:hAnsi="GHEA Mariam" w:cs="Sylfaen"/>
          <w:iCs/>
          <w:sz w:val="20"/>
          <w:szCs w:val="20"/>
          <w:lang w:val="ru-RU"/>
        </w:rPr>
        <w:t xml:space="preserve">обеспечивает </w:t>
      </w:r>
      <w:r w:rsidR="00A161E3" w:rsidRPr="000D6993">
        <w:rPr>
          <w:rFonts w:ascii="GHEA Mariam" w:hAnsi="GHEA Mariam" w:cs="Sylfaen"/>
          <w:iCs/>
          <w:sz w:val="20"/>
          <w:szCs w:val="20"/>
          <w:lang w:val="hy-AM"/>
        </w:rPr>
        <w:t xml:space="preserve">_ </w:t>
      </w:r>
      <w:r w:rsidR="00A161E3" w:rsidRPr="000D6993">
        <w:rPr>
          <w:rFonts w:ascii="GHEA Mariam" w:hAnsi="GHEA Mariam" w:cs="Sylfaen"/>
          <w:iCs/>
          <w:sz w:val="20"/>
          <w:szCs w:val="20"/>
          <w:lang w:val="ru-RU"/>
        </w:rPr>
        <w:t>_</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Если обеспечение предоставлено в виде банковской гарантии, срок, предусмотренный настоящим пунктом, устанавливается в размере 10 рабочих дней. Выбрано</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участвовать</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с</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договор</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быть запечатанным</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есть </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если</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последний</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Представляет</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является</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квалификация и</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Условия договора </w:t>
      </w:r>
      <w:r w:rsidR="00A161E3"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предоплата </w:t>
      </w:r>
      <w:r w:rsidR="00A161E3" w:rsidRPr="000D6993">
        <w:rPr>
          <w:rFonts w:ascii="GHEA Mariam" w:hAnsi="GHEA Mariam" w:cs="Sylfaen"/>
          <w:iCs/>
          <w:sz w:val="20"/>
          <w:szCs w:val="20"/>
          <w:lang w:val="af-ZA"/>
        </w:rPr>
        <w:t xml:space="preserve">) . </w:t>
      </w:r>
      <w:r w:rsidR="00532617" w:rsidRPr="000D6993">
        <w:rPr>
          <w:rFonts w:ascii="GHEA Mariam" w:hAnsi="GHEA Mariam" w:cs="Sylfaen"/>
          <w:iCs/>
          <w:sz w:val="20"/>
          <w:szCs w:val="20"/>
          <w:vertAlign w:val="superscript"/>
          <w:lang w:val="hy-AM"/>
        </w:rPr>
        <w:t>11.1:</w:t>
      </w:r>
    </w:p>
    <w:p w14:paraId="089EADE0" w14:textId="77777777" w:rsidR="00BA7FAD" w:rsidRPr="000D6993" w:rsidRDefault="00AD6D6A" w:rsidP="00845F46">
      <w:pPr>
        <w:ind w:firstLine="567"/>
        <w:jc w:val="both"/>
        <w:rPr>
          <w:rFonts w:ascii="GHEA Mariam" w:hAnsi="GHEA Mariam" w:cs="Arial"/>
          <w:iCs/>
          <w:sz w:val="20"/>
          <w:szCs w:val="20"/>
          <w:lang w:val="hy-AM"/>
        </w:rPr>
      </w:pPr>
      <w:r w:rsidRPr="000D6993">
        <w:rPr>
          <w:rFonts w:ascii="GHEA Mariam" w:hAnsi="GHEA Mariam" w:cs="Sylfaen"/>
          <w:iCs/>
          <w:sz w:val="20"/>
          <w:szCs w:val="20"/>
          <w:lang w:val="hy-AM"/>
        </w:rPr>
        <w:t>10.2:</w:t>
      </w:r>
      <w:r w:rsidR="00F96621"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Квалификация:</w:t>
      </w:r>
      <w:r w:rsidR="0074145B"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обеспечение</w:t>
      </w:r>
      <w:r w:rsidR="0074145B"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размер</w:t>
      </w:r>
      <w:r w:rsidR="0074145B"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равный</w:t>
      </w:r>
      <w:r w:rsidR="0074145B" w:rsidRPr="000D6993">
        <w:rPr>
          <w:rFonts w:ascii="GHEA Mariam" w:hAnsi="GHEA Mariam" w:cs="Sylfaen"/>
          <w:iCs/>
          <w:sz w:val="20"/>
          <w:szCs w:val="20"/>
          <w:lang w:val="af-ZA"/>
        </w:rPr>
        <w:t xml:space="preserve"> </w:t>
      </w:r>
      <w:r w:rsidR="0074145B" w:rsidRPr="000D6993">
        <w:rPr>
          <w:rFonts w:ascii="GHEA Mariam" w:hAnsi="GHEA Mariam" w:cs="Sylfaen"/>
          <w:iCs/>
          <w:sz w:val="20"/>
          <w:szCs w:val="20"/>
        </w:rPr>
        <w:t>является</w:t>
      </w:r>
      <w:r w:rsidR="0074145B"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 xml:space="preserve">до 15 процентов от покупной цены товара, приобретаемого в рамках настоящей процедуры </w:t>
      </w:r>
      <w:r w:rsidR="0074145B" w:rsidRPr="000D6993">
        <w:rPr>
          <w:rFonts w:ascii="GHEA Mariam" w:hAnsi="GHEA Mariam" w:cs="Sylfaen"/>
          <w:iCs/>
          <w:sz w:val="20"/>
          <w:szCs w:val="20"/>
          <w:lang w:val="af-ZA"/>
        </w:rPr>
        <w:t xml:space="preserve">. </w:t>
      </w:r>
      <w:r w:rsidR="00A161E3" w:rsidRPr="000D6993">
        <w:rPr>
          <w:rFonts w:ascii="GHEA Mariam" w:hAnsi="GHEA Mariam" w:cs="Sylfaen"/>
          <w:iCs/>
          <w:sz w:val="20"/>
          <w:szCs w:val="20"/>
          <w:lang w:val="hy-AM"/>
        </w:rPr>
        <w:t>Если цена покупки товара меньше цены заключаемого договора, размер квалификационного обеспечения рассчитывается относительно цены договора. Квалификация:</w:t>
      </w:r>
      <w:r w:rsidR="00F96621" w:rsidRPr="000D6993">
        <w:rPr>
          <w:rFonts w:ascii="GHEA Mariam" w:hAnsi="GHEA Mariam" w:cs="Sylfaen"/>
          <w:iCs/>
          <w:sz w:val="20"/>
          <w:szCs w:val="20"/>
          <w:lang w:val="af-ZA"/>
        </w:rPr>
        <w:t xml:space="preserve"> </w:t>
      </w:r>
      <w:r w:rsidR="00F96621" w:rsidRPr="000D6993">
        <w:rPr>
          <w:rFonts w:ascii="GHEA Mariam" w:hAnsi="GHEA Mariam" w:cs="Sylfaen"/>
          <w:iCs/>
          <w:sz w:val="20"/>
          <w:szCs w:val="20"/>
          <w:lang w:val="hy-AM"/>
        </w:rPr>
        <w:t>обеспечение</w:t>
      </w:r>
      <w:r w:rsidR="00F96621" w:rsidRPr="000D6993">
        <w:rPr>
          <w:rFonts w:ascii="GHEA Mariam" w:hAnsi="GHEA Mariam" w:cs="Sylfaen"/>
          <w:iCs/>
          <w:sz w:val="20"/>
          <w:szCs w:val="20"/>
          <w:lang w:val="af-ZA"/>
        </w:rPr>
        <w:t xml:space="preserve"> </w:t>
      </w:r>
      <w:r w:rsidR="00F96621" w:rsidRPr="000D6993">
        <w:rPr>
          <w:rFonts w:ascii="GHEA Mariam" w:hAnsi="GHEA Mariam" w:cs="Sylfaen"/>
          <w:iCs/>
          <w:sz w:val="20"/>
          <w:szCs w:val="20"/>
          <w:lang w:val="hy-AM"/>
        </w:rPr>
        <w:t>представлен</w:t>
      </w:r>
      <w:r w:rsidR="00F96621" w:rsidRPr="000D6993">
        <w:rPr>
          <w:rFonts w:ascii="GHEA Mariam" w:hAnsi="GHEA Mariam" w:cs="Sylfaen"/>
          <w:iCs/>
          <w:sz w:val="20"/>
          <w:szCs w:val="20"/>
          <w:lang w:val="af-ZA"/>
        </w:rPr>
        <w:t xml:space="preserve"> </w:t>
      </w:r>
      <w:r w:rsidR="00F96621" w:rsidRPr="000D6993">
        <w:rPr>
          <w:rFonts w:ascii="GHEA Mariam" w:hAnsi="GHEA Mariam" w:cs="Sylfaen"/>
          <w:iCs/>
          <w:sz w:val="20"/>
          <w:szCs w:val="20"/>
          <w:lang w:val="hy-AM"/>
        </w:rPr>
        <w:t>является</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 xml:space="preserve">страдания </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 xml:space="preserve">приложение </w:t>
      </w:r>
      <w:r w:rsidR="005A72DB" w:rsidRPr="000D6993">
        <w:rPr>
          <w:rFonts w:ascii="Cambria Math" w:hAnsi="Cambria Math" w:cs="Cambria Math"/>
          <w:iCs/>
          <w:sz w:val="20"/>
          <w:szCs w:val="20"/>
          <w:lang w:val="hy-AM"/>
        </w:rPr>
        <w:t xml:space="preserve">4.2 </w:t>
      </w:r>
      <w:r w:rsidR="005A72DB" w:rsidRPr="000D6993">
        <w:rPr>
          <w:rFonts w:ascii="GHEA Mariam" w:hAnsi="GHEA Mariam" w:cs="Sylfaen"/>
          <w:iCs/>
          <w:sz w:val="20"/>
          <w:szCs w:val="20"/>
          <w:lang w:val="hy-AM"/>
        </w:rPr>
        <w:t xml:space="preserve">) </w:t>
      </w:r>
      <w:r w:rsidR="005A72DB" w:rsidRPr="000D6993">
        <w:rPr>
          <w:rFonts w:ascii="GHEA Mariam" w:hAnsi="GHEA Mariam" w:cs="Sylfaen"/>
          <w:iCs/>
          <w:sz w:val="20"/>
          <w:szCs w:val="20"/>
          <w:lang w:val="af-ZA"/>
        </w:rPr>
        <w:t>_</w:t>
      </w:r>
      <w:r w:rsidR="005A72DB" w:rsidRPr="000D6993">
        <w:rPr>
          <w:rFonts w:ascii="GHEA Mariam" w:hAnsi="GHEA Mariam" w:cs="Sylfaen"/>
          <w:iCs/>
          <w:sz w:val="20"/>
          <w:szCs w:val="20"/>
          <w:lang w:val="hy-AM"/>
        </w:rPr>
        <w:t xml:space="preserve"> </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или</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наличные</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 xml:space="preserve">денег </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или</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банков</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от</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предоставил</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 xml:space="preserve">в виде гарантий. </w:t>
      </w:r>
      <w:r w:rsidR="005A72DB" w:rsidRPr="000D6993">
        <w:rPr>
          <w:rFonts w:ascii="GHEA Mariam" w:hAnsi="GHEA Mariam" w:cs="Sylfaen"/>
          <w:iCs/>
          <w:sz w:val="20"/>
          <w:szCs w:val="20"/>
          <w:lang w:val="af-ZA"/>
        </w:rPr>
        <w:t>Более того, положение</w:t>
      </w:r>
      <w:r w:rsidR="005A72DB" w:rsidRPr="000D6993">
        <w:rPr>
          <w:rFonts w:ascii="GHEA Mariam" w:hAnsi="GHEA Mariam"/>
          <w:iCs/>
          <w:color w:val="000000"/>
          <w:sz w:val="20"/>
          <w:szCs w:val="20"/>
          <w:shd w:val="clear" w:color="auto" w:fill="FFFFFF"/>
          <w:lang w:val="af-ZA"/>
        </w:rPr>
        <w:t xml:space="preserve"> </w:t>
      </w:r>
      <w:r w:rsidR="005A72DB" w:rsidRPr="000D6993">
        <w:rPr>
          <w:rFonts w:ascii="GHEA Mariam" w:hAnsi="GHEA Mariam" w:cs="Sylfaen"/>
          <w:iCs/>
          <w:sz w:val="20"/>
          <w:szCs w:val="20"/>
          <w:lang w:val="hy-AM"/>
        </w:rPr>
        <w:t>нуждаться</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является</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действительный</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быть</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по меньшей мере</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до</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контракта</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производительность</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результат</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клиента</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от</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полный</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быть принятым</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в день</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следующий</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 xml:space="preserve">2 </w:t>
      </w:r>
      <w:r w:rsidR="005A72DB" w:rsidRPr="000D6993">
        <w:rPr>
          <w:rFonts w:ascii="GHEA Mariam" w:hAnsi="GHEA Mariam" w:cs="Sylfaen"/>
          <w:iCs/>
          <w:sz w:val="20"/>
          <w:szCs w:val="20"/>
          <w:lang w:val="af-ZA"/>
        </w:rPr>
        <w:t xml:space="preserve">0-й </w:t>
      </w:r>
      <w:r w:rsidR="005A72DB" w:rsidRPr="000D6993">
        <w:rPr>
          <w:rFonts w:ascii="GHEA Mariam" w:hAnsi="GHEA Mariam" w:cs="Sylfaen"/>
          <w:iCs/>
          <w:sz w:val="20"/>
          <w:szCs w:val="20"/>
          <w:lang w:val="hy-AM"/>
        </w:rPr>
        <w:t>_</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работающий</w:t>
      </w:r>
      <w:r w:rsidR="005A72DB" w:rsidRPr="000D6993">
        <w:rPr>
          <w:rFonts w:ascii="GHEA Mariam" w:hAnsi="GHEA Mariam" w:cs="Sylfaen"/>
          <w:iCs/>
          <w:sz w:val="20"/>
          <w:szCs w:val="20"/>
          <w:lang w:val="af-ZA"/>
        </w:rPr>
        <w:t xml:space="preserve"> </w:t>
      </w:r>
      <w:r w:rsidR="005A72DB" w:rsidRPr="000D6993">
        <w:rPr>
          <w:rFonts w:ascii="GHEA Mariam" w:hAnsi="GHEA Mariam" w:cs="Sylfaen"/>
          <w:iCs/>
          <w:sz w:val="20"/>
          <w:szCs w:val="20"/>
          <w:lang w:val="hy-AM"/>
        </w:rPr>
        <w:t>день</w:t>
      </w:r>
      <w:r w:rsidR="005A72DB" w:rsidRPr="000D6993">
        <w:rPr>
          <w:rFonts w:ascii="GHEA Mariam" w:hAnsi="GHEA Mariam" w:cs="Sylfaen"/>
          <w:iCs/>
          <w:sz w:val="20"/>
          <w:szCs w:val="20"/>
          <w:lang w:val="af-ZA"/>
        </w:rPr>
        <w:t xml:space="preserve"> </w:t>
      </w:r>
      <w:r w:rsidR="005A72DB" w:rsidRPr="000D6993">
        <w:rPr>
          <w:rFonts w:ascii="GHEA Mariam" w:hAnsi="GHEA Mariam" w:cs="Arial"/>
          <w:iCs/>
          <w:sz w:val="20"/>
          <w:szCs w:val="20"/>
          <w:lang w:val="hy-AM"/>
        </w:rPr>
        <w:t xml:space="preserve">в том числе </w:t>
      </w:r>
      <w:r w:rsidR="005A72DB" w:rsidRPr="000D6993">
        <w:rPr>
          <w:rStyle w:val="af6"/>
          <w:rFonts w:ascii="GHEA Mariam" w:hAnsi="GHEA Mariam" w:cs="Arial"/>
          <w:iCs/>
          <w:sz w:val="20"/>
          <w:szCs w:val="20"/>
        </w:rPr>
        <w:footnoteReference w:id="7"/>
      </w:r>
      <w:r w:rsidR="005A72DB" w:rsidRPr="000D6993">
        <w:rPr>
          <w:rFonts w:ascii="GHEA Mariam" w:hAnsi="GHEA Mariam" w:cs="Arial"/>
          <w:iCs/>
          <w:sz w:val="20"/>
          <w:szCs w:val="20"/>
          <w:vertAlign w:val="superscript"/>
          <w:lang w:val="hy-AM"/>
        </w:rPr>
        <w:t>.1</w:t>
      </w:r>
      <w:r w:rsidR="00F96621" w:rsidRPr="000D6993">
        <w:rPr>
          <w:rFonts w:ascii="GHEA Mariam" w:hAnsi="GHEA Mariam" w:cs="Sylfaen"/>
          <w:iCs/>
          <w:sz w:val="20"/>
          <w:szCs w:val="20"/>
          <w:lang w:val="af-ZA"/>
        </w:rPr>
        <w:t xml:space="preserve"> </w:t>
      </w:r>
    </w:p>
    <w:p w14:paraId="4A8113F6" w14:textId="29D3A48B" w:rsidR="00BA7FAD" w:rsidRPr="000D6993" w:rsidRDefault="00BA7FAD" w:rsidP="00845F46">
      <w:pPr>
        <w:ind w:firstLine="567"/>
        <w:jc w:val="both"/>
        <w:rPr>
          <w:rFonts w:ascii="GHEA Mariam" w:hAnsi="GHEA Mariam" w:cs="Arial"/>
          <w:iCs/>
          <w:sz w:val="20"/>
          <w:szCs w:val="20"/>
          <w:lang w:val="hy-AM"/>
        </w:rPr>
      </w:pPr>
      <w:r w:rsidRPr="000D6993">
        <w:rPr>
          <w:rFonts w:ascii="GHEA Mariam" w:hAnsi="GHEA Mariam" w:cs="Arial"/>
          <w:iCs/>
          <w:sz w:val="20"/>
          <w:szCs w:val="20"/>
          <w:lang w:val="hy-AM"/>
        </w:rPr>
        <w:t>Если:</w:t>
      </w:r>
      <w:r w:rsidRPr="000D6993">
        <w:rPr>
          <w:rFonts w:ascii="GHEA Mariam" w:hAnsi="GHEA Mariam" w:cs="Arial"/>
          <w:iCs/>
          <w:sz w:val="20"/>
          <w:szCs w:val="20"/>
          <w:lang w:val="af-ZA"/>
        </w:rPr>
        <w:t xml:space="preserve"> </w:t>
      </w:r>
      <w:r w:rsidRPr="000D6993">
        <w:rPr>
          <w:rFonts w:ascii="GHEA Mariam" w:hAnsi="GHEA Mariam" w:cs="Arial"/>
          <w:iCs/>
          <w:sz w:val="20"/>
          <w:szCs w:val="20"/>
          <w:lang w:val="hy-AM"/>
        </w:rPr>
        <w:t xml:space="preserve">Процедура закупки организуется по лотам, и Участник выбирается в качестве Участника более чем по одному лоту </w:t>
      </w:r>
      <w:r w:rsidR="005A72DB" w:rsidRPr="000D6993">
        <w:rPr>
          <w:rFonts w:ascii="GHEA Mariam" w:hAnsi="GHEA Mariam" w:cs="Sylfaen"/>
          <w:iCs/>
          <w:sz w:val="20"/>
          <w:szCs w:val="20"/>
          <w:lang w:val="hy-AM"/>
        </w:rPr>
        <w:t>и может подать либо отдельный квалификационный отбор по каждому лоту, либо единый квалификационный отбор для всех лотов. В случае предоставления одной квалификационной гарантии ее размер рассчитывается от суммы закупочных цен предъявленных частей с учетом требований пункта «в» подпункта 1 пункта 32 Приказа.</w:t>
      </w:r>
      <w:r w:rsidRPr="000D6993">
        <w:rPr>
          <w:rFonts w:ascii="GHEA Mariam" w:hAnsi="GHEA Mariam" w:cs="Arial"/>
          <w:iCs/>
          <w:sz w:val="20"/>
          <w:szCs w:val="20"/>
          <w:lang w:val="hy-AM"/>
        </w:rPr>
        <w:t xml:space="preserve"> </w:t>
      </w:r>
      <w:r w:rsidRPr="000D6993">
        <w:rPr>
          <w:rFonts w:ascii="GHEA Mariam" w:hAnsi="GHEA Mariam"/>
          <w:iCs/>
          <w:sz w:val="20"/>
          <w:szCs w:val="20"/>
          <w:lang w:val="hy-AM"/>
        </w:rPr>
        <w:t>Наличные:</w:t>
      </w:r>
      <w:r w:rsidRPr="000D6993">
        <w:rPr>
          <w:rFonts w:ascii="GHEA Mariam" w:hAnsi="GHEA Mariam"/>
          <w:iCs/>
          <w:sz w:val="20"/>
          <w:szCs w:val="20"/>
          <w:lang w:val="af-ZA"/>
        </w:rPr>
        <w:t xml:space="preserve"> </w:t>
      </w:r>
      <w:r w:rsidRPr="000D6993">
        <w:rPr>
          <w:rFonts w:ascii="GHEA Mariam" w:hAnsi="GHEA Mariam"/>
          <w:iCs/>
          <w:sz w:val="20"/>
          <w:szCs w:val="20"/>
          <w:lang w:val="hy-AM"/>
        </w:rPr>
        <w:t>денег</w:t>
      </w:r>
      <w:r w:rsidRPr="000D6993">
        <w:rPr>
          <w:rFonts w:ascii="GHEA Mariam" w:hAnsi="GHEA Mariam"/>
          <w:iCs/>
          <w:sz w:val="20"/>
          <w:szCs w:val="20"/>
          <w:lang w:val="af-ZA"/>
        </w:rPr>
        <w:t xml:space="preserve"> </w:t>
      </w:r>
      <w:r w:rsidRPr="000D6993">
        <w:rPr>
          <w:rFonts w:ascii="GHEA Mariam" w:hAnsi="GHEA Mariam"/>
          <w:iCs/>
          <w:sz w:val="20"/>
          <w:szCs w:val="20"/>
          <w:lang w:val="hy-AM"/>
        </w:rPr>
        <w:t>форма</w:t>
      </w:r>
      <w:r w:rsidRPr="000D6993">
        <w:rPr>
          <w:rFonts w:ascii="GHEA Mariam" w:hAnsi="GHEA Mariam"/>
          <w:iCs/>
          <w:sz w:val="20"/>
          <w:szCs w:val="20"/>
          <w:lang w:val="af-ZA"/>
        </w:rPr>
        <w:t xml:space="preserve"> </w:t>
      </w:r>
      <w:r w:rsidRPr="000D6993">
        <w:rPr>
          <w:rFonts w:ascii="GHEA Mariam" w:hAnsi="GHEA Mariam"/>
          <w:iCs/>
          <w:sz w:val="20"/>
          <w:szCs w:val="20"/>
          <w:lang w:val="hy-AM"/>
        </w:rPr>
        <w:t>представлен</w:t>
      </w:r>
      <w:r w:rsidRPr="000D6993">
        <w:rPr>
          <w:rFonts w:ascii="GHEA Mariam" w:hAnsi="GHEA Mariam"/>
          <w:iCs/>
          <w:sz w:val="20"/>
          <w:szCs w:val="20"/>
          <w:lang w:val="af-ZA"/>
        </w:rPr>
        <w:t xml:space="preserve"> </w:t>
      </w:r>
      <w:r w:rsidRPr="000D6993">
        <w:rPr>
          <w:rFonts w:ascii="GHEA Mariam" w:hAnsi="GHEA Mariam" w:cs="Arial"/>
          <w:iCs/>
          <w:sz w:val="20"/>
          <w:szCs w:val="2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14:paraId="54E796F0" w14:textId="77777777" w:rsidR="00BA7FAD" w:rsidRPr="000D6993" w:rsidRDefault="00BA7FAD" w:rsidP="00845F46">
      <w:pPr>
        <w:pStyle w:val="af4"/>
        <w:shd w:val="clear" w:color="auto" w:fill="FFFFFF"/>
        <w:spacing w:before="0" w:beforeAutospacing="0" w:after="0" w:afterAutospacing="0"/>
        <w:ind w:firstLine="375"/>
        <w:jc w:val="both"/>
        <w:rPr>
          <w:rFonts w:ascii="GHEA Mariam" w:hAnsi="GHEA Mariam" w:cs="Arial"/>
          <w:iCs/>
          <w:sz w:val="20"/>
          <w:szCs w:val="20"/>
          <w:lang w:val="hy-AM"/>
        </w:rPr>
      </w:pPr>
      <w:r w:rsidRPr="000D6993">
        <w:rPr>
          <w:rFonts w:ascii="GHEA Mariam" w:hAnsi="GHEA Mariam" w:cs="Arial"/>
          <w:iCs/>
          <w:sz w:val="20"/>
          <w:szCs w:val="2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14:paraId="53965578" w14:textId="77777777" w:rsidR="00BA7FAD" w:rsidRPr="000D6993" w:rsidRDefault="00BA7FAD" w:rsidP="00845F46">
      <w:pPr>
        <w:pStyle w:val="af4"/>
        <w:shd w:val="clear" w:color="auto" w:fill="FFFFFF"/>
        <w:spacing w:before="0" w:beforeAutospacing="0" w:after="0" w:afterAutospacing="0"/>
        <w:ind w:firstLine="375"/>
        <w:jc w:val="both"/>
        <w:rPr>
          <w:rFonts w:ascii="GHEA Mariam" w:hAnsi="GHEA Mariam" w:cs="Arial"/>
          <w:iCs/>
          <w:sz w:val="20"/>
          <w:szCs w:val="20"/>
          <w:lang w:val="hy-AM"/>
        </w:rPr>
      </w:pPr>
      <w:r w:rsidRPr="000D6993">
        <w:rPr>
          <w:rFonts w:ascii="GHEA Mariam" w:hAnsi="GHEA Mariam" w:cs="Arial"/>
          <w:iCs/>
          <w:sz w:val="20"/>
          <w:szCs w:val="20"/>
          <w:lang w:val="hy-AM"/>
        </w:rPr>
        <w:t xml:space="preserve">Если исполнение договора поэтапно и выполнение каждого этапа не находится в прямой зависимости от конечного результата, который должен быть получен в соответствии с требованиями, определенными </w:t>
      </w:r>
      <w:r w:rsidRPr="000D6993">
        <w:rPr>
          <w:rFonts w:ascii="GHEA Mariam" w:hAnsi="GHEA Mariam" w:cs="Arial"/>
          <w:iCs/>
          <w:sz w:val="20"/>
          <w:szCs w:val="20"/>
          <w:lang w:val="hy-AM"/>
        </w:rPr>
        <w:lastRenderedPageBreak/>
        <w:t>договором, после принятия результата каждого этапа клиентом, сумма обеспечение квалификации сокращается пропорционально объему этого этапа.</w:t>
      </w:r>
    </w:p>
    <w:p w14:paraId="4959C618" w14:textId="77777777" w:rsidR="00A161E3" w:rsidRPr="000D6993" w:rsidRDefault="00A161E3" w:rsidP="00845F46">
      <w:pPr>
        <w:pStyle w:val="af4"/>
        <w:shd w:val="clear" w:color="auto" w:fill="FFFFFF"/>
        <w:spacing w:before="0" w:beforeAutospacing="0" w:after="0" w:afterAutospacing="0"/>
        <w:ind w:firstLine="375"/>
        <w:jc w:val="both"/>
        <w:rPr>
          <w:rFonts w:ascii="GHEA Mariam" w:hAnsi="GHEA Mariam" w:cs="Arial"/>
          <w:iCs/>
          <w:sz w:val="20"/>
          <w:szCs w:val="20"/>
          <w:lang w:val="hy-AM"/>
        </w:rPr>
      </w:pPr>
      <w:r w:rsidRPr="000D6993">
        <w:rPr>
          <w:rFonts w:ascii="GHEA Mariam" w:hAnsi="GHEA Mariam" w:cs="Arial"/>
          <w:iCs/>
          <w:sz w:val="20"/>
          <w:szCs w:val="20"/>
          <w:lang w:val="hy-AM"/>
        </w:rPr>
        <w:t>При этом если договоры купли-продажи товаров заключаются на основании части 6 статьи 15 Закона, то положение о квалификации, представленной в части договора (договоров), заключенного на данный год в рамках имеющиеся финансовые ассигнования подлежат возврату лицом, исполняющим этот договор (договоры), в полном объеме в случае надлежащего исполнения и его результат полностью принят заказчиком.</w:t>
      </w:r>
    </w:p>
    <w:p w14:paraId="7842302C" w14:textId="77777777" w:rsidR="00CF12EE" w:rsidRPr="000D6993" w:rsidRDefault="00BA7FAD" w:rsidP="00845F46">
      <w:pPr>
        <w:ind w:firstLine="567"/>
        <w:jc w:val="both"/>
        <w:rPr>
          <w:rFonts w:ascii="GHEA Mariam" w:hAnsi="GHEA Mariam" w:cs="Arial"/>
          <w:iCs/>
          <w:color w:val="FFFFFF"/>
          <w:sz w:val="20"/>
          <w:szCs w:val="20"/>
          <w:lang w:val="af-ZA"/>
        </w:rPr>
      </w:pPr>
      <w:r w:rsidRPr="000D6993">
        <w:rPr>
          <w:rFonts w:ascii="GHEA Mariam" w:hAnsi="GHEA Mariam" w:cs="Arial"/>
          <w:iCs/>
          <w:sz w:val="20"/>
          <w:szCs w:val="20"/>
          <w:lang w:val="hy-AM"/>
        </w:rPr>
        <w:t xml:space="preserve">Соответствующее обеспечение в виде банковской гарантии предоставляется выбранным участником согласно Приложению 4 или Приложению 4.1. </w:t>
      </w:r>
      <w:r w:rsidR="00031141" w:rsidRPr="000D6993">
        <w:rPr>
          <w:rFonts w:ascii="GHEA Mariam" w:hAnsi="GHEA Mariam" w:cs="Arial"/>
          <w:iCs/>
          <w:sz w:val="20"/>
          <w:szCs w:val="20"/>
          <w:vertAlign w:val="superscript"/>
          <w:lang w:val="hy-AM"/>
        </w:rPr>
        <w:t xml:space="preserve">12 </w:t>
      </w:r>
      <w:r w:rsidR="004177EC" w:rsidRPr="000D6993">
        <w:rPr>
          <w:rStyle w:val="af6"/>
          <w:rFonts w:ascii="GHEA Mariam" w:hAnsi="GHEA Mariam" w:cs="Arial"/>
          <w:iCs/>
          <w:color w:val="FFFFFF"/>
          <w:sz w:val="20"/>
          <w:szCs w:val="20"/>
          <w:lang w:val="af-ZA"/>
        </w:rPr>
        <w:t>12:00</w:t>
      </w:r>
    </w:p>
    <w:p w14:paraId="1E3EFE26" w14:textId="77777777" w:rsidR="00501A05" w:rsidRPr="000D6993" w:rsidRDefault="00501A05" w:rsidP="00845F46">
      <w:pPr>
        <w:ind w:firstLine="567"/>
        <w:jc w:val="both"/>
        <w:rPr>
          <w:rFonts w:ascii="GHEA Mariam" w:hAnsi="GHEA Mariam" w:cs="Arial"/>
          <w:iCs/>
          <w:sz w:val="20"/>
          <w:szCs w:val="20"/>
          <w:lang w:val="hy-AM"/>
        </w:rPr>
      </w:pPr>
      <w:r w:rsidRPr="000D6993">
        <w:rPr>
          <w:rFonts w:ascii="GHEA Mariam" w:hAnsi="GHEA Mariam" w:cs="Arial"/>
          <w:iCs/>
          <w:sz w:val="20"/>
          <w:szCs w:val="20"/>
          <w:lang w:val="hy-AM"/>
        </w:rPr>
        <w:footnoteReference w:customMarkFollows="1" w:id="8"/>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со стороны клиента.</w:t>
      </w:r>
    </w:p>
    <w:p w14:paraId="71A8BC83" w14:textId="77777777" w:rsidR="00281740" w:rsidRPr="000D6993" w:rsidRDefault="00281740" w:rsidP="00845F46">
      <w:pPr>
        <w:ind w:firstLine="567"/>
        <w:jc w:val="both"/>
        <w:rPr>
          <w:rFonts w:ascii="GHEA Mariam" w:hAnsi="GHEA Mariam" w:cs="Sylfaen"/>
          <w:iCs/>
          <w:sz w:val="20"/>
          <w:szCs w:val="20"/>
          <w:vertAlign w:val="superscript"/>
          <w:lang w:val="hy-AM"/>
        </w:rPr>
      </w:pPr>
      <w:r w:rsidRPr="000D6993">
        <w:rPr>
          <w:rFonts w:ascii="GHEA Mariam" w:hAnsi="GHEA Mariam" w:cs="Sylfaen"/>
          <w:iCs/>
          <w:sz w:val="20"/>
          <w:szCs w:val="20"/>
          <w:lang w:val="hy-AM"/>
        </w:rPr>
        <w:t>10.3. контракта</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обеспечение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размер</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в структуре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является</w:t>
      </w:r>
      <w:r w:rsidRPr="000D6993">
        <w:rPr>
          <w:rFonts w:ascii="GHEA Mariam" w:hAnsi="GHEA Mariam" w:cs="Sylfaen"/>
          <w:iCs/>
          <w:sz w:val="20"/>
          <w:szCs w:val="20"/>
          <w:lang w:val="af-ZA"/>
        </w:rPr>
        <w:t xml:space="preserve"> 10 процентов </w:t>
      </w:r>
      <w:r w:rsidR="003B269F" w:rsidRPr="000D6993">
        <w:rPr>
          <w:rFonts w:ascii="GHEA Mariam" w:hAnsi="GHEA Mariam" w:cs="Sylfaen"/>
          <w:iCs/>
          <w:sz w:val="20"/>
          <w:szCs w:val="20"/>
          <w:lang w:val="hy-AM"/>
        </w:rPr>
        <w:t xml:space="preserve">от стоимости покупки </w:t>
      </w:r>
      <w:r w:rsidRPr="000D6993">
        <w:rPr>
          <w:rFonts w:ascii="GHEA Mariam" w:hAnsi="GHEA Mariam" w:cs="Sylfaen"/>
          <w:iCs/>
          <w:sz w:val="20"/>
          <w:szCs w:val="20"/>
          <w:lang w:val="hy-AM"/>
        </w:rPr>
        <w:t xml:space="preserve">. Если покупная цена товара, предусмотренная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 </w:t>
      </w:r>
      <w:r w:rsidR="00BF1E2F" w:rsidRPr="000D6993">
        <w:rPr>
          <w:rFonts w:ascii="GHEA Mariam" w:hAnsi="GHEA Mariam" w:cs="Sylfaen"/>
          <w:iCs/>
          <w:sz w:val="20"/>
          <w:szCs w:val="20"/>
          <w:vertAlign w:val="superscript"/>
          <w:lang w:val="hy-AM"/>
        </w:rPr>
        <w:t>13:00</w:t>
      </w:r>
    </w:p>
    <w:p w14:paraId="7154DD15" w14:textId="77777777" w:rsidR="00F562EA" w:rsidRPr="000D6993" w:rsidRDefault="00F562EA" w:rsidP="00845F46">
      <w:pPr>
        <w:shd w:val="clear" w:color="auto" w:fill="FFFFFF"/>
        <w:ind w:firstLine="375"/>
        <w:jc w:val="both"/>
        <w:rPr>
          <w:rFonts w:ascii="GHEA Mariam" w:hAnsi="GHEA Mariam" w:cs="Sylfaen"/>
          <w:iCs/>
          <w:sz w:val="20"/>
          <w:szCs w:val="20"/>
          <w:lang w:val="hy-AM"/>
        </w:rPr>
      </w:pPr>
      <w:r w:rsidRPr="000D6993">
        <w:rPr>
          <w:rFonts w:ascii="GHEA Mariam" w:hAnsi="GHEA Mariam" w:cs="Arial"/>
          <w:iCs/>
          <w:sz w:val="20"/>
          <w:szCs w:val="20"/>
          <w:lang w:val="hy-AM"/>
        </w:rPr>
        <w:t>Если процедура закупки организована по лотам и участник признан выбранным более чем по одному лоту</w:t>
      </w:r>
      <w:r w:rsidR="00076C2C" w:rsidRPr="000D6993">
        <w:rPr>
          <w:rFonts w:ascii="GHEA Mariam" w:hAnsi="GHEA Mariam" w:cs="Arial"/>
          <w:iCs/>
          <w:sz w:val="20"/>
          <w:szCs w:val="20"/>
          <w:lang w:val="hy-AM"/>
        </w:rPr>
        <w:t xml:space="preserve"> </w:t>
      </w:r>
      <w:r w:rsidR="00076C2C" w:rsidRPr="000D6993">
        <w:rPr>
          <w:rFonts w:ascii="GHEA Mariam" w:hAnsi="GHEA Mariam" w:cs="Sylfaen"/>
          <w:iCs/>
          <w:sz w:val="20"/>
          <w:szCs w:val="20"/>
          <w:lang w:val="hy-AM"/>
        </w:rPr>
        <w:t>затем может предоставить либо отдельный контракт для каждой партии, либо единый контракт для всех частей. В случае предоставления одного обеспечения контракта его размер рассчитывается относительно суммы закупочных цен предоставленных частей с учетом требований подпункта 9 пункта 32 Порядка.</w:t>
      </w:r>
      <w:r w:rsidR="003B269F" w:rsidRPr="000D6993">
        <w:rPr>
          <w:rFonts w:ascii="GHEA Mariam" w:hAnsi="GHEA Mariam"/>
          <w:iCs/>
          <w:color w:val="000000"/>
          <w:sz w:val="20"/>
          <w:szCs w:val="20"/>
          <w:lang w:val="hy-AM"/>
        </w:rPr>
        <w:t xml:space="preserve"> </w:t>
      </w:r>
    </w:p>
    <w:p w14:paraId="5FB25342" w14:textId="77777777" w:rsidR="00281740" w:rsidRPr="000D6993" w:rsidRDefault="00281740" w:rsidP="00845F46">
      <w:pPr>
        <w:ind w:firstLine="567"/>
        <w:jc w:val="both"/>
        <w:rPr>
          <w:rFonts w:ascii="GHEA Mariam" w:hAnsi="GHEA Mariam"/>
          <w:iCs/>
          <w:sz w:val="20"/>
          <w:szCs w:val="20"/>
          <w:lang w:val="hy-AM"/>
        </w:rPr>
      </w:pPr>
      <w:r w:rsidRPr="000D6993">
        <w:rPr>
          <w:rFonts w:ascii="GHEA Mariam" w:hAnsi="GHEA Mariam" w:cs="Sylfaen"/>
          <w:iCs/>
          <w:sz w:val="20"/>
          <w:szCs w:val="20"/>
          <w:lang w:val="hy-AM"/>
        </w:rPr>
        <w:t xml:space="preserve">Обеспечение договора должно действовать не менее чем до 90-го рабочего дня после последнего дня полного исполнения обязательств, определенных заключаемым договором. </w:t>
      </w:r>
      <w:r w:rsidRPr="000D6993">
        <w:rPr>
          <w:rFonts w:ascii="GHEA Mariam" w:hAnsi="GHEA Mariam"/>
          <w:iCs/>
          <w:sz w:val="20"/>
          <w:szCs w:val="20"/>
          <w:lang w:val="hy-AM"/>
        </w:rPr>
        <w:t>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14:paraId="5730E2B7" w14:textId="77777777" w:rsidR="00281740" w:rsidRPr="000D6993" w:rsidRDefault="00281740" w:rsidP="00845F46">
      <w:pPr>
        <w:ind w:firstLine="567"/>
        <w:jc w:val="both"/>
        <w:rPr>
          <w:rFonts w:ascii="GHEA Mariam" w:hAnsi="GHEA Mariam" w:cs="Arial"/>
          <w:iCs/>
          <w:sz w:val="20"/>
          <w:szCs w:val="20"/>
          <w:lang w:val="hy-AM"/>
        </w:rPr>
      </w:pPr>
      <w:r w:rsidRPr="000D6993">
        <w:rPr>
          <w:rFonts w:ascii="GHEA Mariam" w:hAnsi="GHEA Mariam"/>
          <w:iCs/>
          <w:sz w:val="20"/>
          <w:szCs w:val="20"/>
          <w:lang w:val="hy-AM"/>
        </w:rPr>
        <w:t>Наличные:</w:t>
      </w:r>
      <w:r w:rsidRPr="000D6993">
        <w:rPr>
          <w:rFonts w:ascii="GHEA Mariam" w:hAnsi="GHEA Mariam"/>
          <w:iCs/>
          <w:sz w:val="20"/>
          <w:szCs w:val="20"/>
          <w:lang w:val="af-ZA"/>
        </w:rPr>
        <w:t xml:space="preserve"> </w:t>
      </w:r>
      <w:r w:rsidRPr="000D6993">
        <w:rPr>
          <w:rFonts w:ascii="GHEA Mariam" w:hAnsi="GHEA Mariam"/>
          <w:iCs/>
          <w:sz w:val="20"/>
          <w:szCs w:val="20"/>
          <w:lang w:val="hy-AM"/>
        </w:rPr>
        <w:t>денег</w:t>
      </w:r>
      <w:r w:rsidRPr="000D6993">
        <w:rPr>
          <w:rFonts w:ascii="GHEA Mariam" w:hAnsi="GHEA Mariam"/>
          <w:iCs/>
          <w:sz w:val="20"/>
          <w:szCs w:val="20"/>
          <w:lang w:val="af-ZA"/>
        </w:rPr>
        <w:t xml:space="preserve"> </w:t>
      </w:r>
      <w:r w:rsidRPr="000D6993">
        <w:rPr>
          <w:rFonts w:ascii="GHEA Mariam" w:hAnsi="GHEA Mariam"/>
          <w:iCs/>
          <w:sz w:val="20"/>
          <w:szCs w:val="20"/>
          <w:lang w:val="hy-AM"/>
        </w:rPr>
        <w:t>форма</w:t>
      </w:r>
      <w:r w:rsidRPr="000D6993">
        <w:rPr>
          <w:rFonts w:ascii="GHEA Mariam" w:hAnsi="GHEA Mariam"/>
          <w:iCs/>
          <w:sz w:val="20"/>
          <w:szCs w:val="20"/>
          <w:lang w:val="af-ZA"/>
        </w:rPr>
        <w:t xml:space="preserve"> </w:t>
      </w:r>
      <w:r w:rsidRPr="000D6993">
        <w:rPr>
          <w:rFonts w:ascii="GHEA Mariam" w:hAnsi="GHEA Mariam"/>
          <w:iCs/>
          <w:sz w:val="20"/>
          <w:szCs w:val="20"/>
          <w:lang w:val="hy-AM"/>
        </w:rPr>
        <w:t>представлен</w:t>
      </w:r>
      <w:r w:rsidRPr="000D6993">
        <w:rPr>
          <w:rFonts w:ascii="GHEA Mariam" w:hAnsi="GHEA Mariam"/>
          <w:iCs/>
          <w:sz w:val="20"/>
          <w:szCs w:val="20"/>
          <w:lang w:val="af-ZA"/>
        </w:rPr>
        <w:t xml:space="preserve"> </w:t>
      </w:r>
      <w:r w:rsidRPr="000D6993">
        <w:rPr>
          <w:rFonts w:ascii="GHEA Mariam" w:hAnsi="GHEA Mariam" w:cs="Arial"/>
          <w:iCs/>
          <w:sz w:val="20"/>
          <w:szCs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0D6993" w:rsidRDefault="00281740" w:rsidP="00845F46">
      <w:pPr>
        <w:ind w:firstLine="567"/>
        <w:jc w:val="both"/>
        <w:rPr>
          <w:rFonts w:ascii="GHEA Mariam" w:hAnsi="GHEA Mariam" w:cs="Arial"/>
          <w:iCs/>
          <w:sz w:val="20"/>
          <w:szCs w:val="20"/>
          <w:lang w:val="hy-AM"/>
        </w:rPr>
      </w:pPr>
      <w:r w:rsidRPr="000D6993">
        <w:rPr>
          <w:rFonts w:ascii="GHEA Mariam" w:hAnsi="GHEA Mariam" w:cs="Sylfaen"/>
          <w:iCs/>
          <w:sz w:val="20"/>
          <w:szCs w:val="20"/>
          <w:lang w:val="hy-AM"/>
        </w:rPr>
        <w:t xml:space="preserve">10.4 </w:t>
      </w:r>
      <w:r w:rsidR="00441C20" w:rsidRPr="000D6993">
        <w:rPr>
          <w:rFonts w:ascii="GHEA Mariam" w:hAnsi="GHEA Mariam" w:cs="Arial"/>
          <w:iCs/>
          <w:sz w:val="20"/>
          <w:szCs w:val="20"/>
          <w:lang w:val="hy-AM"/>
        </w:rPr>
        <w:t>Если процедура закупки организована на основании статьи 15 части 6 Закона и на момент возникновения права на заключение контракта финансовые ресурсы не предусмотрены, то квалификация и обеспечение контракта представляются в форма одностороннего заявления – возмещение ущерба или денежная сумма. Если финансовые ресурсы, предоставленные на момент возникновения права на заключение договора, превышают 25 млн. руб. драмов, но для полного исполнения контракта в будущем потребуются финансовые ресурсы,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виде требуемых финансовые ресурсы в форме одностороннего заявления об убытках или денежных средств.</w:t>
      </w:r>
    </w:p>
    <w:p w14:paraId="2161ED09" w14:textId="77777777" w:rsidR="00505AD4" w:rsidRPr="000D6993" w:rsidRDefault="00030D40"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hy-AM"/>
        </w:rPr>
        <w:t xml:space="preserve">10.5 </w:t>
      </w:r>
      <w:r w:rsidR="00CA1C11" w:rsidRPr="000D6993">
        <w:rPr>
          <w:rFonts w:ascii="GHEA Mariam" w:hAnsi="GHEA Mariam" w:cs="Sylfaen"/>
          <w:iCs/>
          <w:sz w:val="20"/>
          <w:szCs w:val="20"/>
          <w:lang w:val="af-ZA"/>
        </w:rPr>
        <w:t xml:space="preserve">Исполнителю </w:t>
      </w:r>
      <w:r w:rsidR="00CA1C11" w:rsidRPr="000D6993">
        <w:rPr>
          <w:rFonts w:ascii="GHEA Mariam" w:hAnsi="GHEA Mariam" w:cs="Sylfaen"/>
          <w:iCs/>
          <w:sz w:val="20"/>
          <w:szCs w:val="20"/>
          <w:lang w:val="hy-AM"/>
        </w:rPr>
        <w:t xml:space="preserve">по договору </w:t>
      </w:r>
      <w:r w:rsidR="00CA1C11" w:rsidRPr="000D6993">
        <w:rPr>
          <w:rFonts w:ascii="GHEA Mariam" w:hAnsi="GHEA Mariam" w:cs="Sylfaen"/>
          <w:iCs/>
          <w:sz w:val="20"/>
          <w:szCs w:val="20"/>
          <w:lang w:val="af-ZA"/>
        </w:rPr>
        <w:t xml:space="preserve">_ </w:t>
      </w:r>
      <w:r w:rsidR="00CA1C11" w:rsidRPr="000D6993">
        <w:rPr>
          <w:rFonts w:ascii="GHEA Mariam" w:hAnsi="GHEA Mariam" w:cs="Sylfaen"/>
          <w:iCs/>
          <w:sz w:val="20"/>
          <w:szCs w:val="20"/>
          <w:lang w:val="hy-AM"/>
        </w:rPr>
        <w:t>от</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предоплата</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быть выделенным</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состояние</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быть запланированным</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случай</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выбрано</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 xml:space="preserve">участник </w:t>
      </w:r>
      <w:r w:rsidR="00CA1C11" w:rsidRPr="000D6993">
        <w:rPr>
          <w:rFonts w:ascii="GHEA Mariam" w:hAnsi="GHEA Mariam" w:cs="Sylfaen"/>
          <w:iCs/>
          <w:sz w:val="20"/>
          <w:szCs w:val="20"/>
          <w:lang w:val="af-ZA"/>
        </w:rPr>
        <w:t xml:space="preserve">провайдеру </w:t>
      </w:r>
      <w:r w:rsidR="00CA1C11" w:rsidRPr="000D6993">
        <w:rPr>
          <w:rFonts w:ascii="GHEA Mariam" w:hAnsi="GHEA Mariam" w:cs="Sylfaen"/>
          <w:iCs/>
          <w:sz w:val="20"/>
          <w:szCs w:val="20"/>
          <w:lang w:val="hy-AM"/>
        </w:rPr>
        <w:t>_</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является</w:t>
      </w:r>
      <w:r w:rsidR="00CA1C11" w:rsidRPr="000D6993">
        <w:rPr>
          <w:rFonts w:ascii="GHEA Mariam" w:hAnsi="GHEA Mariam" w:cs="Sylfaen"/>
          <w:iCs/>
          <w:sz w:val="20"/>
          <w:szCs w:val="20"/>
          <w:lang w:val="af-ZA"/>
        </w:rPr>
        <w:t xml:space="preserve"> также </w:t>
      </w:r>
      <w:r w:rsidR="00CA1C11" w:rsidRPr="000D6993">
        <w:rPr>
          <w:rFonts w:ascii="GHEA Mariam" w:hAnsi="GHEA Mariam" w:cs="Sylfaen"/>
          <w:iCs/>
          <w:sz w:val="20"/>
          <w:szCs w:val="20"/>
          <w:lang w:val="hy-AM"/>
        </w:rPr>
        <w:t>представляет собой авансовый платеж</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 xml:space="preserve">предоставление </w:t>
      </w:r>
      <w:r w:rsidR="00CA1C11" w:rsidRPr="000D6993">
        <w:rPr>
          <w:rFonts w:ascii="GHEA Mariam" w:hAnsi="GHEA Mariam" w:cs="Sylfaen"/>
          <w:iCs/>
          <w:sz w:val="20"/>
          <w:szCs w:val="20"/>
          <w:lang w:val="af-ZA"/>
        </w:rPr>
        <w:t xml:space="preserve">предоплаты </w:t>
      </w:r>
      <w:r w:rsidR="00CA1C11" w:rsidRPr="000D6993">
        <w:rPr>
          <w:rFonts w:ascii="GHEA Mariam" w:hAnsi="GHEA Mariam" w:cs="Sylfaen"/>
          <w:iCs/>
          <w:sz w:val="20"/>
          <w:szCs w:val="20"/>
          <w:lang w:val="hy-AM"/>
        </w:rPr>
        <w:t>_</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 xml:space="preserve">сумму </w:t>
      </w:r>
      <w:r w:rsidR="00CA1C11" w:rsidRPr="000D6993">
        <w:rPr>
          <w:rFonts w:ascii="GHEA Mariam" w:hAnsi="GHEA Mariam" w:cs="Sylfaen"/>
          <w:iCs/>
          <w:sz w:val="20"/>
          <w:szCs w:val="20"/>
          <w:lang w:val="af-ZA"/>
        </w:rPr>
        <w:t xml:space="preserve">, </w:t>
      </w:r>
      <w:r w:rsidR="00CA1C11" w:rsidRPr="000D6993">
        <w:rPr>
          <w:rFonts w:ascii="GHEA Mariam" w:hAnsi="GHEA Mariam" w:cs="Sylfaen"/>
          <w:iCs/>
          <w:sz w:val="20"/>
          <w:szCs w:val="20"/>
          <w:lang w:val="hy-AM"/>
        </w:rPr>
        <w:t xml:space="preserve">в виде банковской гарантии (приложение: 5.2 </w:t>
      </w:r>
      <w:r w:rsidR="00937F5E" w:rsidRPr="000D6993">
        <w:rPr>
          <w:rFonts w:ascii="Cambria Math" w:hAnsi="Cambria Math" w:cs="Cambria Math"/>
          <w:iCs/>
          <w:sz w:val="20"/>
          <w:szCs w:val="20"/>
          <w:lang w:val="hy-AM"/>
        </w:rPr>
        <w:t xml:space="preserve">) </w:t>
      </w:r>
      <w:r w:rsidR="00937F5E" w:rsidRPr="000D6993">
        <w:rPr>
          <w:rFonts w:ascii="GHEA Mariam" w:hAnsi="GHEA Mariam" w:cs="Sylfaen"/>
          <w:iCs/>
          <w:sz w:val="20"/>
          <w:szCs w:val="20"/>
          <w:lang w:val="hy-AM"/>
        </w:rPr>
        <w:t>.</w:t>
      </w:r>
      <w:r w:rsidR="00CA1C11" w:rsidRPr="000D6993">
        <w:rPr>
          <w:rFonts w:ascii="GHEA Mariam" w:hAnsi="GHEA Mariam" w:cs="Sylfaen"/>
          <w:iCs/>
          <w:sz w:val="20"/>
          <w:szCs w:val="20"/>
          <w:lang w:val="af-ZA"/>
        </w:rPr>
        <w:t xml:space="preserve"> </w:t>
      </w:r>
    </w:p>
    <w:p w14:paraId="44CF3601" w14:textId="77777777" w:rsidR="00096865" w:rsidRPr="000D6993" w:rsidRDefault="00030D40"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10.6 В случае расторжения договора, заключенного в рамках процедуры покупки в рассрочку, из-за неисполнения или ненадлежащего исполнения какой-либо партии, квалификационные и договорные гарантии выплачиваются только в размере, рассчитанном для этой партии.</w:t>
      </w:r>
    </w:p>
    <w:p w14:paraId="5C57A5FE" w14:textId="77777777" w:rsidR="00DB4EFF" w:rsidRPr="000D6993" w:rsidRDefault="00DB4EFF" w:rsidP="00845F46">
      <w:pPr>
        <w:pStyle w:val="af4"/>
        <w:shd w:val="clear" w:color="auto" w:fill="FFFFFF"/>
        <w:spacing w:before="0" w:beforeAutospacing="0" w:after="0" w:afterAutospacing="0"/>
        <w:ind w:firstLine="375"/>
        <w:jc w:val="both"/>
        <w:rPr>
          <w:rFonts w:ascii="GHEA Mariam" w:hAnsi="GHEA Mariam" w:cs="Sylfaen"/>
          <w:iCs/>
          <w:sz w:val="20"/>
          <w:szCs w:val="20"/>
          <w:lang w:val="af-ZA"/>
        </w:rPr>
      </w:pPr>
      <w:r w:rsidRPr="000D6993">
        <w:rPr>
          <w:rFonts w:ascii="GHEA Mariam" w:hAnsi="GHEA Mariam" w:cs="Sylfaen"/>
          <w:iCs/>
          <w:sz w:val="20"/>
          <w:szCs w:val="20"/>
          <w:lang w:val="af-ZA"/>
        </w:rPr>
        <w:t>10.7 Руководитель заказчика предъявляет требование об оплате договорного и квалификационного обеспечения в банк, а в случае обеспечения, предоставленного в форме денежных средств, в уполномоченный орган в течение трех рабочих дней, следующих за днем проведения охранный платеж. В случае отклонения требования об уплате обеспечения банком на основании неполного представления требования или прилагаемых к нему документов руководитель клиента в течение двух рабочих дней после получения отказа подает в банк новое требование.</w:t>
      </w:r>
    </w:p>
    <w:p w14:paraId="5FD32C54" w14:textId="77777777" w:rsidR="00DB4EFF" w:rsidRPr="000D6993" w:rsidRDefault="00DB4EFF" w:rsidP="001A39FA">
      <w:pPr>
        <w:jc w:val="both"/>
        <w:rPr>
          <w:rFonts w:ascii="GHEA Mariam" w:hAnsi="GHEA Mariam"/>
          <w:b/>
          <w:iCs/>
          <w:sz w:val="20"/>
          <w:szCs w:val="20"/>
          <w:lang w:val="af-ZA"/>
        </w:rPr>
      </w:pPr>
    </w:p>
    <w:p w14:paraId="435887B4" w14:textId="77777777" w:rsidR="00096865" w:rsidRPr="000D6993" w:rsidRDefault="008D5016" w:rsidP="00845F46">
      <w:pPr>
        <w:jc w:val="center"/>
        <w:rPr>
          <w:rFonts w:ascii="GHEA Mariam" w:hAnsi="GHEA Mariam" w:cs="Arial"/>
          <w:b/>
          <w:iCs/>
          <w:sz w:val="20"/>
          <w:szCs w:val="20"/>
          <w:lang w:val="af-ZA"/>
        </w:rPr>
      </w:pPr>
      <w:r w:rsidRPr="000D6993">
        <w:rPr>
          <w:rFonts w:ascii="GHEA Mariam" w:hAnsi="GHEA Mariam"/>
          <w:b/>
          <w:iCs/>
          <w:sz w:val="20"/>
          <w:szCs w:val="20"/>
          <w:lang w:val="af-ZA"/>
        </w:rPr>
        <w:t xml:space="preserve">11. </w:t>
      </w:r>
      <w:r w:rsidRPr="000D6993">
        <w:rPr>
          <w:rFonts w:ascii="GHEA Mariam" w:hAnsi="GHEA Mariam" w:cs="Sylfaen"/>
          <w:b/>
          <w:iCs/>
          <w:sz w:val="20"/>
          <w:szCs w:val="20"/>
          <w:lang w:val="af-ZA"/>
        </w:rPr>
        <w:t>ПРОЦЕДУРА</w:t>
      </w:r>
      <w:r w:rsidRPr="000D6993">
        <w:rPr>
          <w:rFonts w:ascii="GHEA Mariam" w:hAnsi="GHEA Mariam" w:cs="Arial"/>
          <w:b/>
          <w:iCs/>
          <w:sz w:val="20"/>
          <w:szCs w:val="20"/>
          <w:lang w:val="af-ZA"/>
        </w:rPr>
        <w:t xml:space="preserve"> </w:t>
      </w:r>
      <w:r w:rsidRPr="000D6993">
        <w:rPr>
          <w:rFonts w:ascii="GHEA Mariam" w:hAnsi="GHEA Mariam" w:cs="Sylfaen"/>
          <w:b/>
          <w:iCs/>
          <w:sz w:val="20"/>
          <w:szCs w:val="20"/>
          <w:lang w:val="af-ZA"/>
        </w:rPr>
        <w:t>НЕ УСТАНОВЛЕНО</w:t>
      </w:r>
      <w:r w:rsidRPr="000D6993">
        <w:rPr>
          <w:rFonts w:ascii="GHEA Mariam" w:hAnsi="GHEA Mariam" w:cs="Arial"/>
          <w:b/>
          <w:iCs/>
          <w:sz w:val="20"/>
          <w:szCs w:val="20"/>
          <w:lang w:val="af-ZA"/>
        </w:rPr>
        <w:t xml:space="preserve"> </w:t>
      </w:r>
      <w:r w:rsidRPr="000D6993">
        <w:rPr>
          <w:rFonts w:ascii="GHEA Mariam" w:hAnsi="GHEA Mariam" w:cs="Sylfaen"/>
          <w:b/>
          <w:iCs/>
          <w:sz w:val="20"/>
          <w:szCs w:val="20"/>
          <w:lang w:val="af-ZA"/>
        </w:rPr>
        <w:t>ОБЪЯВЛЯТЬ</w:t>
      </w:r>
    </w:p>
    <w:p w14:paraId="365AE187" w14:textId="77777777" w:rsidR="00096865" w:rsidRPr="000D6993" w:rsidRDefault="00096865" w:rsidP="00845F46">
      <w:pPr>
        <w:jc w:val="center"/>
        <w:rPr>
          <w:rFonts w:ascii="GHEA Mariam" w:hAnsi="GHEA Mariam"/>
          <w:b/>
          <w:iCs/>
          <w:sz w:val="20"/>
          <w:szCs w:val="20"/>
          <w:lang w:val="af-ZA"/>
        </w:rPr>
      </w:pPr>
    </w:p>
    <w:p w14:paraId="578AC96A" w14:textId="77777777"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iCs/>
          <w:sz w:val="20"/>
          <w:szCs w:val="20"/>
          <w:lang w:val="af-ZA"/>
        </w:rPr>
        <w:t xml:space="preserve">11. </w:t>
      </w:r>
      <w:r w:rsidRPr="000D6993">
        <w:rPr>
          <w:rFonts w:ascii="GHEA Mariam" w:hAnsi="GHEA Mariam" w:cs="Sylfaen"/>
          <w:iCs/>
          <w:sz w:val="20"/>
          <w:szCs w:val="20"/>
          <w:lang w:val="ru-RU"/>
        </w:rPr>
        <w:t xml:space="preserve">Статья </w:t>
      </w:r>
      <w:r w:rsidRPr="000D6993">
        <w:rPr>
          <w:rFonts w:ascii="GHEA Mariam" w:hAnsi="GHEA Mariam" w:cs="Sylfaen"/>
          <w:iCs/>
          <w:sz w:val="20"/>
          <w:szCs w:val="20"/>
          <w:lang w:val="af-ZA"/>
        </w:rPr>
        <w:t xml:space="preserve">37 части 1 </w:t>
      </w:r>
      <w:r w:rsidRPr="000D6993">
        <w:rPr>
          <w:rFonts w:ascii="GHEA Mariam" w:hAnsi="GHEA Mariam" w:cs="Sylfaen"/>
          <w:iCs/>
          <w:sz w:val="20"/>
          <w:szCs w:val="20"/>
          <w:lang w:val="ru-RU"/>
        </w:rPr>
        <w:t>Закона</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статьи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по данным </w:t>
      </w:r>
      <w:r w:rsidRPr="000D6993">
        <w:rPr>
          <w:rFonts w:ascii="GHEA Mariam" w:hAnsi="GHEA Mariam" w:cs="Sylfaen"/>
          <w:iCs/>
          <w:sz w:val="20"/>
          <w:szCs w:val="20"/>
          <w:lang w:val="af-ZA"/>
        </w:rPr>
        <w:t xml:space="preserve">комиссии </w:t>
      </w:r>
      <w:r w:rsidRPr="000D6993">
        <w:rPr>
          <w:rFonts w:ascii="GHEA Mariam" w:hAnsi="GHEA Mariam" w:cs="Sylfaen"/>
          <w:iCs/>
          <w:sz w:val="20"/>
          <w:szCs w:val="20"/>
          <w:lang w:val="ru-RU"/>
        </w:rPr>
        <w:t>настоящим</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процедура</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несуществующий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является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объявляя, если </w:t>
      </w:r>
      <w:r w:rsidRPr="000D6993">
        <w:rPr>
          <w:rFonts w:ascii="GHEA Mariam" w:hAnsi="GHEA Mariam" w:cs="Sylfaen"/>
          <w:iCs/>
          <w:sz w:val="20"/>
          <w:szCs w:val="20"/>
          <w:lang w:val="af-ZA"/>
        </w:rPr>
        <w:t>: _</w:t>
      </w:r>
    </w:p>
    <w:p w14:paraId="025DCB64" w14:textId="77777777"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 </w:t>
      </w:r>
      <w:r w:rsidRPr="000D6993">
        <w:rPr>
          <w:rFonts w:ascii="GHEA Mariam" w:hAnsi="GHEA Mariam" w:cs="Sylfaen"/>
          <w:iCs/>
          <w:sz w:val="20"/>
          <w:szCs w:val="20"/>
          <w:lang w:val="ru-RU"/>
        </w:rPr>
        <w:t>из приложений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нет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один</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нет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соответствовать</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приглашения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к условиям </w:t>
      </w:r>
      <w:r w:rsidRPr="000D6993">
        <w:rPr>
          <w:rFonts w:ascii="GHEA Mariam" w:hAnsi="GHEA Mariam" w:cs="Sylfaen"/>
          <w:iCs/>
          <w:sz w:val="20"/>
          <w:szCs w:val="20"/>
          <w:lang w:val="af-ZA"/>
        </w:rPr>
        <w:t>.</w:t>
      </w:r>
    </w:p>
    <w:p w14:paraId="635073AC" w14:textId="77777777" w:rsidR="00096865" w:rsidRPr="000D6993" w:rsidRDefault="00096865" w:rsidP="00845F46">
      <w:pPr>
        <w:ind w:firstLine="567"/>
        <w:jc w:val="both"/>
        <w:rPr>
          <w:rFonts w:ascii="GHEA Mariam" w:hAnsi="GHEA Mariam" w:cs="Sylfaen"/>
          <w:iCs/>
          <w:sz w:val="20"/>
          <w:szCs w:val="20"/>
          <w:vertAlign w:val="superscript"/>
          <w:lang w:val="af-ZA"/>
        </w:rPr>
      </w:pPr>
      <w:r w:rsidRPr="000D6993">
        <w:rPr>
          <w:rFonts w:ascii="GHEA Mariam" w:hAnsi="GHEA Mariam" w:cs="Sylfaen"/>
          <w:iCs/>
          <w:sz w:val="20"/>
          <w:szCs w:val="20"/>
          <w:lang w:val="af-ZA"/>
        </w:rPr>
        <w:t xml:space="preserve">2) </w:t>
      </w:r>
      <w:r w:rsidRPr="000D6993">
        <w:rPr>
          <w:rFonts w:ascii="GHEA Mariam" w:hAnsi="GHEA Mariam" w:cs="Sylfaen"/>
          <w:iCs/>
          <w:sz w:val="20"/>
          <w:szCs w:val="20"/>
          <w:lang w:val="ru-RU"/>
        </w:rPr>
        <w:t>пауза</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является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существовать</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иметь</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покупки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требование </w:t>
      </w:r>
      <w:r w:rsidR="00FF0FE2" w:rsidRPr="000D6993">
        <w:rPr>
          <w:rFonts w:ascii="GHEA Mariam" w:hAnsi="GHEA Mariam" w:cs="Sylfaen"/>
          <w:iCs/>
          <w:sz w:val="20"/>
          <w:szCs w:val="20"/>
          <w:lang w:val="hy-AM"/>
        </w:rPr>
        <w:t xml:space="preserve">_ В то же время </w:t>
      </w:r>
      <w:r w:rsidR="00FF0FE2" w:rsidRPr="000D6993">
        <w:rPr>
          <w:rFonts w:ascii="GHEA Mariam" w:hAnsi="GHEA Mariam" w:cs="Sylfaen"/>
          <w:iCs/>
          <w:sz w:val="20"/>
          <w:szCs w:val="20"/>
          <w:lang w:val="ru-RU"/>
        </w:rPr>
        <w:t>отец</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или</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сообщества</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потребности</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для</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организованный</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покупки</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процедура</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может</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является</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полностью</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или</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частичный</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несуществующий</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быть объявлено</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соответственно</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Армения</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Республика</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правительства</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или</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сообщество</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 xml:space="preserve">Совет </w:t>
      </w:r>
      <w:r w:rsidR="00FF0FE2" w:rsidRPr="000D6993">
        <w:rPr>
          <w:rFonts w:ascii="GHEA Mariam" w:hAnsi="GHEA Mariam" w:cs="Sylfaen"/>
          <w:iCs/>
          <w:sz w:val="20"/>
          <w:szCs w:val="20"/>
          <w:lang w:val="ru-RU"/>
        </w:rPr>
        <w:lastRenderedPageBreak/>
        <w:t xml:space="preserve">старейшин </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прочее</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клиенты</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 xml:space="preserve">в случае </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общий</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управление</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исполнитель</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уполномоченный</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тела</w:t>
      </w:r>
      <w:r w:rsidR="00FF0FE2" w:rsidRPr="000D6993">
        <w:rPr>
          <w:rFonts w:ascii="GHEA Mariam" w:hAnsi="GHEA Mariam" w:cs="Sylfaen"/>
          <w:iCs/>
          <w:sz w:val="20"/>
          <w:szCs w:val="20"/>
          <w:lang w:val="af-ZA"/>
        </w:rPr>
        <w:t xml:space="preserve"> </w:t>
      </w:r>
      <w:r w:rsidR="00FF0FE2" w:rsidRPr="000D6993">
        <w:rPr>
          <w:rFonts w:ascii="GHEA Mariam" w:hAnsi="GHEA Mariam" w:cs="Sylfaen"/>
          <w:iCs/>
          <w:sz w:val="20"/>
          <w:szCs w:val="20"/>
          <w:lang w:val="ru-RU"/>
        </w:rPr>
        <w:t xml:space="preserve">лидер </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и</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фонды</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случай</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попечители</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совет</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решение</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на основе</w:t>
      </w:r>
      <w:r w:rsidR="00A10D1E" w:rsidRPr="000D6993">
        <w:rPr>
          <w:rFonts w:ascii="GHEA Mariam" w:hAnsi="GHEA Mariam" w:cs="Sylfaen"/>
          <w:iCs/>
          <w:sz w:val="20"/>
          <w:szCs w:val="20"/>
          <w:lang w:val="af-ZA"/>
        </w:rPr>
        <w:t xml:space="preserve"> </w:t>
      </w:r>
      <w:r w:rsidR="00A10D1E" w:rsidRPr="000D6993">
        <w:rPr>
          <w:rFonts w:ascii="GHEA Mariam" w:hAnsi="GHEA Mariam" w:cs="Sylfaen"/>
          <w:iCs/>
          <w:sz w:val="20"/>
          <w:szCs w:val="20"/>
        </w:rPr>
        <w:t xml:space="preserve">на </w:t>
      </w:r>
      <w:r w:rsidR="00A10D1E" w:rsidRPr="000D6993">
        <w:rPr>
          <w:rStyle w:val="af6"/>
          <w:rFonts w:ascii="GHEA Mariam" w:hAnsi="GHEA Mariam" w:cs="Sylfaen"/>
          <w:iCs/>
          <w:color w:val="FFFFFF"/>
          <w:sz w:val="20"/>
          <w:szCs w:val="20"/>
        </w:rPr>
        <w:footnoteReference w:id="9"/>
      </w:r>
      <w:r w:rsidR="00FF0FE2" w:rsidRPr="000D6993">
        <w:rPr>
          <w:rFonts w:ascii="GHEA Mariam" w:hAnsi="GHEA Mariam" w:cs="Sylfaen"/>
          <w:iCs/>
          <w:sz w:val="20"/>
          <w:szCs w:val="20"/>
          <w:lang w:val="hy-AM"/>
        </w:rPr>
        <w:t xml:space="preserve">_ </w:t>
      </w:r>
      <w:r w:rsidR="004B7C30" w:rsidRPr="000D6993">
        <w:rPr>
          <w:rFonts w:ascii="GHEA Mariam" w:hAnsi="GHEA Mariam" w:cs="Sylfaen"/>
          <w:iCs/>
          <w:sz w:val="20"/>
          <w:szCs w:val="20"/>
          <w:vertAlign w:val="superscript"/>
          <w:lang w:val="af-ZA"/>
        </w:rPr>
        <w:t>14:00</w:t>
      </w:r>
    </w:p>
    <w:p w14:paraId="20727E1B" w14:textId="77777777"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3) </w:t>
      </w:r>
      <w:r w:rsidRPr="000D6993">
        <w:rPr>
          <w:rFonts w:ascii="GHEA Mariam" w:hAnsi="GHEA Mariam" w:cs="Sylfaen"/>
          <w:iCs/>
          <w:sz w:val="20"/>
          <w:szCs w:val="20"/>
          <w:lang w:val="hy-AM"/>
        </w:rPr>
        <w:t>нет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не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приложение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нет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 xml:space="preserve">поданный </w:t>
      </w:r>
      <w:r w:rsidRPr="000D6993">
        <w:rPr>
          <w:rFonts w:ascii="GHEA Mariam" w:hAnsi="GHEA Mariam" w:cs="Sylfaen"/>
          <w:iCs/>
          <w:sz w:val="20"/>
          <w:szCs w:val="20"/>
          <w:lang w:val="af-ZA"/>
        </w:rPr>
        <w:t>.</w:t>
      </w:r>
    </w:p>
    <w:p w14:paraId="635C9C83" w14:textId="77777777"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4) </w:t>
      </w:r>
      <w:r w:rsidRPr="000D6993">
        <w:rPr>
          <w:rFonts w:ascii="GHEA Mariam" w:hAnsi="GHEA Mariam" w:cs="Sylfaen"/>
          <w:iCs/>
          <w:sz w:val="20"/>
          <w:szCs w:val="20"/>
          <w:lang w:val="ru-RU"/>
        </w:rPr>
        <w:t>контракт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нет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будучи запечатанным </w:t>
      </w:r>
      <w:r w:rsidR="004D5671" w:rsidRPr="000D6993">
        <w:rPr>
          <w:rFonts w:ascii="GHEA Mariam" w:hAnsi="GHEA Mariam" w:cs="Sylfaen"/>
          <w:iCs/>
          <w:sz w:val="20"/>
          <w:szCs w:val="20"/>
          <w:lang w:val="ru-RU"/>
        </w:rPr>
        <w:t>.</w:t>
      </w:r>
    </w:p>
    <w:p w14:paraId="72ED2B19" w14:textId="77777777" w:rsidR="00CA1C11" w:rsidRPr="000D6993" w:rsidRDefault="00CA1C11"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ru-RU"/>
        </w:rPr>
        <w:t xml:space="preserve">Аналогично </w:t>
      </w:r>
      <w:r w:rsidR="00731D26" w:rsidRPr="000D6993">
        <w:rPr>
          <w:rFonts w:ascii="GHEA Mariam" w:hAnsi="GHEA Mariam" w:cs="Sylfaen"/>
          <w:iCs/>
          <w:sz w:val="20"/>
          <w:szCs w:val="20"/>
          <w:lang w:val="af-ZA"/>
        </w:rPr>
        <w:t>11,2 С</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процедура</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несуществующий</w:t>
      </w:r>
      <w:r w:rsidRPr="000D6993">
        <w:rPr>
          <w:rFonts w:ascii="GHEA Mariam" w:hAnsi="GHEA Mariam" w:cs="Sylfaen"/>
          <w:iCs/>
          <w:sz w:val="20"/>
          <w:szCs w:val="20"/>
          <w:lang w:val="af-ZA"/>
        </w:rPr>
        <w:t xml:space="preserve"> </w:t>
      </w:r>
      <w:r w:rsidR="00A747D4" w:rsidRPr="000D6993">
        <w:rPr>
          <w:rFonts w:ascii="GHEA Mariam" w:hAnsi="GHEA Mariam" w:cs="Sylfaen"/>
          <w:iCs/>
          <w:sz w:val="20"/>
          <w:szCs w:val="20"/>
        </w:rPr>
        <w:t xml:space="preserve">будет </w:t>
      </w:r>
      <w:r w:rsidRPr="000D6993">
        <w:rPr>
          <w:rFonts w:ascii="GHEA Mariam" w:hAnsi="GHEA Mariam" w:cs="Sylfaen"/>
          <w:iCs/>
          <w:sz w:val="20"/>
          <w:szCs w:val="20"/>
          <w:lang w:val="ru-RU"/>
        </w:rPr>
        <w:t>объявлено</w:t>
      </w:r>
      <w:r w:rsidR="00A747D4" w:rsidRPr="000D6993">
        <w:rPr>
          <w:rFonts w:ascii="GHEA Mariam" w:hAnsi="GHEA Mariam" w:cs="Sylfaen"/>
          <w:iCs/>
          <w:sz w:val="20"/>
          <w:szCs w:val="20"/>
          <w:lang w:val="af-ZA"/>
        </w:rPr>
        <w:t xml:space="preserve"> </w:t>
      </w:r>
      <w:r w:rsidR="00A747D4" w:rsidRPr="000D6993">
        <w:rPr>
          <w:rFonts w:ascii="GHEA Mariam" w:hAnsi="GHEA Mariam" w:cs="Sylfaen"/>
          <w:iCs/>
          <w:sz w:val="20"/>
          <w:szCs w:val="20"/>
        </w:rPr>
        <w:t>следующий</w:t>
      </w:r>
      <w:r w:rsidR="00A747D4" w:rsidRPr="000D6993">
        <w:rPr>
          <w:rFonts w:ascii="GHEA Mariam" w:hAnsi="GHEA Mariam" w:cs="Sylfaen"/>
          <w:iCs/>
          <w:sz w:val="20"/>
          <w:szCs w:val="20"/>
          <w:lang w:val="af-ZA"/>
        </w:rPr>
        <w:t xml:space="preserve"> </w:t>
      </w:r>
      <w:r w:rsidR="00A747D4" w:rsidRPr="000D6993">
        <w:rPr>
          <w:rFonts w:ascii="GHEA Mariam" w:hAnsi="GHEA Mariam" w:cs="Sylfaen"/>
          <w:iCs/>
          <w:sz w:val="20"/>
          <w:szCs w:val="20"/>
        </w:rPr>
        <w:t>работающий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дня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в этот период работодатель </w:t>
      </w:r>
      <w:r w:rsidRPr="000D6993">
        <w:rPr>
          <w:rFonts w:ascii="GHEA Mariam" w:hAnsi="GHEA Mariam" w:cs="Sylfaen"/>
          <w:iCs/>
          <w:sz w:val="20"/>
          <w:szCs w:val="20"/>
          <w:lang w:val="af-ZA"/>
        </w:rPr>
        <w:t xml:space="preserve">публикует объявление </w:t>
      </w:r>
      <w:r w:rsidRPr="000D6993">
        <w:rPr>
          <w:rFonts w:ascii="GHEA Mariam" w:hAnsi="GHEA Mariam" w:cs="Sylfaen"/>
          <w:iCs/>
          <w:sz w:val="20"/>
          <w:szCs w:val="20"/>
          <w:lang w:val="ru-RU"/>
        </w:rPr>
        <w:t xml:space="preserve">в информационном бюллетене </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в котором</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отмеченный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является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покупки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процедура</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несуществующий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будет объявлено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оправдание .</w:t>
      </w:r>
      <w:r w:rsidRPr="000D6993">
        <w:rPr>
          <w:rFonts w:ascii="GHEA Mariam" w:hAnsi="GHEA Mariam" w:cs="Sylfaen"/>
          <w:iCs/>
          <w:sz w:val="20"/>
          <w:szCs w:val="20"/>
          <w:lang w:val="af-ZA"/>
        </w:rPr>
        <w:t xml:space="preserve"> </w:t>
      </w:r>
    </w:p>
    <w:p w14:paraId="0F9B524D" w14:textId="77777777" w:rsidR="00CA1C11" w:rsidRPr="000D6993" w:rsidRDefault="00CA1C11" w:rsidP="00845F46">
      <w:pPr>
        <w:ind w:firstLine="567"/>
        <w:jc w:val="both"/>
        <w:rPr>
          <w:rFonts w:ascii="GHEA Mariam" w:hAnsi="GHEA Mariam" w:cs="Sylfaen"/>
          <w:iCs/>
          <w:sz w:val="20"/>
          <w:szCs w:val="20"/>
          <w:lang w:val="af-ZA"/>
        </w:rPr>
      </w:pPr>
    </w:p>
    <w:p w14:paraId="54B0FCF5" w14:textId="77777777" w:rsidR="00096865" w:rsidRPr="000D6993" w:rsidRDefault="00096865" w:rsidP="00845F46">
      <w:pPr>
        <w:pStyle w:val="a3"/>
        <w:spacing w:line="240" w:lineRule="auto"/>
        <w:rPr>
          <w:rFonts w:ascii="GHEA Mariam" w:hAnsi="GHEA Mariam"/>
          <w:i w:val="0"/>
          <w:iCs/>
          <w:u w:val="single"/>
          <w:lang w:val="af-ZA"/>
        </w:rPr>
      </w:pPr>
    </w:p>
    <w:p w14:paraId="24E52A8F" w14:textId="77777777" w:rsidR="008D5016"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12. ДЕЙСТВИЯ, СВЯЗАННЫЕ С ПРОЦЕССОМ ПОКУПКИ И (ИЛИ)</w:t>
      </w:r>
    </w:p>
    <w:p w14:paraId="069E647A" w14:textId="77777777" w:rsidR="008D5016"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УЧАСТНИК ОБЖАЛЕВАЕТ ПРИНЯТЫЕ РЕШЕНИЯ</w:t>
      </w:r>
    </w:p>
    <w:p w14:paraId="05815C76" w14:textId="77777777" w:rsidR="00096865"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ЗАКОН И ПОРЯДОК</w:t>
      </w:r>
    </w:p>
    <w:p w14:paraId="71F5B791" w14:textId="77777777"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 </w:t>
      </w:r>
      <w:r w:rsidRPr="000D6993">
        <w:rPr>
          <w:rFonts w:ascii="GHEA Mariam" w:hAnsi="GHEA Mariam"/>
          <w:iCs/>
          <w:sz w:val="20"/>
          <w:szCs w:val="20"/>
        </w:rPr>
        <w:t>каждый</w:t>
      </w:r>
      <w:r w:rsidRPr="000D6993">
        <w:rPr>
          <w:rFonts w:ascii="GHEA Mariam" w:hAnsi="GHEA Mariam"/>
          <w:iCs/>
          <w:sz w:val="20"/>
          <w:szCs w:val="20"/>
          <w:lang w:val="es-ES"/>
        </w:rPr>
        <w:t xml:space="preserve"> </w:t>
      </w:r>
      <w:r w:rsidRPr="000D6993">
        <w:rPr>
          <w:rFonts w:ascii="GHEA Mariam" w:hAnsi="GHEA Mariam"/>
          <w:iCs/>
          <w:sz w:val="20"/>
          <w:szCs w:val="20"/>
        </w:rPr>
        <w:t>заинтересованный</w:t>
      </w:r>
      <w:r w:rsidRPr="000D6993">
        <w:rPr>
          <w:rFonts w:ascii="GHEA Mariam" w:hAnsi="GHEA Mariam"/>
          <w:iCs/>
          <w:sz w:val="20"/>
          <w:szCs w:val="20"/>
          <w:lang w:val="es-ES"/>
        </w:rPr>
        <w:t xml:space="preserve"> </w:t>
      </w:r>
      <w:r w:rsidRPr="000D6993">
        <w:rPr>
          <w:rFonts w:ascii="GHEA Mariam" w:hAnsi="GHEA Mariam"/>
          <w:iCs/>
          <w:sz w:val="20"/>
          <w:szCs w:val="20"/>
        </w:rPr>
        <w:t>человек</w:t>
      </w:r>
      <w:r w:rsidRPr="000D6993">
        <w:rPr>
          <w:rFonts w:ascii="GHEA Mariam" w:hAnsi="GHEA Mariam"/>
          <w:iCs/>
          <w:sz w:val="20"/>
          <w:szCs w:val="20"/>
          <w:lang w:val="es-ES"/>
        </w:rPr>
        <w:t xml:space="preserve"> </w:t>
      </w:r>
      <w:r w:rsidRPr="000D6993">
        <w:rPr>
          <w:rFonts w:ascii="GHEA Mariam" w:hAnsi="GHEA Mariam"/>
          <w:iCs/>
          <w:sz w:val="20"/>
          <w:szCs w:val="20"/>
        </w:rPr>
        <w:t>верно</w:t>
      </w:r>
      <w:r w:rsidRPr="000D6993">
        <w:rPr>
          <w:rFonts w:ascii="GHEA Mariam" w:hAnsi="GHEA Mariam"/>
          <w:iCs/>
          <w:sz w:val="20"/>
          <w:szCs w:val="20"/>
          <w:lang w:val="es-ES"/>
        </w:rPr>
        <w:t xml:space="preserve"> </w:t>
      </w:r>
      <w:r w:rsidRPr="000D6993">
        <w:rPr>
          <w:rFonts w:ascii="GHEA Mariam" w:hAnsi="GHEA Mariam"/>
          <w:iCs/>
          <w:sz w:val="20"/>
          <w:szCs w:val="20"/>
        </w:rPr>
        <w:t>имеет</w:t>
      </w:r>
      <w:r w:rsidRPr="000D6993">
        <w:rPr>
          <w:rFonts w:ascii="GHEA Mariam" w:hAnsi="GHEA Mariam"/>
          <w:iCs/>
          <w:sz w:val="20"/>
          <w:szCs w:val="20"/>
          <w:lang w:val="es-ES"/>
        </w:rPr>
        <w:t xml:space="preserve"> </w:t>
      </w:r>
      <w:r w:rsidRPr="000D6993">
        <w:rPr>
          <w:rFonts w:ascii="GHEA Mariam" w:hAnsi="GHEA Mariam"/>
          <w:iCs/>
          <w:sz w:val="20"/>
          <w:szCs w:val="20"/>
        </w:rPr>
        <w:t>подавать апелляцию</w:t>
      </w:r>
      <w:r w:rsidRPr="000D6993">
        <w:rPr>
          <w:rFonts w:ascii="GHEA Mariam" w:hAnsi="GHEA Mariam"/>
          <w:iCs/>
          <w:sz w:val="20"/>
          <w:szCs w:val="20"/>
          <w:lang w:val="es-ES"/>
        </w:rPr>
        <w:t xml:space="preserve"> </w:t>
      </w:r>
      <w:r w:rsidRPr="000D6993">
        <w:rPr>
          <w:rFonts w:ascii="GHEA Mariam" w:hAnsi="GHEA Mariam"/>
          <w:iCs/>
          <w:sz w:val="20"/>
          <w:szCs w:val="20"/>
        </w:rPr>
        <w:t xml:space="preserve">заказчика </w:t>
      </w:r>
      <w:r w:rsidRPr="000D6993">
        <w:rPr>
          <w:rFonts w:ascii="GHEA Mariam" w:hAnsi="GHEA Mariam"/>
          <w:iCs/>
          <w:sz w:val="20"/>
          <w:szCs w:val="20"/>
          <w:lang w:val="es-ES"/>
        </w:rPr>
        <w:t xml:space="preserve">, </w:t>
      </w:r>
      <w:r w:rsidRPr="000D6993">
        <w:rPr>
          <w:rFonts w:ascii="GHEA Mariam" w:hAnsi="GHEA Mariam"/>
          <w:iCs/>
          <w:sz w:val="20"/>
          <w:szCs w:val="20"/>
        </w:rPr>
        <w:t>оценщика</w:t>
      </w:r>
      <w:r w:rsidRPr="000D6993">
        <w:rPr>
          <w:rFonts w:ascii="GHEA Mariam" w:hAnsi="GHEA Mariam"/>
          <w:iCs/>
          <w:sz w:val="20"/>
          <w:szCs w:val="20"/>
          <w:lang w:val="es-ES"/>
        </w:rPr>
        <w:t xml:space="preserve"> </w:t>
      </w:r>
      <w:r w:rsidRPr="000D6993">
        <w:rPr>
          <w:rFonts w:ascii="GHEA Mariam" w:hAnsi="GHEA Mariam"/>
          <w:iCs/>
          <w:sz w:val="20"/>
          <w:szCs w:val="20"/>
        </w:rPr>
        <w:t>комиссии</w:t>
      </w:r>
      <w:r w:rsidRPr="000D6993">
        <w:rPr>
          <w:rFonts w:ascii="GHEA Mariam" w:hAnsi="GHEA Mariam"/>
          <w:iCs/>
          <w:sz w:val="20"/>
          <w:szCs w:val="20"/>
          <w:lang w:val="es-ES"/>
        </w:rPr>
        <w:t xml:space="preserve"> </w:t>
      </w:r>
      <w:r w:rsidRPr="000D6993">
        <w:rPr>
          <w:rFonts w:ascii="GHEA Mariam" w:hAnsi="GHEA Mariam"/>
          <w:iCs/>
          <w:sz w:val="20"/>
          <w:szCs w:val="20"/>
        </w:rPr>
        <w:t xml:space="preserve">действия </w:t>
      </w:r>
      <w:r w:rsidRPr="000D6993">
        <w:rPr>
          <w:rFonts w:ascii="GHEA Mariam" w:hAnsi="GHEA Mariam"/>
          <w:iCs/>
          <w:sz w:val="20"/>
          <w:szCs w:val="20"/>
          <w:lang w:val="es-ES"/>
        </w:rPr>
        <w:t xml:space="preserve">( </w:t>
      </w:r>
      <w:r w:rsidRPr="000D6993">
        <w:rPr>
          <w:rFonts w:ascii="GHEA Mariam" w:hAnsi="GHEA Mariam"/>
          <w:iCs/>
          <w:sz w:val="20"/>
          <w:szCs w:val="20"/>
        </w:rPr>
        <w:t xml:space="preserve">бездействие </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решения</w:t>
      </w:r>
      <w:r w:rsidRPr="000D6993">
        <w:rPr>
          <w:rFonts w:ascii="GHEA Mariam" w:hAnsi="GHEA Mariam"/>
          <w:iCs/>
          <w:sz w:val="20"/>
          <w:szCs w:val="20"/>
          <w:lang w:val="es-ES"/>
        </w:rPr>
        <w:t xml:space="preserve"> </w:t>
      </w:r>
      <w:r w:rsidRPr="000D6993">
        <w:rPr>
          <w:rFonts w:ascii="GHEA Mariam" w:hAnsi="GHEA Mariam"/>
          <w:iCs/>
          <w:sz w:val="20"/>
          <w:szCs w:val="20"/>
        </w:rPr>
        <w:t>Армения</w:t>
      </w:r>
      <w:r w:rsidRPr="000D6993">
        <w:rPr>
          <w:rFonts w:ascii="GHEA Mariam" w:hAnsi="GHEA Mariam"/>
          <w:iCs/>
          <w:sz w:val="20"/>
          <w:szCs w:val="20"/>
          <w:lang w:val="es-ES"/>
        </w:rPr>
        <w:t xml:space="preserve"> </w:t>
      </w:r>
      <w:r w:rsidRPr="000D6993">
        <w:rPr>
          <w:rFonts w:ascii="GHEA Mariam" w:hAnsi="GHEA Mariam"/>
          <w:iCs/>
          <w:sz w:val="20"/>
          <w:szCs w:val="20"/>
        </w:rPr>
        <w:t>Республика</w:t>
      </w:r>
      <w:r w:rsidRPr="000D6993">
        <w:rPr>
          <w:rFonts w:ascii="GHEA Mariam" w:hAnsi="GHEA Mariam"/>
          <w:iCs/>
          <w:sz w:val="20"/>
          <w:szCs w:val="20"/>
          <w:lang w:val="es-ES"/>
        </w:rPr>
        <w:t xml:space="preserve"> </w:t>
      </w:r>
      <w:r w:rsidRPr="000D6993">
        <w:rPr>
          <w:rFonts w:ascii="GHEA Mariam" w:hAnsi="GHEA Mariam"/>
          <w:iCs/>
          <w:sz w:val="20"/>
          <w:szCs w:val="20"/>
        </w:rPr>
        <w:t>гражданский</w:t>
      </w:r>
      <w:r w:rsidRPr="000D6993">
        <w:rPr>
          <w:rFonts w:ascii="GHEA Mariam" w:hAnsi="GHEA Mariam"/>
          <w:iCs/>
          <w:sz w:val="20"/>
          <w:szCs w:val="20"/>
          <w:lang w:val="es-ES"/>
        </w:rPr>
        <w:t xml:space="preserve"> </w:t>
      </w:r>
      <w:r w:rsidRPr="000D6993">
        <w:rPr>
          <w:rFonts w:ascii="GHEA Mariam" w:hAnsi="GHEA Mariam"/>
          <w:iCs/>
          <w:sz w:val="20"/>
          <w:szCs w:val="20"/>
        </w:rPr>
        <w:t>суда</w:t>
      </w:r>
      <w:r w:rsidRPr="000D6993">
        <w:rPr>
          <w:rFonts w:ascii="GHEA Mariam" w:hAnsi="GHEA Mariam"/>
          <w:iCs/>
          <w:sz w:val="20"/>
          <w:szCs w:val="20"/>
          <w:lang w:val="es-ES"/>
        </w:rPr>
        <w:t xml:space="preserve"> </w:t>
      </w:r>
      <w:r w:rsidRPr="000D6993">
        <w:rPr>
          <w:rFonts w:ascii="GHEA Mariam" w:hAnsi="GHEA Mariam"/>
          <w:iCs/>
          <w:sz w:val="20"/>
          <w:szCs w:val="20"/>
        </w:rPr>
        <w:t xml:space="preserve">Кодексом </w:t>
      </w:r>
      <w:r w:rsidRPr="000D6993">
        <w:rPr>
          <w:rFonts w:ascii="GHEA Mariam" w:hAnsi="GHEA Mariam"/>
          <w:iCs/>
          <w:sz w:val="20"/>
          <w:szCs w:val="20"/>
          <w:lang w:val="es-ES"/>
        </w:rPr>
        <w:t xml:space="preserve">( </w:t>
      </w:r>
      <w:r w:rsidRPr="000D6993">
        <w:rPr>
          <w:rFonts w:ascii="GHEA Mariam" w:hAnsi="GHEA Mariam"/>
          <w:iCs/>
          <w:sz w:val="20"/>
          <w:szCs w:val="20"/>
        </w:rPr>
        <w:t>далее _</w:t>
      </w:r>
      <w:r w:rsidRPr="000D6993">
        <w:rPr>
          <w:rFonts w:ascii="GHEA Mariam" w:hAnsi="GHEA Mariam"/>
          <w:iCs/>
          <w:sz w:val="20"/>
          <w:szCs w:val="20"/>
          <w:lang w:val="es-ES"/>
        </w:rPr>
        <w:t xml:space="preserve"> </w:t>
      </w:r>
      <w:r w:rsidRPr="000D6993">
        <w:rPr>
          <w:rFonts w:ascii="GHEA Mariam" w:hAnsi="GHEA Mariam"/>
          <w:iCs/>
          <w:sz w:val="20"/>
          <w:szCs w:val="20"/>
        </w:rPr>
        <w:t xml:space="preserve">Код </w:t>
      </w:r>
      <w:r w:rsidRPr="000D6993">
        <w:rPr>
          <w:rFonts w:ascii="GHEA Mariam" w:hAnsi="GHEA Mariam"/>
          <w:iCs/>
          <w:sz w:val="20"/>
          <w:szCs w:val="20"/>
          <w:lang w:val="es-ES"/>
        </w:rPr>
        <w:t xml:space="preserve">) </w:t>
      </w:r>
      <w:r w:rsidRPr="000D6993">
        <w:rPr>
          <w:rFonts w:ascii="GHEA Mariam" w:hAnsi="GHEA Mariam"/>
          <w:iCs/>
          <w:sz w:val="20"/>
          <w:szCs w:val="20"/>
        </w:rPr>
        <w:t>определен</w:t>
      </w:r>
      <w:r w:rsidRPr="000D6993">
        <w:rPr>
          <w:rFonts w:ascii="GHEA Mariam" w:hAnsi="GHEA Mariam"/>
          <w:iCs/>
          <w:sz w:val="20"/>
          <w:szCs w:val="20"/>
          <w:lang w:val="es-ES"/>
        </w:rPr>
        <w:t xml:space="preserve"> </w:t>
      </w:r>
      <w:r w:rsidRPr="000D6993">
        <w:rPr>
          <w:rFonts w:ascii="GHEA Mariam" w:hAnsi="GHEA Mariam"/>
          <w:iCs/>
          <w:sz w:val="20"/>
          <w:szCs w:val="20"/>
        </w:rPr>
        <w:t xml:space="preserve">чтобы </w:t>
      </w:r>
      <w:r w:rsidRPr="000D6993">
        <w:rPr>
          <w:rFonts w:ascii="GHEA Mariam" w:hAnsi="GHEA Mariam"/>
          <w:iCs/>
          <w:sz w:val="20"/>
          <w:szCs w:val="20"/>
          <w:lang w:val="es-ES"/>
        </w:rPr>
        <w:t>_</w:t>
      </w:r>
    </w:p>
    <w:p w14:paraId="7A901CD9" w14:textId="77777777"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rPr>
        <w:t>Каждый</w:t>
      </w:r>
      <w:r w:rsidRPr="000D6993">
        <w:rPr>
          <w:rFonts w:ascii="GHEA Mariam" w:hAnsi="GHEA Mariam"/>
          <w:iCs/>
          <w:sz w:val="20"/>
          <w:szCs w:val="20"/>
          <w:lang w:val="es-ES"/>
        </w:rPr>
        <w:t xml:space="preserve"> </w:t>
      </w:r>
      <w:r w:rsidRPr="000D6993">
        <w:rPr>
          <w:rFonts w:ascii="GHEA Mariam" w:hAnsi="GHEA Mariam"/>
          <w:iCs/>
          <w:sz w:val="20"/>
          <w:szCs w:val="20"/>
        </w:rPr>
        <w:t>ВОЗ?</w:t>
      </w:r>
      <w:r w:rsidRPr="000D6993">
        <w:rPr>
          <w:rFonts w:ascii="GHEA Mariam" w:hAnsi="GHEA Mariam"/>
          <w:iCs/>
          <w:sz w:val="20"/>
          <w:szCs w:val="20"/>
          <w:lang w:val="es-ES"/>
        </w:rPr>
        <w:t xml:space="preserve"> </w:t>
      </w:r>
      <w:r w:rsidRPr="000D6993">
        <w:rPr>
          <w:rFonts w:ascii="GHEA Mariam" w:hAnsi="GHEA Mariam"/>
          <w:iCs/>
          <w:sz w:val="20"/>
          <w:szCs w:val="20"/>
        </w:rPr>
        <w:t>верно</w:t>
      </w:r>
      <w:r w:rsidRPr="000D6993">
        <w:rPr>
          <w:rFonts w:ascii="GHEA Mariam" w:hAnsi="GHEA Mariam"/>
          <w:iCs/>
          <w:sz w:val="20"/>
          <w:szCs w:val="20"/>
          <w:lang w:val="es-ES"/>
        </w:rPr>
        <w:t xml:space="preserve"> </w:t>
      </w:r>
      <w:r w:rsidRPr="000D6993">
        <w:rPr>
          <w:rFonts w:ascii="GHEA Mariam" w:hAnsi="GHEA Mariam"/>
          <w:iCs/>
          <w:sz w:val="20"/>
          <w:szCs w:val="20"/>
        </w:rPr>
        <w:t>имеет</w:t>
      </w:r>
      <w:r w:rsidRPr="000D6993">
        <w:rPr>
          <w:rFonts w:ascii="GHEA Mariam" w:hAnsi="GHEA Mariam"/>
          <w:iCs/>
          <w:sz w:val="20"/>
          <w:szCs w:val="20"/>
          <w:lang w:val="es-ES"/>
        </w:rPr>
        <w:t xml:space="preserve"> </w:t>
      </w:r>
      <w:r w:rsidRPr="000D6993">
        <w:rPr>
          <w:rFonts w:ascii="GHEA Mariam" w:hAnsi="GHEA Mariam"/>
          <w:iCs/>
          <w:sz w:val="20"/>
          <w:szCs w:val="20"/>
        </w:rPr>
        <w:t>По Кодексу</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чтобы</w:t>
      </w:r>
      <w:r w:rsidRPr="000D6993">
        <w:rPr>
          <w:rFonts w:ascii="GHEA Mariam" w:hAnsi="GHEA Mariam"/>
          <w:iCs/>
          <w:sz w:val="20"/>
          <w:szCs w:val="20"/>
          <w:lang w:val="es-ES"/>
        </w:rPr>
        <w:t xml:space="preserve"> </w:t>
      </w:r>
      <w:r w:rsidRPr="000D6993">
        <w:rPr>
          <w:rFonts w:ascii="GHEA Mariam" w:hAnsi="GHEA Mariam"/>
          <w:iCs/>
          <w:sz w:val="20"/>
          <w:szCs w:val="20"/>
        </w:rPr>
        <w:t>до</w:t>
      </w:r>
      <w:r w:rsidRPr="000D6993">
        <w:rPr>
          <w:rFonts w:ascii="GHEA Mariam" w:hAnsi="GHEA Mariam"/>
          <w:iCs/>
          <w:sz w:val="20"/>
          <w:szCs w:val="20"/>
          <w:lang w:val="es-ES"/>
        </w:rPr>
        <w:t xml:space="preserve"> </w:t>
      </w:r>
      <w:r w:rsidRPr="000D6993">
        <w:rPr>
          <w:rFonts w:ascii="GHEA Mariam" w:hAnsi="GHEA Mariam"/>
          <w:iCs/>
          <w:sz w:val="20"/>
          <w:szCs w:val="20"/>
        </w:rPr>
        <w:t>Приложения</w:t>
      </w:r>
      <w:r w:rsidRPr="000D6993">
        <w:rPr>
          <w:rFonts w:ascii="GHEA Mariam" w:hAnsi="GHEA Mariam"/>
          <w:iCs/>
          <w:sz w:val="20"/>
          <w:szCs w:val="20"/>
          <w:lang w:val="es-ES"/>
        </w:rPr>
        <w:t xml:space="preserve"> </w:t>
      </w:r>
      <w:r w:rsidRPr="000D6993">
        <w:rPr>
          <w:rFonts w:ascii="GHEA Mariam" w:hAnsi="GHEA Mariam"/>
          <w:iCs/>
          <w:sz w:val="20"/>
          <w:szCs w:val="20"/>
        </w:rPr>
        <w:t>презентация</w:t>
      </w:r>
      <w:r w:rsidRPr="000D6993">
        <w:rPr>
          <w:rFonts w:ascii="GHEA Mariam" w:hAnsi="GHEA Mariam"/>
          <w:iCs/>
          <w:sz w:val="20"/>
          <w:szCs w:val="20"/>
          <w:lang w:val="es-ES"/>
        </w:rPr>
        <w:t xml:space="preserve"> </w:t>
      </w:r>
      <w:r w:rsidRPr="000D6993">
        <w:rPr>
          <w:rFonts w:ascii="GHEA Mariam" w:hAnsi="GHEA Mariam"/>
          <w:iCs/>
          <w:sz w:val="20"/>
          <w:szCs w:val="20"/>
        </w:rPr>
        <w:t>крайний срок</w:t>
      </w:r>
      <w:r w:rsidRPr="000D6993">
        <w:rPr>
          <w:rFonts w:ascii="GHEA Mariam" w:hAnsi="GHEA Mariam"/>
          <w:iCs/>
          <w:sz w:val="20"/>
          <w:szCs w:val="20"/>
          <w:lang w:val="es-ES"/>
        </w:rPr>
        <w:t xml:space="preserve"> </w:t>
      </w:r>
      <w:r w:rsidRPr="000D6993">
        <w:rPr>
          <w:rFonts w:ascii="GHEA Mariam" w:hAnsi="GHEA Mariam"/>
          <w:iCs/>
          <w:sz w:val="20"/>
          <w:szCs w:val="20"/>
        </w:rPr>
        <w:t>подавать апелляцию</w:t>
      </w:r>
      <w:r w:rsidRPr="000D6993">
        <w:rPr>
          <w:rFonts w:ascii="GHEA Mariam" w:hAnsi="GHEA Mariam"/>
          <w:iCs/>
          <w:sz w:val="20"/>
          <w:szCs w:val="20"/>
          <w:lang w:val="es-ES"/>
        </w:rPr>
        <w:t xml:space="preserve"> </w:t>
      </w:r>
      <w:r w:rsidRPr="000D6993">
        <w:rPr>
          <w:rFonts w:ascii="GHEA Mariam" w:hAnsi="GHEA Mariam"/>
          <w:iCs/>
          <w:sz w:val="20"/>
          <w:szCs w:val="20"/>
        </w:rPr>
        <w:t>покупки</w:t>
      </w:r>
      <w:r w:rsidRPr="000D6993">
        <w:rPr>
          <w:rFonts w:ascii="GHEA Mariam" w:hAnsi="GHEA Mariam"/>
          <w:iCs/>
          <w:sz w:val="20"/>
          <w:szCs w:val="20"/>
          <w:lang w:val="es-ES"/>
        </w:rPr>
        <w:t xml:space="preserve"> </w:t>
      </w:r>
      <w:r w:rsidRPr="000D6993">
        <w:rPr>
          <w:rFonts w:ascii="GHEA Mariam" w:hAnsi="GHEA Mariam"/>
          <w:iCs/>
          <w:sz w:val="20"/>
          <w:szCs w:val="20"/>
        </w:rPr>
        <w:t>предмет</w:t>
      </w:r>
      <w:r w:rsidRPr="000D6993">
        <w:rPr>
          <w:rFonts w:ascii="GHEA Mariam" w:hAnsi="GHEA Mariam"/>
          <w:iCs/>
          <w:sz w:val="20"/>
          <w:szCs w:val="20"/>
          <w:lang w:val="es-ES"/>
        </w:rPr>
        <w:t xml:space="preserve"> </w:t>
      </w:r>
      <w:r w:rsidRPr="000D6993">
        <w:rPr>
          <w:rFonts w:ascii="GHEA Mariam" w:hAnsi="GHEA Mariam"/>
          <w:iCs/>
          <w:sz w:val="20"/>
          <w:szCs w:val="20"/>
        </w:rPr>
        <w:t>характеристики</w:t>
      </w:r>
      <w:r w:rsidRPr="000D6993">
        <w:rPr>
          <w:rFonts w:ascii="GHEA Mariam" w:hAnsi="GHEA Mariam"/>
          <w:iCs/>
          <w:sz w:val="20"/>
          <w:szCs w:val="20"/>
          <w:lang w:val="es-ES"/>
        </w:rPr>
        <w:t xml:space="preserve"> </w:t>
      </w:r>
      <w:r w:rsidRPr="000D6993">
        <w:rPr>
          <w:rFonts w:ascii="GHEA Mariam" w:hAnsi="GHEA Mariam"/>
          <w:iCs/>
          <w:sz w:val="20"/>
          <w:szCs w:val="20"/>
        </w:rPr>
        <w:t>или</w:t>
      </w:r>
      <w:r w:rsidRPr="000D6993">
        <w:rPr>
          <w:rFonts w:ascii="GHEA Mariam" w:hAnsi="GHEA Mariam"/>
          <w:iCs/>
          <w:sz w:val="20"/>
          <w:szCs w:val="20"/>
          <w:lang w:val="es-ES"/>
        </w:rPr>
        <w:t xml:space="preserve"> </w:t>
      </w:r>
      <w:r w:rsidRPr="000D6993">
        <w:rPr>
          <w:rFonts w:ascii="GHEA Mariam" w:hAnsi="GHEA Mariam"/>
          <w:iCs/>
          <w:sz w:val="20"/>
          <w:szCs w:val="20"/>
        </w:rPr>
        <w:t>приглашения</w:t>
      </w:r>
      <w:r w:rsidRPr="000D6993">
        <w:rPr>
          <w:rFonts w:ascii="GHEA Mariam" w:hAnsi="GHEA Mariam"/>
          <w:iCs/>
          <w:sz w:val="20"/>
          <w:szCs w:val="20"/>
          <w:lang w:val="es-ES"/>
        </w:rPr>
        <w:t xml:space="preserve"> </w:t>
      </w:r>
      <w:r w:rsidRPr="000D6993">
        <w:rPr>
          <w:rFonts w:ascii="GHEA Mariam" w:hAnsi="GHEA Mariam"/>
          <w:iCs/>
          <w:sz w:val="20"/>
          <w:szCs w:val="20"/>
        </w:rPr>
        <w:t xml:space="preserve">требования </w:t>
      </w:r>
      <w:r w:rsidRPr="000D6993">
        <w:rPr>
          <w:rFonts w:ascii="GHEA Mariam" w:hAnsi="GHEA Mariam"/>
          <w:iCs/>
          <w:sz w:val="20"/>
          <w:szCs w:val="20"/>
          <w:lang w:val="es-ES"/>
        </w:rPr>
        <w:t>_</w:t>
      </w:r>
    </w:p>
    <w:p w14:paraId="05AFB5AF" w14:textId="77777777"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2. </w:t>
      </w:r>
      <w:r w:rsidRPr="000D6993">
        <w:rPr>
          <w:rFonts w:ascii="GHEA Mariam" w:hAnsi="GHEA Mariam"/>
          <w:iCs/>
          <w:sz w:val="20"/>
          <w:szCs w:val="20"/>
        </w:rPr>
        <w:t>Здесь</w:t>
      </w:r>
      <w:r w:rsidRPr="000D6993">
        <w:rPr>
          <w:rFonts w:ascii="GHEA Mariam" w:hAnsi="GHEA Mariam"/>
          <w:iCs/>
          <w:sz w:val="20"/>
          <w:szCs w:val="20"/>
          <w:lang w:val="es-ES"/>
        </w:rPr>
        <w:t xml:space="preserve"> </w:t>
      </w:r>
      <w:r w:rsidRPr="000D6993">
        <w:rPr>
          <w:rFonts w:ascii="GHEA Mariam" w:hAnsi="GHEA Mariam"/>
          <w:iCs/>
          <w:sz w:val="20"/>
          <w:szCs w:val="20"/>
        </w:rPr>
        <w:t>процедуры</w:t>
      </w:r>
      <w:r w:rsidRPr="000D6993">
        <w:rPr>
          <w:rFonts w:ascii="GHEA Mariam" w:hAnsi="GHEA Mariam"/>
          <w:iCs/>
          <w:sz w:val="20"/>
          <w:szCs w:val="20"/>
          <w:lang w:val="es-ES"/>
        </w:rPr>
        <w:t xml:space="preserve"> </w:t>
      </w:r>
      <w:r w:rsidRPr="000D6993">
        <w:rPr>
          <w:rFonts w:ascii="GHEA Mariam" w:hAnsi="GHEA Mariam"/>
          <w:iCs/>
          <w:sz w:val="20"/>
          <w:szCs w:val="20"/>
        </w:rPr>
        <w:t>с</w:t>
      </w:r>
      <w:r w:rsidRPr="000D6993">
        <w:rPr>
          <w:rFonts w:ascii="GHEA Mariam" w:hAnsi="GHEA Mariam"/>
          <w:iCs/>
          <w:sz w:val="20"/>
          <w:szCs w:val="20"/>
          <w:lang w:val="es-ES"/>
        </w:rPr>
        <w:t xml:space="preserve"> </w:t>
      </w:r>
      <w:r w:rsidRPr="000D6993">
        <w:rPr>
          <w:rFonts w:ascii="GHEA Mariam" w:hAnsi="GHEA Mariam"/>
          <w:iCs/>
          <w:sz w:val="20"/>
          <w:szCs w:val="20"/>
        </w:rPr>
        <w:t>связанный</w:t>
      </w:r>
      <w:r w:rsidRPr="000D6993">
        <w:rPr>
          <w:rFonts w:ascii="GHEA Mariam" w:hAnsi="GHEA Mariam"/>
          <w:iCs/>
          <w:sz w:val="20"/>
          <w:szCs w:val="20"/>
          <w:lang w:val="es-ES"/>
        </w:rPr>
        <w:t xml:space="preserve"> </w:t>
      </w:r>
      <w:r w:rsidRPr="000D6993">
        <w:rPr>
          <w:rFonts w:ascii="GHEA Mariam" w:hAnsi="GHEA Mariam"/>
          <w:iCs/>
          <w:sz w:val="20"/>
          <w:szCs w:val="20"/>
        </w:rPr>
        <w:t>отношение</w:t>
      </w:r>
      <w:r w:rsidRPr="000D6993">
        <w:rPr>
          <w:rFonts w:ascii="GHEA Mariam" w:hAnsi="GHEA Mariam"/>
          <w:iCs/>
          <w:sz w:val="20"/>
          <w:szCs w:val="20"/>
          <w:lang w:val="es-ES"/>
        </w:rPr>
        <w:t xml:space="preserve"> </w:t>
      </w:r>
      <w:r w:rsidRPr="000D6993">
        <w:rPr>
          <w:rFonts w:ascii="GHEA Mariam" w:hAnsi="GHEA Mariam"/>
          <w:iCs/>
          <w:sz w:val="20"/>
          <w:szCs w:val="20"/>
        </w:rPr>
        <w:t>административный</w:t>
      </w:r>
      <w:r w:rsidRPr="000D6993">
        <w:rPr>
          <w:rFonts w:ascii="GHEA Mariam" w:hAnsi="GHEA Mariam"/>
          <w:iCs/>
          <w:sz w:val="20"/>
          <w:szCs w:val="20"/>
          <w:lang w:val="es-ES"/>
        </w:rPr>
        <w:t xml:space="preserve"> </w:t>
      </w:r>
      <w:r w:rsidRPr="000D6993">
        <w:rPr>
          <w:rFonts w:ascii="GHEA Mariam" w:hAnsi="GHEA Mariam"/>
          <w:iCs/>
          <w:sz w:val="20"/>
          <w:szCs w:val="20"/>
        </w:rPr>
        <w:t>связи</w:t>
      </w:r>
      <w:r w:rsidRPr="000D6993">
        <w:rPr>
          <w:rFonts w:ascii="GHEA Mariam" w:hAnsi="GHEA Mariam"/>
          <w:iCs/>
          <w:sz w:val="20"/>
          <w:szCs w:val="20"/>
          <w:lang w:val="es-ES"/>
        </w:rPr>
        <w:t xml:space="preserve"> </w:t>
      </w:r>
      <w:r w:rsidRPr="000D6993">
        <w:rPr>
          <w:rFonts w:ascii="GHEA Mariam" w:hAnsi="GHEA Mariam"/>
          <w:iCs/>
          <w:sz w:val="20"/>
          <w:szCs w:val="20"/>
        </w:rPr>
        <w:t xml:space="preserve">нет </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их</w:t>
      </w:r>
      <w:r w:rsidRPr="000D6993">
        <w:rPr>
          <w:rFonts w:ascii="GHEA Mariam" w:hAnsi="GHEA Mariam"/>
          <w:iCs/>
          <w:sz w:val="20"/>
          <w:szCs w:val="20"/>
          <w:lang w:val="es-ES"/>
        </w:rPr>
        <w:t xml:space="preserve"> </w:t>
      </w:r>
      <w:r w:rsidRPr="000D6993">
        <w:rPr>
          <w:rFonts w:ascii="GHEA Mariam" w:hAnsi="GHEA Mariam"/>
          <w:iCs/>
          <w:sz w:val="20"/>
          <w:szCs w:val="20"/>
        </w:rPr>
        <w:t>регулируется</w:t>
      </w:r>
      <w:r w:rsidRPr="000D6993">
        <w:rPr>
          <w:rFonts w:ascii="GHEA Mariam" w:hAnsi="GHEA Mariam"/>
          <w:iCs/>
          <w:sz w:val="20"/>
          <w:szCs w:val="20"/>
          <w:lang w:val="es-ES"/>
        </w:rPr>
        <w:t xml:space="preserve"> </w:t>
      </w:r>
      <w:r w:rsidRPr="000D6993">
        <w:rPr>
          <w:rFonts w:ascii="GHEA Mariam" w:hAnsi="GHEA Mariam"/>
          <w:iCs/>
          <w:sz w:val="20"/>
          <w:szCs w:val="20"/>
        </w:rPr>
        <w:t>являются</w:t>
      </w:r>
      <w:r w:rsidRPr="000D6993">
        <w:rPr>
          <w:rFonts w:ascii="GHEA Mariam" w:hAnsi="GHEA Mariam"/>
          <w:iCs/>
          <w:sz w:val="20"/>
          <w:szCs w:val="20"/>
          <w:lang w:val="es-ES"/>
        </w:rPr>
        <w:t xml:space="preserve"> </w:t>
      </w:r>
      <w:r w:rsidRPr="000D6993">
        <w:rPr>
          <w:rFonts w:ascii="GHEA Mariam" w:hAnsi="GHEA Mariam"/>
          <w:iCs/>
          <w:sz w:val="20"/>
          <w:szCs w:val="20"/>
        </w:rPr>
        <w:t>Армения</w:t>
      </w:r>
      <w:r w:rsidRPr="000D6993">
        <w:rPr>
          <w:rFonts w:ascii="GHEA Mariam" w:hAnsi="GHEA Mariam"/>
          <w:iCs/>
          <w:sz w:val="20"/>
          <w:szCs w:val="20"/>
          <w:lang w:val="es-ES"/>
        </w:rPr>
        <w:t xml:space="preserve"> </w:t>
      </w:r>
      <w:r w:rsidRPr="000D6993">
        <w:rPr>
          <w:rFonts w:ascii="GHEA Mariam" w:hAnsi="GHEA Mariam"/>
          <w:iCs/>
          <w:sz w:val="20"/>
          <w:szCs w:val="20"/>
        </w:rPr>
        <w:t>Республика</w:t>
      </w:r>
      <w:r w:rsidRPr="000D6993">
        <w:rPr>
          <w:rFonts w:ascii="GHEA Mariam" w:hAnsi="GHEA Mariam"/>
          <w:iCs/>
          <w:sz w:val="20"/>
          <w:szCs w:val="20"/>
          <w:lang w:val="es-ES"/>
        </w:rPr>
        <w:t xml:space="preserve"> </w:t>
      </w:r>
      <w:r w:rsidRPr="000D6993">
        <w:rPr>
          <w:rFonts w:ascii="GHEA Mariam" w:hAnsi="GHEA Mariam"/>
          <w:iCs/>
          <w:sz w:val="20"/>
          <w:szCs w:val="20"/>
        </w:rPr>
        <w:t>гражданский закон</w:t>
      </w:r>
      <w:r w:rsidRPr="000D6993">
        <w:rPr>
          <w:rFonts w:ascii="GHEA Mariam" w:hAnsi="GHEA Mariam"/>
          <w:iCs/>
          <w:sz w:val="20"/>
          <w:szCs w:val="20"/>
          <w:lang w:val="es-ES"/>
        </w:rPr>
        <w:t xml:space="preserve"> </w:t>
      </w:r>
      <w:r w:rsidRPr="000D6993">
        <w:rPr>
          <w:rFonts w:ascii="GHEA Mariam" w:hAnsi="GHEA Mariam"/>
          <w:iCs/>
          <w:sz w:val="20"/>
          <w:szCs w:val="20"/>
        </w:rPr>
        <w:t>отношение</w:t>
      </w:r>
      <w:r w:rsidRPr="000D6993">
        <w:rPr>
          <w:rFonts w:ascii="GHEA Mariam" w:hAnsi="GHEA Mariam"/>
          <w:iCs/>
          <w:sz w:val="20"/>
          <w:szCs w:val="20"/>
          <w:lang w:val="es-ES"/>
        </w:rPr>
        <w:t xml:space="preserve"> </w:t>
      </w:r>
      <w:r w:rsidRPr="000D6993">
        <w:rPr>
          <w:rFonts w:ascii="GHEA Mariam" w:hAnsi="GHEA Mariam"/>
          <w:iCs/>
          <w:sz w:val="20"/>
          <w:szCs w:val="20"/>
        </w:rPr>
        <w:t>регулятор</w:t>
      </w:r>
      <w:r w:rsidRPr="000D6993">
        <w:rPr>
          <w:rFonts w:ascii="GHEA Mariam" w:hAnsi="GHEA Mariam"/>
          <w:iCs/>
          <w:sz w:val="20"/>
          <w:szCs w:val="20"/>
          <w:lang w:val="es-ES"/>
        </w:rPr>
        <w:t xml:space="preserve"> </w:t>
      </w:r>
      <w:r w:rsidRPr="000D6993">
        <w:rPr>
          <w:rFonts w:ascii="GHEA Mariam" w:hAnsi="GHEA Mariam"/>
          <w:iCs/>
          <w:sz w:val="20"/>
          <w:szCs w:val="20"/>
        </w:rPr>
        <w:t xml:space="preserve">по законодательству </w:t>
      </w:r>
      <w:r w:rsidRPr="000D6993">
        <w:rPr>
          <w:rFonts w:ascii="GHEA Mariam" w:hAnsi="GHEA Mariam"/>
          <w:iCs/>
          <w:sz w:val="20"/>
          <w:szCs w:val="20"/>
          <w:lang w:val="es-ES"/>
        </w:rPr>
        <w:t>.</w:t>
      </w:r>
    </w:p>
    <w:p w14:paraId="40D9B000" w14:textId="77777777"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3. </w:t>
      </w:r>
      <w:r w:rsidRPr="000D6993">
        <w:rPr>
          <w:rFonts w:ascii="GHEA Mariam" w:hAnsi="GHEA Mariam"/>
          <w:iCs/>
          <w:sz w:val="20"/>
          <w:szCs w:val="20"/>
        </w:rPr>
        <w:t xml:space="preserve">Клиент </w:t>
      </w:r>
      <w:r w:rsidRPr="000D6993">
        <w:rPr>
          <w:rFonts w:ascii="GHEA Mariam" w:hAnsi="GHEA Mariam"/>
          <w:iCs/>
          <w:sz w:val="20"/>
          <w:szCs w:val="20"/>
          <w:lang w:val="es-ES"/>
        </w:rPr>
        <w:t xml:space="preserve">, </w:t>
      </w:r>
      <w:r w:rsidRPr="000D6993">
        <w:rPr>
          <w:rFonts w:ascii="GHEA Mariam" w:hAnsi="GHEA Mariam"/>
          <w:iCs/>
          <w:sz w:val="20"/>
          <w:szCs w:val="20"/>
        </w:rPr>
        <w:t>оценщик</w:t>
      </w:r>
      <w:r w:rsidRPr="000D6993">
        <w:rPr>
          <w:rFonts w:ascii="GHEA Mariam" w:hAnsi="GHEA Mariam"/>
          <w:iCs/>
          <w:sz w:val="20"/>
          <w:szCs w:val="20"/>
          <w:lang w:val="es-ES"/>
        </w:rPr>
        <w:t xml:space="preserve"> </w:t>
      </w:r>
      <w:r w:rsidRPr="000D6993">
        <w:rPr>
          <w:rFonts w:ascii="GHEA Mariam" w:hAnsi="GHEA Mariam"/>
          <w:iCs/>
          <w:sz w:val="20"/>
          <w:szCs w:val="20"/>
        </w:rPr>
        <w:t>комиссии</w:t>
      </w:r>
      <w:r w:rsidRPr="000D6993">
        <w:rPr>
          <w:rFonts w:ascii="GHEA Mariam" w:hAnsi="GHEA Mariam"/>
          <w:iCs/>
          <w:sz w:val="20"/>
          <w:szCs w:val="20"/>
          <w:lang w:val="es-ES"/>
        </w:rPr>
        <w:t xml:space="preserve"> </w:t>
      </w:r>
      <w:r w:rsidRPr="000D6993">
        <w:rPr>
          <w:rFonts w:ascii="GHEA Mariam" w:hAnsi="GHEA Mariam"/>
          <w:iCs/>
          <w:sz w:val="20"/>
          <w:szCs w:val="20"/>
        </w:rPr>
        <w:t>сделанный</w:t>
      </w:r>
      <w:r w:rsidRPr="000D6993">
        <w:rPr>
          <w:rFonts w:ascii="GHEA Mariam" w:hAnsi="GHEA Mariam"/>
          <w:iCs/>
          <w:sz w:val="20"/>
          <w:szCs w:val="20"/>
          <w:lang w:val="es-ES"/>
        </w:rPr>
        <w:t xml:space="preserve"> </w:t>
      </w:r>
      <w:r w:rsidRPr="000D6993">
        <w:rPr>
          <w:rFonts w:ascii="GHEA Mariam" w:hAnsi="GHEA Mariam"/>
          <w:iCs/>
          <w:sz w:val="20"/>
          <w:szCs w:val="20"/>
        </w:rPr>
        <w:t>действия</w:t>
      </w:r>
      <w:r w:rsidRPr="000D6993">
        <w:rPr>
          <w:rFonts w:ascii="GHEA Mariam" w:hAnsi="GHEA Mariam"/>
          <w:iCs/>
          <w:sz w:val="20"/>
          <w:szCs w:val="20"/>
          <w:lang w:val="es-ES"/>
        </w:rPr>
        <w:t xml:space="preserve"> </w:t>
      </w:r>
      <w:r w:rsidRPr="000D6993">
        <w:rPr>
          <w:rFonts w:ascii="GHEA Mariam" w:hAnsi="GHEA Mariam"/>
          <w:iCs/>
          <w:sz w:val="20"/>
          <w:szCs w:val="20"/>
        </w:rPr>
        <w:t>или</w:t>
      </w:r>
      <w:r w:rsidRPr="000D6993">
        <w:rPr>
          <w:rFonts w:ascii="GHEA Mariam" w:hAnsi="GHEA Mariam"/>
          <w:iCs/>
          <w:sz w:val="20"/>
          <w:szCs w:val="20"/>
          <w:lang w:val="es-ES"/>
        </w:rPr>
        <w:t xml:space="preserve"> </w:t>
      </w:r>
      <w:r w:rsidRPr="000D6993">
        <w:rPr>
          <w:rFonts w:ascii="GHEA Mariam" w:hAnsi="GHEA Mariam"/>
          <w:iCs/>
          <w:sz w:val="20"/>
          <w:szCs w:val="20"/>
        </w:rPr>
        <w:t>бездействия</w:t>
      </w:r>
      <w:r w:rsidRPr="000D6993">
        <w:rPr>
          <w:rFonts w:ascii="GHEA Mariam" w:hAnsi="GHEA Mariam"/>
          <w:iCs/>
          <w:sz w:val="20"/>
          <w:szCs w:val="20"/>
          <w:lang w:val="es-ES"/>
        </w:rPr>
        <w:t xml:space="preserve"> </w:t>
      </w:r>
      <w:r w:rsidRPr="000D6993">
        <w:rPr>
          <w:rFonts w:ascii="GHEA Mariam" w:hAnsi="GHEA Mariam"/>
          <w:iCs/>
          <w:sz w:val="20"/>
          <w:szCs w:val="20"/>
        </w:rPr>
        <w:t>как результат</w:t>
      </w:r>
      <w:r w:rsidRPr="000D6993">
        <w:rPr>
          <w:rFonts w:ascii="GHEA Mariam" w:hAnsi="GHEA Mariam"/>
          <w:iCs/>
          <w:sz w:val="20"/>
          <w:szCs w:val="20"/>
          <w:lang w:val="es-ES"/>
        </w:rPr>
        <w:t xml:space="preserve"> </w:t>
      </w:r>
      <w:r w:rsidRPr="000D6993">
        <w:rPr>
          <w:rFonts w:ascii="GHEA Mariam" w:hAnsi="GHEA Mariam"/>
          <w:iCs/>
          <w:sz w:val="20"/>
          <w:szCs w:val="20"/>
        </w:rPr>
        <w:t>вызванный</w:t>
      </w:r>
      <w:r w:rsidRPr="000D6993">
        <w:rPr>
          <w:rFonts w:ascii="GHEA Mariam" w:hAnsi="GHEA Mariam"/>
          <w:iCs/>
          <w:sz w:val="20"/>
          <w:szCs w:val="20"/>
          <w:lang w:val="es-ES"/>
        </w:rPr>
        <w:t xml:space="preserve"> </w:t>
      </w:r>
      <w:r w:rsidRPr="000D6993">
        <w:rPr>
          <w:rFonts w:ascii="GHEA Mariam" w:hAnsi="GHEA Mariam"/>
          <w:iCs/>
          <w:sz w:val="20"/>
          <w:szCs w:val="20"/>
        </w:rPr>
        <w:t>ущерб</w:t>
      </w:r>
      <w:r w:rsidRPr="000D6993">
        <w:rPr>
          <w:rFonts w:ascii="GHEA Mariam" w:hAnsi="GHEA Mariam"/>
          <w:iCs/>
          <w:sz w:val="20"/>
          <w:szCs w:val="20"/>
          <w:lang w:val="es-ES"/>
        </w:rPr>
        <w:t xml:space="preserve"> </w:t>
      </w:r>
      <w:r w:rsidRPr="000D6993">
        <w:rPr>
          <w:rFonts w:ascii="GHEA Mariam" w:hAnsi="GHEA Mariam"/>
          <w:iCs/>
          <w:sz w:val="20"/>
          <w:szCs w:val="20"/>
        </w:rPr>
        <w:t>компенсированный</w:t>
      </w:r>
      <w:r w:rsidRPr="000D6993">
        <w:rPr>
          <w:rFonts w:ascii="GHEA Mariam" w:hAnsi="GHEA Mariam"/>
          <w:iCs/>
          <w:sz w:val="20"/>
          <w:szCs w:val="20"/>
          <w:lang w:val="es-ES"/>
        </w:rPr>
        <w:t xml:space="preserve"> </w:t>
      </w:r>
      <w:r w:rsidRPr="000D6993">
        <w:rPr>
          <w:rFonts w:ascii="GHEA Mariam" w:hAnsi="GHEA Mariam"/>
          <w:iCs/>
          <w:sz w:val="20"/>
          <w:szCs w:val="20"/>
        </w:rPr>
        <w:t>являются</w:t>
      </w:r>
      <w:r w:rsidRPr="000D6993">
        <w:rPr>
          <w:rFonts w:ascii="GHEA Mariam" w:hAnsi="GHEA Mariam"/>
          <w:iCs/>
          <w:sz w:val="20"/>
          <w:szCs w:val="20"/>
          <w:lang w:val="es-ES"/>
        </w:rPr>
        <w:t xml:space="preserve"> </w:t>
      </w:r>
      <w:r w:rsidRPr="000D6993">
        <w:rPr>
          <w:rFonts w:ascii="GHEA Mariam" w:hAnsi="GHEA Mariam"/>
          <w:iCs/>
          <w:sz w:val="20"/>
          <w:szCs w:val="20"/>
        </w:rPr>
        <w:t>Армения</w:t>
      </w:r>
      <w:r w:rsidRPr="000D6993">
        <w:rPr>
          <w:rFonts w:ascii="GHEA Mariam" w:hAnsi="GHEA Mariam"/>
          <w:iCs/>
          <w:sz w:val="20"/>
          <w:szCs w:val="20"/>
          <w:lang w:val="es-ES"/>
        </w:rPr>
        <w:t xml:space="preserve"> </w:t>
      </w:r>
      <w:r w:rsidRPr="000D6993">
        <w:rPr>
          <w:rFonts w:ascii="GHEA Mariam" w:hAnsi="GHEA Mariam"/>
          <w:iCs/>
          <w:sz w:val="20"/>
          <w:szCs w:val="20"/>
        </w:rPr>
        <w:t>Республика</w:t>
      </w:r>
      <w:r w:rsidRPr="000D6993">
        <w:rPr>
          <w:rFonts w:ascii="GHEA Mariam" w:hAnsi="GHEA Mariam"/>
          <w:iCs/>
          <w:sz w:val="20"/>
          <w:szCs w:val="20"/>
          <w:lang w:val="es-ES"/>
        </w:rPr>
        <w:t xml:space="preserve"> </w:t>
      </w:r>
      <w:r w:rsidRPr="000D6993">
        <w:rPr>
          <w:rFonts w:ascii="GHEA Mariam" w:hAnsi="GHEA Mariam"/>
          <w:iCs/>
          <w:sz w:val="20"/>
          <w:szCs w:val="20"/>
        </w:rPr>
        <w:t>гражданский</w:t>
      </w:r>
      <w:r w:rsidRPr="000D6993">
        <w:rPr>
          <w:rFonts w:ascii="GHEA Mariam" w:hAnsi="GHEA Mariam"/>
          <w:iCs/>
          <w:sz w:val="20"/>
          <w:szCs w:val="20"/>
          <w:lang w:val="es-ES"/>
        </w:rPr>
        <w:t xml:space="preserve"> </w:t>
      </w:r>
      <w:r w:rsidRPr="000D6993">
        <w:rPr>
          <w:rFonts w:ascii="GHEA Mariam" w:hAnsi="GHEA Mariam"/>
          <w:iCs/>
          <w:sz w:val="20"/>
          <w:szCs w:val="20"/>
        </w:rPr>
        <w:t>по коду</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 xml:space="preserve">чтобы </w:t>
      </w:r>
      <w:r w:rsidRPr="000D6993">
        <w:rPr>
          <w:rFonts w:ascii="GHEA Mariam" w:hAnsi="GHEA Mariam"/>
          <w:iCs/>
          <w:sz w:val="20"/>
          <w:szCs w:val="20"/>
          <w:lang w:val="es-ES"/>
        </w:rPr>
        <w:t>_</w:t>
      </w:r>
    </w:p>
    <w:p w14:paraId="7A41B707" w14:textId="375C3526"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4. </w:t>
      </w:r>
      <w:r w:rsidRPr="000D6993">
        <w:rPr>
          <w:rFonts w:ascii="GHEA Mariam" w:hAnsi="GHEA Mariam"/>
          <w:iCs/>
          <w:sz w:val="20"/>
          <w:szCs w:val="20"/>
        </w:rPr>
        <w:t>Здесь</w:t>
      </w:r>
      <w:r w:rsidRPr="000D6993">
        <w:rPr>
          <w:rFonts w:ascii="GHEA Mariam" w:hAnsi="GHEA Mariam"/>
          <w:iCs/>
          <w:sz w:val="20"/>
          <w:szCs w:val="20"/>
          <w:lang w:val="es-ES"/>
        </w:rPr>
        <w:t xml:space="preserve"> </w:t>
      </w:r>
      <w:r w:rsidRPr="000D6993">
        <w:rPr>
          <w:rFonts w:ascii="GHEA Mariam" w:hAnsi="GHEA Mariam"/>
          <w:iCs/>
          <w:sz w:val="20"/>
          <w:szCs w:val="20"/>
        </w:rPr>
        <w:t>по приглашению</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бездействия</w:t>
      </w:r>
      <w:r w:rsidRPr="000D6993">
        <w:rPr>
          <w:rFonts w:ascii="GHEA Mariam" w:hAnsi="GHEA Mariam"/>
          <w:iCs/>
          <w:sz w:val="20"/>
          <w:szCs w:val="20"/>
          <w:lang w:val="es-ES"/>
        </w:rPr>
        <w:t xml:space="preserve"> </w:t>
      </w:r>
      <w:r w:rsidRPr="000D6993">
        <w:rPr>
          <w:rFonts w:ascii="GHEA Mariam" w:hAnsi="GHEA Mariam"/>
          <w:iCs/>
          <w:sz w:val="20"/>
          <w:szCs w:val="20"/>
        </w:rPr>
        <w:t>период</w:t>
      </w:r>
      <w:r w:rsidRPr="000D6993">
        <w:rPr>
          <w:rFonts w:ascii="GHEA Mariam" w:hAnsi="GHEA Mariam"/>
          <w:iCs/>
          <w:sz w:val="20"/>
          <w:szCs w:val="20"/>
          <w:lang w:val="es-ES"/>
        </w:rPr>
        <w:t xml:space="preserve"> </w:t>
      </w:r>
      <w:r w:rsidRPr="000D6993">
        <w:rPr>
          <w:rFonts w:ascii="GHEA Mariam" w:hAnsi="GHEA Mariam"/>
          <w:iCs/>
          <w:sz w:val="20"/>
          <w:szCs w:val="20"/>
        </w:rPr>
        <w:t xml:space="preserve">заказчика </w:t>
      </w:r>
      <w:r w:rsidRPr="000D6993">
        <w:rPr>
          <w:rFonts w:ascii="GHEA Mariam" w:hAnsi="GHEA Mariam"/>
          <w:iCs/>
          <w:sz w:val="20"/>
          <w:szCs w:val="20"/>
          <w:lang w:val="es-ES"/>
        </w:rPr>
        <w:t xml:space="preserve">, </w:t>
      </w:r>
      <w:r w:rsidRPr="000D6993">
        <w:rPr>
          <w:rFonts w:ascii="GHEA Mariam" w:hAnsi="GHEA Mariam"/>
          <w:iCs/>
          <w:sz w:val="20"/>
          <w:szCs w:val="20"/>
        </w:rPr>
        <w:t>оценщика</w:t>
      </w:r>
      <w:r w:rsidRPr="000D6993">
        <w:rPr>
          <w:rFonts w:ascii="GHEA Mariam" w:hAnsi="GHEA Mariam"/>
          <w:iCs/>
          <w:sz w:val="20"/>
          <w:szCs w:val="20"/>
          <w:lang w:val="es-ES"/>
        </w:rPr>
        <w:t xml:space="preserve"> </w:t>
      </w:r>
      <w:r w:rsidRPr="000D6993">
        <w:rPr>
          <w:rFonts w:ascii="GHEA Mariam" w:hAnsi="GHEA Mariam"/>
          <w:iCs/>
          <w:sz w:val="20"/>
          <w:szCs w:val="20"/>
        </w:rPr>
        <w:t>комиссии</w:t>
      </w:r>
      <w:r w:rsidRPr="000D6993">
        <w:rPr>
          <w:rFonts w:ascii="GHEA Mariam" w:hAnsi="GHEA Mariam"/>
          <w:iCs/>
          <w:sz w:val="20"/>
          <w:szCs w:val="20"/>
          <w:lang w:val="es-ES"/>
        </w:rPr>
        <w:t xml:space="preserve"> </w:t>
      </w:r>
      <w:r w:rsidRPr="000D6993">
        <w:rPr>
          <w:rFonts w:ascii="GHEA Mariam" w:hAnsi="GHEA Mariam"/>
          <w:iCs/>
          <w:sz w:val="20"/>
          <w:szCs w:val="20"/>
        </w:rPr>
        <w:t xml:space="preserve">действий </w:t>
      </w:r>
      <w:r w:rsidRPr="000D6993">
        <w:rPr>
          <w:rFonts w:ascii="GHEA Mariam" w:hAnsi="GHEA Mariam"/>
          <w:iCs/>
          <w:sz w:val="20"/>
          <w:szCs w:val="20"/>
          <w:lang w:val="es-ES"/>
        </w:rPr>
        <w:t xml:space="preserve">( </w:t>
      </w:r>
      <w:r w:rsidRPr="000D6993">
        <w:rPr>
          <w:rFonts w:ascii="GHEA Mariam" w:hAnsi="GHEA Mariam"/>
          <w:iCs/>
          <w:sz w:val="20"/>
          <w:szCs w:val="20"/>
        </w:rPr>
        <w:t xml:space="preserve">бездействия </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решения</w:t>
      </w:r>
      <w:r w:rsidRPr="000D6993">
        <w:rPr>
          <w:rFonts w:ascii="GHEA Mariam" w:hAnsi="GHEA Mariam"/>
          <w:iCs/>
          <w:sz w:val="20"/>
          <w:szCs w:val="20"/>
          <w:lang w:val="es-ES"/>
        </w:rPr>
        <w:t xml:space="preserve"> </w:t>
      </w:r>
      <w:r w:rsidRPr="000D6993">
        <w:rPr>
          <w:rFonts w:ascii="GHEA Mariam" w:hAnsi="GHEA Mariam"/>
          <w:iCs/>
          <w:sz w:val="20"/>
          <w:szCs w:val="20"/>
        </w:rPr>
        <w:t>обращаться</w:t>
      </w:r>
      <w:r w:rsidRPr="000D6993">
        <w:rPr>
          <w:rFonts w:ascii="GHEA Mariam" w:hAnsi="GHEA Mariam"/>
          <w:iCs/>
          <w:sz w:val="20"/>
          <w:szCs w:val="20"/>
          <w:lang w:val="es-ES"/>
        </w:rPr>
        <w:t xml:space="preserve"> </w:t>
      </w:r>
      <w:r w:rsidRPr="000D6993">
        <w:rPr>
          <w:rFonts w:ascii="GHEA Mariam" w:hAnsi="GHEA Mariam"/>
          <w:iCs/>
          <w:sz w:val="20"/>
          <w:szCs w:val="20"/>
        </w:rPr>
        <w:t>истец</w:t>
      </w:r>
      <w:r w:rsidRPr="000D6993">
        <w:rPr>
          <w:rFonts w:ascii="GHEA Mariam" w:hAnsi="GHEA Mariam"/>
          <w:iCs/>
          <w:sz w:val="20"/>
          <w:szCs w:val="20"/>
          <w:lang w:val="es-ES"/>
        </w:rPr>
        <w:t xml:space="preserve"> </w:t>
      </w:r>
      <w:r w:rsidRPr="000D6993">
        <w:rPr>
          <w:rFonts w:ascii="GHEA Mariam" w:hAnsi="GHEA Mariam"/>
          <w:iCs/>
          <w:sz w:val="20"/>
          <w:szCs w:val="20"/>
        </w:rPr>
        <w:t>древности</w:t>
      </w:r>
      <w:r w:rsidRPr="000D6993">
        <w:rPr>
          <w:rFonts w:ascii="GHEA Mariam" w:hAnsi="GHEA Mariam"/>
          <w:iCs/>
          <w:sz w:val="20"/>
          <w:szCs w:val="20"/>
          <w:lang w:val="es-ES"/>
        </w:rPr>
        <w:t xml:space="preserve"> </w:t>
      </w:r>
      <w:r w:rsidRPr="000D6993">
        <w:rPr>
          <w:rFonts w:ascii="GHEA Mariam" w:hAnsi="GHEA Mariam"/>
          <w:iCs/>
          <w:sz w:val="20"/>
          <w:szCs w:val="20"/>
        </w:rPr>
        <w:t>срок:</w:t>
      </w:r>
      <w:r w:rsidRPr="000D6993">
        <w:rPr>
          <w:rFonts w:ascii="GHEA Mariam" w:hAnsi="GHEA Mariam"/>
          <w:iCs/>
          <w:sz w:val="20"/>
          <w:szCs w:val="20"/>
          <w:lang w:val="es-ES"/>
        </w:rPr>
        <w:t xml:space="preserve"> </w:t>
      </w:r>
      <w:r w:rsidRPr="000D6993">
        <w:rPr>
          <w:rFonts w:ascii="GHEA Mariam" w:hAnsi="GHEA Mariam"/>
          <w:iCs/>
          <w:sz w:val="20"/>
          <w:szCs w:val="20"/>
        </w:rPr>
        <w:t xml:space="preserve">кроме </w:t>
      </w:r>
      <w:r w:rsidRPr="000D6993">
        <w:rPr>
          <w:rFonts w:ascii="GHEA Mariam" w:hAnsi="GHEA Mariam"/>
          <w:iCs/>
          <w:sz w:val="20"/>
          <w:szCs w:val="20"/>
          <w:lang w:val="es-ES"/>
        </w:rPr>
        <w:t xml:space="preserve">_ </w:t>
      </w:r>
      <w:r w:rsidRPr="000D6993">
        <w:rPr>
          <w:rFonts w:ascii="GHEA Mariam" w:hAnsi="GHEA Mariam"/>
          <w:iCs/>
          <w:sz w:val="20"/>
          <w:szCs w:val="20"/>
        </w:rPr>
        <w:t>_</w:t>
      </w:r>
      <w:r w:rsidRPr="000D6993">
        <w:rPr>
          <w:rFonts w:ascii="GHEA Mariam" w:hAnsi="GHEA Mariam"/>
          <w:iCs/>
          <w:sz w:val="20"/>
          <w:szCs w:val="20"/>
          <w:lang w:val="es-ES"/>
        </w:rPr>
        <w:t xml:space="preserve"> 6 </w:t>
      </w:r>
      <w:r w:rsidRPr="000D6993">
        <w:rPr>
          <w:rFonts w:ascii="GHEA Mariam" w:hAnsi="GHEA Mariam"/>
          <w:iCs/>
          <w:sz w:val="20"/>
          <w:szCs w:val="20"/>
        </w:rPr>
        <w:t>Закона _</w:t>
      </w:r>
      <w:r w:rsidRPr="000D6993">
        <w:rPr>
          <w:rFonts w:ascii="GHEA Mariam" w:hAnsi="GHEA Mariam"/>
          <w:iCs/>
          <w:sz w:val="20"/>
          <w:szCs w:val="20"/>
          <w:lang w:val="es-ES"/>
        </w:rPr>
        <w:t xml:space="preserve"> </w:t>
      </w:r>
      <w:r w:rsidRPr="000D6993">
        <w:rPr>
          <w:rFonts w:ascii="GHEA Mariam" w:hAnsi="GHEA Mariam"/>
          <w:iCs/>
          <w:sz w:val="20"/>
          <w:szCs w:val="20"/>
        </w:rPr>
        <w:t xml:space="preserve">Статья </w:t>
      </w:r>
      <w:r w:rsidRPr="000D6993">
        <w:rPr>
          <w:rFonts w:ascii="GHEA Mariam" w:hAnsi="GHEA Mariam"/>
          <w:iCs/>
          <w:sz w:val="20"/>
          <w:szCs w:val="20"/>
          <w:lang w:val="es-ES"/>
        </w:rPr>
        <w:t xml:space="preserve">2 </w:t>
      </w:r>
      <w:r w:rsidRPr="000D6993">
        <w:rPr>
          <w:rFonts w:ascii="GHEA Mariam" w:hAnsi="GHEA Mariam"/>
          <w:iCs/>
          <w:sz w:val="20"/>
          <w:szCs w:val="20"/>
        </w:rPr>
        <w:t>_</w:t>
      </w:r>
      <w:r w:rsidRPr="000D6993">
        <w:rPr>
          <w:rFonts w:ascii="GHEA Mariam" w:hAnsi="GHEA Mariam"/>
          <w:iCs/>
          <w:sz w:val="20"/>
          <w:szCs w:val="20"/>
          <w:lang w:val="es-ES"/>
        </w:rPr>
        <w:t xml:space="preserve"> </w:t>
      </w:r>
      <w:r w:rsidRPr="000D6993">
        <w:rPr>
          <w:rFonts w:ascii="GHEA Mariam" w:hAnsi="GHEA Mariam"/>
          <w:iCs/>
          <w:sz w:val="20"/>
          <w:szCs w:val="20"/>
        </w:rPr>
        <w:t>частично</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решения</w:t>
      </w:r>
      <w:r w:rsidRPr="000D6993">
        <w:rPr>
          <w:rFonts w:ascii="GHEA Mariam" w:hAnsi="GHEA Mariam"/>
          <w:iCs/>
          <w:sz w:val="20"/>
          <w:szCs w:val="20"/>
          <w:lang w:val="es-ES"/>
        </w:rPr>
        <w:t xml:space="preserve"> </w:t>
      </w:r>
      <w:r w:rsidRPr="000D6993">
        <w:rPr>
          <w:rFonts w:ascii="GHEA Mariam" w:hAnsi="GHEA Mariam"/>
          <w:iCs/>
          <w:sz w:val="20"/>
          <w:szCs w:val="20"/>
        </w:rPr>
        <w:t>обращаться</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контракт</w:t>
      </w:r>
      <w:r w:rsidRPr="000D6993">
        <w:rPr>
          <w:rFonts w:ascii="GHEA Mariam" w:hAnsi="GHEA Mariam"/>
          <w:iCs/>
          <w:sz w:val="20"/>
          <w:szCs w:val="20"/>
          <w:lang w:val="es-ES"/>
        </w:rPr>
        <w:t xml:space="preserve"> </w:t>
      </w:r>
      <w:r w:rsidRPr="000D6993">
        <w:rPr>
          <w:rFonts w:ascii="GHEA Mariam" w:hAnsi="GHEA Mariam"/>
          <w:iCs/>
          <w:sz w:val="20"/>
          <w:szCs w:val="20"/>
        </w:rPr>
        <w:t>односторонний</w:t>
      </w:r>
      <w:r w:rsidRPr="000D6993">
        <w:rPr>
          <w:rFonts w:ascii="GHEA Mariam" w:hAnsi="GHEA Mariam"/>
          <w:iCs/>
          <w:sz w:val="20"/>
          <w:szCs w:val="20"/>
          <w:lang w:val="es-ES"/>
        </w:rPr>
        <w:t xml:space="preserve"> </w:t>
      </w:r>
      <w:r w:rsidRPr="000D6993">
        <w:rPr>
          <w:rFonts w:ascii="GHEA Mariam" w:hAnsi="GHEA Mariam"/>
          <w:iCs/>
          <w:sz w:val="20"/>
          <w:szCs w:val="20"/>
        </w:rPr>
        <w:t>решать</w:t>
      </w:r>
      <w:r w:rsidRPr="000D6993">
        <w:rPr>
          <w:rFonts w:ascii="GHEA Mariam" w:hAnsi="GHEA Mariam"/>
          <w:iCs/>
          <w:sz w:val="20"/>
          <w:szCs w:val="20"/>
          <w:lang w:val="es-ES"/>
        </w:rPr>
        <w:t xml:space="preserve"> </w:t>
      </w:r>
      <w:r w:rsidRPr="000D6993">
        <w:rPr>
          <w:rFonts w:ascii="GHEA Mariam" w:hAnsi="GHEA Mariam"/>
          <w:iCs/>
          <w:sz w:val="20"/>
          <w:szCs w:val="20"/>
        </w:rPr>
        <w:t>с</w:t>
      </w:r>
      <w:r w:rsidRPr="000D6993">
        <w:rPr>
          <w:rFonts w:ascii="GHEA Mariam" w:hAnsi="GHEA Mariam"/>
          <w:iCs/>
          <w:sz w:val="20"/>
          <w:szCs w:val="20"/>
          <w:lang w:val="es-ES"/>
        </w:rPr>
        <w:t xml:space="preserve"> </w:t>
      </w:r>
      <w:r w:rsidRPr="000D6993">
        <w:rPr>
          <w:rFonts w:ascii="GHEA Mariam" w:hAnsi="GHEA Mariam"/>
          <w:iCs/>
          <w:sz w:val="20"/>
          <w:szCs w:val="20"/>
        </w:rPr>
        <w:t>связанный</w:t>
      </w:r>
      <w:r w:rsidRPr="000D6993">
        <w:rPr>
          <w:rFonts w:ascii="GHEA Mariam" w:hAnsi="GHEA Mariam"/>
          <w:iCs/>
          <w:sz w:val="20"/>
          <w:szCs w:val="20"/>
          <w:lang w:val="es-ES"/>
        </w:rPr>
        <w:t xml:space="preserve"> </w:t>
      </w:r>
      <w:r w:rsidRPr="000D6993">
        <w:rPr>
          <w:rFonts w:ascii="GHEA Mariam" w:hAnsi="GHEA Mariam"/>
          <w:iCs/>
          <w:sz w:val="20"/>
          <w:szCs w:val="20"/>
        </w:rPr>
        <w:t xml:space="preserve">споры </w:t>
      </w:r>
      <w:r w:rsidRPr="000D6993">
        <w:rPr>
          <w:rFonts w:ascii="GHEA Mariam" w:hAnsi="GHEA Mariam"/>
          <w:iCs/>
          <w:sz w:val="20"/>
          <w:szCs w:val="20"/>
          <w:lang w:val="es-ES"/>
        </w:rPr>
        <w:t xml:space="preserve">, </w:t>
      </w:r>
      <w:r w:rsidRPr="000D6993">
        <w:rPr>
          <w:rFonts w:ascii="GHEA Mariam" w:hAnsi="GHEA Mariam"/>
          <w:iCs/>
          <w:sz w:val="20"/>
          <w:szCs w:val="20"/>
        </w:rPr>
        <w:t>которые</w:t>
      </w:r>
      <w:r w:rsidRPr="000D6993">
        <w:rPr>
          <w:rFonts w:ascii="GHEA Mariam" w:hAnsi="GHEA Mariam"/>
          <w:iCs/>
          <w:sz w:val="20"/>
          <w:szCs w:val="20"/>
          <w:lang w:val="es-ES"/>
        </w:rPr>
        <w:t xml:space="preserve"> </w:t>
      </w:r>
      <w:r w:rsidRPr="000D6993">
        <w:rPr>
          <w:rFonts w:ascii="GHEA Mariam" w:hAnsi="GHEA Mariam"/>
          <w:iCs/>
          <w:sz w:val="20"/>
          <w:szCs w:val="20"/>
        </w:rPr>
        <w:t>случай</w:t>
      </w:r>
      <w:r w:rsidRPr="000D6993">
        <w:rPr>
          <w:rFonts w:ascii="GHEA Mariam" w:hAnsi="GHEA Mariam"/>
          <w:iCs/>
          <w:sz w:val="20"/>
          <w:szCs w:val="20"/>
          <w:lang w:val="es-ES"/>
        </w:rPr>
        <w:t xml:space="preserve"> </w:t>
      </w:r>
      <w:r w:rsidRPr="000D6993">
        <w:rPr>
          <w:rFonts w:ascii="GHEA Mariam" w:hAnsi="GHEA Mariam"/>
          <w:iCs/>
          <w:sz w:val="20"/>
          <w:szCs w:val="20"/>
        </w:rPr>
        <w:t>истец</w:t>
      </w:r>
      <w:r w:rsidRPr="000D6993">
        <w:rPr>
          <w:rFonts w:ascii="GHEA Mariam" w:hAnsi="GHEA Mariam"/>
          <w:iCs/>
          <w:sz w:val="20"/>
          <w:szCs w:val="20"/>
          <w:lang w:val="es-ES"/>
        </w:rPr>
        <w:t xml:space="preserve"> </w:t>
      </w:r>
      <w:r w:rsidRPr="000D6993">
        <w:rPr>
          <w:rFonts w:ascii="GHEA Mariam" w:hAnsi="GHEA Mariam"/>
          <w:iCs/>
          <w:sz w:val="20"/>
          <w:szCs w:val="20"/>
        </w:rPr>
        <w:t>древности</w:t>
      </w:r>
      <w:r w:rsidRPr="000D6993">
        <w:rPr>
          <w:rFonts w:ascii="GHEA Mariam" w:hAnsi="GHEA Mariam"/>
          <w:iCs/>
          <w:sz w:val="20"/>
          <w:szCs w:val="20"/>
          <w:lang w:val="es-ES"/>
        </w:rPr>
        <w:t xml:space="preserve"> </w:t>
      </w:r>
      <w:r w:rsidRPr="000D6993">
        <w:rPr>
          <w:rFonts w:ascii="GHEA Mariam" w:hAnsi="GHEA Mariam"/>
          <w:iCs/>
          <w:sz w:val="20"/>
          <w:szCs w:val="20"/>
        </w:rPr>
        <w:t>период</w:t>
      </w:r>
      <w:r w:rsidRPr="000D6993">
        <w:rPr>
          <w:rFonts w:ascii="GHEA Mariam" w:hAnsi="GHEA Mariam"/>
          <w:iCs/>
          <w:sz w:val="20"/>
          <w:szCs w:val="20"/>
          <w:lang w:val="es-ES"/>
        </w:rPr>
        <w:t xml:space="preserve"> </w:t>
      </w:r>
      <w:r w:rsidRPr="000D6993">
        <w:rPr>
          <w:rFonts w:ascii="GHEA Mariam" w:hAnsi="GHEA Mariam"/>
          <w:iCs/>
          <w:sz w:val="20"/>
          <w:szCs w:val="20"/>
        </w:rPr>
        <w:t>тридцать</w:t>
      </w:r>
      <w:r w:rsidRPr="000D6993">
        <w:rPr>
          <w:rFonts w:ascii="GHEA Mariam" w:hAnsi="GHEA Mariam"/>
          <w:iCs/>
          <w:sz w:val="20"/>
          <w:szCs w:val="20"/>
          <w:lang w:val="es-ES"/>
        </w:rPr>
        <w:t xml:space="preserve"> </w:t>
      </w:r>
      <w:r w:rsidRPr="000D6993">
        <w:rPr>
          <w:rFonts w:ascii="GHEA Mariam" w:hAnsi="GHEA Mariam"/>
          <w:iCs/>
          <w:sz w:val="20"/>
          <w:szCs w:val="20"/>
        </w:rPr>
        <w:t>календарь</w:t>
      </w:r>
      <w:r w:rsidRPr="000D6993">
        <w:rPr>
          <w:rFonts w:ascii="GHEA Mariam" w:hAnsi="GHEA Mariam"/>
          <w:iCs/>
          <w:sz w:val="20"/>
          <w:szCs w:val="20"/>
          <w:lang w:val="es-ES"/>
        </w:rPr>
        <w:t xml:space="preserve"> </w:t>
      </w:r>
      <w:r w:rsidRPr="000D6993">
        <w:rPr>
          <w:rFonts w:ascii="GHEA Mariam" w:hAnsi="GHEA Mariam"/>
          <w:iCs/>
          <w:sz w:val="20"/>
          <w:szCs w:val="20"/>
        </w:rPr>
        <w:t>день</w:t>
      </w:r>
      <w:r w:rsidRPr="000D6993">
        <w:rPr>
          <w:rFonts w:ascii="GHEA Mariam" w:hAnsi="GHEA Mariam"/>
          <w:iCs/>
          <w:sz w:val="20"/>
          <w:szCs w:val="20"/>
          <w:lang w:val="es-ES"/>
        </w:rPr>
        <w:t xml:space="preserve"> </w:t>
      </w:r>
      <w:r w:rsidRPr="000D6993">
        <w:rPr>
          <w:rFonts w:ascii="GHEA Mariam" w:hAnsi="GHEA Mariam"/>
          <w:iCs/>
          <w:sz w:val="20"/>
          <w:szCs w:val="20"/>
        </w:rPr>
        <w:t xml:space="preserve">является </w:t>
      </w:r>
      <w:r w:rsidRPr="000D6993">
        <w:rPr>
          <w:rFonts w:ascii="GHEA Mariam" w:hAnsi="GHEA Mariam"/>
          <w:iCs/>
          <w:sz w:val="20"/>
          <w:szCs w:val="20"/>
          <w:lang w:val="es-ES"/>
        </w:rPr>
        <w:t>_</w:t>
      </w:r>
    </w:p>
    <w:p w14:paraId="46178F3D" w14:textId="77777777" w:rsidR="003B269F" w:rsidRPr="000D6993" w:rsidRDefault="003B269F" w:rsidP="00845F46">
      <w:pPr>
        <w:pStyle w:val="af4"/>
        <w:shd w:val="clear" w:color="auto" w:fill="FFFFFF"/>
        <w:spacing w:before="0" w:beforeAutospacing="0" w:after="0" w:afterAutospacing="0"/>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5 </w:t>
      </w:r>
      <w:r w:rsidRPr="000D6993">
        <w:rPr>
          <w:rFonts w:ascii="Cambria Math" w:hAnsi="Cambria Math" w:cs="Cambria Math"/>
          <w:iCs/>
          <w:sz w:val="20"/>
          <w:szCs w:val="20"/>
          <w:lang w:val="es-ES"/>
        </w:rPr>
        <w:t xml:space="preserve">. </w:t>
      </w:r>
      <w:r w:rsidRPr="000D6993">
        <w:rPr>
          <w:rFonts w:ascii="GHEA Mariam" w:hAnsi="GHEA Mariam" w:cs="GHEA Grapalat"/>
          <w:iCs/>
          <w:sz w:val="20"/>
          <w:szCs w:val="20"/>
        </w:rPr>
        <w:t>Подарок</w:t>
      </w:r>
      <w:r w:rsidRPr="000D6993">
        <w:rPr>
          <w:rFonts w:ascii="GHEA Mariam" w:hAnsi="GHEA Mariam"/>
          <w:iCs/>
          <w:sz w:val="20"/>
          <w:szCs w:val="20"/>
          <w:lang w:val="es-ES"/>
        </w:rPr>
        <w:t xml:space="preserve"> </w:t>
      </w:r>
      <w:r w:rsidRPr="000D6993">
        <w:rPr>
          <w:rFonts w:ascii="GHEA Mariam" w:hAnsi="GHEA Mariam" w:cs="GHEA Grapalat"/>
          <w:iCs/>
          <w:sz w:val="20"/>
          <w:szCs w:val="20"/>
        </w:rPr>
        <w:t>процедуры</w:t>
      </w:r>
      <w:r w:rsidRPr="000D6993">
        <w:rPr>
          <w:rFonts w:ascii="GHEA Mariam" w:hAnsi="GHEA Mariam"/>
          <w:iCs/>
          <w:sz w:val="20"/>
          <w:szCs w:val="20"/>
          <w:lang w:val="es-ES"/>
        </w:rPr>
        <w:t xml:space="preserve"> </w:t>
      </w:r>
      <w:r w:rsidRPr="000D6993">
        <w:rPr>
          <w:rFonts w:ascii="GHEA Mariam" w:hAnsi="GHEA Mariam" w:cs="GHEA Grapalat"/>
          <w:iCs/>
          <w:sz w:val="20"/>
          <w:szCs w:val="20"/>
        </w:rPr>
        <w:t>с</w:t>
      </w:r>
      <w:r w:rsidRPr="000D6993">
        <w:rPr>
          <w:rFonts w:ascii="GHEA Mariam" w:hAnsi="GHEA Mariam"/>
          <w:iCs/>
          <w:sz w:val="20"/>
          <w:szCs w:val="20"/>
          <w:lang w:val="es-ES"/>
        </w:rPr>
        <w:t xml:space="preserve"> </w:t>
      </w:r>
      <w:r w:rsidRPr="000D6993">
        <w:rPr>
          <w:rFonts w:ascii="GHEA Mariam" w:hAnsi="GHEA Mariam" w:cs="GHEA Grapalat"/>
          <w:iCs/>
          <w:sz w:val="20"/>
          <w:szCs w:val="20"/>
        </w:rPr>
        <w:t>связанный</w:t>
      </w:r>
      <w:r w:rsidRPr="000D6993">
        <w:rPr>
          <w:rFonts w:ascii="GHEA Mariam" w:hAnsi="GHEA Mariam"/>
          <w:iCs/>
          <w:sz w:val="20"/>
          <w:szCs w:val="20"/>
          <w:lang w:val="es-ES"/>
        </w:rPr>
        <w:t xml:space="preserve"> </w:t>
      </w:r>
      <w:r w:rsidRPr="000D6993">
        <w:rPr>
          <w:rFonts w:ascii="GHEA Mariam" w:hAnsi="GHEA Mariam" w:cs="GHEA Grapalat"/>
          <w:iCs/>
          <w:sz w:val="20"/>
          <w:szCs w:val="20"/>
        </w:rPr>
        <w:t>споры</w:t>
      </w:r>
      <w:r w:rsidRPr="000D6993">
        <w:rPr>
          <w:rFonts w:ascii="GHEA Mariam" w:hAnsi="GHEA Mariam"/>
          <w:iCs/>
          <w:sz w:val="20"/>
          <w:szCs w:val="20"/>
          <w:lang w:val="es-ES"/>
        </w:rPr>
        <w:t xml:space="preserve"> </w:t>
      </w:r>
      <w:r w:rsidRPr="000D6993">
        <w:rPr>
          <w:rFonts w:ascii="GHEA Mariam" w:hAnsi="GHEA Mariam"/>
          <w:iCs/>
          <w:sz w:val="20"/>
          <w:szCs w:val="20"/>
        </w:rPr>
        <w:t>исследуется</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решается</w:t>
      </w:r>
      <w:r w:rsidRPr="000D6993">
        <w:rPr>
          <w:rFonts w:ascii="GHEA Mariam" w:hAnsi="GHEA Mariam"/>
          <w:iCs/>
          <w:sz w:val="20"/>
          <w:szCs w:val="20"/>
          <w:lang w:val="es-ES"/>
        </w:rPr>
        <w:t xml:space="preserve"> </w:t>
      </w:r>
      <w:r w:rsidRPr="000D6993">
        <w:rPr>
          <w:rFonts w:ascii="GHEA Mariam" w:hAnsi="GHEA Mariam"/>
          <w:iCs/>
          <w:sz w:val="20"/>
          <w:szCs w:val="20"/>
        </w:rPr>
        <w:t>являются</w:t>
      </w:r>
      <w:r w:rsidRPr="000D6993">
        <w:rPr>
          <w:rFonts w:ascii="GHEA Mariam" w:hAnsi="GHEA Mariam"/>
          <w:iCs/>
          <w:sz w:val="20"/>
          <w:szCs w:val="20"/>
          <w:lang w:val="es-ES"/>
        </w:rPr>
        <w:t xml:space="preserve"> </w:t>
      </w:r>
      <w:r w:rsidRPr="000D6993">
        <w:rPr>
          <w:rFonts w:ascii="GHEA Mariam" w:hAnsi="GHEA Mariam"/>
          <w:iCs/>
          <w:sz w:val="20"/>
          <w:szCs w:val="20"/>
        </w:rPr>
        <w:t>Ереван</w:t>
      </w:r>
      <w:r w:rsidRPr="000D6993">
        <w:rPr>
          <w:rFonts w:ascii="GHEA Mariam" w:hAnsi="GHEA Mariam"/>
          <w:iCs/>
          <w:sz w:val="20"/>
          <w:szCs w:val="20"/>
          <w:lang w:val="es-ES"/>
        </w:rPr>
        <w:t xml:space="preserve"> </w:t>
      </w:r>
      <w:r w:rsidRPr="000D6993">
        <w:rPr>
          <w:rFonts w:ascii="GHEA Mariam" w:hAnsi="GHEA Mariam"/>
          <w:iCs/>
          <w:sz w:val="20"/>
          <w:szCs w:val="20"/>
        </w:rPr>
        <w:t>города</w:t>
      </w:r>
      <w:r w:rsidRPr="000D6993">
        <w:rPr>
          <w:rFonts w:ascii="GHEA Mariam" w:hAnsi="GHEA Mariam"/>
          <w:iCs/>
          <w:sz w:val="20"/>
          <w:szCs w:val="20"/>
          <w:lang w:val="es-ES"/>
        </w:rPr>
        <w:t xml:space="preserve"> </w:t>
      </w:r>
      <w:r w:rsidRPr="000D6993">
        <w:rPr>
          <w:rFonts w:ascii="GHEA Mariam" w:hAnsi="GHEA Mariam"/>
          <w:iCs/>
          <w:sz w:val="20"/>
          <w:szCs w:val="20"/>
        </w:rPr>
        <w:t>первый</w:t>
      </w:r>
      <w:r w:rsidRPr="000D6993">
        <w:rPr>
          <w:rFonts w:ascii="GHEA Mariam" w:hAnsi="GHEA Mariam"/>
          <w:iCs/>
          <w:sz w:val="20"/>
          <w:szCs w:val="20"/>
          <w:lang w:val="es-ES"/>
        </w:rPr>
        <w:t xml:space="preserve"> </w:t>
      </w:r>
      <w:r w:rsidRPr="000D6993">
        <w:rPr>
          <w:rFonts w:ascii="GHEA Mariam" w:hAnsi="GHEA Mariam"/>
          <w:iCs/>
          <w:sz w:val="20"/>
          <w:szCs w:val="20"/>
        </w:rPr>
        <w:t>суда</w:t>
      </w:r>
      <w:r w:rsidRPr="000D6993">
        <w:rPr>
          <w:rFonts w:ascii="GHEA Mariam" w:hAnsi="GHEA Mariam"/>
          <w:iCs/>
          <w:sz w:val="20"/>
          <w:szCs w:val="20"/>
          <w:lang w:val="es-ES"/>
        </w:rPr>
        <w:t xml:space="preserve"> </w:t>
      </w:r>
      <w:r w:rsidRPr="000D6993">
        <w:rPr>
          <w:rFonts w:ascii="GHEA Mariam" w:hAnsi="GHEA Mariam"/>
          <w:iCs/>
          <w:sz w:val="20"/>
          <w:szCs w:val="20"/>
        </w:rPr>
        <w:t>общий</w:t>
      </w:r>
      <w:r w:rsidRPr="000D6993">
        <w:rPr>
          <w:rFonts w:ascii="GHEA Mariam" w:hAnsi="GHEA Mariam"/>
          <w:iCs/>
          <w:sz w:val="20"/>
          <w:szCs w:val="20"/>
          <w:lang w:val="es-ES"/>
        </w:rPr>
        <w:t xml:space="preserve"> </w:t>
      </w:r>
      <w:r w:rsidRPr="000D6993">
        <w:rPr>
          <w:rFonts w:ascii="GHEA Mariam" w:hAnsi="GHEA Mariam"/>
          <w:iCs/>
          <w:sz w:val="20"/>
          <w:szCs w:val="20"/>
        </w:rPr>
        <w:t>юрисдикция</w:t>
      </w:r>
      <w:r w:rsidRPr="000D6993">
        <w:rPr>
          <w:rFonts w:ascii="GHEA Mariam" w:hAnsi="GHEA Mariam"/>
          <w:iCs/>
          <w:sz w:val="20"/>
          <w:szCs w:val="20"/>
          <w:lang w:val="es-ES"/>
        </w:rPr>
        <w:t xml:space="preserve"> </w:t>
      </w:r>
      <w:r w:rsidRPr="000D6993">
        <w:rPr>
          <w:rFonts w:ascii="GHEA Mariam" w:hAnsi="GHEA Mariam"/>
          <w:iCs/>
          <w:sz w:val="20"/>
          <w:szCs w:val="20"/>
        </w:rPr>
        <w:t>в суде</w:t>
      </w:r>
      <w:r w:rsidRPr="000D6993">
        <w:rPr>
          <w:rFonts w:ascii="GHEA Mariam" w:hAnsi="GHEA Mariam"/>
          <w:iCs/>
          <w:sz w:val="20"/>
          <w:szCs w:val="20"/>
          <w:lang w:val="es-ES"/>
        </w:rPr>
        <w:t xml:space="preserve"> </w:t>
      </w:r>
      <w:r w:rsidRPr="000D6993">
        <w:rPr>
          <w:rFonts w:ascii="GHEA Mariam" w:hAnsi="GHEA Mariam"/>
          <w:iCs/>
          <w:sz w:val="20"/>
          <w:szCs w:val="20"/>
        </w:rPr>
        <w:t>претензии</w:t>
      </w:r>
      <w:r w:rsidRPr="000D6993">
        <w:rPr>
          <w:rFonts w:ascii="GHEA Mariam" w:hAnsi="GHEA Mariam"/>
          <w:iCs/>
          <w:sz w:val="20"/>
          <w:szCs w:val="20"/>
          <w:lang w:val="es-ES"/>
        </w:rPr>
        <w:t xml:space="preserve"> </w:t>
      </w:r>
      <w:r w:rsidRPr="000D6993">
        <w:rPr>
          <w:rFonts w:ascii="GHEA Mariam" w:hAnsi="GHEA Mariam"/>
          <w:iCs/>
          <w:sz w:val="20"/>
          <w:szCs w:val="20"/>
        </w:rPr>
        <w:t>разбирательство</w:t>
      </w:r>
      <w:r w:rsidRPr="000D6993">
        <w:rPr>
          <w:rFonts w:ascii="GHEA Mariam" w:hAnsi="GHEA Mariam"/>
          <w:iCs/>
          <w:sz w:val="20"/>
          <w:szCs w:val="20"/>
          <w:lang w:val="es-ES"/>
        </w:rPr>
        <w:t xml:space="preserve"> </w:t>
      </w:r>
      <w:r w:rsidRPr="000D6993">
        <w:rPr>
          <w:rFonts w:ascii="GHEA Mariam" w:hAnsi="GHEA Mariam"/>
          <w:iCs/>
          <w:sz w:val="20"/>
          <w:szCs w:val="20"/>
        </w:rPr>
        <w:t>от принятия</w:t>
      </w:r>
      <w:r w:rsidRPr="000D6993">
        <w:rPr>
          <w:rFonts w:ascii="GHEA Mariam" w:hAnsi="GHEA Mariam"/>
          <w:iCs/>
          <w:sz w:val="20"/>
          <w:szCs w:val="20"/>
          <w:lang w:val="es-ES"/>
        </w:rPr>
        <w:t xml:space="preserve"> </w:t>
      </w:r>
      <w:r w:rsidRPr="000D6993">
        <w:rPr>
          <w:rFonts w:ascii="GHEA Mariam" w:hAnsi="GHEA Mariam"/>
          <w:iCs/>
          <w:sz w:val="20"/>
          <w:szCs w:val="20"/>
        </w:rPr>
        <w:t>после _</w:t>
      </w:r>
      <w:r w:rsidRPr="000D6993">
        <w:rPr>
          <w:rFonts w:ascii="GHEA Mariam" w:hAnsi="GHEA Mariam"/>
          <w:iCs/>
          <w:sz w:val="20"/>
          <w:szCs w:val="20"/>
          <w:lang w:val="es-ES"/>
        </w:rPr>
        <w:t xml:space="preserve"> </w:t>
      </w:r>
      <w:r w:rsidRPr="000D6993">
        <w:rPr>
          <w:rFonts w:ascii="GHEA Mariam" w:hAnsi="GHEA Mariam"/>
          <w:iCs/>
          <w:sz w:val="20"/>
          <w:szCs w:val="20"/>
        </w:rPr>
        <w:t>тридцать</w:t>
      </w:r>
      <w:r w:rsidRPr="000D6993">
        <w:rPr>
          <w:rFonts w:ascii="GHEA Mariam" w:hAnsi="GHEA Mariam"/>
          <w:iCs/>
          <w:sz w:val="20"/>
          <w:szCs w:val="20"/>
          <w:lang w:val="es-ES"/>
        </w:rPr>
        <w:t xml:space="preserve"> </w:t>
      </w:r>
      <w:r w:rsidRPr="000D6993">
        <w:rPr>
          <w:rFonts w:ascii="GHEA Mariam" w:hAnsi="GHEA Mariam"/>
          <w:iCs/>
          <w:sz w:val="20"/>
          <w:szCs w:val="20"/>
        </w:rPr>
        <w:t>дня</w:t>
      </w:r>
      <w:r w:rsidRPr="000D6993">
        <w:rPr>
          <w:rFonts w:ascii="GHEA Mariam" w:hAnsi="GHEA Mariam"/>
          <w:iCs/>
          <w:sz w:val="20"/>
          <w:szCs w:val="20"/>
          <w:lang w:val="es-ES"/>
        </w:rPr>
        <w:t xml:space="preserve"> </w:t>
      </w:r>
      <w:r w:rsidRPr="000D6993">
        <w:rPr>
          <w:rFonts w:ascii="GHEA Mariam" w:hAnsi="GHEA Mariam"/>
          <w:iCs/>
          <w:sz w:val="20"/>
          <w:szCs w:val="20"/>
        </w:rPr>
        <w:t xml:space="preserve">в течение </w:t>
      </w:r>
      <w:r w:rsidRPr="000D6993">
        <w:rPr>
          <w:rFonts w:ascii="GHEA Mariam" w:hAnsi="GHEA Mariam"/>
          <w:iCs/>
          <w:sz w:val="20"/>
          <w:szCs w:val="20"/>
          <w:lang w:val="es-ES"/>
        </w:rPr>
        <w:t xml:space="preserve">_ </w:t>
      </w:r>
      <w:r w:rsidRPr="000D6993">
        <w:rPr>
          <w:rFonts w:ascii="GHEA Mariam" w:hAnsi="GHEA Mariam"/>
          <w:iCs/>
          <w:sz w:val="20"/>
          <w:szCs w:val="20"/>
        </w:rPr>
        <w:t>суда</w:t>
      </w:r>
      <w:r w:rsidRPr="000D6993">
        <w:rPr>
          <w:rFonts w:ascii="GHEA Mariam" w:hAnsi="GHEA Mariam"/>
          <w:iCs/>
          <w:sz w:val="20"/>
          <w:szCs w:val="20"/>
          <w:lang w:val="es-ES"/>
        </w:rPr>
        <w:t xml:space="preserve"> </w:t>
      </w:r>
      <w:r w:rsidRPr="000D6993">
        <w:rPr>
          <w:rFonts w:ascii="GHEA Mariam" w:hAnsi="GHEA Mariam"/>
          <w:iCs/>
          <w:sz w:val="20"/>
          <w:szCs w:val="20"/>
        </w:rPr>
        <w:t>аргументированный</w:t>
      </w:r>
      <w:r w:rsidRPr="000D6993">
        <w:rPr>
          <w:rFonts w:ascii="GHEA Mariam" w:hAnsi="GHEA Mariam"/>
          <w:iCs/>
          <w:sz w:val="20"/>
          <w:szCs w:val="20"/>
          <w:lang w:val="es-ES"/>
        </w:rPr>
        <w:t xml:space="preserve"> </w:t>
      </w:r>
      <w:r w:rsidRPr="000D6993">
        <w:rPr>
          <w:rFonts w:ascii="GHEA Mariam" w:hAnsi="GHEA Mariam"/>
          <w:iCs/>
          <w:sz w:val="20"/>
          <w:szCs w:val="20"/>
        </w:rPr>
        <w:t>по решению</w:t>
      </w:r>
      <w:r w:rsidRPr="000D6993">
        <w:rPr>
          <w:rFonts w:ascii="GHEA Mariam" w:hAnsi="GHEA Mariam"/>
          <w:iCs/>
          <w:sz w:val="20"/>
          <w:szCs w:val="20"/>
          <w:lang w:val="es-ES"/>
        </w:rPr>
        <w:t xml:space="preserve"> </w:t>
      </w:r>
      <w:r w:rsidRPr="000D6993">
        <w:rPr>
          <w:rFonts w:ascii="GHEA Mariam" w:hAnsi="GHEA Mariam"/>
          <w:iCs/>
          <w:sz w:val="20"/>
          <w:szCs w:val="20"/>
        </w:rPr>
        <w:t>настоящим</w:t>
      </w:r>
      <w:r w:rsidRPr="000D6993">
        <w:rPr>
          <w:rFonts w:ascii="GHEA Mariam" w:hAnsi="GHEA Mariam"/>
          <w:iCs/>
          <w:sz w:val="20"/>
          <w:szCs w:val="20"/>
          <w:lang w:val="es-ES"/>
        </w:rPr>
        <w:t xml:space="preserve"> </w:t>
      </w:r>
      <w:r w:rsidRPr="000D6993">
        <w:rPr>
          <w:rFonts w:ascii="GHEA Mariam" w:hAnsi="GHEA Mariam"/>
          <w:iCs/>
          <w:sz w:val="20"/>
          <w:szCs w:val="20"/>
        </w:rPr>
        <w:t>частично</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период</w:t>
      </w:r>
      <w:r w:rsidRPr="000D6993">
        <w:rPr>
          <w:rFonts w:ascii="GHEA Mariam" w:hAnsi="GHEA Mariam"/>
          <w:iCs/>
          <w:sz w:val="20"/>
          <w:szCs w:val="20"/>
          <w:lang w:val="es-ES"/>
        </w:rPr>
        <w:t xml:space="preserve"> </w:t>
      </w:r>
      <w:r w:rsidRPr="000D6993">
        <w:rPr>
          <w:rFonts w:ascii="GHEA Mariam" w:hAnsi="GHEA Mariam"/>
          <w:iCs/>
          <w:sz w:val="20"/>
          <w:szCs w:val="20"/>
        </w:rPr>
        <w:t>может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быть продлен</w:t>
      </w:r>
      <w:r w:rsidRPr="000D6993">
        <w:rPr>
          <w:rFonts w:ascii="GHEA Mariam" w:hAnsi="GHEA Mariam"/>
          <w:iCs/>
          <w:sz w:val="20"/>
          <w:szCs w:val="20"/>
          <w:lang w:val="es-ES"/>
        </w:rPr>
        <w:t xml:space="preserve"> </w:t>
      </w:r>
      <w:r w:rsidRPr="000D6993">
        <w:rPr>
          <w:rFonts w:ascii="GHEA Mariam" w:hAnsi="GHEA Mariam"/>
          <w:iCs/>
          <w:sz w:val="20"/>
          <w:szCs w:val="20"/>
        </w:rPr>
        <w:t>один</w:t>
      </w:r>
      <w:r w:rsidRPr="000D6993">
        <w:rPr>
          <w:rFonts w:ascii="GHEA Mariam" w:hAnsi="GHEA Mariam"/>
          <w:iCs/>
          <w:sz w:val="20"/>
          <w:szCs w:val="20"/>
          <w:lang w:val="es-ES"/>
        </w:rPr>
        <w:t xml:space="preserve"> </w:t>
      </w:r>
      <w:r w:rsidRPr="000D6993">
        <w:rPr>
          <w:rFonts w:ascii="GHEA Mariam" w:hAnsi="GHEA Mariam"/>
          <w:iCs/>
          <w:sz w:val="20"/>
          <w:szCs w:val="20"/>
        </w:rPr>
        <w:t xml:space="preserve">раз </w:t>
      </w:r>
      <w:r w:rsidRPr="000D6993">
        <w:rPr>
          <w:rFonts w:ascii="GHEA Mariam" w:hAnsi="GHEA Mariam"/>
          <w:iCs/>
          <w:sz w:val="20"/>
          <w:szCs w:val="20"/>
          <w:lang w:val="es-ES"/>
        </w:rPr>
        <w:t xml:space="preserve">, пока </w:t>
      </w:r>
      <w:r w:rsidRPr="000D6993">
        <w:rPr>
          <w:rFonts w:ascii="GHEA Mariam" w:hAnsi="GHEA Mariam"/>
          <w:iCs/>
          <w:sz w:val="20"/>
          <w:szCs w:val="20"/>
        </w:rPr>
        <w:t>_</w:t>
      </w:r>
      <w:r w:rsidRPr="000D6993">
        <w:rPr>
          <w:rFonts w:ascii="GHEA Mariam" w:hAnsi="GHEA Mariam"/>
          <w:iCs/>
          <w:sz w:val="20"/>
          <w:szCs w:val="20"/>
          <w:lang w:val="es-ES"/>
        </w:rPr>
        <w:t xml:space="preserve"> </w:t>
      </w:r>
      <w:r w:rsidRPr="000D6993">
        <w:rPr>
          <w:rFonts w:ascii="GHEA Mariam" w:hAnsi="GHEA Mariam"/>
          <w:iCs/>
          <w:sz w:val="20"/>
          <w:szCs w:val="20"/>
        </w:rPr>
        <w:t>десять</w:t>
      </w:r>
      <w:r w:rsidRPr="000D6993">
        <w:rPr>
          <w:rFonts w:ascii="GHEA Mariam" w:hAnsi="GHEA Mariam"/>
          <w:iCs/>
          <w:sz w:val="20"/>
          <w:szCs w:val="20"/>
          <w:lang w:val="es-ES"/>
        </w:rPr>
        <w:t xml:space="preserve"> </w:t>
      </w:r>
      <w:r w:rsidRPr="000D6993">
        <w:rPr>
          <w:rFonts w:ascii="GHEA Mariam" w:hAnsi="GHEA Mariam"/>
          <w:iCs/>
          <w:sz w:val="20"/>
          <w:szCs w:val="20"/>
        </w:rPr>
        <w:t>календарь</w:t>
      </w:r>
      <w:r w:rsidRPr="000D6993">
        <w:rPr>
          <w:rFonts w:ascii="GHEA Mariam" w:hAnsi="GHEA Mariam"/>
          <w:iCs/>
          <w:sz w:val="20"/>
          <w:szCs w:val="20"/>
          <w:lang w:val="es-ES"/>
        </w:rPr>
        <w:t xml:space="preserve"> Днем </w:t>
      </w:r>
      <w:r w:rsidRPr="000D6993">
        <w:rPr>
          <w:rFonts w:ascii="GHEA Mariam" w:hAnsi="GHEA Mariam"/>
          <w:iCs/>
          <w:sz w:val="20"/>
          <w:szCs w:val="20"/>
        </w:rPr>
        <w:t>_</w:t>
      </w:r>
    </w:p>
    <w:p w14:paraId="10DEEF34"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12.6. </w:t>
      </w:r>
      <w:r w:rsidRPr="000D6993">
        <w:rPr>
          <w:rFonts w:ascii="GHEA Mariam" w:hAnsi="GHEA Mariam"/>
          <w:iCs/>
          <w:sz w:val="20"/>
          <w:szCs w:val="20"/>
        </w:rPr>
        <w:t>Суд</w:t>
      </w:r>
      <w:r w:rsidRPr="000D6993">
        <w:rPr>
          <w:rFonts w:ascii="GHEA Mariam" w:hAnsi="GHEA Mariam"/>
          <w:iCs/>
          <w:sz w:val="20"/>
          <w:szCs w:val="20"/>
          <w:lang w:val="es-ES"/>
        </w:rPr>
        <w:t xml:space="preserve"> </w:t>
      </w:r>
      <w:r w:rsidRPr="000D6993">
        <w:rPr>
          <w:rFonts w:ascii="GHEA Mariam" w:hAnsi="GHEA Mariam"/>
          <w:iCs/>
          <w:sz w:val="20"/>
          <w:szCs w:val="20"/>
        </w:rPr>
        <w:t>претензии</w:t>
      </w:r>
      <w:r w:rsidRPr="000D6993">
        <w:rPr>
          <w:rFonts w:ascii="GHEA Mariam" w:hAnsi="GHEA Mariam"/>
          <w:iCs/>
          <w:sz w:val="20"/>
          <w:szCs w:val="20"/>
          <w:lang w:val="es-ES"/>
        </w:rPr>
        <w:t xml:space="preserve"> </w:t>
      </w:r>
      <w:r w:rsidRPr="000D6993">
        <w:rPr>
          <w:rFonts w:ascii="GHEA Mariam" w:hAnsi="GHEA Mariam"/>
          <w:iCs/>
          <w:sz w:val="20"/>
          <w:szCs w:val="20"/>
        </w:rPr>
        <w:t>разбирательство</w:t>
      </w:r>
      <w:r w:rsidRPr="000D6993">
        <w:rPr>
          <w:rFonts w:ascii="GHEA Mariam" w:hAnsi="GHEA Mariam"/>
          <w:iCs/>
          <w:sz w:val="20"/>
          <w:szCs w:val="20"/>
          <w:lang w:val="es-ES"/>
        </w:rPr>
        <w:t xml:space="preserve"> </w:t>
      </w:r>
      <w:r w:rsidRPr="000D6993">
        <w:rPr>
          <w:rFonts w:ascii="GHEA Mariam" w:hAnsi="GHEA Mariam"/>
          <w:iCs/>
          <w:sz w:val="20"/>
          <w:szCs w:val="20"/>
        </w:rPr>
        <w:t>принять</w:t>
      </w:r>
      <w:r w:rsidRPr="000D6993">
        <w:rPr>
          <w:rFonts w:ascii="GHEA Mariam" w:hAnsi="GHEA Mariam"/>
          <w:iCs/>
          <w:sz w:val="20"/>
          <w:szCs w:val="20"/>
          <w:lang w:val="es-ES"/>
        </w:rPr>
        <w:t xml:space="preserve"> </w:t>
      </w:r>
      <w:r w:rsidRPr="000D6993">
        <w:rPr>
          <w:rFonts w:ascii="GHEA Mariam" w:hAnsi="GHEA Mariam"/>
          <w:iCs/>
          <w:sz w:val="20"/>
          <w:szCs w:val="20"/>
        </w:rPr>
        <w:t>вопрос</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это</w:t>
      </w:r>
      <w:r w:rsidRPr="000D6993">
        <w:rPr>
          <w:rFonts w:ascii="GHEA Mariam" w:hAnsi="GHEA Mariam"/>
          <w:iCs/>
          <w:sz w:val="20"/>
          <w:szCs w:val="20"/>
          <w:lang w:val="es-ES"/>
        </w:rPr>
        <w:t xml:space="preserve"> </w:t>
      </w:r>
      <w:r w:rsidRPr="000D6993">
        <w:rPr>
          <w:rFonts w:ascii="GHEA Mariam" w:hAnsi="GHEA Mariam"/>
          <w:iCs/>
          <w:sz w:val="20"/>
          <w:szCs w:val="20"/>
        </w:rPr>
        <w:t>от подачи</w:t>
      </w:r>
      <w:r w:rsidRPr="000D6993">
        <w:rPr>
          <w:rFonts w:ascii="GHEA Mariam" w:hAnsi="GHEA Mariam"/>
          <w:iCs/>
          <w:sz w:val="20"/>
          <w:szCs w:val="20"/>
          <w:lang w:val="es-ES"/>
        </w:rPr>
        <w:t xml:space="preserve"> </w:t>
      </w:r>
      <w:r w:rsidRPr="000D6993">
        <w:rPr>
          <w:rFonts w:ascii="GHEA Mariam" w:hAnsi="GHEA Mariam"/>
          <w:iCs/>
          <w:sz w:val="20"/>
          <w:szCs w:val="20"/>
        </w:rPr>
        <w:t>после _</w:t>
      </w:r>
      <w:r w:rsidRPr="000D6993">
        <w:rPr>
          <w:rFonts w:ascii="GHEA Mariam" w:hAnsi="GHEA Mariam"/>
          <w:iCs/>
          <w:sz w:val="20"/>
          <w:szCs w:val="20"/>
          <w:lang w:val="es-ES"/>
        </w:rPr>
        <w:t xml:space="preserve"> </w:t>
      </w:r>
      <w:r w:rsidRPr="000D6993">
        <w:rPr>
          <w:rFonts w:ascii="GHEA Mariam" w:hAnsi="GHEA Mariam"/>
          <w:iCs/>
          <w:sz w:val="20"/>
          <w:szCs w:val="20"/>
        </w:rPr>
        <w:t>три дня</w:t>
      </w:r>
      <w:r w:rsidRPr="000D6993">
        <w:rPr>
          <w:rFonts w:ascii="GHEA Mariam" w:hAnsi="GHEA Mariam"/>
          <w:iCs/>
          <w:sz w:val="20"/>
          <w:szCs w:val="20"/>
          <w:lang w:val="es-ES"/>
        </w:rPr>
        <w:t xml:space="preserve"> </w:t>
      </w:r>
      <w:r w:rsidRPr="000D6993">
        <w:rPr>
          <w:rFonts w:ascii="GHEA Mariam" w:hAnsi="GHEA Mariam"/>
          <w:iCs/>
          <w:sz w:val="20"/>
          <w:szCs w:val="20"/>
        </w:rPr>
        <w:t xml:space="preserve">в срок </w:t>
      </w:r>
      <w:r w:rsidRPr="000D6993">
        <w:rPr>
          <w:rFonts w:ascii="GHEA Mariam" w:hAnsi="GHEA Mariam"/>
          <w:iCs/>
          <w:sz w:val="20"/>
          <w:szCs w:val="20"/>
          <w:lang w:val="es-ES"/>
        </w:rPr>
        <w:t>.</w:t>
      </w:r>
    </w:p>
    <w:p w14:paraId="538B61C6"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12.7. </w:t>
      </w:r>
      <w:r w:rsidRPr="000D6993">
        <w:rPr>
          <w:rFonts w:ascii="GHEA Mariam" w:hAnsi="GHEA Mariam"/>
          <w:iCs/>
          <w:sz w:val="20"/>
          <w:szCs w:val="20"/>
        </w:rPr>
        <w:t>Приложение</w:t>
      </w:r>
      <w:r w:rsidRPr="000D6993">
        <w:rPr>
          <w:rFonts w:ascii="GHEA Mariam" w:hAnsi="GHEA Mariam"/>
          <w:iCs/>
          <w:sz w:val="20"/>
          <w:szCs w:val="20"/>
          <w:lang w:val="es-ES"/>
        </w:rPr>
        <w:t xml:space="preserve"> </w:t>
      </w:r>
      <w:r w:rsidRPr="000D6993">
        <w:rPr>
          <w:rFonts w:ascii="GHEA Mariam" w:hAnsi="GHEA Mariam"/>
          <w:iCs/>
          <w:sz w:val="20"/>
          <w:szCs w:val="20"/>
        </w:rPr>
        <w:t>разбирательство</w:t>
      </w:r>
      <w:r w:rsidRPr="000D6993">
        <w:rPr>
          <w:rFonts w:ascii="GHEA Mariam" w:hAnsi="GHEA Mariam"/>
          <w:iCs/>
          <w:sz w:val="20"/>
          <w:szCs w:val="20"/>
          <w:lang w:val="es-ES"/>
        </w:rPr>
        <w:t xml:space="preserve"> </w:t>
      </w:r>
      <w:r w:rsidRPr="000D6993">
        <w:rPr>
          <w:rFonts w:ascii="GHEA Mariam" w:hAnsi="GHEA Mariam"/>
          <w:iCs/>
          <w:sz w:val="20"/>
          <w:szCs w:val="20"/>
        </w:rPr>
        <w:t>принять</w:t>
      </w:r>
      <w:r w:rsidRPr="000D6993">
        <w:rPr>
          <w:rFonts w:ascii="GHEA Mariam" w:hAnsi="GHEA Mariam"/>
          <w:iCs/>
          <w:sz w:val="20"/>
          <w:szCs w:val="20"/>
          <w:lang w:val="es-ES"/>
        </w:rPr>
        <w:t xml:space="preserve"> </w:t>
      </w:r>
      <w:r w:rsidRPr="000D6993">
        <w:rPr>
          <w:rFonts w:ascii="GHEA Mariam" w:hAnsi="GHEA Mariam"/>
          <w:iCs/>
          <w:sz w:val="20"/>
          <w:szCs w:val="20"/>
        </w:rPr>
        <w:t>с</w:t>
      </w:r>
      <w:r w:rsidRPr="000D6993">
        <w:rPr>
          <w:rFonts w:ascii="GHEA Mariam" w:hAnsi="GHEA Mariam"/>
          <w:iCs/>
          <w:sz w:val="20"/>
          <w:szCs w:val="20"/>
          <w:lang w:val="es-ES"/>
        </w:rPr>
        <w:t xml:space="preserve"> </w:t>
      </w:r>
      <w:r w:rsidRPr="000D6993">
        <w:rPr>
          <w:rFonts w:ascii="GHEA Mariam" w:hAnsi="GHEA Mariam"/>
          <w:iCs/>
          <w:sz w:val="20"/>
          <w:szCs w:val="20"/>
        </w:rPr>
        <w:t>в то же время</w:t>
      </w:r>
      <w:r w:rsidRPr="000D6993">
        <w:rPr>
          <w:rFonts w:ascii="GHEA Mariam" w:hAnsi="GHEA Mariam"/>
          <w:iCs/>
          <w:sz w:val="20"/>
          <w:szCs w:val="20"/>
          <w:lang w:val="es-ES"/>
        </w:rPr>
        <w:t xml:space="preserve"> </w:t>
      </w:r>
      <w:r w:rsidRPr="000D6993">
        <w:rPr>
          <w:rFonts w:ascii="GHEA Mariam" w:hAnsi="GHEA Mariam"/>
          <w:iCs/>
          <w:sz w:val="20"/>
          <w:szCs w:val="20"/>
        </w:rPr>
        <w:t>суд</w:t>
      </w:r>
      <w:r w:rsidRPr="000D6993">
        <w:rPr>
          <w:rFonts w:ascii="GHEA Mariam" w:hAnsi="GHEA Mariam"/>
          <w:iCs/>
          <w:sz w:val="20"/>
          <w:szCs w:val="20"/>
          <w:lang w:val="es-ES"/>
        </w:rPr>
        <w:t xml:space="preserve"> </w:t>
      </w:r>
      <w:r w:rsidRPr="000D6993">
        <w:rPr>
          <w:rFonts w:ascii="GHEA Mariam" w:hAnsi="GHEA Mariam"/>
          <w:iCs/>
          <w:sz w:val="20"/>
          <w:szCs w:val="20"/>
        </w:rPr>
        <w:t>делает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решение _</w:t>
      </w:r>
      <w:r w:rsidRPr="000D6993">
        <w:rPr>
          <w:rFonts w:ascii="GHEA Mariam" w:hAnsi="GHEA Mariam"/>
          <w:iCs/>
          <w:sz w:val="20"/>
          <w:szCs w:val="20"/>
          <w:lang w:val="es-ES"/>
        </w:rPr>
        <w:t xml:space="preserve"> </w:t>
      </w:r>
      <w:r w:rsidRPr="000D6993">
        <w:rPr>
          <w:rFonts w:ascii="GHEA Mariam" w:hAnsi="GHEA Mariam"/>
          <w:iCs/>
          <w:sz w:val="20"/>
          <w:szCs w:val="20"/>
        </w:rPr>
        <w:t>от ответчика</w:t>
      </w:r>
      <w:r w:rsidRPr="000D6993">
        <w:rPr>
          <w:rFonts w:ascii="GHEA Mariam" w:hAnsi="GHEA Mariam"/>
          <w:iCs/>
          <w:sz w:val="20"/>
          <w:szCs w:val="20"/>
          <w:lang w:val="es-ES"/>
        </w:rPr>
        <w:t xml:space="preserve"> </w:t>
      </w:r>
      <w:r w:rsidRPr="000D6993">
        <w:rPr>
          <w:rFonts w:ascii="GHEA Mariam" w:hAnsi="GHEA Mariam"/>
          <w:iCs/>
          <w:sz w:val="20"/>
          <w:szCs w:val="20"/>
        </w:rPr>
        <w:t>данные</w:t>
      </w:r>
      <w:r w:rsidRPr="000D6993">
        <w:rPr>
          <w:rFonts w:ascii="GHEA Mariam" w:hAnsi="GHEA Mariam"/>
          <w:iCs/>
          <w:sz w:val="20"/>
          <w:szCs w:val="20"/>
          <w:lang w:val="es-ES"/>
        </w:rPr>
        <w:t xml:space="preserve"> </w:t>
      </w:r>
      <w:r w:rsidRPr="000D6993">
        <w:rPr>
          <w:rFonts w:ascii="GHEA Mariam" w:hAnsi="GHEA Mariam"/>
          <w:iCs/>
          <w:sz w:val="20"/>
          <w:szCs w:val="20"/>
        </w:rPr>
        <w:t>покупки</w:t>
      </w:r>
      <w:r w:rsidRPr="000D6993">
        <w:rPr>
          <w:rFonts w:ascii="GHEA Mariam" w:hAnsi="GHEA Mariam"/>
          <w:iCs/>
          <w:sz w:val="20"/>
          <w:szCs w:val="20"/>
          <w:lang w:val="es-ES"/>
        </w:rPr>
        <w:t xml:space="preserve"> </w:t>
      </w:r>
      <w:r w:rsidRPr="000D6993">
        <w:rPr>
          <w:rFonts w:ascii="GHEA Mariam" w:hAnsi="GHEA Mariam"/>
          <w:iCs/>
          <w:sz w:val="20"/>
          <w:szCs w:val="20"/>
        </w:rPr>
        <w:t>процесс</w:t>
      </w:r>
      <w:r w:rsidRPr="000D6993">
        <w:rPr>
          <w:rFonts w:ascii="GHEA Mariam" w:hAnsi="GHEA Mariam"/>
          <w:iCs/>
          <w:sz w:val="20"/>
          <w:szCs w:val="20"/>
          <w:lang w:val="es-ES"/>
        </w:rPr>
        <w:t xml:space="preserve"> </w:t>
      </w:r>
      <w:r w:rsidRPr="000D6993">
        <w:rPr>
          <w:rFonts w:ascii="GHEA Mariam" w:hAnsi="GHEA Mariam"/>
          <w:iCs/>
          <w:sz w:val="20"/>
          <w:szCs w:val="20"/>
        </w:rPr>
        <w:t>с</w:t>
      </w:r>
      <w:r w:rsidRPr="000D6993">
        <w:rPr>
          <w:rFonts w:ascii="GHEA Mariam" w:hAnsi="GHEA Mariam"/>
          <w:iCs/>
          <w:sz w:val="20"/>
          <w:szCs w:val="20"/>
          <w:lang w:val="es-ES"/>
        </w:rPr>
        <w:t xml:space="preserve"> </w:t>
      </w:r>
      <w:r w:rsidRPr="000D6993">
        <w:rPr>
          <w:rFonts w:ascii="GHEA Mariam" w:hAnsi="GHEA Mariam"/>
          <w:iCs/>
          <w:sz w:val="20"/>
          <w:szCs w:val="20"/>
        </w:rPr>
        <w:t>связанный</w:t>
      </w:r>
      <w:r w:rsidRPr="000D6993">
        <w:rPr>
          <w:rFonts w:ascii="GHEA Mariam" w:hAnsi="GHEA Mariam"/>
          <w:iCs/>
          <w:sz w:val="20"/>
          <w:szCs w:val="20"/>
          <w:lang w:val="es-ES"/>
        </w:rPr>
        <w:t xml:space="preserve"> </w:t>
      </w:r>
      <w:r w:rsidRPr="000D6993">
        <w:rPr>
          <w:rFonts w:ascii="GHEA Mariam" w:hAnsi="GHEA Mariam"/>
          <w:iCs/>
          <w:sz w:val="20"/>
          <w:szCs w:val="20"/>
        </w:rPr>
        <w:t>ответчика</w:t>
      </w:r>
      <w:r w:rsidRPr="000D6993">
        <w:rPr>
          <w:rFonts w:ascii="GHEA Mariam" w:hAnsi="GHEA Mariam"/>
          <w:iCs/>
          <w:sz w:val="20"/>
          <w:szCs w:val="20"/>
          <w:lang w:val="es-ES"/>
        </w:rPr>
        <w:t xml:space="preserve"> </w:t>
      </w:r>
      <w:r w:rsidRPr="000D6993">
        <w:rPr>
          <w:rFonts w:ascii="GHEA Mariam" w:hAnsi="GHEA Mariam"/>
          <w:iCs/>
          <w:sz w:val="20"/>
          <w:szCs w:val="20"/>
        </w:rPr>
        <w:t>владения</w:t>
      </w:r>
      <w:r w:rsidRPr="000D6993">
        <w:rPr>
          <w:rFonts w:ascii="GHEA Mariam" w:hAnsi="GHEA Mariam"/>
          <w:iCs/>
          <w:sz w:val="20"/>
          <w:szCs w:val="20"/>
          <w:lang w:val="es-ES"/>
        </w:rPr>
        <w:t xml:space="preserve"> </w:t>
      </w:r>
      <w:r w:rsidRPr="000D6993">
        <w:rPr>
          <w:rFonts w:ascii="GHEA Mariam" w:hAnsi="GHEA Mariam"/>
          <w:iCs/>
          <w:sz w:val="20"/>
          <w:szCs w:val="20"/>
        </w:rPr>
        <w:t>под</w:t>
      </w:r>
      <w:r w:rsidRPr="000D6993">
        <w:rPr>
          <w:rFonts w:ascii="GHEA Mariam" w:hAnsi="GHEA Mariam"/>
          <w:iCs/>
          <w:sz w:val="20"/>
          <w:szCs w:val="20"/>
          <w:lang w:val="es-ES"/>
        </w:rPr>
        <w:t xml:space="preserve"> </w:t>
      </w:r>
      <w:r w:rsidRPr="000D6993">
        <w:rPr>
          <w:rFonts w:ascii="GHEA Mariam" w:hAnsi="GHEA Mariam"/>
          <w:iCs/>
          <w:sz w:val="20"/>
          <w:szCs w:val="20"/>
        </w:rPr>
        <w:t>размещен</w:t>
      </w:r>
      <w:r w:rsidRPr="000D6993">
        <w:rPr>
          <w:rFonts w:ascii="GHEA Mariam" w:hAnsi="GHEA Mariam"/>
          <w:iCs/>
          <w:sz w:val="20"/>
          <w:szCs w:val="20"/>
          <w:lang w:val="es-ES"/>
        </w:rPr>
        <w:t xml:space="preserve"> </w:t>
      </w:r>
      <w:r w:rsidRPr="000D6993">
        <w:rPr>
          <w:rFonts w:ascii="GHEA Mariam" w:hAnsi="GHEA Mariam"/>
          <w:iCs/>
          <w:sz w:val="20"/>
          <w:szCs w:val="20"/>
        </w:rPr>
        <w:t>все</w:t>
      </w:r>
      <w:r w:rsidRPr="000D6993">
        <w:rPr>
          <w:rFonts w:ascii="GHEA Mariam" w:hAnsi="GHEA Mariam"/>
          <w:iCs/>
          <w:sz w:val="20"/>
          <w:szCs w:val="20"/>
          <w:lang w:val="es-ES"/>
        </w:rPr>
        <w:t xml:space="preserve"> </w:t>
      </w:r>
      <w:r w:rsidRPr="000D6993">
        <w:rPr>
          <w:rFonts w:ascii="GHEA Mariam" w:hAnsi="GHEA Mariam"/>
          <w:iCs/>
          <w:sz w:val="20"/>
          <w:szCs w:val="20"/>
        </w:rPr>
        <w:t>доказательство</w:t>
      </w:r>
      <w:r w:rsidRPr="000D6993">
        <w:rPr>
          <w:rFonts w:ascii="GHEA Mariam" w:hAnsi="GHEA Mariam"/>
          <w:iCs/>
          <w:sz w:val="20"/>
          <w:szCs w:val="20"/>
          <w:lang w:val="es-ES"/>
        </w:rPr>
        <w:t xml:space="preserve"> </w:t>
      </w:r>
      <w:r w:rsidRPr="000D6993">
        <w:rPr>
          <w:rFonts w:ascii="GHEA Mariam" w:hAnsi="GHEA Mariam"/>
          <w:iCs/>
          <w:sz w:val="20"/>
          <w:szCs w:val="20"/>
        </w:rPr>
        <w:t>требовать</w:t>
      </w:r>
      <w:r w:rsidRPr="000D6993">
        <w:rPr>
          <w:rFonts w:ascii="GHEA Mariam" w:hAnsi="GHEA Mariam"/>
          <w:iCs/>
          <w:sz w:val="20"/>
          <w:szCs w:val="20"/>
          <w:lang w:val="es-ES"/>
        </w:rPr>
        <w:t xml:space="preserve"> </w:t>
      </w:r>
      <w:r w:rsidRPr="000D6993">
        <w:rPr>
          <w:rFonts w:ascii="GHEA Mariam" w:hAnsi="GHEA Mariam"/>
          <w:iCs/>
          <w:sz w:val="20"/>
          <w:szCs w:val="20"/>
        </w:rPr>
        <w:t xml:space="preserve">о </w:t>
      </w:r>
      <w:r w:rsidRPr="000D6993">
        <w:rPr>
          <w:rFonts w:ascii="GHEA Mariam" w:hAnsi="GHEA Mariam"/>
          <w:iCs/>
          <w:sz w:val="20"/>
          <w:szCs w:val="20"/>
          <w:lang w:val="es-ES"/>
        </w:rPr>
        <w:t>_</w:t>
      </w:r>
    </w:p>
    <w:p w14:paraId="2532D880"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12.8. </w:t>
      </w:r>
      <w:r w:rsidRPr="000D6993">
        <w:rPr>
          <w:rFonts w:ascii="GHEA Mariam" w:hAnsi="GHEA Mariam"/>
          <w:iCs/>
          <w:sz w:val="20"/>
          <w:szCs w:val="20"/>
        </w:rPr>
        <w:t>Доказательства</w:t>
      </w:r>
      <w:r w:rsidRPr="000D6993">
        <w:rPr>
          <w:rFonts w:ascii="GHEA Mariam" w:hAnsi="GHEA Mariam"/>
          <w:iCs/>
          <w:sz w:val="20"/>
          <w:szCs w:val="20"/>
          <w:lang w:val="es-ES"/>
        </w:rPr>
        <w:t xml:space="preserve"> </w:t>
      </w:r>
      <w:r w:rsidRPr="000D6993">
        <w:rPr>
          <w:rFonts w:ascii="GHEA Mariam" w:hAnsi="GHEA Mariam"/>
          <w:iCs/>
          <w:sz w:val="20"/>
          <w:szCs w:val="20"/>
        </w:rPr>
        <w:t>требовать</w:t>
      </w:r>
      <w:r w:rsidRPr="000D6993">
        <w:rPr>
          <w:rFonts w:ascii="GHEA Mariam" w:hAnsi="GHEA Mariam"/>
          <w:iCs/>
          <w:sz w:val="20"/>
          <w:szCs w:val="20"/>
          <w:lang w:val="es-ES"/>
        </w:rPr>
        <w:t xml:space="preserve"> </w:t>
      </w:r>
      <w:r w:rsidRPr="000D6993">
        <w:rPr>
          <w:rFonts w:ascii="GHEA Mariam" w:hAnsi="GHEA Mariam"/>
          <w:iCs/>
          <w:sz w:val="20"/>
          <w:szCs w:val="20"/>
        </w:rPr>
        <w:t>касательно</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это происходит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ответчика</w:t>
      </w:r>
      <w:r w:rsidRPr="000D6993">
        <w:rPr>
          <w:rFonts w:ascii="GHEA Mariam" w:hAnsi="GHEA Mariam"/>
          <w:iCs/>
          <w:sz w:val="20"/>
          <w:szCs w:val="20"/>
          <w:lang w:val="es-ES"/>
        </w:rPr>
        <w:t xml:space="preserve"> </w:t>
      </w:r>
      <w:r w:rsidRPr="000D6993">
        <w:rPr>
          <w:rFonts w:ascii="GHEA Mariam" w:hAnsi="GHEA Mariam"/>
          <w:iCs/>
          <w:sz w:val="20"/>
          <w:szCs w:val="20"/>
        </w:rPr>
        <w:t>от</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от получения</w:t>
      </w:r>
      <w:r w:rsidRPr="000D6993">
        <w:rPr>
          <w:rFonts w:ascii="GHEA Mariam" w:hAnsi="GHEA Mariam"/>
          <w:iCs/>
          <w:sz w:val="20"/>
          <w:szCs w:val="20"/>
          <w:lang w:val="es-ES"/>
        </w:rPr>
        <w:t xml:space="preserve"> </w:t>
      </w:r>
      <w:r w:rsidRPr="000D6993">
        <w:rPr>
          <w:rFonts w:ascii="GHEA Mariam" w:hAnsi="GHEA Mariam"/>
          <w:iCs/>
          <w:sz w:val="20"/>
          <w:szCs w:val="20"/>
        </w:rPr>
        <w:t>после _</w:t>
      </w:r>
      <w:r w:rsidRPr="000D6993">
        <w:rPr>
          <w:rFonts w:ascii="GHEA Mariam" w:hAnsi="GHEA Mariam"/>
          <w:iCs/>
          <w:sz w:val="20"/>
          <w:szCs w:val="20"/>
          <w:lang w:val="es-ES"/>
        </w:rPr>
        <w:t xml:space="preserve"> </w:t>
      </w:r>
      <w:r w:rsidRPr="000D6993">
        <w:rPr>
          <w:rFonts w:ascii="GHEA Mariam" w:hAnsi="GHEA Mariam"/>
          <w:iCs/>
          <w:sz w:val="20"/>
          <w:szCs w:val="20"/>
        </w:rPr>
        <w:t>пять дней</w:t>
      </w:r>
      <w:r w:rsidRPr="000D6993">
        <w:rPr>
          <w:rFonts w:ascii="GHEA Mariam" w:hAnsi="GHEA Mariam"/>
          <w:iCs/>
          <w:sz w:val="20"/>
          <w:szCs w:val="20"/>
          <w:lang w:val="es-ES"/>
        </w:rPr>
        <w:t xml:space="preserve"> </w:t>
      </w:r>
      <w:r w:rsidRPr="000D6993">
        <w:rPr>
          <w:rFonts w:ascii="GHEA Mariam" w:hAnsi="GHEA Mariam"/>
          <w:iCs/>
          <w:sz w:val="20"/>
          <w:szCs w:val="20"/>
        </w:rPr>
        <w:t xml:space="preserve">в срок </w:t>
      </w:r>
      <w:r w:rsidRPr="000D6993">
        <w:rPr>
          <w:rFonts w:ascii="GHEA Mariam" w:hAnsi="GHEA Mariam"/>
          <w:iCs/>
          <w:sz w:val="20"/>
          <w:szCs w:val="20"/>
          <w:lang w:val="es-ES"/>
        </w:rPr>
        <w:t>.</w:t>
      </w:r>
    </w:p>
    <w:p w14:paraId="2AA86BBC"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rPr>
        <w:t>Подарок</w:t>
      </w:r>
      <w:r w:rsidRPr="000D6993">
        <w:rPr>
          <w:rFonts w:ascii="GHEA Mariam" w:hAnsi="GHEA Mariam"/>
          <w:iCs/>
          <w:sz w:val="20"/>
          <w:szCs w:val="20"/>
          <w:lang w:val="es-ES"/>
        </w:rPr>
        <w:t xml:space="preserve"> </w:t>
      </w:r>
      <w:r w:rsidRPr="000D6993">
        <w:rPr>
          <w:rFonts w:ascii="GHEA Mariam" w:hAnsi="GHEA Mariam"/>
          <w:iCs/>
          <w:sz w:val="20"/>
          <w:szCs w:val="20"/>
        </w:rPr>
        <w:t>с точкой</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в срок</w:t>
      </w:r>
      <w:r w:rsidRPr="000D6993">
        <w:rPr>
          <w:rFonts w:ascii="GHEA Mariam" w:hAnsi="GHEA Mariam"/>
          <w:iCs/>
          <w:sz w:val="20"/>
          <w:szCs w:val="20"/>
          <w:lang w:val="es-ES"/>
        </w:rPr>
        <w:t xml:space="preserve"> </w:t>
      </w:r>
      <w:r w:rsidRPr="000D6993">
        <w:rPr>
          <w:rFonts w:ascii="GHEA Mariam" w:hAnsi="GHEA Mariam"/>
          <w:iCs/>
          <w:sz w:val="20"/>
          <w:szCs w:val="20"/>
        </w:rPr>
        <w:t>ответчика</w:t>
      </w:r>
      <w:r w:rsidRPr="000D6993">
        <w:rPr>
          <w:rFonts w:ascii="GHEA Mariam" w:hAnsi="GHEA Mariam"/>
          <w:iCs/>
          <w:sz w:val="20"/>
          <w:szCs w:val="20"/>
          <w:lang w:val="es-ES"/>
        </w:rPr>
        <w:t xml:space="preserve"> </w:t>
      </w:r>
      <w:r w:rsidRPr="000D6993">
        <w:rPr>
          <w:rFonts w:ascii="GHEA Mariam" w:hAnsi="GHEA Mariam"/>
          <w:iCs/>
          <w:sz w:val="20"/>
          <w:szCs w:val="20"/>
        </w:rPr>
        <w:t>от</w:t>
      </w:r>
      <w:r w:rsidRPr="000D6993">
        <w:rPr>
          <w:rFonts w:ascii="GHEA Mariam" w:hAnsi="GHEA Mariam"/>
          <w:iCs/>
          <w:sz w:val="20"/>
          <w:szCs w:val="20"/>
          <w:lang w:val="es-ES"/>
        </w:rPr>
        <w:t xml:space="preserve"> </w:t>
      </w:r>
      <w:r w:rsidRPr="000D6993">
        <w:rPr>
          <w:rFonts w:ascii="GHEA Mariam" w:hAnsi="GHEA Mariam"/>
          <w:iCs/>
          <w:sz w:val="20"/>
          <w:szCs w:val="20"/>
        </w:rPr>
        <w:t>доказательства</w:t>
      </w:r>
      <w:r w:rsidRPr="000D6993">
        <w:rPr>
          <w:rFonts w:ascii="GHEA Mariam" w:hAnsi="GHEA Mariam"/>
          <w:iCs/>
          <w:sz w:val="20"/>
          <w:szCs w:val="20"/>
          <w:lang w:val="es-ES"/>
        </w:rPr>
        <w:t xml:space="preserve"> </w:t>
      </w:r>
      <w:r w:rsidRPr="000D6993">
        <w:rPr>
          <w:rFonts w:ascii="GHEA Mariam" w:hAnsi="GHEA Mariam"/>
          <w:iCs/>
          <w:sz w:val="20"/>
          <w:szCs w:val="20"/>
        </w:rPr>
        <w:t>требовать</w:t>
      </w:r>
      <w:r w:rsidRPr="000D6993">
        <w:rPr>
          <w:rFonts w:ascii="GHEA Mariam" w:hAnsi="GHEA Mariam"/>
          <w:iCs/>
          <w:sz w:val="20"/>
          <w:szCs w:val="20"/>
          <w:lang w:val="es-ES"/>
        </w:rPr>
        <w:t xml:space="preserve"> </w:t>
      </w:r>
      <w:r w:rsidRPr="000D6993">
        <w:rPr>
          <w:rFonts w:ascii="GHEA Mariam" w:hAnsi="GHEA Mariam"/>
          <w:iCs/>
          <w:sz w:val="20"/>
          <w:szCs w:val="20"/>
        </w:rPr>
        <w:t>касательно</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требования</w:t>
      </w:r>
      <w:r w:rsidRPr="000D6993">
        <w:rPr>
          <w:rFonts w:ascii="GHEA Mariam" w:hAnsi="GHEA Mariam"/>
          <w:iCs/>
          <w:sz w:val="20"/>
          <w:szCs w:val="20"/>
          <w:lang w:val="es-ES"/>
        </w:rPr>
        <w:t xml:space="preserve"> </w:t>
      </w:r>
      <w:r w:rsidRPr="000D6993">
        <w:rPr>
          <w:rFonts w:ascii="GHEA Mariam" w:hAnsi="GHEA Mariam"/>
          <w:iCs/>
          <w:sz w:val="20"/>
          <w:szCs w:val="20"/>
        </w:rPr>
        <w:t>не быть выполненным</w:t>
      </w:r>
      <w:r w:rsidRPr="000D6993">
        <w:rPr>
          <w:rFonts w:ascii="GHEA Mariam" w:hAnsi="GHEA Mariam"/>
          <w:iCs/>
          <w:sz w:val="20"/>
          <w:szCs w:val="20"/>
          <w:lang w:val="es-ES"/>
        </w:rPr>
        <w:t xml:space="preserve"> </w:t>
      </w:r>
      <w:r w:rsidRPr="000D6993">
        <w:rPr>
          <w:rFonts w:ascii="GHEA Mariam" w:hAnsi="GHEA Mariam"/>
          <w:iCs/>
          <w:sz w:val="20"/>
          <w:szCs w:val="20"/>
        </w:rPr>
        <w:t>случай</w:t>
      </w:r>
      <w:r w:rsidRPr="000D6993">
        <w:rPr>
          <w:rFonts w:ascii="GHEA Mariam" w:hAnsi="GHEA Mariam"/>
          <w:iCs/>
          <w:sz w:val="20"/>
          <w:szCs w:val="20"/>
          <w:lang w:val="es-ES"/>
        </w:rPr>
        <w:t xml:space="preserve"> </w:t>
      </w:r>
      <w:r w:rsidRPr="000D6993">
        <w:rPr>
          <w:rFonts w:ascii="GHEA Mariam" w:hAnsi="GHEA Mariam"/>
          <w:iCs/>
          <w:sz w:val="20"/>
          <w:szCs w:val="20"/>
        </w:rPr>
        <w:t>дело</w:t>
      </w:r>
      <w:r w:rsidRPr="000D6993">
        <w:rPr>
          <w:rFonts w:ascii="GHEA Mariam" w:hAnsi="GHEA Mariam"/>
          <w:iCs/>
          <w:sz w:val="20"/>
          <w:szCs w:val="20"/>
          <w:lang w:val="es-ES"/>
        </w:rPr>
        <w:t xml:space="preserve"> </w:t>
      </w:r>
      <w:r w:rsidRPr="000D6993">
        <w:rPr>
          <w:rFonts w:ascii="GHEA Mariam" w:hAnsi="GHEA Mariam"/>
          <w:iCs/>
          <w:sz w:val="20"/>
          <w:szCs w:val="20"/>
        </w:rPr>
        <w:t>исследуется</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в этом</w:t>
      </w:r>
      <w:r w:rsidRPr="000D6993">
        <w:rPr>
          <w:rFonts w:ascii="GHEA Mariam" w:hAnsi="GHEA Mariam"/>
          <w:iCs/>
          <w:sz w:val="20"/>
          <w:szCs w:val="20"/>
          <w:lang w:val="es-ES"/>
        </w:rPr>
        <w:t xml:space="preserve"> </w:t>
      </w:r>
      <w:r w:rsidRPr="000D6993">
        <w:rPr>
          <w:rFonts w:ascii="GHEA Mariam" w:hAnsi="GHEA Mariam"/>
          <w:iCs/>
          <w:sz w:val="20"/>
          <w:szCs w:val="20"/>
        </w:rPr>
        <w:t>доступный</w:t>
      </w:r>
      <w:r w:rsidRPr="000D6993">
        <w:rPr>
          <w:rFonts w:ascii="GHEA Mariam" w:hAnsi="GHEA Mariam"/>
          <w:iCs/>
          <w:sz w:val="20"/>
          <w:szCs w:val="20"/>
          <w:lang w:val="es-ES"/>
        </w:rPr>
        <w:t xml:space="preserve"> </w:t>
      </w:r>
      <w:r w:rsidRPr="000D6993">
        <w:rPr>
          <w:rFonts w:ascii="GHEA Mariam" w:hAnsi="GHEA Mariam"/>
          <w:iCs/>
          <w:sz w:val="20"/>
          <w:szCs w:val="20"/>
        </w:rPr>
        <w:t>доказательств</w:t>
      </w:r>
      <w:r w:rsidRPr="000D6993">
        <w:rPr>
          <w:rFonts w:ascii="GHEA Mariam" w:hAnsi="GHEA Mariam"/>
          <w:iCs/>
          <w:sz w:val="20"/>
          <w:szCs w:val="20"/>
          <w:lang w:val="es-ES"/>
        </w:rPr>
        <w:t xml:space="preserve"> </w:t>
      </w:r>
      <w:r w:rsidRPr="000D6993">
        <w:rPr>
          <w:rFonts w:ascii="GHEA Mariam" w:hAnsi="GHEA Mariam"/>
          <w:iCs/>
          <w:sz w:val="20"/>
          <w:szCs w:val="20"/>
        </w:rPr>
        <w:t>на основе</w:t>
      </w:r>
      <w:r w:rsidRPr="000D6993">
        <w:rPr>
          <w:rFonts w:ascii="GHEA Mariam" w:hAnsi="GHEA Mariam"/>
          <w:iCs/>
          <w:sz w:val="20"/>
          <w:szCs w:val="20"/>
          <w:lang w:val="es-ES"/>
        </w:rPr>
        <w:t xml:space="preserve"> </w:t>
      </w:r>
      <w:r w:rsidRPr="000D6993">
        <w:rPr>
          <w:rFonts w:ascii="GHEA Mariam" w:hAnsi="GHEA Mariam"/>
          <w:iCs/>
          <w:sz w:val="20"/>
          <w:szCs w:val="20"/>
        </w:rPr>
        <w:t xml:space="preserve">и _ </w:t>
      </w:r>
      <w:r w:rsidRPr="000D6993">
        <w:rPr>
          <w:rFonts w:ascii="GHEA Mariam" w:hAnsi="GHEA Mariam"/>
          <w:iCs/>
          <w:sz w:val="20"/>
          <w:szCs w:val="20"/>
          <w:lang w:val="es-ES"/>
        </w:rPr>
        <w:t xml:space="preserve">_ </w:t>
      </w:r>
      <w:r w:rsidRPr="000D6993">
        <w:rPr>
          <w:rFonts w:ascii="GHEA Mariam" w:hAnsi="GHEA Mariam"/>
          <w:iCs/>
          <w:sz w:val="20"/>
          <w:szCs w:val="20"/>
        </w:rPr>
        <w:t>истца</w:t>
      </w:r>
      <w:r w:rsidRPr="000D6993">
        <w:rPr>
          <w:rFonts w:ascii="GHEA Mariam" w:hAnsi="GHEA Mariam"/>
          <w:iCs/>
          <w:sz w:val="20"/>
          <w:szCs w:val="20"/>
          <w:lang w:val="es-ES"/>
        </w:rPr>
        <w:t xml:space="preserve"> </w:t>
      </w:r>
      <w:r w:rsidRPr="000D6993">
        <w:rPr>
          <w:rFonts w:ascii="GHEA Mariam" w:hAnsi="GHEA Mariam"/>
          <w:iCs/>
          <w:sz w:val="20"/>
          <w:szCs w:val="20"/>
        </w:rPr>
        <w:t>упоминается</w:t>
      </w:r>
      <w:r w:rsidRPr="000D6993">
        <w:rPr>
          <w:rFonts w:ascii="GHEA Mariam" w:hAnsi="GHEA Mariam"/>
          <w:iCs/>
          <w:sz w:val="20"/>
          <w:szCs w:val="20"/>
          <w:lang w:val="es-ES"/>
        </w:rPr>
        <w:t xml:space="preserve"> </w:t>
      </w:r>
      <w:r w:rsidRPr="000D6993">
        <w:rPr>
          <w:rFonts w:ascii="GHEA Mariam" w:hAnsi="GHEA Mariam"/>
          <w:iCs/>
          <w:sz w:val="20"/>
          <w:szCs w:val="20"/>
        </w:rPr>
        <w:t>это</w:t>
      </w:r>
      <w:r w:rsidRPr="000D6993">
        <w:rPr>
          <w:rFonts w:ascii="GHEA Mariam" w:hAnsi="GHEA Mariam"/>
          <w:iCs/>
          <w:sz w:val="20"/>
          <w:szCs w:val="20"/>
          <w:lang w:val="es-ES"/>
        </w:rPr>
        <w:t xml:space="preserve"> </w:t>
      </w:r>
      <w:r w:rsidRPr="000D6993">
        <w:rPr>
          <w:rFonts w:ascii="GHEA Mariam" w:hAnsi="GHEA Mariam"/>
          <w:iCs/>
          <w:sz w:val="20"/>
          <w:szCs w:val="20"/>
        </w:rPr>
        <w:t xml:space="preserve">факты , </w:t>
      </w:r>
      <w:r w:rsidRPr="000D6993">
        <w:rPr>
          <w:rFonts w:ascii="GHEA Mariam" w:hAnsi="GHEA Mariam"/>
          <w:iCs/>
          <w:sz w:val="20"/>
          <w:szCs w:val="20"/>
          <w:lang w:val="es-ES"/>
        </w:rPr>
        <w:t xml:space="preserve">которые </w:t>
      </w:r>
      <w:r w:rsidRPr="000D6993">
        <w:rPr>
          <w:rFonts w:ascii="GHEA Mariam" w:hAnsi="GHEA Mariam"/>
          <w:iCs/>
          <w:sz w:val="20"/>
          <w:szCs w:val="20"/>
        </w:rPr>
        <w:t>при условии</w:t>
      </w:r>
      <w:r w:rsidRPr="000D6993">
        <w:rPr>
          <w:rFonts w:ascii="GHEA Mariam" w:hAnsi="GHEA Mariam"/>
          <w:iCs/>
          <w:sz w:val="20"/>
          <w:szCs w:val="20"/>
          <w:lang w:val="es-ES"/>
        </w:rPr>
        <w:t xml:space="preserve"> </w:t>
      </w:r>
      <w:r w:rsidRPr="000D6993">
        <w:rPr>
          <w:rFonts w:ascii="GHEA Mariam" w:hAnsi="GHEA Mariam"/>
          <w:iCs/>
          <w:sz w:val="20"/>
          <w:szCs w:val="20"/>
        </w:rPr>
        <w:t>являются</w:t>
      </w:r>
      <w:r w:rsidRPr="000D6993">
        <w:rPr>
          <w:rFonts w:ascii="GHEA Mariam" w:hAnsi="GHEA Mariam"/>
          <w:iCs/>
          <w:sz w:val="20"/>
          <w:szCs w:val="20"/>
          <w:lang w:val="es-ES"/>
        </w:rPr>
        <w:t xml:space="preserve"> </w:t>
      </w:r>
      <w:r w:rsidRPr="000D6993">
        <w:rPr>
          <w:rFonts w:ascii="GHEA Mariam" w:hAnsi="GHEA Mariam"/>
          <w:iCs/>
          <w:sz w:val="20"/>
          <w:szCs w:val="20"/>
        </w:rPr>
        <w:t>подтверждение</w:t>
      </w:r>
      <w:r w:rsidRPr="000D6993">
        <w:rPr>
          <w:rFonts w:ascii="GHEA Mariam" w:hAnsi="GHEA Mariam"/>
          <w:iCs/>
          <w:sz w:val="20"/>
          <w:szCs w:val="20"/>
          <w:lang w:val="es-ES"/>
        </w:rPr>
        <w:t xml:space="preserve"> </w:t>
      </w:r>
      <w:r w:rsidRPr="000D6993">
        <w:rPr>
          <w:rFonts w:ascii="GHEA Mariam" w:hAnsi="GHEA Mariam"/>
          <w:iCs/>
          <w:sz w:val="20"/>
          <w:szCs w:val="20"/>
        </w:rPr>
        <w:t>ответчика</w:t>
      </w:r>
      <w:r w:rsidRPr="000D6993">
        <w:rPr>
          <w:rFonts w:ascii="GHEA Mariam" w:hAnsi="GHEA Mariam"/>
          <w:iCs/>
          <w:sz w:val="20"/>
          <w:szCs w:val="20"/>
          <w:lang w:val="es-ES"/>
        </w:rPr>
        <w:t xml:space="preserve"> </w:t>
      </w:r>
      <w:r w:rsidRPr="000D6993">
        <w:rPr>
          <w:rFonts w:ascii="GHEA Mariam" w:hAnsi="GHEA Mariam"/>
          <w:iCs/>
          <w:sz w:val="20"/>
          <w:szCs w:val="20"/>
        </w:rPr>
        <w:t>владения</w:t>
      </w:r>
      <w:r w:rsidRPr="000D6993">
        <w:rPr>
          <w:rFonts w:ascii="GHEA Mariam" w:hAnsi="GHEA Mariam"/>
          <w:iCs/>
          <w:sz w:val="20"/>
          <w:szCs w:val="20"/>
          <w:lang w:val="es-ES"/>
        </w:rPr>
        <w:t xml:space="preserve"> </w:t>
      </w:r>
      <w:r w:rsidRPr="000D6993">
        <w:rPr>
          <w:rFonts w:ascii="GHEA Mariam" w:hAnsi="GHEA Mariam"/>
          <w:iCs/>
          <w:sz w:val="20"/>
          <w:szCs w:val="20"/>
        </w:rPr>
        <w:t>под</w:t>
      </w:r>
      <w:r w:rsidRPr="000D6993">
        <w:rPr>
          <w:rFonts w:ascii="GHEA Mariam" w:hAnsi="GHEA Mariam"/>
          <w:iCs/>
          <w:sz w:val="20"/>
          <w:szCs w:val="20"/>
          <w:lang w:val="es-ES"/>
        </w:rPr>
        <w:t xml:space="preserve"> </w:t>
      </w:r>
      <w:r w:rsidRPr="000D6993">
        <w:rPr>
          <w:rFonts w:ascii="GHEA Mariam" w:hAnsi="GHEA Mariam"/>
          <w:iCs/>
          <w:sz w:val="20"/>
          <w:szCs w:val="20"/>
        </w:rPr>
        <w:t>размещен</w:t>
      </w:r>
      <w:r w:rsidRPr="000D6993">
        <w:rPr>
          <w:rFonts w:ascii="GHEA Mariam" w:hAnsi="GHEA Mariam"/>
          <w:iCs/>
          <w:sz w:val="20"/>
          <w:szCs w:val="20"/>
          <w:lang w:val="es-ES"/>
        </w:rPr>
        <w:t xml:space="preserve"> </w:t>
      </w:r>
      <w:r w:rsidRPr="000D6993">
        <w:rPr>
          <w:rFonts w:ascii="GHEA Mariam" w:hAnsi="GHEA Mariam"/>
          <w:iCs/>
          <w:sz w:val="20"/>
          <w:szCs w:val="20"/>
        </w:rPr>
        <w:t xml:space="preserve">с доказательствами </w:t>
      </w:r>
      <w:r w:rsidRPr="000D6993">
        <w:rPr>
          <w:rFonts w:ascii="GHEA Mariam" w:hAnsi="GHEA Mariam"/>
          <w:iCs/>
          <w:sz w:val="20"/>
          <w:szCs w:val="20"/>
          <w:lang w:val="es-ES"/>
        </w:rPr>
        <w:t xml:space="preserve">, </w:t>
      </w:r>
      <w:r w:rsidRPr="000D6993">
        <w:rPr>
          <w:rFonts w:ascii="GHEA Mariam" w:hAnsi="GHEA Mariam"/>
          <w:iCs/>
          <w:sz w:val="20"/>
          <w:szCs w:val="20"/>
        </w:rPr>
        <w:t>считается</w:t>
      </w:r>
      <w:r w:rsidRPr="000D6993">
        <w:rPr>
          <w:rFonts w:ascii="GHEA Mariam" w:hAnsi="GHEA Mariam"/>
          <w:iCs/>
          <w:sz w:val="20"/>
          <w:szCs w:val="20"/>
          <w:lang w:val="es-ES"/>
        </w:rPr>
        <w:t xml:space="preserve"> </w:t>
      </w:r>
      <w:r w:rsidRPr="000D6993">
        <w:rPr>
          <w:rFonts w:ascii="GHEA Mariam" w:hAnsi="GHEA Mariam"/>
          <w:iCs/>
          <w:sz w:val="20"/>
          <w:szCs w:val="20"/>
        </w:rPr>
        <w:t>являются</w:t>
      </w:r>
      <w:r w:rsidRPr="000D6993">
        <w:rPr>
          <w:rFonts w:ascii="GHEA Mariam" w:hAnsi="GHEA Mariam"/>
          <w:iCs/>
          <w:sz w:val="20"/>
          <w:szCs w:val="20"/>
          <w:lang w:val="es-ES"/>
        </w:rPr>
        <w:t xml:space="preserve"> </w:t>
      </w:r>
      <w:r w:rsidRPr="000D6993">
        <w:rPr>
          <w:rFonts w:ascii="GHEA Mariam" w:hAnsi="GHEA Mariam"/>
          <w:iCs/>
          <w:sz w:val="20"/>
          <w:szCs w:val="20"/>
        </w:rPr>
        <w:t xml:space="preserve">одобренный </w:t>
      </w:r>
      <w:r w:rsidRPr="000D6993">
        <w:rPr>
          <w:rFonts w:ascii="GHEA Mariam" w:hAnsi="GHEA Mariam"/>
          <w:iCs/>
          <w:sz w:val="20"/>
          <w:szCs w:val="20"/>
          <w:lang w:val="es-ES"/>
        </w:rPr>
        <w:t>_</w:t>
      </w:r>
    </w:p>
    <w:p w14:paraId="1A39DED8"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9. </w:t>
      </w:r>
      <w:r w:rsidRPr="000D6993">
        <w:rPr>
          <w:rFonts w:ascii="GHEA Mariam" w:hAnsi="GHEA Mariam"/>
          <w:iCs/>
          <w:sz w:val="20"/>
          <w:szCs w:val="20"/>
        </w:rPr>
        <w:t>Суд</w:t>
      </w:r>
      <w:r w:rsidRPr="000D6993">
        <w:rPr>
          <w:rFonts w:ascii="GHEA Mariam" w:hAnsi="GHEA Mariam"/>
          <w:iCs/>
          <w:sz w:val="20"/>
          <w:szCs w:val="20"/>
          <w:lang w:val="es-ES"/>
        </w:rPr>
        <w:t xml:space="preserve"> </w:t>
      </w:r>
      <w:r w:rsidRPr="000D6993">
        <w:rPr>
          <w:rFonts w:ascii="GHEA Mariam" w:hAnsi="GHEA Mariam"/>
          <w:iCs/>
          <w:sz w:val="20"/>
          <w:szCs w:val="20"/>
        </w:rPr>
        <w:t>настоящим</w:t>
      </w:r>
      <w:r w:rsidRPr="000D6993">
        <w:rPr>
          <w:rFonts w:ascii="GHEA Mariam" w:hAnsi="GHEA Mariam"/>
          <w:iCs/>
          <w:sz w:val="20"/>
          <w:szCs w:val="20"/>
          <w:lang w:val="es-ES"/>
        </w:rPr>
        <w:t xml:space="preserve"> </w:t>
      </w:r>
      <w:r w:rsidRPr="000D6993">
        <w:rPr>
          <w:rFonts w:ascii="GHEA Mariam" w:hAnsi="GHEA Mariam"/>
          <w:iCs/>
          <w:sz w:val="20"/>
          <w:szCs w:val="20"/>
        </w:rPr>
        <w:t>покупки</w:t>
      </w:r>
      <w:r w:rsidRPr="000D6993">
        <w:rPr>
          <w:rFonts w:ascii="GHEA Mariam" w:hAnsi="GHEA Mariam"/>
          <w:iCs/>
          <w:sz w:val="20"/>
          <w:szCs w:val="20"/>
          <w:lang w:val="es-ES"/>
        </w:rPr>
        <w:t xml:space="preserve"> </w:t>
      </w:r>
      <w:r w:rsidRPr="000D6993">
        <w:rPr>
          <w:rFonts w:ascii="GHEA Mariam" w:hAnsi="GHEA Mariam"/>
          <w:iCs/>
          <w:sz w:val="20"/>
          <w:szCs w:val="20"/>
        </w:rPr>
        <w:t>к процессу</w:t>
      </w:r>
      <w:r w:rsidRPr="000D6993">
        <w:rPr>
          <w:rFonts w:ascii="GHEA Mariam" w:hAnsi="GHEA Mariam"/>
          <w:iCs/>
          <w:sz w:val="20"/>
          <w:szCs w:val="20"/>
          <w:lang w:val="es-ES"/>
        </w:rPr>
        <w:t xml:space="preserve"> </w:t>
      </w:r>
      <w:r w:rsidRPr="000D6993">
        <w:rPr>
          <w:rFonts w:ascii="GHEA Mariam" w:hAnsi="GHEA Mariam"/>
          <w:iCs/>
          <w:sz w:val="20"/>
          <w:szCs w:val="20"/>
        </w:rPr>
        <w:t>относящийся к</w:t>
      </w:r>
      <w:r w:rsidRPr="000D6993">
        <w:rPr>
          <w:rFonts w:ascii="GHEA Mariam" w:hAnsi="GHEA Mariam"/>
          <w:iCs/>
          <w:sz w:val="20"/>
          <w:szCs w:val="20"/>
          <w:lang w:val="es-ES"/>
        </w:rPr>
        <w:t xml:space="preserve"> </w:t>
      </w:r>
      <w:r w:rsidRPr="000D6993">
        <w:rPr>
          <w:rFonts w:ascii="GHEA Mariam" w:hAnsi="GHEA Mariam"/>
          <w:iCs/>
          <w:sz w:val="20"/>
          <w:szCs w:val="20"/>
        </w:rPr>
        <w:t>настоящим</w:t>
      </w:r>
      <w:r w:rsidRPr="000D6993">
        <w:rPr>
          <w:rFonts w:ascii="GHEA Mariam" w:hAnsi="GHEA Mariam"/>
          <w:iCs/>
          <w:sz w:val="20"/>
          <w:szCs w:val="20"/>
          <w:lang w:val="es-ES"/>
        </w:rPr>
        <w:t xml:space="preserve"> </w:t>
      </w:r>
      <w:r w:rsidRPr="000D6993">
        <w:rPr>
          <w:rFonts w:ascii="GHEA Mariam" w:hAnsi="GHEA Mariam"/>
          <w:iCs/>
          <w:sz w:val="20"/>
          <w:szCs w:val="20"/>
        </w:rPr>
        <w:t>по разделам</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споры</w:t>
      </w:r>
      <w:r w:rsidRPr="000D6993">
        <w:rPr>
          <w:rFonts w:ascii="GHEA Mariam" w:hAnsi="GHEA Mariam"/>
          <w:iCs/>
          <w:sz w:val="20"/>
          <w:szCs w:val="20"/>
          <w:lang w:val="es-ES"/>
        </w:rPr>
        <w:t xml:space="preserve"> </w:t>
      </w:r>
      <w:r w:rsidRPr="000D6993">
        <w:rPr>
          <w:rFonts w:ascii="GHEA Mariam" w:hAnsi="GHEA Mariam"/>
          <w:iCs/>
          <w:sz w:val="20"/>
          <w:szCs w:val="20"/>
        </w:rPr>
        <w:t>касательно</w:t>
      </w:r>
      <w:r w:rsidRPr="000D6993">
        <w:rPr>
          <w:rFonts w:ascii="GHEA Mariam" w:hAnsi="GHEA Mariam"/>
          <w:iCs/>
          <w:sz w:val="20"/>
          <w:szCs w:val="20"/>
          <w:lang w:val="es-ES"/>
        </w:rPr>
        <w:t xml:space="preserve"> </w:t>
      </w:r>
      <w:r w:rsidRPr="000D6993">
        <w:rPr>
          <w:rFonts w:ascii="GHEA Mariam" w:hAnsi="GHEA Mariam"/>
          <w:iCs/>
          <w:sz w:val="20"/>
          <w:szCs w:val="20"/>
        </w:rPr>
        <w:t>его</w:t>
      </w:r>
      <w:r w:rsidRPr="000D6993">
        <w:rPr>
          <w:rFonts w:ascii="GHEA Mariam" w:hAnsi="GHEA Mariam"/>
          <w:iCs/>
          <w:sz w:val="20"/>
          <w:szCs w:val="20"/>
          <w:lang w:val="es-ES"/>
        </w:rPr>
        <w:t xml:space="preserve"> </w:t>
      </w:r>
      <w:r w:rsidRPr="000D6993">
        <w:rPr>
          <w:rFonts w:ascii="GHEA Mariam" w:hAnsi="GHEA Mariam"/>
          <w:iCs/>
          <w:sz w:val="20"/>
          <w:szCs w:val="20"/>
        </w:rPr>
        <w:t>в разбирательстве</w:t>
      </w:r>
      <w:r w:rsidRPr="000D6993">
        <w:rPr>
          <w:rFonts w:ascii="GHEA Mariam" w:hAnsi="GHEA Mariam"/>
          <w:iCs/>
          <w:sz w:val="20"/>
          <w:szCs w:val="20"/>
          <w:lang w:val="es-ES"/>
        </w:rPr>
        <w:t xml:space="preserve"> </w:t>
      </w:r>
      <w:r w:rsidRPr="000D6993">
        <w:rPr>
          <w:rFonts w:ascii="GHEA Mariam" w:hAnsi="GHEA Mariam"/>
          <w:iCs/>
          <w:sz w:val="20"/>
          <w:szCs w:val="20"/>
        </w:rPr>
        <w:t>рассмотрен</w:t>
      </w:r>
      <w:r w:rsidRPr="000D6993">
        <w:rPr>
          <w:rFonts w:ascii="GHEA Mariam" w:hAnsi="GHEA Mariam"/>
          <w:iCs/>
          <w:sz w:val="20"/>
          <w:szCs w:val="20"/>
          <w:lang w:val="es-ES"/>
        </w:rPr>
        <w:t xml:space="preserve"> </w:t>
      </w:r>
      <w:r w:rsidRPr="000D6993">
        <w:rPr>
          <w:rFonts w:ascii="GHEA Mariam" w:hAnsi="GHEA Mariam"/>
          <w:iCs/>
          <w:sz w:val="20"/>
          <w:szCs w:val="20"/>
        </w:rPr>
        <w:t>дела</w:t>
      </w:r>
      <w:r w:rsidRPr="000D6993">
        <w:rPr>
          <w:rFonts w:ascii="GHEA Mariam" w:hAnsi="GHEA Mariam"/>
          <w:iCs/>
          <w:sz w:val="20"/>
          <w:szCs w:val="20"/>
          <w:lang w:val="es-ES"/>
        </w:rPr>
        <w:t xml:space="preserve"> </w:t>
      </w:r>
      <w:r w:rsidRPr="000D6993">
        <w:rPr>
          <w:rFonts w:ascii="GHEA Mariam" w:hAnsi="GHEA Mariam"/>
          <w:iCs/>
          <w:sz w:val="20"/>
          <w:szCs w:val="20"/>
        </w:rPr>
        <w:t>включается</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один</w:t>
      </w:r>
      <w:r w:rsidRPr="000D6993">
        <w:rPr>
          <w:rFonts w:ascii="GHEA Mariam" w:hAnsi="GHEA Mariam"/>
          <w:iCs/>
          <w:sz w:val="20"/>
          <w:szCs w:val="20"/>
          <w:lang w:val="es-ES"/>
        </w:rPr>
        <w:t xml:space="preserve"> </w:t>
      </w:r>
      <w:r w:rsidRPr="000D6993">
        <w:rPr>
          <w:rFonts w:ascii="GHEA Mariam" w:hAnsi="GHEA Mariam"/>
          <w:iCs/>
          <w:sz w:val="20"/>
          <w:szCs w:val="20"/>
        </w:rPr>
        <w:t xml:space="preserve">в разбирательстве </w:t>
      </w:r>
      <w:r w:rsidRPr="000D6993">
        <w:rPr>
          <w:rFonts w:ascii="GHEA Mariam" w:hAnsi="GHEA Mariam"/>
          <w:iCs/>
          <w:sz w:val="20"/>
          <w:szCs w:val="20"/>
          <w:lang w:val="es-ES"/>
        </w:rPr>
        <w:t>.</w:t>
      </w:r>
    </w:p>
    <w:p w14:paraId="3926CC40"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10. </w:t>
      </w:r>
      <w:r w:rsidRPr="000D6993">
        <w:rPr>
          <w:rFonts w:ascii="GHEA Mariam" w:hAnsi="GHEA Mariam"/>
          <w:iCs/>
          <w:sz w:val="20"/>
          <w:szCs w:val="20"/>
        </w:rPr>
        <w:t>Приложение</w:t>
      </w:r>
      <w:r w:rsidRPr="000D6993">
        <w:rPr>
          <w:rFonts w:ascii="GHEA Mariam" w:hAnsi="GHEA Mariam"/>
          <w:iCs/>
          <w:sz w:val="20"/>
          <w:szCs w:val="20"/>
          <w:lang w:val="es-ES"/>
        </w:rPr>
        <w:t xml:space="preserve"> </w:t>
      </w:r>
      <w:r w:rsidRPr="000D6993">
        <w:rPr>
          <w:rFonts w:ascii="GHEA Mariam" w:hAnsi="GHEA Mariam"/>
          <w:iCs/>
          <w:sz w:val="20"/>
          <w:szCs w:val="20"/>
        </w:rPr>
        <w:t>разбирательство</w:t>
      </w:r>
      <w:r w:rsidRPr="000D6993">
        <w:rPr>
          <w:rFonts w:ascii="GHEA Mariam" w:hAnsi="GHEA Mariam"/>
          <w:iCs/>
          <w:sz w:val="20"/>
          <w:szCs w:val="20"/>
          <w:lang w:val="es-ES"/>
        </w:rPr>
        <w:t xml:space="preserve"> </w:t>
      </w:r>
      <w:r w:rsidRPr="000D6993">
        <w:rPr>
          <w:rFonts w:ascii="GHEA Mariam" w:hAnsi="GHEA Mariam"/>
          <w:iCs/>
          <w:sz w:val="20"/>
          <w:szCs w:val="20"/>
        </w:rPr>
        <w:t>принять</w:t>
      </w:r>
      <w:r w:rsidRPr="000D6993">
        <w:rPr>
          <w:rFonts w:ascii="GHEA Mariam" w:hAnsi="GHEA Mariam"/>
          <w:iCs/>
          <w:sz w:val="20"/>
          <w:szCs w:val="20"/>
          <w:lang w:val="es-ES"/>
        </w:rPr>
        <w:t xml:space="preserve"> </w:t>
      </w:r>
      <w:r w:rsidRPr="000D6993">
        <w:rPr>
          <w:rFonts w:ascii="GHEA Mariam" w:hAnsi="GHEA Mariam"/>
          <w:iCs/>
          <w:sz w:val="20"/>
          <w:szCs w:val="20"/>
        </w:rPr>
        <w:t>о</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немедленно</w:t>
      </w:r>
      <w:r w:rsidRPr="000D6993">
        <w:rPr>
          <w:rFonts w:ascii="GHEA Mariam" w:hAnsi="GHEA Mariam"/>
          <w:iCs/>
          <w:sz w:val="20"/>
          <w:szCs w:val="20"/>
          <w:lang w:val="es-ES"/>
        </w:rPr>
        <w:t xml:space="preserve"> </w:t>
      </w:r>
      <w:r w:rsidRPr="000D6993">
        <w:rPr>
          <w:rFonts w:ascii="GHEA Mariam" w:hAnsi="GHEA Mariam"/>
          <w:iCs/>
          <w:sz w:val="20"/>
          <w:szCs w:val="20"/>
        </w:rPr>
        <w:t>послан</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уполномоченный</w:t>
      </w:r>
      <w:r w:rsidRPr="000D6993">
        <w:rPr>
          <w:rFonts w:ascii="GHEA Mariam" w:hAnsi="GHEA Mariam"/>
          <w:iCs/>
          <w:sz w:val="20"/>
          <w:szCs w:val="20"/>
          <w:lang w:val="es-ES"/>
        </w:rPr>
        <w:t xml:space="preserve"> </w:t>
      </w:r>
      <w:r w:rsidRPr="000D6993">
        <w:rPr>
          <w:rFonts w:ascii="GHEA Mariam" w:hAnsi="GHEA Mariam"/>
          <w:iCs/>
          <w:sz w:val="20"/>
          <w:szCs w:val="20"/>
        </w:rPr>
        <w:t>тела</w:t>
      </w:r>
      <w:r w:rsidRPr="000D6993">
        <w:rPr>
          <w:rFonts w:ascii="GHEA Mariam" w:hAnsi="GHEA Mariam"/>
          <w:iCs/>
          <w:sz w:val="20"/>
          <w:szCs w:val="20"/>
          <w:lang w:val="es-ES"/>
        </w:rPr>
        <w:t xml:space="preserve"> </w:t>
      </w:r>
      <w:r w:rsidRPr="000D6993">
        <w:rPr>
          <w:rFonts w:ascii="GHEA Mariam" w:hAnsi="GHEA Mariam"/>
          <w:iCs/>
          <w:sz w:val="20"/>
          <w:szCs w:val="20"/>
        </w:rPr>
        <w:t>чиновник</w:t>
      </w:r>
      <w:r w:rsidRPr="000D6993">
        <w:rPr>
          <w:rFonts w:ascii="GHEA Mariam" w:hAnsi="GHEA Mariam"/>
          <w:iCs/>
          <w:sz w:val="20"/>
          <w:szCs w:val="20"/>
          <w:lang w:val="es-ES"/>
        </w:rPr>
        <w:t xml:space="preserve"> </w:t>
      </w:r>
      <w:r w:rsidRPr="000D6993">
        <w:rPr>
          <w:rFonts w:ascii="GHEA Mariam" w:hAnsi="GHEA Mariam"/>
          <w:iCs/>
          <w:sz w:val="20"/>
          <w:szCs w:val="20"/>
        </w:rPr>
        <w:t>электронный</w:t>
      </w:r>
      <w:r w:rsidRPr="000D6993">
        <w:rPr>
          <w:rFonts w:ascii="GHEA Mariam" w:hAnsi="GHEA Mariam"/>
          <w:iCs/>
          <w:sz w:val="20"/>
          <w:szCs w:val="20"/>
          <w:lang w:val="es-ES"/>
        </w:rPr>
        <w:t xml:space="preserve"> </w:t>
      </w:r>
      <w:r w:rsidRPr="000D6993">
        <w:rPr>
          <w:rFonts w:ascii="GHEA Mariam" w:hAnsi="GHEA Mariam"/>
          <w:iCs/>
          <w:sz w:val="20"/>
          <w:szCs w:val="20"/>
        </w:rPr>
        <w:t>почты</w:t>
      </w:r>
      <w:r w:rsidRPr="000D6993">
        <w:rPr>
          <w:rFonts w:ascii="GHEA Mariam" w:hAnsi="GHEA Mariam"/>
          <w:iCs/>
          <w:sz w:val="20"/>
          <w:szCs w:val="20"/>
          <w:lang w:val="es-ES"/>
        </w:rPr>
        <w:t xml:space="preserve"> по </w:t>
      </w:r>
      <w:r w:rsidRPr="000D6993">
        <w:rPr>
          <w:rFonts w:ascii="GHEA Mariam" w:hAnsi="GHEA Mariam"/>
          <w:iCs/>
          <w:sz w:val="20"/>
          <w:szCs w:val="20"/>
        </w:rPr>
        <w:t>адресу Авторизованный</w:t>
      </w:r>
      <w:r w:rsidRPr="000D6993">
        <w:rPr>
          <w:rFonts w:ascii="GHEA Mariam" w:hAnsi="GHEA Mariam"/>
          <w:iCs/>
          <w:sz w:val="20"/>
          <w:szCs w:val="20"/>
          <w:lang w:val="es-ES"/>
        </w:rPr>
        <w:t xml:space="preserve"> </w:t>
      </w:r>
      <w:r w:rsidRPr="000D6993">
        <w:rPr>
          <w:rFonts w:ascii="GHEA Mariam" w:hAnsi="GHEA Mariam"/>
          <w:iCs/>
          <w:sz w:val="20"/>
          <w:szCs w:val="20"/>
        </w:rPr>
        <w:t>тело</w:t>
      </w:r>
      <w:r w:rsidRPr="000D6993">
        <w:rPr>
          <w:rFonts w:ascii="GHEA Mariam" w:hAnsi="GHEA Mariam"/>
          <w:iCs/>
          <w:sz w:val="20"/>
          <w:szCs w:val="20"/>
          <w:lang w:val="es-ES"/>
        </w:rPr>
        <w:t xml:space="preserve"> </w:t>
      </w:r>
      <w:r w:rsidRPr="000D6993">
        <w:rPr>
          <w:rFonts w:ascii="GHEA Mariam" w:hAnsi="GHEA Mariam"/>
          <w:iCs/>
          <w:sz w:val="20"/>
          <w:szCs w:val="20"/>
        </w:rPr>
        <w:t>настоящим</w:t>
      </w:r>
      <w:r w:rsidRPr="000D6993">
        <w:rPr>
          <w:rFonts w:ascii="GHEA Mariam" w:hAnsi="GHEA Mariam"/>
          <w:iCs/>
          <w:sz w:val="20"/>
          <w:szCs w:val="20"/>
          <w:lang w:val="es-ES"/>
        </w:rPr>
        <w:t xml:space="preserve"> </w:t>
      </w:r>
      <w:r w:rsidRPr="000D6993">
        <w:rPr>
          <w:rFonts w:ascii="GHEA Mariam" w:hAnsi="GHEA Mariam"/>
          <w:iCs/>
          <w:sz w:val="20"/>
          <w:szCs w:val="20"/>
        </w:rPr>
        <w:t>с точкой</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немедленно</w:t>
      </w:r>
      <w:r w:rsidRPr="000D6993">
        <w:rPr>
          <w:rFonts w:ascii="GHEA Mariam" w:hAnsi="GHEA Mariam"/>
          <w:iCs/>
          <w:sz w:val="20"/>
          <w:szCs w:val="20"/>
          <w:lang w:val="es-ES"/>
        </w:rPr>
        <w:t xml:space="preserve"> </w:t>
      </w:r>
      <w:r w:rsidRPr="000D6993">
        <w:rPr>
          <w:rFonts w:ascii="GHEA Mariam" w:hAnsi="GHEA Mariam"/>
          <w:iCs/>
          <w:sz w:val="20"/>
          <w:szCs w:val="20"/>
        </w:rPr>
        <w:t>публикация</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в рассылке :</w:t>
      </w:r>
      <w:r w:rsidRPr="000D6993">
        <w:rPr>
          <w:rFonts w:ascii="GHEA Mariam" w:hAnsi="GHEA Mariam"/>
          <w:iCs/>
          <w:sz w:val="20"/>
          <w:szCs w:val="20"/>
          <w:lang w:val="es-ES"/>
        </w:rPr>
        <w:t xml:space="preserve"> </w:t>
      </w:r>
      <w:r w:rsidRPr="000D6993">
        <w:rPr>
          <w:rFonts w:ascii="GHEA Mariam" w:hAnsi="GHEA Mariam"/>
          <w:iCs/>
          <w:sz w:val="20"/>
          <w:szCs w:val="20"/>
        </w:rPr>
        <w:t>отмечая</w:t>
      </w:r>
      <w:r w:rsidRPr="000D6993">
        <w:rPr>
          <w:rFonts w:ascii="GHEA Mariam" w:hAnsi="GHEA Mariam"/>
          <w:iCs/>
          <w:sz w:val="20"/>
          <w:szCs w:val="20"/>
          <w:lang w:val="es-ES"/>
        </w:rPr>
        <w:t xml:space="preserve"> </w:t>
      </w:r>
      <w:r w:rsidRPr="000D6993">
        <w:rPr>
          <w:rFonts w:ascii="GHEA Mariam" w:hAnsi="GHEA Mariam"/>
          <w:iCs/>
          <w:sz w:val="20"/>
          <w:szCs w:val="20"/>
        </w:rPr>
        <w:t>приостановка</w:t>
      </w:r>
      <w:r w:rsidRPr="000D6993">
        <w:rPr>
          <w:rFonts w:ascii="GHEA Mariam" w:hAnsi="GHEA Mariam"/>
          <w:iCs/>
          <w:sz w:val="20"/>
          <w:szCs w:val="20"/>
          <w:lang w:val="es-ES"/>
        </w:rPr>
        <w:t xml:space="preserve"> </w:t>
      </w:r>
      <w:r w:rsidRPr="000D6993">
        <w:rPr>
          <w:rFonts w:ascii="GHEA Mariam" w:hAnsi="GHEA Mariam"/>
          <w:iCs/>
          <w:sz w:val="20"/>
          <w:szCs w:val="20"/>
        </w:rPr>
        <w:t xml:space="preserve">день </w:t>
      </w:r>
      <w:r w:rsidRPr="000D6993">
        <w:rPr>
          <w:rFonts w:ascii="GHEA Mariam" w:hAnsi="GHEA Mariam"/>
          <w:iCs/>
          <w:sz w:val="20"/>
          <w:szCs w:val="20"/>
          <w:lang w:val="es-ES"/>
        </w:rPr>
        <w:t>:</w:t>
      </w:r>
    </w:p>
    <w:p w14:paraId="20768D8A"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11 </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претензии</w:t>
      </w:r>
      <w:r w:rsidRPr="000D6993">
        <w:rPr>
          <w:rFonts w:ascii="GHEA Mariam" w:hAnsi="GHEA Mariam"/>
          <w:iCs/>
          <w:sz w:val="20"/>
          <w:szCs w:val="20"/>
          <w:lang w:val="es-ES"/>
        </w:rPr>
        <w:t xml:space="preserve"> </w:t>
      </w:r>
      <w:r w:rsidRPr="000D6993">
        <w:rPr>
          <w:rFonts w:ascii="GHEA Mariam" w:hAnsi="GHEA Mariam"/>
          <w:iCs/>
          <w:sz w:val="20"/>
          <w:szCs w:val="20"/>
        </w:rPr>
        <w:t>ответ</w:t>
      </w:r>
      <w:r w:rsidRPr="000D6993">
        <w:rPr>
          <w:rFonts w:ascii="GHEA Mariam" w:hAnsi="GHEA Mariam"/>
          <w:iCs/>
          <w:sz w:val="20"/>
          <w:szCs w:val="20"/>
          <w:lang w:val="es-ES"/>
        </w:rPr>
        <w:t xml:space="preserve"> </w:t>
      </w:r>
      <w:r w:rsidRPr="000D6993">
        <w:rPr>
          <w:rFonts w:ascii="GHEA Mariam" w:hAnsi="GHEA Mariam"/>
          <w:iCs/>
          <w:sz w:val="20"/>
          <w:szCs w:val="20"/>
        </w:rPr>
        <w:t>клиент</w:t>
      </w:r>
      <w:r w:rsidRPr="000D6993">
        <w:rPr>
          <w:rFonts w:ascii="GHEA Mariam" w:hAnsi="GHEA Mariam"/>
          <w:iCs/>
          <w:sz w:val="20"/>
          <w:szCs w:val="20"/>
          <w:lang w:val="es-ES"/>
        </w:rPr>
        <w:t xml:space="preserve"> </w:t>
      </w:r>
      <w:r w:rsidRPr="000D6993">
        <w:rPr>
          <w:rFonts w:ascii="GHEA Mariam" w:hAnsi="GHEA Mariam"/>
          <w:iCs/>
          <w:sz w:val="20"/>
          <w:szCs w:val="20"/>
        </w:rPr>
        <w:t>Представляет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претензии</w:t>
      </w:r>
      <w:r w:rsidRPr="000D6993">
        <w:rPr>
          <w:rFonts w:ascii="GHEA Mariam" w:hAnsi="GHEA Mariam"/>
          <w:iCs/>
          <w:sz w:val="20"/>
          <w:szCs w:val="20"/>
          <w:lang w:val="es-ES"/>
        </w:rPr>
        <w:t xml:space="preserve"> </w:t>
      </w:r>
      <w:r w:rsidRPr="000D6993">
        <w:rPr>
          <w:rFonts w:ascii="GHEA Mariam" w:hAnsi="GHEA Mariam"/>
          <w:iCs/>
          <w:sz w:val="20"/>
          <w:szCs w:val="20"/>
        </w:rPr>
        <w:t>разбирательство</w:t>
      </w:r>
      <w:r w:rsidRPr="000D6993">
        <w:rPr>
          <w:rFonts w:ascii="GHEA Mariam" w:hAnsi="GHEA Mariam"/>
          <w:iCs/>
          <w:sz w:val="20"/>
          <w:szCs w:val="20"/>
          <w:lang w:val="es-ES"/>
        </w:rPr>
        <w:t xml:space="preserve"> </w:t>
      </w:r>
      <w:r w:rsidRPr="000D6993">
        <w:rPr>
          <w:rFonts w:ascii="GHEA Mariam" w:hAnsi="GHEA Mariam"/>
          <w:iCs/>
          <w:sz w:val="20"/>
          <w:szCs w:val="20"/>
        </w:rPr>
        <w:t>принять</w:t>
      </w:r>
      <w:r w:rsidRPr="000D6993">
        <w:rPr>
          <w:rFonts w:ascii="GHEA Mariam" w:hAnsi="GHEA Mariam"/>
          <w:iCs/>
          <w:sz w:val="20"/>
          <w:szCs w:val="20"/>
          <w:lang w:val="es-ES"/>
        </w:rPr>
        <w:t xml:space="preserve"> </w:t>
      </w:r>
      <w:r w:rsidRPr="000D6993">
        <w:rPr>
          <w:rFonts w:ascii="GHEA Mariam" w:hAnsi="GHEA Mariam"/>
          <w:iCs/>
          <w:sz w:val="20"/>
          <w:szCs w:val="20"/>
        </w:rPr>
        <w:t>о</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от получения</w:t>
      </w:r>
      <w:r w:rsidRPr="000D6993">
        <w:rPr>
          <w:rFonts w:ascii="GHEA Mariam" w:hAnsi="GHEA Mariam"/>
          <w:iCs/>
          <w:sz w:val="20"/>
          <w:szCs w:val="20"/>
          <w:lang w:val="es-ES"/>
        </w:rPr>
        <w:t xml:space="preserve"> </w:t>
      </w:r>
      <w:r w:rsidRPr="000D6993">
        <w:rPr>
          <w:rFonts w:ascii="GHEA Mariam" w:hAnsi="GHEA Mariam"/>
          <w:iCs/>
          <w:sz w:val="20"/>
          <w:szCs w:val="20"/>
        </w:rPr>
        <w:t>после _</w:t>
      </w:r>
      <w:r w:rsidRPr="000D6993">
        <w:rPr>
          <w:rFonts w:ascii="GHEA Mariam" w:hAnsi="GHEA Mariam"/>
          <w:iCs/>
          <w:sz w:val="20"/>
          <w:szCs w:val="20"/>
          <w:lang w:val="es-ES"/>
        </w:rPr>
        <w:t xml:space="preserve"> </w:t>
      </w:r>
      <w:r w:rsidRPr="000D6993">
        <w:rPr>
          <w:rFonts w:ascii="GHEA Mariam" w:hAnsi="GHEA Mariam"/>
          <w:iCs/>
          <w:sz w:val="20"/>
          <w:szCs w:val="20"/>
        </w:rPr>
        <w:t>пять дней</w:t>
      </w:r>
      <w:r w:rsidRPr="000D6993">
        <w:rPr>
          <w:rFonts w:ascii="GHEA Mariam" w:hAnsi="GHEA Mariam"/>
          <w:iCs/>
          <w:sz w:val="20"/>
          <w:szCs w:val="20"/>
          <w:lang w:val="es-ES"/>
        </w:rPr>
        <w:t xml:space="preserve"> </w:t>
      </w:r>
      <w:r w:rsidRPr="000D6993">
        <w:rPr>
          <w:rFonts w:ascii="GHEA Mariam" w:hAnsi="GHEA Mariam"/>
          <w:iCs/>
          <w:sz w:val="20"/>
          <w:szCs w:val="20"/>
        </w:rPr>
        <w:t xml:space="preserve">в срок </w:t>
      </w:r>
      <w:r w:rsidRPr="000D6993">
        <w:rPr>
          <w:rFonts w:ascii="GHEA Mariam" w:hAnsi="GHEA Mariam"/>
          <w:iCs/>
          <w:sz w:val="20"/>
          <w:szCs w:val="20"/>
          <w:lang w:val="es-ES"/>
        </w:rPr>
        <w:t>.</w:t>
      </w:r>
    </w:p>
    <w:p w14:paraId="7F20BC3F"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Calibri" w:hAnsi="Calibri" w:cs="Calibri"/>
          <w:iCs/>
          <w:sz w:val="20"/>
          <w:szCs w:val="20"/>
          <w:lang w:val="es-ES"/>
        </w:rPr>
        <w:t> </w:t>
      </w: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12 </w:t>
      </w:r>
      <w:r w:rsidRPr="000D6993">
        <w:rPr>
          <w:rFonts w:ascii="GHEA Mariam" w:hAnsi="GHEA Mariam"/>
          <w:iCs/>
          <w:sz w:val="20"/>
          <w:szCs w:val="20"/>
        </w:rPr>
        <w:t>К делу</w:t>
      </w:r>
      <w:r w:rsidRPr="000D6993">
        <w:rPr>
          <w:rFonts w:ascii="GHEA Mariam" w:hAnsi="GHEA Mariam"/>
          <w:iCs/>
          <w:sz w:val="20"/>
          <w:szCs w:val="20"/>
          <w:lang w:val="es-ES"/>
        </w:rPr>
        <w:t xml:space="preserve"> </w:t>
      </w:r>
      <w:r w:rsidRPr="000D6993">
        <w:rPr>
          <w:rFonts w:ascii="GHEA Mariam" w:hAnsi="GHEA Mariam"/>
          <w:iCs/>
          <w:sz w:val="20"/>
          <w:szCs w:val="20"/>
        </w:rPr>
        <w:t>участник</w:t>
      </w:r>
      <w:r w:rsidRPr="000D6993">
        <w:rPr>
          <w:rFonts w:ascii="GHEA Mariam" w:hAnsi="GHEA Mariam"/>
          <w:iCs/>
          <w:sz w:val="20"/>
          <w:szCs w:val="20"/>
          <w:lang w:val="es-ES"/>
        </w:rPr>
        <w:t xml:space="preserve"> </w:t>
      </w:r>
      <w:r w:rsidRPr="000D6993">
        <w:rPr>
          <w:rFonts w:ascii="GHEA Mariam" w:hAnsi="GHEA Mariam"/>
          <w:iCs/>
          <w:sz w:val="20"/>
          <w:szCs w:val="20"/>
        </w:rPr>
        <w:t>люди</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их</w:t>
      </w:r>
      <w:r w:rsidRPr="000D6993">
        <w:rPr>
          <w:rFonts w:ascii="GHEA Mariam" w:hAnsi="GHEA Mariam"/>
          <w:iCs/>
          <w:sz w:val="20"/>
          <w:szCs w:val="20"/>
          <w:lang w:val="es-ES"/>
        </w:rPr>
        <w:t xml:space="preserve"> </w:t>
      </w:r>
      <w:r w:rsidRPr="000D6993">
        <w:rPr>
          <w:rFonts w:ascii="GHEA Mariam" w:hAnsi="GHEA Mariam"/>
          <w:iCs/>
          <w:sz w:val="20"/>
          <w:szCs w:val="20"/>
        </w:rPr>
        <w:t>представители</w:t>
      </w:r>
      <w:r w:rsidRPr="000D6993">
        <w:rPr>
          <w:rFonts w:ascii="GHEA Mariam" w:hAnsi="GHEA Mariam"/>
          <w:iCs/>
          <w:sz w:val="20"/>
          <w:szCs w:val="20"/>
          <w:lang w:val="es-ES"/>
        </w:rPr>
        <w:t xml:space="preserve"> </w:t>
      </w:r>
      <w:r w:rsidRPr="000D6993">
        <w:rPr>
          <w:rFonts w:ascii="GHEA Mariam" w:hAnsi="GHEA Mariam"/>
          <w:iCs/>
          <w:sz w:val="20"/>
          <w:szCs w:val="20"/>
        </w:rPr>
        <w:t>судебный</w:t>
      </w:r>
      <w:r w:rsidRPr="000D6993">
        <w:rPr>
          <w:rFonts w:ascii="GHEA Mariam" w:hAnsi="GHEA Mariam"/>
          <w:iCs/>
          <w:sz w:val="20"/>
          <w:szCs w:val="20"/>
          <w:lang w:val="es-ES"/>
        </w:rPr>
        <w:t xml:space="preserve"> </w:t>
      </w:r>
      <w:r w:rsidRPr="000D6993">
        <w:rPr>
          <w:rFonts w:ascii="GHEA Mariam" w:hAnsi="GHEA Mariam"/>
          <w:iCs/>
          <w:sz w:val="20"/>
          <w:szCs w:val="20"/>
        </w:rPr>
        <w:t>сессия</w:t>
      </w:r>
      <w:r w:rsidRPr="000D6993">
        <w:rPr>
          <w:rFonts w:ascii="GHEA Mariam" w:hAnsi="GHEA Mariam"/>
          <w:iCs/>
          <w:sz w:val="20"/>
          <w:szCs w:val="20"/>
          <w:lang w:val="es-ES"/>
        </w:rPr>
        <w:t xml:space="preserve"> </w:t>
      </w:r>
      <w:r w:rsidRPr="000D6993">
        <w:rPr>
          <w:rFonts w:ascii="GHEA Mariam" w:hAnsi="GHEA Mariam"/>
          <w:iCs/>
          <w:sz w:val="20"/>
          <w:szCs w:val="20"/>
        </w:rPr>
        <w:t>времени</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 xml:space="preserve">дикий </w:t>
      </w:r>
      <w:r w:rsidRPr="000D6993">
        <w:rPr>
          <w:rFonts w:ascii="GHEA Mariam" w:hAnsi="GHEA Mariam"/>
          <w:iCs/>
          <w:sz w:val="20"/>
          <w:szCs w:val="20"/>
          <w:lang w:val="es-ES"/>
        </w:rPr>
        <w:t xml:space="preserve">, как </w:t>
      </w:r>
      <w:r w:rsidRPr="000D6993">
        <w:rPr>
          <w:rFonts w:ascii="GHEA Mariam" w:hAnsi="GHEA Mariam"/>
          <w:iCs/>
          <w:sz w:val="20"/>
          <w:szCs w:val="20"/>
        </w:rPr>
        <w:t>_</w:t>
      </w:r>
      <w:r w:rsidRPr="000D6993">
        <w:rPr>
          <w:rFonts w:ascii="GHEA Mariam" w:hAnsi="GHEA Mariam"/>
          <w:iCs/>
          <w:sz w:val="20"/>
          <w:szCs w:val="20"/>
          <w:lang w:val="es-ES"/>
        </w:rPr>
        <w:t xml:space="preserve"> </w:t>
      </w:r>
      <w:r w:rsidRPr="000D6993">
        <w:rPr>
          <w:rFonts w:ascii="GHEA Mariam" w:hAnsi="GHEA Mariam"/>
          <w:iCs/>
          <w:sz w:val="20"/>
          <w:szCs w:val="20"/>
        </w:rPr>
        <w:t>также</w:t>
      </w:r>
      <w:r w:rsidRPr="000D6993">
        <w:rPr>
          <w:rFonts w:ascii="GHEA Mariam" w:hAnsi="GHEA Mariam"/>
          <w:iCs/>
          <w:sz w:val="20"/>
          <w:szCs w:val="20"/>
          <w:lang w:val="es-ES"/>
        </w:rPr>
        <w:t xml:space="preserve"> </w:t>
      </w:r>
      <w:r w:rsidRPr="000D6993">
        <w:rPr>
          <w:rFonts w:ascii="GHEA Mariam" w:hAnsi="GHEA Mariam"/>
          <w:iCs/>
          <w:sz w:val="20"/>
          <w:szCs w:val="20"/>
        </w:rPr>
        <w:t>По Кодексу</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случаи</w:t>
      </w:r>
      <w:r w:rsidRPr="000D6993">
        <w:rPr>
          <w:rFonts w:ascii="GHEA Mariam" w:hAnsi="GHEA Mariam"/>
          <w:iCs/>
          <w:sz w:val="20"/>
          <w:szCs w:val="20"/>
          <w:lang w:val="es-ES"/>
        </w:rPr>
        <w:t xml:space="preserve"> </w:t>
      </w:r>
      <w:r w:rsidRPr="000D6993">
        <w:rPr>
          <w:rFonts w:ascii="GHEA Mariam" w:hAnsi="GHEA Mariam"/>
          <w:iCs/>
          <w:sz w:val="20"/>
          <w:szCs w:val="20"/>
        </w:rPr>
        <w:t>в отдельности</w:t>
      </w:r>
      <w:r w:rsidRPr="000D6993">
        <w:rPr>
          <w:rFonts w:ascii="GHEA Mariam" w:hAnsi="GHEA Mariam"/>
          <w:iCs/>
          <w:sz w:val="20"/>
          <w:szCs w:val="20"/>
          <w:lang w:val="es-ES"/>
        </w:rPr>
        <w:t xml:space="preserve"> </w:t>
      </w:r>
      <w:r w:rsidRPr="000D6993">
        <w:rPr>
          <w:rFonts w:ascii="GHEA Mariam" w:hAnsi="GHEA Mariam"/>
          <w:iCs/>
          <w:sz w:val="20"/>
          <w:szCs w:val="20"/>
        </w:rPr>
        <w:t>процедурный</w:t>
      </w:r>
      <w:r w:rsidRPr="000D6993">
        <w:rPr>
          <w:rFonts w:ascii="GHEA Mariam" w:hAnsi="GHEA Mariam"/>
          <w:iCs/>
          <w:sz w:val="20"/>
          <w:szCs w:val="20"/>
          <w:lang w:val="es-ES"/>
        </w:rPr>
        <w:t xml:space="preserve"> </w:t>
      </w:r>
      <w:r w:rsidRPr="000D6993">
        <w:rPr>
          <w:rFonts w:ascii="GHEA Mariam" w:hAnsi="GHEA Mariam"/>
          <w:iCs/>
          <w:sz w:val="20"/>
          <w:szCs w:val="20"/>
        </w:rPr>
        <w:t>операции</w:t>
      </w:r>
      <w:r w:rsidRPr="000D6993">
        <w:rPr>
          <w:rFonts w:ascii="GHEA Mariam" w:hAnsi="GHEA Mariam"/>
          <w:iCs/>
          <w:sz w:val="20"/>
          <w:szCs w:val="20"/>
          <w:lang w:val="es-ES"/>
        </w:rPr>
        <w:t xml:space="preserve"> </w:t>
      </w:r>
      <w:r w:rsidRPr="000D6993">
        <w:rPr>
          <w:rFonts w:ascii="GHEA Mariam" w:hAnsi="GHEA Mariam"/>
          <w:iCs/>
          <w:sz w:val="20"/>
          <w:szCs w:val="20"/>
        </w:rPr>
        <w:t>выполнять</w:t>
      </w:r>
      <w:r w:rsidRPr="000D6993">
        <w:rPr>
          <w:rFonts w:ascii="GHEA Mariam" w:hAnsi="GHEA Mariam"/>
          <w:iCs/>
          <w:sz w:val="20"/>
          <w:szCs w:val="20"/>
          <w:lang w:val="es-ES"/>
        </w:rPr>
        <w:t xml:space="preserve"> </w:t>
      </w:r>
      <w:r w:rsidRPr="000D6993">
        <w:rPr>
          <w:rFonts w:ascii="GHEA Mariam" w:hAnsi="GHEA Mariam"/>
          <w:iCs/>
          <w:sz w:val="20"/>
          <w:szCs w:val="20"/>
        </w:rPr>
        <w:t>о</w:t>
      </w:r>
      <w:r w:rsidRPr="000D6993">
        <w:rPr>
          <w:rFonts w:ascii="GHEA Mariam" w:hAnsi="GHEA Mariam"/>
          <w:iCs/>
          <w:sz w:val="20"/>
          <w:szCs w:val="20"/>
          <w:lang w:val="es-ES"/>
        </w:rPr>
        <w:t xml:space="preserve"> </w:t>
      </w:r>
      <w:r w:rsidRPr="000D6993">
        <w:rPr>
          <w:rFonts w:ascii="GHEA Mariam" w:hAnsi="GHEA Mariam"/>
          <w:iCs/>
          <w:sz w:val="20"/>
          <w:szCs w:val="20"/>
        </w:rPr>
        <w:t>быть уведомлен</w:t>
      </w:r>
      <w:r w:rsidRPr="000D6993">
        <w:rPr>
          <w:rFonts w:ascii="GHEA Mariam" w:hAnsi="GHEA Mariam"/>
          <w:iCs/>
          <w:sz w:val="20"/>
          <w:szCs w:val="20"/>
          <w:lang w:val="es-ES"/>
        </w:rPr>
        <w:t xml:space="preserve"> </w:t>
      </w:r>
      <w:r w:rsidRPr="000D6993">
        <w:rPr>
          <w:rFonts w:ascii="GHEA Mariam" w:hAnsi="GHEA Mariam"/>
          <w:iCs/>
          <w:sz w:val="20"/>
          <w:szCs w:val="20"/>
        </w:rPr>
        <w:t>являются</w:t>
      </w:r>
      <w:r w:rsidRPr="000D6993">
        <w:rPr>
          <w:rFonts w:ascii="GHEA Mariam" w:hAnsi="GHEA Mariam"/>
          <w:iCs/>
          <w:sz w:val="20"/>
          <w:szCs w:val="20"/>
          <w:lang w:val="es-ES"/>
        </w:rPr>
        <w:t xml:space="preserve"> </w:t>
      </w:r>
      <w:r w:rsidRPr="000D6993">
        <w:rPr>
          <w:rFonts w:ascii="GHEA Mariam" w:hAnsi="GHEA Mariam"/>
          <w:iCs/>
          <w:sz w:val="20"/>
          <w:szCs w:val="20"/>
        </w:rPr>
        <w:t>электронный</w:t>
      </w:r>
      <w:r w:rsidRPr="000D6993">
        <w:rPr>
          <w:rFonts w:ascii="GHEA Mariam" w:hAnsi="GHEA Mariam"/>
          <w:iCs/>
          <w:sz w:val="20"/>
          <w:szCs w:val="20"/>
          <w:lang w:val="es-ES"/>
        </w:rPr>
        <w:t xml:space="preserve"> </w:t>
      </w:r>
      <w:r w:rsidRPr="000D6993">
        <w:rPr>
          <w:rFonts w:ascii="GHEA Mariam" w:hAnsi="GHEA Mariam"/>
          <w:iCs/>
          <w:sz w:val="20"/>
          <w:szCs w:val="20"/>
        </w:rPr>
        <w:t>коммуникации</w:t>
      </w:r>
      <w:r w:rsidRPr="000D6993">
        <w:rPr>
          <w:rFonts w:ascii="GHEA Mariam" w:hAnsi="GHEA Mariam"/>
          <w:iCs/>
          <w:sz w:val="20"/>
          <w:szCs w:val="20"/>
          <w:lang w:val="es-ES"/>
        </w:rPr>
        <w:t xml:space="preserve"> </w:t>
      </w:r>
      <w:r w:rsidRPr="000D6993">
        <w:rPr>
          <w:rFonts w:ascii="GHEA Mariam" w:hAnsi="GHEA Mariam"/>
          <w:iCs/>
          <w:sz w:val="20"/>
          <w:szCs w:val="20"/>
        </w:rPr>
        <w:t>через</w:t>
      </w:r>
      <w:r w:rsidRPr="000D6993">
        <w:rPr>
          <w:rFonts w:ascii="GHEA Mariam" w:hAnsi="GHEA Mariam"/>
          <w:iCs/>
          <w:sz w:val="20"/>
          <w:szCs w:val="20"/>
          <w:lang w:val="es-ES"/>
        </w:rPr>
        <w:t xml:space="preserve"> </w:t>
      </w:r>
      <w:r w:rsidRPr="000D6993">
        <w:rPr>
          <w:rFonts w:ascii="GHEA Mariam" w:hAnsi="GHEA Mariam"/>
          <w:iCs/>
          <w:sz w:val="20"/>
          <w:szCs w:val="20"/>
        </w:rPr>
        <w:t>уведомления</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другой</w:t>
      </w:r>
      <w:r w:rsidRPr="000D6993">
        <w:rPr>
          <w:rFonts w:ascii="GHEA Mariam" w:hAnsi="GHEA Mariam"/>
          <w:iCs/>
          <w:sz w:val="20"/>
          <w:szCs w:val="20"/>
          <w:lang w:val="es-ES"/>
        </w:rPr>
        <w:t xml:space="preserve"> </w:t>
      </w:r>
      <w:r w:rsidRPr="000D6993">
        <w:rPr>
          <w:rFonts w:ascii="GHEA Mariam" w:hAnsi="GHEA Mariam"/>
          <w:iCs/>
          <w:sz w:val="20"/>
          <w:szCs w:val="20"/>
        </w:rPr>
        <w:t>документы</w:t>
      </w:r>
      <w:r w:rsidRPr="000D6993">
        <w:rPr>
          <w:rFonts w:ascii="GHEA Mariam" w:hAnsi="GHEA Mariam"/>
          <w:iCs/>
          <w:sz w:val="20"/>
          <w:szCs w:val="20"/>
          <w:lang w:val="es-ES"/>
        </w:rPr>
        <w:t xml:space="preserve"> </w:t>
      </w:r>
      <w:r w:rsidRPr="000D6993">
        <w:rPr>
          <w:rFonts w:ascii="GHEA Mariam" w:hAnsi="GHEA Mariam"/>
          <w:iCs/>
          <w:sz w:val="20"/>
          <w:szCs w:val="20"/>
        </w:rPr>
        <w:t xml:space="preserve">Статья </w:t>
      </w:r>
      <w:r w:rsidRPr="000D6993">
        <w:rPr>
          <w:rFonts w:ascii="GHEA Mariam" w:hAnsi="GHEA Mariam"/>
          <w:iCs/>
          <w:sz w:val="20"/>
          <w:szCs w:val="20"/>
          <w:lang w:val="es-ES"/>
        </w:rPr>
        <w:t xml:space="preserve">97 </w:t>
      </w:r>
      <w:r w:rsidRPr="000D6993">
        <w:rPr>
          <w:rFonts w:ascii="GHEA Mariam" w:hAnsi="GHEA Mariam"/>
          <w:iCs/>
          <w:sz w:val="20"/>
          <w:szCs w:val="20"/>
        </w:rPr>
        <w:t>Кодекса</w:t>
      </w:r>
      <w:r w:rsidRPr="000D6993">
        <w:rPr>
          <w:rFonts w:ascii="GHEA Mariam" w:hAnsi="GHEA Mariam"/>
          <w:iCs/>
          <w:sz w:val="20"/>
          <w:szCs w:val="20"/>
          <w:lang w:val="es-ES"/>
        </w:rPr>
        <w:t xml:space="preserve"> </w:t>
      </w:r>
      <w:r w:rsidRPr="000D6993">
        <w:rPr>
          <w:rFonts w:ascii="GHEA Mariam" w:hAnsi="GHEA Mariam"/>
          <w:iCs/>
          <w:sz w:val="20"/>
          <w:szCs w:val="20"/>
        </w:rPr>
        <w:t>по статье</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чтобы</w:t>
      </w:r>
      <w:r w:rsidRPr="000D6993">
        <w:rPr>
          <w:rFonts w:ascii="GHEA Mariam" w:hAnsi="GHEA Mariam"/>
          <w:iCs/>
          <w:sz w:val="20"/>
          <w:szCs w:val="20"/>
          <w:lang w:val="es-ES"/>
        </w:rPr>
        <w:t xml:space="preserve"> </w:t>
      </w:r>
      <w:r w:rsidRPr="000D6993">
        <w:rPr>
          <w:rFonts w:ascii="GHEA Mariam" w:hAnsi="GHEA Mariam"/>
          <w:iCs/>
          <w:sz w:val="20"/>
          <w:szCs w:val="20"/>
        </w:rPr>
        <w:t>в приложении</w:t>
      </w:r>
      <w:r w:rsidRPr="000D6993">
        <w:rPr>
          <w:rFonts w:ascii="GHEA Mariam" w:hAnsi="GHEA Mariam"/>
          <w:iCs/>
          <w:sz w:val="20"/>
          <w:szCs w:val="20"/>
          <w:lang w:val="es-ES"/>
        </w:rPr>
        <w:t xml:space="preserve"> </w:t>
      </w:r>
      <w:r w:rsidRPr="000D6993">
        <w:rPr>
          <w:rFonts w:ascii="GHEA Mariam" w:hAnsi="GHEA Mariam"/>
          <w:iCs/>
          <w:sz w:val="20"/>
          <w:szCs w:val="20"/>
        </w:rPr>
        <w:t>указанный</w:t>
      </w:r>
      <w:r w:rsidRPr="000D6993">
        <w:rPr>
          <w:rFonts w:ascii="GHEA Mariam" w:hAnsi="GHEA Mariam"/>
          <w:iCs/>
          <w:sz w:val="20"/>
          <w:szCs w:val="20"/>
          <w:lang w:val="es-ES"/>
        </w:rPr>
        <w:t xml:space="preserve"> </w:t>
      </w:r>
      <w:r w:rsidRPr="000D6993">
        <w:rPr>
          <w:rFonts w:ascii="GHEA Mariam" w:hAnsi="GHEA Mariam"/>
          <w:iCs/>
          <w:sz w:val="20"/>
          <w:szCs w:val="20"/>
        </w:rPr>
        <w:t>электронный</w:t>
      </w:r>
      <w:r w:rsidRPr="000D6993">
        <w:rPr>
          <w:rFonts w:ascii="GHEA Mariam" w:hAnsi="GHEA Mariam"/>
          <w:iCs/>
          <w:sz w:val="20"/>
          <w:szCs w:val="20"/>
          <w:lang w:val="es-ES"/>
        </w:rPr>
        <w:t xml:space="preserve"> </w:t>
      </w:r>
      <w:r w:rsidRPr="000D6993">
        <w:rPr>
          <w:rFonts w:ascii="GHEA Mariam" w:hAnsi="GHEA Mariam"/>
          <w:iCs/>
          <w:sz w:val="20"/>
          <w:szCs w:val="20"/>
        </w:rPr>
        <w:t>на почту</w:t>
      </w:r>
      <w:r w:rsidRPr="000D6993">
        <w:rPr>
          <w:rFonts w:ascii="GHEA Mariam" w:hAnsi="GHEA Mariam"/>
          <w:iCs/>
          <w:sz w:val="20"/>
          <w:szCs w:val="20"/>
          <w:lang w:val="es-ES"/>
        </w:rPr>
        <w:t xml:space="preserve"> </w:t>
      </w:r>
      <w:r w:rsidRPr="000D6993">
        <w:rPr>
          <w:rFonts w:ascii="GHEA Mariam" w:hAnsi="GHEA Mariam"/>
          <w:iCs/>
          <w:sz w:val="20"/>
          <w:szCs w:val="20"/>
        </w:rPr>
        <w:t>отправлять</w:t>
      </w:r>
      <w:r w:rsidRPr="000D6993">
        <w:rPr>
          <w:rFonts w:ascii="GHEA Mariam" w:hAnsi="GHEA Mariam"/>
          <w:iCs/>
          <w:sz w:val="20"/>
          <w:szCs w:val="20"/>
          <w:lang w:val="es-ES"/>
        </w:rPr>
        <w:t xml:space="preserve"> </w:t>
      </w:r>
      <w:r w:rsidRPr="000D6993">
        <w:rPr>
          <w:rFonts w:ascii="GHEA Mariam" w:hAnsi="GHEA Mariam"/>
          <w:iCs/>
          <w:sz w:val="20"/>
          <w:szCs w:val="20"/>
        </w:rPr>
        <w:t xml:space="preserve">метод </w:t>
      </w:r>
      <w:r w:rsidRPr="000D6993">
        <w:rPr>
          <w:rFonts w:ascii="GHEA Mariam" w:hAnsi="GHEA Mariam"/>
          <w:iCs/>
          <w:sz w:val="20"/>
          <w:szCs w:val="20"/>
          <w:lang w:val="es-ES"/>
        </w:rPr>
        <w:t>_</w:t>
      </w:r>
    </w:p>
    <w:p w14:paraId="25E2CA47"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13 </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Суд</w:t>
      </w:r>
      <w:r w:rsidRPr="000D6993">
        <w:rPr>
          <w:rFonts w:ascii="GHEA Mariam" w:hAnsi="GHEA Mariam"/>
          <w:iCs/>
          <w:sz w:val="20"/>
          <w:szCs w:val="20"/>
          <w:lang w:val="es-ES"/>
        </w:rPr>
        <w:t xml:space="preserve"> </w:t>
      </w:r>
      <w:r w:rsidRPr="000D6993">
        <w:rPr>
          <w:rFonts w:ascii="GHEA Mariam" w:hAnsi="GHEA Mariam"/>
          <w:iCs/>
          <w:sz w:val="20"/>
          <w:szCs w:val="20"/>
        </w:rPr>
        <w:t>настоящим</w:t>
      </w:r>
      <w:r w:rsidRPr="000D6993">
        <w:rPr>
          <w:rFonts w:ascii="GHEA Mariam" w:hAnsi="GHEA Mariam"/>
          <w:iCs/>
          <w:sz w:val="20"/>
          <w:szCs w:val="20"/>
          <w:lang w:val="es-ES"/>
        </w:rPr>
        <w:t xml:space="preserve"> </w:t>
      </w:r>
      <w:r w:rsidRPr="000D6993">
        <w:rPr>
          <w:rFonts w:ascii="GHEA Mariam" w:hAnsi="GHEA Mariam"/>
          <w:iCs/>
          <w:sz w:val="20"/>
          <w:szCs w:val="20"/>
        </w:rPr>
        <w:t>по разделам</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со спорами</w:t>
      </w:r>
      <w:r w:rsidRPr="000D6993">
        <w:rPr>
          <w:rFonts w:ascii="GHEA Mariam" w:hAnsi="GHEA Mariam"/>
          <w:iCs/>
          <w:sz w:val="20"/>
          <w:szCs w:val="20"/>
          <w:lang w:val="es-ES"/>
        </w:rPr>
        <w:t xml:space="preserve"> </w:t>
      </w:r>
      <w:r w:rsidRPr="000D6993">
        <w:rPr>
          <w:rFonts w:ascii="GHEA Mariam" w:hAnsi="GHEA Mariam"/>
          <w:iCs/>
          <w:sz w:val="20"/>
          <w:szCs w:val="20"/>
        </w:rPr>
        <w:t>дела</w:t>
      </w:r>
      <w:r w:rsidRPr="000D6993">
        <w:rPr>
          <w:rFonts w:ascii="GHEA Mariam" w:hAnsi="GHEA Mariam"/>
          <w:iCs/>
          <w:sz w:val="20"/>
          <w:szCs w:val="20"/>
          <w:lang w:val="es-ES"/>
        </w:rPr>
        <w:t xml:space="preserve"> </w:t>
      </w:r>
      <w:r w:rsidRPr="000D6993">
        <w:rPr>
          <w:rFonts w:ascii="GHEA Mariam" w:hAnsi="GHEA Mariam"/>
          <w:iCs/>
          <w:sz w:val="20"/>
          <w:szCs w:val="20"/>
        </w:rPr>
        <w:t>обследование</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их</w:t>
      </w:r>
      <w:r w:rsidRPr="000D6993">
        <w:rPr>
          <w:rFonts w:ascii="GHEA Mariam" w:hAnsi="GHEA Mariam"/>
          <w:iCs/>
          <w:sz w:val="20"/>
          <w:szCs w:val="20"/>
          <w:lang w:val="es-ES"/>
        </w:rPr>
        <w:t xml:space="preserve"> </w:t>
      </w:r>
      <w:r w:rsidRPr="000D6993">
        <w:rPr>
          <w:rFonts w:ascii="GHEA Mariam" w:hAnsi="GHEA Mariam"/>
          <w:iCs/>
          <w:sz w:val="20"/>
          <w:szCs w:val="20"/>
        </w:rPr>
        <w:t>касательно</w:t>
      </w:r>
      <w:r w:rsidRPr="000D6993">
        <w:rPr>
          <w:rFonts w:ascii="GHEA Mariam" w:hAnsi="GHEA Mariam"/>
          <w:iCs/>
          <w:sz w:val="20"/>
          <w:szCs w:val="20"/>
          <w:lang w:val="es-ES"/>
        </w:rPr>
        <w:t xml:space="preserve"> </w:t>
      </w:r>
      <w:r w:rsidRPr="000D6993">
        <w:rPr>
          <w:rFonts w:ascii="GHEA Mariam" w:hAnsi="GHEA Mariam"/>
          <w:iCs/>
          <w:sz w:val="20"/>
          <w:szCs w:val="20"/>
        </w:rPr>
        <w:t>суждения</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решения</w:t>
      </w:r>
      <w:r w:rsidRPr="000D6993">
        <w:rPr>
          <w:rFonts w:ascii="GHEA Mariam" w:hAnsi="GHEA Mariam"/>
          <w:iCs/>
          <w:sz w:val="20"/>
          <w:szCs w:val="20"/>
          <w:lang w:val="es-ES"/>
        </w:rPr>
        <w:t xml:space="preserve"> </w:t>
      </w:r>
      <w:r w:rsidRPr="000D6993">
        <w:rPr>
          <w:rFonts w:ascii="GHEA Mariam" w:hAnsi="GHEA Mariam"/>
          <w:iCs/>
          <w:sz w:val="20"/>
          <w:szCs w:val="20"/>
        </w:rPr>
        <w:t>делает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на письме</w:t>
      </w:r>
      <w:r w:rsidRPr="000D6993">
        <w:rPr>
          <w:rFonts w:ascii="GHEA Mariam" w:hAnsi="GHEA Mariam"/>
          <w:iCs/>
          <w:sz w:val="20"/>
          <w:szCs w:val="20"/>
          <w:lang w:val="es-ES"/>
        </w:rPr>
        <w:t xml:space="preserve"> </w:t>
      </w:r>
      <w:r w:rsidRPr="000D6993">
        <w:rPr>
          <w:rFonts w:ascii="GHEA Mariam" w:hAnsi="GHEA Mariam"/>
          <w:iCs/>
          <w:sz w:val="20"/>
          <w:szCs w:val="20"/>
        </w:rPr>
        <w:t xml:space="preserve">в соответствии с процедурой </w:t>
      </w:r>
      <w:r w:rsidRPr="000D6993">
        <w:rPr>
          <w:rFonts w:ascii="GHEA Mariam" w:hAnsi="GHEA Mariam"/>
          <w:iCs/>
          <w:sz w:val="20"/>
          <w:szCs w:val="20"/>
          <w:lang w:val="es-ES"/>
        </w:rPr>
        <w:t xml:space="preserve">, </w:t>
      </w:r>
      <w:r w:rsidRPr="000D6993">
        <w:rPr>
          <w:rFonts w:ascii="GHEA Mariam" w:hAnsi="GHEA Mariam"/>
          <w:iCs/>
          <w:sz w:val="20"/>
          <w:szCs w:val="20"/>
        </w:rPr>
        <w:t>за исключением</w:t>
      </w:r>
      <w:r w:rsidRPr="000D6993">
        <w:rPr>
          <w:rFonts w:ascii="GHEA Mariam" w:hAnsi="GHEA Mariam"/>
          <w:iCs/>
          <w:sz w:val="20"/>
          <w:szCs w:val="20"/>
          <w:lang w:val="es-ES"/>
        </w:rPr>
        <w:t xml:space="preserve"> </w:t>
      </w:r>
      <w:r w:rsidRPr="000D6993">
        <w:rPr>
          <w:rFonts w:ascii="GHEA Mariam" w:hAnsi="GHEA Mariam"/>
          <w:iCs/>
          <w:sz w:val="20"/>
          <w:szCs w:val="20"/>
        </w:rPr>
        <w:t>это</w:t>
      </w:r>
      <w:r w:rsidRPr="000D6993">
        <w:rPr>
          <w:rFonts w:ascii="GHEA Mariam" w:hAnsi="GHEA Mariam"/>
          <w:iCs/>
          <w:sz w:val="20"/>
          <w:szCs w:val="20"/>
          <w:lang w:val="es-ES"/>
        </w:rPr>
        <w:t xml:space="preserve"> </w:t>
      </w:r>
      <w:r w:rsidRPr="000D6993">
        <w:rPr>
          <w:rFonts w:ascii="GHEA Mariam" w:hAnsi="GHEA Mariam"/>
          <w:iCs/>
          <w:sz w:val="20"/>
          <w:szCs w:val="20"/>
        </w:rPr>
        <w:t xml:space="preserve">случаи </w:t>
      </w:r>
      <w:r w:rsidRPr="000D6993">
        <w:rPr>
          <w:rFonts w:ascii="GHEA Mariam" w:hAnsi="GHEA Mariam"/>
          <w:iCs/>
          <w:sz w:val="20"/>
          <w:szCs w:val="20"/>
          <w:lang w:val="es-ES"/>
        </w:rPr>
        <w:t xml:space="preserve">, когда </w:t>
      </w:r>
      <w:r w:rsidRPr="000D6993">
        <w:rPr>
          <w:rFonts w:ascii="GHEA Mariam" w:hAnsi="GHEA Mariam"/>
          <w:iCs/>
          <w:sz w:val="20"/>
          <w:szCs w:val="20"/>
        </w:rPr>
        <w:t>_</w:t>
      </w:r>
      <w:r w:rsidRPr="000D6993">
        <w:rPr>
          <w:rFonts w:ascii="GHEA Mariam" w:hAnsi="GHEA Mariam"/>
          <w:iCs/>
          <w:sz w:val="20"/>
          <w:szCs w:val="20"/>
          <w:lang w:val="es-ES"/>
        </w:rPr>
        <w:t xml:space="preserve"> </w:t>
      </w:r>
      <w:r w:rsidRPr="000D6993">
        <w:rPr>
          <w:rFonts w:ascii="GHEA Mariam" w:hAnsi="GHEA Mariam"/>
          <w:iCs/>
          <w:sz w:val="20"/>
          <w:szCs w:val="20"/>
        </w:rPr>
        <w:t>суд</w:t>
      </w:r>
      <w:r w:rsidRPr="000D6993">
        <w:rPr>
          <w:rFonts w:ascii="GHEA Mariam" w:hAnsi="GHEA Mariam"/>
          <w:iCs/>
          <w:sz w:val="20"/>
          <w:szCs w:val="20"/>
          <w:lang w:val="es-ES"/>
        </w:rPr>
        <w:t xml:space="preserve"> </w:t>
      </w:r>
      <w:r w:rsidRPr="000D6993">
        <w:rPr>
          <w:rFonts w:ascii="GHEA Mariam" w:hAnsi="GHEA Mariam"/>
          <w:iCs/>
          <w:sz w:val="20"/>
          <w:szCs w:val="20"/>
        </w:rPr>
        <w:t>к делу</w:t>
      </w:r>
      <w:r w:rsidRPr="000D6993">
        <w:rPr>
          <w:rFonts w:ascii="GHEA Mariam" w:hAnsi="GHEA Mariam"/>
          <w:iCs/>
          <w:sz w:val="20"/>
          <w:szCs w:val="20"/>
          <w:lang w:val="es-ES"/>
        </w:rPr>
        <w:t xml:space="preserve"> </w:t>
      </w:r>
      <w:r w:rsidRPr="000D6993">
        <w:rPr>
          <w:rFonts w:ascii="GHEA Mariam" w:hAnsi="GHEA Mariam"/>
          <w:iCs/>
          <w:sz w:val="20"/>
          <w:szCs w:val="20"/>
        </w:rPr>
        <w:t>участник</w:t>
      </w:r>
      <w:r w:rsidRPr="000D6993">
        <w:rPr>
          <w:rFonts w:ascii="GHEA Mariam" w:hAnsi="GHEA Mariam"/>
          <w:iCs/>
          <w:sz w:val="20"/>
          <w:szCs w:val="20"/>
          <w:lang w:val="es-ES"/>
        </w:rPr>
        <w:t xml:space="preserve"> </w:t>
      </w:r>
      <w:r w:rsidRPr="000D6993">
        <w:rPr>
          <w:rFonts w:ascii="GHEA Mariam" w:hAnsi="GHEA Mariam"/>
          <w:iCs/>
          <w:sz w:val="20"/>
          <w:szCs w:val="20"/>
        </w:rPr>
        <w:t>человек</w:t>
      </w:r>
      <w:r w:rsidRPr="000D6993">
        <w:rPr>
          <w:rFonts w:ascii="GHEA Mariam" w:hAnsi="GHEA Mariam"/>
          <w:iCs/>
          <w:sz w:val="20"/>
          <w:szCs w:val="20"/>
          <w:lang w:val="es-ES"/>
        </w:rPr>
        <w:t xml:space="preserve"> </w:t>
      </w:r>
      <w:r w:rsidRPr="000D6993">
        <w:rPr>
          <w:rFonts w:ascii="GHEA Mariam" w:hAnsi="GHEA Mariam"/>
          <w:iCs/>
          <w:sz w:val="20"/>
          <w:szCs w:val="20"/>
        </w:rPr>
        <w:t>посредством посредничества</w:t>
      </w:r>
      <w:r w:rsidRPr="000D6993">
        <w:rPr>
          <w:rFonts w:ascii="GHEA Mariam" w:hAnsi="GHEA Mariam"/>
          <w:iCs/>
          <w:sz w:val="20"/>
          <w:szCs w:val="20"/>
          <w:lang w:val="es-ES"/>
        </w:rPr>
        <w:t xml:space="preserve"> </w:t>
      </w:r>
      <w:r w:rsidRPr="000D6993">
        <w:rPr>
          <w:rFonts w:ascii="GHEA Mariam" w:hAnsi="GHEA Mariam"/>
          <w:iCs/>
          <w:sz w:val="20"/>
          <w:szCs w:val="20"/>
        </w:rPr>
        <w:t>или</w:t>
      </w:r>
      <w:r w:rsidRPr="000D6993">
        <w:rPr>
          <w:rFonts w:ascii="GHEA Mariam" w:hAnsi="GHEA Mariam"/>
          <w:iCs/>
          <w:sz w:val="20"/>
          <w:szCs w:val="20"/>
          <w:lang w:val="es-ES"/>
        </w:rPr>
        <w:t xml:space="preserve"> </w:t>
      </w:r>
      <w:r w:rsidRPr="000D6993">
        <w:rPr>
          <w:rFonts w:ascii="GHEA Mariam" w:hAnsi="GHEA Mariam"/>
          <w:iCs/>
          <w:sz w:val="20"/>
          <w:szCs w:val="20"/>
        </w:rPr>
        <w:t>его</w:t>
      </w:r>
      <w:r w:rsidRPr="000D6993">
        <w:rPr>
          <w:rFonts w:ascii="GHEA Mariam" w:hAnsi="GHEA Mariam"/>
          <w:iCs/>
          <w:sz w:val="20"/>
          <w:szCs w:val="20"/>
          <w:lang w:val="es-ES"/>
        </w:rPr>
        <w:t xml:space="preserve"> </w:t>
      </w:r>
      <w:r w:rsidRPr="000D6993">
        <w:rPr>
          <w:rFonts w:ascii="GHEA Mariam" w:hAnsi="GHEA Mariam"/>
          <w:iCs/>
          <w:sz w:val="20"/>
          <w:szCs w:val="20"/>
        </w:rPr>
        <w:t>инициатива</w:t>
      </w:r>
      <w:r w:rsidRPr="000D6993">
        <w:rPr>
          <w:rFonts w:ascii="GHEA Mariam" w:hAnsi="GHEA Mariam"/>
          <w:iCs/>
          <w:sz w:val="20"/>
          <w:szCs w:val="20"/>
          <w:lang w:val="es-ES"/>
        </w:rPr>
        <w:t xml:space="preserve"> </w:t>
      </w:r>
      <w:r w:rsidRPr="000D6993">
        <w:rPr>
          <w:rFonts w:ascii="GHEA Mariam" w:hAnsi="GHEA Mariam"/>
          <w:iCs/>
          <w:sz w:val="20"/>
          <w:szCs w:val="20"/>
        </w:rPr>
        <w:t>пришел</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 xml:space="preserve">вывод </w:t>
      </w:r>
      <w:r w:rsidRPr="000D6993">
        <w:rPr>
          <w:rFonts w:ascii="GHEA Mariam" w:hAnsi="GHEA Mariam"/>
          <w:iCs/>
          <w:sz w:val="20"/>
          <w:szCs w:val="20"/>
          <w:lang w:val="es-ES"/>
        </w:rPr>
        <w:t xml:space="preserve">, что </w:t>
      </w:r>
      <w:r w:rsidRPr="000D6993">
        <w:rPr>
          <w:rFonts w:ascii="GHEA Mariam" w:hAnsi="GHEA Mariam"/>
          <w:iCs/>
          <w:sz w:val="20"/>
          <w:szCs w:val="20"/>
        </w:rPr>
        <w:t>_</w:t>
      </w:r>
      <w:r w:rsidRPr="000D6993">
        <w:rPr>
          <w:rFonts w:ascii="GHEA Mariam" w:hAnsi="GHEA Mariam"/>
          <w:iCs/>
          <w:sz w:val="20"/>
          <w:szCs w:val="20"/>
          <w:lang w:val="es-ES"/>
        </w:rPr>
        <w:t xml:space="preserve"> </w:t>
      </w:r>
      <w:r w:rsidRPr="000D6993">
        <w:rPr>
          <w:rFonts w:ascii="GHEA Mariam" w:hAnsi="GHEA Mariam"/>
          <w:iCs/>
          <w:sz w:val="20"/>
          <w:szCs w:val="20"/>
        </w:rPr>
        <w:t>необходимый</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дело</w:t>
      </w:r>
      <w:r w:rsidRPr="000D6993">
        <w:rPr>
          <w:rFonts w:ascii="GHEA Mariam" w:hAnsi="GHEA Mariam"/>
          <w:iCs/>
          <w:sz w:val="20"/>
          <w:szCs w:val="20"/>
          <w:lang w:val="es-ES"/>
        </w:rPr>
        <w:t xml:space="preserve"> </w:t>
      </w:r>
      <w:r w:rsidRPr="000D6993">
        <w:rPr>
          <w:rFonts w:ascii="GHEA Mariam" w:hAnsi="GHEA Mariam"/>
          <w:iCs/>
          <w:sz w:val="20"/>
          <w:szCs w:val="20"/>
        </w:rPr>
        <w:t>исследовать</w:t>
      </w:r>
      <w:r w:rsidRPr="000D6993">
        <w:rPr>
          <w:rFonts w:ascii="GHEA Mariam" w:hAnsi="GHEA Mariam"/>
          <w:iCs/>
          <w:sz w:val="20"/>
          <w:szCs w:val="20"/>
          <w:lang w:val="es-ES"/>
        </w:rPr>
        <w:t xml:space="preserve"> </w:t>
      </w:r>
      <w:r w:rsidRPr="000D6993">
        <w:rPr>
          <w:rFonts w:ascii="GHEA Mariam" w:hAnsi="GHEA Mariam"/>
          <w:iCs/>
          <w:sz w:val="20"/>
          <w:szCs w:val="20"/>
        </w:rPr>
        <w:t>судебный</w:t>
      </w:r>
      <w:r w:rsidRPr="000D6993">
        <w:rPr>
          <w:rFonts w:ascii="GHEA Mariam" w:hAnsi="GHEA Mariam"/>
          <w:iCs/>
          <w:sz w:val="20"/>
          <w:szCs w:val="20"/>
          <w:lang w:val="es-ES"/>
        </w:rPr>
        <w:t xml:space="preserve"> </w:t>
      </w:r>
      <w:r w:rsidRPr="000D6993">
        <w:rPr>
          <w:rFonts w:ascii="GHEA Mariam" w:hAnsi="GHEA Mariam"/>
          <w:iCs/>
          <w:sz w:val="20"/>
          <w:szCs w:val="20"/>
        </w:rPr>
        <w:t xml:space="preserve">на </w:t>
      </w:r>
      <w:r w:rsidRPr="000D6993">
        <w:rPr>
          <w:rFonts w:ascii="GHEA Mariam" w:hAnsi="GHEA Mariam"/>
          <w:iCs/>
          <w:sz w:val="20"/>
          <w:szCs w:val="20"/>
          <w:lang w:val="es-ES"/>
        </w:rPr>
        <w:t>сессии</w:t>
      </w:r>
    </w:p>
    <w:p w14:paraId="0876D658"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14. </w:t>
      </w:r>
      <w:r w:rsidRPr="000D6993">
        <w:rPr>
          <w:rFonts w:ascii="GHEA Mariam" w:hAnsi="GHEA Mariam"/>
          <w:iCs/>
          <w:sz w:val="20"/>
          <w:szCs w:val="20"/>
        </w:rPr>
        <w:t>Дело</w:t>
      </w:r>
      <w:r w:rsidRPr="000D6993">
        <w:rPr>
          <w:rFonts w:ascii="GHEA Mariam" w:hAnsi="GHEA Mariam"/>
          <w:iCs/>
          <w:sz w:val="20"/>
          <w:szCs w:val="20"/>
          <w:lang w:val="es-ES"/>
        </w:rPr>
        <w:t xml:space="preserve"> </w:t>
      </w:r>
      <w:r w:rsidRPr="000D6993">
        <w:rPr>
          <w:rFonts w:ascii="GHEA Mariam" w:hAnsi="GHEA Mariam"/>
          <w:iCs/>
          <w:sz w:val="20"/>
          <w:szCs w:val="20"/>
        </w:rPr>
        <w:t>судебный</w:t>
      </w:r>
      <w:r w:rsidRPr="000D6993">
        <w:rPr>
          <w:rFonts w:ascii="GHEA Mariam" w:hAnsi="GHEA Mariam"/>
          <w:iCs/>
          <w:sz w:val="20"/>
          <w:szCs w:val="20"/>
          <w:lang w:val="es-ES"/>
        </w:rPr>
        <w:t xml:space="preserve"> </w:t>
      </w:r>
      <w:r w:rsidRPr="000D6993">
        <w:rPr>
          <w:rFonts w:ascii="GHEA Mariam" w:hAnsi="GHEA Mariam"/>
          <w:iCs/>
          <w:sz w:val="20"/>
          <w:szCs w:val="20"/>
        </w:rPr>
        <w:t>на сессии</w:t>
      </w:r>
      <w:r w:rsidRPr="000D6993">
        <w:rPr>
          <w:rFonts w:ascii="GHEA Mariam" w:hAnsi="GHEA Mariam"/>
          <w:iCs/>
          <w:sz w:val="20"/>
          <w:szCs w:val="20"/>
          <w:lang w:val="es-ES"/>
        </w:rPr>
        <w:t xml:space="preserve"> </w:t>
      </w:r>
      <w:r w:rsidRPr="000D6993">
        <w:rPr>
          <w:rFonts w:ascii="GHEA Mariam" w:hAnsi="GHEA Mariam"/>
          <w:iCs/>
          <w:sz w:val="20"/>
          <w:szCs w:val="20"/>
        </w:rPr>
        <w:t>исследовать</w:t>
      </w:r>
      <w:r w:rsidRPr="000D6993">
        <w:rPr>
          <w:rFonts w:ascii="GHEA Mariam" w:hAnsi="GHEA Mariam"/>
          <w:iCs/>
          <w:sz w:val="20"/>
          <w:szCs w:val="20"/>
          <w:lang w:val="es-ES"/>
        </w:rPr>
        <w:t xml:space="preserve"> </w:t>
      </w:r>
      <w:r w:rsidRPr="000D6993">
        <w:rPr>
          <w:rFonts w:ascii="GHEA Mariam" w:hAnsi="GHEA Mariam"/>
          <w:iCs/>
          <w:sz w:val="20"/>
          <w:szCs w:val="20"/>
        </w:rPr>
        <w:t>касательно</w:t>
      </w:r>
      <w:r w:rsidRPr="000D6993">
        <w:rPr>
          <w:rFonts w:ascii="GHEA Mariam" w:hAnsi="GHEA Mariam"/>
          <w:iCs/>
          <w:sz w:val="20"/>
          <w:szCs w:val="20"/>
          <w:lang w:val="es-ES"/>
        </w:rPr>
        <w:t xml:space="preserve"> </w:t>
      </w:r>
      <w:r w:rsidRPr="000D6993">
        <w:rPr>
          <w:rFonts w:ascii="GHEA Mariam" w:hAnsi="GHEA Mariam"/>
          <w:iCs/>
          <w:sz w:val="20"/>
          <w:szCs w:val="20"/>
        </w:rPr>
        <w:t>посредничество</w:t>
      </w:r>
      <w:r w:rsidRPr="000D6993">
        <w:rPr>
          <w:rFonts w:ascii="GHEA Mariam" w:hAnsi="GHEA Mariam"/>
          <w:iCs/>
          <w:sz w:val="20"/>
          <w:szCs w:val="20"/>
          <w:lang w:val="es-ES"/>
        </w:rPr>
        <w:t xml:space="preserve"> </w:t>
      </w:r>
      <w:r w:rsidRPr="000D6993">
        <w:rPr>
          <w:rFonts w:ascii="GHEA Mariam" w:hAnsi="GHEA Mariam"/>
          <w:iCs/>
          <w:sz w:val="20"/>
          <w:szCs w:val="20"/>
        </w:rPr>
        <w:t>к делу</w:t>
      </w:r>
      <w:r w:rsidRPr="000D6993">
        <w:rPr>
          <w:rFonts w:ascii="GHEA Mariam" w:hAnsi="GHEA Mariam"/>
          <w:iCs/>
          <w:sz w:val="20"/>
          <w:szCs w:val="20"/>
          <w:lang w:val="es-ES"/>
        </w:rPr>
        <w:t xml:space="preserve"> </w:t>
      </w:r>
      <w:r w:rsidRPr="000D6993">
        <w:rPr>
          <w:rFonts w:ascii="GHEA Mariam" w:hAnsi="GHEA Mariam"/>
          <w:iCs/>
          <w:sz w:val="20"/>
          <w:szCs w:val="20"/>
        </w:rPr>
        <w:t>участник</w:t>
      </w:r>
      <w:r w:rsidRPr="000D6993">
        <w:rPr>
          <w:rFonts w:ascii="GHEA Mariam" w:hAnsi="GHEA Mariam"/>
          <w:iCs/>
          <w:sz w:val="20"/>
          <w:szCs w:val="20"/>
          <w:lang w:val="es-ES"/>
        </w:rPr>
        <w:t xml:space="preserve"> </w:t>
      </w:r>
      <w:r w:rsidRPr="000D6993">
        <w:rPr>
          <w:rFonts w:ascii="GHEA Mariam" w:hAnsi="GHEA Mariam"/>
          <w:iCs/>
          <w:sz w:val="20"/>
          <w:szCs w:val="20"/>
        </w:rPr>
        <w:t>персона</w:t>
      </w:r>
      <w:r w:rsidRPr="000D6993">
        <w:rPr>
          <w:rFonts w:ascii="GHEA Mariam" w:hAnsi="GHEA Mariam"/>
          <w:iCs/>
          <w:sz w:val="20"/>
          <w:szCs w:val="20"/>
          <w:lang w:val="es-ES"/>
        </w:rPr>
        <w:t xml:space="preserve"> </w:t>
      </w:r>
      <w:r w:rsidRPr="000D6993">
        <w:rPr>
          <w:rFonts w:ascii="GHEA Mariam" w:hAnsi="GHEA Mariam"/>
          <w:iCs/>
          <w:sz w:val="20"/>
          <w:szCs w:val="20"/>
        </w:rPr>
        <w:t>может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подарок</w:t>
      </w:r>
      <w:r w:rsidRPr="000D6993">
        <w:rPr>
          <w:rFonts w:ascii="GHEA Mariam" w:hAnsi="GHEA Mariam"/>
          <w:iCs/>
          <w:sz w:val="20"/>
          <w:szCs w:val="20"/>
          <w:lang w:val="es-ES"/>
        </w:rPr>
        <w:t xml:space="preserve"> </w:t>
      </w:r>
      <w:r w:rsidRPr="000D6993">
        <w:rPr>
          <w:rFonts w:ascii="GHEA Mariam" w:hAnsi="GHEA Mariam"/>
          <w:iCs/>
          <w:sz w:val="20"/>
          <w:szCs w:val="20"/>
        </w:rPr>
        <w:t>до</w:t>
      </w:r>
      <w:r w:rsidRPr="000D6993">
        <w:rPr>
          <w:rFonts w:ascii="GHEA Mariam" w:hAnsi="GHEA Mariam"/>
          <w:iCs/>
          <w:sz w:val="20"/>
          <w:szCs w:val="20"/>
          <w:lang w:val="es-ES"/>
        </w:rPr>
        <w:t xml:space="preserve"> </w:t>
      </w:r>
      <w:r w:rsidRPr="000D6993">
        <w:rPr>
          <w:rFonts w:ascii="GHEA Mariam" w:hAnsi="GHEA Mariam"/>
          <w:iCs/>
          <w:sz w:val="20"/>
          <w:szCs w:val="20"/>
        </w:rPr>
        <w:t>претензии</w:t>
      </w:r>
      <w:r w:rsidRPr="000D6993">
        <w:rPr>
          <w:rFonts w:ascii="GHEA Mariam" w:hAnsi="GHEA Mariam"/>
          <w:iCs/>
          <w:sz w:val="20"/>
          <w:szCs w:val="20"/>
          <w:lang w:val="es-ES"/>
        </w:rPr>
        <w:t xml:space="preserve"> </w:t>
      </w:r>
      <w:r w:rsidRPr="000D6993">
        <w:rPr>
          <w:rFonts w:ascii="GHEA Mariam" w:hAnsi="GHEA Mariam"/>
          <w:iCs/>
          <w:sz w:val="20"/>
          <w:szCs w:val="20"/>
        </w:rPr>
        <w:t>отвечать</w:t>
      </w:r>
      <w:r w:rsidRPr="000D6993">
        <w:rPr>
          <w:rFonts w:ascii="GHEA Mariam" w:hAnsi="GHEA Mariam"/>
          <w:iCs/>
          <w:sz w:val="20"/>
          <w:szCs w:val="20"/>
          <w:lang w:val="es-ES"/>
        </w:rPr>
        <w:t xml:space="preserve"> </w:t>
      </w:r>
      <w:r w:rsidRPr="000D6993">
        <w:rPr>
          <w:rFonts w:ascii="GHEA Mariam" w:hAnsi="GHEA Mariam"/>
          <w:iCs/>
          <w:sz w:val="20"/>
          <w:szCs w:val="20"/>
        </w:rPr>
        <w:t>представлять</w:t>
      </w:r>
      <w:r w:rsidRPr="000D6993">
        <w:rPr>
          <w:rFonts w:ascii="GHEA Mariam" w:hAnsi="GHEA Mariam"/>
          <w:iCs/>
          <w:sz w:val="20"/>
          <w:szCs w:val="20"/>
          <w:lang w:val="es-ES"/>
        </w:rPr>
        <w:t xml:space="preserve"> </w:t>
      </w:r>
      <w:r w:rsidRPr="000D6993">
        <w:rPr>
          <w:rFonts w:ascii="GHEA Mariam" w:hAnsi="GHEA Mariam"/>
          <w:iCs/>
          <w:sz w:val="20"/>
          <w:szCs w:val="20"/>
        </w:rPr>
        <w:t>для</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период</w:t>
      </w:r>
      <w:r w:rsidRPr="000D6993">
        <w:rPr>
          <w:rFonts w:ascii="GHEA Mariam" w:hAnsi="GHEA Mariam"/>
          <w:iCs/>
          <w:sz w:val="20"/>
          <w:szCs w:val="20"/>
          <w:lang w:val="es-ES"/>
        </w:rPr>
        <w:t xml:space="preserve"> </w:t>
      </w:r>
      <w:r w:rsidRPr="000D6993">
        <w:rPr>
          <w:rFonts w:ascii="GHEA Mariam" w:hAnsi="GHEA Mariam"/>
          <w:iCs/>
          <w:sz w:val="20"/>
          <w:szCs w:val="20"/>
        </w:rPr>
        <w:t xml:space="preserve">срок действия </w:t>
      </w:r>
      <w:r w:rsidRPr="000D6993">
        <w:rPr>
          <w:rFonts w:ascii="GHEA Mariam" w:hAnsi="GHEA Mariam"/>
          <w:iCs/>
          <w:sz w:val="20"/>
          <w:szCs w:val="20"/>
          <w:lang w:val="es-ES"/>
        </w:rPr>
        <w:t>_</w:t>
      </w:r>
    </w:p>
    <w:p w14:paraId="5209AB8F"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lastRenderedPageBreak/>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15. </w:t>
      </w:r>
      <w:r w:rsidRPr="000D6993">
        <w:rPr>
          <w:rFonts w:ascii="GHEA Mariam" w:hAnsi="GHEA Mariam"/>
          <w:iCs/>
          <w:sz w:val="20"/>
          <w:szCs w:val="20"/>
        </w:rPr>
        <w:t>Дело</w:t>
      </w:r>
      <w:r w:rsidRPr="000D6993">
        <w:rPr>
          <w:rFonts w:ascii="GHEA Mariam" w:hAnsi="GHEA Mariam"/>
          <w:iCs/>
          <w:sz w:val="20"/>
          <w:szCs w:val="20"/>
          <w:lang w:val="es-ES"/>
        </w:rPr>
        <w:t xml:space="preserve"> </w:t>
      </w:r>
      <w:r w:rsidRPr="000D6993">
        <w:rPr>
          <w:rFonts w:ascii="GHEA Mariam" w:hAnsi="GHEA Mariam"/>
          <w:iCs/>
          <w:sz w:val="20"/>
          <w:szCs w:val="20"/>
        </w:rPr>
        <w:t>судебный</w:t>
      </w:r>
      <w:r w:rsidRPr="000D6993">
        <w:rPr>
          <w:rFonts w:ascii="GHEA Mariam" w:hAnsi="GHEA Mariam"/>
          <w:iCs/>
          <w:sz w:val="20"/>
          <w:szCs w:val="20"/>
          <w:lang w:val="es-ES"/>
        </w:rPr>
        <w:t xml:space="preserve"> </w:t>
      </w:r>
      <w:r w:rsidRPr="000D6993">
        <w:rPr>
          <w:rFonts w:ascii="GHEA Mariam" w:hAnsi="GHEA Mariam"/>
          <w:iCs/>
          <w:sz w:val="20"/>
          <w:szCs w:val="20"/>
        </w:rPr>
        <w:t>на сессии</w:t>
      </w:r>
      <w:r w:rsidRPr="000D6993">
        <w:rPr>
          <w:rFonts w:ascii="GHEA Mariam" w:hAnsi="GHEA Mariam"/>
          <w:iCs/>
          <w:sz w:val="20"/>
          <w:szCs w:val="20"/>
          <w:lang w:val="es-ES"/>
        </w:rPr>
        <w:t xml:space="preserve"> </w:t>
      </w:r>
      <w:r w:rsidRPr="000D6993">
        <w:rPr>
          <w:rFonts w:ascii="GHEA Mariam" w:hAnsi="GHEA Mariam"/>
          <w:iCs/>
          <w:sz w:val="20"/>
          <w:szCs w:val="20"/>
        </w:rPr>
        <w:t>исследовать</w:t>
      </w:r>
      <w:r w:rsidRPr="000D6993">
        <w:rPr>
          <w:rFonts w:ascii="GHEA Mariam" w:hAnsi="GHEA Mariam"/>
          <w:iCs/>
          <w:sz w:val="20"/>
          <w:szCs w:val="20"/>
          <w:lang w:val="es-ES"/>
        </w:rPr>
        <w:t xml:space="preserve"> </w:t>
      </w:r>
      <w:r w:rsidRPr="000D6993">
        <w:rPr>
          <w:rFonts w:ascii="GHEA Mariam" w:hAnsi="GHEA Mariam"/>
          <w:iCs/>
          <w:sz w:val="20"/>
          <w:szCs w:val="20"/>
        </w:rPr>
        <w:t>о</w:t>
      </w:r>
      <w:r w:rsidRPr="000D6993">
        <w:rPr>
          <w:rFonts w:ascii="GHEA Mariam" w:hAnsi="GHEA Mariam"/>
          <w:iCs/>
          <w:sz w:val="20"/>
          <w:szCs w:val="20"/>
          <w:lang w:val="es-ES"/>
        </w:rPr>
        <w:t xml:space="preserve"> </w:t>
      </w:r>
      <w:r w:rsidRPr="000D6993">
        <w:rPr>
          <w:rFonts w:ascii="GHEA Mariam" w:hAnsi="GHEA Mariam"/>
          <w:iCs/>
          <w:sz w:val="20"/>
          <w:szCs w:val="20"/>
        </w:rPr>
        <w:t>суд</w:t>
      </w:r>
      <w:r w:rsidRPr="000D6993">
        <w:rPr>
          <w:rFonts w:ascii="GHEA Mariam" w:hAnsi="GHEA Mariam"/>
          <w:iCs/>
          <w:sz w:val="20"/>
          <w:szCs w:val="20"/>
          <w:lang w:val="es-ES"/>
        </w:rPr>
        <w:t xml:space="preserve"> </w:t>
      </w:r>
      <w:r w:rsidRPr="000D6993">
        <w:rPr>
          <w:rFonts w:ascii="GHEA Mariam" w:hAnsi="GHEA Mariam"/>
          <w:iCs/>
          <w:sz w:val="20"/>
          <w:szCs w:val="20"/>
        </w:rPr>
        <w:t>делает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претензии</w:t>
      </w:r>
      <w:r w:rsidRPr="000D6993">
        <w:rPr>
          <w:rFonts w:ascii="GHEA Mariam" w:hAnsi="GHEA Mariam"/>
          <w:iCs/>
          <w:sz w:val="20"/>
          <w:szCs w:val="20"/>
          <w:lang w:val="es-ES"/>
        </w:rPr>
        <w:t xml:space="preserve"> </w:t>
      </w:r>
      <w:r w:rsidRPr="000D6993">
        <w:rPr>
          <w:rFonts w:ascii="GHEA Mariam" w:hAnsi="GHEA Mariam"/>
          <w:iCs/>
          <w:sz w:val="20"/>
          <w:szCs w:val="20"/>
        </w:rPr>
        <w:t>отвечать</w:t>
      </w:r>
      <w:r w:rsidRPr="000D6993">
        <w:rPr>
          <w:rFonts w:ascii="GHEA Mariam" w:hAnsi="GHEA Mariam"/>
          <w:iCs/>
          <w:sz w:val="20"/>
          <w:szCs w:val="20"/>
          <w:lang w:val="es-ES"/>
        </w:rPr>
        <w:t xml:space="preserve"> </w:t>
      </w:r>
      <w:r w:rsidRPr="000D6993">
        <w:rPr>
          <w:rFonts w:ascii="GHEA Mariam" w:hAnsi="GHEA Mariam"/>
          <w:iCs/>
          <w:sz w:val="20"/>
          <w:szCs w:val="20"/>
        </w:rPr>
        <w:t>представлять</w:t>
      </w:r>
      <w:r w:rsidRPr="000D6993">
        <w:rPr>
          <w:rFonts w:ascii="GHEA Mariam" w:hAnsi="GHEA Mariam"/>
          <w:iCs/>
          <w:sz w:val="20"/>
          <w:szCs w:val="20"/>
          <w:lang w:val="es-ES"/>
        </w:rPr>
        <w:t xml:space="preserve"> </w:t>
      </w:r>
      <w:r w:rsidRPr="000D6993">
        <w:rPr>
          <w:rFonts w:ascii="GHEA Mariam" w:hAnsi="GHEA Mariam"/>
          <w:iCs/>
          <w:sz w:val="20"/>
          <w:szCs w:val="20"/>
        </w:rPr>
        <w:t>для</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период</w:t>
      </w:r>
      <w:r w:rsidRPr="000D6993">
        <w:rPr>
          <w:rFonts w:ascii="GHEA Mariam" w:hAnsi="GHEA Mariam"/>
          <w:iCs/>
          <w:sz w:val="20"/>
          <w:szCs w:val="20"/>
          <w:lang w:val="es-ES"/>
        </w:rPr>
        <w:t xml:space="preserve"> </w:t>
      </w:r>
      <w:r w:rsidRPr="000D6993">
        <w:rPr>
          <w:rFonts w:ascii="GHEA Mariam" w:hAnsi="GHEA Mariam"/>
          <w:iCs/>
          <w:sz w:val="20"/>
          <w:szCs w:val="20"/>
        </w:rPr>
        <w:t>по истечении срока</w:t>
      </w:r>
      <w:r w:rsidRPr="000D6993">
        <w:rPr>
          <w:rFonts w:ascii="GHEA Mariam" w:hAnsi="GHEA Mariam"/>
          <w:iCs/>
          <w:sz w:val="20"/>
          <w:szCs w:val="20"/>
          <w:lang w:val="es-ES"/>
        </w:rPr>
        <w:t xml:space="preserve"> </w:t>
      </w:r>
      <w:r w:rsidRPr="000D6993">
        <w:rPr>
          <w:rFonts w:ascii="GHEA Mariam" w:hAnsi="GHEA Mariam"/>
          <w:iCs/>
          <w:sz w:val="20"/>
          <w:szCs w:val="20"/>
        </w:rPr>
        <w:t>после _</w:t>
      </w:r>
      <w:r w:rsidRPr="000D6993">
        <w:rPr>
          <w:rFonts w:ascii="GHEA Mariam" w:hAnsi="GHEA Mariam"/>
          <w:iCs/>
          <w:sz w:val="20"/>
          <w:szCs w:val="20"/>
          <w:lang w:val="es-ES"/>
        </w:rPr>
        <w:t xml:space="preserve"> </w:t>
      </w:r>
      <w:r w:rsidRPr="000D6993">
        <w:rPr>
          <w:rFonts w:ascii="GHEA Mariam" w:hAnsi="GHEA Mariam"/>
          <w:iCs/>
          <w:sz w:val="20"/>
          <w:szCs w:val="20"/>
        </w:rPr>
        <w:t>три дня</w:t>
      </w:r>
      <w:r w:rsidRPr="000D6993">
        <w:rPr>
          <w:rFonts w:ascii="GHEA Mariam" w:hAnsi="GHEA Mariam"/>
          <w:iCs/>
          <w:sz w:val="20"/>
          <w:szCs w:val="20"/>
          <w:lang w:val="es-ES"/>
        </w:rPr>
        <w:t xml:space="preserve"> </w:t>
      </w:r>
      <w:r w:rsidRPr="000D6993">
        <w:rPr>
          <w:rFonts w:ascii="GHEA Mariam" w:hAnsi="GHEA Mariam"/>
          <w:iCs/>
          <w:sz w:val="20"/>
          <w:szCs w:val="20"/>
        </w:rPr>
        <w:t xml:space="preserve">в срок </w:t>
      </w:r>
      <w:r w:rsidRPr="000D6993">
        <w:rPr>
          <w:rFonts w:ascii="GHEA Mariam" w:hAnsi="GHEA Mariam"/>
          <w:iCs/>
          <w:sz w:val="20"/>
          <w:szCs w:val="20"/>
          <w:lang w:val="es-ES"/>
        </w:rPr>
        <w:t>.</w:t>
      </w:r>
    </w:p>
    <w:p w14:paraId="580772A0"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16. </w:t>
      </w:r>
      <w:r w:rsidRPr="000D6993">
        <w:rPr>
          <w:rFonts w:ascii="GHEA Mariam" w:hAnsi="GHEA Mariam"/>
          <w:iCs/>
          <w:sz w:val="20"/>
          <w:szCs w:val="20"/>
        </w:rPr>
        <w:t>Дело</w:t>
      </w:r>
      <w:r w:rsidRPr="000D6993">
        <w:rPr>
          <w:rFonts w:ascii="GHEA Mariam" w:hAnsi="GHEA Mariam"/>
          <w:iCs/>
          <w:sz w:val="20"/>
          <w:szCs w:val="20"/>
          <w:lang w:val="es-ES"/>
        </w:rPr>
        <w:t xml:space="preserve"> </w:t>
      </w:r>
      <w:r w:rsidRPr="000D6993">
        <w:rPr>
          <w:rFonts w:ascii="GHEA Mariam" w:hAnsi="GHEA Mariam"/>
          <w:iCs/>
          <w:sz w:val="20"/>
          <w:szCs w:val="20"/>
        </w:rPr>
        <w:t>судебный</w:t>
      </w:r>
      <w:r w:rsidRPr="000D6993">
        <w:rPr>
          <w:rFonts w:ascii="GHEA Mariam" w:hAnsi="GHEA Mariam"/>
          <w:iCs/>
          <w:sz w:val="20"/>
          <w:szCs w:val="20"/>
          <w:lang w:val="es-ES"/>
        </w:rPr>
        <w:t xml:space="preserve"> </w:t>
      </w:r>
      <w:r w:rsidRPr="000D6993">
        <w:rPr>
          <w:rFonts w:ascii="GHEA Mariam" w:hAnsi="GHEA Mariam"/>
          <w:iCs/>
          <w:sz w:val="20"/>
          <w:szCs w:val="20"/>
        </w:rPr>
        <w:t>на сессии</w:t>
      </w:r>
      <w:r w:rsidRPr="000D6993">
        <w:rPr>
          <w:rFonts w:ascii="GHEA Mariam" w:hAnsi="GHEA Mariam"/>
          <w:iCs/>
          <w:sz w:val="20"/>
          <w:szCs w:val="20"/>
          <w:lang w:val="es-ES"/>
        </w:rPr>
        <w:t xml:space="preserve"> </w:t>
      </w:r>
      <w:r w:rsidRPr="000D6993">
        <w:rPr>
          <w:rFonts w:ascii="GHEA Mariam" w:hAnsi="GHEA Mariam"/>
          <w:iCs/>
          <w:sz w:val="20"/>
          <w:szCs w:val="20"/>
        </w:rPr>
        <w:t>исследовать</w:t>
      </w:r>
      <w:r w:rsidRPr="000D6993">
        <w:rPr>
          <w:rFonts w:ascii="GHEA Mariam" w:hAnsi="GHEA Mariam"/>
          <w:iCs/>
          <w:sz w:val="20"/>
          <w:szCs w:val="20"/>
          <w:lang w:val="es-ES"/>
        </w:rPr>
        <w:t xml:space="preserve"> </w:t>
      </w:r>
      <w:r w:rsidRPr="000D6993">
        <w:rPr>
          <w:rFonts w:ascii="GHEA Mariam" w:hAnsi="GHEA Mariam"/>
          <w:iCs/>
          <w:sz w:val="20"/>
          <w:szCs w:val="20"/>
        </w:rPr>
        <w:t>вопрос</w:t>
      </w:r>
      <w:r w:rsidRPr="000D6993">
        <w:rPr>
          <w:rFonts w:ascii="GHEA Mariam" w:hAnsi="GHEA Mariam"/>
          <w:iCs/>
          <w:sz w:val="20"/>
          <w:szCs w:val="20"/>
          <w:lang w:val="es-ES"/>
        </w:rPr>
        <w:t xml:space="preserve"> </w:t>
      </w:r>
      <w:r w:rsidRPr="000D6993">
        <w:rPr>
          <w:rFonts w:ascii="GHEA Mariam" w:hAnsi="GHEA Mariam"/>
          <w:iCs/>
          <w:sz w:val="20"/>
          <w:szCs w:val="20"/>
        </w:rPr>
        <w:t>может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быть решено</w:t>
      </w:r>
      <w:r w:rsidRPr="000D6993">
        <w:rPr>
          <w:rFonts w:ascii="GHEA Mariam" w:hAnsi="GHEA Mariam"/>
          <w:iCs/>
          <w:sz w:val="20"/>
          <w:szCs w:val="20"/>
          <w:lang w:val="es-ES"/>
        </w:rPr>
        <w:t xml:space="preserve"> </w:t>
      </w:r>
      <w:r w:rsidRPr="000D6993">
        <w:rPr>
          <w:rFonts w:ascii="GHEA Mariam" w:hAnsi="GHEA Mariam"/>
          <w:iCs/>
          <w:sz w:val="20"/>
          <w:szCs w:val="20"/>
        </w:rPr>
        <w:t>также</w:t>
      </w:r>
      <w:r w:rsidRPr="000D6993">
        <w:rPr>
          <w:rFonts w:ascii="GHEA Mariam" w:hAnsi="GHEA Mariam"/>
          <w:iCs/>
          <w:sz w:val="20"/>
          <w:szCs w:val="20"/>
          <w:lang w:val="es-ES"/>
        </w:rPr>
        <w:t xml:space="preserve"> </w:t>
      </w:r>
      <w:r w:rsidRPr="000D6993">
        <w:rPr>
          <w:rFonts w:ascii="GHEA Mariam" w:hAnsi="GHEA Mariam"/>
          <w:iCs/>
          <w:sz w:val="20"/>
          <w:szCs w:val="20"/>
        </w:rPr>
        <w:t>претензии</w:t>
      </w:r>
      <w:r w:rsidRPr="000D6993">
        <w:rPr>
          <w:rFonts w:ascii="GHEA Mariam" w:hAnsi="GHEA Mariam"/>
          <w:iCs/>
          <w:sz w:val="20"/>
          <w:szCs w:val="20"/>
          <w:lang w:val="es-ES"/>
        </w:rPr>
        <w:t xml:space="preserve"> </w:t>
      </w:r>
      <w:r w:rsidRPr="000D6993">
        <w:rPr>
          <w:rFonts w:ascii="GHEA Mariam" w:hAnsi="GHEA Mariam"/>
          <w:iCs/>
          <w:sz w:val="20"/>
          <w:szCs w:val="20"/>
        </w:rPr>
        <w:t>разбирательство</w:t>
      </w:r>
      <w:r w:rsidRPr="000D6993">
        <w:rPr>
          <w:rFonts w:ascii="GHEA Mariam" w:hAnsi="GHEA Mariam"/>
          <w:iCs/>
          <w:sz w:val="20"/>
          <w:szCs w:val="20"/>
          <w:lang w:val="es-ES"/>
        </w:rPr>
        <w:t xml:space="preserve"> </w:t>
      </w:r>
      <w:r w:rsidRPr="000D6993">
        <w:rPr>
          <w:rFonts w:ascii="GHEA Mariam" w:hAnsi="GHEA Mariam"/>
          <w:iCs/>
          <w:sz w:val="20"/>
          <w:szCs w:val="20"/>
        </w:rPr>
        <w:t>принять</w:t>
      </w:r>
      <w:r w:rsidRPr="000D6993">
        <w:rPr>
          <w:rFonts w:ascii="GHEA Mariam" w:hAnsi="GHEA Mariam"/>
          <w:iCs/>
          <w:sz w:val="20"/>
          <w:szCs w:val="20"/>
          <w:lang w:val="es-ES"/>
        </w:rPr>
        <w:t xml:space="preserve"> </w:t>
      </w:r>
      <w:r w:rsidRPr="000D6993">
        <w:rPr>
          <w:rFonts w:ascii="GHEA Mariam" w:hAnsi="GHEA Mariam"/>
          <w:iCs/>
          <w:sz w:val="20"/>
          <w:szCs w:val="20"/>
        </w:rPr>
        <w:t>о</w:t>
      </w:r>
      <w:r w:rsidRPr="000D6993">
        <w:rPr>
          <w:rFonts w:ascii="GHEA Mariam" w:hAnsi="GHEA Mariam"/>
          <w:iCs/>
          <w:sz w:val="20"/>
          <w:szCs w:val="20"/>
          <w:lang w:val="es-ES"/>
        </w:rPr>
        <w:t xml:space="preserve"> по </w:t>
      </w:r>
      <w:r w:rsidRPr="000D6993">
        <w:rPr>
          <w:rFonts w:ascii="GHEA Mariam" w:hAnsi="GHEA Mariam"/>
          <w:iCs/>
          <w:sz w:val="20"/>
          <w:szCs w:val="20"/>
        </w:rPr>
        <w:t>решению</w:t>
      </w:r>
    </w:p>
    <w:p w14:paraId="30C5509F"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17 </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Оспаривается</w:t>
      </w:r>
      <w:r w:rsidRPr="000D6993">
        <w:rPr>
          <w:rFonts w:ascii="GHEA Mariam" w:hAnsi="GHEA Mariam"/>
          <w:iCs/>
          <w:sz w:val="20"/>
          <w:szCs w:val="20"/>
          <w:lang w:val="es-ES"/>
        </w:rPr>
        <w:t xml:space="preserve"> </w:t>
      </w:r>
      <w:r w:rsidRPr="000D6993">
        <w:rPr>
          <w:rFonts w:ascii="GHEA Mariam" w:hAnsi="GHEA Mariam"/>
          <w:iCs/>
          <w:sz w:val="20"/>
          <w:szCs w:val="20"/>
        </w:rPr>
        <w:t xml:space="preserve">действий </w:t>
      </w:r>
      <w:r w:rsidRPr="000D6993">
        <w:rPr>
          <w:rFonts w:ascii="GHEA Mariam" w:hAnsi="GHEA Mariam"/>
          <w:iCs/>
          <w:sz w:val="20"/>
          <w:szCs w:val="20"/>
          <w:lang w:val="es-ES"/>
        </w:rPr>
        <w:t xml:space="preserve">( </w:t>
      </w:r>
      <w:r w:rsidRPr="000D6993">
        <w:rPr>
          <w:rFonts w:ascii="GHEA Mariam" w:hAnsi="GHEA Mariam"/>
          <w:iCs/>
          <w:sz w:val="20"/>
          <w:szCs w:val="20"/>
        </w:rPr>
        <w:t xml:space="preserve">бездействия </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решения</w:t>
      </w:r>
      <w:r w:rsidRPr="000D6993">
        <w:rPr>
          <w:rFonts w:ascii="GHEA Mariam" w:hAnsi="GHEA Mariam"/>
          <w:iCs/>
          <w:sz w:val="20"/>
          <w:szCs w:val="20"/>
          <w:lang w:val="es-ES"/>
        </w:rPr>
        <w:t xml:space="preserve"> </w:t>
      </w:r>
      <w:r w:rsidRPr="000D6993">
        <w:rPr>
          <w:rFonts w:ascii="GHEA Mariam" w:hAnsi="GHEA Mariam"/>
          <w:iCs/>
          <w:sz w:val="20"/>
          <w:szCs w:val="20"/>
        </w:rPr>
        <w:t>на базе</w:t>
      </w:r>
      <w:r w:rsidRPr="000D6993">
        <w:rPr>
          <w:rFonts w:ascii="GHEA Mariam" w:hAnsi="GHEA Mariam"/>
          <w:iCs/>
          <w:sz w:val="20"/>
          <w:szCs w:val="20"/>
          <w:lang w:val="es-ES"/>
        </w:rPr>
        <w:t xml:space="preserve"> </w:t>
      </w:r>
      <w:r w:rsidRPr="000D6993">
        <w:rPr>
          <w:rFonts w:ascii="GHEA Mariam" w:hAnsi="GHEA Mariam"/>
          <w:iCs/>
          <w:sz w:val="20"/>
          <w:szCs w:val="20"/>
        </w:rPr>
        <w:t>упал</w:t>
      </w:r>
      <w:r w:rsidRPr="000D6993">
        <w:rPr>
          <w:rFonts w:ascii="GHEA Mariam" w:hAnsi="GHEA Mariam"/>
          <w:iCs/>
          <w:sz w:val="20"/>
          <w:szCs w:val="20"/>
          <w:lang w:val="es-ES"/>
        </w:rPr>
        <w:t xml:space="preserve"> такие </w:t>
      </w:r>
      <w:r w:rsidRPr="000D6993">
        <w:rPr>
          <w:rFonts w:ascii="GHEA Mariam" w:hAnsi="GHEA Mariam"/>
          <w:iCs/>
          <w:sz w:val="20"/>
          <w:szCs w:val="20"/>
        </w:rPr>
        <w:t xml:space="preserve">обстоятельства, как </w:t>
      </w:r>
      <w:r w:rsidRPr="000D6993">
        <w:rPr>
          <w:rFonts w:ascii="GHEA Mariam" w:hAnsi="GHEA Mariam"/>
          <w:iCs/>
          <w:sz w:val="20"/>
          <w:szCs w:val="20"/>
          <w:lang w:val="es-ES"/>
        </w:rPr>
        <w:t xml:space="preserve">_ </w:t>
      </w:r>
      <w:r w:rsidRPr="000D6993">
        <w:rPr>
          <w:rFonts w:ascii="GHEA Mariam" w:hAnsi="GHEA Mariam"/>
          <w:iCs/>
          <w:sz w:val="20"/>
          <w:szCs w:val="20"/>
        </w:rPr>
        <w:t>также</w:t>
      </w:r>
      <w:r w:rsidRPr="000D6993">
        <w:rPr>
          <w:rFonts w:ascii="GHEA Mariam" w:hAnsi="GHEA Mariam"/>
          <w:iCs/>
          <w:sz w:val="20"/>
          <w:szCs w:val="20"/>
          <w:lang w:val="es-ES"/>
        </w:rPr>
        <w:t xml:space="preserve"> </w:t>
      </w:r>
      <w:r w:rsidRPr="000D6993">
        <w:rPr>
          <w:rFonts w:ascii="GHEA Mariam" w:hAnsi="GHEA Mariam"/>
          <w:iCs/>
          <w:sz w:val="20"/>
          <w:szCs w:val="20"/>
        </w:rPr>
        <w:t>данные</w:t>
      </w:r>
      <w:r w:rsidRPr="000D6993">
        <w:rPr>
          <w:rFonts w:ascii="GHEA Mariam" w:hAnsi="GHEA Mariam"/>
          <w:iCs/>
          <w:sz w:val="20"/>
          <w:szCs w:val="20"/>
          <w:lang w:val="es-ES"/>
        </w:rPr>
        <w:t xml:space="preserve"> </w:t>
      </w:r>
      <w:r w:rsidRPr="000D6993">
        <w:rPr>
          <w:rFonts w:ascii="GHEA Mariam" w:hAnsi="GHEA Mariam"/>
          <w:iCs/>
          <w:sz w:val="20"/>
          <w:szCs w:val="20"/>
        </w:rPr>
        <w:t xml:space="preserve">совершение действий </w:t>
      </w:r>
      <w:r w:rsidRPr="000D6993">
        <w:rPr>
          <w:rFonts w:ascii="GHEA Mariam" w:hAnsi="GHEA Mariam"/>
          <w:iCs/>
          <w:sz w:val="20"/>
          <w:szCs w:val="20"/>
          <w:lang w:val="es-ES"/>
        </w:rPr>
        <w:t xml:space="preserve">( </w:t>
      </w:r>
      <w:r w:rsidRPr="000D6993">
        <w:rPr>
          <w:rFonts w:ascii="GHEA Mariam" w:hAnsi="GHEA Mariam"/>
          <w:iCs/>
          <w:sz w:val="20"/>
          <w:szCs w:val="20"/>
        </w:rPr>
        <w:t xml:space="preserve">бездействие </w:t>
      </w:r>
      <w:r w:rsidRPr="000D6993">
        <w:rPr>
          <w:rFonts w:ascii="GHEA Mariam" w:hAnsi="GHEA Mariam"/>
          <w:iCs/>
          <w:sz w:val="20"/>
          <w:szCs w:val="20"/>
          <w:lang w:val="es-ES"/>
        </w:rPr>
        <w:t xml:space="preserve">) .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принятие</w:t>
      </w:r>
      <w:r w:rsidRPr="000D6993">
        <w:rPr>
          <w:rFonts w:ascii="GHEA Mariam" w:hAnsi="GHEA Mariam"/>
          <w:iCs/>
          <w:sz w:val="20"/>
          <w:szCs w:val="20"/>
          <w:lang w:val="es-ES"/>
        </w:rPr>
        <w:t xml:space="preserve"> </w:t>
      </w:r>
      <w:r w:rsidRPr="000D6993">
        <w:rPr>
          <w:rFonts w:ascii="GHEA Mariam" w:hAnsi="GHEA Mariam"/>
          <w:iCs/>
          <w:sz w:val="20"/>
          <w:szCs w:val="20"/>
        </w:rPr>
        <w:t xml:space="preserve">по закону </w:t>
      </w:r>
      <w:r w:rsidRPr="000D6993">
        <w:rPr>
          <w:rFonts w:ascii="GHEA Mariam" w:hAnsi="GHEA Mariam"/>
          <w:iCs/>
          <w:sz w:val="20"/>
          <w:szCs w:val="20"/>
          <w:lang w:val="es-ES"/>
        </w:rPr>
        <w:t xml:space="preserve">, </w:t>
      </w:r>
      <w:r w:rsidRPr="000D6993">
        <w:rPr>
          <w:rFonts w:ascii="GHEA Mariam" w:hAnsi="GHEA Mariam"/>
          <w:iCs/>
          <w:sz w:val="20"/>
          <w:szCs w:val="20"/>
        </w:rPr>
        <w:t>иначе</w:t>
      </w:r>
      <w:r w:rsidRPr="000D6993">
        <w:rPr>
          <w:rFonts w:ascii="GHEA Mariam" w:hAnsi="GHEA Mariam"/>
          <w:iCs/>
          <w:sz w:val="20"/>
          <w:szCs w:val="20"/>
          <w:lang w:val="es-ES"/>
        </w:rPr>
        <w:t xml:space="preserve"> </w:t>
      </w:r>
      <w:r w:rsidRPr="000D6993">
        <w:rPr>
          <w:rFonts w:ascii="GHEA Mariam" w:hAnsi="GHEA Mariam"/>
          <w:iCs/>
          <w:sz w:val="20"/>
          <w:szCs w:val="20"/>
        </w:rPr>
        <w:t>юридический</w:t>
      </w:r>
      <w:r w:rsidRPr="000D6993">
        <w:rPr>
          <w:rFonts w:ascii="GHEA Mariam" w:hAnsi="GHEA Mariam"/>
          <w:iCs/>
          <w:sz w:val="20"/>
          <w:szCs w:val="20"/>
          <w:lang w:val="es-ES"/>
        </w:rPr>
        <w:t xml:space="preserve"> </w:t>
      </w:r>
      <w:r w:rsidRPr="000D6993">
        <w:rPr>
          <w:rFonts w:ascii="GHEA Mariam" w:hAnsi="GHEA Mariam"/>
          <w:iCs/>
          <w:sz w:val="20"/>
          <w:szCs w:val="20"/>
        </w:rPr>
        <w:t>по актам</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заказ</w:t>
      </w:r>
      <w:r w:rsidRPr="000D6993">
        <w:rPr>
          <w:rFonts w:ascii="GHEA Mariam" w:hAnsi="GHEA Mariam"/>
          <w:iCs/>
          <w:sz w:val="20"/>
          <w:szCs w:val="20"/>
          <w:lang w:val="es-ES"/>
        </w:rPr>
        <w:t xml:space="preserve"> </w:t>
      </w:r>
      <w:r w:rsidRPr="000D6993">
        <w:rPr>
          <w:rFonts w:ascii="GHEA Mariam" w:hAnsi="GHEA Mariam"/>
          <w:iCs/>
          <w:sz w:val="20"/>
          <w:szCs w:val="20"/>
        </w:rPr>
        <w:t>сохранено</w:t>
      </w:r>
      <w:r w:rsidRPr="000D6993">
        <w:rPr>
          <w:rFonts w:ascii="GHEA Mariam" w:hAnsi="GHEA Mariam"/>
          <w:iCs/>
          <w:sz w:val="20"/>
          <w:szCs w:val="20"/>
          <w:lang w:val="es-ES"/>
        </w:rPr>
        <w:t xml:space="preserve"> </w:t>
      </w:r>
      <w:r w:rsidRPr="000D6993">
        <w:rPr>
          <w:rFonts w:ascii="GHEA Mariam" w:hAnsi="GHEA Mariam"/>
          <w:iCs/>
          <w:sz w:val="20"/>
          <w:szCs w:val="20"/>
        </w:rPr>
        <w:t>быть</w:t>
      </w:r>
      <w:r w:rsidRPr="000D6993">
        <w:rPr>
          <w:rFonts w:ascii="GHEA Mariam" w:hAnsi="GHEA Mariam"/>
          <w:iCs/>
          <w:sz w:val="20"/>
          <w:szCs w:val="20"/>
          <w:lang w:val="es-ES"/>
        </w:rPr>
        <w:t xml:space="preserve"> </w:t>
      </w:r>
      <w:r w:rsidRPr="000D6993">
        <w:rPr>
          <w:rFonts w:ascii="GHEA Mariam" w:hAnsi="GHEA Mariam"/>
          <w:iCs/>
          <w:sz w:val="20"/>
          <w:szCs w:val="20"/>
        </w:rPr>
        <w:t>факты</w:t>
      </w:r>
      <w:r w:rsidRPr="000D6993">
        <w:rPr>
          <w:rFonts w:ascii="GHEA Mariam" w:hAnsi="GHEA Mariam"/>
          <w:iCs/>
          <w:sz w:val="20"/>
          <w:szCs w:val="20"/>
          <w:lang w:val="es-ES"/>
        </w:rPr>
        <w:t xml:space="preserve"> </w:t>
      </w:r>
      <w:r w:rsidRPr="000D6993">
        <w:rPr>
          <w:rFonts w:ascii="GHEA Mariam" w:hAnsi="GHEA Mariam"/>
          <w:iCs/>
          <w:sz w:val="20"/>
          <w:szCs w:val="20"/>
        </w:rPr>
        <w:t>чтобы доказать</w:t>
      </w:r>
      <w:r w:rsidRPr="000D6993">
        <w:rPr>
          <w:rFonts w:ascii="GHEA Mariam" w:hAnsi="GHEA Mariam"/>
          <w:iCs/>
          <w:sz w:val="20"/>
          <w:szCs w:val="20"/>
          <w:lang w:val="es-ES"/>
        </w:rPr>
        <w:t xml:space="preserve"> </w:t>
      </w:r>
      <w:r w:rsidRPr="000D6993">
        <w:rPr>
          <w:rFonts w:ascii="GHEA Mariam" w:hAnsi="GHEA Mariam"/>
          <w:iCs/>
          <w:sz w:val="20"/>
          <w:szCs w:val="20"/>
        </w:rPr>
        <w:t>долг</w:t>
      </w:r>
      <w:r w:rsidRPr="000D6993">
        <w:rPr>
          <w:rFonts w:ascii="GHEA Mariam" w:hAnsi="GHEA Mariam"/>
          <w:iCs/>
          <w:sz w:val="20"/>
          <w:szCs w:val="20"/>
          <w:lang w:val="es-ES"/>
        </w:rPr>
        <w:t xml:space="preserve"> </w:t>
      </w:r>
      <w:r w:rsidRPr="000D6993">
        <w:rPr>
          <w:rFonts w:ascii="GHEA Mariam" w:hAnsi="GHEA Mariam"/>
          <w:iCs/>
          <w:sz w:val="20"/>
          <w:szCs w:val="20"/>
        </w:rPr>
        <w:t>утомительный</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 xml:space="preserve">ответчик </w:t>
      </w:r>
      <w:r w:rsidRPr="000D6993">
        <w:rPr>
          <w:rFonts w:ascii="GHEA Mariam" w:hAnsi="GHEA Mariam"/>
          <w:iCs/>
          <w:sz w:val="20"/>
          <w:szCs w:val="20"/>
          <w:lang w:val="es-ES"/>
        </w:rPr>
        <w:t>_</w:t>
      </w:r>
    </w:p>
    <w:p w14:paraId="1CB2BE34"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18 </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Респондент:</w:t>
      </w:r>
      <w:r w:rsidRPr="000D6993">
        <w:rPr>
          <w:rFonts w:ascii="GHEA Mariam" w:hAnsi="GHEA Mariam"/>
          <w:iCs/>
          <w:sz w:val="20"/>
          <w:szCs w:val="20"/>
          <w:lang w:val="es-ES"/>
        </w:rPr>
        <w:t xml:space="preserve"> </w:t>
      </w:r>
      <w:r w:rsidRPr="000D6993">
        <w:rPr>
          <w:rFonts w:ascii="GHEA Mariam" w:hAnsi="GHEA Mariam"/>
          <w:iCs/>
          <w:sz w:val="20"/>
          <w:szCs w:val="20"/>
        </w:rPr>
        <w:t>оспариваемый</w:t>
      </w:r>
      <w:r w:rsidRPr="000D6993">
        <w:rPr>
          <w:rFonts w:ascii="GHEA Mariam" w:hAnsi="GHEA Mariam"/>
          <w:iCs/>
          <w:sz w:val="20"/>
          <w:szCs w:val="20"/>
          <w:lang w:val="es-ES"/>
        </w:rPr>
        <w:t xml:space="preserve"> </w:t>
      </w:r>
      <w:r w:rsidRPr="000D6993">
        <w:rPr>
          <w:rFonts w:ascii="GHEA Mariam" w:hAnsi="GHEA Mariam"/>
          <w:iCs/>
          <w:sz w:val="20"/>
          <w:szCs w:val="20"/>
        </w:rPr>
        <w:t xml:space="preserve">действий </w:t>
      </w:r>
      <w:r w:rsidRPr="000D6993">
        <w:rPr>
          <w:rFonts w:ascii="GHEA Mariam" w:hAnsi="GHEA Mariam"/>
          <w:iCs/>
          <w:sz w:val="20"/>
          <w:szCs w:val="20"/>
          <w:lang w:val="es-ES"/>
        </w:rPr>
        <w:t xml:space="preserve">( </w:t>
      </w:r>
      <w:r w:rsidRPr="000D6993">
        <w:rPr>
          <w:rFonts w:ascii="GHEA Mariam" w:hAnsi="GHEA Mariam"/>
          <w:iCs/>
          <w:sz w:val="20"/>
          <w:szCs w:val="20"/>
        </w:rPr>
        <w:t xml:space="preserve">бездействия </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решения</w:t>
      </w:r>
      <w:r w:rsidRPr="000D6993">
        <w:rPr>
          <w:rFonts w:ascii="GHEA Mariam" w:hAnsi="GHEA Mariam"/>
          <w:iCs/>
          <w:sz w:val="20"/>
          <w:szCs w:val="20"/>
          <w:lang w:val="es-ES"/>
        </w:rPr>
        <w:t xml:space="preserve"> </w:t>
      </w:r>
      <w:r w:rsidRPr="000D6993">
        <w:rPr>
          <w:rFonts w:ascii="GHEA Mariam" w:hAnsi="GHEA Mariam"/>
          <w:iCs/>
          <w:sz w:val="20"/>
          <w:szCs w:val="20"/>
        </w:rPr>
        <w:t>законность</w:t>
      </w:r>
      <w:r w:rsidRPr="000D6993">
        <w:rPr>
          <w:rFonts w:ascii="GHEA Mariam" w:hAnsi="GHEA Mariam"/>
          <w:iCs/>
          <w:sz w:val="20"/>
          <w:szCs w:val="20"/>
          <w:lang w:val="es-ES"/>
        </w:rPr>
        <w:t xml:space="preserve"> </w:t>
      </w:r>
      <w:r w:rsidRPr="000D6993">
        <w:rPr>
          <w:rFonts w:ascii="GHEA Mariam" w:hAnsi="GHEA Mariam"/>
          <w:iCs/>
          <w:sz w:val="20"/>
          <w:szCs w:val="20"/>
        </w:rPr>
        <w:t>заземление</w:t>
      </w:r>
      <w:r w:rsidRPr="000D6993">
        <w:rPr>
          <w:rFonts w:ascii="GHEA Mariam" w:hAnsi="GHEA Mariam"/>
          <w:iCs/>
          <w:sz w:val="20"/>
          <w:szCs w:val="20"/>
          <w:lang w:val="es-ES"/>
        </w:rPr>
        <w:t xml:space="preserve"> </w:t>
      </w:r>
      <w:r w:rsidRPr="000D6993">
        <w:rPr>
          <w:rFonts w:ascii="GHEA Mariam" w:hAnsi="GHEA Mariam"/>
          <w:iCs/>
          <w:sz w:val="20"/>
          <w:szCs w:val="20"/>
        </w:rPr>
        <w:t>доказательства</w:t>
      </w:r>
      <w:r w:rsidRPr="000D6993">
        <w:rPr>
          <w:rFonts w:ascii="GHEA Mariam" w:hAnsi="GHEA Mariam"/>
          <w:iCs/>
          <w:sz w:val="20"/>
          <w:szCs w:val="20"/>
          <w:lang w:val="es-ES"/>
        </w:rPr>
        <w:t xml:space="preserve"> </w:t>
      </w:r>
      <w:r w:rsidRPr="000D6993">
        <w:rPr>
          <w:rFonts w:ascii="GHEA Mariam" w:hAnsi="GHEA Mariam"/>
          <w:iCs/>
          <w:sz w:val="20"/>
          <w:szCs w:val="20"/>
        </w:rPr>
        <w:t>может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подарок</w:t>
      </w:r>
      <w:r w:rsidRPr="000D6993">
        <w:rPr>
          <w:rFonts w:ascii="GHEA Mariam" w:hAnsi="GHEA Mariam"/>
          <w:iCs/>
          <w:sz w:val="20"/>
          <w:szCs w:val="20"/>
          <w:lang w:val="es-ES"/>
        </w:rPr>
        <w:t xml:space="preserve"> </w:t>
      </w:r>
      <w:r w:rsidRPr="000D6993">
        <w:rPr>
          <w:rFonts w:ascii="GHEA Mariam" w:hAnsi="GHEA Mariam"/>
          <w:iCs/>
          <w:sz w:val="20"/>
          <w:szCs w:val="20"/>
        </w:rPr>
        <w:t>только</w:t>
      </w:r>
      <w:r w:rsidRPr="000D6993">
        <w:rPr>
          <w:rFonts w:ascii="GHEA Mariam" w:hAnsi="GHEA Mariam"/>
          <w:iCs/>
          <w:sz w:val="20"/>
          <w:szCs w:val="20"/>
          <w:lang w:val="es-ES"/>
        </w:rPr>
        <w:t xml:space="preserve"> </w:t>
      </w:r>
      <w:r w:rsidRPr="000D6993">
        <w:rPr>
          <w:rFonts w:ascii="GHEA Mariam" w:hAnsi="GHEA Mariam"/>
          <w:iCs/>
          <w:sz w:val="20"/>
          <w:szCs w:val="20"/>
        </w:rPr>
        <w:t>доказательство</w:t>
      </w:r>
      <w:r w:rsidRPr="000D6993">
        <w:rPr>
          <w:rFonts w:ascii="GHEA Mariam" w:hAnsi="GHEA Mariam"/>
          <w:iCs/>
          <w:sz w:val="20"/>
          <w:szCs w:val="20"/>
          <w:lang w:val="es-ES"/>
        </w:rPr>
        <w:t xml:space="preserve"> </w:t>
      </w:r>
      <w:r w:rsidRPr="000D6993">
        <w:rPr>
          <w:rFonts w:ascii="GHEA Mariam" w:hAnsi="GHEA Mariam"/>
          <w:iCs/>
          <w:sz w:val="20"/>
          <w:szCs w:val="20"/>
        </w:rPr>
        <w:t>требовать</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производительность</w:t>
      </w:r>
      <w:r w:rsidRPr="000D6993">
        <w:rPr>
          <w:rFonts w:ascii="GHEA Mariam" w:hAnsi="GHEA Mariam"/>
          <w:iCs/>
          <w:sz w:val="20"/>
          <w:szCs w:val="20"/>
          <w:lang w:val="es-ES"/>
        </w:rPr>
        <w:t xml:space="preserve"> </w:t>
      </w:r>
      <w:r w:rsidRPr="000D6993">
        <w:rPr>
          <w:rFonts w:ascii="GHEA Mariam" w:hAnsi="GHEA Mariam"/>
          <w:iCs/>
          <w:sz w:val="20"/>
          <w:szCs w:val="20"/>
        </w:rPr>
        <w:t xml:space="preserve">во время </w:t>
      </w:r>
      <w:r w:rsidRPr="000D6993">
        <w:rPr>
          <w:rFonts w:ascii="GHEA Mariam" w:hAnsi="GHEA Mariam"/>
          <w:iCs/>
          <w:sz w:val="20"/>
          <w:szCs w:val="20"/>
          <w:lang w:val="es-ES"/>
        </w:rPr>
        <w:t xml:space="preserve">, </w:t>
      </w:r>
      <w:r w:rsidRPr="000D6993">
        <w:rPr>
          <w:rFonts w:ascii="GHEA Mariam" w:hAnsi="GHEA Mariam"/>
          <w:iCs/>
          <w:sz w:val="20"/>
          <w:szCs w:val="20"/>
        </w:rPr>
        <w:t>кроме</w:t>
      </w:r>
      <w:r w:rsidRPr="000D6993">
        <w:rPr>
          <w:rFonts w:ascii="GHEA Mariam" w:hAnsi="GHEA Mariam"/>
          <w:iCs/>
          <w:sz w:val="20"/>
          <w:szCs w:val="20"/>
          <w:lang w:val="es-ES"/>
        </w:rPr>
        <w:t xml:space="preserve"> </w:t>
      </w:r>
      <w:r w:rsidRPr="000D6993">
        <w:rPr>
          <w:rFonts w:ascii="GHEA Mariam" w:hAnsi="GHEA Mariam"/>
          <w:iCs/>
          <w:sz w:val="20"/>
          <w:szCs w:val="20"/>
        </w:rPr>
        <w:t>это</w:t>
      </w:r>
      <w:r w:rsidRPr="000D6993">
        <w:rPr>
          <w:rFonts w:ascii="GHEA Mariam" w:hAnsi="GHEA Mariam"/>
          <w:iCs/>
          <w:sz w:val="20"/>
          <w:szCs w:val="20"/>
          <w:lang w:val="es-ES"/>
        </w:rPr>
        <w:t xml:space="preserve"> </w:t>
      </w:r>
      <w:r w:rsidRPr="000D6993">
        <w:rPr>
          <w:rFonts w:ascii="GHEA Mariam" w:hAnsi="GHEA Mariam"/>
          <w:iCs/>
          <w:sz w:val="20"/>
          <w:szCs w:val="20"/>
        </w:rPr>
        <w:t xml:space="preserve">случаи </w:t>
      </w:r>
      <w:r w:rsidRPr="000D6993">
        <w:rPr>
          <w:rFonts w:ascii="GHEA Mariam" w:hAnsi="GHEA Mariam"/>
          <w:iCs/>
          <w:sz w:val="20"/>
          <w:szCs w:val="20"/>
          <w:lang w:val="es-ES"/>
        </w:rPr>
        <w:t xml:space="preserve">, когда </w:t>
      </w:r>
      <w:r w:rsidRPr="000D6993">
        <w:rPr>
          <w:rFonts w:ascii="GHEA Mariam" w:hAnsi="GHEA Mariam"/>
          <w:iCs/>
          <w:sz w:val="20"/>
          <w:szCs w:val="20"/>
        </w:rPr>
        <w:t>_</w:t>
      </w:r>
      <w:r w:rsidRPr="000D6993">
        <w:rPr>
          <w:rFonts w:ascii="GHEA Mariam" w:hAnsi="GHEA Mariam"/>
          <w:iCs/>
          <w:sz w:val="20"/>
          <w:szCs w:val="20"/>
          <w:lang w:val="es-ES"/>
        </w:rPr>
        <w:t xml:space="preserve"> </w:t>
      </w:r>
      <w:r w:rsidRPr="000D6993">
        <w:rPr>
          <w:rFonts w:ascii="GHEA Mariam" w:hAnsi="GHEA Mariam"/>
          <w:iCs/>
          <w:sz w:val="20"/>
          <w:szCs w:val="20"/>
        </w:rPr>
        <w:t>оправдание</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доказательства</w:t>
      </w:r>
      <w:r w:rsidRPr="000D6993">
        <w:rPr>
          <w:rFonts w:ascii="GHEA Mariam" w:hAnsi="GHEA Mariam"/>
          <w:iCs/>
          <w:sz w:val="20"/>
          <w:szCs w:val="20"/>
          <w:lang w:val="es-ES"/>
        </w:rPr>
        <w:t xml:space="preserve"> </w:t>
      </w:r>
      <w:r w:rsidRPr="000D6993">
        <w:rPr>
          <w:rFonts w:ascii="GHEA Mariam" w:hAnsi="GHEA Mariam"/>
          <w:iCs/>
          <w:sz w:val="20"/>
          <w:szCs w:val="20"/>
        </w:rPr>
        <w:t>презентация</w:t>
      </w:r>
      <w:r w:rsidRPr="000D6993">
        <w:rPr>
          <w:rFonts w:ascii="GHEA Mariam" w:hAnsi="GHEA Mariam"/>
          <w:iCs/>
          <w:sz w:val="20"/>
          <w:szCs w:val="20"/>
          <w:lang w:val="es-ES"/>
        </w:rPr>
        <w:t xml:space="preserve"> </w:t>
      </w:r>
      <w:r w:rsidRPr="000D6993">
        <w:rPr>
          <w:rFonts w:ascii="GHEA Mariam" w:hAnsi="GHEA Mariam"/>
          <w:iCs/>
          <w:sz w:val="20"/>
          <w:szCs w:val="20"/>
        </w:rPr>
        <w:t>невозможность</w:t>
      </w:r>
      <w:r w:rsidRPr="000D6993">
        <w:rPr>
          <w:rFonts w:ascii="GHEA Mariam" w:hAnsi="GHEA Mariam"/>
          <w:iCs/>
          <w:sz w:val="20"/>
          <w:szCs w:val="20"/>
          <w:lang w:val="es-ES"/>
        </w:rPr>
        <w:t xml:space="preserve"> </w:t>
      </w:r>
      <w:r w:rsidRPr="000D6993">
        <w:rPr>
          <w:rFonts w:ascii="GHEA Mariam" w:hAnsi="GHEA Mariam"/>
          <w:iCs/>
          <w:sz w:val="20"/>
          <w:szCs w:val="20"/>
        </w:rPr>
        <w:t>от себя</w:t>
      </w:r>
      <w:r w:rsidRPr="000D6993">
        <w:rPr>
          <w:rFonts w:ascii="GHEA Mariam" w:hAnsi="GHEA Mariam"/>
          <w:iCs/>
          <w:sz w:val="20"/>
          <w:szCs w:val="20"/>
          <w:lang w:val="es-ES"/>
        </w:rPr>
        <w:t xml:space="preserve"> </w:t>
      </w:r>
      <w:r w:rsidRPr="000D6993">
        <w:rPr>
          <w:rFonts w:ascii="GHEA Mariam" w:hAnsi="GHEA Mariam"/>
          <w:iCs/>
          <w:sz w:val="20"/>
          <w:szCs w:val="20"/>
        </w:rPr>
        <w:t>независимо</w:t>
      </w:r>
      <w:r w:rsidRPr="000D6993">
        <w:rPr>
          <w:rFonts w:ascii="GHEA Mariam" w:hAnsi="GHEA Mariam"/>
          <w:iCs/>
          <w:sz w:val="20"/>
          <w:szCs w:val="20"/>
          <w:lang w:val="es-ES"/>
        </w:rPr>
        <w:t xml:space="preserve"> </w:t>
      </w:r>
      <w:r w:rsidRPr="000D6993">
        <w:rPr>
          <w:rFonts w:ascii="GHEA Mariam" w:hAnsi="GHEA Mariam"/>
          <w:iCs/>
          <w:sz w:val="20"/>
          <w:szCs w:val="20"/>
        </w:rPr>
        <w:t xml:space="preserve">по причинам </w:t>
      </w:r>
      <w:r w:rsidRPr="000D6993">
        <w:rPr>
          <w:rFonts w:ascii="GHEA Mariam" w:hAnsi="GHEA Mariam"/>
          <w:iCs/>
          <w:sz w:val="20"/>
          <w:szCs w:val="20"/>
          <w:lang w:val="es-ES"/>
        </w:rPr>
        <w:t>.</w:t>
      </w:r>
    </w:p>
    <w:p w14:paraId="10378D96"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19. </w:t>
      </w:r>
      <w:r w:rsidRPr="000D6993">
        <w:rPr>
          <w:rFonts w:ascii="GHEA Mariam" w:hAnsi="GHEA Mariam"/>
          <w:iCs/>
          <w:sz w:val="20"/>
          <w:szCs w:val="20"/>
        </w:rPr>
        <w:t>Клиенту</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оценщик</w:t>
      </w:r>
      <w:r w:rsidRPr="000D6993">
        <w:rPr>
          <w:rFonts w:ascii="GHEA Mariam" w:hAnsi="GHEA Mariam"/>
          <w:iCs/>
          <w:sz w:val="20"/>
          <w:szCs w:val="20"/>
          <w:lang w:val="es-ES"/>
        </w:rPr>
        <w:t xml:space="preserve"> </w:t>
      </w:r>
      <w:r w:rsidRPr="000D6993">
        <w:rPr>
          <w:rFonts w:ascii="GHEA Mariam" w:hAnsi="GHEA Mariam"/>
          <w:iCs/>
          <w:sz w:val="20"/>
          <w:szCs w:val="20"/>
        </w:rPr>
        <w:t>комиссии</w:t>
      </w:r>
      <w:r w:rsidRPr="000D6993">
        <w:rPr>
          <w:rFonts w:ascii="GHEA Mariam" w:hAnsi="GHEA Mariam"/>
          <w:iCs/>
          <w:sz w:val="20"/>
          <w:szCs w:val="20"/>
          <w:lang w:val="es-ES"/>
        </w:rPr>
        <w:t xml:space="preserve"> </w:t>
      </w:r>
      <w:r w:rsidRPr="000D6993">
        <w:rPr>
          <w:rFonts w:ascii="GHEA Mariam" w:hAnsi="GHEA Mariam"/>
          <w:iCs/>
          <w:sz w:val="20"/>
          <w:szCs w:val="20"/>
        </w:rPr>
        <w:t xml:space="preserve">действий </w:t>
      </w:r>
      <w:r w:rsidRPr="000D6993">
        <w:rPr>
          <w:rFonts w:ascii="GHEA Mariam" w:hAnsi="GHEA Mariam"/>
          <w:iCs/>
          <w:sz w:val="20"/>
          <w:szCs w:val="20"/>
          <w:lang w:val="es-ES"/>
        </w:rPr>
        <w:t xml:space="preserve">( </w:t>
      </w:r>
      <w:r w:rsidRPr="000D6993">
        <w:rPr>
          <w:rFonts w:ascii="GHEA Mariam" w:hAnsi="GHEA Mariam"/>
          <w:iCs/>
          <w:sz w:val="20"/>
          <w:szCs w:val="20"/>
        </w:rPr>
        <w:t xml:space="preserve">бездействия </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 xml:space="preserve">решения </w:t>
      </w:r>
      <w:r w:rsidRPr="000D6993">
        <w:rPr>
          <w:rFonts w:ascii="GHEA Mariam" w:hAnsi="GHEA Mariam"/>
          <w:iCs/>
          <w:sz w:val="20"/>
          <w:szCs w:val="20"/>
          <w:lang w:val="es-ES"/>
        </w:rPr>
        <w:t xml:space="preserve">( </w:t>
      </w:r>
      <w:r w:rsidRPr="000D6993">
        <w:rPr>
          <w:rFonts w:ascii="GHEA Mariam" w:hAnsi="GHEA Mariam"/>
          <w:iCs/>
          <w:sz w:val="20"/>
          <w:szCs w:val="20"/>
        </w:rPr>
        <w:t>кроме</w:t>
      </w:r>
      <w:r w:rsidRPr="000D6993">
        <w:rPr>
          <w:rFonts w:ascii="GHEA Mariam" w:hAnsi="GHEA Mariam"/>
          <w:iCs/>
          <w:sz w:val="20"/>
          <w:szCs w:val="20"/>
          <w:lang w:val="es-ES"/>
        </w:rPr>
        <w:t xml:space="preserve"> 6 </w:t>
      </w:r>
      <w:r w:rsidRPr="000D6993">
        <w:rPr>
          <w:rFonts w:ascii="GHEA Mariam" w:hAnsi="GHEA Mariam"/>
          <w:iCs/>
          <w:sz w:val="20"/>
          <w:szCs w:val="20"/>
        </w:rPr>
        <w:t>Закона _</w:t>
      </w:r>
      <w:r w:rsidRPr="000D6993">
        <w:rPr>
          <w:rFonts w:ascii="GHEA Mariam" w:hAnsi="GHEA Mariam"/>
          <w:iCs/>
          <w:sz w:val="20"/>
          <w:szCs w:val="20"/>
          <w:lang w:val="es-ES"/>
        </w:rPr>
        <w:t xml:space="preserve"> </w:t>
      </w:r>
      <w:r w:rsidRPr="000D6993">
        <w:rPr>
          <w:rFonts w:ascii="GHEA Mariam" w:hAnsi="GHEA Mariam"/>
          <w:iCs/>
          <w:sz w:val="20"/>
          <w:szCs w:val="20"/>
        </w:rPr>
        <w:t xml:space="preserve">Статья </w:t>
      </w:r>
      <w:r w:rsidRPr="000D6993">
        <w:rPr>
          <w:rFonts w:ascii="GHEA Mariam" w:hAnsi="GHEA Mariam"/>
          <w:iCs/>
          <w:sz w:val="20"/>
          <w:szCs w:val="20"/>
          <w:lang w:val="es-ES"/>
        </w:rPr>
        <w:t xml:space="preserve">2 </w:t>
      </w:r>
      <w:r w:rsidRPr="000D6993">
        <w:rPr>
          <w:rFonts w:ascii="GHEA Mariam" w:hAnsi="GHEA Mariam"/>
          <w:iCs/>
          <w:sz w:val="20"/>
          <w:szCs w:val="20"/>
        </w:rPr>
        <w:t>_</w:t>
      </w:r>
      <w:r w:rsidRPr="000D6993">
        <w:rPr>
          <w:rFonts w:ascii="GHEA Mariam" w:hAnsi="GHEA Mariam"/>
          <w:iCs/>
          <w:sz w:val="20"/>
          <w:szCs w:val="20"/>
          <w:lang w:val="es-ES"/>
        </w:rPr>
        <w:t xml:space="preserve"> </w:t>
      </w:r>
      <w:r w:rsidRPr="000D6993">
        <w:rPr>
          <w:rFonts w:ascii="GHEA Mariam" w:hAnsi="GHEA Mariam"/>
          <w:iCs/>
          <w:sz w:val="20"/>
          <w:szCs w:val="20"/>
        </w:rPr>
        <w:t>частично</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обжалование </w:t>
      </w:r>
      <w:r w:rsidRPr="000D6993">
        <w:rPr>
          <w:rFonts w:ascii="GHEA Mariam" w:hAnsi="GHEA Mariam"/>
          <w:iCs/>
          <w:sz w:val="20"/>
          <w:szCs w:val="20"/>
        </w:rPr>
        <w:t>решений _</w:t>
      </w:r>
      <w:r w:rsidRPr="000D6993">
        <w:rPr>
          <w:rFonts w:ascii="GHEA Mariam" w:hAnsi="GHEA Mariam"/>
          <w:iCs/>
          <w:sz w:val="20"/>
          <w:szCs w:val="20"/>
          <w:lang w:val="es-ES"/>
        </w:rPr>
        <w:t xml:space="preserve"> </w:t>
      </w:r>
      <w:r w:rsidRPr="000D6993">
        <w:rPr>
          <w:rFonts w:ascii="GHEA Mariam" w:hAnsi="GHEA Mariam"/>
          <w:iCs/>
          <w:sz w:val="20"/>
          <w:szCs w:val="20"/>
        </w:rPr>
        <w:t>автоматически</w:t>
      </w:r>
      <w:r w:rsidRPr="000D6993">
        <w:rPr>
          <w:rFonts w:ascii="GHEA Mariam" w:hAnsi="GHEA Mariam"/>
          <w:iCs/>
          <w:sz w:val="20"/>
          <w:szCs w:val="20"/>
          <w:lang w:val="es-ES"/>
        </w:rPr>
        <w:t xml:space="preserve"> </w:t>
      </w:r>
      <w:r w:rsidRPr="000D6993">
        <w:rPr>
          <w:rFonts w:ascii="GHEA Mariam" w:hAnsi="GHEA Mariam"/>
          <w:iCs/>
          <w:sz w:val="20"/>
          <w:szCs w:val="20"/>
        </w:rPr>
        <w:t>приостановка</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покупки</w:t>
      </w:r>
      <w:r w:rsidRPr="000D6993">
        <w:rPr>
          <w:rFonts w:ascii="GHEA Mariam" w:hAnsi="GHEA Mariam"/>
          <w:iCs/>
          <w:sz w:val="20"/>
          <w:szCs w:val="20"/>
          <w:lang w:val="es-ES"/>
        </w:rPr>
        <w:t xml:space="preserve"> </w:t>
      </w:r>
      <w:r w:rsidRPr="000D6993">
        <w:rPr>
          <w:rFonts w:ascii="GHEA Mariam" w:hAnsi="GHEA Mariam"/>
          <w:iCs/>
          <w:sz w:val="20"/>
          <w:szCs w:val="20"/>
        </w:rPr>
        <w:t xml:space="preserve">процесс </w:t>
      </w:r>
      <w:r w:rsidRPr="000D6993">
        <w:rPr>
          <w:rFonts w:ascii="GHEA Mariam" w:hAnsi="GHEA Mariam"/>
          <w:iCs/>
          <w:sz w:val="20"/>
          <w:szCs w:val="20"/>
          <w:lang w:val="es-ES"/>
        </w:rPr>
        <w:t xml:space="preserve">выглядит </w:t>
      </w:r>
      <w:r w:rsidRPr="000D6993">
        <w:rPr>
          <w:rFonts w:ascii="GHEA Mariam" w:hAnsi="GHEA Mariam"/>
          <w:iCs/>
          <w:sz w:val="20"/>
          <w:szCs w:val="20"/>
        </w:rPr>
        <w:t>следующим образом</w:t>
      </w:r>
      <w:r w:rsidRPr="000D6993">
        <w:rPr>
          <w:rFonts w:ascii="GHEA Mariam" w:hAnsi="GHEA Mariam"/>
          <w:iCs/>
          <w:sz w:val="20"/>
          <w:szCs w:val="20"/>
          <w:lang w:val="es-ES"/>
        </w:rPr>
        <w:t xml:space="preserve"> 12 </w:t>
      </w:r>
      <w:r w:rsidRPr="000D6993">
        <w:rPr>
          <w:rFonts w:ascii="GHEA Mariam" w:hAnsi="GHEA Mariam"/>
          <w:iCs/>
          <w:sz w:val="20"/>
          <w:szCs w:val="20"/>
        </w:rPr>
        <w:t xml:space="preserve">приглашения </w:t>
      </w:r>
      <w:r w:rsidRPr="000D6993">
        <w:rPr>
          <w:rFonts w:ascii="Cambria Math" w:hAnsi="Cambria Math" w:cs="Cambria Math"/>
          <w:iCs/>
          <w:sz w:val="20"/>
          <w:szCs w:val="20"/>
          <w:lang w:val="es-ES"/>
        </w:rPr>
        <w:t xml:space="preserve">. с </w:t>
      </w:r>
      <w:r w:rsidRPr="000D6993">
        <w:rPr>
          <w:rFonts w:ascii="GHEA Mariam" w:hAnsi="GHEA Mariam"/>
          <w:iCs/>
          <w:sz w:val="20"/>
          <w:szCs w:val="20"/>
          <w:lang w:val="es-ES"/>
        </w:rPr>
        <w:t xml:space="preserve">10 </w:t>
      </w:r>
      <w:r w:rsidRPr="000D6993">
        <w:rPr>
          <w:rFonts w:ascii="GHEA Mariam" w:hAnsi="GHEA Mariam" w:cs="GHEA Grapalat"/>
          <w:iCs/>
          <w:sz w:val="20"/>
          <w:szCs w:val="20"/>
        </w:rPr>
        <w:t>баллами</w:t>
      </w:r>
      <w:r w:rsidRPr="000D6993">
        <w:rPr>
          <w:rFonts w:ascii="GHEA Mariam" w:hAnsi="GHEA Mariam"/>
          <w:iCs/>
          <w:sz w:val="20"/>
          <w:szCs w:val="20"/>
          <w:lang w:val="es-ES"/>
        </w:rPr>
        <w:t xml:space="preserve"> </w:t>
      </w:r>
      <w:r w:rsidRPr="000D6993">
        <w:rPr>
          <w:rFonts w:ascii="GHEA Mariam" w:hAnsi="GHEA Mariam" w:cs="GHEA Grapalat"/>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будет опубликован</w:t>
      </w:r>
      <w:r w:rsidRPr="000D6993">
        <w:rPr>
          <w:rFonts w:ascii="GHEA Mariam" w:hAnsi="GHEA Mariam"/>
          <w:iCs/>
          <w:sz w:val="20"/>
          <w:szCs w:val="20"/>
          <w:lang w:val="es-ES"/>
        </w:rPr>
        <w:t xml:space="preserve"> </w:t>
      </w:r>
      <w:r w:rsidRPr="000D6993">
        <w:rPr>
          <w:rFonts w:ascii="GHEA Mariam" w:hAnsi="GHEA Mariam"/>
          <w:iCs/>
          <w:sz w:val="20"/>
          <w:szCs w:val="20"/>
        </w:rPr>
        <w:t>с даты</w:t>
      </w:r>
      <w:r w:rsidRPr="000D6993">
        <w:rPr>
          <w:rFonts w:ascii="GHEA Mariam" w:hAnsi="GHEA Mariam"/>
          <w:iCs/>
          <w:sz w:val="20"/>
          <w:szCs w:val="20"/>
          <w:lang w:val="es-ES"/>
        </w:rPr>
        <w:t xml:space="preserve"> </w:t>
      </w:r>
      <w:r w:rsidRPr="000D6993">
        <w:rPr>
          <w:rFonts w:ascii="GHEA Mariam" w:hAnsi="GHEA Mariam"/>
          <w:iCs/>
          <w:sz w:val="20"/>
          <w:szCs w:val="20"/>
        </w:rPr>
        <w:t>до</w:t>
      </w:r>
      <w:r w:rsidRPr="000D6993">
        <w:rPr>
          <w:rFonts w:ascii="GHEA Mariam" w:hAnsi="GHEA Mariam"/>
          <w:iCs/>
          <w:sz w:val="20"/>
          <w:szCs w:val="20"/>
          <w:lang w:val="es-ES"/>
        </w:rPr>
        <w:t xml:space="preserve"> </w:t>
      </w:r>
      <w:r w:rsidRPr="000D6993">
        <w:rPr>
          <w:rFonts w:ascii="GHEA Mariam" w:hAnsi="GHEA Mariam"/>
          <w:iCs/>
          <w:sz w:val="20"/>
          <w:szCs w:val="20"/>
        </w:rPr>
        <w:t>спор</w:t>
      </w:r>
      <w:r w:rsidRPr="000D6993">
        <w:rPr>
          <w:rFonts w:ascii="GHEA Mariam" w:hAnsi="GHEA Mariam"/>
          <w:iCs/>
          <w:sz w:val="20"/>
          <w:szCs w:val="20"/>
          <w:lang w:val="es-ES"/>
        </w:rPr>
        <w:t xml:space="preserve"> </w:t>
      </w:r>
      <w:r w:rsidRPr="000D6993">
        <w:rPr>
          <w:rFonts w:ascii="GHEA Mariam" w:hAnsi="GHEA Mariam"/>
          <w:iCs/>
          <w:sz w:val="20"/>
          <w:szCs w:val="20"/>
        </w:rPr>
        <w:t>экзамен</w:t>
      </w:r>
      <w:r w:rsidRPr="000D6993">
        <w:rPr>
          <w:rFonts w:ascii="GHEA Mariam" w:hAnsi="GHEA Mariam"/>
          <w:iCs/>
          <w:sz w:val="20"/>
          <w:szCs w:val="20"/>
          <w:lang w:val="es-ES"/>
        </w:rPr>
        <w:t xml:space="preserve"> </w:t>
      </w:r>
      <w:r w:rsidRPr="000D6993">
        <w:rPr>
          <w:rFonts w:ascii="GHEA Mariam" w:hAnsi="GHEA Mariam"/>
          <w:iCs/>
          <w:sz w:val="20"/>
          <w:szCs w:val="20"/>
        </w:rPr>
        <w:t>с результатами</w:t>
      </w:r>
      <w:r w:rsidRPr="000D6993">
        <w:rPr>
          <w:rFonts w:ascii="GHEA Mariam" w:hAnsi="GHEA Mariam"/>
          <w:iCs/>
          <w:sz w:val="20"/>
          <w:szCs w:val="20"/>
          <w:lang w:val="es-ES"/>
        </w:rPr>
        <w:t xml:space="preserve"> </w:t>
      </w:r>
      <w:r w:rsidRPr="000D6993">
        <w:rPr>
          <w:rFonts w:ascii="GHEA Mariam" w:hAnsi="GHEA Mariam"/>
          <w:iCs/>
          <w:sz w:val="20"/>
          <w:szCs w:val="20"/>
        </w:rPr>
        <w:t>первый</w:t>
      </w:r>
      <w:r w:rsidRPr="000D6993">
        <w:rPr>
          <w:rFonts w:ascii="GHEA Mariam" w:hAnsi="GHEA Mariam"/>
          <w:iCs/>
          <w:sz w:val="20"/>
          <w:szCs w:val="20"/>
          <w:lang w:val="es-ES"/>
        </w:rPr>
        <w:t xml:space="preserve"> </w:t>
      </w:r>
      <w:r w:rsidRPr="000D6993">
        <w:rPr>
          <w:rFonts w:ascii="GHEA Mariam" w:hAnsi="GHEA Mariam"/>
          <w:iCs/>
          <w:sz w:val="20"/>
          <w:szCs w:val="20"/>
        </w:rPr>
        <w:t>суда</w:t>
      </w:r>
      <w:r w:rsidRPr="000D6993">
        <w:rPr>
          <w:rFonts w:ascii="GHEA Mariam" w:hAnsi="GHEA Mariam"/>
          <w:iCs/>
          <w:sz w:val="20"/>
          <w:szCs w:val="20"/>
          <w:lang w:val="es-ES"/>
        </w:rPr>
        <w:t xml:space="preserve"> </w:t>
      </w:r>
      <w:r w:rsidRPr="000D6993">
        <w:rPr>
          <w:rFonts w:ascii="GHEA Mariam" w:hAnsi="GHEA Mariam"/>
          <w:iCs/>
          <w:sz w:val="20"/>
          <w:szCs w:val="20"/>
        </w:rPr>
        <w:t>суда</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финальный</w:t>
      </w:r>
      <w:r w:rsidRPr="000D6993">
        <w:rPr>
          <w:rFonts w:ascii="GHEA Mariam" w:hAnsi="GHEA Mariam"/>
          <w:iCs/>
          <w:sz w:val="20"/>
          <w:szCs w:val="20"/>
          <w:lang w:val="es-ES"/>
        </w:rPr>
        <w:t xml:space="preserve"> </w:t>
      </w:r>
      <w:r w:rsidRPr="000D6993">
        <w:rPr>
          <w:rFonts w:ascii="GHEA Mariam" w:hAnsi="GHEA Mariam"/>
          <w:iCs/>
          <w:sz w:val="20"/>
          <w:szCs w:val="20"/>
        </w:rPr>
        <w:t>судебный</w:t>
      </w:r>
      <w:r w:rsidRPr="000D6993">
        <w:rPr>
          <w:rFonts w:ascii="GHEA Mariam" w:hAnsi="GHEA Mariam"/>
          <w:iCs/>
          <w:sz w:val="20"/>
          <w:szCs w:val="20"/>
          <w:lang w:val="es-ES"/>
        </w:rPr>
        <w:t xml:space="preserve"> </w:t>
      </w:r>
      <w:r w:rsidRPr="000D6993">
        <w:rPr>
          <w:rFonts w:ascii="GHEA Mariam" w:hAnsi="GHEA Mariam"/>
          <w:iCs/>
          <w:sz w:val="20"/>
          <w:szCs w:val="20"/>
        </w:rPr>
        <w:t>Закон</w:t>
      </w:r>
      <w:r w:rsidRPr="000D6993">
        <w:rPr>
          <w:rFonts w:ascii="GHEA Mariam" w:hAnsi="GHEA Mariam"/>
          <w:iCs/>
          <w:sz w:val="20"/>
          <w:szCs w:val="20"/>
          <w:lang w:val="es-ES"/>
        </w:rPr>
        <w:t xml:space="preserve"> </w:t>
      </w:r>
      <w:r w:rsidRPr="000D6993">
        <w:rPr>
          <w:rFonts w:ascii="GHEA Mariam" w:hAnsi="GHEA Mariam"/>
          <w:iCs/>
          <w:sz w:val="20"/>
          <w:szCs w:val="20"/>
        </w:rPr>
        <w:t>сила</w:t>
      </w:r>
      <w:r w:rsidRPr="000D6993">
        <w:rPr>
          <w:rFonts w:ascii="GHEA Mariam" w:hAnsi="GHEA Mariam"/>
          <w:iCs/>
          <w:sz w:val="20"/>
          <w:szCs w:val="20"/>
          <w:lang w:val="es-ES"/>
        </w:rPr>
        <w:t xml:space="preserve"> </w:t>
      </w:r>
      <w:r w:rsidRPr="000D6993">
        <w:rPr>
          <w:rFonts w:ascii="GHEA Mariam" w:hAnsi="GHEA Mariam"/>
          <w:iCs/>
          <w:sz w:val="20"/>
          <w:szCs w:val="20"/>
        </w:rPr>
        <w:t>в</w:t>
      </w:r>
      <w:r w:rsidRPr="000D6993">
        <w:rPr>
          <w:rFonts w:ascii="GHEA Mariam" w:hAnsi="GHEA Mariam"/>
          <w:iCs/>
          <w:sz w:val="20"/>
          <w:szCs w:val="20"/>
          <w:lang w:val="es-ES"/>
        </w:rPr>
        <w:t xml:space="preserve"> </w:t>
      </w:r>
      <w:r w:rsidRPr="000D6993">
        <w:rPr>
          <w:rFonts w:ascii="GHEA Mariam" w:hAnsi="GHEA Mariam"/>
          <w:iCs/>
          <w:sz w:val="20"/>
          <w:szCs w:val="20"/>
        </w:rPr>
        <w:t>войти</w:t>
      </w:r>
      <w:r w:rsidRPr="000D6993">
        <w:rPr>
          <w:rFonts w:ascii="GHEA Mariam" w:hAnsi="GHEA Mariam"/>
          <w:iCs/>
          <w:sz w:val="20"/>
          <w:szCs w:val="20"/>
          <w:lang w:val="es-ES"/>
        </w:rPr>
        <w:t xml:space="preserve"> </w:t>
      </w:r>
      <w:r w:rsidRPr="000D6993">
        <w:rPr>
          <w:rFonts w:ascii="GHEA Mariam" w:hAnsi="GHEA Mariam"/>
          <w:iCs/>
          <w:sz w:val="20"/>
          <w:szCs w:val="20"/>
        </w:rPr>
        <w:t xml:space="preserve">день </w:t>
      </w:r>
      <w:r w:rsidRPr="000D6993">
        <w:rPr>
          <w:rFonts w:ascii="GHEA Mariam" w:hAnsi="GHEA Mariam"/>
          <w:iCs/>
          <w:sz w:val="20"/>
          <w:szCs w:val="20"/>
          <w:lang w:val="es-ES"/>
        </w:rPr>
        <w:t>:</w:t>
      </w:r>
    </w:p>
    <w:p w14:paraId="3E3F6BEA"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20 </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Это</w:t>
      </w:r>
      <w:r w:rsidRPr="000D6993">
        <w:rPr>
          <w:rFonts w:ascii="GHEA Mariam" w:hAnsi="GHEA Mariam"/>
          <w:iCs/>
          <w:sz w:val="20"/>
          <w:szCs w:val="20"/>
          <w:lang w:val="es-ES"/>
        </w:rPr>
        <w:t xml:space="preserve"> </w:t>
      </w:r>
      <w:r w:rsidRPr="000D6993">
        <w:rPr>
          <w:rFonts w:ascii="GHEA Mariam" w:hAnsi="GHEA Mariam"/>
          <w:iCs/>
          <w:sz w:val="20"/>
          <w:szCs w:val="20"/>
        </w:rPr>
        <w:t xml:space="preserve">в случаях </w:t>
      </w:r>
      <w:r w:rsidRPr="000D6993">
        <w:rPr>
          <w:rFonts w:ascii="GHEA Mariam" w:hAnsi="GHEA Mariam"/>
          <w:iCs/>
          <w:sz w:val="20"/>
          <w:szCs w:val="20"/>
          <w:lang w:val="es-ES"/>
        </w:rPr>
        <w:t xml:space="preserve">, когда публично </w:t>
      </w:r>
      <w:r w:rsidRPr="000D6993">
        <w:rPr>
          <w:rFonts w:ascii="GHEA Mariam" w:hAnsi="GHEA Mariam"/>
          <w:iCs/>
          <w:sz w:val="20"/>
          <w:szCs w:val="20"/>
        </w:rPr>
        <w:t>_</w:t>
      </w:r>
      <w:r w:rsidRPr="000D6993">
        <w:rPr>
          <w:rFonts w:ascii="GHEA Mariam" w:hAnsi="GHEA Mariam"/>
          <w:iCs/>
          <w:sz w:val="20"/>
          <w:szCs w:val="20"/>
          <w:lang w:val="es-ES"/>
        </w:rPr>
        <w:t xml:space="preserve"> </w:t>
      </w:r>
      <w:r w:rsidRPr="000D6993">
        <w:rPr>
          <w:rFonts w:ascii="GHEA Mariam" w:hAnsi="GHEA Mariam"/>
          <w:iCs/>
          <w:sz w:val="20"/>
          <w:szCs w:val="20"/>
        </w:rPr>
        <w:t>или</w:t>
      </w:r>
      <w:r w:rsidRPr="000D6993">
        <w:rPr>
          <w:rFonts w:ascii="GHEA Mariam" w:hAnsi="GHEA Mariam"/>
          <w:iCs/>
          <w:sz w:val="20"/>
          <w:szCs w:val="20"/>
          <w:lang w:val="es-ES"/>
        </w:rPr>
        <w:t xml:space="preserve"> </w:t>
      </w:r>
      <w:r w:rsidRPr="000D6993">
        <w:rPr>
          <w:rFonts w:ascii="GHEA Mariam" w:hAnsi="GHEA Mariam"/>
          <w:iCs/>
          <w:sz w:val="20"/>
          <w:szCs w:val="20"/>
        </w:rPr>
        <w:t>защита</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национальный</w:t>
      </w:r>
      <w:r w:rsidRPr="000D6993">
        <w:rPr>
          <w:rFonts w:ascii="GHEA Mariam" w:hAnsi="GHEA Mariam"/>
          <w:iCs/>
          <w:sz w:val="20"/>
          <w:szCs w:val="20"/>
          <w:lang w:val="es-ES"/>
        </w:rPr>
        <w:t xml:space="preserve"> </w:t>
      </w:r>
      <w:r w:rsidRPr="000D6993">
        <w:rPr>
          <w:rFonts w:ascii="GHEA Mariam" w:hAnsi="GHEA Mariam"/>
          <w:iCs/>
          <w:sz w:val="20"/>
          <w:szCs w:val="20"/>
        </w:rPr>
        <w:t>безопасность</w:t>
      </w:r>
      <w:r w:rsidRPr="000D6993">
        <w:rPr>
          <w:rFonts w:ascii="GHEA Mariam" w:hAnsi="GHEA Mariam"/>
          <w:iCs/>
          <w:sz w:val="20"/>
          <w:szCs w:val="20"/>
          <w:lang w:val="es-ES"/>
        </w:rPr>
        <w:t xml:space="preserve"> </w:t>
      </w:r>
      <w:r w:rsidRPr="000D6993">
        <w:rPr>
          <w:rFonts w:ascii="GHEA Mariam" w:hAnsi="GHEA Mariam"/>
          <w:iCs/>
          <w:sz w:val="20"/>
          <w:szCs w:val="20"/>
        </w:rPr>
        <w:t>интересы</w:t>
      </w:r>
      <w:r w:rsidRPr="000D6993">
        <w:rPr>
          <w:rFonts w:ascii="GHEA Mariam" w:hAnsi="GHEA Mariam"/>
          <w:iCs/>
          <w:sz w:val="20"/>
          <w:szCs w:val="20"/>
          <w:lang w:val="es-ES"/>
        </w:rPr>
        <w:t xml:space="preserve"> </w:t>
      </w:r>
      <w:r w:rsidRPr="000D6993">
        <w:rPr>
          <w:rFonts w:ascii="GHEA Mariam" w:hAnsi="GHEA Mariam"/>
          <w:iCs/>
          <w:sz w:val="20"/>
          <w:szCs w:val="20"/>
        </w:rPr>
        <w:t xml:space="preserve">исходя из </w:t>
      </w:r>
      <w:r w:rsidRPr="000D6993">
        <w:rPr>
          <w:rFonts w:ascii="GHEA Mariam" w:hAnsi="GHEA Mariam"/>
          <w:iCs/>
          <w:sz w:val="20"/>
          <w:szCs w:val="20"/>
          <w:lang w:val="es-ES"/>
        </w:rPr>
        <w:t xml:space="preserve">, </w:t>
      </w:r>
      <w:r w:rsidRPr="000D6993">
        <w:rPr>
          <w:rFonts w:ascii="GHEA Mariam" w:hAnsi="GHEA Mariam"/>
          <w:iCs/>
          <w:sz w:val="20"/>
          <w:szCs w:val="20"/>
        </w:rPr>
        <w:t>необходимо</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продолжать</w:t>
      </w:r>
      <w:r w:rsidRPr="000D6993">
        <w:rPr>
          <w:rFonts w:ascii="GHEA Mariam" w:hAnsi="GHEA Mariam"/>
          <w:iCs/>
          <w:sz w:val="20"/>
          <w:szCs w:val="20"/>
          <w:lang w:val="es-ES"/>
        </w:rPr>
        <w:t xml:space="preserve"> </w:t>
      </w:r>
      <w:r w:rsidRPr="000D6993">
        <w:rPr>
          <w:rFonts w:ascii="GHEA Mariam" w:hAnsi="GHEA Mariam"/>
          <w:iCs/>
          <w:sz w:val="20"/>
          <w:szCs w:val="20"/>
        </w:rPr>
        <w:t>покупки</w:t>
      </w:r>
      <w:r w:rsidRPr="000D6993">
        <w:rPr>
          <w:rFonts w:ascii="GHEA Mariam" w:hAnsi="GHEA Mariam"/>
          <w:iCs/>
          <w:sz w:val="20"/>
          <w:szCs w:val="20"/>
          <w:lang w:val="es-ES"/>
        </w:rPr>
        <w:t xml:space="preserve"> </w:t>
      </w:r>
      <w:r w:rsidRPr="000D6993">
        <w:rPr>
          <w:rFonts w:ascii="GHEA Mariam" w:hAnsi="GHEA Mariam"/>
          <w:iCs/>
          <w:sz w:val="20"/>
          <w:szCs w:val="20"/>
        </w:rPr>
        <w:t xml:space="preserve">процесс </w:t>
      </w:r>
      <w:r w:rsidRPr="000D6993">
        <w:rPr>
          <w:rFonts w:ascii="GHEA Mariam" w:hAnsi="GHEA Mariam"/>
          <w:iCs/>
          <w:sz w:val="20"/>
          <w:szCs w:val="20"/>
          <w:lang w:val="es-ES"/>
        </w:rPr>
        <w:t xml:space="preserve">, </w:t>
      </w:r>
      <w:r w:rsidRPr="000D6993">
        <w:rPr>
          <w:rFonts w:ascii="GHEA Mariam" w:hAnsi="GHEA Mariam"/>
          <w:iCs/>
          <w:sz w:val="20"/>
          <w:szCs w:val="20"/>
        </w:rPr>
        <w:t>суд</w:t>
      </w:r>
      <w:r w:rsidRPr="000D6993">
        <w:rPr>
          <w:rFonts w:ascii="GHEA Mariam" w:hAnsi="GHEA Mariam"/>
          <w:iCs/>
          <w:sz w:val="20"/>
          <w:szCs w:val="20"/>
          <w:lang w:val="es-ES"/>
        </w:rPr>
        <w:t xml:space="preserve"> 2 </w:t>
      </w:r>
      <w:r w:rsidRPr="000D6993">
        <w:rPr>
          <w:rFonts w:ascii="GHEA Mariam" w:hAnsi="GHEA Mariam"/>
          <w:iCs/>
          <w:sz w:val="20"/>
          <w:szCs w:val="20"/>
        </w:rPr>
        <w:t>Закона _</w:t>
      </w:r>
      <w:r w:rsidRPr="000D6993">
        <w:rPr>
          <w:rFonts w:ascii="GHEA Mariam" w:hAnsi="GHEA Mariam"/>
          <w:iCs/>
          <w:sz w:val="20"/>
          <w:szCs w:val="20"/>
          <w:lang w:val="es-ES"/>
        </w:rPr>
        <w:t xml:space="preserve"> 1 </w:t>
      </w:r>
      <w:r w:rsidRPr="000D6993">
        <w:rPr>
          <w:rFonts w:ascii="GHEA Mariam" w:hAnsi="GHEA Mariam"/>
          <w:iCs/>
          <w:sz w:val="20"/>
          <w:szCs w:val="20"/>
        </w:rPr>
        <w:t>статьи _</w:t>
      </w:r>
      <w:r w:rsidRPr="000D6993">
        <w:rPr>
          <w:rFonts w:ascii="GHEA Mariam" w:hAnsi="GHEA Mariam"/>
          <w:iCs/>
          <w:sz w:val="20"/>
          <w:szCs w:val="20"/>
          <w:lang w:val="es-ES"/>
        </w:rPr>
        <w:t xml:space="preserve"> </w:t>
      </w:r>
      <w:r w:rsidRPr="000D6993">
        <w:rPr>
          <w:rFonts w:ascii="GHEA Mariam" w:hAnsi="GHEA Mariam"/>
          <w:iCs/>
          <w:sz w:val="20"/>
          <w:szCs w:val="20"/>
        </w:rPr>
        <w:t>частично</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тела</w:t>
      </w:r>
      <w:r w:rsidRPr="000D6993">
        <w:rPr>
          <w:rFonts w:ascii="GHEA Mariam" w:hAnsi="GHEA Mariam"/>
          <w:iCs/>
          <w:sz w:val="20"/>
          <w:szCs w:val="20"/>
          <w:lang w:val="es-ES"/>
        </w:rPr>
        <w:t xml:space="preserve"> </w:t>
      </w:r>
      <w:r w:rsidRPr="000D6993">
        <w:rPr>
          <w:rFonts w:ascii="GHEA Mariam" w:hAnsi="GHEA Mariam"/>
          <w:iCs/>
          <w:sz w:val="20"/>
          <w:szCs w:val="20"/>
        </w:rPr>
        <w:t xml:space="preserve">лидеры </w:t>
      </w:r>
      <w:r w:rsidRPr="000D6993">
        <w:rPr>
          <w:rFonts w:ascii="GHEA Mariam" w:hAnsi="GHEA Mariam"/>
          <w:iCs/>
          <w:sz w:val="20"/>
          <w:szCs w:val="20"/>
          <w:lang w:val="es-ES"/>
        </w:rPr>
        <w:t xml:space="preserve">и </w:t>
      </w:r>
      <w:r w:rsidRPr="000D6993">
        <w:rPr>
          <w:rFonts w:ascii="GHEA Mariam" w:hAnsi="GHEA Mariam"/>
          <w:iCs/>
          <w:sz w:val="20"/>
          <w:szCs w:val="20"/>
        </w:rPr>
        <w:t>?</w:t>
      </w:r>
      <w:r w:rsidRPr="000D6993">
        <w:rPr>
          <w:rFonts w:ascii="GHEA Mariam" w:hAnsi="GHEA Mariam"/>
          <w:iCs/>
          <w:sz w:val="20"/>
          <w:szCs w:val="20"/>
          <w:lang w:val="es-ES"/>
        </w:rPr>
        <w:t xml:space="preserve"> </w:t>
      </w:r>
      <w:r w:rsidRPr="000D6993">
        <w:rPr>
          <w:rFonts w:ascii="GHEA Mariam" w:hAnsi="GHEA Mariam"/>
          <w:iCs/>
          <w:sz w:val="20"/>
          <w:szCs w:val="20"/>
        </w:rPr>
        <w:t>юридический</w:t>
      </w:r>
      <w:r w:rsidRPr="000D6993">
        <w:rPr>
          <w:rFonts w:ascii="GHEA Mariam" w:hAnsi="GHEA Mariam"/>
          <w:iCs/>
          <w:sz w:val="20"/>
          <w:szCs w:val="20"/>
          <w:lang w:val="es-ES"/>
        </w:rPr>
        <w:t xml:space="preserve"> </w:t>
      </w:r>
      <w:r w:rsidRPr="000D6993">
        <w:rPr>
          <w:rFonts w:ascii="GHEA Mariam" w:hAnsi="GHEA Mariam"/>
          <w:iCs/>
          <w:sz w:val="20"/>
          <w:szCs w:val="20"/>
        </w:rPr>
        <w:t>люди</w:t>
      </w:r>
      <w:r w:rsidRPr="000D6993">
        <w:rPr>
          <w:rFonts w:ascii="GHEA Mariam" w:hAnsi="GHEA Mariam"/>
          <w:iCs/>
          <w:sz w:val="20"/>
          <w:szCs w:val="20"/>
          <w:lang w:val="es-ES"/>
        </w:rPr>
        <w:t xml:space="preserve"> </w:t>
      </w:r>
      <w:r w:rsidRPr="000D6993">
        <w:rPr>
          <w:rFonts w:ascii="GHEA Mariam" w:hAnsi="GHEA Mariam"/>
          <w:iCs/>
          <w:sz w:val="20"/>
          <w:szCs w:val="20"/>
        </w:rPr>
        <w:t>случай</w:t>
      </w:r>
      <w:r w:rsidRPr="000D6993">
        <w:rPr>
          <w:rFonts w:ascii="GHEA Mariam" w:hAnsi="GHEA Mariam"/>
          <w:iCs/>
          <w:sz w:val="20"/>
          <w:szCs w:val="20"/>
          <w:lang w:val="es-ES"/>
        </w:rPr>
        <w:t xml:space="preserve"> </w:t>
      </w:r>
      <w:r w:rsidRPr="000D6993">
        <w:rPr>
          <w:rFonts w:ascii="GHEA Mariam" w:hAnsi="GHEA Mariam"/>
          <w:iCs/>
          <w:sz w:val="20"/>
          <w:szCs w:val="20"/>
        </w:rPr>
        <w:t>исполнительный</w:t>
      </w:r>
      <w:r w:rsidRPr="000D6993">
        <w:rPr>
          <w:rFonts w:ascii="GHEA Mariam" w:hAnsi="GHEA Mariam"/>
          <w:iCs/>
          <w:sz w:val="20"/>
          <w:szCs w:val="20"/>
          <w:lang w:val="es-ES"/>
        </w:rPr>
        <w:t xml:space="preserve"> </w:t>
      </w:r>
      <w:r w:rsidRPr="000D6993">
        <w:rPr>
          <w:rFonts w:ascii="GHEA Mariam" w:hAnsi="GHEA Mariam"/>
          <w:iCs/>
          <w:sz w:val="20"/>
          <w:szCs w:val="20"/>
        </w:rPr>
        <w:t>тела</w:t>
      </w:r>
      <w:r w:rsidRPr="000D6993">
        <w:rPr>
          <w:rFonts w:ascii="GHEA Mariam" w:hAnsi="GHEA Mariam"/>
          <w:iCs/>
          <w:sz w:val="20"/>
          <w:szCs w:val="20"/>
          <w:lang w:val="es-ES"/>
        </w:rPr>
        <w:t xml:space="preserve"> </w:t>
      </w:r>
      <w:r w:rsidRPr="000D6993">
        <w:rPr>
          <w:rFonts w:ascii="GHEA Mariam" w:hAnsi="GHEA Mariam"/>
          <w:iCs/>
          <w:sz w:val="20"/>
          <w:szCs w:val="20"/>
        </w:rPr>
        <w:t>вести</w:t>
      </w:r>
      <w:r w:rsidRPr="000D6993">
        <w:rPr>
          <w:rFonts w:ascii="GHEA Mariam" w:hAnsi="GHEA Mariam"/>
          <w:iCs/>
          <w:sz w:val="20"/>
          <w:szCs w:val="20"/>
          <w:lang w:val="es-ES"/>
        </w:rPr>
        <w:t xml:space="preserve"> </w:t>
      </w:r>
      <w:r w:rsidRPr="000D6993">
        <w:rPr>
          <w:rFonts w:ascii="GHEA Mariam" w:hAnsi="GHEA Mariam"/>
          <w:iCs/>
          <w:sz w:val="20"/>
          <w:szCs w:val="20"/>
        </w:rPr>
        <w:t>на письме</w:t>
      </w:r>
      <w:r w:rsidRPr="000D6993">
        <w:rPr>
          <w:rFonts w:ascii="GHEA Mariam" w:hAnsi="GHEA Mariam"/>
          <w:iCs/>
          <w:sz w:val="20"/>
          <w:szCs w:val="20"/>
          <w:lang w:val="es-ES"/>
        </w:rPr>
        <w:t xml:space="preserve"> </w:t>
      </w:r>
      <w:r w:rsidRPr="000D6993">
        <w:rPr>
          <w:rFonts w:ascii="GHEA Mariam" w:hAnsi="GHEA Mariam"/>
          <w:iCs/>
          <w:sz w:val="20"/>
          <w:szCs w:val="20"/>
        </w:rPr>
        <w:t>посредничество</w:t>
      </w:r>
      <w:r w:rsidRPr="000D6993">
        <w:rPr>
          <w:rFonts w:ascii="GHEA Mariam" w:hAnsi="GHEA Mariam"/>
          <w:iCs/>
          <w:sz w:val="20"/>
          <w:szCs w:val="20"/>
          <w:lang w:val="es-ES"/>
        </w:rPr>
        <w:t xml:space="preserve"> </w:t>
      </w:r>
      <w:r w:rsidRPr="000D6993">
        <w:rPr>
          <w:rFonts w:ascii="GHEA Mariam" w:hAnsi="GHEA Mariam"/>
          <w:iCs/>
          <w:sz w:val="20"/>
          <w:szCs w:val="20"/>
        </w:rPr>
        <w:t>на основе</w:t>
      </w:r>
      <w:r w:rsidRPr="000D6993">
        <w:rPr>
          <w:rFonts w:ascii="GHEA Mariam" w:hAnsi="GHEA Mariam"/>
          <w:iCs/>
          <w:sz w:val="20"/>
          <w:szCs w:val="20"/>
          <w:lang w:val="es-ES"/>
        </w:rPr>
        <w:t xml:space="preserve"> </w:t>
      </w:r>
      <w:r w:rsidRPr="000D6993">
        <w:rPr>
          <w:rFonts w:ascii="GHEA Mariam" w:hAnsi="GHEA Mariam"/>
          <w:iCs/>
          <w:sz w:val="20"/>
          <w:szCs w:val="20"/>
        </w:rPr>
        <w:t>на</w:t>
      </w:r>
      <w:r w:rsidRPr="000D6993">
        <w:rPr>
          <w:rFonts w:ascii="GHEA Mariam" w:hAnsi="GHEA Mariam"/>
          <w:iCs/>
          <w:sz w:val="20"/>
          <w:szCs w:val="20"/>
          <w:lang w:val="es-ES"/>
        </w:rPr>
        <w:t xml:space="preserve"> </w:t>
      </w:r>
      <w:r w:rsidRPr="000D6993">
        <w:rPr>
          <w:rFonts w:ascii="GHEA Mariam" w:hAnsi="GHEA Mariam"/>
          <w:iCs/>
          <w:sz w:val="20"/>
          <w:szCs w:val="20"/>
        </w:rPr>
        <w:t>делает</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покупки</w:t>
      </w:r>
      <w:r w:rsidRPr="000D6993">
        <w:rPr>
          <w:rFonts w:ascii="GHEA Mariam" w:hAnsi="GHEA Mariam"/>
          <w:iCs/>
          <w:sz w:val="20"/>
          <w:szCs w:val="20"/>
          <w:lang w:val="es-ES"/>
        </w:rPr>
        <w:t xml:space="preserve"> </w:t>
      </w:r>
      <w:r w:rsidRPr="000D6993">
        <w:rPr>
          <w:rFonts w:ascii="GHEA Mariam" w:hAnsi="GHEA Mariam"/>
          <w:iCs/>
          <w:sz w:val="20"/>
          <w:szCs w:val="20"/>
        </w:rPr>
        <w:t>процесс</w:t>
      </w:r>
      <w:r w:rsidRPr="000D6993">
        <w:rPr>
          <w:rFonts w:ascii="GHEA Mariam" w:hAnsi="GHEA Mariam"/>
          <w:iCs/>
          <w:sz w:val="20"/>
          <w:szCs w:val="20"/>
          <w:lang w:val="es-ES"/>
        </w:rPr>
        <w:t xml:space="preserve"> </w:t>
      </w:r>
      <w:r w:rsidRPr="000D6993">
        <w:rPr>
          <w:rFonts w:ascii="GHEA Mariam" w:hAnsi="GHEA Mariam"/>
          <w:iCs/>
          <w:sz w:val="20"/>
          <w:szCs w:val="20"/>
        </w:rPr>
        <w:t>приостановка</w:t>
      </w:r>
      <w:r w:rsidRPr="000D6993">
        <w:rPr>
          <w:rFonts w:ascii="GHEA Mariam" w:hAnsi="GHEA Mariam"/>
          <w:iCs/>
          <w:sz w:val="20"/>
          <w:szCs w:val="20"/>
          <w:lang w:val="es-ES"/>
        </w:rPr>
        <w:t xml:space="preserve"> </w:t>
      </w:r>
      <w:r w:rsidRPr="000D6993">
        <w:rPr>
          <w:rFonts w:ascii="GHEA Mariam" w:hAnsi="GHEA Mariam"/>
          <w:iCs/>
          <w:sz w:val="20"/>
          <w:szCs w:val="20"/>
        </w:rPr>
        <w:t>устранить</w:t>
      </w:r>
      <w:r w:rsidRPr="000D6993">
        <w:rPr>
          <w:rFonts w:ascii="GHEA Mariam" w:hAnsi="GHEA Mariam"/>
          <w:iCs/>
          <w:sz w:val="20"/>
          <w:szCs w:val="20"/>
          <w:lang w:val="es-ES"/>
        </w:rPr>
        <w:t xml:space="preserve"> </w:t>
      </w:r>
      <w:r w:rsidRPr="000D6993">
        <w:rPr>
          <w:rFonts w:ascii="GHEA Mariam" w:hAnsi="GHEA Mariam"/>
          <w:iCs/>
          <w:sz w:val="20"/>
          <w:szCs w:val="20"/>
        </w:rPr>
        <w:t>о</w:t>
      </w:r>
      <w:r w:rsidRPr="000D6993">
        <w:rPr>
          <w:rFonts w:ascii="GHEA Mariam" w:hAnsi="GHEA Mariam"/>
          <w:iCs/>
          <w:sz w:val="20"/>
          <w:szCs w:val="20"/>
          <w:lang w:val="es-ES"/>
        </w:rPr>
        <w:t xml:space="preserve"> </w:t>
      </w:r>
      <w:r w:rsidRPr="000D6993">
        <w:rPr>
          <w:rFonts w:ascii="GHEA Mariam" w:hAnsi="GHEA Mariam"/>
          <w:iCs/>
          <w:sz w:val="20"/>
          <w:szCs w:val="20"/>
        </w:rPr>
        <w:t xml:space="preserve">решение </w:t>
      </w:r>
      <w:r w:rsidRPr="000D6993">
        <w:rPr>
          <w:rFonts w:ascii="GHEA Mariam" w:hAnsi="GHEA Mariam"/>
          <w:iCs/>
          <w:sz w:val="20"/>
          <w:szCs w:val="20"/>
          <w:lang w:val="es-ES"/>
        </w:rPr>
        <w:t xml:space="preserve">_ </w:t>
      </w:r>
      <w:r w:rsidRPr="000D6993">
        <w:rPr>
          <w:rFonts w:ascii="GHEA Mariam" w:hAnsi="GHEA Mariam"/>
          <w:iCs/>
          <w:sz w:val="20"/>
          <w:szCs w:val="20"/>
        </w:rPr>
        <w:t>Суд</w:t>
      </w:r>
      <w:r w:rsidRPr="000D6993">
        <w:rPr>
          <w:rFonts w:ascii="GHEA Mariam" w:hAnsi="GHEA Mariam"/>
          <w:iCs/>
          <w:sz w:val="20"/>
          <w:szCs w:val="20"/>
          <w:lang w:val="es-ES"/>
        </w:rPr>
        <w:t xml:space="preserve"> </w:t>
      </w:r>
      <w:r w:rsidRPr="000D6993">
        <w:rPr>
          <w:rFonts w:ascii="GHEA Mariam" w:hAnsi="GHEA Mariam"/>
          <w:iCs/>
          <w:sz w:val="20"/>
          <w:szCs w:val="20"/>
        </w:rPr>
        <w:t>настоящим</w:t>
      </w:r>
      <w:r w:rsidRPr="000D6993">
        <w:rPr>
          <w:rFonts w:ascii="GHEA Mariam" w:hAnsi="GHEA Mariam"/>
          <w:iCs/>
          <w:sz w:val="20"/>
          <w:szCs w:val="20"/>
          <w:lang w:val="es-ES"/>
        </w:rPr>
        <w:t xml:space="preserve"> </w:t>
      </w:r>
      <w:r w:rsidRPr="000D6993">
        <w:rPr>
          <w:rFonts w:ascii="GHEA Mariam" w:hAnsi="GHEA Mariam"/>
          <w:iCs/>
          <w:sz w:val="20"/>
          <w:szCs w:val="20"/>
        </w:rPr>
        <w:t>с точкой</w:t>
      </w:r>
      <w:r w:rsidRPr="000D6993">
        <w:rPr>
          <w:rFonts w:ascii="GHEA Mariam" w:hAnsi="GHEA Mariam"/>
          <w:iCs/>
          <w:sz w:val="20"/>
          <w:szCs w:val="20"/>
          <w:lang w:val="es-ES"/>
        </w:rPr>
        <w:t xml:space="preserve"> </w:t>
      </w:r>
      <w:r w:rsidRPr="000D6993">
        <w:rPr>
          <w:rFonts w:ascii="GHEA Mariam" w:hAnsi="GHEA Mariam"/>
          <w:iCs/>
          <w:sz w:val="20"/>
          <w:szCs w:val="20"/>
        </w:rPr>
        <w:t>запланировано</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этого</w:t>
      </w:r>
      <w:r w:rsidRPr="000D6993">
        <w:rPr>
          <w:rFonts w:ascii="GHEA Mariam" w:hAnsi="GHEA Mariam"/>
          <w:iCs/>
          <w:sz w:val="20"/>
          <w:szCs w:val="20"/>
          <w:lang w:val="es-ES"/>
        </w:rPr>
        <w:t xml:space="preserve"> </w:t>
      </w:r>
      <w:r w:rsidRPr="000D6993">
        <w:rPr>
          <w:rFonts w:ascii="GHEA Mariam" w:hAnsi="GHEA Mariam"/>
          <w:iCs/>
          <w:sz w:val="20"/>
          <w:szCs w:val="20"/>
        </w:rPr>
        <w:t>учреждение</w:t>
      </w:r>
      <w:r w:rsidRPr="000D6993">
        <w:rPr>
          <w:rFonts w:ascii="GHEA Mariam" w:hAnsi="GHEA Mariam"/>
          <w:iCs/>
          <w:sz w:val="20"/>
          <w:szCs w:val="20"/>
          <w:lang w:val="es-ES"/>
        </w:rPr>
        <w:t xml:space="preserve"> </w:t>
      </w:r>
      <w:r w:rsidRPr="000D6993">
        <w:rPr>
          <w:rFonts w:ascii="GHEA Mariam" w:hAnsi="GHEA Mariam"/>
          <w:iCs/>
          <w:sz w:val="20"/>
          <w:szCs w:val="20"/>
        </w:rPr>
        <w:t>день</w:t>
      </w:r>
      <w:r w:rsidRPr="000D6993">
        <w:rPr>
          <w:rFonts w:ascii="GHEA Mariam" w:hAnsi="GHEA Mariam"/>
          <w:iCs/>
          <w:sz w:val="20"/>
          <w:szCs w:val="20"/>
          <w:lang w:val="es-ES"/>
        </w:rPr>
        <w:t xml:space="preserve"> </w:t>
      </w:r>
      <w:r w:rsidRPr="000D6993">
        <w:rPr>
          <w:rFonts w:ascii="GHEA Mariam" w:hAnsi="GHEA Mariam"/>
          <w:iCs/>
          <w:sz w:val="20"/>
          <w:szCs w:val="20"/>
        </w:rPr>
        <w:t>немедленно</w:t>
      </w:r>
      <w:r w:rsidRPr="000D6993">
        <w:rPr>
          <w:rFonts w:ascii="GHEA Mariam" w:hAnsi="GHEA Mariam"/>
          <w:iCs/>
          <w:sz w:val="20"/>
          <w:szCs w:val="20"/>
          <w:lang w:val="es-ES"/>
        </w:rPr>
        <w:t xml:space="preserve"> </w:t>
      </w:r>
      <w:r w:rsidRPr="000D6993">
        <w:rPr>
          <w:rFonts w:ascii="GHEA Mariam" w:hAnsi="GHEA Mariam"/>
          <w:iCs/>
          <w:sz w:val="20"/>
          <w:szCs w:val="20"/>
        </w:rPr>
        <w:t>отправка</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уполномоченный</w:t>
      </w:r>
      <w:r w:rsidRPr="000D6993">
        <w:rPr>
          <w:rFonts w:ascii="GHEA Mariam" w:hAnsi="GHEA Mariam"/>
          <w:iCs/>
          <w:sz w:val="20"/>
          <w:szCs w:val="20"/>
          <w:lang w:val="es-ES"/>
        </w:rPr>
        <w:t xml:space="preserve"> </w:t>
      </w:r>
      <w:r w:rsidRPr="000D6993">
        <w:rPr>
          <w:rFonts w:ascii="GHEA Mariam" w:hAnsi="GHEA Mariam"/>
          <w:iCs/>
          <w:sz w:val="20"/>
          <w:szCs w:val="20"/>
        </w:rPr>
        <w:t>тела</w:t>
      </w:r>
      <w:r w:rsidRPr="000D6993">
        <w:rPr>
          <w:rFonts w:ascii="GHEA Mariam" w:hAnsi="GHEA Mariam"/>
          <w:iCs/>
          <w:sz w:val="20"/>
          <w:szCs w:val="20"/>
          <w:lang w:val="es-ES"/>
        </w:rPr>
        <w:t xml:space="preserve"> </w:t>
      </w:r>
      <w:r w:rsidRPr="000D6993">
        <w:rPr>
          <w:rFonts w:ascii="GHEA Mariam" w:hAnsi="GHEA Mariam"/>
          <w:iCs/>
          <w:sz w:val="20"/>
          <w:szCs w:val="20"/>
        </w:rPr>
        <w:t>чиновник</w:t>
      </w:r>
      <w:r w:rsidRPr="000D6993">
        <w:rPr>
          <w:rFonts w:ascii="GHEA Mariam" w:hAnsi="GHEA Mariam"/>
          <w:iCs/>
          <w:sz w:val="20"/>
          <w:szCs w:val="20"/>
          <w:lang w:val="es-ES"/>
        </w:rPr>
        <w:t xml:space="preserve"> </w:t>
      </w:r>
      <w:r w:rsidRPr="000D6993">
        <w:rPr>
          <w:rFonts w:ascii="GHEA Mariam" w:hAnsi="GHEA Mariam"/>
          <w:iCs/>
          <w:sz w:val="20"/>
          <w:szCs w:val="20"/>
        </w:rPr>
        <w:t>электронный</w:t>
      </w:r>
      <w:r w:rsidRPr="000D6993">
        <w:rPr>
          <w:rFonts w:ascii="GHEA Mariam" w:hAnsi="GHEA Mariam"/>
          <w:iCs/>
          <w:sz w:val="20"/>
          <w:szCs w:val="20"/>
          <w:lang w:val="es-ES"/>
        </w:rPr>
        <w:t xml:space="preserve"> </w:t>
      </w:r>
      <w:r w:rsidRPr="000D6993">
        <w:rPr>
          <w:rFonts w:ascii="GHEA Mariam" w:hAnsi="GHEA Mariam"/>
          <w:iCs/>
          <w:sz w:val="20"/>
          <w:szCs w:val="20"/>
        </w:rPr>
        <w:t>почты</w:t>
      </w:r>
      <w:r w:rsidRPr="000D6993">
        <w:rPr>
          <w:rFonts w:ascii="GHEA Mariam" w:hAnsi="GHEA Mariam"/>
          <w:iCs/>
          <w:sz w:val="20"/>
          <w:szCs w:val="20"/>
          <w:lang w:val="es-ES"/>
        </w:rPr>
        <w:t xml:space="preserve"> по </w:t>
      </w:r>
      <w:r w:rsidRPr="000D6993">
        <w:rPr>
          <w:rFonts w:ascii="GHEA Mariam" w:hAnsi="GHEA Mariam"/>
          <w:iCs/>
          <w:sz w:val="20"/>
          <w:szCs w:val="20"/>
        </w:rPr>
        <w:t>адресу Авторизованный</w:t>
      </w:r>
      <w:r w:rsidRPr="000D6993">
        <w:rPr>
          <w:rFonts w:ascii="GHEA Mariam" w:hAnsi="GHEA Mariam"/>
          <w:iCs/>
          <w:sz w:val="20"/>
          <w:szCs w:val="20"/>
          <w:lang w:val="es-ES"/>
        </w:rPr>
        <w:t xml:space="preserve"> </w:t>
      </w:r>
      <w:r w:rsidRPr="000D6993">
        <w:rPr>
          <w:rFonts w:ascii="GHEA Mariam" w:hAnsi="GHEA Mariam"/>
          <w:iCs/>
          <w:sz w:val="20"/>
          <w:szCs w:val="20"/>
        </w:rPr>
        <w:t>тело</w:t>
      </w:r>
      <w:r w:rsidRPr="000D6993">
        <w:rPr>
          <w:rFonts w:ascii="GHEA Mariam" w:hAnsi="GHEA Mariam"/>
          <w:iCs/>
          <w:sz w:val="20"/>
          <w:szCs w:val="20"/>
          <w:lang w:val="es-ES"/>
        </w:rPr>
        <w:t xml:space="preserve"> </w:t>
      </w:r>
      <w:r w:rsidRPr="000D6993">
        <w:rPr>
          <w:rFonts w:ascii="GHEA Mariam" w:hAnsi="GHEA Mariam"/>
          <w:iCs/>
          <w:sz w:val="20"/>
          <w:szCs w:val="20"/>
        </w:rPr>
        <w:t>что</w:t>
      </w:r>
      <w:r w:rsidRPr="000D6993">
        <w:rPr>
          <w:rFonts w:ascii="GHEA Mariam" w:hAnsi="GHEA Mariam"/>
          <w:iCs/>
          <w:sz w:val="20"/>
          <w:szCs w:val="20"/>
          <w:lang w:val="es-ES"/>
        </w:rPr>
        <w:t xml:space="preserve"> </w:t>
      </w:r>
      <w:r w:rsidRPr="000D6993">
        <w:rPr>
          <w:rFonts w:ascii="GHEA Mariam" w:hAnsi="GHEA Mariam"/>
          <w:iCs/>
          <w:sz w:val="20"/>
          <w:szCs w:val="20"/>
        </w:rPr>
        <w:t>решение</w:t>
      </w:r>
      <w:r w:rsidRPr="000D6993">
        <w:rPr>
          <w:rFonts w:ascii="GHEA Mariam" w:hAnsi="GHEA Mariam"/>
          <w:iCs/>
          <w:sz w:val="20"/>
          <w:szCs w:val="20"/>
          <w:lang w:val="es-ES"/>
        </w:rPr>
        <w:t xml:space="preserve"> </w:t>
      </w:r>
      <w:r w:rsidRPr="000D6993">
        <w:rPr>
          <w:rFonts w:ascii="GHEA Mariam" w:hAnsi="GHEA Mariam"/>
          <w:iCs/>
          <w:sz w:val="20"/>
          <w:szCs w:val="20"/>
        </w:rPr>
        <w:t>немедленно</w:t>
      </w:r>
      <w:r w:rsidRPr="000D6993">
        <w:rPr>
          <w:rFonts w:ascii="GHEA Mariam" w:hAnsi="GHEA Mariam"/>
          <w:iCs/>
          <w:sz w:val="20"/>
          <w:szCs w:val="20"/>
          <w:lang w:val="es-ES"/>
        </w:rPr>
        <w:t xml:space="preserve"> </w:t>
      </w:r>
      <w:r w:rsidRPr="000D6993">
        <w:rPr>
          <w:rFonts w:ascii="GHEA Mariam" w:hAnsi="GHEA Mariam"/>
          <w:iCs/>
          <w:sz w:val="20"/>
          <w:szCs w:val="20"/>
        </w:rPr>
        <w:t>публикация</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 xml:space="preserve">в информационном бюллетене </w:t>
      </w:r>
      <w:r w:rsidRPr="000D6993">
        <w:rPr>
          <w:rFonts w:ascii="GHEA Mariam" w:hAnsi="GHEA Mariam"/>
          <w:iCs/>
          <w:sz w:val="20"/>
          <w:szCs w:val="20"/>
          <w:lang w:val="es-ES"/>
        </w:rPr>
        <w:t>.</w:t>
      </w:r>
    </w:p>
    <w:p w14:paraId="221BC13B"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Calibri" w:hAnsi="Calibri" w:cs="Calibri"/>
          <w:iCs/>
          <w:sz w:val="20"/>
          <w:szCs w:val="20"/>
          <w:lang w:val="es-ES"/>
        </w:rPr>
        <w:t> </w:t>
      </w: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21 </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Клиенту</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оценщик</w:t>
      </w:r>
      <w:r w:rsidRPr="000D6993">
        <w:rPr>
          <w:rFonts w:ascii="GHEA Mariam" w:hAnsi="GHEA Mariam"/>
          <w:iCs/>
          <w:sz w:val="20"/>
          <w:szCs w:val="20"/>
          <w:lang w:val="es-ES"/>
        </w:rPr>
        <w:t xml:space="preserve"> </w:t>
      </w:r>
      <w:r w:rsidRPr="000D6993">
        <w:rPr>
          <w:rFonts w:ascii="GHEA Mariam" w:hAnsi="GHEA Mariam"/>
          <w:iCs/>
          <w:sz w:val="20"/>
          <w:szCs w:val="20"/>
        </w:rPr>
        <w:t>комиссии</w:t>
      </w:r>
      <w:r w:rsidRPr="000D6993">
        <w:rPr>
          <w:rFonts w:ascii="GHEA Mariam" w:hAnsi="GHEA Mariam"/>
          <w:iCs/>
          <w:sz w:val="20"/>
          <w:szCs w:val="20"/>
          <w:lang w:val="es-ES"/>
        </w:rPr>
        <w:t xml:space="preserve"> </w:t>
      </w:r>
      <w:r w:rsidRPr="000D6993">
        <w:rPr>
          <w:rFonts w:ascii="GHEA Mariam" w:hAnsi="GHEA Mariam"/>
          <w:iCs/>
          <w:sz w:val="20"/>
          <w:szCs w:val="20"/>
        </w:rPr>
        <w:t xml:space="preserve">действий </w:t>
      </w:r>
      <w:r w:rsidRPr="000D6993">
        <w:rPr>
          <w:rFonts w:ascii="GHEA Mariam" w:hAnsi="GHEA Mariam"/>
          <w:iCs/>
          <w:sz w:val="20"/>
          <w:szCs w:val="20"/>
          <w:lang w:val="es-ES"/>
        </w:rPr>
        <w:t xml:space="preserve">( </w:t>
      </w:r>
      <w:r w:rsidRPr="000D6993">
        <w:rPr>
          <w:rFonts w:ascii="GHEA Mariam" w:hAnsi="GHEA Mariam"/>
          <w:iCs/>
          <w:sz w:val="20"/>
          <w:szCs w:val="20"/>
        </w:rPr>
        <w:t xml:space="preserve">бездействия </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решения</w:t>
      </w:r>
      <w:r w:rsidRPr="000D6993">
        <w:rPr>
          <w:rFonts w:ascii="GHEA Mariam" w:hAnsi="GHEA Mariam"/>
          <w:iCs/>
          <w:sz w:val="20"/>
          <w:szCs w:val="20"/>
          <w:lang w:val="es-ES"/>
        </w:rPr>
        <w:t xml:space="preserve"> </w:t>
      </w:r>
      <w:r w:rsidRPr="000D6993">
        <w:rPr>
          <w:rFonts w:ascii="GHEA Mariam" w:hAnsi="GHEA Mariam"/>
          <w:iCs/>
          <w:sz w:val="20"/>
          <w:szCs w:val="20"/>
        </w:rPr>
        <w:t>обращаться</w:t>
      </w:r>
      <w:r w:rsidRPr="000D6993">
        <w:rPr>
          <w:rFonts w:ascii="GHEA Mariam" w:hAnsi="GHEA Mariam"/>
          <w:iCs/>
          <w:sz w:val="20"/>
          <w:szCs w:val="20"/>
          <w:lang w:val="es-ES"/>
        </w:rPr>
        <w:t xml:space="preserve"> </w:t>
      </w:r>
      <w:r w:rsidRPr="000D6993">
        <w:rPr>
          <w:rFonts w:ascii="GHEA Mariam" w:hAnsi="GHEA Mariam"/>
          <w:iCs/>
          <w:sz w:val="20"/>
          <w:szCs w:val="20"/>
        </w:rPr>
        <w:t>с</w:t>
      </w:r>
      <w:r w:rsidRPr="000D6993">
        <w:rPr>
          <w:rFonts w:ascii="GHEA Mariam" w:hAnsi="GHEA Mariam"/>
          <w:iCs/>
          <w:sz w:val="20"/>
          <w:szCs w:val="20"/>
          <w:lang w:val="es-ES"/>
        </w:rPr>
        <w:t xml:space="preserve"> </w:t>
      </w:r>
      <w:r w:rsidRPr="000D6993">
        <w:rPr>
          <w:rFonts w:ascii="GHEA Mariam" w:hAnsi="GHEA Mariam"/>
          <w:iCs/>
          <w:sz w:val="20"/>
          <w:szCs w:val="20"/>
        </w:rPr>
        <w:t>связанный</w:t>
      </w:r>
      <w:r w:rsidRPr="000D6993">
        <w:rPr>
          <w:rFonts w:ascii="GHEA Mariam" w:hAnsi="GHEA Mariam"/>
          <w:iCs/>
          <w:sz w:val="20"/>
          <w:szCs w:val="20"/>
          <w:lang w:val="es-ES"/>
        </w:rPr>
        <w:t xml:space="preserve"> </w:t>
      </w:r>
      <w:r w:rsidRPr="000D6993">
        <w:rPr>
          <w:rFonts w:ascii="GHEA Mariam" w:hAnsi="GHEA Mariam"/>
          <w:iCs/>
          <w:sz w:val="20"/>
          <w:szCs w:val="20"/>
        </w:rPr>
        <w:t>со спорами</w:t>
      </w:r>
      <w:r w:rsidRPr="000D6993">
        <w:rPr>
          <w:rFonts w:ascii="GHEA Mariam" w:hAnsi="GHEA Mariam"/>
          <w:iCs/>
          <w:sz w:val="20"/>
          <w:szCs w:val="20"/>
          <w:lang w:val="es-ES"/>
        </w:rPr>
        <w:t xml:space="preserve"> </w:t>
      </w:r>
      <w:r w:rsidRPr="000D6993">
        <w:rPr>
          <w:rFonts w:ascii="GHEA Mariam" w:hAnsi="GHEA Mariam"/>
          <w:iCs/>
          <w:sz w:val="20"/>
          <w:szCs w:val="20"/>
        </w:rPr>
        <w:t>суда</w:t>
      </w:r>
      <w:r w:rsidRPr="000D6993">
        <w:rPr>
          <w:rFonts w:ascii="GHEA Mariam" w:hAnsi="GHEA Mariam"/>
          <w:iCs/>
          <w:sz w:val="20"/>
          <w:szCs w:val="20"/>
          <w:lang w:val="es-ES"/>
        </w:rPr>
        <w:t xml:space="preserve"> </w:t>
      </w:r>
      <w:r w:rsidRPr="000D6993">
        <w:rPr>
          <w:rFonts w:ascii="GHEA Mariam" w:hAnsi="GHEA Mariam"/>
          <w:iCs/>
          <w:sz w:val="20"/>
          <w:szCs w:val="20"/>
        </w:rPr>
        <w:t>финальный</w:t>
      </w:r>
      <w:r w:rsidRPr="000D6993">
        <w:rPr>
          <w:rFonts w:ascii="GHEA Mariam" w:hAnsi="GHEA Mariam"/>
          <w:iCs/>
          <w:sz w:val="20"/>
          <w:szCs w:val="20"/>
          <w:lang w:val="es-ES"/>
        </w:rPr>
        <w:t xml:space="preserve"> </w:t>
      </w:r>
      <w:r w:rsidRPr="000D6993">
        <w:rPr>
          <w:rFonts w:ascii="GHEA Mariam" w:hAnsi="GHEA Mariam"/>
          <w:iCs/>
          <w:sz w:val="20"/>
          <w:szCs w:val="20"/>
        </w:rPr>
        <w:t>судебный</w:t>
      </w:r>
      <w:r w:rsidRPr="000D6993">
        <w:rPr>
          <w:rFonts w:ascii="GHEA Mariam" w:hAnsi="GHEA Mariam"/>
          <w:iCs/>
          <w:sz w:val="20"/>
          <w:szCs w:val="20"/>
          <w:lang w:val="es-ES"/>
        </w:rPr>
        <w:t xml:space="preserve"> </w:t>
      </w:r>
      <w:r w:rsidRPr="000D6993">
        <w:rPr>
          <w:rFonts w:ascii="GHEA Mariam" w:hAnsi="GHEA Mariam"/>
          <w:iCs/>
          <w:sz w:val="20"/>
          <w:szCs w:val="20"/>
        </w:rPr>
        <w:t>Закон</w:t>
      </w:r>
      <w:r w:rsidRPr="000D6993">
        <w:rPr>
          <w:rFonts w:ascii="GHEA Mariam" w:hAnsi="GHEA Mariam"/>
          <w:iCs/>
          <w:sz w:val="20"/>
          <w:szCs w:val="20"/>
          <w:lang w:val="es-ES"/>
        </w:rPr>
        <w:t xml:space="preserve"> </w:t>
      </w:r>
      <w:r w:rsidRPr="000D6993">
        <w:rPr>
          <w:rFonts w:ascii="GHEA Mariam" w:hAnsi="GHEA Mariam"/>
          <w:iCs/>
          <w:sz w:val="20"/>
          <w:szCs w:val="20"/>
        </w:rPr>
        <w:t>сила</w:t>
      </w:r>
      <w:r w:rsidRPr="000D6993">
        <w:rPr>
          <w:rFonts w:ascii="GHEA Mariam" w:hAnsi="GHEA Mariam"/>
          <w:iCs/>
          <w:sz w:val="20"/>
          <w:szCs w:val="20"/>
          <w:lang w:val="es-ES"/>
        </w:rPr>
        <w:t xml:space="preserve"> </w:t>
      </w:r>
      <w:r w:rsidRPr="000D6993">
        <w:rPr>
          <w:rFonts w:ascii="GHEA Mariam" w:hAnsi="GHEA Mariam"/>
          <w:iCs/>
          <w:sz w:val="20"/>
          <w:szCs w:val="20"/>
        </w:rPr>
        <w:t>в</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входить</w:t>
      </w:r>
      <w:r w:rsidRPr="000D6993">
        <w:rPr>
          <w:rFonts w:ascii="GHEA Mariam" w:hAnsi="GHEA Mariam"/>
          <w:iCs/>
          <w:sz w:val="20"/>
          <w:szCs w:val="20"/>
          <w:lang w:val="es-ES"/>
        </w:rPr>
        <w:t xml:space="preserve"> </w:t>
      </w:r>
      <w:r w:rsidRPr="000D6993">
        <w:rPr>
          <w:rFonts w:ascii="GHEA Mariam" w:hAnsi="GHEA Mariam"/>
          <w:iCs/>
          <w:sz w:val="20"/>
          <w:szCs w:val="20"/>
        </w:rPr>
        <w:t>публикация</w:t>
      </w:r>
      <w:r w:rsidRPr="000D6993">
        <w:rPr>
          <w:rFonts w:ascii="GHEA Mariam" w:hAnsi="GHEA Mariam"/>
          <w:iCs/>
          <w:sz w:val="20"/>
          <w:szCs w:val="20"/>
          <w:lang w:val="es-ES"/>
        </w:rPr>
        <w:t xml:space="preserve"> </w:t>
      </w:r>
      <w:r w:rsidRPr="000D6993">
        <w:rPr>
          <w:rFonts w:ascii="GHEA Mariam" w:hAnsi="GHEA Mariam"/>
          <w:iCs/>
          <w:sz w:val="20"/>
          <w:szCs w:val="20"/>
        </w:rPr>
        <w:t xml:space="preserve">с </w:t>
      </w:r>
      <w:r w:rsidRPr="000D6993">
        <w:rPr>
          <w:rFonts w:ascii="GHEA Mariam" w:hAnsi="GHEA Mariam"/>
          <w:iCs/>
          <w:sz w:val="20"/>
          <w:szCs w:val="20"/>
          <w:lang w:val="es-ES"/>
        </w:rPr>
        <w:t>_</w:t>
      </w:r>
    </w:p>
    <w:p w14:paraId="1DD0CA61"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12.22 </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iCs/>
          <w:sz w:val="20"/>
          <w:szCs w:val="20"/>
        </w:rPr>
        <w:t>Клиенту</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оценщик</w:t>
      </w:r>
      <w:r w:rsidRPr="000D6993">
        <w:rPr>
          <w:rFonts w:ascii="GHEA Mariam" w:hAnsi="GHEA Mariam"/>
          <w:iCs/>
          <w:sz w:val="20"/>
          <w:szCs w:val="20"/>
          <w:lang w:val="es-ES"/>
        </w:rPr>
        <w:t xml:space="preserve"> </w:t>
      </w:r>
      <w:r w:rsidRPr="000D6993">
        <w:rPr>
          <w:rFonts w:ascii="GHEA Mariam" w:hAnsi="GHEA Mariam"/>
          <w:iCs/>
          <w:sz w:val="20"/>
          <w:szCs w:val="20"/>
        </w:rPr>
        <w:t>комиссии</w:t>
      </w:r>
      <w:r w:rsidRPr="000D6993">
        <w:rPr>
          <w:rFonts w:ascii="GHEA Mariam" w:hAnsi="GHEA Mariam"/>
          <w:iCs/>
          <w:sz w:val="20"/>
          <w:szCs w:val="20"/>
          <w:lang w:val="es-ES"/>
        </w:rPr>
        <w:t xml:space="preserve"> </w:t>
      </w:r>
      <w:r w:rsidRPr="000D6993">
        <w:rPr>
          <w:rFonts w:ascii="GHEA Mariam" w:hAnsi="GHEA Mariam"/>
          <w:iCs/>
          <w:sz w:val="20"/>
          <w:szCs w:val="20"/>
        </w:rPr>
        <w:t xml:space="preserve">действий </w:t>
      </w:r>
      <w:r w:rsidRPr="000D6993">
        <w:rPr>
          <w:rFonts w:ascii="GHEA Mariam" w:hAnsi="GHEA Mariam"/>
          <w:iCs/>
          <w:sz w:val="20"/>
          <w:szCs w:val="20"/>
          <w:lang w:val="es-ES"/>
        </w:rPr>
        <w:t xml:space="preserve">( </w:t>
      </w:r>
      <w:r w:rsidRPr="000D6993">
        <w:rPr>
          <w:rFonts w:ascii="GHEA Mariam" w:hAnsi="GHEA Mariam"/>
          <w:iCs/>
          <w:sz w:val="20"/>
          <w:szCs w:val="20"/>
        </w:rPr>
        <w:t xml:space="preserve">бездействия </w:t>
      </w:r>
      <w:r w:rsidRPr="000D6993">
        <w:rPr>
          <w:rFonts w:ascii="GHEA Mariam" w:hAnsi="GHEA Mariam"/>
          <w:iCs/>
          <w:sz w:val="20"/>
          <w:szCs w:val="20"/>
          <w:lang w:val="es-ES"/>
        </w:rPr>
        <w:t xml:space="preserve">) </w:t>
      </w:r>
      <w:r w:rsidRPr="000D6993">
        <w:rPr>
          <w:rFonts w:ascii="GHEA Mariam" w:hAnsi="GHEA Mariam"/>
          <w:iCs/>
          <w:sz w:val="20"/>
          <w:szCs w:val="20"/>
        </w:rPr>
        <w:t>и</w:t>
      </w:r>
      <w:r w:rsidRPr="000D6993">
        <w:rPr>
          <w:rFonts w:ascii="GHEA Mariam" w:hAnsi="GHEA Mariam"/>
          <w:iCs/>
          <w:sz w:val="20"/>
          <w:szCs w:val="20"/>
          <w:lang w:val="es-ES"/>
        </w:rPr>
        <w:t xml:space="preserve"> </w:t>
      </w:r>
      <w:r w:rsidRPr="000D6993">
        <w:rPr>
          <w:rFonts w:ascii="GHEA Mariam" w:hAnsi="GHEA Mariam"/>
          <w:iCs/>
          <w:sz w:val="20"/>
          <w:szCs w:val="20"/>
        </w:rPr>
        <w:t>решения</w:t>
      </w:r>
      <w:r w:rsidRPr="000D6993">
        <w:rPr>
          <w:rFonts w:ascii="GHEA Mariam" w:hAnsi="GHEA Mariam"/>
          <w:iCs/>
          <w:sz w:val="20"/>
          <w:szCs w:val="20"/>
          <w:lang w:val="es-ES"/>
        </w:rPr>
        <w:t xml:space="preserve"> </w:t>
      </w:r>
      <w:r w:rsidRPr="000D6993">
        <w:rPr>
          <w:rFonts w:ascii="GHEA Mariam" w:hAnsi="GHEA Mariam"/>
          <w:iCs/>
          <w:sz w:val="20"/>
          <w:szCs w:val="20"/>
        </w:rPr>
        <w:t>обращаться</w:t>
      </w:r>
      <w:r w:rsidRPr="000D6993">
        <w:rPr>
          <w:rFonts w:ascii="GHEA Mariam" w:hAnsi="GHEA Mariam"/>
          <w:iCs/>
          <w:sz w:val="20"/>
          <w:szCs w:val="20"/>
          <w:lang w:val="es-ES"/>
        </w:rPr>
        <w:t xml:space="preserve"> </w:t>
      </w:r>
      <w:r w:rsidRPr="000D6993">
        <w:rPr>
          <w:rFonts w:ascii="GHEA Mariam" w:hAnsi="GHEA Mariam"/>
          <w:iCs/>
          <w:sz w:val="20"/>
          <w:szCs w:val="20"/>
        </w:rPr>
        <w:t>с</w:t>
      </w:r>
      <w:r w:rsidRPr="000D6993">
        <w:rPr>
          <w:rFonts w:ascii="GHEA Mariam" w:hAnsi="GHEA Mariam"/>
          <w:iCs/>
          <w:sz w:val="20"/>
          <w:szCs w:val="20"/>
          <w:lang w:val="es-ES"/>
        </w:rPr>
        <w:t xml:space="preserve"> </w:t>
      </w:r>
      <w:r w:rsidRPr="000D6993">
        <w:rPr>
          <w:rFonts w:ascii="GHEA Mariam" w:hAnsi="GHEA Mariam"/>
          <w:iCs/>
          <w:sz w:val="20"/>
          <w:szCs w:val="20"/>
        </w:rPr>
        <w:t>связанный</w:t>
      </w:r>
      <w:r w:rsidRPr="000D6993">
        <w:rPr>
          <w:rFonts w:ascii="GHEA Mariam" w:hAnsi="GHEA Mariam"/>
          <w:iCs/>
          <w:sz w:val="20"/>
          <w:szCs w:val="20"/>
          <w:lang w:val="es-ES"/>
        </w:rPr>
        <w:t xml:space="preserve"> </w:t>
      </w:r>
      <w:r w:rsidRPr="000D6993">
        <w:rPr>
          <w:rFonts w:ascii="GHEA Mariam" w:hAnsi="GHEA Mariam"/>
          <w:iCs/>
          <w:sz w:val="20"/>
          <w:szCs w:val="20"/>
        </w:rPr>
        <w:t>со спорами</w:t>
      </w:r>
      <w:r w:rsidRPr="000D6993">
        <w:rPr>
          <w:rFonts w:ascii="GHEA Mariam" w:hAnsi="GHEA Mariam"/>
          <w:iCs/>
          <w:sz w:val="20"/>
          <w:szCs w:val="20"/>
          <w:lang w:val="es-ES"/>
        </w:rPr>
        <w:t xml:space="preserve"> </w:t>
      </w:r>
      <w:r w:rsidRPr="000D6993">
        <w:rPr>
          <w:rFonts w:ascii="GHEA Mariam" w:hAnsi="GHEA Mariam"/>
          <w:iCs/>
          <w:sz w:val="20"/>
          <w:szCs w:val="20"/>
        </w:rPr>
        <w:t>суда</w:t>
      </w:r>
      <w:r w:rsidRPr="000D6993">
        <w:rPr>
          <w:rFonts w:ascii="GHEA Mariam" w:hAnsi="GHEA Mariam"/>
          <w:iCs/>
          <w:sz w:val="20"/>
          <w:szCs w:val="20"/>
          <w:lang w:val="es-ES"/>
        </w:rPr>
        <w:t xml:space="preserve"> </w:t>
      </w:r>
      <w:r w:rsidRPr="000D6993">
        <w:rPr>
          <w:rFonts w:ascii="GHEA Mariam" w:hAnsi="GHEA Mariam"/>
          <w:iCs/>
          <w:sz w:val="20"/>
          <w:szCs w:val="20"/>
        </w:rPr>
        <w:t>суждение</w:t>
      </w:r>
      <w:r w:rsidRPr="000D6993">
        <w:rPr>
          <w:rFonts w:ascii="GHEA Mariam" w:hAnsi="GHEA Mariam"/>
          <w:iCs/>
          <w:sz w:val="20"/>
          <w:szCs w:val="20"/>
          <w:lang w:val="es-ES"/>
        </w:rPr>
        <w:t xml:space="preserve"> </w:t>
      </w:r>
      <w:r w:rsidRPr="000D6993">
        <w:rPr>
          <w:rFonts w:ascii="GHEA Mariam" w:hAnsi="GHEA Mariam"/>
          <w:iCs/>
          <w:sz w:val="20"/>
          <w:szCs w:val="20"/>
        </w:rPr>
        <w:t>финальный</w:t>
      </w:r>
      <w:r w:rsidRPr="000D6993">
        <w:rPr>
          <w:rFonts w:ascii="GHEA Mariam" w:hAnsi="GHEA Mariam"/>
          <w:iCs/>
          <w:sz w:val="20"/>
          <w:szCs w:val="20"/>
          <w:lang w:val="es-ES"/>
        </w:rPr>
        <w:t xml:space="preserve"> </w:t>
      </w:r>
      <w:r w:rsidRPr="000D6993">
        <w:rPr>
          <w:rFonts w:ascii="GHEA Mariam" w:hAnsi="GHEA Mariam"/>
          <w:iCs/>
          <w:sz w:val="20"/>
          <w:szCs w:val="20"/>
        </w:rPr>
        <w:t>часть</w:t>
      </w:r>
      <w:r w:rsidRPr="000D6993">
        <w:rPr>
          <w:rFonts w:ascii="GHEA Mariam" w:hAnsi="GHEA Mariam"/>
          <w:iCs/>
          <w:sz w:val="20"/>
          <w:szCs w:val="20"/>
          <w:lang w:val="es-ES"/>
        </w:rPr>
        <w:t xml:space="preserve"> </w:t>
      </w:r>
      <w:r w:rsidRPr="000D6993">
        <w:rPr>
          <w:rFonts w:ascii="GHEA Mariam" w:hAnsi="GHEA Mariam"/>
          <w:iCs/>
          <w:sz w:val="20"/>
          <w:szCs w:val="20"/>
        </w:rPr>
        <w:t>или</w:t>
      </w:r>
      <w:r w:rsidRPr="000D6993">
        <w:rPr>
          <w:rFonts w:ascii="GHEA Mariam" w:hAnsi="GHEA Mariam"/>
          <w:iCs/>
          <w:sz w:val="20"/>
          <w:szCs w:val="20"/>
          <w:lang w:val="es-ES"/>
        </w:rPr>
        <w:t xml:space="preserve"> </w:t>
      </w:r>
      <w:r w:rsidRPr="000D6993">
        <w:rPr>
          <w:rFonts w:ascii="GHEA Mariam" w:hAnsi="GHEA Mariam"/>
          <w:iCs/>
          <w:sz w:val="20"/>
          <w:szCs w:val="20"/>
        </w:rPr>
        <w:t>другой</w:t>
      </w:r>
      <w:r w:rsidRPr="000D6993">
        <w:rPr>
          <w:rFonts w:ascii="GHEA Mariam" w:hAnsi="GHEA Mariam"/>
          <w:iCs/>
          <w:sz w:val="20"/>
          <w:szCs w:val="20"/>
          <w:lang w:val="es-ES"/>
        </w:rPr>
        <w:t xml:space="preserve"> </w:t>
      </w:r>
      <w:r w:rsidRPr="000D6993">
        <w:rPr>
          <w:rFonts w:ascii="GHEA Mariam" w:hAnsi="GHEA Mariam"/>
          <w:iCs/>
          <w:sz w:val="20"/>
          <w:szCs w:val="20"/>
        </w:rPr>
        <w:t>финальный</w:t>
      </w:r>
      <w:r w:rsidRPr="000D6993">
        <w:rPr>
          <w:rFonts w:ascii="GHEA Mariam" w:hAnsi="GHEA Mariam"/>
          <w:iCs/>
          <w:sz w:val="20"/>
          <w:szCs w:val="20"/>
          <w:lang w:val="es-ES"/>
        </w:rPr>
        <w:t xml:space="preserve"> </w:t>
      </w:r>
      <w:r w:rsidRPr="000D6993">
        <w:rPr>
          <w:rFonts w:ascii="GHEA Mariam" w:hAnsi="GHEA Mariam"/>
          <w:iCs/>
          <w:sz w:val="20"/>
          <w:szCs w:val="20"/>
        </w:rPr>
        <w:t>судебный</w:t>
      </w:r>
      <w:r w:rsidRPr="000D6993">
        <w:rPr>
          <w:rFonts w:ascii="GHEA Mariam" w:hAnsi="GHEA Mariam"/>
          <w:iCs/>
          <w:sz w:val="20"/>
          <w:szCs w:val="20"/>
          <w:lang w:val="es-ES"/>
        </w:rPr>
        <w:t xml:space="preserve"> </w:t>
      </w:r>
      <w:r w:rsidRPr="000D6993">
        <w:rPr>
          <w:rFonts w:ascii="GHEA Mariam" w:hAnsi="GHEA Mariam"/>
          <w:iCs/>
          <w:sz w:val="20"/>
          <w:szCs w:val="20"/>
        </w:rPr>
        <w:t>Закон</w:t>
      </w:r>
      <w:r w:rsidRPr="000D6993">
        <w:rPr>
          <w:rFonts w:ascii="GHEA Mariam" w:hAnsi="GHEA Mariam"/>
          <w:iCs/>
          <w:sz w:val="20"/>
          <w:szCs w:val="20"/>
          <w:lang w:val="es-ES"/>
        </w:rPr>
        <w:t xml:space="preserve"> </w:t>
      </w:r>
      <w:r w:rsidRPr="000D6993">
        <w:rPr>
          <w:rFonts w:ascii="GHEA Mariam" w:hAnsi="GHEA Mariam"/>
          <w:iCs/>
          <w:sz w:val="20"/>
          <w:szCs w:val="20"/>
        </w:rPr>
        <w:t>этого</w:t>
      </w:r>
      <w:r w:rsidRPr="000D6993">
        <w:rPr>
          <w:rFonts w:ascii="GHEA Mariam" w:hAnsi="GHEA Mariam"/>
          <w:iCs/>
          <w:sz w:val="20"/>
          <w:szCs w:val="20"/>
          <w:lang w:val="es-ES"/>
        </w:rPr>
        <w:t xml:space="preserve"> </w:t>
      </w:r>
      <w:r w:rsidRPr="000D6993">
        <w:rPr>
          <w:rFonts w:ascii="GHEA Mariam" w:hAnsi="GHEA Mariam"/>
          <w:iCs/>
          <w:sz w:val="20"/>
          <w:szCs w:val="20"/>
        </w:rPr>
        <w:t>публикация</w:t>
      </w:r>
      <w:r w:rsidRPr="000D6993">
        <w:rPr>
          <w:rFonts w:ascii="GHEA Mariam" w:hAnsi="GHEA Mariam"/>
          <w:iCs/>
          <w:sz w:val="20"/>
          <w:szCs w:val="20"/>
          <w:lang w:val="es-ES"/>
        </w:rPr>
        <w:t xml:space="preserve"> </w:t>
      </w:r>
      <w:r w:rsidRPr="000D6993">
        <w:rPr>
          <w:rFonts w:ascii="GHEA Mariam" w:hAnsi="GHEA Mariam"/>
          <w:iCs/>
          <w:sz w:val="20"/>
          <w:szCs w:val="20"/>
        </w:rPr>
        <w:t>день</w:t>
      </w:r>
      <w:r w:rsidRPr="000D6993">
        <w:rPr>
          <w:rFonts w:ascii="GHEA Mariam" w:hAnsi="GHEA Mariam"/>
          <w:iCs/>
          <w:sz w:val="20"/>
          <w:szCs w:val="20"/>
          <w:lang w:val="es-ES"/>
        </w:rPr>
        <w:t xml:space="preserve"> </w:t>
      </w:r>
      <w:r w:rsidRPr="000D6993">
        <w:rPr>
          <w:rFonts w:ascii="GHEA Mariam" w:hAnsi="GHEA Mariam"/>
          <w:iCs/>
          <w:sz w:val="20"/>
          <w:szCs w:val="20"/>
        </w:rPr>
        <w:t>послан</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уполномоченный</w:t>
      </w:r>
      <w:r w:rsidRPr="000D6993">
        <w:rPr>
          <w:rFonts w:ascii="GHEA Mariam" w:hAnsi="GHEA Mariam"/>
          <w:iCs/>
          <w:sz w:val="20"/>
          <w:szCs w:val="20"/>
          <w:lang w:val="es-ES"/>
        </w:rPr>
        <w:t xml:space="preserve"> </w:t>
      </w:r>
      <w:r w:rsidRPr="000D6993">
        <w:rPr>
          <w:rFonts w:ascii="GHEA Mariam" w:hAnsi="GHEA Mariam"/>
          <w:iCs/>
          <w:sz w:val="20"/>
          <w:szCs w:val="20"/>
        </w:rPr>
        <w:t>тела</w:t>
      </w:r>
      <w:r w:rsidRPr="000D6993">
        <w:rPr>
          <w:rFonts w:ascii="GHEA Mariam" w:hAnsi="GHEA Mariam"/>
          <w:iCs/>
          <w:sz w:val="20"/>
          <w:szCs w:val="20"/>
          <w:lang w:val="es-ES"/>
        </w:rPr>
        <w:t xml:space="preserve"> </w:t>
      </w:r>
      <w:r w:rsidRPr="000D6993">
        <w:rPr>
          <w:rFonts w:ascii="GHEA Mariam" w:hAnsi="GHEA Mariam"/>
          <w:iCs/>
          <w:sz w:val="20"/>
          <w:szCs w:val="20"/>
        </w:rPr>
        <w:t>чиновник</w:t>
      </w:r>
      <w:r w:rsidRPr="000D6993">
        <w:rPr>
          <w:rFonts w:ascii="GHEA Mariam" w:hAnsi="GHEA Mariam"/>
          <w:iCs/>
          <w:sz w:val="20"/>
          <w:szCs w:val="20"/>
          <w:lang w:val="es-ES"/>
        </w:rPr>
        <w:t xml:space="preserve"> </w:t>
      </w:r>
      <w:r w:rsidRPr="000D6993">
        <w:rPr>
          <w:rFonts w:ascii="GHEA Mariam" w:hAnsi="GHEA Mariam"/>
          <w:iCs/>
          <w:sz w:val="20"/>
          <w:szCs w:val="20"/>
        </w:rPr>
        <w:t>электронный</w:t>
      </w:r>
      <w:r w:rsidRPr="000D6993">
        <w:rPr>
          <w:rFonts w:ascii="GHEA Mariam" w:hAnsi="GHEA Mariam"/>
          <w:iCs/>
          <w:sz w:val="20"/>
          <w:szCs w:val="20"/>
          <w:lang w:val="es-ES"/>
        </w:rPr>
        <w:t xml:space="preserve"> </w:t>
      </w:r>
      <w:r w:rsidRPr="000D6993">
        <w:rPr>
          <w:rFonts w:ascii="GHEA Mariam" w:hAnsi="GHEA Mariam"/>
          <w:iCs/>
          <w:sz w:val="20"/>
          <w:szCs w:val="20"/>
        </w:rPr>
        <w:t>почты</w:t>
      </w:r>
      <w:r w:rsidRPr="000D6993">
        <w:rPr>
          <w:rFonts w:ascii="GHEA Mariam" w:hAnsi="GHEA Mariam"/>
          <w:iCs/>
          <w:sz w:val="20"/>
          <w:szCs w:val="20"/>
          <w:lang w:val="es-ES"/>
        </w:rPr>
        <w:t xml:space="preserve"> по </w:t>
      </w:r>
      <w:r w:rsidRPr="000D6993">
        <w:rPr>
          <w:rFonts w:ascii="GHEA Mariam" w:hAnsi="GHEA Mariam"/>
          <w:iCs/>
          <w:sz w:val="20"/>
          <w:szCs w:val="20"/>
        </w:rPr>
        <w:t>адресу Авторизованный</w:t>
      </w:r>
      <w:r w:rsidRPr="000D6993">
        <w:rPr>
          <w:rFonts w:ascii="GHEA Mariam" w:hAnsi="GHEA Mariam"/>
          <w:iCs/>
          <w:sz w:val="20"/>
          <w:szCs w:val="20"/>
          <w:lang w:val="es-ES"/>
        </w:rPr>
        <w:t xml:space="preserve"> </w:t>
      </w:r>
      <w:r w:rsidRPr="000D6993">
        <w:rPr>
          <w:rFonts w:ascii="GHEA Mariam" w:hAnsi="GHEA Mariam"/>
          <w:iCs/>
          <w:sz w:val="20"/>
          <w:szCs w:val="20"/>
        </w:rPr>
        <w:t>тело</w:t>
      </w:r>
      <w:r w:rsidRPr="000D6993">
        <w:rPr>
          <w:rFonts w:ascii="GHEA Mariam" w:hAnsi="GHEA Mariam"/>
          <w:iCs/>
          <w:sz w:val="20"/>
          <w:szCs w:val="20"/>
          <w:lang w:val="es-ES"/>
        </w:rPr>
        <w:t xml:space="preserve"> </w:t>
      </w:r>
      <w:r w:rsidRPr="000D6993">
        <w:rPr>
          <w:rFonts w:ascii="GHEA Mariam" w:hAnsi="GHEA Mariam"/>
          <w:iCs/>
          <w:sz w:val="20"/>
          <w:szCs w:val="20"/>
        </w:rPr>
        <w:t>суда</w:t>
      </w:r>
      <w:r w:rsidRPr="000D6993">
        <w:rPr>
          <w:rFonts w:ascii="GHEA Mariam" w:hAnsi="GHEA Mariam"/>
          <w:iCs/>
          <w:sz w:val="20"/>
          <w:szCs w:val="20"/>
          <w:lang w:val="es-ES"/>
        </w:rPr>
        <w:t xml:space="preserve"> </w:t>
      </w:r>
      <w:r w:rsidRPr="000D6993">
        <w:rPr>
          <w:rFonts w:ascii="GHEA Mariam" w:hAnsi="GHEA Mariam"/>
          <w:iCs/>
          <w:sz w:val="20"/>
          <w:szCs w:val="20"/>
        </w:rPr>
        <w:t>суждение</w:t>
      </w:r>
      <w:r w:rsidRPr="000D6993">
        <w:rPr>
          <w:rFonts w:ascii="GHEA Mariam" w:hAnsi="GHEA Mariam"/>
          <w:iCs/>
          <w:sz w:val="20"/>
          <w:szCs w:val="20"/>
          <w:lang w:val="es-ES"/>
        </w:rPr>
        <w:t xml:space="preserve"> </w:t>
      </w:r>
      <w:r w:rsidRPr="000D6993">
        <w:rPr>
          <w:rFonts w:ascii="GHEA Mariam" w:hAnsi="GHEA Mariam"/>
          <w:iCs/>
          <w:sz w:val="20"/>
          <w:szCs w:val="20"/>
        </w:rPr>
        <w:t>финальный</w:t>
      </w:r>
      <w:r w:rsidRPr="000D6993">
        <w:rPr>
          <w:rFonts w:ascii="GHEA Mariam" w:hAnsi="GHEA Mariam"/>
          <w:iCs/>
          <w:sz w:val="20"/>
          <w:szCs w:val="20"/>
          <w:lang w:val="es-ES"/>
        </w:rPr>
        <w:t xml:space="preserve"> </w:t>
      </w:r>
      <w:r w:rsidRPr="000D6993">
        <w:rPr>
          <w:rFonts w:ascii="GHEA Mariam" w:hAnsi="GHEA Mariam"/>
          <w:iCs/>
          <w:sz w:val="20"/>
          <w:szCs w:val="20"/>
        </w:rPr>
        <w:t>часть</w:t>
      </w:r>
      <w:r w:rsidRPr="000D6993">
        <w:rPr>
          <w:rFonts w:ascii="GHEA Mariam" w:hAnsi="GHEA Mariam"/>
          <w:iCs/>
          <w:sz w:val="20"/>
          <w:szCs w:val="20"/>
          <w:lang w:val="es-ES"/>
        </w:rPr>
        <w:t xml:space="preserve"> </w:t>
      </w:r>
      <w:r w:rsidRPr="000D6993">
        <w:rPr>
          <w:rFonts w:ascii="GHEA Mariam" w:hAnsi="GHEA Mariam"/>
          <w:iCs/>
          <w:sz w:val="20"/>
          <w:szCs w:val="20"/>
        </w:rPr>
        <w:t>или</w:t>
      </w:r>
      <w:r w:rsidRPr="000D6993">
        <w:rPr>
          <w:rFonts w:ascii="GHEA Mariam" w:hAnsi="GHEA Mariam"/>
          <w:iCs/>
          <w:sz w:val="20"/>
          <w:szCs w:val="20"/>
          <w:lang w:val="es-ES"/>
        </w:rPr>
        <w:t xml:space="preserve"> </w:t>
      </w:r>
      <w:r w:rsidRPr="000D6993">
        <w:rPr>
          <w:rFonts w:ascii="GHEA Mariam" w:hAnsi="GHEA Mariam"/>
          <w:iCs/>
          <w:sz w:val="20"/>
          <w:szCs w:val="20"/>
        </w:rPr>
        <w:t>другой</w:t>
      </w:r>
      <w:r w:rsidRPr="000D6993">
        <w:rPr>
          <w:rFonts w:ascii="GHEA Mariam" w:hAnsi="GHEA Mariam"/>
          <w:iCs/>
          <w:sz w:val="20"/>
          <w:szCs w:val="20"/>
          <w:lang w:val="es-ES"/>
        </w:rPr>
        <w:t xml:space="preserve"> </w:t>
      </w:r>
      <w:r w:rsidRPr="000D6993">
        <w:rPr>
          <w:rFonts w:ascii="GHEA Mariam" w:hAnsi="GHEA Mariam"/>
          <w:iCs/>
          <w:sz w:val="20"/>
          <w:szCs w:val="20"/>
        </w:rPr>
        <w:t>финальный</w:t>
      </w:r>
      <w:r w:rsidRPr="000D6993">
        <w:rPr>
          <w:rFonts w:ascii="GHEA Mariam" w:hAnsi="GHEA Mariam"/>
          <w:iCs/>
          <w:sz w:val="20"/>
          <w:szCs w:val="20"/>
          <w:lang w:val="es-ES"/>
        </w:rPr>
        <w:t xml:space="preserve"> </w:t>
      </w:r>
      <w:r w:rsidRPr="000D6993">
        <w:rPr>
          <w:rFonts w:ascii="GHEA Mariam" w:hAnsi="GHEA Mariam"/>
          <w:iCs/>
          <w:sz w:val="20"/>
          <w:szCs w:val="20"/>
        </w:rPr>
        <w:t>судебный</w:t>
      </w:r>
      <w:r w:rsidRPr="000D6993">
        <w:rPr>
          <w:rFonts w:ascii="GHEA Mariam" w:hAnsi="GHEA Mariam"/>
          <w:iCs/>
          <w:sz w:val="20"/>
          <w:szCs w:val="20"/>
          <w:lang w:val="es-ES"/>
        </w:rPr>
        <w:t xml:space="preserve"> </w:t>
      </w:r>
      <w:r w:rsidRPr="000D6993">
        <w:rPr>
          <w:rFonts w:ascii="GHEA Mariam" w:hAnsi="GHEA Mariam"/>
          <w:iCs/>
          <w:sz w:val="20"/>
          <w:szCs w:val="20"/>
        </w:rPr>
        <w:t>Закон</w:t>
      </w:r>
      <w:r w:rsidRPr="000D6993">
        <w:rPr>
          <w:rFonts w:ascii="GHEA Mariam" w:hAnsi="GHEA Mariam"/>
          <w:iCs/>
          <w:sz w:val="20"/>
          <w:szCs w:val="20"/>
          <w:lang w:val="es-ES"/>
        </w:rPr>
        <w:t xml:space="preserve"> </w:t>
      </w:r>
      <w:r w:rsidRPr="000D6993">
        <w:rPr>
          <w:rFonts w:ascii="GHEA Mariam" w:hAnsi="GHEA Mariam"/>
          <w:iCs/>
          <w:sz w:val="20"/>
          <w:szCs w:val="20"/>
        </w:rPr>
        <w:t>немедленно</w:t>
      </w:r>
      <w:r w:rsidRPr="000D6993">
        <w:rPr>
          <w:rFonts w:ascii="GHEA Mariam" w:hAnsi="GHEA Mariam"/>
          <w:iCs/>
          <w:sz w:val="20"/>
          <w:szCs w:val="20"/>
          <w:lang w:val="es-ES"/>
        </w:rPr>
        <w:t xml:space="preserve"> </w:t>
      </w:r>
      <w:r w:rsidRPr="000D6993">
        <w:rPr>
          <w:rFonts w:ascii="GHEA Mariam" w:hAnsi="GHEA Mariam"/>
          <w:iCs/>
          <w:sz w:val="20"/>
          <w:szCs w:val="20"/>
        </w:rPr>
        <w:t>публикация</w:t>
      </w:r>
      <w:r w:rsidRPr="000D6993">
        <w:rPr>
          <w:rFonts w:ascii="GHEA Mariam" w:hAnsi="GHEA Mariam"/>
          <w:iCs/>
          <w:sz w:val="20"/>
          <w:szCs w:val="20"/>
          <w:lang w:val="es-ES"/>
        </w:rPr>
        <w:t xml:space="preserve"> </w:t>
      </w:r>
      <w:r w:rsidRPr="000D6993">
        <w:rPr>
          <w:rFonts w:ascii="GHEA Mariam" w:hAnsi="GHEA Mariam"/>
          <w:iCs/>
          <w:sz w:val="20"/>
          <w:szCs w:val="20"/>
        </w:rPr>
        <w:t>является</w:t>
      </w:r>
      <w:r w:rsidRPr="000D6993">
        <w:rPr>
          <w:rFonts w:ascii="GHEA Mariam" w:hAnsi="GHEA Mariam"/>
          <w:iCs/>
          <w:sz w:val="20"/>
          <w:szCs w:val="20"/>
          <w:lang w:val="es-ES"/>
        </w:rPr>
        <w:t xml:space="preserve"> </w:t>
      </w:r>
      <w:r w:rsidRPr="000D6993">
        <w:rPr>
          <w:rFonts w:ascii="GHEA Mariam" w:hAnsi="GHEA Mariam"/>
          <w:iCs/>
          <w:sz w:val="20"/>
          <w:szCs w:val="20"/>
        </w:rPr>
        <w:t xml:space="preserve">в информационном бюллетене </w:t>
      </w:r>
      <w:r w:rsidRPr="000D6993">
        <w:rPr>
          <w:rFonts w:ascii="GHEA Mariam" w:hAnsi="GHEA Mariam"/>
          <w:iCs/>
          <w:sz w:val="20"/>
          <w:szCs w:val="20"/>
          <w:lang w:val="es-ES"/>
        </w:rPr>
        <w:t>.</w:t>
      </w:r>
    </w:p>
    <w:p w14:paraId="6DF0ABD3" w14:textId="77777777" w:rsidR="003B269F" w:rsidRPr="000D6993" w:rsidRDefault="003B269F" w:rsidP="00845F46">
      <w:pPr>
        <w:shd w:val="clear" w:color="auto" w:fill="FFFFFF"/>
        <w:ind w:firstLine="375"/>
        <w:jc w:val="both"/>
        <w:rPr>
          <w:rFonts w:ascii="GHEA Mariam" w:hAnsi="GHEA Mariam"/>
          <w:iCs/>
          <w:sz w:val="20"/>
          <w:szCs w:val="20"/>
          <w:lang w:val="es-ES"/>
        </w:rPr>
      </w:pPr>
      <w:r w:rsidRPr="000D6993">
        <w:rPr>
          <w:rFonts w:ascii="GHEA Mariam" w:hAnsi="GHEA Mariam"/>
          <w:iCs/>
          <w:sz w:val="20"/>
          <w:szCs w:val="20"/>
          <w:lang w:val="es-ES"/>
        </w:rPr>
        <w:t xml:space="preserve">12 </w:t>
      </w:r>
      <w:r w:rsidRPr="000D6993">
        <w:rPr>
          <w:rFonts w:ascii="Cambria Math" w:hAnsi="Cambria Math" w:cs="Cambria Math"/>
          <w:iCs/>
          <w:sz w:val="20"/>
          <w:szCs w:val="20"/>
          <w:lang w:val="es-ES"/>
        </w:rPr>
        <w:t xml:space="preserve">. </w:t>
      </w:r>
      <w:r w:rsidRPr="000D6993">
        <w:rPr>
          <w:rFonts w:ascii="GHEA Mariam" w:hAnsi="GHEA Mariam"/>
          <w:iCs/>
          <w:sz w:val="20"/>
          <w:szCs w:val="20"/>
          <w:lang w:val="es-ES"/>
        </w:rPr>
        <w:t xml:space="preserve">23 </w:t>
      </w:r>
      <w:r w:rsidRPr="000D6993">
        <w:rPr>
          <w:rFonts w:ascii="Cambria Math" w:hAnsi="Cambria Math" w:cs="Cambria Math"/>
          <w:iCs/>
          <w:sz w:val="20"/>
          <w:szCs w:val="20"/>
          <w:lang w:val="es-ES"/>
        </w:rPr>
        <w:t>.</w:t>
      </w:r>
      <w:r w:rsidRPr="000D6993">
        <w:rPr>
          <w:rFonts w:ascii="GHEA Mariam" w:hAnsi="GHEA Mariam"/>
          <w:iCs/>
          <w:sz w:val="20"/>
          <w:szCs w:val="20"/>
          <w:lang w:val="es-ES"/>
        </w:rPr>
        <w:t xml:space="preserve"> </w:t>
      </w:r>
      <w:r w:rsidRPr="000D6993">
        <w:rPr>
          <w:rFonts w:ascii="GHEA Mariam" w:hAnsi="GHEA Mariam" w:cs="GHEA Grapalat"/>
          <w:iCs/>
          <w:sz w:val="20"/>
          <w:szCs w:val="20"/>
        </w:rPr>
        <w:t>Обращаться</w:t>
      </w:r>
      <w:r w:rsidRPr="000D6993">
        <w:rPr>
          <w:rFonts w:ascii="GHEA Mariam" w:hAnsi="GHEA Mariam"/>
          <w:iCs/>
          <w:sz w:val="20"/>
          <w:szCs w:val="20"/>
          <w:lang w:val="es-ES"/>
        </w:rPr>
        <w:t xml:space="preserve"> </w:t>
      </w:r>
      <w:r w:rsidRPr="000D6993">
        <w:rPr>
          <w:rFonts w:ascii="GHEA Mariam" w:hAnsi="GHEA Mariam" w:cs="GHEA Grapalat"/>
          <w:iCs/>
          <w:sz w:val="20"/>
          <w:szCs w:val="20"/>
        </w:rPr>
        <w:t>для</w:t>
      </w:r>
      <w:r w:rsidRPr="000D6993">
        <w:rPr>
          <w:rFonts w:ascii="GHEA Mariam" w:hAnsi="GHEA Mariam"/>
          <w:iCs/>
          <w:sz w:val="20"/>
          <w:szCs w:val="20"/>
          <w:lang w:val="es-ES"/>
        </w:rPr>
        <w:t xml:space="preserve"> </w:t>
      </w:r>
      <w:r w:rsidRPr="000D6993">
        <w:rPr>
          <w:rFonts w:ascii="GHEA Mariam" w:hAnsi="GHEA Mariam" w:cs="GHEA Grapalat"/>
          <w:iCs/>
          <w:sz w:val="20"/>
          <w:szCs w:val="20"/>
        </w:rPr>
        <w:t>платный</w:t>
      </w:r>
      <w:r w:rsidRPr="000D6993">
        <w:rPr>
          <w:rFonts w:ascii="GHEA Mariam" w:hAnsi="GHEA Mariam"/>
          <w:iCs/>
          <w:sz w:val="20"/>
          <w:szCs w:val="20"/>
          <w:lang w:val="es-ES"/>
        </w:rPr>
        <w:t xml:space="preserve"> </w:t>
      </w:r>
      <w:r w:rsidRPr="000D6993">
        <w:rPr>
          <w:rFonts w:ascii="GHEA Mariam" w:hAnsi="GHEA Mariam"/>
          <w:iCs/>
          <w:sz w:val="20"/>
          <w:szCs w:val="20"/>
        </w:rPr>
        <w:t>Состояние</w:t>
      </w:r>
      <w:r w:rsidRPr="000D6993">
        <w:rPr>
          <w:rFonts w:ascii="GHEA Mariam" w:hAnsi="GHEA Mariam"/>
          <w:iCs/>
          <w:sz w:val="20"/>
          <w:szCs w:val="20"/>
          <w:lang w:val="es-ES"/>
        </w:rPr>
        <w:t xml:space="preserve"> </w:t>
      </w:r>
      <w:r w:rsidRPr="000D6993">
        <w:rPr>
          <w:rFonts w:ascii="GHEA Mariam" w:hAnsi="GHEA Mariam"/>
          <w:iCs/>
          <w:sz w:val="20"/>
          <w:szCs w:val="20"/>
        </w:rPr>
        <w:t>обязанностей</w:t>
      </w:r>
      <w:r w:rsidRPr="000D6993">
        <w:rPr>
          <w:rFonts w:ascii="GHEA Mariam" w:hAnsi="GHEA Mariam"/>
          <w:iCs/>
          <w:sz w:val="20"/>
          <w:szCs w:val="20"/>
          <w:lang w:val="es-ES"/>
        </w:rPr>
        <w:t xml:space="preserve"> </w:t>
      </w:r>
      <w:r w:rsidRPr="000D6993">
        <w:rPr>
          <w:rFonts w:ascii="GHEA Mariam" w:hAnsi="GHEA Mariam"/>
          <w:iCs/>
          <w:sz w:val="20"/>
          <w:szCs w:val="20"/>
        </w:rPr>
        <w:t>ставки</w:t>
      </w:r>
      <w:r w:rsidRPr="000D6993">
        <w:rPr>
          <w:rFonts w:ascii="GHEA Mariam" w:hAnsi="GHEA Mariam"/>
          <w:iCs/>
          <w:sz w:val="20"/>
          <w:szCs w:val="20"/>
          <w:lang w:val="es-ES"/>
        </w:rPr>
        <w:t xml:space="preserve"> </w:t>
      </w:r>
      <w:r w:rsidRPr="000D6993">
        <w:rPr>
          <w:rFonts w:ascii="GHEA Mariam" w:hAnsi="GHEA Mariam"/>
          <w:iCs/>
          <w:sz w:val="20"/>
          <w:szCs w:val="20"/>
        </w:rPr>
        <w:t>учредил</w:t>
      </w:r>
      <w:r w:rsidRPr="000D6993">
        <w:rPr>
          <w:rFonts w:ascii="GHEA Mariam" w:hAnsi="GHEA Mariam"/>
          <w:iCs/>
          <w:sz w:val="20"/>
          <w:szCs w:val="20"/>
          <w:lang w:val="es-ES"/>
        </w:rPr>
        <w:t xml:space="preserve"> </w:t>
      </w:r>
      <w:r w:rsidRPr="000D6993">
        <w:rPr>
          <w:rFonts w:ascii="GHEA Mariam" w:hAnsi="GHEA Mariam"/>
          <w:iCs/>
          <w:sz w:val="20"/>
          <w:szCs w:val="20"/>
        </w:rPr>
        <w:t xml:space="preserve">являются </w:t>
      </w:r>
      <w:r w:rsidRPr="000D6993">
        <w:rPr>
          <w:rFonts w:ascii="GHEA Mariam" w:hAnsi="GHEA Mariam"/>
          <w:iCs/>
          <w:sz w:val="20"/>
          <w:szCs w:val="20"/>
          <w:lang w:val="es-ES"/>
        </w:rPr>
        <w:t xml:space="preserve">« </w:t>
      </w:r>
      <w:r w:rsidRPr="000D6993">
        <w:rPr>
          <w:rFonts w:ascii="GHEA Mariam" w:hAnsi="GHEA Mariam"/>
          <w:iCs/>
          <w:sz w:val="20"/>
          <w:szCs w:val="20"/>
        </w:rPr>
        <w:t>Государством</w:t>
      </w:r>
      <w:r w:rsidRPr="000D6993">
        <w:rPr>
          <w:rFonts w:ascii="GHEA Mariam" w:hAnsi="GHEA Mariam"/>
          <w:iCs/>
          <w:sz w:val="20"/>
          <w:szCs w:val="20"/>
          <w:lang w:val="es-ES"/>
        </w:rPr>
        <w:t xml:space="preserve"> </w:t>
      </w:r>
      <w:r w:rsidRPr="000D6993">
        <w:rPr>
          <w:rFonts w:ascii="GHEA Mariam" w:hAnsi="GHEA Mariam"/>
          <w:iCs/>
          <w:sz w:val="20"/>
          <w:szCs w:val="20"/>
        </w:rPr>
        <w:t>потери</w:t>
      </w:r>
      <w:r w:rsidRPr="000D6993">
        <w:rPr>
          <w:rFonts w:ascii="GHEA Mariam" w:hAnsi="GHEA Mariam"/>
          <w:iCs/>
          <w:sz w:val="20"/>
          <w:szCs w:val="20"/>
          <w:lang w:val="es-ES"/>
        </w:rPr>
        <w:t xml:space="preserve"> </w:t>
      </w:r>
      <w:r w:rsidRPr="000D6993">
        <w:rPr>
          <w:rFonts w:ascii="GHEA Mariam" w:hAnsi="GHEA Mariam"/>
          <w:iCs/>
          <w:sz w:val="20"/>
          <w:szCs w:val="20"/>
        </w:rPr>
        <w:t xml:space="preserve">о </w:t>
      </w:r>
      <w:r w:rsidRPr="000D6993">
        <w:rPr>
          <w:rFonts w:ascii="GHEA Mariam" w:hAnsi="GHEA Mariam"/>
          <w:iCs/>
          <w:sz w:val="20"/>
          <w:szCs w:val="20"/>
          <w:lang w:val="es-ES"/>
        </w:rPr>
        <w:t xml:space="preserve">" </w:t>
      </w:r>
      <w:r w:rsidRPr="000D6993">
        <w:rPr>
          <w:rFonts w:ascii="GHEA Mariam" w:hAnsi="GHEA Mariam"/>
          <w:iCs/>
          <w:sz w:val="20"/>
          <w:szCs w:val="20"/>
        </w:rPr>
        <w:t>по закону .</w:t>
      </w:r>
    </w:p>
    <w:p w14:paraId="44FCAD85" w14:textId="77777777" w:rsidR="00096865" w:rsidRPr="000D6993" w:rsidRDefault="003B269F" w:rsidP="00845F46">
      <w:pPr>
        <w:ind w:firstLine="567"/>
        <w:jc w:val="center"/>
        <w:rPr>
          <w:rFonts w:ascii="GHEA Mariam" w:hAnsi="GHEA Mariam"/>
          <w:b/>
          <w:iCs/>
          <w:sz w:val="20"/>
          <w:szCs w:val="20"/>
          <w:lang w:val="af-ZA"/>
        </w:rPr>
      </w:pPr>
      <w:r w:rsidRPr="000D6993">
        <w:rPr>
          <w:rFonts w:ascii="GHEA Mariam" w:hAnsi="GHEA Mariam" w:cs="Sylfaen"/>
          <w:b/>
          <w:iCs/>
          <w:sz w:val="20"/>
          <w:szCs w:val="20"/>
          <w:lang w:val="es-ES"/>
        </w:rPr>
        <w:br w:type="page"/>
      </w:r>
      <w:r w:rsidR="00096865" w:rsidRPr="000D6993">
        <w:rPr>
          <w:rFonts w:ascii="GHEA Mariam" w:hAnsi="GHEA Mariam" w:cs="Sylfaen"/>
          <w:b/>
          <w:iCs/>
          <w:sz w:val="20"/>
          <w:szCs w:val="20"/>
          <w:lang w:val="es-ES"/>
        </w:rPr>
        <w:lastRenderedPageBreak/>
        <w:t xml:space="preserve">ЧАСТЬ </w:t>
      </w:r>
      <w:r w:rsidR="00096865" w:rsidRPr="000D6993">
        <w:rPr>
          <w:rFonts w:ascii="GHEA Mariam" w:hAnsi="GHEA Mariam"/>
          <w:b/>
          <w:iCs/>
          <w:sz w:val="20"/>
          <w:szCs w:val="20"/>
          <w:lang w:val="af-ZA"/>
        </w:rPr>
        <w:t>II :</w:t>
      </w:r>
    </w:p>
    <w:p w14:paraId="2C99A880" w14:textId="77777777" w:rsidR="00096865" w:rsidRPr="000D6993" w:rsidRDefault="00096865" w:rsidP="00845F46">
      <w:pPr>
        <w:pStyle w:val="aa"/>
        <w:ind w:right="-7"/>
        <w:jc w:val="center"/>
        <w:rPr>
          <w:rFonts w:ascii="GHEA Mariam" w:hAnsi="GHEA Mariam"/>
          <w:b/>
          <w:iCs/>
          <w:sz w:val="20"/>
          <w:szCs w:val="20"/>
          <w:lang w:val="af-ZA"/>
        </w:rPr>
      </w:pPr>
      <w:r w:rsidRPr="000D6993">
        <w:rPr>
          <w:rFonts w:ascii="GHEA Mariam" w:hAnsi="GHEA Mariam" w:cs="Sylfaen"/>
          <w:b/>
          <w:iCs/>
          <w:sz w:val="20"/>
          <w:szCs w:val="20"/>
          <w:lang w:val="es-ES"/>
        </w:rPr>
        <w:t>Вопрос:</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Р:</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а</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Вопрос:</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а</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Н:</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С:</w:t>
      </w:r>
    </w:p>
    <w:p w14:paraId="1DE20088" w14:textId="5D3270FD" w:rsidR="00096865" w:rsidRPr="000D6993" w:rsidRDefault="001A39FA" w:rsidP="00845F46">
      <w:pPr>
        <w:pStyle w:val="aa"/>
        <w:ind w:right="-7"/>
        <w:jc w:val="center"/>
        <w:rPr>
          <w:rFonts w:ascii="GHEA Mariam" w:hAnsi="GHEA Mariam"/>
          <w:b/>
          <w:iCs/>
          <w:sz w:val="20"/>
          <w:szCs w:val="20"/>
          <w:lang w:val="af-ZA"/>
        </w:rPr>
      </w:pPr>
      <w:r w:rsidRPr="000D6993">
        <w:rPr>
          <w:rFonts w:ascii="GHEA Mariam" w:hAnsi="GHEA Mariam" w:cs="Sylfaen"/>
          <w:b/>
          <w:iCs/>
          <w:sz w:val="20"/>
          <w:szCs w:val="20"/>
          <w:lang w:val="es-ES"/>
        </w:rPr>
        <w:t>РЕЙТИНГОВАЯ АНКЕТА</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а</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Ю:</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Т:</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А:</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П:</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а</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Т:</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Р:</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а</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С:</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Т:</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Э:</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Л:</w:t>
      </w:r>
      <w:r w:rsidR="00096865" w:rsidRPr="000D6993">
        <w:rPr>
          <w:rFonts w:ascii="GHEA Mariam" w:hAnsi="GHEA Mariam"/>
          <w:b/>
          <w:iCs/>
          <w:sz w:val="20"/>
          <w:szCs w:val="20"/>
          <w:lang w:val="af-ZA"/>
        </w:rPr>
        <w:t xml:space="preserve"> </w:t>
      </w:r>
      <w:r w:rsidR="00096865" w:rsidRPr="000D6993">
        <w:rPr>
          <w:rFonts w:ascii="GHEA Mariam" w:hAnsi="GHEA Mariam" w:cs="Sylfaen"/>
          <w:b/>
          <w:iCs/>
          <w:sz w:val="20"/>
          <w:szCs w:val="20"/>
          <w:lang w:val="es-ES"/>
        </w:rPr>
        <w:t>И</w:t>
      </w:r>
    </w:p>
    <w:p w14:paraId="32435541" w14:textId="77777777" w:rsidR="00096865"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 xml:space="preserve">1. </w:t>
      </w:r>
      <w:r w:rsidRPr="000D6993">
        <w:rPr>
          <w:rFonts w:ascii="GHEA Mariam" w:hAnsi="GHEA Mariam" w:cs="Sylfaen"/>
          <w:b/>
          <w:iCs/>
          <w:sz w:val="20"/>
          <w:szCs w:val="20"/>
          <w:lang w:val="es-ES"/>
        </w:rPr>
        <w:t>ГЕНЕРАЛЬНЫЙ</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ПОЛОЖЕНИЯ:</w:t>
      </w:r>
    </w:p>
    <w:p w14:paraId="5C2A6A84" w14:textId="77777777" w:rsidR="00096865" w:rsidRPr="000D6993" w:rsidRDefault="00096865" w:rsidP="00845F46">
      <w:pPr>
        <w:ind w:firstLine="567"/>
        <w:jc w:val="both"/>
        <w:rPr>
          <w:rFonts w:ascii="GHEA Mariam" w:hAnsi="GHEA Mariam"/>
          <w:iCs/>
          <w:sz w:val="20"/>
          <w:szCs w:val="20"/>
          <w:lang w:val="af-ZA"/>
        </w:rPr>
      </w:pPr>
      <w:r w:rsidRPr="000D6993">
        <w:rPr>
          <w:rFonts w:ascii="GHEA Mariam" w:hAnsi="GHEA Mariam"/>
          <w:iCs/>
          <w:sz w:val="20"/>
          <w:szCs w:val="20"/>
          <w:lang w:val="af-ZA"/>
        </w:rPr>
        <w:t xml:space="preserve"> </w:t>
      </w:r>
    </w:p>
    <w:p w14:paraId="62453ADE" w14:textId="77777777"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1.1 </w:t>
      </w:r>
      <w:r w:rsidRPr="000D6993">
        <w:rPr>
          <w:rFonts w:ascii="GHEA Mariam" w:hAnsi="GHEA Mariam" w:cs="Sylfaen"/>
          <w:iCs/>
          <w:sz w:val="20"/>
          <w:szCs w:val="20"/>
          <w:lang w:val="ru-RU"/>
        </w:rPr>
        <w:t>Здесь</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Инструкция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цель:</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имеет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помогать </w:t>
      </w:r>
      <w:r w:rsidRPr="000D6993">
        <w:rPr>
          <w:rFonts w:ascii="GHEA Mariam" w:hAnsi="GHEA Mariam" w:cs="Sylfaen"/>
          <w:iCs/>
          <w:sz w:val="20"/>
          <w:szCs w:val="20"/>
          <w:lang w:val="af-ZA"/>
        </w:rPr>
        <w:t xml:space="preserve">участникам </w:t>
      </w:r>
      <w:r w:rsidRPr="000D6993">
        <w:rPr>
          <w:rFonts w:ascii="GHEA Mariam" w:hAnsi="GHEA Mariam" w:cs="Sylfaen"/>
          <w:iCs/>
          <w:sz w:val="20"/>
          <w:szCs w:val="20"/>
          <w:lang w:val="ru-RU"/>
        </w:rPr>
        <w:t>_</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приложение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пока готовлю </w:t>
      </w:r>
      <w:r w:rsidR="004D5671" w:rsidRPr="000D6993">
        <w:rPr>
          <w:rFonts w:ascii="GHEA Mariam" w:hAnsi="GHEA Mariam" w:cs="Sylfaen"/>
          <w:iCs/>
          <w:sz w:val="20"/>
          <w:szCs w:val="20"/>
          <w:lang w:val="ru-RU"/>
        </w:rPr>
        <w:t>.</w:t>
      </w:r>
    </w:p>
    <w:p w14:paraId="14F04C97" w14:textId="77777777"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1.2 </w:t>
      </w:r>
      <w:r w:rsidRPr="000D6993">
        <w:rPr>
          <w:rFonts w:ascii="GHEA Mariam" w:hAnsi="GHEA Mariam" w:cs="Sylfaen"/>
          <w:iCs/>
          <w:sz w:val="20"/>
          <w:szCs w:val="20"/>
          <w:lang w:val="ru-RU"/>
        </w:rPr>
        <w:t>Целесообразность</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на случай, если </w:t>
      </w:r>
      <w:r w:rsidRPr="000D6993">
        <w:rPr>
          <w:rFonts w:ascii="GHEA Mariam" w:hAnsi="GHEA Mariam" w:cs="Sylfaen"/>
          <w:iCs/>
          <w:sz w:val="20"/>
          <w:szCs w:val="20"/>
          <w:lang w:val="af-ZA"/>
        </w:rPr>
        <w:t xml:space="preserve">мой </w:t>
      </w:r>
      <w:r w:rsidRPr="000D6993">
        <w:rPr>
          <w:rFonts w:ascii="GHEA Mariam" w:hAnsi="GHEA Mariam" w:cs="Sylfaen"/>
          <w:iCs/>
          <w:sz w:val="20"/>
          <w:szCs w:val="20"/>
          <w:lang w:val="ru-RU"/>
        </w:rPr>
        <w:t>партнер</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необходимый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информация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может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является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подарок</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настоящим</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по инструкции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предложенный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форм</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разные </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разные</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способами , </w:t>
      </w:r>
      <w:r w:rsidRPr="000D6993">
        <w:rPr>
          <w:rFonts w:ascii="GHEA Mariam" w:hAnsi="GHEA Mariam" w:cs="Sylfaen"/>
          <w:iCs/>
          <w:sz w:val="20"/>
          <w:szCs w:val="20"/>
          <w:lang w:val="af-ZA"/>
        </w:rPr>
        <w:t xml:space="preserve">сохраняя </w:t>
      </w:r>
      <w:r w:rsidRPr="000D6993">
        <w:rPr>
          <w:rFonts w:ascii="GHEA Mariam" w:hAnsi="GHEA Mariam" w:cs="Sylfaen"/>
          <w:iCs/>
          <w:sz w:val="20"/>
          <w:szCs w:val="20"/>
          <w:lang w:val="ru-RU"/>
        </w:rPr>
        <w:t>необходимый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 xml:space="preserve">действительные условия </w:t>
      </w:r>
      <w:r w:rsidR="004D5671" w:rsidRPr="000D6993">
        <w:rPr>
          <w:rFonts w:ascii="GHEA Mariam" w:hAnsi="GHEA Mariam" w:cs="Sylfaen"/>
          <w:iCs/>
          <w:sz w:val="20"/>
          <w:szCs w:val="20"/>
          <w:lang w:val="ru-RU"/>
        </w:rPr>
        <w:t>.</w:t>
      </w:r>
    </w:p>
    <w:p w14:paraId="61B6EC95" w14:textId="77777777" w:rsidR="00096865"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1.3 </w:t>
      </w:r>
      <w:r w:rsidRPr="000D6993">
        <w:rPr>
          <w:rFonts w:ascii="GHEA Mariam" w:hAnsi="GHEA Mariam" w:cs="Sylfaen"/>
          <w:iCs/>
          <w:sz w:val="20"/>
          <w:szCs w:val="20"/>
          <w:lang w:val="ru-RU"/>
        </w:rPr>
        <w:t xml:space="preserve">Приложения </w:t>
      </w:r>
      <w:r w:rsidR="00AE679C" w:rsidRPr="000D6993">
        <w:rPr>
          <w:rFonts w:ascii="GHEA Mariam" w:hAnsi="GHEA Mariam" w:cs="Sylfaen"/>
          <w:iCs/>
          <w:sz w:val="20"/>
          <w:szCs w:val="20"/>
          <w:lang w:val="af-ZA"/>
        </w:rPr>
        <w:t xml:space="preserve">с </w:t>
      </w:r>
      <w:r w:rsidR="005D71EF" w:rsidRPr="000D6993">
        <w:rPr>
          <w:rFonts w:ascii="GHEA Mariam" w:hAnsi="GHEA Mariam" w:cs="Sylfaen"/>
          <w:iCs/>
          <w:sz w:val="20"/>
          <w:szCs w:val="20"/>
          <w:lang w:val="ru-RU"/>
        </w:rPr>
        <w:t>армянского языка</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 xml:space="preserve">кроме того </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ты можешь</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являются</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представлен</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также</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английский</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или</w:t>
      </w:r>
      <w:r w:rsidR="005D71EF" w:rsidRPr="000D6993">
        <w:rPr>
          <w:rFonts w:ascii="GHEA Mariam" w:hAnsi="GHEA Mariam" w:cs="Sylfaen"/>
          <w:iCs/>
          <w:sz w:val="20"/>
          <w:szCs w:val="20"/>
          <w:lang w:val="af-ZA"/>
        </w:rPr>
        <w:t xml:space="preserve"> </w:t>
      </w:r>
      <w:r w:rsidR="005D71EF" w:rsidRPr="000D6993">
        <w:rPr>
          <w:rFonts w:ascii="GHEA Mariam" w:hAnsi="GHEA Mariam" w:cs="Sylfaen"/>
          <w:iCs/>
          <w:sz w:val="20"/>
          <w:szCs w:val="20"/>
          <w:lang w:val="ru-RU"/>
        </w:rPr>
        <w:t xml:space="preserve">на русском </w:t>
      </w:r>
      <w:r w:rsidR="004D5671" w:rsidRPr="000D6993">
        <w:rPr>
          <w:rFonts w:ascii="GHEA Mariam" w:hAnsi="GHEA Mariam" w:cs="Sylfaen"/>
          <w:iCs/>
          <w:sz w:val="20"/>
          <w:szCs w:val="20"/>
          <w:lang w:val="ru-RU"/>
        </w:rPr>
        <w:t>.</w:t>
      </w:r>
      <w:r w:rsidRPr="000D6993">
        <w:rPr>
          <w:rFonts w:ascii="GHEA Mariam" w:hAnsi="GHEA Mariam" w:cs="Sylfaen"/>
          <w:iCs/>
          <w:sz w:val="20"/>
          <w:szCs w:val="20"/>
          <w:lang w:val="af-ZA"/>
        </w:rPr>
        <w:t xml:space="preserve"> </w:t>
      </w:r>
    </w:p>
    <w:p w14:paraId="419F0504" w14:textId="77777777" w:rsidR="00096865" w:rsidRPr="000D6993" w:rsidRDefault="00096865" w:rsidP="00845F46">
      <w:pPr>
        <w:jc w:val="center"/>
        <w:rPr>
          <w:rFonts w:ascii="GHEA Mariam" w:hAnsi="GHEA Mariam"/>
          <w:b/>
          <w:iCs/>
          <w:sz w:val="20"/>
          <w:szCs w:val="20"/>
          <w:lang w:val="af-ZA"/>
        </w:rPr>
      </w:pPr>
    </w:p>
    <w:p w14:paraId="0C905215" w14:textId="77777777" w:rsidR="00096865" w:rsidRPr="000D6993" w:rsidRDefault="008D5016" w:rsidP="00845F46">
      <w:pPr>
        <w:jc w:val="center"/>
        <w:rPr>
          <w:rFonts w:ascii="GHEA Mariam" w:hAnsi="GHEA Mariam"/>
          <w:b/>
          <w:iCs/>
          <w:sz w:val="20"/>
          <w:szCs w:val="20"/>
          <w:lang w:val="af-ZA"/>
        </w:rPr>
      </w:pPr>
      <w:r w:rsidRPr="000D6993">
        <w:rPr>
          <w:rFonts w:ascii="GHEA Mariam" w:hAnsi="GHEA Mariam"/>
          <w:b/>
          <w:iCs/>
          <w:sz w:val="20"/>
          <w:szCs w:val="20"/>
          <w:lang w:val="af-ZA"/>
        </w:rPr>
        <w:t xml:space="preserve">2. </w:t>
      </w:r>
      <w:r w:rsidRPr="000D6993">
        <w:rPr>
          <w:rFonts w:ascii="GHEA Mariam" w:hAnsi="GHEA Mariam" w:cs="Sylfaen"/>
          <w:b/>
          <w:iCs/>
          <w:sz w:val="20"/>
          <w:szCs w:val="20"/>
          <w:lang w:val="es-ES"/>
        </w:rPr>
        <w:t>ТЕКУЩИЙ</w:t>
      </w:r>
      <w:r w:rsidRPr="000D6993">
        <w:rPr>
          <w:rFonts w:ascii="GHEA Mariam" w:hAnsi="GHEA Mariam"/>
          <w:b/>
          <w:iCs/>
          <w:sz w:val="20"/>
          <w:szCs w:val="20"/>
          <w:lang w:val="af-ZA"/>
        </w:rPr>
        <w:t xml:space="preserve"> </w:t>
      </w:r>
      <w:r w:rsidRPr="000D6993">
        <w:rPr>
          <w:rFonts w:ascii="GHEA Mariam" w:hAnsi="GHEA Mariam" w:cs="Sylfaen"/>
          <w:b/>
          <w:iCs/>
          <w:sz w:val="20"/>
          <w:szCs w:val="20"/>
          <w:lang w:val="es-ES"/>
        </w:rPr>
        <w:t>ПРИЛОЖЕНИЕ</w:t>
      </w:r>
    </w:p>
    <w:p w14:paraId="17A9AB20" w14:textId="77777777" w:rsidR="00096865" w:rsidRPr="000D6993" w:rsidRDefault="00096865" w:rsidP="00845F46">
      <w:pPr>
        <w:ind w:firstLine="720"/>
        <w:jc w:val="center"/>
        <w:rPr>
          <w:rFonts w:ascii="GHEA Mariam" w:hAnsi="GHEA Mariam"/>
          <w:iCs/>
          <w:sz w:val="20"/>
          <w:szCs w:val="20"/>
          <w:lang w:val="af-ZA"/>
        </w:rPr>
      </w:pPr>
    </w:p>
    <w:p w14:paraId="6316A6A4" w14:textId="77777777" w:rsidR="009247B8" w:rsidRPr="000D6993" w:rsidRDefault="009247B8" w:rsidP="00845F46">
      <w:pPr>
        <w:ind w:firstLine="567"/>
        <w:jc w:val="both"/>
        <w:rPr>
          <w:rFonts w:ascii="GHEA Mariam" w:hAnsi="GHEA Mariam"/>
          <w:iCs/>
          <w:sz w:val="20"/>
          <w:szCs w:val="20"/>
          <w:lang w:val="es-ES"/>
        </w:rPr>
      </w:pPr>
      <w:r w:rsidRPr="000D6993">
        <w:rPr>
          <w:rFonts w:ascii="GHEA Mariam" w:hAnsi="GHEA Mariam"/>
          <w:iCs/>
          <w:sz w:val="20"/>
          <w:szCs w:val="20"/>
          <w:lang w:val="hy-AM"/>
        </w:rPr>
        <w:t xml:space="preserve">в процедуре </w:t>
      </w:r>
      <w:r w:rsidRPr="000D6993">
        <w:rPr>
          <w:rFonts w:ascii="GHEA Mariam" w:hAnsi="GHEA Mariam"/>
          <w:iCs/>
          <w:sz w:val="20"/>
          <w:szCs w:val="20"/>
        </w:rPr>
        <w:t>участник здесь</w:t>
      </w:r>
      <w:r w:rsidRPr="000D6993">
        <w:rPr>
          <w:rFonts w:ascii="GHEA Mariam" w:hAnsi="GHEA Mariam"/>
          <w:iCs/>
          <w:sz w:val="20"/>
          <w:szCs w:val="20"/>
          <w:lang w:val="af-ZA"/>
        </w:rPr>
        <w:t xml:space="preserve"> 2- </w:t>
      </w:r>
      <w:r w:rsidRPr="000D6993">
        <w:rPr>
          <w:rFonts w:ascii="GHEA Mariam" w:hAnsi="GHEA Mariam"/>
          <w:iCs/>
          <w:sz w:val="20"/>
          <w:szCs w:val="20"/>
        </w:rPr>
        <w:t>е приглашение</w:t>
      </w:r>
      <w:r w:rsidRPr="000D6993">
        <w:rPr>
          <w:rFonts w:ascii="GHEA Mariam" w:hAnsi="GHEA Mariam"/>
          <w:iCs/>
          <w:sz w:val="20"/>
          <w:szCs w:val="20"/>
          <w:lang w:val="af-ZA"/>
        </w:rPr>
        <w:t xml:space="preserve"> </w:t>
      </w:r>
      <w:r w:rsidRPr="000D6993">
        <w:rPr>
          <w:rFonts w:ascii="GHEA Mariam" w:hAnsi="GHEA Mariam"/>
          <w:iCs/>
          <w:sz w:val="20"/>
          <w:szCs w:val="20"/>
        </w:rPr>
        <w:t xml:space="preserve">часть </w:t>
      </w:r>
      <w:r w:rsidRPr="000D6993">
        <w:rPr>
          <w:rFonts w:ascii="GHEA Mariam" w:hAnsi="GHEA Mariam"/>
          <w:iCs/>
          <w:sz w:val="20"/>
          <w:szCs w:val="20"/>
          <w:lang w:val="af-ZA"/>
        </w:rPr>
        <w:t xml:space="preserve">3 </w:t>
      </w:r>
      <w:r w:rsidRPr="000D6993">
        <w:rPr>
          <w:rFonts w:ascii="GHEA Mariam" w:hAnsi="GHEA Mariam"/>
          <w:iCs/>
          <w:sz w:val="20"/>
          <w:szCs w:val="20"/>
        </w:rPr>
        <w:t>_</w:t>
      </w:r>
      <w:r w:rsidRPr="000D6993">
        <w:rPr>
          <w:rFonts w:ascii="GHEA Mariam" w:hAnsi="GHEA Mariam"/>
          <w:iCs/>
          <w:sz w:val="20"/>
          <w:szCs w:val="20"/>
          <w:lang w:val="af-ZA"/>
        </w:rPr>
        <w:t xml:space="preserve"> </w:t>
      </w:r>
      <w:r w:rsidRPr="000D6993">
        <w:rPr>
          <w:rFonts w:ascii="GHEA Mariam" w:hAnsi="GHEA Mariam"/>
          <w:iCs/>
          <w:sz w:val="20"/>
          <w:szCs w:val="20"/>
        </w:rPr>
        <w:t>по разделам</w:t>
      </w:r>
      <w:r w:rsidRPr="000D6993">
        <w:rPr>
          <w:rFonts w:ascii="GHEA Mariam" w:hAnsi="GHEA Mariam"/>
          <w:iCs/>
          <w:sz w:val="20"/>
          <w:szCs w:val="20"/>
          <w:lang w:val="af-ZA"/>
        </w:rPr>
        <w:t xml:space="preserve"> </w:t>
      </w:r>
      <w:r w:rsidRPr="000D6993">
        <w:rPr>
          <w:rFonts w:ascii="GHEA Mariam" w:hAnsi="GHEA Mariam"/>
          <w:iCs/>
          <w:sz w:val="20"/>
          <w:szCs w:val="20"/>
        </w:rPr>
        <w:t>учредил</w:t>
      </w:r>
      <w:r w:rsidRPr="000D6993">
        <w:rPr>
          <w:rFonts w:ascii="GHEA Mariam" w:hAnsi="GHEA Mariam"/>
          <w:iCs/>
          <w:sz w:val="20"/>
          <w:szCs w:val="20"/>
          <w:lang w:val="af-ZA"/>
        </w:rPr>
        <w:t xml:space="preserve"> </w:t>
      </w:r>
      <w:r w:rsidRPr="000D6993">
        <w:rPr>
          <w:rFonts w:ascii="GHEA Mariam" w:hAnsi="GHEA Mariam"/>
          <w:iCs/>
          <w:sz w:val="20"/>
          <w:szCs w:val="20"/>
          <w:lang w:val="hy-AM"/>
        </w:rPr>
        <w:t xml:space="preserve">подает заявку </w:t>
      </w:r>
      <w:r w:rsidRPr="000D6993">
        <w:rPr>
          <w:rFonts w:ascii="GHEA Mariam" w:hAnsi="GHEA Mariam"/>
          <w:iCs/>
          <w:sz w:val="20"/>
          <w:szCs w:val="20"/>
        </w:rPr>
        <w:t xml:space="preserve">в порядке . </w:t>
      </w:r>
      <w:r w:rsidRPr="000D6993">
        <w:rPr>
          <w:rFonts w:ascii="GHEA Mariam" w:hAnsi="GHEA Mariam"/>
          <w:iCs/>
          <w:sz w:val="20"/>
          <w:szCs w:val="20"/>
          <w:lang w:val="hy-AM"/>
        </w:rPr>
        <w:t xml:space="preserve">К заявлению прилагаются соответствующие документы, предусмотренные настоящим приглашением </w:t>
      </w:r>
      <w:r w:rsidRPr="000D6993">
        <w:rPr>
          <w:rFonts w:ascii="GHEA Mariam" w:hAnsi="GHEA Mariam"/>
          <w:iCs/>
          <w:sz w:val="20"/>
          <w:szCs w:val="20"/>
          <w:lang w:val="es-ES"/>
        </w:rPr>
        <w:t>.</w:t>
      </w:r>
    </w:p>
    <w:p w14:paraId="7703CE5F" w14:textId="77777777" w:rsidR="002D5CF0" w:rsidRPr="000D6993" w:rsidRDefault="0078387F" w:rsidP="00845F46">
      <w:pPr>
        <w:ind w:firstLine="567"/>
        <w:jc w:val="both"/>
        <w:rPr>
          <w:rFonts w:ascii="GHEA Mariam" w:hAnsi="GHEA Mariam" w:cs="Sylfaen"/>
          <w:iCs/>
          <w:sz w:val="20"/>
          <w:szCs w:val="20"/>
          <w:lang w:val="es-ES"/>
        </w:rPr>
      </w:pPr>
      <w:r w:rsidRPr="000D6993">
        <w:rPr>
          <w:rFonts w:ascii="GHEA Mariam" w:hAnsi="GHEA Mariam" w:cs="Sylfaen"/>
          <w:iCs/>
          <w:sz w:val="20"/>
          <w:szCs w:val="20"/>
        </w:rPr>
        <w:t>Участник</w:t>
      </w:r>
      <w:r w:rsidRPr="000D6993">
        <w:rPr>
          <w:rFonts w:ascii="GHEA Mariam" w:hAnsi="GHEA Mariam" w:cs="Sylfaen"/>
          <w:iCs/>
          <w:sz w:val="20"/>
          <w:szCs w:val="20"/>
          <w:lang w:val="es-ES"/>
        </w:rPr>
        <w:t xml:space="preserve"> </w:t>
      </w:r>
      <w:r w:rsidR="002240AB" w:rsidRPr="000D6993">
        <w:rPr>
          <w:rFonts w:ascii="GHEA Mariam" w:hAnsi="GHEA Mariam" w:cs="Sylfaen"/>
          <w:iCs/>
          <w:sz w:val="20"/>
          <w:szCs w:val="20"/>
        </w:rPr>
        <w:t>по заявке</w:t>
      </w:r>
      <w:r w:rsidR="002240AB" w:rsidRPr="000D6993">
        <w:rPr>
          <w:rFonts w:ascii="GHEA Mariam" w:hAnsi="GHEA Mariam" w:cs="Sylfaen"/>
          <w:iCs/>
          <w:sz w:val="20"/>
          <w:szCs w:val="20"/>
          <w:lang w:val="es-ES"/>
        </w:rPr>
        <w:t xml:space="preserve"> </w:t>
      </w:r>
      <w:r w:rsidRPr="000D6993">
        <w:rPr>
          <w:rFonts w:ascii="GHEA Mariam" w:hAnsi="GHEA Mariam" w:cs="Sylfaen"/>
          <w:iCs/>
          <w:sz w:val="20"/>
          <w:szCs w:val="20"/>
        </w:rPr>
        <w:t>Представляет</w:t>
      </w:r>
      <w:r w:rsidRPr="000D6993">
        <w:rPr>
          <w:rFonts w:ascii="GHEA Mariam" w:hAnsi="GHEA Mariam" w:cs="Sylfaen"/>
          <w:iCs/>
          <w:sz w:val="20"/>
          <w:szCs w:val="20"/>
          <w:lang w:val="es-ES"/>
        </w:rPr>
        <w:t xml:space="preserve"> </w:t>
      </w:r>
      <w:r w:rsidRPr="000D6993">
        <w:rPr>
          <w:rFonts w:ascii="GHEA Mariam" w:hAnsi="GHEA Mariam" w:cs="Sylfaen"/>
          <w:iCs/>
          <w:sz w:val="20"/>
          <w:szCs w:val="20"/>
        </w:rPr>
        <w:t>является</w:t>
      </w:r>
      <w:r w:rsidRPr="000D6993">
        <w:rPr>
          <w:rFonts w:ascii="GHEA Mariam" w:hAnsi="GHEA Mariam" w:cs="Sylfaen"/>
          <w:iCs/>
          <w:sz w:val="20"/>
          <w:szCs w:val="20"/>
          <w:lang w:val="es-ES"/>
        </w:rPr>
        <w:t xml:space="preserve"> </w:t>
      </w:r>
      <w:r w:rsidRPr="000D6993">
        <w:rPr>
          <w:rFonts w:ascii="GHEA Mariam" w:hAnsi="GHEA Mariam" w:cs="Sylfaen"/>
          <w:iCs/>
          <w:sz w:val="20"/>
          <w:szCs w:val="20"/>
        </w:rPr>
        <w:t>его</w:t>
      </w:r>
      <w:r w:rsidRPr="000D6993">
        <w:rPr>
          <w:rFonts w:ascii="GHEA Mariam" w:hAnsi="GHEA Mariam" w:cs="Sylfaen"/>
          <w:iCs/>
          <w:sz w:val="20"/>
          <w:szCs w:val="20"/>
          <w:lang w:val="es-ES"/>
        </w:rPr>
        <w:t xml:space="preserve"> </w:t>
      </w:r>
      <w:r w:rsidRPr="000D6993">
        <w:rPr>
          <w:rFonts w:ascii="GHEA Mariam" w:hAnsi="GHEA Mariam" w:cs="Sylfaen"/>
          <w:iCs/>
          <w:sz w:val="20"/>
          <w:szCs w:val="20"/>
        </w:rPr>
        <w:t>от</w:t>
      </w:r>
      <w:r w:rsidRPr="000D6993">
        <w:rPr>
          <w:rFonts w:ascii="GHEA Mariam" w:hAnsi="GHEA Mariam" w:cs="Sylfaen"/>
          <w:iCs/>
          <w:sz w:val="20"/>
          <w:szCs w:val="20"/>
          <w:lang w:val="es-ES"/>
        </w:rPr>
        <w:t xml:space="preserve"> </w:t>
      </w:r>
      <w:r w:rsidRPr="000D6993">
        <w:rPr>
          <w:rFonts w:ascii="GHEA Mariam" w:hAnsi="GHEA Mariam" w:cs="Sylfaen"/>
          <w:iCs/>
          <w:sz w:val="20"/>
          <w:szCs w:val="20"/>
        </w:rPr>
        <w:t xml:space="preserve">подтвержденный </w:t>
      </w:r>
      <w:r w:rsidRPr="000D6993">
        <w:rPr>
          <w:rFonts w:ascii="GHEA Mariam" w:hAnsi="GHEA Mariam" w:cs="Sylfaen"/>
          <w:iCs/>
          <w:sz w:val="20"/>
          <w:szCs w:val="20"/>
          <w:lang w:val="es-ES"/>
        </w:rPr>
        <w:t>:</w:t>
      </w:r>
    </w:p>
    <w:p w14:paraId="681108D2" w14:textId="77777777" w:rsidR="00096865" w:rsidRPr="000D6993" w:rsidRDefault="002D5CF0" w:rsidP="00845F46">
      <w:pPr>
        <w:ind w:firstLine="567"/>
        <w:jc w:val="both"/>
        <w:rPr>
          <w:rFonts w:ascii="GHEA Mariam" w:hAnsi="GHEA Mariam" w:cs="Sylfaen"/>
          <w:iCs/>
          <w:sz w:val="20"/>
          <w:szCs w:val="20"/>
          <w:lang w:val="es-ES"/>
        </w:rPr>
      </w:pPr>
      <w:r w:rsidRPr="000D6993">
        <w:rPr>
          <w:rFonts w:ascii="GHEA Mariam" w:hAnsi="GHEA Mariam" w:cs="Sylfaen"/>
          <w:iCs/>
          <w:sz w:val="20"/>
          <w:szCs w:val="20"/>
          <w:lang w:val="es-ES"/>
        </w:rPr>
        <w:t xml:space="preserve">2.1 </w:t>
      </w:r>
      <w:r w:rsidR="00096865" w:rsidRPr="000D6993">
        <w:rPr>
          <w:rFonts w:ascii="GHEA Mariam" w:hAnsi="GHEA Mariam" w:cs="Sylfaen"/>
          <w:iCs/>
          <w:sz w:val="20"/>
          <w:szCs w:val="20"/>
          <w:lang w:val="ru-RU"/>
        </w:rPr>
        <w:t>к процедуре</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участвовать</w:t>
      </w:r>
      <w:r w:rsidR="00096865" w:rsidRPr="000D6993">
        <w:rPr>
          <w:rFonts w:ascii="GHEA Mariam" w:hAnsi="GHEA Mariam" w:cs="Sylfaen"/>
          <w:iCs/>
          <w:sz w:val="20"/>
          <w:szCs w:val="20"/>
          <w:lang w:val="af-ZA"/>
        </w:rPr>
        <w:t xml:space="preserve"> </w:t>
      </w:r>
      <w:r w:rsidR="00096865" w:rsidRPr="000D6993">
        <w:rPr>
          <w:rFonts w:ascii="GHEA Mariam" w:hAnsi="GHEA Mariam" w:cs="Sylfaen"/>
          <w:iCs/>
          <w:sz w:val="20"/>
          <w:szCs w:val="20"/>
          <w:lang w:val="ru-RU"/>
        </w:rPr>
        <w:t xml:space="preserve">Заявление </w:t>
      </w:r>
      <w:r w:rsidR="00EF4630" w:rsidRPr="000D6993">
        <w:rPr>
          <w:rFonts w:ascii="GHEA Mariam" w:hAnsi="GHEA Mariam" w:cs="Sylfaen"/>
          <w:iCs/>
          <w:sz w:val="20"/>
          <w:szCs w:val="20"/>
          <w:lang w:val="es-ES"/>
        </w:rPr>
        <w:t xml:space="preserve">- </w:t>
      </w:r>
      <w:r w:rsidR="00EF4630" w:rsidRPr="000D6993">
        <w:rPr>
          <w:rFonts w:ascii="GHEA Mariam" w:hAnsi="GHEA Mariam" w:cs="Sylfaen"/>
          <w:iCs/>
          <w:sz w:val="20"/>
          <w:szCs w:val="20"/>
        </w:rPr>
        <w:t xml:space="preserve">заявление </w:t>
      </w:r>
      <w:r w:rsidR="00096865" w:rsidRPr="000D6993">
        <w:rPr>
          <w:rFonts w:ascii="GHEA Mariam" w:hAnsi="GHEA Mariam" w:cs="Sylfaen"/>
          <w:iCs/>
          <w:sz w:val="20"/>
          <w:szCs w:val="20"/>
          <w:lang w:val="af-ZA"/>
        </w:rPr>
        <w:t xml:space="preserve">согласно </w:t>
      </w:r>
      <w:r w:rsidR="00096865" w:rsidRPr="000D6993">
        <w:rPr>
          <w:rFonts w:ascii="GHEA Mariam" w:hAnsi="GHEA Mariam" w:cs="Sylfaen"/>
          <w:iCs/>
          <w:sz w:val="20"/>
          <w:szCs w:val="20"/>
          <w:lang w:val="ru-RU"/>
        </w:rPr>
        <w:t xml:space="preserve">приложенному </w:t>
      </w:r>
      <w:r w:rsidR="00096865" w:rsidRPr="000D6993">
        <w:rPr>
          <w:rFonts w:ascii="GHEA Mariam" w:hAnsi="GHEA Mariam" w:cs="Sylfaen"/>
          <w:iCs/>
          <w:sz w:val="20"/>
          <w:szCs w:val="20"/>
          <w:lang w:val="af-ZA"/>
        </w:rPr>
        <w:t xml:space="preserve">№ 1 </w:t>
      </w:r>
      <w:r w:rsidR="00BC6807" w:rsidRPr="000D6993">
        <w:rPr>
          <w:rFonts w:ascii="GHEA Mariam" w:hAnsi="GHEA Mariam" w:cs="Sylfaen"/>
          <w:iCs/>
          <w:sz w:val="20"/>
          <w:szCs w:val="20"/>
          <w:lang w:val="es-ES"/>
        </w:rPr>
        <w:t>.</w:t>
      </w:r>
    </w:p>
    <w:p w14:paraId="708C594C" w14:textId="77777777" w:rsidR="00E968EF" w:rsidRPr="000D6993" w:rsidRDefault="00E968EF" w:rsidP="00845F46">
      <w:pPr>
        <w:ind w:firstLine="567"/>
        <w:jc w:val="both"/>
        <w:rPr>
          <w:rFonts w:ascii="GHEA Mariam" w:hAnsi="GHEA Mariam" w:cs="Sylfaen"/>
          <w:iCs/>
          <w:sz w:val="20"/>
          <w:szCs w:val="20"/>
          <w:lang w:val="es-ES"/>
        </w:rPr>
      </w:pPr>
      <w:r w:rsidRPr="000D6993">
        <w:rPr>
          <w:rFonts w:ascii="GHEA Mariam" w:hAnsi="GHEA Mariam"/>
          <w:iCs/>
          <w:sz w:val="20"/>
          <w:szCs w:val="20"/>
          <w:lang w:val="es-ES"/>
        </w:rPr>
        <w:t xml:space="preserve">2.2 </w:t>
      </w:r>
      <w:r w:rsidRPr="000D6993">
        <w:rPr>
          <w:rFonts w:ascii="GHEA Mariam" w:hAnsi="GHEA Mariam" w:cs="Sylfaen"/>
          <w:iCs/>
          <w:sz w:val="20"/>
          <w:szCs w:val="20"/>
          <w:lang w:val="es-ES"/>
        </w:rPr>
        <w:t xml:space="preserve">одобрено им – </w:t>
      </w:r>
      <w:r w:rsidRPr="000D6993">
        <w:rPr>
          <w:rFonts w:ascii="GHEA Mariam" w:hAnsi="GHEA Mariam" w:cs="Sylfaen"/>
          <w:iCs/>
          <w:sz w:val="20"/>
          <w:szCs w:val="20"/>
        </w:rPr>
        <w:t>рекомендовано</w:t>
      </w:r>
      <w:r w:rsidRPr="000D6993">
        <w:rPr>
          <w:rFonts w:ascii="GHEA Mariam" w:hAnsi="GHEA Mariam" w:cs="Sylfaen"/>
          <w:iCs/>
          <w:sz w:val="20"/>
          <w:szCs w:val="20"/>
          <w:lang w:val="es-ES"/>
        </w:rPr>
        <w:t xml:space="preserve"> </w:t>
      </w:r>
      <w:r w:rsidRPr="000D6993">
        <w:rPr>
          <w:rFonts w:ascii="GHEA Mariam" w:hAnsi="GHEA Mariam" w:cs="Sylfaen"/>
          <w:iCs/>
          <w:sz w:val="20"/>
          <w:szCs w:val="20"/>
        </w:rPr>
        <w:t>продукта</w:t>
      </w:r>
      <w:r w:rsidRPr="000D6993">
        <w:rPr>
          <w:rFonts w:ascii="GHEA Mariam" w:hAnsi="GHEA Mariam" w:cs="Sylfaen"/>
          <w:iCs/>
          <w:sz w:val="20"/>
          <w:szCs w:val="20"/>
          <w:lang w:val="es-ES"/>
        </w:rPr>
        <w:t xml:space="preserve"> </w:t>
      </w:r>
      <w:r w:rsidRPr="000D6993">
        <w:rPr>
          <w:rFonts w:ascii="GHEA Mariam" w:hAnsi="GHEA Mariam"/>
          <w:iCs/>
          <w:sz w:val="20"/>
          <w:szCs w:val="20"/>
          <w:lang w:val="hy-AM" w:eastAsia="x-none"/>
        </w:rPr>
        <w:t xml:space="preserve">полное </w:t>
      </w:r>
      <w:r w:rsidRPr="000D6993">
        <w:rPr>
          <w:rFonts w:ascii="GHEA Mariam" w:hAnsi="GHEA Mariam"/>
          <w:iCs/>
          <w:sz w:val="20"/>
          <w:szCs w:val="20"/>
          <w:lang w:eastAsia="x-none"/>
        </w:rPr>
        <w:t xml:space="preserve">описание </w:t>
      </w:r>
      <w:r w:rsidRPr="000D6993">
        <w:rPr>
          <w:rFonts w:ascii="GHEA Mariam" w:hAnsi="GHEA Mariam"/>
          <w:iCs/>
          <w:sz w:val="20"/>
          <w:szCs w:val="20"/>
          <w:lang w:val="es-ES" w:eastAsia="x-none"/>
        </w:rPr>
        <w:t xml:space="preserve">согласно </w:t>
      </w:r>
      <w:r w:rsidRPr="000D6993">
        <w:rPr>
          <w:rFonts w:ascii="GHEA Mariam" w:hAnsi="GHEA Mariam"/>
          <w:iCs/>
          <w:sz w:val="20"/>
          <w:szCs w:val="20"/>
          <w:lang w:eastAsia="x-none"/>
        </w:rPr>
        <w:t xml:space="preserve">Приложение </w:t>
      </w:r>
      <w:r w:rsidRPr="000D6993">
        <w:rPr>
          <w:rFonts w:ascii="GHEA Mariam" w:hAnsi="GHEA Mariam"/>
          <w:iCs/>
          <w:sz w:val="20"/>
          <w:szCs w:val="20"/>
          <w:lang w:val="es-ES" w:eastAsia="x-none"/>
        </w:rPr>
        <w:t xml:space="preserve">N </w:t>
      </w:r>
      <w:r w:rsidRPr="000D6993">
        <w:rPr>
          <w:rFonts w:ascii="GHEA Mariam" w:hAnsi="GHEA Mariam"/>
          <w:iCs/>
          <w:sz w:val="20"/>
          <w:szCs w:val="20"/>
          <w:lang w:eastAsia="x-none"/>
        </w:rPr>
        <w:t xml:space="preserve">1.1 </w:t>
      </w:r>
      <w:r w:rsidRPr="000D6993">
        <w:rPr>
          <w:rFonts w:ascii="GHEA Mariam" w:hAnsi="GHEA Mariam" w:cs="Sylfaen"/>
          <w:iCs/>
          <w:sz w:val="20"/>
          <w:szCs w:val="20"/>
          <w:lang w:val="es-ES"/>
        </w:rPr>
        <w:t>.</w:t>
      </w:r>
    </w:p>
    <w:p w14:paraId="534A9FDC" w14:textId="77777777" w:rsidR="00EF4630" w:rsidRPr="000D6993" w:rsidRDefault="00096865" w:rsidP="00845F46">
      <w:pPr>
        <w:pStyle w:val="norm"/>
        <w:spacing w:line="240" w:lineRule="auto"/>
        <w:ind w:firstLine="567"/>
        <w:rPr>
          <w:rFonts w:ascii="GHEA Mariam" w:hAnsi="GHEA Mariam" w:cs="Sylfaen"/>
          <w:iCs/>
          <w:sz w:val="20"/>
          <w:lang w:val="af-ZA" w:eastAsia="en-US"/>
        </w:rPr>
      </w:pPr>
      <w:r w:rsidRPr="000D6993">
        <w:rPr>
          <w:rFonts w:ascii="GHEA Mariam" w:hAnsi="GHEA Mariam" w:cs="Sylfaen"/>
          <w:iCs/>
          <w:sz w:val="20"/>
          <w:lang w:val="af-ZA"/>
        </w:rPr>
        <w:t xml:space="preserve">2.3 </w:t>
      </w:r>
      <w:r w:rsidR="00EF4630" w:rsidRPr="000D6993">
        <w:rPr>
          <w:rFonts w:ascii="GHEA Mariam" w:hAnsi="GHEA Mariam" w:cs="Sylfaen"/>
          <w:iCs/>
          <w:sz w:val="20"/>
          <w:lang w:eastAsia="en-US"/>
        </w:rPr>
        <w:t>агентство</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контракта</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копия</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и:</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этого</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сторона</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существование</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человек</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 xml:space="preserve">данные </w:t>
      </w:r>
      <w:r w:rsidR="00EF4630" w:rsidRPr="000D6993">
        <w:rPr>
          <w:rFonts w:ascii="GHEA Mariam" w:hAnsi="GHEA Mariam" w:cs="Sylfaen"/>
          <w:iCs/>
          <w:sz w:val="20"/>
          <w:lang w:val="af-ZA" w:eastAsia="en-US"/>
        </w:rPr>
        <w:t xml:space="preserve">, если </w:t>
      </w:r>
      <w:r w:rsidR="00EF4630" w:rsidRPr="000D6993">
        <w:rPr>
          <w:rFonts w:ascii="GHEA Mariam" w:hAnsi="GHEA Mariam" w:cs="Sylfaen"/>
          <w:iCs/>
          <w:sz w:val="20"/>
          <w:lang w:eastAsia="en-US"/>
        </w:rPr>
        <w:t>_</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контракт</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будет осуществляться</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является</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агентство</w:t>
      </w:r>
      <w:r w:rsidR="00EF4630" w:rsidRPr="000D6993">
        <w:rPr>
          <w:rFonts w:ascii="GHEA Mariam" w:hAnsi="GHEA Mariam" w:cs="Sylfaen"/>
          <w:iCs/>
          <w:sz w:val="20"/>
          <w:lang w:val="af-ZA" w:eastAsia="en-US"/>
        </w:rPr>
        <w:t xml:space="preserve"> </w:t>
      </w:r>
      <w:r w:rsidR="00EF4630" w:rsidRPr="000D6993">
        <w:rPr>
          <w:rFonts w:ascii="GHEA Mariam" w:hAnsi="GHEA Mariam" w:cs="Sylfaen"/>
          <w:iCs/>
          <w:sz w:val="20"/>
          <w:lang w:eastAsia="en-US"/>
        </w:rPr>
        <w:t xml:space="preserve">через </w:t>
      </w:r>
      <w:r w:rsidR="00EF4630" w:rsidRPr="000D6993">
        <w:rPr>
          <w:rFonts w:ascii="GHEA Mariam" w:hAnsi="GHEA Mariam" w:cs="Sylfaen"/>
          <w:iCs/>
          <w:sz w:val="20"/>
          <w:lang w:val="af-ZA" w:eastAsia="en-US"/>
        </w:rPr>
        <w:t>_</w:t>
      </w:r>
    </w:p>
    <w:p w14:paraId="70E3A072" w14:textId="77777777" w:rsidR="00EF4630" w:rsidRPr="000D6993" w:rsidRDefault="00EF4630" w:rsidP="00845F46">
      <w:pPr>
        <w:pStyle w:val="norm"/>
        <w:spacing w:line="240" w:lineRule="auto"/>
        <w:ind w:firstLine="567"/>
        <w:rPr>
          <w:rFonts w:ascii="GHEA Mariam" w:hAnsi="GHEA Mariam" w:cs="Sylfaen"/>
          <w:iCs/>
          <w:color w:val="FFFFFF"/>
          <w:sz w:val="20"/>
          <w:lang w:val="af-ZA" w:eastAsia="en-US"/>
        </w:rPr>
      </w:pPr>
      <w:r w:rsidRPr="000D6993">
        <w:rPr>
          <w:rFonts w:ascii="GHEA Mariam" w:hAnsi="GHEA Mariam" w:cs="Sylfaen"/>
          <w:iCs/>
          <w:sz w:val="20"/>
          <w:lang w:val="af-ZA" w:eastAsia="en-US"/>
        </w:rPr>
        <w:t xml:space="preserve">2.4 </w:t>
      </w:r>
      <w:r w:rsidRPr="000D6993">
        <w:rPr>
          <w:rFonts w:ascii="GHEA Mariam" w:hAnsi="GHEA Mariam" w:cs="Sylfaen"/>
          <w:iCs/>
          <w:sz w:val="20"/>
          <w:lang w:eastAsia="en-US"/>
        </w:rPr>
        <w:t>сустав</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активность</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 xml:space="preserve">контракт , </w:t>
      </w:r>
      <w:r w:rsidRPr="000D6993">
        <w:rPr>
          <w:rFonts w:ascii="GHEA Mariam" w:hAnsi="GHEA Mariam" w:cs="Sylfaen"/>
          <w:iCs/>
          <w:sz w:val="20"/>
          <w:lang w:val="af-ZA" w:eastAsia="en-US"/>
        </w:rPr>
        <w:t xml:space="preserve">если </w:t>
      </w:r>
      <w:r w:rsidRPr="000D6993">
        <w:rPr>
          <w:rFonts w:ascii="GHEA Mariam" w:hAnsi="GHEA Mariam" w:cs="Sylfaen"/>
          <w:iCs/>
          <w:sz w:val="20"/>
          <w:lang w:eastAsia="en-US"/>
        </w:rPr>
        <w:t>участники</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покупки</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к процедуре</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участвует</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являются</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вместе</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активность</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 xml:space="preserve">в порядке </w:t>
      </w:r>
      <w:r w:rsidRPr="000D6993">
        <w:rPr>
          <w:rFonts w:ascii="GHEA Mariam" w:hAnsi="GHEA Mariam" w:cs="Sylfaen"/>
          <w:iCs/>
          <w:sz w:val="20"/>
          <w:lang w:val="af-ZA" w:eastAsia="en-US"/>
        </w:rPr>
        <w:t xml:space="preserve">( </w:t>
      </w:r>
      <w:r w:rsidRPr="000D6993">
        <w:rPr>
          <w:rFonts w:ascii="GHEA Mariam" w:hAnsi="GHEA Mariam" w:cs="Sylfaen"/>
          <w:iCs/>
          <w:sz w:val="20"/>
          <w:lang w:eastAsia="en-US"/>
        </w:rPr>
        <w:t xml:space="preserve">консорциум </w:t>
      </w:r>
      <w:r w:rsidRPr="000D6993">
        <w:rPr>
          <w:rFonts w:ascii="GHEA Mariam" w:hAnsi="GHEA Mariam" w:cs="Sylfaen"/>
          <w:iCs/>
          <w:sz w:val="20"/>
          <w:lang w:val="af-ZA" w:eastAsia="en-US"/>
        </w:rPr>
        <w:t xml:space="preserve">). </w:t>
      </w:r>
      <w:r w:rsidR="004B7C30" w:rsidRPr="000D6993">
        <w:rPr>
          <w:rFonts w:ascii="GHEA Mariam" w:hAnsi="GHEA Mariam" w:cs="Sylfaen"/>
          <w:iCs/>
          <w:sz w:val="20"/>
          <w:vertAlign w:val="superscript"/>
          <w:lang w:val="af-ZA" w:eastAsia="en-US"/>
        </w:rPr>
        <w:t>15:00</w:t>
      </w:r>
      <w:r w:rsidRPr="000D6993">
        <w:rPr>
          <w:rStyle w:val="af6"/>
          <w:rFonts w:ascii="GHEA Mariam" w:hAnsi="GHEA Mariam" w:cs="Sylfaen"/>
          <w:iCs/>
          <w:color w:val="FFFFFF"/>
          <w:sz w:val="20"/>
          <w:lang w:val="af-ZA" w:eastAsia="en-US"/>
        </w:rPr>
        <w:footnoteReference w:id="10"/>
      </w:r>
    </w:p>
    <w:p w14:paraId="678F3A56" w14:textId="77777777" w:rsidR="006505D2" w:rsidRPr="000D6993" w:rsidRDefault="002C4DBF" w:rsidP="00845F46">
      <w:pPr>
        <w:ind w:firstLine="567"/>
        <w:jc w:val="both"/>
        <w:rPr>
          <w:rFonts w:ascii="GHEA Mariam" w:hAnsi="GHEA Mariam"/>
          <w:iCs/>
          <w:sz w:val="20"/>
          <w:szCs w:val="20"/>
          <w:vertAlign w:val="superscript"/>
          <w:lang w:val="af-ZA"/>
        </w:rPr>
      </w:pPr>
      <w:r w:rsidRPr="000D6993">
        <w:rPr>
          <w:rFonts w:ascii="GHEA Mariam" w:hAnsi="GHEA Mariam" w:cs="Sylfaen"/>
          <w:iCs/>
          <w:sz w:val="20"/>
          <w:szCs w:val="20"/>
          <w:lang w:val="af-ZA"/>
        </w:rPr>
        <w:t xml:space="preserve">2,5 </w:t>
      </w:r>
      <w:r w:rsidRPr="000D6993">
        <w:rPr>
          <w:rFonts w:ascii="GHEA Mariam" w:hAnsi="GHEA Mariam" w:cs="Sylfaen"/>
          <w:iCs/>
          <w:sz w:val="20"/>
          <w:szCs w:val="20"/>
          <w:lang w:val="hy-AM"/>
        </w:rPr>
        <w:t>заявки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hy-AM"/>
        </w:rPr>
        <w:t xml:space="preserve">обеспечение, которое представляется в виде денежных средств или банковской гарантии </w:t>
      </w:r>
      <w:r w:rsidR="00F02DBC" w:rsidRPr="000D6993">
        <w:rPr>
          <w:rFonts w:ascii="GHEA Mariam" w:hAnsi="GHEA Mariam" w:cs="Sylfaen"/>
          <w:iCs/>
          <w:sz w:val="20"/>
          <w:szCs w:val="20"/>
          <w:lang w:val="af-ZA"/>
        </w:rPr>
        <w:t xml:space="preserve">( </w:t>
      </w:r>
      <w:r w:rsidR="00F02DBC" w:rsidRPr="000D6993">
        <w:rPr>
          <w:rFonts w:ascii="GHEA Mariam" w:hAnsi="GHEA Mariam" w:cs="Sylfaen"/>
          <w:iCs/>
          <w:sz w:val="20"/>
          <w:szCs w:val="20"/>
        </w:rPr>
        <w:t xml:space="preserve">приложение </w:t>
      </w:r>
      <w:r w:rsidR="00F02DBC" w:rsidRPr="000D6993">
        <w:rPr>
          <w:rFonts w:ascii="GHEA Mariam" w:hAnsi="GHEA Mariam" w:cs="Sylfaen"/>
          <w:iCs/>
          <w:sz w:val="20"/>
          <w:szCs w:val="20"/>
          <w:lang w:val="af-ZA"/>
        </w:rPr>
        <w:t xml:space="preserve">N 3) </w:t>
      </w:r>
      <w:r w:rsidR="006A26BE" w:rsidRPr="000D6993">
        <w:rPr>
          <w:rFonts w:ascii="GHEA Mariam" w:hAnsi="GHEA Mariam" w:cs="Sylfaen"/>
          <w:iCs/>
          <w:sz w:val="20"/>
          <w:szCs w:val="20"/>
          <w:lang w:val="hy-AM"/>
        </w:rPr>
        <w:t xml:space="preserve">. При этом к заявлению представляется оригинал документа, подтверждающего выплату денежных средств, или оригинал банковской </w:t>
      </w:r>
      <w:r w:rsidR="009247B8" w:rsidRPr="000D6993">
        <w:rPr>
          <w:rFonts w:ascii="GHEA Mariam" w:hAnsi="GHEA Mariam" w:cs="Sylfaen"/>
          <w:iCs/>
          <w:sz w:val="20"/>
          <w:szCs w:val="20"/>
        </w:rPr>
        <w:t xml:space="preserve">гарантии </w:t>
      </w:r>
      <w:r w:rsidR="009247B8" w:rsidRPr="000D6993">
        <w:rPr>
          <w:rFonts w:ascii="GHEA Mariam" w:hAnsi="GHEA Mariam" w:cs="Sylfaen"/>
          <w:iCs/>
          <w:sz w:val="20"/>
          <w:szCs w:val="20"/>
          <w:lang w:val="af-ZA"/>
        </w:rPr>
        <w:t xml:space="preserve">. </w:t>
      </w:r>
      <w:r w:rsidR="004B7C30" w:rsidRPr="000D6993">
        <w:rPr>
          <w:rFonts w:ascii="GHEA Mariam" w:hAnsi="GHEA Mariam"/>
          <w:iCs/>
          <w:sz w:val="20"/>
          <w:szCs w:val="20"/>
          <w:vertAlign w:val="superscript"/>
          <w:lang w:val="af-ZA"/>
        </w:rPr>
        <w:t>16:00</w:t>
      </w:r>
      <w:r w:rsidR="00AE3B58" w:rsidRPr="000D6993">
        <w:rPr>
          <w:rStyle w:val="af6"/>
          <w:rFonts w:ascii="GHEA Mariam" w:hAnsi="GHEA Mariam"/>
          <w:iCs/>
          <w:color w:val="FFFFFF"/>
          <w:sz w:val="20"/>
          <w:szCs w:val="20"/>
          <w:lang w:val="hy-AM"/>
        </w:rPr>
        <w:footnoteReference w:id="11"/>
      </w:r>
    </w:p>
    <w:p w14:paraId="7CBDD812" w14:textId="77777777" w:rsidR="00E67BA7" w:rsidRPr="000D6993" w:rsidRDefault="00096865" w:rsidP="00845F46">
      <w:pPr>
        <w:ind w:firstLine="567"/>
        <w:jc w:val="both"/>
        <w:rPr>
          <w:rFonts w:ascii="GHEA Mariam" w:hAnsi="GHEA Mariam" w:cs="Sylfaen"/>
          <w:iCs/>
          <w:sz w:val="20"/>
          <w:szCs w:val="20"/>
          <w:lang w:val="af-ZA"/>
        </w:rPr>
      </w:pPr>
      <w:r w:rsidRPr="000D6993">
        <w:rPr>
          <w:rFonts w:ascii="GHEA Mariam" w:hAnsi="GHEA Mariam" w:cs="Sylfaen"/>
          <w:iCs/>
          <w:sz w:val="20"/>
          <w:szCs w:val="20"/>
          <w:lang w:val="af-ZA"/>
        </w:rPr>
        <w:t xml:space="preserve">2.6 </w:t>
      </w:r>
      <w:r w:rsidR="00E67BA7" w:rsidRPr="000D6993">
        <w:rPr>
          <w:rFonts w:ascii="GHEA Mariam" w:hAnsi="GHEA Mariam" w:cs="Sylfaen"/>
          <w:iCs/>
          <w:sz w:val="20"/>
          <w:szCs w:val="20"/>
          <w:lang w:val="hy-AM"/>
        </w:rPr>
        <w:t>цена</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 xml:space="preserve">предложение </w:t>
      </w:r>
      <w:r w:rsidR="00294FFF" w:rsidRPr="000D6993">
        <w:rPr>
          <w:rFonts w:ascii="GHEA Mariam" w:hAnsi="GHEA Mariam" w:cs="Sylfaen"/>
          <w:iCs/>
          <w:sz w:val="20"/>
          <w:szCs w:val="20"/>
          <w:lang w:val="af-ZA"/>
        </w:rPr>
        <w:t xml:space="preserve">: </w:t>
      </w:r>
      <w:r w:rsidR="00294FFF" w:rsidRPr="000D6993">
        <w:rPr>
          <w:rFonts w:ascii="GHEA Mariam" w:hAnsi="GHEA Mariam" w:cs="Sylfaen"/>
          <w:iCs/>
          <w:sz w:val="20"/>
          <w:szCs w:val="20"/>
          <w:lang w:val="hy-AM"/>
        </w:rPr>
        <w:t>согласен</w:t>
      </w:r>
      <w:r w:rsidR="00294FFF" w:rsidRPr="000D6993">
        <w:rPr>
          <w:rFonts w:ascii="GHEA Mariam" w:hAnsi="GHEA Mariam" w:cs="Sylfaen"/>
          <w:iCs/>
          <w:sz w:val="20"/>
          <w:szCs w:val="20"/>
          <w:lang w:val="af-ZA"/>
        </w:rPr>
        <w:t xml:space="preserve"> </w:t>
      </w:r>
      <w:r w:rsidR="00294FFF" w:rsidRPr="000D6993">
        <w:rPr>
          <w:rFonts w:ascii="GHEA Mariam" w:hAnsi="GHEA Mariam" w:cs="Sylfaen"/>
          <w:iCs/>
          <w:sz w:val="20"/>
          <w:szCs w:val="20"/>
          <w:lang w:val="hy-AM"/>
        </w:rPr>
        <w:t xml:space="preserve">Приложение </w:t>
      </w:r>
      <w:r w:rsidR="00294FFF" w:rsidRPr="000D6993">
        <w:rPr>
          <w:rFonts w:ascii="GHEA Mariam" w:hAnsi="GHEA Mariam" w:cs="Sylfaen"/>
          <w:iCs/>
          <w:sz w:val="20"/>
          <w:szCs w:val="20"/>
          <w:lang w:val="af-ZA"/>
        </w:rPr>
        <w:t xml:space="preserve">N </w:t>
      </w:r>
      <w:r w:rsidR="00294FFF" w:rsidRPr="000D6993">
        <w:rPr>
          <w:rFonts w:ascii="GHEA Mariam" w:hAnsi="GHEA Mariam" w:cs="Sylfaen"/>
          <w:iCs/>
          <w:sz w:val="20"/>
          <w:szCs w:val="20"/>
          <w:lang w:val="hy-AM"/>
        </w:rPr>
        <w:t xml:space="preserve">2 </w:t>
      </w:r>
      <w:r w:rsidR="00294FFF" w:rsidRPr="000D6993">
        <w:rPr>
          <w:rFonts w:ascii="GHEA Mariam" w:hAnsi="GHEA Mariam" w:cs="Sylfaen"/>
          <w:iCs/>
          <w:sz w:val="20"/>
          <w:szCs w:val="20"/>
          <w:lang w:val="af-ZA"/>
        </w:rPr>
        <w:t xml:space="preserve">. Ценовое предложение </w:t>
      </w:r>
      <w:r w:rsidR="00E67BA7" w:rsidRPr="000D6993">
        <w:rPr>
          <w:rFonts w:ascii="GHEA Mariam" w:hAnsi="GHEA Mariam" w:cs="Sylfaen"/>
          <w:iCs/>
          <w:sz w:val="20"/>
          <w:szCs w:val="20"/>
          <w:lang w:val="hy-AM"/>
        </w:rPr>
        <w:t>отправлено</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 xml:space="preserve">- себестоимость </w:t>
      </w:r>
      <w:r w:rsidR="00E67BA7" w:rsidRPr="000D6993">
        <w:rPr>
          <w:rFonts w:ascii="GHEA Mariam" w:hAnsi="GHEA Mariam" w:cs="Sylfaen"/>
          <w:iCs/>
          <w:sz w:val="20"/>
          <w:szCs w:val="20"/>
          <w:lang w:val="af-ZA"/>
        </w:rPr>
        <w:t xml:space="preserve">(сумма себестоимости и прогнозируемой прибыли) </w:t>
      </w:r>
      <w:r w:rsidR="00E67BA7" w:rsidRPr="000D6993">
        <w:rPr>
          <w:rFonts w:ascii="GHEA Mariam" w:hAnsi="GHEA Mariam" w:cs="Sylfaen"/>
          <w:iCs/>
          <w:sz w:val="20"/>
          <w:szCs w:val="20"/>
          <w:lang w:val="hy-AM"/>
        </w:rPr>
        <w:t>и</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добавлен</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ценить</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налог</w:t>
      </w:r>
      <w:r w:rsidR="00E67BA7" w:rsidRPr="000D6993" w:rsidDel="001A1F55">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общий</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ингредиентов</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состоящий из</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расчета</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hy-AM"/>
        </w:rPr>
        <w:t>форма.</w:t>
      </w:r>
      <w:r w:rsidR="00E67BA7" w:rsidRPr="000D6993">
        <w:rPr>
          <w:rFonts w:ascii="GHEA Mariam" w:hAnsi="GHEA Mariam" w:cs="Sylfaen"/>
          <w:iCs/>
          <w:sz w:val="20"/>
          <w:szCs w:val="20"/>
          <w:lang w:val="af-ZA"/>
        </w:rPr>
        <w:t xml:space="preserve"> </w:t>
      </w:r>
      <w:r w:rsidR="00D40327" w:rsidRPr="000D6993">
        <w:rPr>
          <w:rFonts w:ascii="GHEA Mariam" w:hAnsi="GHEA Mariam" w:cs="Sylfaen"/>
          <w:iCs/>
          <w:sz w:val="20"/>
          <w:szCs w:val="20"/>
          <w:lang w:val="hy-AM"/>
        </w:rPr>
        <w:t>Стоило того</w:t>
      </w:r>
      <w:r w:rsidR="005A1D54"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компоненты</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 xml:space="preserve">расчет </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разрыв</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или</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другой</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подробности</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они не</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необходимый</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и:</w:t>
      </w:r>
      <w:r w:rsidR="00E67BA7" w:rsidRPr="000D6993">
        <w:rPr>
          <w:rFonts w:ascii="GHEA Mariam" w:hAnsi="GHEA Mariam" w:cs="Sylfaen"/>
          <w:iCs/>
          <w:sz w:val="20"/>
          <w:szCs w:val="20"/>
          <w:lang w:val="af-ZA"/>
        </w:rPr>
        <w:t xml:space="preserve"> </w:t>
      </w:r>
      <w:r w:rsidR="00E67BA7" w:rsidRPr="000D6993">
        <w:rPr>
          <w:rFonts w:ascii="GHEA Mariam" w:hAnsi="GHEA Mariam" w:cs="Sylfaen"/>
          <w:iCs/>
          <w:sz w:val="20"/>
          <w:szCs w:val="20"/>
          <w:lang w:val="ru-RU"/>
        </w:rPr>
        <w:t xml:space="preserve">вводится </w:t>
      </w:r>
      <w:r w:rsidR="00DD2498" w:rsidRPr="000D6993">
        <w:rPr>
          <w:rFonts w:ascii="GHEA Mariam" w:hAnsi="GHEA Mariam" w:cs="Sylfaen"/>
          <w:iCs/>
          <w:sz w:val="20"/>
          <w:szCs w:val="20"/>
          <w:lang w:val="af-ZA"/>
        </w:rPr>
        <w:t>.</w:t>
      </w:r>
    </w:p>
    <w:p w14:paraId="1A171AC9" w14:textId="77777777" w:rsidR="00AB0304" w:rsidRPr="000D6993" w:rsidRDefault="00AB0304" w:rsidP="00845F46">
      <w:pPr>
        <w:ind w:firstLine="567"/>
        <w:jc w:val="both"/>
        <w:rPr>
          <w:rFonts w:ascii="GHEA Mariam" w:hAnsi="GHEA Mariam"/>
          <w:b/>
          <w:iCs/>
          <w:sz w:val="20"/>
          <w:szCs w:val="20"/>
          <w:lang w:val="af-ZA"/>
        </w:rPr>
      </w:pPr>
    </w:p>
    <w:p w14:paraId="45C50715" w14:textId="77777777" w:rsidR="009247B8" w:rsidRPr="000D6993" w:rsidRDefault="009247B8" w:rsidP="00845F46">
      <w:pPr>
        <w:jc w:val="center"/>
        <w:rPr>
          <w:rFonts w:ascii="GHEA Mariam" w:hAnsi="GHEA Mariam" w:cs="Sylfaen"/>
          <w:b/>
          <w:iCs/>
          <w:sz w:val="20"/>
          <w:szCs w:val="20"/>
          <w:lang w:val="es-ES"/>
        </w:rPr>
      </w:pPr>
      <w:r w:rsidRPr="000D6993">
        <w:rPr>
          <w:rFonts w:ascii="GHEA Mariam" w:hAnsi="GHEA Mariam"/>
          <w:b/>
          <w:iCs/>
          <w:sz w:val="20"/>
          <w:szCs w:val="20"/>
          <w:lang w:val="es-ES"/>
        </w:rPr>
        <w:t xml:space="preserve">3. </w:t>
      </w:r>
      <w:r w:rsidRPr="000D6993">
        <w:rPr>
          <w:rFonts w:ascii="GHEA Mariam" w:hAnsi="GHEA Mariam" w:cs="Sylfaen"/>
          <w:b/>
          <w:iCs/>
          <w:sz w:val="20"/>
          <w:szCs w:val="20"/>
          <w:lang w:val="es-ES"/>
        </w:rPr>
        <w:t>ЗАЯВЛЕНИЕ</w:t>
      </w:r>
      <w:r w:rsidRPr="000D6993">
        <w:rPr>
          <w:rFonts w:ascii="GHEA Mariam" w:hAnsi="GHEA Mariam" w:cs="Arial"/>
          <w:b/>
          <w:iCs/>
          <w:sz w:val="20"/>
          <w:szCs w:val="20"/>
          <w:lang w:val="es-ES"/>
        </w:rPr>
        <w:t xml:space="preserve">  </w:t>
      </w:r>
      <w:r w:rsidRPr="000D6993">
        <w:rPr>
          <w:rFonts w:ascii="GHEA Mariam" w:hAnsi="GHEA Mariam" w:cs="Sylfaen"/>
          <w:b/>
          <w:iCs/>
          <w:sz w:val="20"/>
          <w:szCs w:val="20"/>
          <w:lang w:val="es-ES"/>
        </w:rPr>
        <w:t>ПОДГОТОВИТЬ</w:t>
      </w:r>
      <w:r w:rsidRPr="000D6993">
        <w:rPr>
          <w:rFonts w:ascii="GHEA Mariam" w:hAnsi="GHEA Mariam" w:cs="Arial"/>
          <w:b/>
          <w:iCs/>
          <w:sz w:val="20"/>
          <w:szCs w:val="20"/>
          <w:lang w:val="es-ES"/>
        </w:rPr>
        <w:t xml:space="preserve">  </w:t>
      </w:r>
      <w:r w:rsidRPr="000D6993">
        <w:rPr>
          <w:rFonts w:ascii="GHEA Mariam" w:hAnsi="GHEA Mariam" w:cs="Sylfaen"/>
          <w:b/>
          <w:iCs/>
          <w:sz w:val="20"/>
          <w:szCs w:val="20"/>
          <w:lang w:val="es-ES"/>
        </w:rPr>
        <w:t>ПРОЦЕДУРА</w:t>
      </w:r>
    </w:p>
    <w:p w14:paraId="32AD99E7" w14:textId="77777777" w:rsidR="009247B8" w:rsidRPr="000D6993" w:rsidRDefault="009247B8" w:rsidP="00845F46">
      <w:pPr>
        <w:jc w:val="center"/>
        <w:rPr>
          <w:rFonts w:ascii="GHEA Mariam" w:hAnsi="GHEA Mariam" w:cs="Sylfaen"/>
          <w:b/>
          <w:iCs/>
          <w:sz w:val="20"/>
          <w:szCs w:val="20"/>
          <w:lang w:val="es-ES"/>
        </w:rPr>
      </w:pPr>
    </w:p>
    <w:p w14:paraId="48F614A0" w14:textId="77777777" w:rsidR="009247B8" w:rsidRPr="000D6993" w:rsidRDefault="009247B8" w:rsidP="00845F46">
      <w:pPr>
        <w:ind w:firstLine="567"/>
        <w:jc w:val="both"/>
        <w:rPr>
          <w:rFonts w:ascii="GHEA Mariam" w:hAnsi="GHEA Mariam" w:cs="Sylfaen"/>
          <w:iCs/>
          <w:sz w:val="20"/>
          <w:szCs w:val="20"/>
          <w:lang w:val="es-ES"/>
        </w:rPr>
      </w:pPr>
      <w:r w:rsidRPr="000D6993">
        <w:rPr>
          <w:rFonts w:ascii="GHEA Mariam" w:hAnsi="GHEA Mariam"/>
          <w:iCs/>
          <w:sz w:val="20"/>
          <w:szCs w:val="20"/>
          <w:lang w:val="es-ES"/>
        </w:rPr>
        <w:t xml:space="preserve">3.1 </w:t>
      </w:r>
      <w:r w:rsidRPr="000D6993">
        <w:rPr>
          <w:rFonts w:ascii="GHEA Mariam" w:hAnsi="GHEA Mariam" w:cs="Sylfaen"/>
          <w:iCs/>
          <w:sz w:val="20"/>
          <w:szCs w:val="20"/>
          <w:lang w:val="ru-RU"/>
        </w:rPr>
        <w:t>Участник</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приложение</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Представляет</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является</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настоящим</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по приглашению</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учредил</w:t>
      </w:r>
      <w:r w:rsidRPr="000D6993">
        <w:rPr>
          <w:rFonts w:ascii="GHEA Mariam" w:hAnsi="GHEA Mariam" w:cs="Sylfaen"/>
          <w:iCs/>
          <w:sz w:val="20"/>
          <w:szCs w:val="20"/>
          <w:lang w:val="es-ES"/>
        </w:rPr>
        <w:t xml:space="preserve"> </w:t>
      </w:r>
      <w:r w:rsidRPr="000D6993">
        <w:rPr>
          <w:rFonts w:ascii="GHEA Mariam" w:hAnsi="GHEA Mariam" w:cs="Sylfaen"/>
          <w:iCs/>
          <w:sz w:val="20"/>
          <w:szCs w:val="20"/>
          <w:lang w:val="ru-RU"/>
        </w:rPr>
        <w:t>чтобы .</w:t>
      </w:r>
      <w:r w:rsidRPr="000D6993">
        <w:rPr>
          <w:rFonts w:ascii="GHEA Mariam" w:hAnsi="GHEA Mariam" w:cs="Sylfaen"/>
          <w:iCs/>
          <w:sz w:val="20"/>
          <w:szCs w:val="20"/>
          <w:lang w:val="es-ES"/>
        </w:rPr>
        <w:t xml:space="preserve"> </w:t>
      </w:r>
    </w:p>
    <w:p w14:paraId="23821292" w14:textId="1D440C5E" w:rsidR="009247B8" w:rsidRPr="000D6993" w:rsidRDefault="009247B8" w:rsidP="00845F46">
      <w:pPr>
        <w:ind w:firstLine="567"/>
        <w:jc w:val="both"/>
        <w:rPr>
          <w:rFonts w:ascii="GHEA Mariam" w:hAnsi="GHEA Mariam" w:cs="Sylfaen"/>
          <w:iCs/>
          <w:sz w:val="20"/>
          <w:szCs w:val="20"/>
          <w:lang w:val="af-ZA"/>
        </w:rPr>
      </w:pPr>
      <w:r w:rsidRPr="000D6993">
        <w:rPr>
          <w:rFonts w:ascii="GHEA Mariam" w:hAnsi="GHEA Mariam"/>
          <w:iCs/>
          <w:sz w:val="20"/>
          <w:szCs w:val="20"/>
        </w:rPr>
        <w:t xml:space="preserve">Участник </w:t>
      </w:r>
      <w:r w:rsidRPr="000D6993">
        <w:rPr>
          <w:rFonts w:ascii="GHEA Mariam" w:hAnsi="GHEA Mariam" w:cs="Sylfaen"/>
          <w:iCs/>
          <w:sz w:val="20"/>
          <w:szCs w:val="20"/>
        </w:rPr>
        <w:t>_</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предложения </w:t>
      </w:r>
      <w:r w:rsidRPr="000D6993">
        <w:rPr>
          <w:rFonts w:ascii="GHEA Mariam" w:hAnsi="GHEA Mariam"/>
          <w:iCs/>
          <w:sz w:val="20"/>
          <w:szCs w:val="20"/>
          <w:lang w:val="es-ES"/>
        </w:rPr>
        <w:t xml:space="preserve">, </w:t>
      </w:r>
      <w:r w:rsidRPr="000D6993">
        <w:rPr>
          <w:rFonts w:ascii="GHEA Mariam" w:hAnsi="GHEA Mariam" w:cs="Sylfaen"/>
          <w:iCs/>
          <w:sz w:val="20"/>
          <w:szCs w:val="20"/>
        </w:rPr>
        <w:t>к ним</w:t>
      </w:r>
      <w:r w:rsidRPr="000D6993">
        <w:rPr>
          <w:rFonts w:ascii="GHEA Mariam" w:hAnsi="GHEA Mariam"/>
          <w:iCs/>
          <w:sz w:val="20"/>
          <w:szCs w:val="20"/>
          <w:lang w:val="es-ES"/>
        </w:rPr>
        <w:t xml:space="preserve"> </w:t>
      </w:r>
      <w:r w:rsidRPr="000D6993">
        <w:rPr>
          <w:rFonts w:ascii="GHEA Mariam" w:hAnsi="GHEA Mariam" w:cs="Sylfaen"/>
          <w:iCs/>
          <w:sz w:val="20"/>
          <w:szCs w:val="20"/>
        </w:rPr>
        <w:t>относящийся к</w:t>
      </w:r>
      <w:r w:rsidRPr="000D6993">
        <w:rPr>
          <w:rFonts w:ascii="GHEA Mariam" w:hAnsi="GHEA Mariam"/>
          <w:iCs/>
          <w:sz w:val="20"/>
          <w:szCs w:val="20"/>
          <w:lang w:val="es-ES"/>
        </w:rPr>
        <w:t xml:space="preserve"> </w:t>
      </w:r>
      <w:r w:rsidRPr="000D6993">
        <w:rPr>
          <w:rFonts w:ascii="GHEA Mariam" w:hAnsi="GHEA Mariam" w:cs="Sylfaen"/>
          <w:iCs/>
          <w:sz w:val="20"/>
          <w:szCs w:val="20"/>
        </w:rPr>
        <w:t>документы</w:t>
      </w:r>
      <w:r w:rsidRPr="000D6993">
        <w:rPr>
          <w:rFonts w:ascii="GHEA Mariam" w:hAnsi="GHEA Mariam"/>
          <w:iCs/>
          <w:sz w:val="20"/>
          <w:szCs w:val="20"/>
          <w:lang w:val="es-ES"/>
        </w:rPr>
        <w:t xml:space="preserve"> </w:t>
      </w:r>
      <w:r w:rsidRPr="000D6993">
        <w:rPr>
          <w:rFonts w:ascii="GHEA Mariam" w:hAnsi="GHEA Mariam" w:cs="Sylfaen"/>
          <w:iCs/>
          <w:sz w:val="20"/>
          <w:szCs w:val="20"/>
        </w:rPr>
        <w:t>помещать</w:t>
      </w:r>
      <w:r w:rsidRPr="000D6993">
        <w:rPr>
          <w:rFonts w:ascii="GHEA Mariam" w:hAnsi="GHEA Mariam"/>
          <w:iCs/>
          <w:sz w:val="20"/>
          <w:szCs w:val="20"/>
          <w:lang w:val="es-ES"/>
        </w:rPr>
        <w:t xml:space="preserve"> </w:t>
      </w:r>
      <w:r w:rsidRPr="000D6993">
        <w:rPr>
          <w:rFonts w:ascii="GHEA Mariam" w:hAnsi="GHEA Mariam" w:cs="Sylfaen"/>
          <w:iCs/>
          <w:sz w:val="20"/>
          <w:szCs w:val="20"/>
        </w:rPr>
        <w:t>являются</w:t>
      </w:r>
      <w:r w:rsidRPr="000D6993">
        <w:rPr>
          <w:rFonts w:ascii="GHEA Mariam" w:hAnsi="GHEA Mariam"/>
          <w:iCs/>
          <w:sz w:val="20"/>
          <w:szCs w:val="20"/>
          <w:lang w:val="es-ES"/>
        </w:rPr>
        <w:t xml:space="preserve"> </w:t>
      </w:r>
      <w:r w:rsidRPr="000D6993">
        <w:rPr>
          <w:rFonts w:ascii="GHEA Mariam" w:hAnsi="GHEA Mariam" w:cs="Sylfaen"/>
          <w:iCs/>
          <w:sz w:val="20"/>
          <w:szCs w:val="20"/>
        </w:rPr>
        <w:t>конверт</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в </w:t>
      </w:r>
      <w:r w:rsidRPr="000D6993">
        <w:rPr>
          <w:rFonts w:ascii="GHEA Mariam" w:hAnsi="GHEA Mariam"/>
          <w:iCs/>
          <w:sz w:val="20"/>
          <w:szCs w:val="20"/>
          <w:lang w:val="es-ES"/>
        </w:rPr>
        <w:t xml:space="preserve">котором </w:t>
      </w:r>
      <w:r w:rsidRPr="000D6993">
        <w:rPr>
          <w:rFonts w:ascii="GHEA Mariam" w:hAnsi="GHEA Mariam" w:cs="Sylfaen"/>
          <w:iCs/>
          <w:sz w:val="20"/>
          <w:szCs w:val="20"/>
        </w:rPr>
        <w:t>_</w:t>
      </w:r>
      <w:r w:rsidRPr="000D6993">
        <w:rPr>
          <w:rFonts w:ascii="GHEA Mariam" w:hAnsi="GHEA Mariam"/>
          <w:iCs/>
          <w:sz w:val="20"/>
          <w:szCs w:val="20"/>
          <w:lang w:val="es-ES"/>
        </w:rPr>
        <w:t xml:space="preserve"> </w:t>
      </w:r>
      <w:r w:rsidRPr="000D6993">
        <w:rPr>
          <w:rFonts w:ascii="GHEA Mariam" w:hAnsi="GHEA Mariam" w:cs="Sylfaen"/>
          <w:iCs/>
          <w:sz w:val="20"/>
          <w:szCs w:val="20"/>
        </w:rPr>
        <w:t>склеивание</w:t>
      </w:r>
      <w:r w:rsidRPr="000D6993">
        <w:rPr>
          <w:rFonts w:ascii="GHEA Mariam" w:hAnsi="GHEA Mariam"/>
          <w:iCs/>
          <w:sz w:val="20"/>
          <w:szCs w:val="20"/>
          <w:lang w:val="es-ES"/>
        </w:rPr>
        <w:t xml:space="preserve"> </w:t>
      </w:r>
      <w:r w:rsidRPr="000D6993">
        <w:rPr>
          <w:rFonts w:ascii="GHEA Mariam" w:hAnsi="GHEA Mariam" w:cs="Sylfaen"/>
          <w:iCs/>
          <w:sz w:val="20"/>
          <w:szCs w:val="20"/>
        </w:rPr>
        <w:t>является</w:t>
      </w:r>
      <w:r w:rsidRPr="000D6993">
        <w:rPr>
          <w:rFonts w:ascii="GHEA Mariam" w:hAnsi="GHEA Mariam"/>
          <w:iCs/>
          <w:sz w:val="20"/>
          <w:szCs w:val="20"/>
          <w:lang w:val="es-ES"/>
        </w:rPr>
        <w:t xml:space="preserve"> </w:t>
      </w:r>
      <w:r w:rsidRPr="000D6993">
        <w:rPr>
          <w:rFonts w:ascii="GHEA Mariam" w:hAnsi="GHEA Mariam" w:cs="Sylfaen"/>
          <w:iCs/>
          <w:sz w:val="20"/>
          <w:szCs w:val="20"/>
        </w:rPr>
        <w:t>это</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ведущий </w:t>
      </w:r>
      <w:r w:rsidRPr="000D6993">
        <w:rPr>
          <w:rFonts w:ascii="GHEA Mariam" w:hAnsi="GHEA Mariam"/>
          <w:iCs/>
          <w:sz w:val="20"/>
          <w:szCs w:val="20"/>
          <w:lang w:val="es-ES"/>
        </w:rPr>
        <w:t xml:space="preserve">_ </w:t>
      </w:r>
      <w:r w:rsidRPr="000D6993">
        <w:rPr>
          <w:rFonts w:ascii="GHEA Mariam" w:hAnsi="GHEA Mariam" w:cs="Sylfaen"/>
          <w:iCs/>
          <w:sz w:val="20"/>
          <w:szCs w:val="20"/>
        </w:rPr>
        <w:t>Конверт</w:t>
      </w:r>
      <w:r w:rsidRPr="000D6993">
        <w:rPr>
          <w:rFonts w:ascii="GHEA Mariam" w:hAnsi="GHEA Mariam"/>
          <w:iCs/>
          <w:sz w:val="20"/>
          <w:szCs w:val="20"/>
          <w:lang w:val="es-ES"/>
        </w:rPr>
        <w:t xml:space="preserve"> </w:t>
      </w:r>
      <w:r w:rsidRPr="000D6993">
        <w:rPr>
          <w:rFonts w:ascii="GHEA Mariam" w:hAnsi="GHEA Mariam" w:cs="Sylfaen"/>
          <w:iCs/>
          <w:sz w:val="20"/>
          <w:szCs w:val="20"/>
        </w:rPr>
        <w:t>включено</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документы </w:t>
      </w:r>
      <w:r w:rsidRPr="000D6993">
        <w:rPr>
          <w:rFonts w:ascii="GHEA Mariam" w:hAnsi="GHEA Mariam" w:cs="Sylfaen"/>
          <w:iCs/>
          <w:sz w:val="20"/>
          <w:szCs w:val="20"/>
          <w:lang w:val="es-ES"/>
        </w:rPr>
        <w:t xml:space="preserve">готовятся </w:t>
      </w:r>
      <w:r w:rsidRPr="000D6993">
        <w:rPr>
          <w:rFonts w:ascii="GHEA Mariam" w:hAnsi="GHEA Mariam" w:cs="Sylfaen"/>
          <w:iCs/>
          <w:sz w:val="20"/>
          <w:szCs w:val="20"/>
        </w:rPr>
        <w:t>_</w:t>
      </w:r>
      <w:r w:rsidRPr="000D6993">
        <w:rPr>
          <w:rFonts w:ascii="GHEA Mariam" w:hAnsi="GHEA Mariam"/>
          <w:iCs/>
          <w:sz w:val="20"/>
          <w:szCs w:val="20"/>
          <w:lang w:val="es-ES"/>
        </w:rPr>
        <w:t xml:space="preserve"> </w:t>
      </w:r>
      <w:r w:rsidRPr="000D6993">
        <w:rPr>
          <w:rFonts w:ascii="GHEA Mariam" w:hAnsi="GHEA Mariam" w:cs="Sylfaen"/>
          <w:iCs/>
          <w:sz w:val="20"/>
          <w:szCs w:val="20"/>
        </w:rPr>
        <w:t>являются</w:t>
      </w:r>
      <w:r w:rsidRPr="000D6993">
        <w:rPr>
          <w:rFonts w:ascii="GHEA Mariam" w:hAnsi="GHEA Mariam"/>
          <w:iCs/>
          <w:sz w:val="20"/>
          <w:szCs w:val="20"/>
          <w:lang w:val="es-ES"/>
        </w:rPr>
        <w:t xml:space="preserve"> </w:t>
      </w:r>
      <w:r w:rsidRPr="000D6993">
        <w:rPr>
          <w:rFonts w:ascii="GHEA Mariam" w:hAnsi="GHEA Mariam" w:cs="Sylfaen"/>
          <w:iCs/>
          <w:sz w:val="20"/>
          <w:szCs w:val="20"/>
        </w:rPr>
        <w:t>из оригинала</w:t>
      </w:r>
      <w:r w:rsidRPr="000D6993">
        <w:rPr>
          <w:rFonts w:ascii="GHEA Mariam" w:hAnsi="GHEA Mariam"/>
          <w:iCs/>
          <w:sz w:val="20"/>
          <w:szCs w:val="20"/>
          <w:lang w:val="es-ES"/>
        </w:rPr>
        <w:t xml:space="preserve"> </w:t>
      </w:r>
      <w:r w:rsidRPr="000D6993">
        <w:rPr>
          <w:rFonts w:ascii="GHEA Mariam" w:hAnsi="GHEA Mariam" w:cs="Sylfaen"/>
          <w:iCs/>
          <w:sz w:val="20"/>
          <w:szCs w:val="20"/>
          <w:lang w:val="es-ES"/>
        </w:rPr>
        <w:t xml:space="preserve">/за исключением документов, предоставленных или одобренных третьей стороной, в этом случае предоставляется версия, скопированная с оригинала/ </w:t>
      </w:r>
      <w:r w:rsidRPr="000D6993">
        <w:rPr>
          <w:rFonts w:ascii="GHEA Mariam" w:hAnsi="GHEA Mariam" w:cs="Sylfaen"/>
          <w:iCs/>
          <w:sz w:val="20"/>
          <w:szCs w:val="20"/>
        </w:rPr>
        <w:t>и</w:t>
      </w:r>
      <w:r w:rsidRPr="000D6993">
        <w:rPr>
          <w:rFonts w:ascii="GHEA Mariam" w:hAnsi="GHEA Mariam"/>
          <w:iCs/>
          <w:sz w:val="20"/>
          <w:szCs w:val="20"/>
          <w:lang w:val="es-ES"/>
        </w:rPr>
        <w:t xml:space="preserve"> </w:t>
      </w:r>
      <w:r w:rsidR="009D3229" w:rsidRPr="000D6993">
        <w:rPr>
          <w:rFonts w:ascii="GHEA Mariam" w:hAnsi="GHEA Mariam"/>
          <w:iCs/>
          <w:sz w:val="20"/>
          <w:szCs w:val="20"/>
          <w:lang w:val="hy-AM"/>
        </w:rPr>
        <w:t xml:space="preserve">2 </w:t>
      </w:r>
      <w:r w:rsidRPr="000D6993">
        <w:rPr>
          <w:rFonts w:ascii="GHEA Mariam" w:hAnsi="GHEA Mariam"/>
          <w:iCs/>
          <w:sz w:val="20"/>
          <w:szCs w:val="20"/>
        </w:rPr>
        <w:t>примера</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из копий </w:t>
      </w:r>
      <w:r w:rsidRPr="000D6993">
        <w:rPr>
          <w:rFonts w:ascii="GHEA Mariam" w:hAnsi="GHEA Mariam"/>
          <w:iCs/>
          <w:sz w:val="20"/>
          <w:szCs w:val="20"/>
          <w:lang w:val="es-ES"/>
        </w:rPr>
        <w:t xml:space="preserve">. </w:t>
      </w:r>
      <w:r w:rsidRPr="000D6993">
        <w:rPr>
          <w:rFonts w:ascii="GHEA Mariam" w:hAnsi="GHEA Mariam" w:cs="Sylfaen"/>
          <w:iCs/>
          <w:sz w:val="20"/>
          <w:szCs w:val="20"/>
        </w:rPr>
        <w:t>документов</w:t>
      </w:r>
      <w:r w:rsidRPr="000D6993">
        <w:rPr>
          <w:rFonts w:ascii="GHEA Mariam" w:hAnsi="GHEA Mariam"/>
          <w:iCs/>
          <w:sz w:val="20"/>
          <w:szCs w:val="20"/>
          <w:lang w:val="es-ES"/>
        </w:rPr>
        <w:t xml:space="preserve"> </w:t>
      </w:r>
      <w:r w:rsidRPr="000D6993">
        <w:rPr>
          <w:rFonts w:ascii="GHEA Mariam" w:hAnsi="GHEA Mariam" w:cs="Sylfaen"/>
          <w:iCs/>
          <w:sz w:val="20"/>
          <w:szCs w:val="20"/>
        </w:rPr>
        <w:t>пакетов</w:t>
      </w:r>
      <w:r w:rsidRPr="000D6993">
        <w:rPr>
          <w:rFonts w:ascii="GHEA Mariam" w:hAnsi="GHEA Mariam"/>
          <w:iCs/>
          <w:sz w:val="20"/>
          <w:szCs w:val="20"/>
          <w:lang w:val="es-ES"/>
        </w:rPr>
        <w:t xml:space="preserve"> </w:t>
      </w:r>
      <w:r w:rsidRPr="000D6993">
        <w:rPr>
          <w:rFonts w:ascii="GHEA Mariam" w:hAnsi="GHEA Mariam" w:cs="Sylfaen"/>
          <w:iCs/>
          <w:sz w:val="20"/>
          <w:szCs w:val="20"/>
        </w:rPr>
        <w:t>на</w:t>
      </w:r>
      <w:r w:rsidRPr="000D6993">
        <w:rPr>
          <w:rFonts w:ascii="GHEA Mariam" w:hAnsi="GHEA Mariam"/>
          <w:iCs/>
          <w:sz w:val="20"/>
          <w:szCs w:val="20"/>
          <w:lang w:val="es-ES"/>
        </w:rPr>
        <w:t xml:space="preserve"> </w:t>
      </w:r>
      <w:r w:rsidRPr="000D6993">
        <w:rPr>
          <w:rFonts w:ascii="GHEA Mariam" w:hAnsi="GHEA Mariam" w:cs="Sylfaen"/>
          <w:iCs/>
          <w:sz w:val="20"/>
          <w:szCs w:val="20"/>
        </w:rPr>
        <w:t>соответственно</w:t>
      </w:r>
      <w:r w:rsidRPr="000D6993">
        <w:rPr>
          <w:rFonts w:ascii="GHEA Mariam" w:hAnsi="GHEA Mariam"/>
          <w:iCs/>
          <w:sz w:val="20"/>
          <w:szCs w:val="20"/>
          <w:lang w:val="es-ES"/>
        </w:rPr>
        <w:t xml:space="preserve"> </w:t>
      </w:r>
      <w:r w:rsidRPr="000D6993">
        <w:rPr>
          <w:rFonts w:ascii="GHEA Mariam" w:hAnsi="GHEA Mariam" w:cs="Sylfaen"/>
          <w:iCs/>
          <w:sz w:val="20"/>
          <w:szCs w:val="20"/>
        </w:rPr>
        <w:t>пишутся</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это слова </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оригинал </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и </w:t>
      </w:r>
      <w:r w:rsidRPr="000D6993">
        <w:rPr>
          <w:rFonts w:ascii="GHEA Mariam" w:hAnsi="GHEA Mariam"/>
          <w:iCs/>
          <w:sz w:val="20"/>
          <w:szCs w:val="20"/>
          <w:lang w:val="es-ES"/>
        </w:rPr>
        <w:t xml:space="preserve">« </w:t>
      </w:r>
      <w:r w:rsidRPr="000D6993">
        <w:rPr>
          <w:rFonts w:ascii="GHEA Mariam" w:hAnsi="GHEA Mariam" w:cs="Sylfaen"/>
          <w:iCs/>
          <w:sz w:val="20"/>
          <w:szCs w:val="20"/>
        </w:rPr>
        <w:t xml:space="preserve">копия </w:t>
      </w:r>
      <w:r w:rsidRPr="000D6993">
        <w:rPr>
          <w:rFonts w:ascii="GHEA Mariam" w:hAnsi="GHEA Mariam"/>
          <w:iCs/>
          <w:sz w:val="20"/>
          <w:szCs w:val="20"/>
          <w:lang w:val="es-ES"/>
        </w:rPr>
        <w:t xml:space="preserve">» . </w:t>
      </w:r>
      <w:r w:rsidRPr="000D6993">
        <w:rPr>
          <w:rFonts w:ascii="GHEA Mariam" w:hAnsi="GHEA Mariam" w:cs="Sylfaen"/>
          <w:iCs/>
          <w:sz w:val="20"/>
          <w:szCs w:val="20"/>
          <w:lang w:val="ru-RU"/>
        </w:rPr>
        <w:t>В приложении</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инклюзивный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оригинальный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документы</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вместо</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может</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являются</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представлен</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их</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нотариальный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чтобы</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аутентифицированный</w:t>
      </w:r>
      <w:r w:rsidRPr="000D6993">
        <w:rPr>
          <w:rFonts w:ascii="GHEA Mariam" w:hAnsi="GHEA Mariam" w:cs="Sylfaen"/>
          <w:iCs/>
          <w:sz w:val="20"/>
          <w:szCs w:val="20"/>
          <w:lang w:val="af-ZA"/>
        </w:rPr>
        <w:t xml:space="preserve"> </w:t>
      </w:r>
      <w:r w:rsidRPr="000D6993">
        <w:rPr>
          <w:rFonts w:ascii="GHEA Mariam" w:hAnsi="GHEA Mariam" w:cs="Sylfaen"/>
          <w:iCs/>
          <w:sz w:val="20"/>
          <w:szCs w:val="20"/>
          <w:lang w:val="ru-RU"/>
        </w:rPr>
        <w:t>примеры .</w:t>
      </w:r>
    </w:p>
    <w:p w14:paraId="500F39B7" w14:textId="77777777" w:rsidR="009247B8" w:rsidRPr="000D6993" w:rsidRDefault="009247B8" w:rsidP="00845F46">
      <w:pPr>
        <w:ind w:firstLine="720"/>
        <w:jc w:val="both"/>
        <w:rPr>
          <w:rFonts w:ascii="GHEA Mariam" w:hAnsi="GHEA Mariam"/>
          <w:iCs/>
          <w:sz w:val="20"/>
          <w:szCs w:val="20"/>
          <w:lang w:val="af-ZA"/>
        </w:rPr>
      </w:pPr>
      <w:r w:rsidRPr="000D6993">
        <w:rPr>
          <w:rFonts w:ascii="GHEA Mariam" w:hAnsi="GHEA Mariam" w:cs="Sylfaen"/>
          <w:iCs/>
          <w:sz w:val="20"/>
          <w:szCs w:val="20"/>
        </w:rPr>
        <w:t>Конверт</w:t>
      </w:r>
      <w:r w:rsidRPr="000D6993">
        <w:rPr>
          <w:rFonts w:ascii="GHEA Mariam" w:hAnsi="GHEA Mariam"/>
          <w:iCs/>
          <w:sz w:val="20"/>
          <w:szCs w:val="20"/>
          <w:lang w:val="af-ZA"/>
        </w:rPr>
        <w:t xml:space="preserve"> </w:t>
      </w:r>
      <w:r w:rsidRPr="000D6993">
        <w:rPr>
          <w:rFonts w:ascii="GHEA Mariam" w:hAnsi="GHEA Mariam" w:cs="Sylfaen"/>
          <w:iCs/>
          <w:sz w:val="20"/>
          <w:szCs w:val="20"/>
        </w:rPr>
        <w:t>и:</w:t>
      </w:r>
      <w:r w:rsidRPr="000D6993">
        <w:rPr>
          <w:rFonts w:ascii="GHEA Mariam" w:hAnsi="GHEA Mariam"/>
          <w:iCs/>
          <w:sz w:val="20"/>
          <w:szCs w:val="20"/>
          <w:lang w:val="af-ZA"/>
        </w:rPr>
        <w:t xml:space="preserve"> </w:t>
      </w:r>
      <w:r w:rsidRPr="000D6993">
        <w:rPr>
          <w:rFonts w:ascii="GHEA Mariam" w:hAnsi="GHEA Mariam"/>
          <w:iCs/>
          <w:sz w:val="20"/>
          <w:szCs w:val="20"/>
        </w:rPr>
        <w:t>настоящим</w:t>
      </w:r>
      <w:r w:rsidRPr="000D6993">
        <w:rPr>
          <w:rFonts w:ascii="GHEA Mariam" w:hAnsi="GHEA Mariam"/>
          <w:iCs/>
          <w:sz w:val="20"/>
          <w:szCs w:val="20"/>
          <w:lang w:val="af-ZA"/>
        </w:rPr>
        <w:t xml:space="preserve"> </w:t>
      </w:r>
      <w:r w:rsidRPr="000D6993">
        <w:rPr>
          <w:rFonts w:ascii="GHEA Mariam" w:hAnsi="GHEA Mariam" w:cs="Sylfaen"/>
          <w:iCs/>
          <w:sz w:val="20"/>
          <w:szCs w:val="20"/>
        </w:rPr>
        <w:t>по приглашению</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предназначено для </w:t>
      </w:r>
      <w:r w:rsidRPr="000D6993">
        <w:rPr>
          <w:rFonts w:ascii="GHEA Mariam" w:hAnsi="GHEA Mariam"/>
          <w:iCs/>
          <w:sz w:val="20"/>
          <w:szCs w:val="20"/>
          <w:lang w:val="af-ZA"/>
        </w:rPr>
        <w:t xml:space="preserve">: </w:t>
      </w:r>
      <w:r w:rsidRPr="000D6993">
        <w:rPr>
          <w:rFonts w:ascii="GHEA Mariam" w:hAnsi="GHEA Mariam"/>
          <w:iCs/>
          <w:sz w:val="20"/>
          <w:szCs w:val="20"/>
        </w:rPr>
        <w:t>участника</w:t>
      </w:r>
      <w:r w:rsidRPr="000D6993">
        <w:rPr>
          <w:rFonts w:ascii="GHEA Mariam" w:hAnsi="GHEA Mariam"/>
          <w:iCs/>
          <w:sz w:val="20"/>
          <w:szCs w:val="20"/>
          <w:lang w:val="af-ZA"/>
        </w:rPr>
        <w:t xml:space="preserve"> </w:t>
      </w:r>
      <w:r w:rsidRPr="000D6993">
        <w:rPr>
          <w:rFonts w:ascii="GHEA Mariam" w:hAnsi="GHEA Mariam" w:cs="Sylfaen"/>
          <w:iCs/>
          <w:sz w:val="20"/>
          <w:szCs w:val="20"/>
        </w:rPr>
        <w:t>составленный</w:t>
      </w:r>
      <w:r w:rsidRPr="000D6993">
        <w:rPr>
          <w:rFonts w:ascii="GHEA Mariam" w:hAnsi="GHEA Mariam"/>
          <w:iCs/>
          <w:sz w:val="20"/>
          <w:szCs w:val="20"/>
          <w:lang w:val="af-ZA"/>
        </w:rPr>
        <w:t xml:space="preserve"> </w:t>
      </w:r>
      <w:r w:rsidRPr="000D6993">
        <w:rPr>
          <w:rFonts w:ascii="GHEA Mariam" w:hAnsi="GHEA Mariam" w:cs="Sylfaen"/>
          <w:iCs/>
          <w:sz w:val="20"/>
          <w:szCs w:val="20"/>
        </w:rPr>
        <w:t>документы</w:t>
      </w:r>
      <w:r w:rsidRPr="000D6993">
        <w:rPr>
          <w:rFonts w:ascii="GHEA Mariam" w:hAnsi="GHEA Mariam"/>
          <w:iCs/>
          <w:sz w:val="20"/>
          <w:szCs w:val="20"/>
          <w:lang w:val="af-ZA"/>
        </w:rPr>
        <w:t xml:space="preserve"> </w:t>
      </w:r>
      <w:r w:rsidRPr="000D6993">
        <w:rPr>
          <w:rFonts w:ascii="GHEA Mariam" w:hAnsi="GHEA Mariam" w:cs="Sylfaen"/>
          <w:iCs/>
          <w:sz w:val="20"/>
          <w:szCs w:val="20"/>
        </w:rPr>
        <w:t>подписание</w:t>
      </w:r>
      <w:r w:rsidRPr="000D6993">
        <w:rPr>
          <w:rFonts w:ascii="GHEA Mariam" w:hAnsi="GHEA Mariam"/>
          <w:iCs/>
          <w:sz w:val="20"/>
          <w:szCs w:val="20"/>
          <w:lang w:val="af-ZA"/>
        </w:rPr>
        <w:t xml:space="preserve"> </w:t>
      </w:r>
      <w:r w:rsidRPr="000D6993">
        <w:rPr>
          <w:rFonts w:ascii="GHEA Mariam" w:hAnsi="GHEA Mariam" w:cs="Sylfaen"/>
          <w:iCs/>
          <w:sz w:val="20"/>
          <w:szCs w:val="20"/>
        </w:rPr>
        <w:t>является</w:t>
      </w:r>
      <w:r w:rsidRPr="000D6993">
        <w:rPr>
          <w:rFonts w:ascii="GHEA Mariam" w:hAnsi="GHEA Mariam"/>
          <w:iCs/>
          <w:sz w:val="20"/>
          <w:szCs w:val="20"/>
          <w:lang w:val="af-ZA"/>
        </w:rPr>
        <w:t xml:space="preserve"> </w:t>
      </w:r>
      <w:r w:rsidRPr="000D6993">
        <w:rPr>
          <w:rFonts w:ascii="GHEA Mariam" w:hAnsi="GHEA Mariam" w:cs="Sylfaen"/>
          <w:iCs/>
          <w:sz w:val="20"/>
          <w:szCs w:val="20"/>
        </w:rPr>
        <w:t>их</w:t>
      </w:r>
      <w:r w:rsidRPr="000D6993">
        <w:rPr>
          <w:rFonts w:ascii="GHEA Mariam" w:hAnsi="GHEA Mariam"/>
          <w:iCs/>
          <w:sz w:val="20"/>
          <w:szCs w:val="20"/>
          <w:lang w:val="af-ZA"/>
        </w:rPr>
        <w:t xml:space="preserve"> </w:t>
      </w:r>
      <w:r w:rsidRPr="000D6993">
        <w:rPr>
          <w:rFonts w:ascii="GHEA Mariam" w:hAnsi="GHEA Mariam" w:cs="Sylfaen"/>
          <w:iCs/>
          <w:sz w:val="20"/>
          <w:szCs w:val="20"/>
        </w:rPr>
        <w:t>представитель</w:t>
      </w:r>
      <w:r w:rsidRPr="000D6993">
        <w:rPr>
          <w:rFonts w:ascii="GHEA Mariam" w:hAnsi="GHEA Mariam"/>
          <w:iCs/>
          <w:sz w:val="20"/>
          <w:szCs w:val="20"/>
          <w:lang w:val="af-ZA"/>
        </w:rPr>
        <w:t xml:space="preserve"> </w:t>
      </w:r>
      <w:r w:rsidRPr="000D6993">
        <w:rPr>
          <w:rFonts w:ascii="GHEA Mariam" w:hAnsi="GHEA Mariam" w:cs="Sylfaen"/>
          <w:iCs/>
          <w:sz w:val="20"/>
          <w:szCs w:val="20"/>
        </w:rPr>
        <w:t>персона</w:t>
      </w:r>
      <w:r w:rsidRPr="000D6993">
        <w:rPr>
          <w:rFonts w:ascii="GHEA Mariam" w:hAnsi="GHEA Mariam"/>
          <w:iCs/>
          <w:sz w:val="20"/>
          <w:szCs w:val="20"/>
          <w:lang w:val="af-ZA"/>
        </w:rPr>
        <w:t xml:space="preserve"> </w:t>
      </w:r>
      <w:r w:rsidRPr="000D6993">
        <w:rPr>
          <w:rFonts w:ascii="GHEA Mariam" w:hAnsi="GHEA Mariam" w:cs="Sylfaen"/>
          <w:iCs/>
          <w:sz w:val="20"/>
          <w:szCs w:val="20"/>
        </w:rPr>
        <w:t>или</w:t>
      </w:r>
      <w:r w:rsidRPr="000D6993">
        <w:rPr>
          <w:rFonts w:ascii="GHEA Mariam" w:hAnsi="GHEA Mariam"/>
          <w:iCs/>
          <w:sz w:val="20"/>
          <w:szCs w:val="20"/>
          <w:lang w:val="af-ZA"/>
        </w:rPr>
        <w:t xml:space="preserve"> </w:t>
      </w:r>
      <w:r w:rsidRPr="000D6993">
        <w:rPr>
          <w:rFonts w:ascii="GHEA Mariam" w:hAnsi="GHEA Mariam" w:cs="Sylfaen"/>
          <w:iCs/>
          <w:sz w:val="20"/>
          <w:szCs w:val="20"/>
        </w:rPr>
        <w:t>последний</w:t>
      </w:r>
      <w:r w:rsidRPr="000D6993">
        <w:rPr>
          <w:rFonts w:ascii="GHEA Mariam" w:hAnsi="GHEA Mariam"/>
          <w:iCs/>
          <w:sz w:val="20"/>
          <w:szCs w:val="20"/>
          <w:lang w:val="af-ZA"/>
        </w:rPr>
        <w:t xml:space="preserve"> </w:t>
      </w:r>
      <w:r w:rsidRPr="000D6993">
        <w:rPr>
          <w:rFonts w:ascii="GHEA Mariam" w:hAnsi="GHEA Mariam" w:cs="Sylfaen"/>
          <w:iCs/>
          <w:sz w:val="20"/>
          <w:szCs w:val="20"/>
        </w:rPr>
        <w:t>уполномоченный</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лицо </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далее </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агент </w:t>
      </w:r>
      <w:r w:rsidRPr="000D6993">
        <w:rPr>
          <w:rFonts w:ascii="GHEA Mariam" w:hAnsi="GHEA Mariam"/>
          <w:iCs/>
          <w:sz w:val="20"/>
          <w:szCs w:val="20"/>
          <w:lang w:val="af-ZA"/>
        </w:rPr>
        <w:t xml:space="preserve">). </w:t>
      </w:r>
      <w:r w:rsidRPr="000D6993">
        <w:rPr>
          <w:rFonts w:ascii="GHEA Mariam" w:hAnsi="GHEA Mariam" w:cs="Sylfaen"/>
          <w:iCs/>
          <w:sz w:val="20"/>
          <w:szCs w:val="20"/>
        </w:rPr>
        <w:t>Если:</w:t>
      </w:r>
      <w:r w:rsidRPr="000D6993">
        <w:rPr>
          <w:rFonts w:ascii="GHEA Mariam" w:hAnsi="GHEA Mariam"/>
          <w:iCs/>
          <w:sz w:val="20"/>
          <w:szCs w:val="20"/>
          <w:lang w:val="af-ZA"/>
        </w:rPr>
        <w:t xml:space="preserve"> </w:t>
      </w:r>
      <w:r w:rsidRPr="000D6993">
        <w:rPr>
          <w:rFonts w:ascii="GHEA Mariam" w:hAnsi="GHEA Mariam" w:cs="Sylfaen"/>
          <w:iCs/>
          <w:sz w:val="20"/>
          <w:szCs w:val="20"/>
        </w:rPr>
        <w:t>приложение</w:t>
      </w:r>
      <w:r w:rsidRPr="000D6993">
        <w:rPr>
          <w:rFonts w:ascii="GHEA Mariam" w:hAnsi="GHEA Mariam"/>
          <w:iCs/>
          <w:sz w:val="20"/>
          <w:szCs w:val="20"/>
          <w:lang w:val="af-ZA"/>
        </w:rPr>
        <w:t xml:space="preserve"> </w:t>
      </w:r>
      <w:r w:rsidRPr="000D6993">
        <w:rPr>
          <w:rFonts w:ascii="GHEA Mariam" w:hAnsi="GHEA Mariam" w:cs="Sylfaen"/>
          <w:iCs/>
          <w:sz w:val="20"/>
          <w:szCs w:val="20"/>
        </w:rPr>
        <w:t>Представляет</w:t>
      </w:r>
      <w:r w:rsidRPr="000D6993">
        <w:rPr>
          <w:rFonts w:ascii="GHEA Mariam" w:hAnsi="GHEA Mariam"/>
          <w:iCs/>
          <w:sz w:val="20"/>
          <w:szCs w:val="20"/>
          <w:lang w:val="af-ZA"/>
        </w:rPr>
        <w:t xml:space="preserve"> </w:t>
      </w:r>
      <w:r w:rsidRPr="000D6993">
        <w:rPr>
          <w:rFonts w:ascii="GHEA Mariam" w:hAnsi="GHEA Mariam" w:cs="Sylfaen"/>
          <w:iCs/>
          <w:sz w:val="20"/>
          <w:szCs w:val="20"/>
        </w:rPr>
        <w:t>является</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агент </w:t>
      </w:r>
      <w:r w:rsidRPr="000D6993">
        <w:rPr>
          <w:rFonts w:ascii="GHEA Mariam" w:hAnsi="GHEA Mariam"/>
          <w:iCs/>
          <w:sz w:val="20"/>
          <w:szCs w:val="20"/>
          <w:lang w:val="af-ZA"/>
        </w:rPr>
        <w:t xml:space="preserve">тогда </w:t>
      </w:r>
      <w:r w:rsidRPr="000D6993">
        <w:rPr>
          <w:rFonts w:ascii="GHEA Mariam" w:hAnsi="GHEA Mariam" w:cs="Sylfaen"/>
          <w:iCs/>
          <w:sz w:val="20"/>
          <w:szCs w:val="20"/>
        </w:rPr>
        <w:t>_</w:t>
      </w:r>
      <w:r w:rsidRPr="000D6993">
        <w:rPr>
          <w:rFonts w:ascii="GHEA Mariam" w:hAnsi="GHEA Mariam"/>
          <w:iCs/>
          <w:sz w:val="20"/>
          <w:szCs w:val="20"/>
          <w:lang w:val="af-ZA"/>
        </w:rPr>
        <w:t xml:space="preserve"> </w:t>
      </w:r>
      <w:r w:rsidRPr="000D6993">
        <w:rPr>
          <w:rFonts w:ascii="GHEA Mariam" w:hAnsi="GHEA Mariam" w:cs="Sylfaen"/>
          <w:iCs/>
          <w:sz w:val="20"/>
          <w:szCs w:val="20"/>
        </w:rPr>
        <w:t>по заявке</w:t>
      </w:r>
      <w:r w:rsidRPr="000D6993">
        <w:rPr>
          <w:rFonts w:ascii="GHEA Mariam" w:hAnsi="GHEA Mariam"/>
          <w:iCs/>
          <w:sz w:val="20"/>
          <w:szCs w:val="20"/>
          <w:lang w:val="af-ZA"/>
        </w:rPr>
        <w:t xml:space="preserve"> </w:t>
      </w:r>
      <w:r w:rsidRPr="000D6993">
        <w:rPr>
          <w:rFonts w:ascii="GHEA Mariam" w:hAnsi="GHEA Mariam" w:cs="Sylfaen"/>
          <w:iCs/>
          <w:sz w:val="20"/>
          <w:szCs w:val="20"/>
        </w:rPr>
        <w:t>представлен</w:t>
      </w:r>
      <w:r w:rsidRPr="000D6993">
        <w:rPr>
          <w:rFonts w:ascii="GHEA Mariam" w:hAnsi="GHEA Mariam"/>
          <w:iCs/>
          <w:sz w:val="20"/>
          <w:szCs w:val="20"/>
          <w:lang w:val="af-ZA"/>
        </w:rPr>
        <w:t xml:space="preserve"> </w:t>
      </w:r>
      <w:r w:rsidRPr="000D6993">
        <w:rPr>
          <w:rFonts w:ascii="GHEA Mariam" w:hAnsi="GHEA Mariam" w:cs="Sylfaen"/>
          <w:iCs/>
          <w:sz w:val="20"/>
          <w:szCs w:val="20"/>
        </w:rPr>
        <w:t>является</w:t>
      </w:r>
      <w:r w:rsidRPr="000D6993">
        <w:rPr>
          <w:rFonts w:ascii="GHEA Mariam" w:hAnsi="GHEA Mariam"/>
          <w:iCs/>
          <w:sz w:val="20"/>
          <w:szCs w:val="20"/>
          <w:lang w:val="af-ZA"/>
        </w:rPr>
        <w:t xml:space="preserve"> </w:t>
      </w:r>
      <w:r w:rsidRPr="000D6993">
        <w:rPr>
          <w:rFonts w:ascii="GHEA Mariam" w:hAnsi="GHEA Mariam" w:cs="Sylfaen"/>
          <w:iCs/>
          <w:sz w:val="20"/>
          <w:szCs w:val="20"/>
        </w:rPr>
        <w:t>последний</w:t>
      </w:r>
      <w:r w:rsidRPr="000D6993">
        <w:rPr>
          <w:rFonts w:ascii="GHEA Mariam" w:hAnsi="GHEA Mariam"/>
          <w:iCs/>
          <w:sz w:val="20"/>
          <w:szCs w:val="20"/>
          <w:lang w:val="af-ZA"/>
        </w:rPr>
        <w:t xml:space="preserve"> </w:t>
      </w:r>
      <w:r w:rsidRPr="000D6993">
        <w:rPr>
          <w:rFonts w:ascii="GHEA Mariam" w:hAnsi="GHEA Mariam" w:cs="Sylfaen"/>
          <w:iCs/>
          <w:sz w:val="20"/>
          <w:szCs w:val="20"/>
        </w:rPr>
        <w:t>что</w:t>
      </w:r>
      <w:r w:rsidRPr="000D6993">
        <w:rPr>
          <w:rFonts w:ascii="GHEA Mariam" w:hAnsi="GHEA Mariam"/>
          <w:iCs/>
          <w:sz w:val="20"/>
          <w:szCs w:val="20"/>
          <w:lang w:val="af-ZA"/>
        </w:rPr>
        <w:t xml:space="preserve"> </w:t>
      </w:r>
      <w:r w:rsidRPr="000D6993">
        <w:rPr>
          <w:rFonts w:ascii="GHEA Mariam" w:hAnsi="GHEA Mariam" w:cs="Sylfaen"/>
          <w:iCs/>
          <w:sz w:val="20"/>
          <w:szCs w:val="20"/>
        </w:rPr>
        <w:t>власть</w:t>
      </w:r>
      <w:r w:rsidRPr="000D6993">
        <w:rPr>
          <w:rFonts w:ascii="GHEA Mariam" w:hAnsi="GHEA Mariam"/>
          <w:iCs/>
          <w:sz w:val="20"/>
          <w:szCs w:val="20"/>
          <w:lang w:val="af-ZA"/>
        </w:rPr>
        <w:t xml:space="preserve"> </w:t>
      </w:r>
      <w:r w:rsidRPr="000D6993">
        <w:rPr>
          <w:rFonts w:ascii="GHEA Mariam" w:hAnsi="GHEA Mariam" w:cs="Sylfaen"/>
          <w:iCs/>
          <w:sz w:val="20"/>
          <w:szCs w:val="20"/>
        </w:rPr>
        <w:t>сдержанный</w:t>
      </w:r>
      <w:r w:rsidRPr="000D6993">
        <w:rPr>
          <w:rFonts w:ascii="GHEA Mariam" w:hAnsi="GHEA Mariam"/>
          <w:iCs/>
          <w:sz w:val="20"/>
          <w:szCs w:val="20"/>
          <w:lang w:val="af-ZA"/>
        </w:rPr>
        <w:t xml:space="preserve"> </w:t>
      </w:r>
      <w:r w:rsidRPr="000D6993">
        <w:rPr>
          <w:rFonts w:ascii="GHEA Mariam" w:hAnsi="GHEA Mariam" w:cs="Sylfaen"/>
          <w:iCs/>
          <w:sz w:val="20"/>
          <w:szCs w:val="20"/>
        </w:rPr>
        <w:t>быть</w:t>
      </w:r>
      <w:r w:rsidRPr="000D6993">
        <w:rPr>
          <w:rFonts w:ascii="GHEA Mariam" w:hAnsi="GHEA Mariam"/>
          <w:iCs/>
          <w:sz w:val="20"/>
          <w:szCs w:val="20"/>
          <w:lang w:val="af-ZA"/>
        </w:rPr>
        <w:t xml:space="preserve"> </w:t>
      </w:r>
      <w:r w:rsidRPr="000D6993">
        <w:rPr>
          <w:rFonts w:ascii="GHEA Mariam" w:hAnsi="GHEA Mariam" w:cs="Sylfaen"/>
          <w:iCs/>
          <w:sz w:val="20"/>
          <w:szCs w:val="20"/>
        </w:rPr>
        <w:t>о</w:t>
      </w:r>
      <w:r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документ </w:t>
      </w:r>
      <w:r w:rsidRPr="000D6993">
        <w:rPr>
          <w:rFonts w:ascii="GHEA Mariam" w:hAnsi="GHEA Mariam" w:cs="Sylfaen"/>
          <w:iCs/>
          <w:sz w:val="20"/>
          <w:szCs w:val="20"/>
          <w:lang w:val="af-ZA"/>
        </w:rPr>
        <w:t>_</w:t>
      </w:r>
    </w:p>
    <w:p w14:paraId="7325F0AD" w14:textId="77777777" w:rsidR="009247B8" w:rsidRPr="000D6993" w:rsidRDefault="009247B8" w:rsidP="00845F46">
      <w:pPr>
        <w:ind w:firstLine="720"/>
        <w:jc w:val="both"/>
        <w:rPr>
          <w:rFonts w:ascii="GHEA Mariam" w:hAnsi="GHEA Mariam"/>
          <w:iCs/>
          <w:sz w:val="20"/>
          <w:szCs w:val="20"/>
          <w:lang w:val="af-ZA"/>
        </w:rPr>
      </w:pPr>
      <w:r w:rsidRPr="000D6993">
        <w:rPr>
          <w:rFonts w:ascii="GHEA Mariam" w:hAnsi="GHEA Mariam"/>
          <w:iCs/>
          <w:sz w:val="20"/>
          <w:szCs w:val="20"/>
          <w:lang w:val="af-ZA"/>
        </w:rPr>
        <w:t xml:space="preserve">3.2 </w:t>
      </w:r>
      <w:r w:rsidRPr="000D6993">
        <w:rPr>
          <w:rFonts w:ascii="GHEA Mariam" w:hAnsi="GHEA Mariam" w:cs="Sylfaen"/>
          <w:iCs/>
          <w:sz w:val="20"/>
          <w:szCs w:val="20"/>
        </w:rPr>
        <w:t>Здесь</w:t>
      </w:r>
      <w:r w:rsidRPr="000D6993">
        <w:rPr>
          <w:rFonts w:ascii="GHEA Mariam" w:hAnsi="GHEA Mariam"/>
          <w:iCs/>
          <w:sz w:val="20"/>
          <w:szCs w:val="20"/>
          <w:lang w:val="af-ZA"/>
        </w:rPr>
        <w:t xml:space="preserve"> </w:t>
      </w:r>
      <w:r w:rsidRPr="000D6993">
        <w:rPr>
          <w:rFonts w:ascii="GHEA Mariam" w:hAnsi="GHEA Mariam"/>
          <w:iCs/>
          <w:sz w:val="20"/>
          <w:szCs w:val="20"/>
        </w:rPr>
        <w:t xml:space="preserve">в пункте </w:t>
      </w:r>
      <w:r w:rsidRPr="000D6993">
        <w:rPr>
          <w:rFonts w:ascii="GHEA Mariam" w:hAnsi="GHEA Mariam"/>
          <w:iCs/>
          <w:sz w:val="20"/>
          <w:szCs w:val="20"/>
          <w:lang w:val="af-ZA"/>
        </w:rPr>
        <w:t xml:space="preserve">3.1 </w:t>
      </w:r>
      <w:r w:rsidRPr="000D6993">
        <w:rPr>
          <w:rFonts w:ascii="GHEA Mariam" w:hAnsi="GHEA Mariam"/>
          <w:iCs/>
          <w:sz w:val="20"/>
          <w:szCs w:val="20"/>
        </w:rPr>
        <w:t>инструкции</w:t>
      </w:r>
      <w:r w:rsidRPr="000D6993">
        <w:rPr>
          <w:rFonts w:ascii="GHEA Mariam" w:hAnsi="GHEA Mariam"/>
          <w:iCs/>
          <w:sz w:val="20"/>
          <w:szCs w:val="20"/>
          <w:lang w:val="af-ZA"/>
        </w:rPr>
        <w:t xml:space="preserve"> </w:t>
      </w:r>
      <w:r w:rsidRPr="000D6993">
        <w:rPr>
          <w:rFonts w:ascii="GHEA Mariam" w:hAnsi="GHEA Mariam" w:cs="Sylfaen"/>
          <w:iCs/>
          <w:sz w:val="20"/>
          <w:szCs w:val="20"/>
        </w:rPr>
        <w:t>указанный</w:t>
      </w:r>
      <w:r w:rsidRPr="000D6993">
        <w:rPr>
          <w:rFonts w:ascii="GHEA Mariam" w:hAnsi="GHEA Mariam"/>
          <w:iCs/>
          <w:sz w:val="20"/>
          <w:szCs w:val="20"/>
          <w:lang w:val="af-ZA"/>
        </w:rPr>
        <w:t xml:space="preserve"> </w:t>
      </w:r>
      <w:r w:rsidRPr="000D6993">
        <w:rPr>
          <w:rFonts w:ascii="GHEA Mariam" w:hAnsi="GHEA Mariam" w:cs="Sylfaen"/>
          <w:iCs/>
          <w:sz w:val="20"/>
          <w:szCs w:val="20"/>
        </w:rPr>
        <w:t>конверт</w:t>
      </w:r>
      <w:r w:rsidRPr="000D6993">
        <w:rPr>
          <w:rFonts w:ascii="GHEA Mariam" w:hAnsi="GHEA Mariam"/>
          <w:iCs/>
          <w:sz w:val="20"/>
          <w:szCs w:val="20"/>
          <w:lang w:val="af-ZA"/>
        </w:rPr>
        <w:t xml:space="preserve"> </w:t>
      </w:r>
      <w:r w:rsidRPr="000D6993">
        <w:rPr>
          <w:rFonts w:ascii="GHEA Mariam" w:hAnsi="GHEA Mariam" w:cs="Sylfaen"/>
          <w:iCs/>
          <w:sz w:val="20"/>
          <w:szCs w:val="20"/>
        </w:rPr>
        <w:t>на</w:t>
      </w:r>
      <w:r w:rsidRPr="000D6993">
        <w:rPr>
          <w:rFonts w:ascii="GHEA Mariam" w:hAnsi="GHEA Mariam"/>
          <w:iCs/>
          <w:sz w:val="20"/>
          <w:szCs w:val="20"/>
          <w:lang w:val="af-ZA"/>
        </w:rPr>
        <w:t xml:space="preserve"> </w:t>
      </w:r>
      <w:r w:rsidRPr="000D6993">
        <w:rPr>
          <w:rFonts w:ascii="GHEA Mariam" w:hAnsi="GHEA Mariam" w:cs="Sylfaen"/>
          <w:iCs/>
          <w:sz w:val="20"/>
          <w:szCs w:val="20"/>
        </w:rPr>
        <w:t>приложение</w:t>
      </w:r>
      <w:r w:rsidRPr="000D6993">
        <w:rPr>
          <w:rFonts w:ascii="GHEA Mariam" w:hAnsi="GHEA Mariam"/>
          <w:iCs/>
          <w:sz w:val="20"/>
          <w:szCs w:val="20"/>
          <w:lang w:val="af-ZA"/>
        </w:rPr>
        <w:t xml:space="preserve"> </w:t>
      </w:r>
      <w:r w:rsidRPr="000D6993">
        <w:rPr>
          <w:rFonts w:ascii="GHEA Mariam" w:hAnsi="GHEA Mariam" w:cs="Sylfaen"/>
          <w:iCs/>
          <w:sz w:val="20"/>
          <w:szCs w:val="20"/>
        </w:rPr>
        <w:t>делать</w:t>
      </w:r>
      <w:r w:rsidRPr="000D6993">
        <w:rPr>
          <w:rFonts w:ascii="GHEA Mariam" w:hAnsi="GHEA Mariam"/>
          <w:iCs/>
          <w:sz w:val="20"/>
          <w:szCs w:val="20"/>
          <w:lang w:val="af-ZA"/>
        </w:rPr>
        <w:t xml:space="preserve"> </w:t>
      </w:r>
      <w:r w:rsidRPr="000D6993">
        <w:rPr>
          <w:rFonts w:ascii="GHEA Mariam" w:hAnsi="GHEA Mariam" w:cs="Sylfaen"/>
          <w:iCs/>
          <w:sz w:val="20"/>
          <w:szCs w:val="20"/>
        </w:rPr>
        <w:t>на языке</w:t>
      </w:r>
      <w:r w:rsidRPr="000D6993">
        <w:rPr>
          <w:rFonts w:ascii="GHEA Mariam" w:hAnsi="GHEA Mariam"/>
          <w:iCs/>
          <w:sz w:val="20"/>
          <w:szCs w:val="20"/>
          <w:lang w:val="af-ZA"/>
        </w:rPr>
        <w:t xml:space="preserve"> </w:t>
      </w:r>
      <w:r w:rsidRPr="000D6993">
        <w:rPr>
          <w:rFonts w:ascii="GHEA Mariam" w:hAnsi="GHEA Mariam" w:cs="Sylfaen"/>
          <w:iCs/>
          <w:sz w:val="20"/>
          <w:szCs w:val="20"/>
        </w:rPr>
        <w:t>отмеченный</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являются </w:t>
      </w:r>
      <w:r w:rsidRPr="000D6993">
        <w:rPr>
          <w:rFonts w:ascii="GHEA Mariam" w:hAnsi="GHEA Mariam"/>
          <w:iCs/>
          <w:sz w:val="20"/>
          <w:szCs w:val="20"/>
          <w:lang w:val="af-ZA"/>
        </w:rPr>
        <w:t>:</w:t>
      </w:r>
    </w:p>
    <w:p w14:paraId="118F1CD4" w14:textId="77777777" w:rsidR="009247B8" w:rsidRPr="000D6993" w:rsidRDefault="009247B8" w:rsidP="00845F46">
      <w:pPr>
        <w:ind w:firstLine="720"/>
        <w:rPr>
          <w:rFonts w:ascii="GHEA Mariam" w:hAnsi="GHEA Mariam"/>
          <w:iCs/>
          <w:sz w:val="20"/>
          <w:szCs w:val="20"/>
          <w:lang w:val="af-ZA"/>
        </w:rPr>
      </w:pPr>
      <w:r w:rsidRPr="000D6993">
        <w:rPr>
          <w:rFonts w:ascii="GHEA Mariam" w:hAnsi="GHEA Mariam"/>
          <w:iCs/>
          <w:sz w:val="20"/>
          <w:szCs w:val="20"/>
          <w:lang w:val="af-ZA"/>
        </w:rPr>
        <w:t xml:space="preserve">1 </w:t>
      </w:r>
      <w:r w:rsidRPr="000D6993">
        <w:rPr>
          <w:rFonts w:ascii="GHEA Mariam" w:hAnsi="GHEA Mariam" w:cs="Sylfaen"/>
          <w:iCs/>
          <w:sz w:val="20"/>
          <w:szCs w:val="20"/>
        </w:rPr>
        <w:t xml:space="preserve">) </w:t>
      </w:r>
      <w:r w:rsidRPr="000D6993">
        <w:rPr>
          <w:rFonts w:ascii="GHEA Mariam" w:hAnsi="GHEA Mariam"/>
          <w:iCs/>
          <w:sz w:val="20"/>
          <w:szCs w:val="20"/>
        </w:rPr>
        <w:t>работодателю</w:t>
      </w:r>
      <w:r w:rsidRPr="000D6993">
        <w:rPr>
          <w:rFonts w:ascii="GHEA Mariam" w:hAnsi="GHEA Mariam"/>
          <w:iCs/>
          <w:sz w:val="20"/>
          <w:szCs w:val="20"/>
          <w:lang w:val="af-ZA"/>
        </w:rPr>
        <w:t xml:space="preserve"> </w:t>
      </w:r>
      <w:r w:rsidRPr="000D6993">
        <w:rPr>
          <w:rFonts w:ascii="GHEA Mariam" w:hAnsi="GHEA Mariam" w:cs="Sylfaen"/>
          <w:iCs/>
          <w:sz w:val="20"/>
          <w:szCs w:val="20"/>
        </w:rPr>
        <w:t>имя</w:t>
      </w:r>
      <w:r w:rsidRPr="000D6993">
        <w:rPr>
          <w:rFonts w:ascii="GHEA Mariam" w:hAnsi="GHEA Mariam"/>
          <w:iCs/>
          <w:sz w:val="20"/>
          <w:szCs w:val="20"/>
          <w:lang w:val="af-ZA"/>
        </w:rPr>
        <w:t xml:space="preserve"> </w:t>
      </w:r>
      <w:r w:rsidRPr="000D6993">
        <w:rPr>
          <w:rFonts w:ascii="GHEA Mariam" w:hAnsi="GHEA Mariam" w:cs="Sylfaen"/>
          <w:iCs/>
          <w:sz w:val="20"/>
          <w:szCs w:val="20"/>
        </w:rPr>
        <w:t>и:</w:t>
      </w:r>
      <w:r w:rsidRPr="000D6993">
        <w:rPr>
          <w:rFonts w:ascii="GHEA Mariam" w:hAnsi="GHEA Mariam"/>
          <w:iCs/>
          <w:sz w:val="20"/>
          <w:szCs w:val="20"/>
          <w:lang w:val="af-ZA"/>
        </w:rPr>
        <w:t xml:space="preserve"> </w:t>
      </w:r>
      <w:r w:rsidRPr="000D6993">
        <w:rPr>
          <w:rFonts w:ascii="GHEA Mariam" w:hAnsi="GHEA Mariam" w:cs="Sylfaen"/>
          <w:iCs/>
          <w:sz w:val="20"/>
          <w:szCs w:val="20"/>
        </w:rPr>
        <w:t>приложения</w:t>
      </w:r>
      <w:r w:rsidRPr="000D6993">
        <w:rPr>
          <w:rFonts w:ascii="GHEA Mariam" w:hAnsi="GHEA Mariam"/>
          <w:iCs/>
          <w:sz w:val="20"/>
          <w:szCs w:val="20"/>
          <w:lang w:val="af-ZA"/>
        </w:rPr>
        <w:t xml:space="preserve"> </w:t>
      </w:r>
      <w:r w:rsidRPr="000D6993">
        <w:rPr>
          <w:rFonts w:ascii="GHEA Mariam" w:hAnsi="GHEA Mariam" w:cs="Sylfaen"/>
          <w:iCs/>
          <w:sz w:val="20"/>
          <w:szCs w:val="20"/>
        </w:rPr>
        <w:t>презентация</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место </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адрес </w:t>
      </w:r>
      <w:r w:rsidRPr="000D6993">
        <w:rPr>
          <w:rFonts w:ascii="GHEA Mariam" w:hAnsi="GHEA Mariam"/>
          <w:iCs/>
          <w:sz w:val="20"/>
          <w:szCs w:val="20"/>
          <w:lang w:val="af-ZA"/>
        </w:rPr>
        <w:t>).</w:t>
      </w:r>
    </w:p>
    <w:p w14:paraId="3A51ADC8" w14:textId="77777777" w:rsidR="009247B8" w:rsidRPr="000D6993" w:rsidRDefault="009247B8" w:rsidP="00845F46">
      <w:pPr>
        <w:ind w:firstLine="720"/>
        <w:rPr>
          <w:rFonts w:ascii="GHEA Mariam" w:hAnsi="GHEA Mariam"/>
          <w:iCs/>
          <w:sz w:val="20"/>
          <w:szCs w:val="20"/>
          <w:lang w:val="af-ZA"/>
        </w:rPr>
      </w:pPr>
      <w:r w:rsidRPr="000D6993">
        <w:rPr>
          <w:rFonts w:ascii="GHEA Mariam" w:hAnsi="GHEA Mariam"/>
          <w:iCs/>
          <w:sz w:val="20"/>
          <w:szCs w:val="20"/>
          <w:lang w:val="af-ZA"/>
        </w:rPr>
        <w:t xml:space="preserve">2) </w:t>
      </w:r>
      <w:r w:rsidR="00A47A4E" w:rsidRPr="000D6993">
        <w:rPr>
          <w:rFonts w:ascii="GHEA Mariam" w:hAnsi="GHEA Mariam"/>
          <w:iCs/>
          <w:sz w:val="20"/>
          <w:szCs w:val="20"/>
        </w:rPr>
        <w:t>процедуры</w:t>
      </w:r>
      <w:r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код </w:t>
      </w:r>
      <w:r w:rsidRPr="000D6993">
        <w:rPr>
          <w:rFonts w:ascii="GHEA Mariam" w:hAnsi="GHEA Mariam"/>
          <w:iCs/>
          <w:sz w:val="20"/>
          <w:szCs w:val="20"/>
          <w:lang w:val="af-ZA"/>
        </w:rPr>
        <w:t>.</w:t>
      </w:r>
    </w:p>
    <w:p w14:paraId="6A84B768" w14:textId="77777777" w:rsidR="009247B8" w:rsidRPr="000D6993" w:rsidRDefault="009247B8" w:rsidP="00845F46">
      <w:pPr>
        <w:ind w:firstLine="720"/>
        <w:rPr>
          <w:rFonts w:ascii="GHEA Mariam" w:hAnsi="GHEA Mariam"/>
          <w:iCs/>
          <w:sz w:val="20"/>
          <w:szCs w:val="20"/>
          <w:lang w:val="af-ZA"/>
        </w:rPr>
      </w:pPr>
      <w:r w:rsidRPr="000D6993">
        <w:rPr>
          <w:rFonts w:ascii="GHEA Mariam" w:hAnsi="GHEA Mariam"/>
          <w:iCs/>
          <w:sz w:val="20"/>
          <w:szCs w:val="20"/>
          <w:lang w:val="af-ZA"/>
        </w:rPr>
        <w:t xml:space="preserve">3) « </w:t>
      </w:r>
      <w:r w:rsidRPr="000D6993">
        <w:rPr>
          <w:rFonts w:ascii="GHEA Mariam" w:hAnsi="GHEA Mariam" w:cs="Sylfaen"/>
          <w:iCs/>
          <w:sz w:val="20"/>
          <w:szCs w:val="20"/>
        </w:rPr>
        <w:t>Не открывать.</w:t>
      </w:r>
      <w:r w:rsidRPr="000D6993">
        <w:rPr>
          <w:rFonts w:ascii="GHEA Mariam" w:hAnsi="GHEA Mariam"/>
          <w:iCs/>
          <w:sz w:val="20"/>
          <w:szCs w:val="20"/>
          <w:lang w:val="af-ZA"/>
        </w:rPr>
        <w:t xml:space="preserve"> </w:t>
      </w:r>
      <w:r w:rsidRPr="000D6993">
        <w:rPr>
          <w:rFonts w:ascii="GHEA Mariam" w:hAnsi="GHEA Mariam" w:cs="Sylfaen"/>
          <w:iCs/>
          <w:sz w:val="20"/>
          <w:szCs w:val="20"/>
        </w:rPr>
        <w:t>до</w:t>
      </w:r>
      <w:r w:rsidRPr="000D6993">
        <w:rPr>
          <w:rFonts w:ascii="GHEA Mariam" w:hAnsi="GHEA Mariam"/>
          <w:iCs/>
          <w:sz w:val="20"/>
          <w:szCs w:val="20"/>
          <w:lang w:val="af-ZA"/>
        </w:rPr>
        <w:t xml:space="preserve"> </w:t>
      </w:r>
      <w:r w:rsidRPr="000D6993">
        <w:rPr>
          <w:rFonts w:ascii="GHEA Mariam" w:hAnsi="GHEA Mariam" w:cs="Sylfaen"/>
          <w:iCs/>
          <w:sz w:val="20"/>
          <w:szCs w:val="20"/>
        </w:rPr>
        <w:t>Приложения</w:t>
      </w:r>
      <w:r w:rsidRPr="000D6993">
        <w:rPr>
          <w:rFonts w:ascii="GHEA Mariam" w:hAnsi="GHEA Mariam"/>
          <w:iCs/>
          <w:sz w:val="20"/>
          <w:szCs w:val="20"/>
          <w:lang w:val="af-ZA"/>
        </w:rPr>
        <w:t xml:space="preserve"> </w:t>
      </w:r>
      <w:r w:rsidRPr="000D6993">
        <w:rPr>
          <w:rFonts w:ascii="GHEA Mariam" w:hAnsi="GHEA Mariam" w:cs="Sylfaen"/>
          <w:iCs/>
          <w:sz w:val="20"/>
          <w:szCs w:val="20"/>
        </w:rPr>
        <w:t>открытие</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слова «сессия </w:t>
      </w:r>
      <w:r w:rsidRPr="000D6993">
        <w:rPr>
          <w:rFonts w:ascii="GHEA Mariam" w:hAnsi="GHEA Mariam"/>
          <w:iCs/>
          <w:sz w:val="20"/>
          <w:szCs w:val="20"/>
          <w:lang w:val="af-ZA"/>
        </w:rPr>
        <w:t>» .</w:t>
      </w:r>
    </w:p>
    <w:p w14:paraId="007D0440" w14:textId="77777777" w:rsidR="009247B8" w:rsidRPr="000D6993" w:rsidRDefault="009247B8" w:rsidP="00845F46">
      <w:pPr>
        <w:ind w:firstLine="720"/>
        <w:rPr>
          <w:rFonts w:ascii="GHEA Mariam" w:hAnsi="GHEA Mariam"/>
          <w:iCs/>
          <w:sz w:val="20"/>
          <w:szCs w:val="20"/>
          <w:lang w:val="af-ZA"/>
        </w:rPr>
      </w:pPr>
      <w:r w:rsidRPr="000D6993">
        <w:rPr>
          <w:rFonts w:ascii="GHEA Mariam" w:hAnsi="GHEA Mariam"/>
          <w:iCs/>
          <w:sz w:val="20"/>
          <w:szCs w:val="20"/>
          <w:lang w:val="af-ZA"/>
        </w:rPr>
        <w:t xml:space="preserve">4 </w:t>
      </w:r>
      <w:r w:rsidRPr="000D6993">
        <w:rPr>
          <w:rFonts w:ascii="GHEA Mariam" w:hAnsi="GHEA Mariam" w:cs="Sylfaen"/>
          <w:iCs/>
          <w:sz w:val="20"/>
          <w:szCs w:val="20"/>
        </w:rPr>
        <w:t xml:space="preserve">) </w:t>
      </w:r>
      <w:r w:rsidRPr="000D6993">
        <w:rPr>
          <w:rFonts w:ascii="GHEA Mariam" w:hAnsi="GHEA Mariam"/>
          <w:iCs/>
          <w:sz w:val="20"/>
          <w:szCs w:val="20"/>
        </w:rPr>
        <w:t>участник</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имя </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имя </w:t>
      </w:r>
      <w:r w:rsidRPr="000D6993">
        <w:rPr>
          <w:rFonts w:ascii="GHEA Mariam" w:hAnsi="GHEA Mariam"/>
          <w:iCs/>
          <w:sz w:val="20"/>
          <w:szCs w:val="20"/>
          <w:lang w:val="af-ZA"/>
        </w:rPr>
        <w:t xml:space="preserve">), </w:t>
      </w:r>
      <w:r w:rsidRPr="000D6993">
        <w:rPr>
          <w:rFonts w:ascii="GHEA Mariam" w:hAnsi="GHEA Mariam" w:cs="Sylfaen"/>
          <w:iCs/>
          <w:sz w:val="20"/>
          <w:szCs w:val="20"/>
        </w:rPr>
        <w:t>местонахождение</w:t>
      </w:r>
      <w:r w:rsidRPr="000D6993">
        <w:rPr>
          <w:rFonts w:ascii="GHEA Mariam" w:hAnsi="GHEA Mariam"/>
          <w:iCs/>
          <w:sz w:val="20"/>
          <w:szCs w:val="20"/>
          <w:lang w:val="af-ZA"/>
        </w:rPr>
        <w:t xml:space="preserve"> </w:t>
      </w:r>
      <w:r w:rsidRPr="000D6993">
        <w:rPr>
          <w:rFonts w:ascii="GHEA Mariam" w:hAnsi="GHEA Mariam" w:cs="Sylfaen"/>
          <w:iCs/>
          <w:sz w:val="20"/>
          <w:szCs w:val="20"/>
        </w:rPr>
        <w:t>место</w:t>
      </w:r>
      <w:r w:rsidRPr="000D6993">
        <w:rPr>
          <w:rFonts w:ascii="GHEA Mariam" w:hAnsi="GHEA Mariam"/>
          <w:iCs/>
          <w:sz w:val="20"/>
          <w:szCs w:val="20"/>
          <w:lang w:val="af-ZA"/>
        </w:rPr>
        <w:t xml:space="preserve"> </w:t>
      </w:r>
      <w:r w:rsidRPr="000D6993">
        <w:rPr>
          <w:rFonts w:ascii="GHEA Mariam" w:hAnsi="GHEA Mariam" w:cs="Sylfaen"/>
          <w:iCs/>
          <w:sz w:val="20"/>
          <w:szCs w:val="20"/>
        </w:rPr>
        <w:t>и:</w:t>
      </w:r>
      <w:r w:rsidRPr="000D6993">
        <w:rPr>
          <w:rFonts w:ascii="GHEA Mariam" w:hAnsi="GHEA Mariam"/>
          <w:iCs/>
          <w:sz w:val="20"/>
          <w:szCs w:val="20"/>
          <w:lang w:val="af-ZA"/>
        </w:rPr>
        <w:t xml:space="preserve"> </w:t>
      </w:r>
      <w:r w:rsidRPr="000D6993">
        <w:rPr>
          <w:rFonts w:ascii="GHEA Mariam" w:hAnsi="GHEA Mariam" w:cs="Sylfaen"/>
          <w:iCs/>
          <w:sz w:val="20"/>
          <w:szCs w:val="20"/>
        </w:rPr>
        <w:t xml:space="preserve">номер телефона </w:t>
      </w:r>
      <w:r w:rsidRPr="000D6993">
        <w:rPr>
          <w:rFonts w:ascii="GHEA Mariam" w:hAnsi="GHEA Mariam"/>
          <w:iCs/>
          <w:sz w:val="20"/>
          <w:szCs w:val="20"/>
          <w:lang w:val="af-ZA"/>
        </w:rPr>
        <w:t>:</w:t>
      </w:r>
    </w:p>
    <w:p w14:paraId="5718BB34" w14:textId="77777777" w:rsidR="009247B8" w:rsidRPr="000D6993" w:rsidRDefault="009247B8" w:rsidP="00845F46">
      <w:pPr>
        <w:ind w:firstLine="720"/>
        <w:jc w:val="both"/>
        <w:rPr>
          <w:rFonts w:ascii="GHEA Mariam" w:hAnsi="GHEA Mariam" w:cs="Sylfaen"/>
          <w:iCs/>
          <w:sz w:val="20"/>
          <w:szCs w:val="20"/>
          <w:lang w:val="af-ZA"/>
        </w:rPr>
      </w:pPr>
      <w:r w:rsidRPr="000D6993">
        <w:rPr>
          <w:rFonts w:ascii="GHEA Mariam" w:hAnsi="GHEA Mariam" w:cs="Sylfaen"/>
          <w:iCs/>
          <w:sz w:val="20"/>
          <w:szCs w:val="20"/>
          <w:lang w:val="af-ZA"/>
        </w:rPr>
        <w:t xml:space="preserve">3.3 </w:t>
      </w:r>
      <w:r w:rsidRPr="000D6993">
        <w:rPr>
          <w:rFonts w:ascii="GHEA Mariam" w:hAnsi="GHEA Mariam" w:cs="Sylfaen"/>
          <w:iCs/>
          <w:sz w:val="20"/>
          <w:szCs w:val="20"/>
        </w:rPr>
        <w:t>Здесь</w:t>
      </w:r>
      <w:r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пункты </w:t>
      </w:r>
      <w:r w:rsidRPr="000D6993">
        <w:rPr>
          <w:rFonts w:ascii="GHEA Mariam" w:hAnsi="GHEA Mariam" w:cs="Sylfaen"/>
          <w:iCs/>
          <w:sz w:val="20"/>
          <w:szCs w:val="20"/>
          <w:lang w:val="af-ZA"/>
        </w:rPr>
        <w:t xml:space="preserve">3.1 </w:t>
      </w:r>
      <w:r w:rsidRPr="000D6993">
        <w:rPr>
          <w:rFonts w:ascii="GHEA Mariam" w:hAnsi="GHEA Mariam" w:cs="Sylfaen"/>
          <w:iCs/>
          <w:sz w:val="20"/>
          <w:szCs w:val="20"/>
        </w:rPr>
        <w:t xml:space="preserve">и </w:t>
      </w:r>
      <w:r w:rsidRPr="000D6993">
        <w:rPr>
          <w:rFonts w:ascii="GHEA Mariam" w:hAnsi="GHEA Mariam" w:cs="Sylfaen"/>
          <w:iCs/>
          <w:sz w:val="20"/>
          <w:szCs w:val="20"/>
          <w:lang w:val="af-ZA"/>
        </w:rPr>
        <w:t xml:space="preserve">3.2 </w:t>
      </w:r>
      <w:r w:rsidRPr="000D6993">
        <w:rPr>
          <w:rFonts w:ascii="GHEA Mariam" w:hAnsi="GHEA Mariam" w:cs="Sylfaen"/>
          <w:iCs/>
          <w:sz w:val="20"/>
          <w:szCs w:val="20"/>
        </w:rPr>
        <w:t>инструкции</w:t>
      </w:r>
      <w:r w:rsidRPr="000D6993">
        <w:rPr>
          <w:rFonts w:ascii="GHEA Mariam" w:hAnsi="GHEA Mariam" w:cs="Sylfaen"/>
          <w:iCs/>
          <w:sz w:val="20"/>
          <w:szCs w:val="20"/>
          <w:lang w:val="af-ZA"/>
        </w:rPr>
        <w:t xml:space="preserve"> </w:t>
      </w:r>
      <w:r w:rsidRPr="000D6993">
        <w:rPr>
          <w:rFonts w:ascii="GHEA Mariam" w:hAnsi="GHEA Mariam" w:cs="Sylfaen"/>
          <w:iCs/>
          <w:sz w:val="20"/>
          <w:szCs w:val="20"/>
        </w:rPr>
        <w:t>требования</w:t>
      </w:r>
      <w:r w:rsidRPr="000D6993">
        <w:rPr>
          <w:rFonts w:ascii="GHEA Mariam" w:hAnsi="GHEA Mariam" w:cs="Sylfaen"/>
          <w:iCs/>
          <w:sz w:val="20"/>
          <w:szCs w:val="20"/>
          <w:lang w:val="af-ZA"/>
        </w:rPr>
        <w:t xml:space="preserve"> </w:t>
      </w:r>
      <w:r w:rsidRPr="000D6993">
        <w:rPr>
          <w:rFonts w:ascii="GHEA Mariam" w:hAnsi="GHEA Mariam" w:cs="Sylfaen"/>
          <w:iCs/>
          <w:sz w:val="20"/>
          <w:szCs w:val="20"/>
        </w:rPr>
        <w:t>несоответствующий</w:t>
      </w:r>
      <w:r w:rsidRPr="000D6993">
        <w:rPr>
          <w:rFonts w:ascii="GHEA Mariam" w:hAnsi="GHEA Mariam" w:cs="Sylfaen"/>
          <w:iCs/>
          <w:sz w:val="20"/>
          <w:szCs w:val="20"/>
          <w:lang w:val="af-ZA"/>
        </w:rPr>
        <w:t xml:space="preserve"> </w:t>
      </w:r>
      <w:r w:rsidRPr="000D6993">
        <w:rPr>
          <w:rFonts w:ascii="GHEA Mariam" w:hAnsi="GHEA Mariam" w:cs="Sylfaen"/>
          <w:iCs/>
          <w:sz w:val="20"/>
          <w:szCs w:val="20"/>
        </w:rPr>
        <w:t>Приложения</w:t>
      </w:r>
      <w:r w:rsidRPr="000D6993">
        <w:rPr>
          <w:rFonts w:ascii="GHEA Mariam" w:hAnsi="GHEA Mariam" w:cs="Sylfaen"/>
          <w:iCs/>
          <w:sz w:val="20"/>
          <w:szCs w:val="20"/>
          <w:lang w:val="af-ZA"/>
        </w:rPr>
        <w:t xml:space="preserve">  </w:t>
      </w:r>
      <w:r w:rsidRPr="000D6993">
        <w:rPr>
          <w:rFonts w:ascii="GHEA Mariam" w:hAnsi="GHEA Mariam" w:cs="Sylfaen"/>
          <w:iCs/>
          <w:sz w:val="20"/>
          <w:szCs w:val="20"/>
        </w:rPr>
        <w:t>комиссия</w:t>
      </w:r>
      <w:r w:rsidRPr="000D6993">
        <w:rPr>
          <w:rFonts w:ascii="GHEA Mariam" w:hAnsi="GHEA Mariam" w:cs="Sylfaen"/>
          <w:iCs/>
          <w:sz w:val="20"/>
          <w:szCs w:val="20"/>
          <w:lang w:val="af-ZA"/>
        </w:rPr>
        <w:t xml:space="preserve"> </w:t>
      </w:r>
      <w:r w:rsidRPr="000D6993">
        <w:rPr>
          <w:rFonts w:ascii="GHEA Mariam" w:hAnsi="GHEA Mariam" w:cs="Sylfaen"/>
          <w:iCs/>
          <w:sz w:val="20"/>
          <w:szCs w:val="20"/>
        </w:rPr>
        <w:t>Приложения</w:t>
      </w:r>
      <w:r w:rsidRPr="000D6993">
        <w:rPr>
          <w:rFonts w:ascii="GHEA Mariam" w:hAnsi="GHEA Mariam" w:cs="Sylfaen"/>
          <w:iCs/>
          <w:sz w:val="20"/>
          <w:szCs w:val="20"/>
          <w:lang w:val="af-ZA"/>
        </w:rPr>
        <w:t xml:space="preserve"> </w:t>
      </w:r>
      <w:r w:rsidRPr="000D6993">
        <w:rPr>
          <w:rFonts w:ascii="GHEA Mariam" w:hAnsi="GHEA Mariam" w:cs="Sylfaen"/>
          <w:iCs/>
          <w:sz w:val="20"/>
          <w:szCs w:val="20"/>
        </w:rPr>
        <w:t>открытие</w:t>
      </w:r>
      <w:r w:rsidRPr="000D6993">
        <w:rPr>
          <w:rFonts w:ascii="GHEA Mariam" w:hAnsi="GHEA Mariam" w:cs="Sylfaen"/>
          <w:iCs/>
          <w:sz w:val="20"/>
          <w:szCs w:val="20"/>
          <w:lang w:val="af-ZA"/>
        </w:rPr>
        <w:t xml:space="preserve"> </w:t>
      </w:r>
      <w:r w:rsidRPr="000D6993">
        <w:rPr>
          <w:rFonts w:ascii="GHEA Mariam" w:hAnsi="GHEA Mariam" w:cs="Sylfaen"/>
          <w:iCs/>
          <w:sz w:val="20"/>
          <w:szCs w:val="20"/>
        </w:rPr>
        <w:t>на сессии</w:t>
      </w:r>
      <w:r w:rsidRPr="000D6993">
        <w:rPr>
          <w:rFonts w:ascii="GHEA Mariam" w:hAnsi="GHEA Mariam" w:cs="Sylfaen"/>
          <w:iCs/>
          <w:sz w:val="20"/>
          <w:szCs w:val="20"/>
          <w:lang w:val="af-ZA"/>
        </w:rPr>
        <w:t xml:space="preserve"> </w:t>
      </w:r>
      <w:r w:rsidRPr="000D6993">
        <w:rPr>
          <w:rFonts w:ascii="GHEA Mariam" w:hAnsi="GHEA Mariam" w:cs="Sylfaen"/>
          <w:iCs/>
          <w:sz w:val="20"/>
          <w:szCs w:val="20"/>
        </w:rPr>
        <w:t>отказ</w:t>
      </w:r>
      <w:r w:rsidRPr="000D6993">
        <w:rPr>
          <w:rFonts w:ascii="GHEA Mariam" w:hAnsi="GHEA Mariam" w:cs="Sylfaen"/>
          <w:iCs/>
          <w:sz w:val="20"/>
          <w:szCs w:val="20"/>
          <w:lang w:val="af-ZA"/>
        </w:rPr>
        <w:t xml:space="preserve"> </w:t>
      </w:r>
      <w:r w:rsidRPr="000D6993">
        <w:rPr>
          <w:rFonts w:ascii="GHEA Mariam" w:hAnsi="GHEA Mariam" w:cs="Sylfaen"/>
          <w:iCs/>
          <w:sz w:val="20"/>
          <w:szCs w:val="20"/>
        </w:rPr>
        <w:t>является</w:t>
      </w:r>
      <w:r w:rsidRPr="000D6993">
        <w:rPr>
          <w:rFonts w:ascii="GHEA Mariam" w:hAnsi="GHEA Mariam" w:cs="Sylfaen"/>
          <w:iCs/>
          <w:sz w:val="20"/>
          <w:szCs w:val="20"/>
          <w:lang w:val="af-ZA"/>
        </w:rPr>
        <w:t xml:space="preserve"> </w:t>
      </w:r>
      <w:r w:rsidRPr="000D6993">
        <w:rPr>
          <w:rFonts w:ascii="GHEA Mariam" w:hAnsi="GHEA Mariam" w:cs="Sylfaen"/>
          <w:iCs/>
          <w:sz w:val="20"/>
          <w:szCs w:val="20"/>
        </w:rPr>
        <w:t>и:</w:t>
      </w:r>
      <w:r w:rsidRPr="000D6993">
        <w:rPr>
          <w:rFonts w:ascii="GHEA Mariam" w:hAnsi="GHEA Mariam" w:cs="Sylfaen"/>
          <w:iCs/>
          <w:sz w:val="20"/>
          <w:szCs w:val="20"/>
          <w:lang w:val="af-ZA"/>
        </w:rPr>
        <w:t xml:space="preserve"> </w:t>
      </w:r>
      <w:r w:rsidRPr="000D6993">
        <w:rPr>
          <w:rFonts w:ascii="GHEA Mariam" w:hAnsi="GHEA Mariam" w:cs="Sylfaen"/>
          <w:iCs/>
          <w:sz w:val="20"/>
          <w:szCs w:val="20"/>
        </w:rPr>
        <w:t>по идентичности</w:t>
      </w:r>
      <w:r w:rsidRPr="000D6993">
        <w:rPr>
          <w:rFonts w:ascii="GHEA Mariam" w:hAnsi="GHEA Mariam" w:cs="Sylfaen"/>
          <w:iCs/>
          <w:sz w:val="20"/>
          <w:szCs w:val="20"/>
          <w:lang w:val="af-ZA"/>
        </w:rPr>
        <w:t xml:space="preserve"> </w:t>
      </w:r>
      <w:r w:rsidRPr="000D6993">
        <w:rPr>
          <w:rFonts w:ascii="GHEA Mariam" w:hAnsi="GHEA Mariam" w:cs="Sylfaen"/>
          <w:iCs/>
          <w:sz w:val="20"/>
          <w:szCs w:val="20"/>
        </w:rPr>
        <w:t>возвращаться</w:t>
      </w:r>
      <w:r w:rsidRPr="000D6993">
        <w:rPr>
          <w:rFonts w:ascii="GHEA Mariam" w:hAnsi="GHEA Mariam" w:cs="Sylfaen"/>
          <w:iCs/>
          <w:sz w:val="20"/>
          <w:szCs w:val="20"/>
          <w:lang w:val="af-ZA"/>
        </w:rPr>
        <w:t xml:space="preserve"> </w:t>
      </w:r>
      <w:r w:rsidRPr="000D6993">
        <w:rPr>
          <w:rFonts w:ascii="GHEA Mariam" w:hAnsi="GHEA Mariam" w:cs="Sylfaen"/>
          <w:iCs/>
          <w:sz w:val="20"/>
          <w:szCs w:val="20"/>
        </w:rPr>
        <w:t xml:space="preserve">ведущему </w:t>
      </w:r>
      <w:r w:rsidRPr="000D6993">
        <w:rPr>
          <w:rFonts w:ascii="GHEA Mariam" w:hAnsi="GHEA Mariam" w:cs="Sylfaen"/>
          <w:iCs/>
          <w:sz w:val="20"/>
          <w:szCs w:val="20"/>
          <w:lang w:val="af-ZA"/>
        </w:rPr>
        <w:t>.</w:t>
      </w:r>
    </w:p>
    <w:p w14:paraId="6AD29D52" w14:textId="77777777" w:rsidR="00E74BF6" w:rsidRPr="000D6993" w:rsidRDefault="00E74BF6" w:rsidP="00845F46">
      <w:pPr>
        <w:pStyle w:val="norm"/>
        <w:spacing w:line="240" w:lineRule="auto"/>
        <w:ind w:firstLine="284"/>
        <w:jc w:val="right"/>
        <w:rPr>
          <w:rFonts w:ascii="GHEA Mariam" w:hAnsi="GHEA Mariam" w:cs="Sylfaen"/>
          <w:b/>
          <w:iCs/>
          <w:sz w:val="20"/>
          <w:lang w:val="es-ES"/>
        </w:rPr>
      </w:pPr>
    </w:p>
    <w:p w14:paraId="777488CE" w14:textId="77777777" w:rsidR="00B2572B" w:rsidRPr="000D6993" w:rsidRDefault="00B2572B" w:rsidP="00845F46">
      <w:pPr>
        <w:pStyle w:val="norm"/>
        <w:spacing w:line="240" w:lineRule="auto"/>
        <w:ind w:firstLine="284"/>
        <w:jc w:val="right"/>
        <w:rPr>
          <w:rFonts w:ascii="GHEA Mariam" w:hAnsi="GHEA Mariam" w:cs="Arial"/>
          <w:b/>
          <w:iCs/>
          <w:sz w:val="20"/>
          <w:lang w:val="es-ES"/>
        </w:rPr>
      </w:pPr>
      <w:r w:rsidRPr="000D6993">
        <w:rPr>
          <w:rFonts w:ascii="GHEA Mariam" w:hAnsi="GHEA Mariam" w:cs="Sylfaen"/>
          <w:b/>
          <w:iCs/>
          <w:sz w:val="20"/>
          <w:lang w:val="es-ES"/>
        </w:rPr>
        <w:t xml:space="preserve">Приложение </w:t>
      </w:r>
      <w:r w:rsidRPr="000D6993">
        <w:rPr>
          <w:rFonts w:ascii="GHEA Mariam" w:hAnsi="GHEA Mariam" w:cs="Arial"/>
          <w:b/>
          <w:iCs/>
          <w:sz w:val="20"/>
          <w:lang w:val="es-ES"/>
        </w:rPr>
        <w:t>№ 1</w:t>
      </w:r>
    </w:p>
    <w:p w14:paraId="4CB14D55" w14:textId="6275F389" w:rsidR="00B2572B" w:rsidRPr="000D6993" w:rsidRDefault="00C945E4" w:rsidP="00845F46">
      <w:pPr>
        <w:pStyle w:val="31"/>
        <w:spacing w:line="240" w:lineRule="auto"/>
        <w:jc w:val="right"/>
        <w:rPr>
          <w:rFonts w:ascii="GHEA Mariam" w:hAnsi="GHEA Mariam" w:cs="Arial"/>
          <w:b/>
          <w:iCs/>
          <w:lang w:val="es-ES"/>
        </w:rPr>
      </w:pPr>
      <w:r w:rsidRPr="000D6993">
        <w:rPr>
          <w:rFonts w:ascii="GHEA Mariam" w:hAnsi="GHEA Mariam"/>
          <w:b/>
          <w:bCs/>
          <w:iCs/>
          <w:lang w:val="af-ZA"/>
        </w:rPr>
        <w:t>СМ КНК ДПР-ГАПЗБ-2024/01</w:t>
      </w:r>
      <w:r w:rsidR="008F3DB9" w:rsidRPr="000D6993">
        <w:rPr>
          <w:rFonts w:ascii="GHEA Mariam" w:hAnsi="GHEA Mariam"/>
          <w:iCs/>
          <w:lang w:val="hy-AM"/>
        </w:rPr>
        <w:t xml:space="preserve">  </w:t>
      </w:r>
      <w:r w:rsidR="00B2572B" w:rsidRPr="000D6993">
        <w:rPr>
          <w:rFonts w:ascii="GHEA Mariam" w:hAnsi="GHEA Mariam" w:cs="Sylfaen"/>
          <w:b/>
          <w:iCs/>
          <w:lang w:val="es-ES"/>
        </w:rPr>
        <w:t>с кодом</w:t>
      </w:r>
    </w:p>
    <w:p w14:paraId="48F09184" w14:textId="1A3B5593" w:rsidR="00B2572B" w:rsidRPr="000D6993" w:rsidRDefault="0098218F" w:rsidP="00845F46">
      <w:pPr>
        <w:pStyle w:val="31"/>
        <w:spacing w:line="240" w:lineRule="auto"/>
        <w:jc w:val="right"/>
        <w:rPr>
          <w:rFonts w:ascii="GHEA Mariam" w:hAnsi="GHEA Mariam" w:cs="Arial"/>
          <w:b/>
          <w:iCs/>
          <w:lang w:val="es-ES"/>
        </w:rPr>
      </w:pPr>
      <w:r w:rsidRPr="000D6993">
        <w:rPr>
          <w:rFonts w:ascii="GHEA Mariam" w:hAnsi="GHEA Mariam" w:cs="Arial"/>
          <w:b/>
          <w:iCs/>
          <w:lang w:val="es-ES"/>
        </w:rPr>
        <w:t>РЕЙТИНГ:</w:t>
      </w:r>
      <w:r w:rsidRPr="000D6993">
        <w:rPr>
          <w:rFonts w:ascii="GHEA Mariam" w:hAnsi="GHEA Mariam" w:cs="Sylfaen"/>
          <w:b/>
          <w:iCs/>
          <w:lang w:val="es-ES"/>
        </w:rPr>
        <w:t xml:space="preserve"> </w:t>
      </w:r>
      <w:r w:rsidRPr="000D6993">
        <w:rPr>
          <w:rFonts w:ascii="GHEA Mariam" w:hAnsi="GHEA Mariam" w:cs="Arial"/>
          <w:b/>
          <w:iCs/>
          <w:lang w:val="es-ES"/>
        </w:rPr>
        <w:t xml:space="preserve">ПРИГЛАШЕНИЕ </w:t>
      </w:r>
      <w:r w:rsidR="00B2572B" w:rsidRPr="000D6993">
        <w:rPr>
          <w:rFonts w:ascii="GHEA Mariam" w:hAnsi="GHEA Mariam" w:cs="Sylfaen"/>
          <w:b/>
          <w:iCs/>
          <w:lang w:val="es-ES"/>
        </w:rPr>
        <w:t>_</w:t>
      </w:r>
    </w:p>
    <w:p w14:paraId="500B5469" w14:textId="77777777" w:rsidR="00B2572B" w:rsidRPr="000D6993" w:rsidRDefault="00B2572B" w:rsidP="00845F46">
      <w:pPr>
        <w:jc w:val="center"/>
        <w:rPr>
          <w:rFonts w:ascii="GHEA Mariam" w:hAnsi="GHEA Mariam" w:cs="Sylfaen"/>
          <w:b/>
          <w:iCs/>
          <w:sz w:val="20"/>
          <w:szCs w:val="20"/>
          <w:lang w:val="es-ES"/>
        </w:rPr>
      </w:pPr>
    </w:p>
    <w:p w14:paraId="5DB229B8" w14:textId="77777777" w:rsidR="00B2572B" w:rsidRPr="000D6993" w:rsidRDefault="00B2572B" w:rsidP="00845F46">
      <w:pPr>
        <w:jc w:val="center"/>
        <w:rPr>
          <w:rFonts w:ascii="GHEA Mariam" w:hAnsi="GHEA Mariam" w:cs="Arial"/>
          <w:b/>
          <w:iCs/>
          <w:sz w:val="20"/>
          <w:szCs w:val="20"/>
          <w:lang w:val="es-ES"/>
        </w:rPr>
      </w:pPr>
      <w:r w:rsidRPr="000D6993">
        <w:rPr>
          <w:rFonts w:ascii="GHEA Mariam" w:hAnsi="GHEA Mariam" w:cs="Sylfaen"/>
          <w:b/>
          <w:iCs/>
          <w:sz w:val="20"/>
          <w:szCs w:val="20"/>
          <w:lang w:val="es-ES"/>
        </w:rPr>
        <w:t>ПРИЛОЖЕНИЕ*</w:t>
      </w:r>
    </w:p>
    <w:p w14:paraId="16F74F10" w14:textId="7EDC1E29" w:rsidR="00B2572B" w:rsidRPr="000D6993" w:rsidRDefault="001A39FA" w:rsidP="00845F46">
      <w:pPr>
        <w:pStyle w:val="6"/>
        <w:jc w:val="center"/>
        <w:rPr>
          <w:rFonts w:ascii="GHEA Mariam" w:hAnsi="GHEA Mariam" w:cs="Arial"/>
          <w:iCs/>
          <w:color w:val="auto"/>
          <w:sz w:val="20"/>
          <w:lang w:val="es-ES"/>
        </w:rPr>
      </w:pPr>
      <w:r w:rsidRPr="000D6993">
        <w:rPr>
          <w:rFonts w:ascii="GHEA Mariam" w:hAnsi="GHEA Mariam" w:cs="Sylfaen"/>
          <w:iCs/>
          <w:color w:val="auto"/>
          <w:sz w:val="20"/>
          <w:lang w:val="es-ES"/>
        </w:rPr>
        <w:t>Для участия в РЕЙТИНГОВОМ ОПРОСЕ</w:t>
      </w:r>
      <w:r w:rsidR="00B2572B" w:rsidRPr="000D6993">
        <w:rPr>
          <w:rFonts w:ascii="GHEA Mariam" w:hAnsi="GHEA Mariam" w:cs="Arial"/>
          <w:iCs/>
          <w:color w:val="auto"/>
          <w:sz w:val="20"/>
          <w:lang w:val="es-ES"/>
        </w:rPr>
        <w:t xml:space="preserve">  </w:t>
      </w:r>
    </w:p>
    <w:p w14:paraId="28A0DCC6" w14:textId="77777777" w:rsidR="00B2572B" w:rsidRPr="000D6993" w:rsidRDefault="00B2572B" w:rsidP="00845F46">
      <w:pPr>
        <w:rPr>
          <w:rFonts w:ascii="GHEA Mariam" w:hAnsi="GHEA Mariam"/>
          <w:iCs/>
          <w:sz w:val="20"/>
          <w:szCs w:val="20"/>
          <w:lang w:val="es-ES" w:eastAsia="ru-RU"/>
        </w:rPr>
      </w:pPr>
    </w:p>
    <w:p w14:paraId="3E42681A" w14:textId="77777777" w:rsidR="00B2572B" w:rsidRPr="000D6993" w:rsidRDefault="00B2572B" w:rsidP="00845F46">
      <w:pPr>
        <w:jc w:val="both"/>
        <w:rPr>
          <w:rFonts w:ascii="GHEA Mariam" w:hAnsi="GHEA Mariam" w:cs="Arial"/>
          <w:iCs/>
          <w:sz w:val="20"/>
          <w:szCs w:val="20"/>
          <w:lang w:val="es-ES"/>
        </w:rPr>
      </w:pPr>
      <w:r w:rsidRPr="000D6993">
        <w:rPr>
          <w:rFonts w:ascii="GHEA Mariam" w:hAnsi="GHEA Mariam"/>
          <w:iCs/>
          <w:sz w:val="20"/>
          <w:szCs w:val="20"/>
          <w:u w:val="single"/>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iCs/>
          <w:sz w:val="20"/>
          <w:szCs w:val="20"/>
          <w:lang w:val="es-ES"/>
        </w:rPr>
        <w:t xml:space="preserve"> </w:t>
      </w:r>
      <w:r w:rsidRPr="000D6993">
        <w:rPr>
          <w:rFonts w:ascii="GHEA Mariam" w:hAnsi="GHEA Mariam" w:cs="Sylfaen"/>
          <w:iCs/>
          <w:sz w:val="20"/>
          <w:szCs w:val="20"/>
          <w:lang w:val="es-ES"/>
        </w:rPr>
        <w:t>отчеты</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 xml:space="preserve">в том </w:t>
      </w:r>
      <w:r w:rsidRPr="000D6993">
        <w:rPr>
          <w:rFonts w:ascii="GHEA Mariam" w:hAnsi="GHEA Mariam" w:cs="Arial"/>
          <w:iCs/>
          <w:sz w:val="20"/>
          <w:szCs w:val="20"/>
          <w:lang w:val="es-ES"/>
        </w:rPr>
        <w:t xml:space="preserve">, что </w:t>
      </w:r>
      <w:r w:rsidRPr="000D6993">
        <w:rPr>
          <w:rFonts w:ascii="GHEA Mariam" w:hAnsi="GHEA Mariam" w:cs="Sylfaen"/>
          <w:iCs/>
          <w:sz w:val="20"/>
          <w:szCs w:val="20"/>
          <w:lang w:val="es-ES"/>
        </w:rPr>
        <w:t>_</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желание</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имеет</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участвовать</w:t>
      </w:r>
    </w:p>
    <w:p w14:paraId="14A094ED" w14:textId="77777777" w:rsidR="00B2572B" w:rsidRPr="000D6993" w:rsidRDefault="00B2572B" w:rsidP="00845F46">
      <w:pPr>
        <w:jc w:val="both"/>
        <w:rPr>
          <w:rFonts w:ascii="GHEA Mariam" w:hAnsi="GHEA Mariam"/>
          <w:iCs/>
          <w:sz w:val="20"/>
          <w:szCs w:val="20"/>
          <w:vertAlign w:val="superscript"/>
          <w:lang w:val="es-ES"/>
        </w:rPr>
      </w:pPr>
      <w:r w:rsidRPr="000D6993">
        <w:rPr>
          <w:rFonts w:ascii="GHEA Mariam" w:hAnsi="GHEA Mariam"/>
          <w:iCs/>
          <w:sz w:val="20"/>
          <w:szCs w:val="20"/>
          <w:vertAlign w:val="superscript"/>
          <w:lang w:val="es-ES"/>
        </w:rPr>
        <w:t xml:space="preserve">               </w:t>
      </w:r>
      <w:r w:rsidRPr="000D6993">
        <w:rPr>
          <w:rFonts w:ascii="GHEA Mariam" w:hAnsi="GHEA Mariam"/>
          <w:iCs/>
          <w:sz w:val="20"/>
          <w:szCs w:val="20"/>
          <w:lang w:val="es-ES"/>
        </w:rPr>
        <w:t xml:space="preserve">            </w:t>
      </w:r>
      <w:r w:rsidRPr="000D6993">
        <w:rPr>
          <w:rFonts w:ascii="GHEA Mariam" w:hAnsi="GHEA Mariam" w:cs="Sylfaen"/>
          <w:iCs/>
          <w:sz w:val="20"/>
          <w:szCs w:val="20"/>
          <w:vertAlign w:val="superscript"/>
          <w:lang w:val="es-ES"/>
        </w:rPr>
        <w:t>участвовать</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es-ES"/>
        </w:rPr>
        <w:t>имя</w:t>
      </w:r>
      <w:r w:rsidRPr="000D6993">
        <w:rPr>
          <w:rFonts w:ascii="GHEA Mariam" w:hAnsi="GHEA Mariam" w:cs="Arial"/>
          <w:iCs/>
          <w:sz w:val="20"/>
          <w:szCs w:val="20"/>
          <w:vertAlign w:val="superscript"/>
          <w:lang w:val="es-ES"/>
        </w:rPr>
        <w:t xml:space="preserve"> </w:t>
      </w:r>
    </w:p>
    <w:p w14:paraId="6F7DF5A7" w14:textId="1D8A395E" w:rsidR="00B2572B" w:rsidRPr="000D6993" w:rsidRDefault="00B2572B" w:rsidP="00845F46">
      <w:pPr>
        <w:jc w:val="both"/>
        <w:rPr>
          <w:rFonts w:ascii="GHEA Mariam" w:hAnsi="GHEA Mariam"/>
          <w:iCs/>
          <w:sz w:val="20"/>
          <w:szCs w:val="20"/>
          <w:u w:val="single"/>
          <w:lang w:val="es-ES"/>
        </w:rPr>
      </w:pP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lang w:val="es-ES"/>
        </w:rPr>
        <w:t xml:space="preserve">- </w:t>
      </w:r>
      <w:r w:rsidRPr="000D6993">
        <w:rPr>
          <w:rFonts w:ascii="GHEA Mariam" w:hAnsi="GHEA Mariam" w:cs="Sylfaen"/>
          <w:iCs/>
          <w:sz w:val="20"/>
          <w:szCs w:val="20"/>
          <w:lang w:val="es-ES"/>
        </w:rPr>
        <w:t>от кого-то</w:t>
      </w:r>
      <w:r w:rsidR="001A39FA" w:rsidRPr="000D6993">
        <w:rPr>
          <w:rFonts w:ascii="GHEA Mariam" w:hAnsi="GHEA Mariam"/>
          <w:iCs/>
          <w:sz w:val="20"/>
          <w:szCs w:val="20"/>
          <w:u w:val="single"/>
          <w:lang w:val="hy-AM"/>
        </w:rPr>
        <w:t xml:space="preserve"> </w:t>
      </w:r>
      <w:r w:rsidR="00C945E4" w:rsidRPr="000D6993">
        <w:rPr>
          <w:rFonts w:ascii="GHEA Mariam" w:hAnsi="GHEA Mariam"/>
          <w:b/>
          <w:bCs/>
          <w:iCs/>
          <w:sz w:val="20"/>
          <w:szCs w:val="20"/>
          <w:lang w:val="es-ES"/>
        </w:rPr>
        <w:t>СМ КНК ДПР-ГАПЗБ-2024/01</w:t>
      </w:r>
      <w:r w:rsidR="009D3229" w:rsidRPr="000D6993">
        <w:rPr>
          <w:rFonts w:ascii="GHEA Mariam" w:hAnsi="GHEA Mariam"/>
          <w:iCs/>
          <w:sz w:val="20"/>
          <w:szCs w:val="20"/>
          <w:lang w:val="hy-AM"/>
        </w:rPr>
        <w:t xml:space="preserve"> </w:t>
      </w:r>
      <w:r w:rsidRPr="000D6993">
        <w:rPr>
          <w:rFonts w:ascii="GHEA Mariam" w:hAnsi="GHEA Mariam" w:cs="Sylfaen"/>
          <w:iCs/>
          <w:sz w:val="20"/>
          <w:szCs w:val="20"/>
          <w:lang w:val="es-ES"/>
        </w:rPr>
        <w:t>объявлено в коде</w:t>
      </w:r>
    </w:p>
    <w:p w14:paraId="4E45F24A" w14:textId="77777777" w:rsidR="00B2572B" w:rsidRPr="000D6993" w:rsidRDefault="00B2572B" w:rsidP="00845F46">
      <w:pPr>
        <w:jc w:val="both"/>
        <w:rPr>
          <w:rFonts w:ascii="GHEA Mariam" w:hAnsi="GHEA Mariam" w:cs="Sylfaen"/>
          <w:iCs/>
          <w:sz w:val="20"/>
          <w:szCs w:val="20"/>
          <w:vertAlign w:val="superscript"/>
          <w:lang w:val="es-ES"/>
        </w:rPr>
      </w:pPr>
      <w:r w:rsidRPr="000D6993">
        <w:rPr>
          <w:rFonts w:ascii="GHEA Mariam" w:hAnsi="GHEA Mariam" w:cs="Sylfaen"/>
          <w:iCs/>
          <w:sz w:val="20"/>
          <w:szCs w:val="20"/>
          <w:vertAlign w:val="superscript"/>
          <w:lang w:val="es-ES"/>
        </w:rPr>
        <w:t>имя клиента</w:t>
      </w:r>
    </w:p>
    <w:p w14:paraId="6C6CED00" w14:textId="73BE2A5E" w:rsidR="00B2572B" w:rsidRPr="000D6993" w:rsidRDefault="0098218F" w:rsidP="00845F46">
      <w:pPr>
        <w:jc w:val="both"/>
        <w:rPr>
          <w:rFonts w:ascii="GHEA Mariam" w:hAnsi="GHEA Mariam" w:cs="Sylfaen"/>
          <w:iCs/>
          <w:sz w:val="20"/>
          <w:szCs w:val="20"/>
          <w:lang w:val="es-ES"/>
        </w:rPr>
      </w:pPr>
      <w:r w:rsidRPr="000D6993">
        <w:rPr>
          <w:rFonts w:ascii="GHEA Mariam" w:hAnsi="GHEA Mariam" w:cs="Arial"/>
          <w:iCs/>
          <w:sz w:val="20"/>
          <w:szCs w:val="20"/>
          <w:lang w:val="es-ES"/>
        </w:rPr>
        <w:t>РЕЙТИНГ:</w:t>
      </w:r>
      <w:r w:rsidRPr="000D6993">
        <w:rPr>
          <w:rFonts w:ascii="GHEA Mariam" w:hAnsi="GHEA Mariam" w:cs="Sylfaen"/>
          <w:iCs/>
          <w:sz w:val="20"/>
          <w:szCs w:val="20"/>
          <w:lang w:val="es-ES"/>
        </w:rPr>
        <w:t xml:space="preserve"> </w:t>
      </w:r>
      <w:r w:rsidRPr="000D6993">
        <w:rPr>
          <w:rFonts w:ascii="GHEA Mariam" w:hAnsi="GHEA Mariam" w:cs="Arial"/>
          <w:iCs/>
          <w:sz w:val="20"/>
          <w:szCs w:val="20"/>
          <w:lang w:val="es-ES"/>
        </w:rPr>
        <w:t>ВОПРОС:</w:t>
      </w:r>
      <w:r w:rsidR="00B2572B" w:rsidRPr="000D6993">
        <w:rPr>
          <w:rFonts w:ascii="GHEA Mariam" w:hAnsi="GHEA Mariam"/>
          <w:iCs/>
          <w:sz w:val="20"/>
          <w:szCs w:val="20"/>
          <w:u w:val="single"/>
          <w:lang w:val="es-ES"/>
        </w:rPr>
        <w:tab/>
        <w:t xml:space="preserve">    </w:t>
      </w:r>
      <w:r w:rsidR="00B2572B" w:rsidRPr="000D6993">
        <w:rPr>
          <w:rFonts w:ascii="GHEA Mariam" w:hAnsi="GHEA Mariam"/>
          <w:iCs/>
          <w:sz w:val="20"/>
          <w:szCs w:val="20"/>
          <w:u w:val="single"/>
          <w:lang w:val="es-ES"/>
        </w:rPr>
        <w:tab/>
      </w:r>
      <w:r w:rsidR="00B2572B" w:rsidRPr="000D6993">
        <w:rPr>
          <w:rFonts w:ascii="GHEA Mariam" w:hAnsi="GHEA Mariam"/>
          <w:iCs/>
          <w:sz w:val="20"/>
          <w:szCs w:val="20"/>
          <w:u w:val="single"/>
          <w:lang w:val="es-ES"/>
        </w:rPr>
        <w:tab/>
      </w:r>
      <w:r w:rsidR="00B2572B" w:rsidRPr="000D6993">
        <w:rPr>
          <w:rFonts w:ascii="GHEA Mariam" w:hAnsi="GHEA Mariam"/>
          <w:iCs/>
          <w:sz w:val="20"/>
          <w:szCs w:val="20"/>
          <w:u w:val="single"/>
          <w:lang w:val="es-ES"/>
        </w:rPr>
        <w:tab/>
      </w:r>
      <w:r w:rsidR="00B2572B" w:rsidRPr="000D6993">
        <w:rPr>
          <w:rFonts w:ascii="GHEA Mariam" w:hAnsi="GHEA Mariam"/>
          <w:iCs/>
          <w:sz w:val="20"/>
          <w:szCs w:val="20"/>
          <w:u w:val="single"/>
          <w:lang w:val="es-ES"/>
        </w:rPr>
        <w:tab/>
      </w:r>
      <w:r w:rsidR="00B2572B" w:rsidRPr="000D6993">
        <w:rPr>
          <w:rFonts w:ascii="GHEA Mariam" w:hAnsi="GHEA Mariam"/>
          <w:iCs/>
          <w:sz w:val="20"/>
          <w:szCs w:val="20"/>
          <w:u w:val="single"/>
          <w:lang w:val="es-ES"/>
        </w:rPr>
        <w:tab/>
        <w:t xml:space="preserve">     </w:t>
      </w:r>
      <w:r w:rsidR="00B2572B" w:rsidRPr="000D6993">
        <w:rPr>
          <w:rFonts w:ascii="GHEA Mariam" w:hAnsi="GHEA Mariam" w:cs="Sylfaen"/>
          <w:iCs/>
          <w:sz w:val="20"/>
          <w:szCs w:val="20"/>
          <w:lang w:val="es-ES"/>
        </w:rPr>
        <w:t xml:space="preserve">порция </w:t>
      </w:r>
      <w:r w:rsidR="00B2572B" w:rsidRPr="000D6993">
        <w:rPr>
          <w:rFonts w:ascii="GHEA Mariam" w:hAnsi="GHEA Mariam" w:cs="Arial"/>
          <w:iCs/>
          <w:sz w:val="20"/>
          <w:szCs w:val="20"/>
          <w:lang w:val="es-ES"/>
        </w:rPr>
        <w:t xml:space="preserve">( </w:t>
      </w:r>
      <w:r w:rsidR="00B2572B" w:rsidRPr="000D6993">
        <w:rPr>
          <w:rFonts w:ascii="GHEA Mariam" w:hAnsi="GHEA Mariam" w:cs="Sylfaen"/>
          <w:iCs/>
          <w:sz w:val="20"/>
          <w:szCs w:val="20"/>
          <w:lang w:val="es-ES"/>
        </w:rPr>
        <w:t xml:space="preserve">порции </w:t>
      </w:r>
      <w:r w:rsidR="00B2572B" w:rsidRPr="000D6993">
        <w:rPr>
          <w:rFonts w:ascii="GHEA Mariam" w:hAnsi="GHEA Mariam" w:cs="Arial"/>
          <w:iCs/>
          <w:sz w:val="20"/>
          <w:szCs w:val="20"/>
          <w:lang w:val="es-ES"/>
        </w:rPr>
        <w:t xml:space="preserve">) </w:t>
      </w:r>
      <w:r w:rsidR="00B2572B" w:rsidRPr="000D6993">
        <w:rPr>
          <w:rFonts w:ascii="GHEA Mariam" w:hAnsi="GHEA Mariam" w:cs="Sylfaen"/>
          <w:iCs/>
          <w:sz w:val="20"/>
          <w:szCs w:val="20"/>
          <w:lang w:val="es-ES"/>
        </w:rPr>
        <w:t>и</w:t>
      </w:r>
      <w:r w:rsidR="00B2572B" w:rsidRPr="000D6993">
        <w:rPr>
          <w:rFonts w:ascii="GHEA Mariam" w:hAnsi="GHEA Mariam" w:cs="Arial"/>
          <w:iCs/>
          <w:sz w:val="20"/>
          <w:szCs w:val="20"/>
          <w:lang w:val="es-ES"/>
        </w:rPr>
        <w:t xml:space="preserve"> </w:t>
      </w:r>
      <w:r w:rsidR="00B2572B" w:rsidRPr="000D6993">
        <w:rPr>
          <w:rFonts w:ascii="GHEA Mariam" w:hAnsi="GHEA Mariam" w:cs="Sylfaen"/>
          <w:iCs/>
          <w:sz w:val="20"/>
          <w:szCs w:val="20"/>
          <w:lang w:val="es-ES"/>
        </w:rPr>
        <w:t>приглашения</w:t>
      </w:r>
    </w:p>
    <w:p w14:paraId="29CD1D53" w14:textId="77777777" w:rsidR="00B2572B" w:rsidRPr="000D6993" w:rsidRDefault="00B2572B" w:rsidP="00845F46">
      <w:pPr>
        <w:jc w:val="both"/>
        <w:rPr>
          <w:rFonts w:ascii="GHEA Mariam" w:hAnsi="GHEA Mariam"/>
          <w:iCs/>
          <w:sz w:val="20"/>
          <w:szCs w:val="20"/>
          <w:vertAlign w:val="superscript"/>
          <w:lang w:val="es-ES"/>
        </w:rPr>
      </w:pPr>
      <w:r w:rsidRPr="000D6993">
        <w:rPr>
          <w:rFonts w:ascii="GHEA Mariam" w:hAnsi="GHEA Mariam" w:cs="Sylfaen"/>
          <w:iCs/>
          <w:sz w:val="20"/>
          <w:szCs w:val="20"/>
          <w:vertAlign w:val="superscript"/>
          <w:lang w:val="es-ES"/>
        </w:rPr>
        <w:t xml:space="preserve">номер дозы </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es-ES"/>
        </w:rPr>
        <w:t xml:space="preserve">ов </w:t>
      </w:r>
      <w:r w:rsidRPr="000D6993">
        <w:rPr>
          <w:rFonts w:ascii="GHEA Mariam" w:hAnsi="GHEA Mariam" w:cs="Arial"/>
          <w:iCs/>
          <w:sz w:val="20"/>
          <w:szCs w:val="20"/>
          <w:vertAlign w:val="superscript"/>
          <w:lang w:val="es-ES"/>
        </w:rPr>
        <w:t>)</w:t>
      </w:r>
    </w:p>
    <w:p w14:paraId="3CEACA9A" w14:textId="77777777" w:rsidR="00B2572B" w:rsidRPr="000D6993" w:rsidRDefault="00B2572B" w:rsidP="00845F46">
      <w:pPr>
        <w:jc w:val="both"/>
        <w:rPr>
          <w:rFonts w:ascii="GHEA Mariam" w:hAnsi="GHEA Mariam"/>
          <w:iCs/>
          <w:sz w:val="20"/>
          <w:szCs w:val="20"/>
          <w:lang w:val="es-ES"/>
        </w:rPr>
      </w:pPr>
      <w:r w:rsidRPr="000D6993">
        <w:rPr>
          <w:rFonts w:ascii="GHEA Mariam" w:hAnsi="GHEA Mariam"/>
          <w:iCs/>
          <w:sz w:val="20"/>
          <w:szCs w:val="20"/>
          <w:vertAlign w:val="superscript"/>
          <w:lang w:val="es-ES"/>
        </w:rPr>
        <w:t xml:space="preserve"> </w:t>
      </w:r>
      <w:r w:rsidRPr="000D6993">
        <w:rPr>
          <w:rFonts w:ascii="GHEA Mariam" w:hAnsi="GHEA Mariam" w:cs="Sylfaen"/>
          <w:iCs/>
          <w:sz w:val="20"/>
          <w:szCs w:val="20"/>
          <w:lang w:val="es-ES"/>
        </w:rPr>
        <w:t>в соответствии с требованиями</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Представляет</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является</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приложение</w:t>
      </w:r>
    </w:p>
    <w:p w14:paraId="166B3A6F" w14:textId="77777777" w:rsidR="00B2572B" w:rsidRPr="000D6993" w:rsidRDefault="00B2572B" w:rsidP="00845F46">
      <w:pPr>
        <w:jc w:val="both"/>
        <w:rPr>
          <w:rFonts w:ascii="GHEA Mariam" w:hAnsi="GHEA Mariam"/>
          <w:iCs/>
          <w:sz w:val="20"/>
          <w:szCs w:val="20"/>
          <w:u w:val="single"/>
          <w:lang w:val="es-ES"/>
        </w:rPr>
      </w:pPr>
    </w:p>
    <w:p w14:paraId="2AAD688D" w14:textId="77777777" w:rsidR="00B2572B" w:rsidRPr="000D6993" w:rsidRDefault="00B2572B" w:rsidP="00845F46">
      <w:pPr>
        <w:jc w:val="both"/>
        <w:rPr>
          <w:rFonts w:ascii="GHEA Mariam" w:hAnsi="GHEA Mariam" w:cs="Sylfaen"/>
          <w:iCs/>
          <w:sz w:val="20"/>
          <w:szCs w:val="20"/>
          <w:lang w:val="es-ES"/>
        </w:rPr>
      </w:pPr>
      <w:r w:rsidRPr="000D6993">
        <w:rPr>
          <w:rFonts w:ascii="GHEA Mariam" w:hAnsi="GHEA Mariam"/>
          <w:iCs/>
          <w:sz w:val="20"/>
          <w:szCs w:val="20"/>
          <w:u w:val="single"/>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iCs/>
          <w:sz w:val="20"/>
          <w:szCs w:val="20"/>
          <w:lang w:val="es-ES"/>
        </w:rPr>
        <w:t xml:space="preserve">_ </w:t>
      </w:r>
      <w:r w:rsidRPr="000D6993">
        <w:rPr>
          <w:rFonts w:ascii="GHEA Mariam" w:hAnsi="GHEA Mariam" w:cs="Sylfaen"/>
          <w:iCs/>
          <w:sz w:val="20"/>
          <w:szCs w:val="20"/>
          <w:lang w:val="es-ES"/>
        </w:rPr>
        <w:t>_</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отчеты</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и:</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сертификация</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 xml:space="preserve">в том </w:t>
      </w:r>
      <w:r w:rsidRPr="000D6993">
        <w:rPr>
          <w:rFonts w:ascii="GHEA Mariam" w:hAnsi="GHEA Mariam" w:cs="Arial"/>
          <w:iCs/>
          <w:sz w:val="20"/>
          <w:szCs w:val="20"/>
          <w:lang w:val="es-ES"/>
        </w:rPr>
        <w:t xml:space="preserve">, что </w:t>
      </w:r>
      <w:r w:rsidRPr="000D6993">
        <w:rPr>
          <w:rFonts w:ascii="GHEA Mariam" w:hAnsi="GHEA Mariam" w:cs="Sylfaen"/>
          <w:iCs/>
          <w:sz w:val="20"/>
          <w:szCs w:val="20"/>
          <w:lang w:val="es-ES"/>
        </w:rPr>
        <w:t>это</w:t>
      </w:r>
    </w:p>
    <w:p w14:paraId="5990B3DA" w14:textId="77777777" w:rsidR="00B2572B" w:rsidRPr="000D6993" w:rsidRDefault="00B2572B" w:rsidP="00845F46">
      <w:pPr>
        <w:jc w:val="both"/>
        <w:rPr>
          <w:rFonts w:ascii="GHEA Mariam" w:hAnsi="GHEA Mariam" w:cs="Sylfaen"/>
          <w:iCs/>
          <w:sz w:val="20"/>
          <w:szCs w:val="20"/>
          <w:lang w:val="es-ES"/>
        </w:rPr>
      </w:pPr>
      <w:r w:rsidRPr="000D6993">
        <w:rPr>
          <w:rFonts w:ascii="GHEA Mariam" w:hAnsi="GHEA Mariam" w:cs="Sylfaen"/>
          <w:iCs/>
          <w:sz w:val="20"/>
          <w:szCs w:val="20"/>
          <w:vertAlign w:val="superscript"/>
          <w:lang w:val="es-ES"/>
        </w:rPr>
        <w:t>участвовать</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es-ES"/>
        </w:rPr>
        <w:t>имя</w:t>
      </w:r>
    </w:p>
    <w:p w14:paraId="1F5088BD" w14:textId="77777777" w:rsidR="00B2572B" w:rsidRPr="000D6993" w:rsidRDefault="00B2572B" w:rsidP="00845F46">
      <w:pPr>
        <w:jc w:val="both"/>
        <w:rPr>
          <w:rFonts w:ascii="GHEA Mariam" w:hAnsi="GHEA Mariam" w:cs="Sylfaen"/>
          <w:iCs/>
          <w:sz w:val="20"/>
          <w:szCs w:val="20"/>
          <w:lang w:val="es-ES"/>
        </w:rPr>
      </w:pP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u w:val="single"/>
          <w:lang w:val="es-ES"/>
        </w:rPr>
        <w:tab/>
      </w:r>
      <w:r w:rsidRPr="000D6993">
        <w:rPr>
          <w:rFonts w:ascii="GHEA Mariam" w:hAnsi="GHEA Mariam" w:cs="Sylfaen"/>
          <w:iCs/>
          <w:sz w:val="20"/>
          <w:szCs w:val="20"/>
          <w:lang w:val="es-ES"/>
        </w:rPr>
        <w:t>житель.</w:t>
      </w:r>
    </w:p>
    <w:p w14:paraId="6F9A8CA1" w14:textId="77777777" w:rsidR="00B2572B" w:rsidRPr="000D6993" w:rsidRDefault="00B2572B" w:rsidP="00845F46">
      <w:pPr>
        <w:jc w:val="both"/>
        <w:rPr>
          <w:rFonts w:ascii="GHEA Mariam" w:hAnsi="GHEA Mariam" w:cs="Arial"/>
          <w:iCs/>
          <w:sz w:val="20"/>
          <w:szCs w:val="20"/>
          <w:vertAlign w:val="superscript"/>
          <w:lang w:val="es-ES"/>
        </w:rPr>
      </w:pPr>
      <w:r w:rsidRPr="000D6993">
        <w:rPr>
          <w:rFonts w:ascii="GHEA Mariam" w:hAnsi="GHEA Mariam" w:cs="Arial"/>
          <w:iCs/>
          <w:sz w:val="20"/>
          <w:szCs w:val="20"/>
          <w:vertAlign w:val="superscript"/>
          <w:lang w:val="es-ES"/>
        </w:rPr>
        <w:t>Имя страны</w:t>
      </w:r>
    </w:p>
    <w:p w14:paraId="1711F1C1" w14:textId="77777777" w:rsidR="00B2572B" w:rsidRPr="000D6993" w:rsidDel="00437CDB" w:rsidRDefault="00B2572B" w:rsidP="00845F46">
      <w:pPr>
        <w:jc w:val="both"/>
        <w:rPr>
          <w:rFonts w:ascii="GHEA Mariam" w:hAnsi="GHEA Mariam" w:cs="Sylfaen"/>
          <w:iCs/>
          <w:sz w:val="20"/>
          <w:szCs w:val="20"/>
          <w:lang w:val="es-ES"/>
        </w:rPr>
      </w:pPr>
    </w:p>
    <w:p w14:paraId="267436EE" w14:textId="77777777" w:rsidR="00B2572B" w:rsidRPr="000D6993" w:rsidRDefault="00B2572B" w:rsidP="00845F46">
      <w:pPr>
        <w:jc w:val="both"/>
        <w:rPr>
          <w:rFonts w:ascii="GHEA Mariam" w:hAnsi="GHEA Mariam" w:cs="Sylfaen"/>
          <w:iCs/>
          <w:sz w:val="20"/>
          <w:szCs w:val="20"/>
          <w:lang w:val="es-ES"/>
        </w:rPr>
      </w:pPr>
      <w:r w:rsidRPr="000D6993">
        <w:rPr>
          <w:rFonts w:ascii="GHEA Mariam" w:hAnsi="GHEA Mariam" w:cs="Sylfaen"/>
          <w:iCs/>
          <w:sz w:val="20"/>
          <w:szCs w:val="20"/>
          <w:lang w:val="es-ES"/>
        </w:rPr>
        <w:t xml:space="preserve">                </w:t>
      </w:r>
    </w:p>
    <w:p w14:paraId="536C1CAE" w14:textId="77777777" w:rsidR="004D5333" w:rsidRPr="000D6993" w:rsidRDefault="00B2572B" w:rsidP="00845F46">
      <w:pPr>
        <w:jc w:val="both"/>
        <w:rPr>
          <w:rFonts w:ascii="GHEA Mariam" w:hAnsi="GHEA Mariam" w:cs="Sylfaen"/>
          <w:iCs/>
          <w:sz w:val="20"/>
          <w:szCs w:val="20"/>
          <w:lang w:val="es-ES"/>
        </w:rPr>
      </w:pPr>
      <w:r w:rsidRPr="000D6993">
        <w:rPr>
          <w:rFonts w:ascii="GHEA Mariam" w:hAnsi="GHEA Mariam"/>
          <w:iCs/>
          <w:sz w:val="20"/>
          <w:szCs w:val="20"/>
          <w:u w:val="single"/>
          <w:lang w:val="es-ES"/>
        </w:rPr>
        <w:t xml:space="preserve">                                         </w:t>
      </w:r>
      <w:r w:rsidRPr="000D6993">
        <w:rPr>
          <w:rFonts w:ascii="GHEA Mariam" w:hAnsi="GHEA Mariam"/>
          <w:iCs/>
          <w:sz w:val="20"/>
          <w:szCs w:val="20"/>
          <w:lang w:val="es-ES"/>
        </w:rPr>
        <w:t xml:space="preserve">из </w:t>
      </w:r>
      <w:r w:rsidRPr="000D6993">
        <w:rPr>
          <w:rFonts w:ascii="GHEA Mariam" w:hAnsi="GHEA Mariam" w:cs="Sylfaen"/>
          <w:iCs/>
          <w:sz w:val="20"/>
          <w:szCs w:val="20"/>
          <w:lang w:val="es-ES"/>
        </w:rPr>
        <w:t>_</w:t>
      </w:r>
    </w:p>
    <w:p w14:paraId="75951F57" w14:textId="77777777" w:rsidR="004D5333" w:rsidRPr="000D6993" w:rsidRDefault="004D5333" w:rsidP="00845F46">
      <w:pPr>
        <w:jc w:val="both"/>
        <w:rPr>
          <w:rFonts w:ascii="GHEA Mariam" w:hAnsi="GHEA Mariam" w:cs="Sylfaen"/>
          <w:iCs/>
          <w:sz w:val="20"/>
          <w:szCs w:val="20"/>
          <w:lang w:val="es-ES"/>
        </w:rPr>
      </w:pPr>
      <w:r w:rsidRPr="000D6993">
        <w:rPr>
          <w:rFonts w:ascii="GHEA Mariam" w:hAnsi="GHEA Mariam" w:cs="Sylfaen"/>
          <w:iCs/>
          <w:sz w:val="20"/>
          <w:szCs w:val="20"/>
          <w:vertAlign w:val="superscript"/>
          <w:lang w:val="es-ES"/>
        </w:rPr>
        <w:t>участвовать</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es-ES"/>
        </w:rPr>
        <w:t>имя</w:t>
      </w:r>
      <w:r w:rsidRPr="000D6993">
        <w:rPr>
          <w:rFonts w:ascii="GHEA Mariam" w:hAnsi="GHEA Mariam" w:cs="Arial"/>
          <w:iCs/>
          <w:sz w:val="20"/>
          <w:szCs w:val="20"/>
          <w:vertAlign w:val="superscript"/>
          <w:lang w:val="es-ES"/>
        </w:rPr>
        <w:t xml:space="preserve">   </w:t>
      </w:r>
    </w:p>
    <w:p w14:paraId="74E04E87" w14:textId="77777777" w:rsidR="00B2572B" w:rsidRPr="000D6993" w:rsidRDefault="00B2572B" w:rsidP="00845F46">
      <w:pPr>
        <w:numPr>
          <w:ilvl w:val="0"/>
          <w:numId w:val="27"/>
        </w:numPr>
        <w:jc w:val="both"/>
        <w:rPr>
          <w:rFonts w:ascii="GHEA Mariam" w:hAnsi="GHEA Mariam" w:cs="Arial"/>
          <w:iCs/>
          <w:sz w:val="20"/>
          <w:szCs w:val="20"/>
          <w:u w:val="single"/>
          <w:lang w:val="es-ES"/>
        </w:rPr>
      </w:pPr>
      <w:r w:rsidRPr="000D6993">
        <w:rPr>
          <w:rFonts w:ascii="GHEA Mariam" w:hAnsi="GHEA Mariam" w:cs="Arial"/>
          <w:iCs/>
          <w:sz w:val="20"/>
          <w:szCs w:val="20"/>
          <w:u w:val="single"/>
          <w:lang w:val="es-ES"/>
        </w:rPr>
        <w:t xml:space="preserve">Регистрационный </w:t>
      </w:r>
      <w:r w:rsidRPr="000D6993">
        <w:rPr>
          <w:rFonts w:ascii="GHEA Mariam" w:hAnsi="GHEA Mariam" w:cs="Sylfaen"/>
          <w:iCs/>
          <w:sz w:val="20"/>
          <w:szCs w:val="20"/>
          <w:lang w:val="es-ES"/>
        </w:rPr>
        <w:t xml:space="preserve">номер </w:t>
      </w:r>
      <w:r w:rsidRPr="000D6993">
        <w:rPr>
          <w:rFonts w:ascii="GHEA Mariam" w:hAnsi="GHEA Mariam" w:cs="Arial"/>
          <w:iCs/>
          <w:sz w:val="20"/>
          <w:szCs w:val="20"/>
          <w:lang w:val="es-ES"/>
        </w:rPr>
        <w:t>налогоплательщика :</w:t>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p>
    <w:p w14:paraId="5C31900C" w14:textId="77777777" w:rsidR="00B2572B" w:rsidRPr="000D6993" w:rsidRDefault="00B2572B" w:rsidP="00845F46">
      <w:pPr>
        <w:ind w:left="1416" w:firstLine="708"/>
        <w:jc w:val="both"/>
        <w:rPr>
          <w:rFonts w:ascii="GHEA Mariam" w:hAnsi="GHEA Mariam" w:cs="Arial"/>
          <w:iCs/>
          <w:sz w:val="20"/>
          <w:szCs w:val="20"/>
          <w:vertAlign w:val="superscript"/>
          <w:lang w:val="es-ES"/>
        </w:rPr>
      </w:pPr>
      <w:r w:rsidRPr="000D6993">
        <w:rPr>
          <w:rFonts w:ascii="GHEA Mariam" w:hAnsi="GHEA Mariam" w:cs="Sylfaen"/>
          <w:iCs/>
          <w:sz w:val="20"/>
          <w:szCs w:val="20"/>
          <w:vertAlign w:val="superscript"/>
          <w:lang w:val="es-ES"/>
        </w:rPr>
        <w:t xml:space="preserve">               </w:t>
      </w:r>
      <w:r w:rsidRPr="000D6993">
        <w:rPr>
          <w:rFonts w:ascii="GHEA Mariam" w:hAnsi="GHEA Mariam" w:cs="Arial"/>
          <w:iCs/>
          <w:sz w:val="20"/>
          <w:szCs w:val="20"/>
          <w:vertAlign w:val="superscript"/>
          <w:lang w:val="es-ES"/>
        </w:rPr>
        <w:t>регистрационный номер налогоплательщика</w:t>
      </w:r>
    </w:p>
    <w:p w14:paraId="746FF1B3" w14:textId="77777777" w:rsidR="00B2572B" w:rsidRPr="000D6993" w:rsidRDefault="00B2572B" w:rsidP="00845F46">
      <w:pPr>
        <w:jc w:val="both"/>
        <w:rPr>
          <w:rFonts w:ascii="GHEA Mariam" w:hAnsi="GHEA Mariam" w:cs="Arial"/>
          <w:iCs/>
          <w:sz w:val="20"/>
          <w:szCs w:val="20"/>
          <w:vertAlign w:val="superscript"/>
          <w:lang w:val="es-ES"/>
        </w:rPr>
      </w:pPr>
    </w:p>
    <w:p w14:paraId="05985BF6" w14:textId="77777777" w:rsidR="00B2572B" w:rsidRPr="000D6993" w:rsidRDefault="00B2572B" w:rsidP="00845F46">
      <w:pPr>
        <w:jc w:val="both"/>
        <w:rPr>
          <w:rFonts w:ascii="GHEA Mariam" w:hAnsi="GHEA Mariam"/>
          <w:iCs/>
          <w:sz w:val="20"/>
          <w:szCs w:val="20"/>
          <w:lang w:val="es-ES"/>
        </w:rPr>
      </w:pPr>
    </w:p>
    <w:p w14:paraId="410CB0A1" w14:textId="77777777" w:rsidR="00B2572B" w:rsidRPr="000D6993" w:rsidRDefault="00B2572B" w:rsidP="00845F46">
      <w:pPr>
        <w:numPr>
          <w:ilvl w:val="0"/>
          <w:numId w:val="27"/>
        </w:numPr>
        <w:jc w:val="both"/>
        <w:rPr>
          <w:rFonts w:ascii="GHEA Mariam" w:hAnsi="GHEA Mariam"/>
          <w:iCs/>
          <w:sz w:val="20"/>
          <w:szCs w:val="20"/>
          <w:u w:val="single"/>
          <w:lang w:val="es-ES"/>
        </w:rPr>
      </w:pPr>
      <w:r w:rsidRPr="000D6993">
        <w:rPr>
          <w:rFonts w:ascii="GHEA Mariam" w:hAnsi="GHEA Mariam" w:cs="Sylfaen"/>
          <w:iCs/>
          <w:sz w:val="20"/>
          <w:szCs w:val="20"/>
          <w:lang w:val="es-ES"/>
        </w:rPr>
        <w:t>электронный</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почты</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адрес</w:t>
      </w:r>
      <w:r w:rsidRPr="000D6993">
        <w:rPr>
          <w:rFonts w:ascii="GHEA Mariam" w:hAnsi="GHEA Mariam" w:cs="Arial"/>
          <w:iCs/>
          <w:sz w:val="20"/>
          <w:szCs w:val="20"/>
          <w:lang w:val="es-ES"/>
        </w:rPr>
        <w:t xml:space="preserve"> </w:t>
      </w:r>
      <w:r w:rsidRPr="000D6993">
        <w:rPr>
          <w:rFonts w:ascii="GHEA Mariam" w:hAnsi="GHEA Mariam" w:cs="Sylfaen"/>
          <w:iCs/>
          <w:sz w:val="20"/>
          <w:szCs w:val="20"/>
          <w:lang w:val="es-ES"/>
        </w:rPr>
        <w:t xml:space="preserve">является </w:t>
      </w:r>
      <w:r w:rsidRPr="000D6993">
        <w:rPr>
          <w:rFonts w:ascii="GHEA Mariam" w:hAnsi="GHEA Mariam" w:cs="Arial"/>
          <w:iCs/>
          <w:sz w:val="20"/>
          <w:szCs w:val="20"/>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_</w:t>
      </w:r>
    </w:p>
    <w:p w14:paraId="1EE0D62D" w14:textId="77777777" w:rsidR="00B2572B" w:rsidRPr="000D6993" w:rsidRDefault="00B2572B" w:rsidP="00845F46">
      <w:pPr>
        <w:jc w:val="both"/>
        <w:rPr>
          <w:rFonts w:ascii="GHEA Mariam" w:hAnsi="GHEA Mariam"/>
          <w:iCs/>
          <w:sz w:val="20"/>
          <w:szCs w:val="20"/>
          <w:lang w:val="es-ES"/>
        </w:rPr>
      </w:pPr>
      <w:r w:rsidRPr="000D6993">
        <w:rPr>
          <w:rFonts w:ascii="GHEA Mariam" w:hAnsi="GHEA Mariam" w:cs="Sylfaen"/>
          <w:iCs/>
          <w:sz w:val="20"/>
          <w:szCs w:val="20"/>
          <w:vertAlign w:val="superscript"/>
          <w:lang w:val="es-ES"/>
        </w:rPr>
        <w:t xml:space="preserve">              </w:t>
      </w:r>
      <w:r w:rsidRPr="000D6993">
        <w:rPr>
          <w:rFonts w:ascii="GHEA Mariam" w:hAnsi="GHEA Mariam" w:cs="Arial"/>
          <w:iCs/>
          <w:sz w:val="20"/>
          <w:szCs w:val="20"/>
          <w:vertAlign w:val="superscript"/>
          <w:lang w:val="es-ES"/>
        </w:rPr>
        <w:t>Адрес электронной почты</w:t>
      </w:r>
    </w:p>
    <w:p w14:paraId="32852CFA" w14:textId="77777777" w:rsidR="00B2572B" w:rsidRPr="000D6993" w:rsidRDefault="00B2572B" w:rsidP="00845F46">
      <w:pPr>
        <w:jc w:val="right"/>
        <w:rPr>
          <w:rFonts w:ascii="GHEA Mariam" w:hAnsi="GHEA Mariam"/>
          <w:iCs/>
          <w:sz w:val="20"/>
          <w:szCs w:val="20"/>
          <w:lang w:val="es-ES"/>
        </w:rPr>
      </w:pPr>
    </w:p>
    <w:p w14:paraId="3A1B483D" w14:textId="77777777" w:rsidR="00B2572B" w:rsidRPr="000D6993" w:rsidRDefault="00B2572B" w:rsidP="00845F46">
      <w:pPr>
        <w:jc w:val="right"/>
        <w:rPr>
          <w:rFonts w:ascii="GHEA Mariam" w:hAnsi="GHEA Mariam"/>
          <w:iCs/>
          <w:sz w:val="20"/>
          <w:szCs w:val="20"/>
          <w:lang w:val="es-ES"/>
        </w:rPr>
      </w:pPr>
    </w:p>
    <w:p w14:paraId="43AF28B2" w14:textId="77777777" w:rsidR="00B2572B" w:rsidRPr="000D6993" w:rsidRDefault="00B2572B" w:rsidP="00845F46">
      <w:pPr>
        <w:jc w:val="right"/>
        <w:rPr>
          <w:rFonts w:ascii="GHEA Mariam" w:hAnsi="GHEA Mariam"/>
          <w:iCs/>
          <w:sz w:val="20"/>
          <w:szCs w:val="20"/>
          <w:lang w:val="es-ES"/>
        </w:rPr>
      </w:pPr>
    </w:p>
    <w:p w14:paraId="31B91B04" w14:textId="77777777" w:rsidR="00B2572B" w:rsidRPr="000D6993" w:rsidRDefault="00B2572B" w:rsidP="00845F46">
      <w:pPr>
        <w:jc w:val="right"/>
        <w:rPr>
          <w:rFonts w:ascii="GHEA Mariam" w:hAnsi="GHEA Mariam"/>
          <w:iCs/>
          <w:sz w:val="20"/>
          <w:szCs w:val="20"/>
          <w:lang w:val="hy-AM"/>
        </w:rPr>
      </w:pPr>
    </w:p>
    <w:p w14:paraId="254E46F1" w14:textId="77777777" w:rsidR="003257F0" w:rsidRPr="000D6993" w:rsidRDefault="003257F0" w:rsidP="00845F46">
      <w:pPr>
        <w:numPr>
          <w:ilvl w:val="0"/>
          <w:numId w:val="27"/>
        </w:numPr>
        <w:jc w:val="both"/>
        <w:rPr>
          <w:rFonts w:ascii="GHEA Mariam" w:hAnsi="GHEA Mariam" w:cs="Arial"/>
          <w:iCs/>
          <w:sz w:val="20"/>
          <w:szCs w:val="20"/>
          <w:vertAlign w:val="superscript"/>
          <w:lang w:val="es-ES"/>
        </w:rPr>
      </w:pPr>
      <w:r w:rsidRPr="000D6993">
        <w:rPr>
          <w:rFonts w:ascii="GHEA Mariam" w:hAnsi="GHEA Mariam"/>
          <w:iCs/>
          <w:sz w:val="20"/>
          <w:szCs w:val="20"/>
          <w:lang w:val="hy-AM"/>
        </w:rPr>
        <w:t>Юридический адрес: ----------------------------------------------- - --:</w:t>
      </w:r>
      <w:r w:rsidRPr="000D6993">
        <w:rPr>
          <w:rFonts w:ascii="GHEA Mariam" w:hAnsi="GHEA Mariam"/>
          <w:iCs/>
          <w:sz w:val="20"/>
          <w:szCs w:val="20"/>
          <w:lang w:val="es-ES"/>
        </w:rPr>
        <w:t xml:space="preserve">                                     </w:t>
      </w:r>
    </w:p>
    <w:p w14:paraId="470440E6" w14:textId="77777777" w:rsidR="003257F0" w:rsidRPr="000D6993" w:rsidRDefault="003257F0" w:rsidP="00845F46">
      <w:pPr>
        <w:jc w:val="both"/>
        <w:rPr>
          <w:rFonts w:ascii="GHEA Mariam" w:hAnsi="GHEA Mariam"/>
          <w:iCs/>
          <w:sz w:val="20"/>
          <w:szCs w:val="20"/>
          <w:lang w:val="hy-AM"/>
        </w:rPr>
      </w:pPr>
      <w:r w:rsidRPr="000D6993">
        <w:rPr>
          <w:rFonts w:ascii="GHEA Mariam" w:hAnsi="GHEA Mariam"/>
          <w:iCs/>
          <w:sz w:val="20"/>
          <w:szCs w:val="20"/>
          <w:lang w:val="hy-AM"/>
        </w:rPr>
        <w:t>рабочий адрес</w:t>
      </w:r>
    </w:p>
    <w:p w14:paraId="093A9DFC" w14:textId="77777777" w:rsidR="003257F0" w:rsidRPr="000D6993" w:rsidRDefault="003257F0" w:rsidP="00845F46">
      <w:pPr>
        <w:jc w:val="right"/>
        <w:rPr>
          <w:rFonts w:ascii="GHEA Mariam" w:hAnsi="GHEA Mariam"/>
          <w:iCs/>
          <w:sz w:val="20"/>
          <w:szCs w:val="20"/>
          <w:lang w:val="hy-AM"/>
        </w:rPr>
      </w:pPr>
    </w:p>
    <w:p w14:paraId="28CB8BA3" w14:textId="77777777" w:rsidR="003257F0" w:rsidRPr="000D6993" w:rsidRDefault="003257F0" w:rsidP="00845F46">
      <w:pPr>
        <w:ind w:firstLine="708"/>
        <w:jc w:val="both"/>
        <w:rPr>
          <w:rFonts w:ascii="GHEA Mariam" w:hAnsi="GHEA Mariam" w:cs="Arial"/>
          <w:iCs/>
          <w:sz w:val="20"/>
          <w:szCs w:val="20"/>
          <w:lang w:val="hy-AM"/>
        </w:rPr>
      </w:pPr>
    </w:p>
    <w:p w14:paraId="23B8C3CF" w14:textId="77777777" w:rsidR="003257F0" w:rsidRPr="000D6993" w:rsidRDefault="003257F0" w:rsidP="00845F46">
      <w:pPr>
        <w:numPr>
          <w:ilvl w:val="0"/>
          <w:numId w:val="27"/>
        </w:numPr>
        <w:jc w:val="both"/>
        <w:rPr>
          <w:rFonts w:ascii="GHEA Mariam" w:hAnsi="GHEA Mariam" w:cs="Arial"/>
          <w:iCs/>
          <w:sz w:val="20"/>
          <w:szCs w:val="20"/>
          <w:vertAlign w:val="superscript"/>
          <w:lang w:val="es-ES"/>
        </w:rPr>
      </w:pPr>
      <w:r w:rsidRPr="000D6993">
        <w:rPr>
          <w:rFonts w:ascii="GHEA Mariam" w:hAnsi="GHEA Mariam"/>
          <w:iCs/>
          <w:sz w:val="20"/>
          <w:szCs w:val="20"/>
          <w:lang w:val="hy-AM"/>
        </w:rPr>
        <w:t>номер телефона ---------------------------------------------- ---------------- --:</w:t>
      </w:r>
      <w:r w:rsidRPr="000D6993">
        <w:rPr>
          <w:rFonts w:ascii="GHEA Mariam" w:hAnsi="GHEA Mariam"/>
          <w:iCs/>
          <w:sz w:val="20"/>
          <w:szCs w:val="20"/>
          <w:lang w:val="es-ES"/>
        </w:rPr>
        <w:t xml:space="preserve">                                     </w:t>
      </w:r>
    </w:p>
    <w:p w14:paraId="023C9CA4" w14:textId="77777777" w:rsidR="003257F0" w:rsidRPr="000D6993" w:rsidRDefault="003257F0" w:rsidP="00845F46">
      <w:pPr>
        <w:ind w:left="3540"/>
        <w:jc w:val="both"/>
        <w:rPr>
          <w:rFonts w:ascii="GHEA Mariam" w:hAnsi="GHEA Mariam"/>
          <w:iCs/>
          <w:sz w:val="20"/>
          <w:szCs w:val="20"/>
          <w:lang w:val="hy-AM"/>
        </w:rPr>
      </w:pPr>
      <w:r w:rsidRPr="000D6993">
        <w:rPr>
          <w:rFonts w:ascii="GHEA Mariam" w:hAnsi="GHEA Mariam"/>
          <w:iCs/>
          <w:sz w:val="20"/>
          <w:szCs w:val="20"/>
          <w:lang w:val="hy-AM"/>
        </w:rPr>
        <w:t>номер телефона</w:t>
      </w:r>
    </w:p>
    <w:p w14:paraId="6A51FB25" w14:textId="77777777" w:rsidR="00A5473D" w:rsidRPr="000D6993" w:rsidRDefault="00A5473D" w:rsidP="00845F46">
      <w:pPr>
        <w:ind w:firstLine="709"/>
        <w:rPr>
          <w:rFonts w:ascii="GHEA Mariam" w:hAnsi="GHEA Mariam" w:cs="Arial"/>
          <w:iCs/>
          <w:sz w:val="20"/>
          <w:szCs w:val="20"/>
          <w:lang w:val="hy-AM"/>
        </w:rPr>
      </w:pPr>
    </w:p>
    <w:p w14:paraId="661CA3CA" w14:textId="77777777" w:rsidR="00A5473D" w:rsidRPr="000D6993" w:rsidRDefault="00A5473D" w:rsidP="00845F46">
      <w:pPr>
        <w:ind w:firstLine="709"/>
        <w:jc w:val="both"/>
        <w:rPr>
          <w:rFonts w:ascii="GHEA Mariam" w:hAnsi="GHEA Mariam" w:cs="Arial"/>
          <w:iCs/>
          <w:sz w:val="20"/>
          <w:szCs w:val="20"/>
          <w:lang w:val="hy-AM"/>
        </w:rPr>
      </w:pPr>
    </w:p>
    <w:p w14:paraId="73C47C0F" w14:textId="77777777" w:rsidR="006C3873" w:rsidRPr="000D6993" w:rsidRDefault="006C3873" w:rsidP="00845F46">
      <w:pPr>
        <w:ind w:firstLine="709"/>
        <w:jc w:val="both"/>
        <w:rPr>
          <w:rFonts w:ascii="GHEA Mariam" w:hAnsi="GHEA Mariam"/>
          <w:iCs/>
          <w:sz w:val="20"/>
          <w:szCs w:val="20"/>
          <w:lang w:val="es-ES"/>
        </w:rPr>
      </w:pPr>
      <w:r w:rsidRPr="000D6993">
        <w:rPr>
          <w:rFonts w:ascii="GHEA Mariam" w:hAnsi="GHEA Mariam" w:cs="Arial"/>
          <w:iCs/>
          <w:sz w:val="20"/>
          <w:szCs w:val="20"/>
          <w:lang w:val="es-ES"/>
        </w:rPr>
        <w:t>Настоящим</w:t>
      </w:r>
      <w:r w:rsidRPr="000D6993">
        <w:rPr>
          <w:rFonts w:ascii="GHEA Mariam" w:hAnsi="GHEA Mariam"/>
          <w:iCs/>
          <w:sz w:val="20"/>
          <w:szCs w:val="20"/>
          <w:lang w:val="hy-AM"/>
        </w:rPr>
        <w:t xml:space="preserve">  </w:t>
      </w:r>
      <w:r w:rsidRPr="000D6993">
        <w:rPr>
          <w:rFonts w:ascii="GHEA Mariam" w:hAnsi="GHEA Mariam"/>
          <w:iCs/>
          <w:sz w:val="20"/>
          <w:szCs w:val="20"/>
          <w:u w:val="single"/>
          <w:lang w:val="hy-AM"/>
        </w:rPr>
        <w:t xml:space="preserve">                                                </w:t>
      </w:r>
      <w:r w:rsidRPr="000D6993">
        <w:rPr>
          <w:rFonts w:ascii="GHEA Mariam" w:hAnsi="GHEA Mariam"/>
          <w:iCs/>
          <w:sz w:val="20"/>
          <w:szCs w:val="20"/>
          <w:u w:val="single"/>
          <w:lang w:val="es-ES"/>
        </w:rPr>
        <w:t xml:space="preserve">                         </w:t>
      </w:r>
      <w:r w:rsidRPr="000D6993">
        <w:rPr>
          <w:rFonts w:ascii="GHEA Mariam" w:hAnsi="GHEA Mariam"/>
          <w:iCs/>
          <w:sz w:val="20"/>
          <w:szCs w:val="20"/>
          <w:u w:val="single"/>
          <w:lang w:val="hy-AM"/>
        </w:rPr>
        <w:t xml:space="preserve">          </w:t>
      </w:r>
      <w:r w:rsidRPr="000D6993">
        <w:rPr>
          <w:rFonts w:ascii="GHEA Mariam" w:hAnsi="GHEA Mariam"/>
          <w:iCs/>
          <w:sz w:val="20"/>
          <w:szCs w:val="20"/>
          <w:lang w:val="hy-AM"/>
        </w:rPr>
        <w:t xml:space="preserve">заявляет </w:t>
      </w:r>
      <w:r w:rsidRPr="000D6993">
        <w:rPr>
          <w:rFonts w:ascii="GHEA Mariam" w:hAnsi="GHEA Mariam" w:cs="Arial"/>
          <w:iCs/>
          <w:sz w:val="20"/>
          <w:szCs w:val="20"/>
          <w:lang w:val="es-ES"/>
        </w:rPr>
        <w:t>и подтверждает, что:</w:t>
      </w:r>
      <w:r w:rsidRPr="000D6993">
        <w:rPr>
          <w:rFonts w:ascii="GHEA Mariam" w:hAnsi="GHEA Mariam" w:cs="Arial"/>
          <w:iCs/>
          <w:sz w:val="20"/>
          <w:szCs w:val="20"/>
          <w:lang w:val="hy-AM"/>
        </w:rPr>
        <w:t xml:space="preserve"> </w:t>
      </w:r>
    </w:p>
    <w:p w14:paraId="53D83912" w14:textId="77777777" w:rsidR="006C3873" w:rsidRPr="000D6993" w:rsidRDefault="006C3873" w:rsidP="00845F46">
      <w:pPr>
        <w:jc w:val="both"/>
        <w:rPr>
          <w:rFonts w:ascii="GHEA Mariam" w:hAnsi="GHEA Mariam"/>
          <w:iCs/>
          <w:sz w:val="20"/>
          <w:szCs w:val="20"/>
          <w:vertAlign w:val="superscript"/>
          <w:lang w:val="es-ES"/>
        </w:rPr>
      </w:pP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es-ES"/>
        </w:rPr>
        <w:t xml:space="preserve">                                    </w:t>
      </w:r>
      <w:r w:rsidRPr="000D6993">
        <w:rPr>
          <w:rFonts w:ascii="GHEA Mariam" w:hAnsi="GHEA Mariam" w:cs="Sylfaen"/>
          <w:iCs/>
          <w:sz w:val="20"/>
          <w:szCs w:val="20"/>
          <w:vertAlign w:val="superscript"/>
          <w:lang w:val="hy-AM"/>
        </w:rPr>
        <w:t>Имя участника</w:t>
      </w:r>
    </w:p>
    <w:p w14:paraId="2912377D" w14:textId="35BE4A5A" w:rsidR="004B7C30" w:rsidRPr="000D6993" w:rsidRDefault="006C3873" w:rsidP="00845F46">
      <w:pPr>
        <w:ind w:firstLine="708"/>
        <w:jc w:val="both"/>
        <w:rPr>
          <w:rFonts w:ascii="GHEA Mariam" w:hAnsi="GHEA Mariam" w:cs="Sylfaen"/>
          <w:iCs/>
          <w:sz w:val="20"/>
          <w:szCs w:val="20"/>
          <w:lang w:val="hy-AM"/>
        </w:rPr>
      </w:pPr>
      <w:r w:rsidRPr="000D6993">
        <w:rPr>
          <w:rFonts w:ascii="GHEA Mariam" w:hAnsi="GHEA Mariam" w:cs="Arial"/>
          <w:iCs/>
          <w:sz w:val="20"/>
          <w:szCs w:val="20"/>
          <w:lang w:val="es-ES"/>
        </w:rPr>
        <w:t xml:space="preserve">1) отвечает </w:t>
      </w:r>
      <w:r w:rsidR="00C945E4" w:rsidRPr="000D6993">
        <w:rPr>
          <w:rFonts w:ascii="GHEA Mariam" w:hAnsi="GHEA Mariam" w:cs="Arial"/>
          <w:b/>
          <w:bCs/>
          <w:iCs/>
          <w:sz w:val="20"/>
          <w:szCs w:val="20"/>
          <w:lang w:val="es-ES"/>
        </w:rPr>
        <w:t>Министерству образования</w:t>
      </w:r>
      <w:r w:rsidR="008F3DB9" w:rsidRPr="000D6993">
        <w:rPr>
          <w:rFonts w:ascii="GHEA Mariam" w:hAnsi="GHEA Mariam" w:cs="Arial"/>
          <w:iCs/>
          <w:sz w:val="20"/>
          <w:szCs w:val="20"/>
          <w:lang w:val="hy-AM"/>
        </w:rPr>
        <w:t xml:space="preserve">  </w:t>
      </w:r>
      <w:r w:rsidRPr="000D6993">
        <w:rPr>
          <w:rFonts w:ascii="GHEA Mariam" w:hAnsi="GHEA Mariam" w:cs="Arial"/>
          <w:iCs/>
          <w:sz w:val="20"/>
          <w:szCs w:val="20"/>
          <w:lang w:val="es-ES"/>
        </w:rPr>
        <w:t xml:space="preserve">требованиям права на участие, указанным в РЕЙТИНГОВОМ ПРИГЛАШЕНИИ с кодом , </w:t>
      </w:r>
      <w:r w:rsidR="00EB07BB" w:rsidRPr="000D6993">
        <w:rPr>
          <w:rFonts w:ascii="GHEA Mariam" w:hAnsi="GHEA Mariam" w:cs="Arial"/>
          <w:iCs/>
          <w:sz w:val="20"/>
          <w:szCs w:val="20"/>
          <w:lang w:val="hy-AM"/>
        </w:rPr>
        <w:t xml:space="preserve">и </w:t>
      </w:r>
      <w:r w:rsidR="00361308" w:rsidRPr="000D6993">
        <w:rPr>
          <w:rFonts w:ascii="GHEA Mariam" w:hAnsi="GHEA Mariam" w:cs="Sylfaen"/>
          <w:iCs/>
          <w:sz w:val="20"/>
          <w:szCs w:val="20"/>
          <w:lang w:val="hy-AM"/>
        </w:rPr>
        <w:t xml:space="preserve">обязуется в случае признания выбранным участником в порядке и сроки, указанные в приглашении, предоставить подтверждение квалификации </w:t>
      </w:r>
      <w:r w:rsidR="00734132" w:rsidRPr="000D6993">
        <w:rPr>
          <w:rStyle w:val="af6"/>
          <w:rFonts w:ascii="GHEA Mariam" w:hAnsi="GHEA Mariam" w:cs="Sylfaen"/>
          <w:iCs/>
          <w:sz w:val="20"/>
          <w:szCs w:val="20"/>
          <w:lang w:val="hy-AM"/>
        </w:rPr>
        <w:footnoteReference w:id="12"/>
      </w:r>
      <w:r w:rsidR="00E97AB0" w:rsidRPr="000D6993">
        <w:rPr>
          <w:rFonts w:ascii="GHEA Mariam" w:hAnsi="GHEA Mariam" w:cs="Sylfaen"/>
          <w:iCs/>
          <w:sz w:val="20"/>
          <w:szCs w:val="20"/>
          <w:lang w:val="es-ES"/>
        </w:rPr>
        <w:t>.</w:t>
      </w:r>
      <w:r w:rsidR="00EB07BB" w:rsidRPr="000D6993">
        <w:rPr>
          <w:rFonts w:ascii="GHEA Mariam" w:hAnsi="GHEA Mariam" w:cs="Sylfaen"/>
          <w:iCs/>
          <w:sz w:val="20"/>
          <w:szCs w:val="20"/>
          <w:lang w:val="hy-AM"/>
        </w:rPr>
        <w:t xml:space="preserve"> </w:t>
      </w:r>
    </w:p>
    <w:p w14:paraId="3AE788FB" w14:textId="42CB4292" w:rsidR="006C3873" w:rsidRPr="000D6993" w:rsidRDefault="00887807" w:rsidP="00845F46">
      <w:pPr>
        <w:ind w:firstLine="708"/>
        <w:jc w:val="both"/>
        <w:rPr>
          <w:rFonts w:ascii="GHEA Mariam" w:hAnsi="GHEA Mariam" w:cs="Arial"/>
          <w:iCs/>
          <w:sz w:val="20"/>
          <w:szCs w:val="20"/>
          <w:lang w:val="es-ES"/>
        </w:rPr>
      </w:pPr>
      <w:r w:rsidRPr="000D6993">
        <w:rPr>
          <w:rFonts w:ascii="GHEA Mariam" w:hAnsi="GHEA Mariam" w:cs="Arial"/>
          <w:iCs/>
          <w:sz w:val="20"/>
          <w:szCs w:val="20"/>
          <w:lang w:val="hy-AM"/>
        </w:rPr>
        <w:t xml:space="preserve">2 </w:t>
      </w:r>
      <w:r w:rsidR="006C3873" w:rsidRPr="000D6993">
        <w:rPr>
          <w:rFonts w:ascii="GHEA Mariam" w:hAnsi="GHEA Mariam" w:cs="Arial"/>
          <w:b/>
          <w:bCs/>
          <w:iCs/>
          <w:sz w:val="20"/>
          <w:szCs w:val="20"/>
          <w:lang w:val="es-ES"/>
        </w:rPr>
        <w:t xml:space="preserve">) </w:t>
      </w:r>
      <w:r w:rsidR="00C945E4" w:rsidRPr="000D6993">
        <w:rPr>
          <w:rFonts w:ascii="GHEA Mariam" w:hAnsi="GHEA Mariam"/>
          <w:b/>
          <w:bCs/>
          <w:iCs/>
          <w:sz w:val="20"/>
          <w:szCs w:val="20"/>
          <w:lang w:val="es-ES"/>
        </w:rPr>
        <w:t>СМ КНК ДПР-ГАПЗБ-2024/01</w:t>
      </w:r>
      <w:r w:rsidR="008F3DB9" w:rsidRPr="000D6993">
        <w:rPr>
          <w:rFonts w:ascii="GHEA Mariam" w:hAnsi="GHEA Mariam"/>
          <w:iCs/>
          <w:sz w:val="20"/>
          <w:szCs w:val="20"/>
          <w:lang w:val="hy-AM"/>
        </w:rPr>
        <w:t xml:space="preserve">  </w:t>
      </w:r>
      <w:r w:rsidR="006C3873" w:rsidRPr="000D6993">
        <w:rPr>
          <w:rFonts w:ascii="GHEA Mariam" w:hAnsi="GHEA Mariam" w:cs="Arial"/>
          <w:iCs/>
          <w:sz w:val="20"/>
          <w:szCs w:val="20"/>
          <w:lang w:val="es-ES"/>
        </w:rPr>
        <w:t>в рамках участия в ОЦЕНОЧНОМ ОПРОСЕ с кодом:</w:t>
      </w:r>
      <w:r w:rsidR="006C3873" w:rsidRPr="000D6993">
        <w:rPr>
          <w:rFonts w:ascii="GHEA Mariam" w:hAnsi="GHEA Mariam" w:cs="Sylfaen"/>
          <w:iCs/>
          <w:sz w:val="20"/>
          <w:szCs w:val="20"/>
          <w:lang w:val="es-ES"/>
        </w:rPr>
        <w:t xml:space="preserve">  </w:t>
      </w:r>
    </w:p>
    <w:p w14:paraId="5F7EE577" w14:textId="77777777" w:rsidR="006C3873" w:rsidRPr="000D6993" w:rsidRDefault="006C3873" w:rsidP="00845F46">
      <w:pPr>
        <w:numPr>
          <w:ilvl w:val="0"/>
          <w:numId w:val="18"/>
        </w:numPr>
        <w:ind w:left="0" w:firstLine="720"/>
        <w:jc w:val="both"/>
        <w:rPr>
          <w:rFonts w:ascii="GHEA Mariam" w:hAnsi="GHEA Mariam" w:cs="Arial"/>
          <w:iCs/>
          <w:sz w:val="20"/>
          <w:szCs w:val="20"/>
          <w:lang w:val="es-ES"/>
        </w:rPr>
      </w:pPr>
      <w:r w:rsidRPr="000D6993">
        <w:rPr>
          <w:rFonts w:ascii="GHEA Mariam" w:hAnsi="GHEA Mariam" w:cs="Arial"/>
          <w:iCs/>
          <w:sz w:val="20"/>
          <w:szCs w:val="20"/>
          <w:lang w:val="es-ES"/>
        </w:rPr>
        <w:t xml:space="preserve">не допустил и/или не допустит </w:t>
      </w:r>
      <w:r w:rsidR="003B269F" w:rsidRPr="000D6993">
        <w:rPr>
          <w:rFonts w:ascii="GHEA Mariam" w:hAnsi="GHEA Mariam" w:cs="Arial"/>
          <w:iCs/>
          <w:sz w:val="20"/>
          <w:szCs w:val="20"/>
          <w:lang w:val="hy-AM"/>
        </w:rPr>
        <w:t xml:space="preserve">недобросовестной конкуренции, </w:t>
      </w:r>
      <w:r w:rsidR="003B269F" w:rsidRPr="000D6993">
        <w:rPr>
          <w:rFonts w:ascii="GHEA Mariam" w:hAnsi="GHEA Mariam" w:cs="Arial"/>
          <w:iCs/>
          <w:sz w:val="20"/>
          <w:szCs w:val="20"/>
          <w:lang w:val="es-ES"/>
        </w:rPr>
        <w:t>злоупотребления доминирующим положением и антиконкурентных соглашений,</w:t>
      </w:r>
    </w:p>
    <w:p w14:paraId="2235EFBB" w14:textId="77777777" w:rsidR="006C3873" w:rsidRPr="000D6993" w:rsidRDefault="006C3873" w:rsidP="00845F46">
      <w:pPr>
        <w:numPr>
          <w:ilvl w:val="0"/>
          <w:numId w:val="18"/>
        </w:numPr>
        <w:ind w:left="0" w:firstLine="720"/>
        <w:jc w:val="both"/>
        <w:rPr>
          <w:rFonts w:ascii="GHEA Mariam" w:hAnsi="GHEA Mariam"/>
          <w:iCs/>
          <w:sz w:val="20"/>
          <w:szCs w:val="20"/>
          <w:lang w:val="es-ES"/>
        </w:rPr>
      </w:pPr>
      <w:r w:rsidRPr="000D6993">
        <w:rPr>
          <w:rFonts w:ascii="GHEA Mariam" w:hAnsi="GHEA Mariam" w:cs="Arial"/>
          <w:iCs/>
          <w:sz w:val="20"/>
          <w:szCs w:val="20"/>
          <w:lang w:val="es-ES"/>
        </w:rPr>
        <w:t>отсутствует, как указано в приглашении:</w:t>
      </w:r>
      <w:r w:rsidRPr="000D6993">
        <w:rPr>
          <w:rFonts w:ascii="GHEA Mariam" w:hAnsi="GHEA Mariam"/>
          <w:iCs/>
          <w:sz w:val="20"/>
          <w:szCs w:val="20"/>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00975F7E" w:rsidRPr="000D6993">
        <w:rPr>
          <w:rFonts w:ascii="GHEA Mariam" w:hAnsi="GHEA Mariam"/>
          <w:iCs/>
          <w:sz w:val="20"/>
          <w:szCs w:val="20"/>
          <w:u w:val="single"/>
          <w:lang w:val="es-ES"/>
        </w:rPr>
        <w:tab/>
      </w:r>
      <w:r w:rsidR="00975F7E" w:rsidRPr="000D6993">
        <w:rPr>
          <w:rFonts w:ascii="GHEA Mariam" w:hAnsi="GHEA Mariam"/>
          <w:iCs/>
          <w:sz w:val="20"/>
          <w:szCs w:val="20"/>
          <w:u w:val="single"/>
          <w:lang w:val="es-ES"/>
        </w:rPr>
        <w:tab/>
      </w:r>
      <w:r w:rsidRPr="000D6993">
        <w:rPr>
          <w:rFonts w:ascii="GHEA Mariam" w:hAnsi="GHEA Mariam" w:cs="Arial"/>
          <w:iCs/>
          <w:sz w:val="20"/>
          <w:szCs w:val="20"/>
          <w:lang w:val="es-ES"/>
        </w:rPr>
        <w:t>к</w:t>
      </w:r>
      <w:r w:rsidRPr="000D6993">
        <w:rPr>
          <w:rFonts w:ascii="GHEA Mariam" w:hAnsi="GHEA Mariam"/>
          <w:iCs/>
          <w:sz w:val="20"/>
          <w:szCs w:val="20"/>
          <w:lang w:val="es-ES"/>
        </w:rPr>
        <w:t xml:space="preserve"> </w:t>
      </w:r>
    </w:p>
    <w:p w14:paraId="0A3AA92F" w14:textId="77777777" w:rsidR="006C3873" w:rsidRPr="000D6993" w:rsidRDefault="006C3873" w:rsidP="00845F46">
      <w:pPr>
        <w:jc w:val="both"/>
        <w:rPr>
          <w:rFonts w:ascii="GHEA Mariam" w:hAnsi="GHEA Mariam" w:cs="Arial"/>
          <w:iCs/>
          <w:sz w:val="20"/>
          <w:szCs w:val="20"/>
          <w:vertAlign w:val="superscript"/>
          <w:lang w:val="hy-AM"/>
        </w:rPr>
      </w:pPr>
      <w:r w:rsidRPr="000D6993">
        <w:rPr>
          <w:rFonts w:ascii="GHEA Mariam" w:hAnsi="GHEA Mariam"/>
          <w:iCs/>
          <w:sz w:val="20"/>
          <w:szCs w:val="20"/>
          <w:vertAlign w:val="superscript"/>
          <w:lang w:val="es-ES"/>
        </w:rPr>
        <w:lastRenderedPageBreak/>
        <w:t xml:space="preserve"> </w:t>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t xml:space="preserve">      </w:t>
      </w:r>
      <w:r w:rsidRPr="000D6993">
        <w:rPr>
          <w:rFonts w:ascii="GHEA Mariam" w:hAnsi="GHEA Mariam" w:cs="Sylfaen"/>
          <w:iCs/>
          <w:sz w:val="20"/>
          <w:szCs w:val="20"/>
          <w:vertAlign w:val="superscript"/>
          <w:lang w:val="hy-AM"/>
        </w:rPr>
        <w:t>участвовать</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имя</w:t>
      </w:r>
      <w:r w:rsidRPr="000D6993">
        <w:rPr>
          <w:rFonts w:ascii="GHEA Mariam" w:hAnsi="GHEA Mariam" w:cs="Arial"/>
          <w:iCs/>
          <w:sz w:val="20"/>
          <w:szCs w:val="20"/>
          <w:vertAlign w:val="superscript"/>
          <w:lang w:val="hy-AM"/>
        </w:rPr>
        <w:t xml:space="preserve"> </w:t>
      </w:r>
    </w:p>
    <w:p w14:paraId="07793829" w14:textId="77777777" w:rsidR="006C3873" w:rsidRPr="000D6993" w:rsidRDefault="006C3873" w:rsidP="00845F46">
      <w:pPr>
        <w:jc w:val="both"/>
        <w:rPr>
          <w:rFonts w:ascii="GHEA Mariam" w:hAnsi="GHEA Mariam"/>
          <w:iCs/>
          <w:sz w:val="20"/>
          <w:szCs w:val="20"/>
          <w:u w:val="single"/>
          <w:lang w:val="es-ES"/>
        </w:rPr>
      </w:pPr>
      <w:r w:rsidRPr="000D6993">
        <w:rPr>
          <w:rFonts w:ascii="GHEA Mariam" w:hAnsi="GHEA Mariam" w:cs="Arial"/>
          <w:iCs/>
          <w:sz w:val="20"/>
          <w:szCs w:val="20"/>
          <w:lang w:val="es-ES"/>
        </w:rPr>
        <w:t>филиалы и/или</w:t>
      </w:r>
      <w:r w:rsidRPr="000D6993">
        <w:rPr>
          <w:rFonts w:ascii="GHEA Mariam" w:hAnsi="GHEA Mariam"/>
          <w:iCs/>
          <w:sz w:val="20"/>
          <w:szCs w:val="20"/>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cs="Arial"/>
          <w:iCs/>
          <w:sz w:val="20"/>
          <w:szCs w:val="20"/>
          <w:lang w:val="es-ES"/>
        </w:rPr>
        <w:t>из</w:t>
      </w:r>
      <w:r w:rsidRPr="000D6993">
        <w:rPr>
          <w:rFonts w:ascii="GHEA Mariam" w:hAnsi="GHEA Mariam"/>
          <w:iCs/>
          <w:sz w:val="20"/>
          <w:szCs w:val="20"/>
          <w:u w:val="single"/>
          <w:lang w:val="es-ES"/>
        </w:rPr>
        <w:t xml:space="preserve">  </w:t>
      </w:r>
    </w:p>
    <w:p w14:paraId="506C2654" w14:textId="77777777" w:rsidR="006C3873" w:rsidRPr="000D6993" w:rsidRDefault="006C3873" w:rsidP="00845F46">
      <w:pPr>
        <w:jc w:val="both"/>
        <w:rPr>
          <w:rFonts w:ascii="GHEA Mariam" w:hAnsi="GHEA Mariam"/>
          <w:iCs/>
          <w:sz w:val="20"/>
          <w:szCs w:val="20"/>
          <w:u w:val="single"/>
          <w:lang w:val="es-ES"/>
        </w:rPr>
      </w:pP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hy-AM"/>
        </w:rPr>
        <w:t>участвовать</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имя</w:t>
      </w:r>
    </w:p>
    <w:p w14:paraId="60074F83" w14:textId="77777777" w:rsidR="006C3873" w:rsidRPr="000D6993" w:rsidRDefault="006C3873" w:rsidP="00845F46">
      <w:pPr>
        <w:jc w:val="both"/>
        <w:rPr>
          <w:rFonts w:ascii="GHEA Mariam" w:hAnsi="GHEA Mariam"/>
          <w:iCs/>
          <w:sz w:val="20"/>
          <w:szCs w:val="20"/>
          <w:u w:val="single"/>
          <w:lang w:val="es-ES"/>
        </w:rPr>
      </w:pPr>
      <w:r w:rsidRPr="000D6993">
        <w:rPr>
          <w:rFonts w:ascii="GHEA Mariam" w:hAnsi="GHEA Mariam" w:cs="Arial"/>
          <w:iCs/>
          <w:sz w:val="20"/>
          <w:szCs w:val="20"/>
          <w:lang w:val="es-ES"/>
        </w:rPr>
        <w:t>основано или более пятидесяти процентов</w:t>
      </w:r>
      <w:r w:rsidRPr="000D6993">
        <w:rPr>
          <w:rFonts w:ascii="GHEA Mariam" w:hAnsi="GHEA Mariam"/>
          <w:iCs/>
          <w:sz w:val="20"/>
          <w:szCs w:val="20"/>
          <w:lang w:val="es-ES"/>
        </w:rPr>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t xml:space="preserve">                   </w:t>
      </w:r>
      <w:r w:rsidRPr="000D6993">
        <w:rPr>
          <w:rFonts w:ascii="GHEA Mariam" w:hAnsi="GHEA Mariam" w:cs="Arial"/>
          <w:iCs/>
          <w:sz w:val="20"/>
          <w:szCs w:val="20"/>
          <w:lang w:val="es-ES"/>
        </w:rPr>
        <w:t>к</w:t>
      </w:r>
    </w:p>
    <w:p w14:paraId="13823D1E" w14:textId="77777777" w:rsidR="006C3873" w:rsidRPr="000D6993" w:rsidRDefault="006C3873" w:rsidP="00845F46">
      <w:pPr>
        <w:jc w:val="both"/>
        <w:rPr>
          <w:rFonts w:ascii="GHEA Mariam" w:hAnsi="GHEA Mariam"/>
          <w:iCs/>
          <w:sz w:val="20"/>
          <w:szCs w:val="20"/>
          <w:lang w:val="es-ES"/>
        </w:rPr>
      </w:pPr>
      <w:r w:rsidRPr="000D6993">
        <w:rPr>
          <w:rFonts w:ascii="GHEA Mariam" w:hAnsi="GHEA Mariam" w:cs="Sylfaen"/>
          <w:iCs/>
          <w:sz w:val="20"/>
          <w:szCs w:val="20"/>
          <w:vertAlign w:val="superscript"/>
          <w:lang w:val="es-ES"/>
        </w:rPr>
        <w:t xml:space="preserve">                                                                     </w:t>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es-ES"/>
        </w:rPr>
        <w:tab/>
      </w:r>
      <w:r w:rsidRPr="000D6993">
        <w:rPr>
          <w:rFonts w:ascii="GHEA Mariam" w:hAnsi="GHEA Mariam" w:cs="Sylfaen"/>
          <w:iCs/>
          <w:sz w:val="20"/>
          <w:szCs w:val="20"/>
          <w:vertAlign w:val="superscript"/>
          <w:lang w:val="hy-AM"/>
        </w:rPr>
        <w:t>участвовать</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имя</w:t>
      </w:r>
    </w:p>
    <w:p w14:paraId="066F6A4A" w14:textId="77777777" w:rsidR="006C3873" w:rsidRPr="000D6993" w:rsidRDefault="006C3873" w:rsidP="00845F46">
      <w:pPr>
        <w:jc w:val="both"/>
        <w:rPr>
          <w:rFonts w:ascii="GHEA Mariam" w:hAnsi="GHEA Mariam" w:cs="Arial"/>
          <w:iCs/>
          <w:sz w:val="20"/>
          <w:szCs w:val="20"/>
          <w:lang w:val="es-ES"/>
        </w:rPr>
      </w:pPr>
      <w:r w:rsidRPr="000D6993">
        <w:rPr>
          <w:rFonts w:ascii="GHEA Mariam" w:hAnsi="GHEA Mariam" w:cs="Arial"/>
          <w:iCs/>
          <w:sz w:val="20"/>
          <w:szCs w:val="20"/>
          <w:lang w:val="es-ES"/>
        </w:rPr>
        <w:t>случай одновременного участия организаций с долей (долей).</w:t>
      </w:r>
    </w:p>
    <w:p w14:paraId="7B4D49CF" w14:textId="77777777" w:rsidR="005F1C06" w:rsidRPr="000D6993" w:rsidRDefault="005F1C06" w:rsidP="00845F46">
      <w:pPr>
        <w:ind w:left="720"/>
        <w:jc w:val="both"/>
        <w:rPr>
          <w:rFonts w:ascii="GHEA Mariam" w:hAnsi="GHEA Mariam" w:cs="Arial"/>
          <w:iCs/>
          <w:sz w:val="20"/>
          <w:szCs w:val="20"/>
          <w:lang w:val="es-ES"/>
        </w:rPr>
      </w:pPr>
    </w:p>
    <w:p w14:paraId="5F157B7D" w14:textId="77777777" w:rsidR="005F1C06" w:rsidRPr="000D6993" w:rsidRDefault="005F1C06" w:rsidP="00845F46">
      <w:pPr>
        <w:ind w:left="720"/>
        <w:jc w:val="both"/>
        <w:rPr>
          <w:rFonts w:ascii="GHEA Mariam" w:hAnsi="GHEA Mariam"/>
          <w:iCs/>
          <w:sz w:val="20"/>
          <w:szCs w:val="20"/>
          <w:lang w:val="es-ES"/>
        </w:rPr>
      </w:pPr>
      <w:r w:rsidRPr="000D6993">
        <w:rPr>
          <w:rFonts w:ascii="GHEA Mariam" w:hAnsi="GHEA Mariam" w:cs="Arial"/>
          <w:iCs/>
          <w:sz w:val="20"/>
          <w:szCs w:val="20"/>
          <w:lang w:val="hy-AM"/>
        </w:rPr>
        <w:t xml:space="preserve">S </w:t>
      </w:r>
      <w:r w:rsidR="006C3873" w:rsidRPr="000D6993">
        <w:rPr>
          <w:rFonts w:ascii="GHEA Mariam" w:hAnsi="GHEA Mariam" w:cs="Arial"/>
          <w:iCs/>
          <w:sz w:val="20"/>
          <w:szCs w:val="20"/>
          <w:lang w:val="es-ES"/>
        </w:rPr>
        <w:t xml:space="preserve">также </w:t>
      </w:r>
      <w:r w:rsidRPr="000D6993">
        <w:rPr>
          <w:rFonts w:ascii="GHEA Mariam" w:hAnsi="GHEA Mariam" w:cs="Arial"/>
          <w:iCs/>
          <w:sz w:val="20"/>
          <w:szCs w:val="20"/>
          <w:lang w:val="hy-AM"/>
        </w:rPr>
        <w:t>представляет</w:t>
      </w:r>
      <w:r w:rsidRPr="000D6993">
        <w:rPr>
          <w:rFonts w:ascii="GHEA Mariam" w:hAnsi="GHEA Mariam"/>
          <w:iCs/>
          <w:sz w:val="20"/>
          <w:szCs w:val="20"/>
          <w:u w:val="single"/>
          <w:lang w:val="es-ES"/>
        </w:rPr>
        <w:tab/>
        <w:t xml:space="preserve">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cs="Arial"/>
          <w:iCs/>
          <w:sz w:val="20"/>
          <w:szCs w:val="20"/>
          <w:lang w:val="es-ES"/>
        </w:rPr>
        <w:t>из</w:t>
      </w:r>
      <w:r w:rsidRPr="000D6993">
        <w:rPr>
          <w:rFonts w:ascii="GHEA Mariam" w:hAnsi="GHEA Mariam" w:cs="Arial"/>
          <w:iCs/>
          <w:sz w:val="20"/>
          <w:szCs w:val="20"/>
          <w:lang w:val="hy-AM"/>
        </w:rPr>
        <w:t xml:space="preserve"> </w:t>
      </w:r>
      <w:r w:rsidRPr="000D6993">
        <w:rPr>
          <w:rFonts w:ascii="GHEA Mariam" w:hAnsi="GHEA Mariam" w:cs="Arial"/>
          <w:iCs/>
          <w:sz w:val="20"/>
          <w:szCs w:val="20"/>
          <w:lang w:val="es-ES"/>
        </w:rPr>
        <w:t>о реальных бенефициарах</w:t>
      </w:r>
    </w:p>
    <w:p w14:paraId="562F5CD3" w14:textId="77777777" w:rsidR="005F1C06" w:rsidRPr="000D6993" w:rsidRDefault="005F1C06" w:rsidP="00845F46">
      <w:pPr>
        <w:jc w:val="both"/>
        <w:rPr>
          <w:rFonts w:ascii="GHEA Mariam" w:hAnsi="GHEA Mariam" w:cs="Arial"/>
          <w:iCs/>
          <w:sz w:val="20"/>
          <w:szCs w:val="20"/>
          <w:vertAlign w:val="superscript"/>
          <w:lang w:val="hy-AM"/>
        </w:rPr>
      </w:pPr>
      <w:r w:rsidRPr="000D6993">
        <w:rPr>
          <w:rFonts w:ascii="GHEA Mariam" w:hAnsi="GHEA Mariam"/>
          <w:iCs/>
          <w:sz w:val="20"/>
          <w:szCs w:val="20"/>
          <w:vertAlign w:val="superscript"/>
          <w:lang w:val="es-ES"/>
        </w:rPr>
        <w:t xml:space="preserve"> </w:t>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r>
      <w:r w:rsidRPr="000D6993">
        <w:rPr>
          <w:rFonts w:ascii="GHEA Mariam" w:hAnsi="GHEA Mariam"/>
          <w:iCs/>
          <w:sz w:val="20"/>
          <w:szCs w:val="20"/>
          <w:vertAlign w:val="superscript"/>
          <w:lang w:val="es-ES"/>
        </w:rPr>
        <w:tab/>
        <w:t xml:space="preserve"> </w:t>
      </w:r>
      <w:r w:rsidRPr="000D6993">
        <w:rPr>
          <w:rFonts w:ascii="GHEA Mariam" w:hAnsi="GHEA Mariam"/>
          <w:iCs/>
          <w:sz w:val="20"/>
          <w:szCs w:val="20"/>
          <w:vertAlign w:val="superscript"/>
          <w:lang w:val="hy-AM"/>
        </w:rPr>
        <w:t xml:space="preserve">      </w:t>
      </w:r>
      <w:r w:rsidRPr="000D6993">
        <w:rPr>
          <w:rFonts w:ascii="GHEA Mariam" w:hAnsi="GHEA Mariam"/>
          <w:iCs/>
          <w:sz w:val="20"/>
          <w:szCs w:val="20"/>
          <w:vertAlign w:val="superscript"/>
          <w:lang w:val="es-ES"/>
        </w:rPr>
        <w:t xml:space="preserve">      </w:t>
      </w:r>
      <w:r w:rsidRPr="000D6993">
        <w:rPr>
          <w:rFonts w:ascii="GHEA Mariam" w:hAnsi="GHEA Mariam" w:cs="Sylfaen"/>
          <w:iCs/>
          <w:sz w:val="20"/>
          <w:szCs w:val="20"/>
          <w:vertAlign w:val="superscript"/>
          <w:lang w:val="hy-AM"/>
        </w:rPr>
        <w:t>участвовать</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имя</w:t>
      </w:r>
      <w:r w:rsidRPr="000D6993">
        <w:rPr>
          <w:rFonts w:ascii="GHEA Mariam" w:hAnsi="GHEA Mariam" w:cs="Arial"/>
          <w:iCs/>
          <w:sz w:val="20"/>
          <w:szCs w:val="20"/>
          <w:vertAlign w:val="superscript"/>
          <w:lang w:val="hy-AM"/>
        </w:rPr>
        <w:t xml:space="preserve"> </w:t>
      </w:r>
    </w:p>
    <w:p w14:paraId="7208F280" w14:textId="77777777" w:rsidR="00BF1194" w:rsidRPr="000D6993" w:rsidRDefault="00BF1194" w:rsidP="00845F46">
      <w:pPr>
        <w:jc w:val="both"/>
        <w:rPr>
          <w:rFonts w:ascii="GHEA Mariam" w:hAnsi="GHEA Mariam"/>
          <w:iCs/>
          <w:sz w:val="20"/>
          <w:szCs w:val="20"/>
          <w:lang w:val="hy-AM"/>
        </w:rPr>
      </w:pPr>
    </w:p>
    <w:p w14:paraId="5C4C0F43" w14:textId="77777777" w:rsidR="00BF1194" w:rsidRPr="000D6993" w:rsidRDefault="00BF1194" w:rsidP="00845F46">
      <w:pPr>
        <w:jc w:val="both"/>
        <w:rPr>
          <w:rFonts w:ascii="GHEA Mariam" w:hAnsi="GHEA Mariam" w:cs="Arial"/>
          <w:iCs/>
          <w:sz w:val="20"/>
          <w:szCs w:val="20"/>
          <w:vertAlign w:val="superscript"/>
          <w:lang w:val="es-ES"/>
        </w:rPr>
      </w:pPr>
      <w:r w:rsidRPr="000D6993">
        <w:rPr>
          <w:rFonts w:ascii="GHEA Mariam" w:hAnsi="GHEA Mariam" w:cs="Arial"/>
          <w:iCs/>
          <w:sz w:val="20"/>
          <w:szCs w:val="20"/>
          <w:lang w:val="es-ES"/>
        </w:rPr>
        <w:t xml:space="preserve">ссылка на сайт, содержащий информацию: ---- </w:t>
      </w:r>
      <w:r w:rsidRPr="000D6993">
        <w:rPr>
          <w:rFonts w:ascii="GHEA Mariam" w:hAnsi="GHEA Mariam" w:cs="Arial"/>
          <w:iCs/>
          <w:sz w:val="20"/>
          <w:szCs w:val="20"/>
          <w:lang w:val="hy-AM"/>
        </w:rPr>
        <w:t xml:space="preserve">-------------------- </w:t>
      </w:r>
      <w:r w:rsidRPr="000D6993">
        <w:rPr>
          <w:rFonts w:ascii="GHEA Mariam" w:hAnsi="GHEA Mariam" w:cs="Arial"/>
          <w:iCs/>
          <w:sz w:val="20"/>
          <w:szCs w:val="20"/>
          <w:lang w:val="es-ES"/>
        </w:rPr>
        <w:t xml:space="preserve">-------------------- ------- </w:t>
      </w:r>
      <w:r w:rsidRPr="000D6993">
        <w:rPr>
          <w:rFonts w:ascii="GHEA Mariam" w:hAnsi="GHEA Mariam" w:cs="Arial"/>
          <w:iCs/>
          <w:sz w:val="20"/>
          <w:szCs w:val="20"/>
          <w:lang w:val="hy-AM"/>
        </w:rPr>
        <w:t>**</w:t>
      </w:r>
      <w:r w:rsidRPr="000D6993">
        <w:rPr>
          <w:rFonts w:ascii="GHEA Mariam" w:hAnsi="GHEA Mariam" w:cs="Arial"/>
          <w:iCs/>
          <w:sz w:val="20"/>
          <w:szCs w:val="20"/>
          <w:vertAlign w:val="superscript"/>
          <w:lang w:val="es-ES"/>
        </w:rPr>
        <w:t xml:space="preserve"> </w:t>
      </w:r>
    </w:p>
    <w:p w14:paraId="6CF2536E" w14:textId="77777777" w:rsidR="006C3873" w:rsidRPr="000D6993" w:rsidRDefault="006C3873" w:rsidP="00845F46">
      <w:pPr>
        <w:jc w:val="right"/>
        <w:rPr>
          <w:rFonts w:ascii="GHEA Mariam" w:hAnsi="GHEA Mariam"/>
          <w:iCs/>
          <w:sz w:val="20"/>
          <w:szCs w:val="20"/>
          <w:lang w:val="es-ES"/>
        </w:rPr>
      </w:pPr>
    </w:p>
    <w:p w14:paraId="277797DA" w14:textId="77777777" w:rsidR="00E97AB0" w:rsidRPr="000D6993" w:rsidRDefault="00E97AB0" w:rsidP="00845F46">
      <w:pPr>
        <w:ind w:firstLine="708"/>
        <w:jc w:val="both"/>
        <w:rPr>
          <w:rFonts w:ascii="GHEA Mariam" w:hAnsi="GHEA Mariam"/>
          <w:iCs/>
          <w:sz w:val="20"/>
          <w:szCs w:val="20"/>
          <w:lang w:val="es-ES"/>
        </w:rPr>
      </w:pPr>
      <w:r w:rsidRPr="000D6993">
        <w:rPr>
          <w:rFonts w:ascii="GHEA Mariam" w:hAnsi="GHEA Mariam"/>
          <w:iCs/>
          <w:sz w:val="20"/>
          <w:szCs w:val="20"/>
          <w:lang w:val="es-ES"/>
        </w:rPr>
        <w:t xml:space="preserve">Прилагается </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lang w:val="es-ES"/>
        </w:rPr>
        <w:t>:</w:t>
      </w:r>
    </w:p>
    <w:p w14:paraId="32094776" w14:textId="77777777" w:rsidR="00E97AB0" w:rsidRPr="000D6993" w:rsidRDefault="00E97AB0" w:rsidP="00845F46">
      <w:pPr>
        <w:jc w:val="both"/>
        <w:rPr>
          <w:rFonts w:ascii="GHEA Mariam" w:hAnsi="GHEA Mariam"/>
          <w:iCs/>
          <w:sz w:val="20"/>
          <w:szCs w:val="20"/>
          <w:lang w:val="es-ES"/>
        </w:rPr>
      </w:pPr>
      <w:r w:rsidRPr="000D6993">
        <w:rPr>
          <w:rFonts w:ascii="GHEA Mariam" w:hAnsi="GHEA Mariam"/>
          <w:iCs/>
          <w:sz w:val="20"/>
          <w:szCs w:val="20"/>
          <w:lang w:val="es-ES"/>
        </w:rPr>
        <w:tab/>
      </w:r>
      <w:r w:rsidRPr="000D6993">
        <w:rPr>
          <w:rFonts w:ascii="GHEA Mariam" w:hAnsi="GHEA Mariam"/>
          <w:iCs/>
          <w:sz w:val="20"/>
          <w:szCs w:val="20"/>
          <w:lang w:val="es-ES"/>
        </w:rPr>
        <w:tab/>
      </w:r>
      <w:r w:rsidRPr="000D6993">
        <w:rPr>
          <w:rFonts w:ascii="GHEA Mariam" w:hAnsi="GHEA Mariam"/>
          <w:iCs/>
          <w:sz w:val="20"/>
          <w:szCs w:val="20"/>
          <w:lang w:val="es-ES"/>
        </w:rPr>
        <w:tab/>
      </w:r>
      <w:r w:rsidRPr="000D6993">
        <w:rPr>
          <w:rFonts w:ascii="GHEA Mariam" w:hAnsi="GHEA Mariam"/>
          <w:iCs/>
          <w:sz w:val="20"/>
          <w:szCs w:val="20"/>
          <w:lang w:val="es-ES"/>
        </w:rPr>
        <w:tab/>
      </w:r>
      <w:r w:rsidRPr="000D6993">
        <w:rPr>
          <w:rFonts w:ascii="GHEA Mariam" w:hAnsi="GHEA Mariam" w:cs="Sylfaen"/>
          <w:iCs/>
          <w:sz w:val="20"/>
          <w:szCs w:val="20"/>
          <w:vertAlign w:val="superscript"/>
          <w:lang w:val="hy-AM"/>
        </w:rPr>
        <w:t>участвовать</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имя</w:t>
      </w:r>
    </w:p>
    <w:p w14:paraId="2907355D" w14:textId="77777777" w:rsidR="00E97AB0" w:rsidRPr="000D6993" w:rsidRDefault="00E97AB0" w:rsidP="00845F46">
      <w:pPr>
        <w:jc w:val="both"/>
        <w:rPr>
          <w:rFonts w:ascii="GHEA Mariam" w:hAnsi="GHEA Mariam"/>
          <w:iCs/>
          <w:sz w:val="20"/>
          <w:szCs w:val="20"/>
          <w:lang w:val="es-ES"/>
        </w:rPr>
      </w:pPr>
      <w:r w:rsidRPr="000D6993">
        <w:rPr>
          <w:rFonts w:ascii="GHEA Mariam" w:hAnsi="GHEA Mariam"/>
          <w:iCs/>
          <w:sz w:val="20"/>
          <w:szCs w:val="20"/>
          <w:lang w:val="es-ES"/>
        </w:rPr>
        <w:t>полное описание продукции согласно приложению 1.1.</w:t>
      </w:r>
    </w:p>
    <w:p w14:paraId="1496ECCE" w14:textId="77777777" w:rsidR="00E97AB0" w:rsidRPr="000D6993" w:rsidRDefault="00E97AB0" w:rsidP="00845F46">
      <w:pPr>
        <w:ind w:firstLine="708"/>
        <w:jc w:val="both"/>
        <w:rPr>
          <w:rFonts w:ascii="GHEA Mariam" w:hAnsi="GHEA Mariam"/>
          <w:iCs/>
          <w:sz w:val="20"/>
          <w:szCs w:val="20"/>
          <w:lang w:val="es-ES"/>
        </w:rPr>
      </w:pPr>
    </w:p>
    <w:p w14:paraId="7D076144" w14:textId="77777777" w:rsidR="00E97AB0" w:rsidRPr="000D6993" w:rsidRDefault="00E97AB0" w:rsidP="00845F46">
      <w:pPr>
        <w:ind w:firstLine="708"/>
        <w:jc w:val="both"/>
        <w:rPr>
          <w:rFonts w:ascii="GHEA Mariam" w:hAnsi="GHEA Mariam"/>
          <w:iCs/>
          <w:sz w:val="20"/>
          <w:szCs w:val="20"/>
          <w:lang w:val="es-ES"/>
        </w:rPr>
      </w:pPr>
    </w:p>
    <w:p w14:paraId="1F2B6404" w14:textId="77777777" w:rsidR="00B2572B" w:rsidRPr="000D6993" w:rsidRDefault="00B2572B" w:rsidP="00845F46">
      <w:pPr>
        <w:jc w:val="both"/>
        <w:rPr>
          <w:rFonts w:ascii="GHEA Mariam" w:hAnsi="GHEA Mariam"/>
          <w:iCs/>
          <w:sz w:val="20"/>
          <w:szCs w:val="20"/>
          <w:lang w:val="es-ES"/>
        </w:rPr>
      </w:pPr>
    </w:p>
    <w:p w14:paraId="5EA8C019" w14:textId="77777777" w:rsidR="00B2572B" w:rsidRPr="000D6993" w:rsidRDefault="00B2572B" w:rsidP="00845F46">
      <w:pPr>
        <w:jc w:val="both"/>
        <w:rPr>
          <w:rFonts w:ascii="GHEA Mariam" w:hAnsi="GHEA Mariam"/>
          <w:iCs/>
          <w:sz w:val="20"/>
          <w:szCs w:val="20"/>
          <w:lang w:val="es-ES"/>
        </w:rPr>
      </w:pPr>
    </w:p>
    <w:p w14:paraId="0ADE6656" w14:textId="77777777" w:rsidR="00B2572B" w:rsidRPr="000D6993" w:rsidRDefault="00B2572B" w:rsidP="00845F46">
      <w:pPr>
        <w:jc w:val="both"/>
        <w:rPr>
          <w:rFonts w:ascii="GHEA Mariam" w:hAnsi="GHEA Mariam" w:cs="Arial"/>
          <w:iCs/>
          <w:sz w:val="20"/>
          <w:szCs w:val="20"/>
          <w:vertAlign w:val="superscript"/>
          <w:lang w:val="es-ES"/>
        </w:rPr>
      </w:pPr>
      <w:r w:rsidRPr="000D6993">
        <w:rPr>
          <w:rFonts w:ascii="GHEA Mariam" w:hAnsi="GHEA Mariam"/>
          <w:iCs/>
          <w:sz w:val="20"/>
          <w:szCs w:val="20"/>
          <w:lang w:val="es-ES"/>
        </w:rPr>
        <w:t xml:space="preserve">   </w:t>
      </w:r>
      <w:r w:rsidRPr="000D6993">
        <w:rPr>
          <w:rFonts w:ascii="GHEA Mariam" w:hAnsi="GHEA Mariam"/>
          <w:iCs/>
          <w:sz w:val="20"/>
          <w:szCs w:val="20"/>
          <w:lang w:val="hy-AM"/>
        </w:rPr>
        <w:t xml:space="preserve">___________________________________________________ </w:t>
      </w:r>
      <w:r w:rsidRPr="000D6993">
        <w:rPr>
          <w:rFonts w:ascii="GHEA Mariam" w:hAnsi="GHEA Mariam"/>
          <w:iCs/>
          <w:sz w:val="20"/>
          <w:szCs w:val="20"/>
          <w:lang w:val="hy-AM"/>
        </w:rPr>
        <w:tab/>
        <w:t>_____________</w:t>
      </w:r>
      <w:r w:rsidRPr="000D6993">
        <w:rPr>
          <w:rFonts w:ascii="GHEA Mariam" w:hAnsi="GHEA Mariam"/>
          <w:iCs/>
          <w:sz w:val="20"/>
          <w:szCs w:val="20"/>
          <w:u w:val="single"/>
          <w:lang w:val="es-ES"/>
        </w:rPr>
        <w:tab/>
      </w:r>
      <w:r w:rsidRPr="000D6993">
        <w:rPr>
          <w:rFonts w:ascii="GHEA Mariam" w:hAnsi="GHEA Mariam"/>
          <w:iCs/>
          <w:sz w:val="20"/>
          <w:szCs w:val="20"/>
          <w:u w:val="single"/>
          <w:lang w:val="es-ES"/>
        </w:rPr>
        <w:tab/>
      </w:r>
      <w:r w:rsidRPr="000D6993">
        <w:rPr>
          <w:rFonts w:ascii="GHEA Mariam" w:hAnsi="GHEA Mariam"/>
          <w:iCs/>
          <w:sz w:val="20"/>
          <w:szCs w:val="20"/>
          <w:lang w:val="es-ES"/>
        </w:rPr>
        <w:tab/>
      </w:r>
      <w:r w:rsidRPr="000D6993">
        <w:rPr>
          <w:rFonts w:ascii="GHEA Mariam" w:hAnsi="GHEA Mariam"/>
          <w:iCs/>
          <w:sz w:val="20"/>
          <w:szCs w:val="20"/>
          <w:lang w:val="es-ES"/>
        </w:rPr>
        <w:tab/>
      </w:r>
      <w:r w:rsidRPr="000D6993">
        <w:rPr>
          <w:rFonts w:ascii="GHEA Mariam" w:hAnsi="GHEA Mariam"/>
          <w:iCs/>
          <w:sz w:val="20"/>
          <w:szCs w:val="20"/>
          <w:lang w:val="hy-AM"/>
        </w:rPr>
        <w:t xml:space="preserve"> </w:t>
      </w:r>
      <w:r w:rsidRPr="000D6993">
        <w:rPr>
          <w:rFonts w:ascii="GHEA Mariam" w:hAnsi="GHEA Mariam" w:cs="Sylfaen"/>
          <w:iCs/>
          <w:sz w:val="20"/>
          <w:szCs w:val="20"/>
          <w:vertAlign w:val="superscript"/>
          <w:lang w:val="hy-AM"/>
        </w:rPr>
        <w:t>Участвовать</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имя</w:t>
      </w:r>
      <w:r w:rsidRPr="000D6993">
        <w:rPr>
          <w:rFonts w:ascii="GHEA Mariam" w:hAnsi="GHEA Mariam" w:cs="Arial"/>
          <w:iCs/>
          <w:sz w:val="20"/>
          <w:szCs w:val="20"/>
          <w:vertAlign w:val="superscript"/>
          <w:lang w:val="hy-AM"/>
        </w:rPr>
        <w:t xml:space="preserve"> </w:t>
      </w:r>
      <w:r w:rsidRPr="000D6993">
        <w:rPr>
          <w:rFonts w:ascii="GHEA Mariam" w:hAnsi="GHEA Mariam"/>
          <w:iCs/>
          <w:sz w:val="20"/>
          <w:szCs w:val="20"/>
          <w:vertAlign w:val="superscript"/>
          <w:lang w:val="hy-AM"/>
        </w:rPr>
        <w:t xml:space="preserve">( </w:t>
      </w:r>
      <w:r w:rsidRPr="000D6993">
        <w:rPr>
          <w:rFonts w:ascii="GHEA Mariam" w:hAnsi="GHEA Mariam" w:cs="Sylfaen"/>
          <w:iCs/>
          <w:sz w:val="20"/>
          <w:szCs w:val="20"/>
          <w:vertAlign w:val="superscript"/>
          <w:lang w:val="hy-AM"/>
        </w:rPr>
        <w:t>лидера</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 xml:space="preserve">должность </w:t>
      </w:r>
      <w:r w:rsidRPr="000D6993">
        <w:rPr>
          <w:rFonts w:ascii="GHEA Mariam" w:hAnsi="GHEA Mariam" w:cs="Arial"/>
          <w:iCs/>
          <w:sz w:val="20"/>
          <w:szCs w:val="20"/>
          <w:vertAlign w:val="superscript"/>
          <w:lang w:val="hy-AM"/>
        </w:rPr>
        <w:t xml:space="preserve">, </w:t>
      </w:r>
      <w:r w:rsidRPr="000D6993">
        <w:rPr>
          <w:rFonts w:ascii="GHEA Mariam" w:hAnsi="GHEA Mariam" w:cs="Arial"/>
          <w:iCs/>
          <w:sz w:val="20"/>
          <w:szCs w:val="20"/>
          <w:vertAlign w:val="superscript"/>
        </w:rPr>
        <w:t xml:space="preserve">имя </w:t>
      </w:r>
      <w:r w:rsidRPr="000D6993">
        <w:rPr>
          <w:rFonts w:ascii="GHEA Mariam" w:hAnsi="GHEA Mariam" w:cs="Sylfaen"/>
          <w:iCs/>
          <w:sz w:val="20"/>
          <w:szCs w:val="20"/>
          <w:vertAlign w:val="superscript"/>
          <w:lang w:val="hy-AM"/>
        </w:rPr>
        <w:t>_</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rPr>
        <w:t xml:space="preserve">местоимение </w:t>
      </w:r>
      <w:r w:rsidRPr="000D6993">
        <w:rPr>
          <w:rFonts w:ascii="GHEA Mariam" w:hAnsi="GHEA Mariam" w:cs="Arial"/>
          <w:iCs/>
          <w:sz w:val="20"/>
          <w:szCs w:val="20"/>
          <w:vertAlign w:val="superscript"/>
          <w:lang w:val="hy-AM"/>
        </w:rPr>
        <w:t xml:space="preserve">) </w:t>
      </w:r>
      <w:r w:rsidRPr="000D6993">
        <w:rPr>
          <w:rFonts w:ascii="GHEA Mariam" w:hAnsi="GHEA Mariam" w:cs="Sylfaen"/>
          <w:iCs/>
          <w:sz w:val="20"/>
          <w:szCs w:val="20"/>
          <w:vertAlign w:val="superscript"/>
          <w:lang w:val="hy-AM"/>
        </w:rPr>
        <w:t>_</w:t>
      </w:r>
      <w:r w:rsidRPr="000D6993">
        <w:rPr>
          <w:rFonts w:ascii="GHEA Mariam" w:hAnsi="GHEA Mariam" w:cs="Arial"/>
          <w:iCs/>
          <w:sz w:val="20"/>
          <w:szCs w:val="20"/>
          <w:vertAlign w:val="superscript"/>
          <w:lang w:val="es-ES"/>
        </w:rPr>
        <w:t xml:space="preserve">               </w:t>
      </w:r>
      <w:r w:rsidRPr="000D6993">
        <w:rPr>
          <w:rFonts w:ascii="GHEA Mariam" w:hAnsi="GHEA Mariam" w:cs="Sylfaen"/>
          <w:iCs/>
          <w:sz w:val="20"/>
          <w:szCs w:val="20"/>
          <w:vertAlign w:val="superscript"/>
          <w:lang w:val="hy-AM"/>
        </w:rPr>
        <w:t xml:space="preserve">подпись </w:t>
      </w:r>
      <w:r w:rsidRPr="000D6993">
        <w:rPr>
          <w:rFonts w:ascii="GHEA Mariam" w:hAnsi="GHEA Mariam" w:cs="Arial"/>
          <w:iCs/>
          <w:sz w:val="20"/>
          <w:szCs w:val="20"/>
          <w:vertAlign w:val="superscript"/>
          <w:lang w:val="hy-AM"/>
        </w:rPr>
        <w:t>)</w:t>
      </w:r>
    </w:p>
    <w:p w14:paraId="1108B043" w14:textId="77777777" w:rsidR="00B2572B" w:rsidRPr="000D6993" w:rsidRDefault="00B2572B" w:rsidP="00845F46">
      <w:pPr>
        <w:jc w:val="both"/>
        <w:rPr>
          <w:rFonts w:ascii="GHEA Mariam" w:hAnsi="GHEA Mariam" w:cs="Arial"/>
          <w:iCs/>
          <w:sz w:val="20"/>
          <w:szCs w:val="20"/>
          <w:vertAlign w:val="superscript"/>
          <w:lang w:val="es-ES"/>
        </w:rPr>
      </w:pPr>
    </w:p>
    <w:p w14:paraId="155EA49A" w14:textId="77777777" w:rsidR="00B2572B" w:rsidRPr="000D6993" w:rsidRDefault="00B2572B" w:rsidP="00845F46">
      <w:pPr>
        <w:jc w:val="both"/>
        <w:rPr>
          <w:rFonts w:ascii="GHEA Mariam" w:hAnsi="GHEA Mariam"/>
          <w:iCs/>
          <w:sz w:val="20"/>
          <w:szCs w:val="20"/>
          <w:lang w:val="hy-AM"/>
        </w:rPr>
      </w:pPr>
      <w:r w:rsidRPr="000D6993">
        <w:rPr>
          <w:rFonts w:ascii="GHEA Mariam" w:hAnsi="GHEA Mariam"/>
          <w:iCs/>
          <w:sz w:val="20"/>
          <w:szCs w:val="20"/>
          <w:lang w:val="hy-AM"/>
        </w:rPr>
        <w:t xml:space="preserve">    </w:t>
      </w:r>
    </w:p>
    <w:p w14:paraId="6ADD6C81" w14:textId="77777777" w:rsidR="00B2572B" w:rsidRPr="000D6993" w:rsidRDefault="00B2572B" w:rsidP="00845F46">
      <w:pPr>
        <w:jc w:val="right"/>
        <w:rPr>
          <w:rFonts w:ascii="GHEA Mariam" w:hAnsi="GHEA Mariam" w:cs="Arial"/>
          <w:iCs/>
          <w:sz w:val="20"/>
          <w:szCs w:val="20"/>
          <w:lang w:val="hy-AM"/>
        </w:rPr>
      </w:pPr>
      <w:r w:rsidRPr="000D6993">
        <w:rPr>
          <w:rFonts w:ascii="GHEA Mariam" w:hAnsi="GHEA Mariam" w:cs="Sylfaen"/>
          <w:iCs/>
          <w:sz w:val="20"/>
          <w:szCs w:val="20"/>
          <w:lang w:val="hy-AM"/>
        </w:rPr>
        <w:t xml:space="preserve">К. </w:t>
      </w:r>
      <w:r w:rsidRPr="000D6993">
        <w:rPr>
          <w:rFonts w:ascii="GHEA Mariam" w:hAnsi="GHEA Mariam" w:cs="Arial"/>
          <w:iCs/>
          <w:sz w:val="20"/>
          <w:szCs w:val="20"/>
          <w:lang w:val="hy-AM"/>
        </w:rPr>
        <w:t xml:space="preserve">_ </w:t>
      </w:r>
      <w:r w:rsidRPr="000D6993">
        <w:rPr>
          <w:rFonts w:ascii="GHEA Mariam" w:hAnsi="GHEA Mariam" w:cs="Sylfaen"/>
          <w:iCs/>
          <w:sz w:val="20"/>
          <w:szCs w:val="20"/>
          <w:lang w:val="hy-AM"/>
        </w:rPr>
        <w:t xml:space="preserve">Т. </w:t>
      </w:r>
      <w:r w:rsidRPr="000D6993">
        <w:rPr>
          <w:rFonts w:ascii="GHEA Mariam" w:hAnsi="GHEA Mariam" w:cs="Arial"/>
          <w:iCs/>
          <w:sz w:val="20"/>
          <w:szCs w:val="20"/>
          <w:lang w:val="hy-AM"/>
        </w:rPr>
        <w:t>_</w:t>
      </w:r>
      <w:r w:rsidRPr="000D6993">
        <w:rPr>
          <w:rStyle w:val="af6"/>
          <w:rFonts w:ascii="GHEA Mariam" w:hAnsi="GHEA Mariam" w:cs="Arial"/>
          <w:iCs/>
          <w:color w:val="FFFFFF"/>
          <w:sz w:val="20"/>
          <w:szCs w:val="20"/>
          <w:lang w:val="hy-AM"/>
        </w:rPr>
        <w:footnoteReference w:id="13"/>
      </w:r>
      <w:r w:rsidRPr="000D6993">
        <w:rPr>
          <w:rFonts w:ascii="GHEA Mariam" w:hAnsi="GHEA Mariam" w:cs="Arial"/>
          <w:iCs/>
          <w:sz w:val="20"/>
          <w:szCs w:val="20"/>
          <w:lang w:val="hy-AM"/>
        </w:rPr>
        <w:tab/>
      </w:r>
      <w:r w:rsidRPr="000D6993">
        <w:rPr>
          <w:rFonts w:ascii="GHEA Mariam" w:hAnsi="GHEA Mariam" w:cs="Arial"/>
          <w:iCs/>
          <w:sz w:val="20"/>
          <w:szCs w:val="20"/>
          <w:lang w:val="hy-AM"/>
        </w:rPr>
        <w:tab/>
        <w:t xml:space="preserve"> </w:t>
      </w:r>
    </w:p>
    <w:p w14:paraId="4B98726B" w14:textId="77777777" w:rsidR="00B2572B" w:rsidRPr="000D6993" w:rsidRDefault="00B2572B" w:rsidP="00845F46">
      <w:pPr>
        <w:pStyle w:val="31"/>
        <w:spacing w:line="240" w:lineRule="auto"/>
        <w:jc w:val="right"/>
        <w:rPr>
          <w:rFonts w:ascii="GHEA Mariam" w:hAnsi="GHEA Mariam"/>
          <w:b/>
          <w:iCs/>
          <w:lang w:val="hy-AM"/>
        </w:rPr>
      </w:pPr>
    </w:p>
    <w:p w14:paraId="326A5FE5" w14:textId="77777777" w:rsidR="00B2572B" w:rsidRPr="000D6993" w:rsidRDefault="00B2572B" w:rsidP="00845F46">
      <w:pPr>
        <w:pStyle w:val="31"/>
        <w:spacing w:line="240" w:lineRule="auto"/>
        <w:jc w:val="right"/>
        <w:rPr>
          <w:rFonts w:ascii="GHEA Mariam" w:hAnsi="GHEA Mariam"/>
          <w:b/>
          <w:iCs/>
          <w:lang w:val="hy-AM"/>
        </w:rPr>
      </w:pPr>
    </w:p>
    <w:p w14:paraId="35ED92AF" w14:textId="77777777" w:rsidR="00CE3A99" w:rsidRPr="000D6993" w:rsidRDefault="00CE3A99"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br w:type="page"/>
      </w:r>
      <w:r w:rsidRPr="000D6993">
        <w:rPr>
          <w:rFonts w:ascii="GHEA Mariam" w:hAnsi="GHEA Mariam" w:cs="Sylfaen"/>
          <w:b/>
          <w:iCs/>
          <w:lang w:val="hy-AM"/>
        </w:rPr>
        <w:lastRenderedPageBreak/>
        <w:t xml:space="preserve"> </w:t>
      </w:r>
    </w:p>
    <w:p w14:paraId="762109C7" w14:textId="77777777" w:rsidR="000B1088" w:rsidRPr="000D6993" w:rsidRDefault="000B1088" w:rsidP="00845F46">
      <w:pPr>
        <w:pStyle w:val="3"/>
        <w:spacing w:line="240" w:lineRule="auto"/>
        <w:ind w:firstLine="567"/>
        <w:jc w:val="right"/>
        <w:rPr>
          <w:rFonts w:ascii="GHEA Mariam" w:hAnsi="GHEA Mariam" w:cs="Arial"/>
          <w:b/>
          <w:i w:val="0"/>
          <w:iCs/>
          <w:lang w:val="hy-AM"/>
        </w:rPr>
      </w:pPr>
      <w:r w:rsidRPr="000D6993">
        <w:rPr>
          <w:rFonts w:ascii="GHEA Mariam" w:hAnsi="GHEA Mariam" w:cs="Sylfaen"/>
          <w:b/>
          <w:i w:val="0"/>
          <w:iCs/>
          <w:lang w:val="hy-AM"/>
        </w:rPr>
        <w:t xml:space="preserve">Приложение </w:t>
      </w:r>
      <w:r w:rsidRPr="000D6993">
        <w:rPr>
          <w:rFonts w:ascii="GHEA Mariam" w:hAnsi="GHEA Mariam" w:cs="Arial"/>
          <w:b/>
          <w:i w:val="0"/>
          <w:iCs/>
          <w:lang w:val="hy-AM"/>
        </w:rPr>
        <w:t>1.1</w:t>
      </w:r>
    </w:p>
    <w:p w14:paraId="6C811F10" w14:textId="5B9F6598" w:rsidR="000B1088" w:rsidRPr="000D6993" w:rsidRDefault="00C945E4" w:rsidP="00845F46">
      <w:pPr>
        <w:pStyle w:val="31"/>
        <w:spacing w:line="240" w:lineRule="auto"/>
        <w:jc w:val="right"/>
        <w:rPr>
          <w:rFonts w:ascii="GHEA Mariam" w:hAnsi="GHEA Mariam" w:cs="Arial"/>
          <w:b/>
          <w:bCs/>
          <w:iCs/>
          <w:lang w:val="hy-AM"/>
        </w:rPr>
      </w:pPr>
      <w:r w:rsidRPr="000D6993">
        <w:rPr>
          <w:rFonts w:ascii="GHEA Mariam" w:hAnsi="GHEA Mariam"/>
          <w:b/>
          <w:bCs/>
          <w:iCs/>
          <w:lang w:val="hy-AM"/>
        </w:rPr>
        <w:t xml:space="preserve">КМ КНК </w:t>
      </w:r>
      <w:r w:rsidR="000B1088" w:rsidRPr="000D6993">
        <w:rPr>
          <w:rFonts w:ascii="GHEA Mariam" w:hAnsi="GHEA Mariam" w:cs="Sylfaen"/>
          <w:b/>
          <w:bCs/>
          <w:iCs/>
          <w:lang w:val="hy-AM"/>
        </w:rPr>
        <w:t>с кодом ДПР-ГХАПЗБ-2024/01</w:t>
      </w:r>
    </w:p>
    <w:p w14:paraId="309187BF" w14:textId="349D954C" w:rsidR="000B1088" w:rsidRPr="000D6993" w:rsidRDefault="0098218F" w:rsidP="00845F46">
      <w:pPr>
        <w:pStyle w:val="31"/>
        <w:spacing w:line="240" w:lineRule="auto"/>
        <w:jc w:val="right"/>
        <w:rPr>
          <w:rFonts w:ascii="GHEA Mariam" w:hAnsi="GHEA Mariam" w:cs="Arial"/>
          <w:b/>
          <w:bCs/>
          <w:iCs/>
          <w:lang w:val="hy-AM"/>
        </w:rPr>
      </w:pPr>
      <w:r w:rsidRPr="000D6993">
        <w:rPr>
          <w:rFonts w:ascii="GHEA Mariam" w:hAnsi="GHEA Mariam" w:cs="Arial"/>
          <w:b/>
          <w:bCs/>
          <w:iCs/>
          <w:lang w:val="hy-AM"/>
        </w:rPr>
        <w:t>РЕЙТИНГ:</w:t>
      </w:r>
      <w:r w:rsidRPr="000D6993">
        <w:rPr>
          <w:rFonts w:ascii="GHEA Mariam" w:hAnsi="GHEA Mariam" w:cs="Sylfaen"/>
          <w:b/>
          <w:bCs/>
          <w:iCs/>
          <w:lang w:val="hy-AM"/>
        </w:rPr>
        <w:t xml:space="preserve"> </w:t>
      </w:r>
      <w:r w:rsidRPr="000D6993">
        <w:rPr>
          <w:rFonts w:ascii="GHEA Mariam" w:hAnsi="GHEA Mariam" w:cs="Arial"/>
          <w:b/>
          <w:bCs/>
          <w:iCs/>
          <w:lang w:val="hy-AM"/>
        </w:rPr>
        <w:t xml:space="preserve">ПРИГЛАШЕНИЕ </w:t>
      </w:r>
      <w:r w:rsidR="000B1088" w:rsidRPr="000D6993">
        <w:rPr>
          <w:rFonts w:ascii="GHEA Mariam" w:hAnsi="GHEA Mariam" w:cs="Sylfaen"/>
          <w:b/>
          <w:bCs/>
          <w:iCs/>
          <w:lang w:val="hy-AM"/>
        </w:rPr>
        <w:t>_</w:t>
      </w:r>
    </w:p>
    <w:p w14:paraId="5A11899F" w14:textId="77777777" w:rsidR="000B1088" w:rsidRPr="000D6993" w:rsidRDefault="000B1088" w:rsidP="00845F46">
      <w:pPr>
        <w:ind w:left="-66"/>
        <w:jc w:val="center"/>
        <w:rPr>
          <w:rFonts w:ascii="GHEA Mariam" w:hAnsi="GHEA Mariam"/>
          <w:b/>
          <w:iCs/>
          <w:sz w:val="20"/>
          <w:szCs w:val="20"/>
          <w:lang w:val="hy-AM"/>
        </w:rPr>
      </w:pPr>
    </w:p>
    <w:p w14:paraId="6DD96D6E" w14:textId="77777777" w:rsidR="000B1088" w:rsidRPr="000D6993" w:rsidRDefault="000B1088" w:rsidP="00845F46">
      <w:pPr>
        <w:pStyle w:val="3"/>
        <w:spacing w:line="240" w:lineRule="auto"/>
        <w:ind w:firstLine="567"/>
        <w:jc w:val="left"/>
        <w:rPr>
          <w:rFonts w:ascii="GHEA Mariam" w:hAnsi="GHEA Mariam"/>
          <w:b/>
          <w:i w:val="0"/>
          <w:iCs/>
          <w:lang w:val="hy-AM"/>
        </w:rPr>
      </w:pPr>
    </w:p>
    <w:p w14:paraId="4947F88A" w14:textId="77777777" w:rsidR="000B1088" w:rsidRPr="000D6993" w:rsidRDefault="000B1088" w:rsidP="00845F46">
      <w:pPr>
        <w:pStyle w:val="3"/>
        <w:spacing w:line="240" w:lineRule="auto"/>
        <w:ind w:firstLine="567"/>
        <w:rPr>
          <w:rFonts w:ascii="GHEA Mariam" w:hAnsi="GHEA Mariam"/>
          <w:b/>
          <w:i w:val="0"/>
          <w:iCs/>
          <w:lang w:val="hy-AM"/>
        </w:rPr>
      </w:pPr>
      <w:r w:rsidRPr="000D6993">
        <w:rPr>
          <w:rFonts w:ascii="GHEA Mariam" w:hAnsi="GHEA Mariam"/>
          <w:b/>
          <w:i w:val="0"/>
          <w:iCs/>
          <w:lang w:val="hy-AM"/>
        </w:rPr>
        <w:t>ОПИСАНИЕ:</w:t>
      </w:r>
    </w:p>
    <w:p w14:paraId="6916AF68" w14:textId="77777777" w:rsidR="000B1088" w:rsidRPr="000D6993" w:rsidRDefault="000B1088" w:rsidP="00845F46">
      <w:pPr>
        <w:pStyle w:val="3"/>
        <w:spacing w:line="240" w:lineRule="auto"/>
        <w:ind w:firstLine="567"/>
        <w:rPr>
          <w:rFonts w:ascii="GHEA Mariam" w:hAnsi="GHEA Mariam"/>
          <w:b/>
          <w:i w:val="0"/>
          <w:iCs/>
          <w:lang w:val="hy-AM"/>
        </w:rPr>
      </w:pPr>
      <w:r w:rsidRPr="000D6993">
        <w:rPr>
          <w:rFonts w:ascii="GHEA Mariam" w:hAnsi="GHEA Mariam"/>
          <w:b/>
          <w:i w:val="0"/>
          <w:iCs/>
          <w:lang w:val="hy-AM"/>
        </w:rPr>
        <w:t>полное предложение продукта</w:t>
      </w:r>
    </w:p>
    <w:p w14:paraId="26540A7D" w14:textId="77777777" w:rsidR="000B1088" w:rsidRPr="000D6993" w:rsidRDefault="000B1088" w:rsidP="00845F46">
      <w:pPr>
        <w:pStyle w:val="3"/>
        <w:spacing w:line="240" w:lineRule="auto"/>
        <w:ind w:firstLine="567"/>
        <w:rPr>
          <w:rFonts w:ascii="GHEA Mariam" w:hAnsi="GHEA Mariam" w:cs="Arial"/>
          <w:i w:val="0"/>
          <w:iCs/>
          <w:lang w:val="es-ES"/>
        </w:rPr>
      </w:pPr>
    </w:p>
    <w:p w14:paraId="012331DC" w14:textId="3A0DF614" w:rsidR="000B1088" w:rsidRPr="000D6993" w:rsidRDefault="000B1088" w:rsidP="00845F46">
      <w:pPr>
        <w:ind w:firstLine="567"/>
        <w:jc w:val="both"/>
        <w:rPr>
          <w:rFonts w:ascii="GHEA Mariam" w:hAnsi="GHEA Mariam" w:cs="Arial"/>
          <w:b/>
          <w:bCs/>
          <w:iCs/>
          <w:sz w:val="20"/>
          <w:szCs w:val="20"/>
          <w:lang w:val="hy-AM"/>
        </w:rPr>
      </w:pP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t xml:space="preserve">      </w:t>
      </w:r>
      <w:r w:rsidRPr="000D6993">
        <w:rPr>
          <w:rFonts w:ascii="GHEA Mariam" w:hAnsi="GHEA Mariam" w:cs="Arial"/>
          <w:iCs/>
          <w:sz w:val="20"/>
          <w:szCs w:val="20"/>
          <w:u w:val="single"/>
          <w:lang w:val="es-ES"/>
        </w:rPr>
        <w:tab/>
      </w:r>
      <w:r w:rsidRPr="000D6993">
        <w:rPr>
          <w:rFonts w:ascii="GHEA Mariam" w:hAnsi="GHEA Mariam" w:cs="Arial"/>
          <w:iCs/>
          <w:sz w:val="20"/>
          <w:szCs w:val="20"/>
          <w:u w:val="single"/>
          <w:lang w:val="es-ES"/>
        </w:rPr>
        <w:tab/>
      </w:r>
      <w:r w:rsidRPr="000D6993">
        <w:rPr>
          <w:rFonts w:ascii="GHEA Mariam" w:hAnsi="GHEA Mariam" w:cs="Arial"/>
          <w:iCs/>
          <w:sz w:val="20"/>
          <w:szCs w:val="20"/>
          <w:lang w:val="es-ES"/>
        </w:rPr>
        <w:t xml:space="preserve">- </w:t>
      </w:r>
      <w:r w:rsidR="00C945E4" w:rsidRPr="000D6993">
        <w:rPr>
          <w:rFonts w:ascii="GHEA Mariam" w:hAnsi="GHEA Mariam" w:cs="Arial"/>
          <w:b/>
          <w:bCs/>
          <w:iCs/>
          <w:sz w:val="20"/>
          <w:szCs w:val="20"/>
          <w:lang w:val="es-ES"/>
        </w:rPr>
        <w:t>МВД Украины ДПР-ГХАПЗБ-2024/01</w:t>
      </w:r>
    </w:p>
    <w:p w14:paraId="3E3C6D3C" w14:textId="77777777" w:rsidR="000B1088" w:rsidRPr="000D6993" w:rsidRDefault="000B1088" w:rsidP="00845F46">
      <w:pPr>
        <w:jc w:val="both"/>
        <w:rPr>
          <w:rFonts w:ascii="GHEA Mariam" w:hAnsi="GHEA Mariam" w:cs="Arial"/>
          <w:iCs/>
          <w:sz w:val="20"/>
          <w:szCs w:val="20"/>
          <w:u w:val="single"/>
          <w:lang w:val="es-ES"/>
        </w:rPr>
      </w:pPr>
      <w:r w:rsidRPr="000D6993">
        <w:rPr>
          <w:rFonts w:ascii="GHEA Mariam" w:hAnsi="GHEA Mariam"/>
          <w:iCs/>
          <w:sz w:val="20"/>
          <w:szCs w:val="20"/>
          <w:vertAlign w:val="superscript"/>
          <w:lang w:val="es-ES"/>
        </w:rPr>
        <w:t xml:space="preserve">                                                    </w:t>
      </w:r>
      <w:r w:rsidRPr="000D6993">
        <w:rPr>
          <w:rFonts w:ascii="GHEA Mariam" w:hAnsi="GHEA Mariam"/>
          <w:iCs/>
          <w:sz w:val="20"/>
          <w:szCs w:val="20"/>
          <w:vertAlign w:val="superscript"/>
          <w:lang w:val="hy-AM"/>
        </w:rPr>
        <w:t>Имя участника</w:t>
      </w:r>
    </w:p>
    <w:p w14:paraId="2F376600" w14:textId="5EA70689" w:rsidR="000B1088" w:rsidRPr="000D6993" w:rsidRDefault="000B1088" w:rsidP="00845F46">
      <w:pPr>
        <w:jc w:val="both"/>
        <w:rPr>
          <w:rFonts w:ascii="GHEA Mariam" w:hAnsi="GHEA Mariam"/>
          <w:iCs/>
          <w:sz w:val="20"/>
          <w:szCs w:val="20"/>
          <w:lang w:val="hy-AM"/>
        </w:rPr>
      </w:pPr>
      <w:r w:rsidRPr="000D6993">
        <w:rPr>
          <w:rFonts w:ascii="GHEA Mariam" w:hAnsi="GHEA Mariam" w:cs="Arial"/>
          <w:iCs/>
          <w:sz w:val="20"/>
          <w:szCs w:val="20"/>
          <w:lang w:val="es-ES"/>
        </w:rPr>
        <w:t>под кодом РЕЙТИНГОВЫЙ ЗАПРОС в зависимости от дозировки ниже представлено полное описание предлагаемого продукта.</w:t>
      </w:r>
    </w:p>
    <w:p w14:paraId="7B50CCB6" w14:textId="77777777" w:rsidR="000B1088" w:rsidRPr="000D6993" w:rsidRDefault="000B1088" w:rsidP="00845F46">
      <w:pPr>
        <w:pStyle w:val="3"/>
        <w:spacing w:line="240" w:lineRule="auto"/>
        <w:ind w:firstLine="567"/>
        <w:rPr>
          <w:rFonts w:ascii="GHEA Mariam" w:hAnsi="GHEA Mariam" w:cs="Arial"/>
          <w:i w:val="0"/>
          <w:iCs/>
          <w:lang w:val="es-ES"/>
        </w:rPr>
      </w:pPr>
    </w:p>
    <w:p w14:paraId="65CA6397" w14:textId="77777777" w:rsidR="000B1088" w:rsidRPr="000D6993" w:rsidRDefault="000B1088" w:rsidP="00845F46">
      <w:pPr>
        <w:rPr>
          <w:rFonts w:ascii="GHEA Mariam" w:hAnsi="GHEA Mariam"/>
          <w:iCs/>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635"/>
        <w:gridCol w:w="1800"/>
      </w:tblGrid>
      <w:tr w:rsidR="000B1088" w:rsidRPr="000D6993" w14:paraId="09988AA7" w14:textId="77777777" w:rsidTr="007760A5">
        <w:tc>
          <w:tcPr>
            <w:tcW w:w="1368" w:type="dxa"/>
            <w:vMerge w:val="restart"/>
            <w:vAlign w:val="center"/>
          </w:tcPr>
          <w:p w14:paraId="205B9344" w14:textId="77777777" w:rsidR="000B1088" w:rsidRPr="000D6993" w:rsidRDefault="000B1088" w:rsidP="00845F46">
            <w:pPr>
              <w:jc w:val="center"/>
              <w:rPr>
                <w:rFonts w:ascii="GHEA Mariam" w:hAnsi="GHEA Mariam"/>
                <w:b/>
                <w:bCs/>
                <w:iCs/>
                <w:sz w:val="20"/>
                <w:szCs w:val="20"/>
                <w:lang w:val="es-ES"/>
              </w:rPr>
            </w:pPr>
            <w:r w:rsidRPr="000D6993">
              <w:rPr>
                <w:rFonts w:ascii="GHEA Mariam" w:hAnsi="GHEA Mariam"/>
                <w:b/>
                <w:bCs/>
                <w:iCs/>
                <w:sz w:val="20"/>
                <w:szCs w:val="20"/>
                <w:lang w:val="es-ES"/>
              </w:rPr>
              <w:t>Для дозы</w:t>
            </w:r>
          </w:p>
        </w:tc>
        <w:tc>
          <w:tcPr>
            <w:tcW w:w="8550" w:type="dxa"/>
            <w:gridSpan w:val="5"/>
            <w:vAlign w:val="center"/>
          </w:tcPr>
          <w:p w14:paraId="742D5165" w14:textId="77777777" w:rsidR="000B1088" w:rsidRPr="000D6993" w:rsidRDefault="000B1088" w:rsidP="00845F46">
            <w:pPr>
              <w:jc w:val="center"/>
              <w:rPr>
                <w:rFonts w:ascii="GHEA Mariam" w:hAnsi="GHEA Mariam"/>
                <w:b/>
                <w:bCs/>
                <w:iCs/>
                <w:sz w:val="20"/>
                <w:szCs w:val="20"/>
                <w:lang w:val="es-ES"/>
              </w:rPr>
            </w:pPr>
            <w:r w:rsidRPr="000D6993">
              <w:rPr>
                <w:rFonts w:ascii="GHEA Mariam" w:hAnsi="GHEA Mariam"/>
                <w:b/>
                <w:bCs/>
                <w:iCs/>
                <w:sz w:val="20"/>
                <w:szCs w:val="20"/>
                <w:lang w:val="es-ES"/>
              </w:rPr>
              <w:t>Рекомендуемый продукт</w:t>
            </w:r>
          </w:p>
        </w:tc>
      </w:tr>
      <w:tr w:rsidR="00ED36CA" w:rsidRPr="000D6993" w14:paraId="4C29FDAC" w14:textId="77777777" w:rsidTr="007760A5">
        <w:tc>
          <w:tcPr>
            <w:tcW w:w="1368" w:type="dxa"/>
            <w:vMerge/>
            <w:vAlign w:val="center"/>
          </w:tcPr>
          <w:p w14:paraId="3C0BDEFE" w14:textId="77777777" w:rsidR="00ED36CA" w:rsidRPr="000D6993" w:rsidRDefault="00ED36CA" w:rsidP="00845F46">
            <w:pPr>
              <w:jc w:val="center"/>
              <w:rPr>
                <w:rFonts w:ascii="GHEA Mariam" w:hAnsi="GHEA Mariam"/>
                <w:b/>
                <w:bCs/>
                <w:iCs/>
                <w:sz w:val="20"/>
                <w:szCs w:val="20"/>
                <w:lang w:val="es-ES"/>
              </w:rPr>
            </w:pPr>
          </w:p>
        </w:tc>
        <w:tc>
          <w:tcPr>
            <w:tcW w:w="1460" w:type="dxa"/>
            <w:vAlign w:val="center"/>
          </w:tcPr>
          <w:p w14:paraId="2E768433" w14:textId="77777777" w:rsidR="00ED36CA" w:rsidRPr="000D6993" w:rsidRDefault="00ED36CA" w:rsidP="00845F46">
            <w:pPr>
              <w:jc w:val="center"/>
              <w:rPr>
                <w:rFonts w:ascii="GHEA Mariam" w:hAnsi="GHEA Mariam"/>
                <w:b/>
                <w:bCs/>
                <w:iCs/>
                <w:sz w:val="20"/>
                <w:szCs w:val="20"/>
                <w:lang w:val="es-ES"/>
              </w:rPr>
            </w:pPr>
            <w:r w:rsidRPr="000D6993">
              <w:rPr>
                <w:rFonts w:ascii="GHEA Mariam" w:hAnsi="GHEA Mariam"/>
                <w:b/>
                <w:bCs/>
                <w:iCs/>
                <w:sz w:val="20"/>
                <w:szCs w:val="20"/>
                <w:lang w:val="hy-AM"/>
              </w:rPr>
              <w:t xml:space="preserve">название </w:t>
            </w:r>
            <w:r w:rsidR="00E968EF" w:rsidRPr="000D6993">
              <w:rPr>
                <w:rFonts w:ascii="GHEA Mariam" w:hAnsi="GHEA Mariam"/>
                <w:b/>
                <w:bCs/>
                <w:iCs/>
                <w:sz w:val="20"/>
                <w:szCs w:val="20"/>
              </w:rPr>
              <w:t>фирмы</w:t>
            </w:r>
          </w:p>
        </w:tc>
        <w:tc>
          <w:tcPr>
            <w:tcW w:w="2003" w:type="dxa"/>
            <w:vAlign w:val="center"/>
          </w:tcPr>
          <w:p w14:paraId="13BA6EC6" w14:textId="77777777" w:rsidR="00ED36CA" w:rsidRPr="000D6993" w:rsidRDefault="00ED36CA" w:rsidP="00845F46">
            <w:pPr>
              <w:jc w:val="center"/>
              <w:rPr>
                <w:rFonts w:ascii="GHEA Mariam" w:hAnsi="GHEA Mariam"/>
                <w:b/>
                <w:bCs/>
                <w:iCs/>
                <w:sz w:val="20"/>
                <w:szCs w:val="20"/>
                <w:lang w:val="es-ES"/>
              </w:rPr>
            </w:pPr>
            <w:r w:rsidRPr="000D6993">
              <w:rPr>
                <w:rFonts w:ascii="GHEA Mariam" w:hAnsi="GHEA Mariam"/>
                <w:b/>
                <w:bCs/>
                <w:iCs/>
                <w:sz w:val="20"/>
                <w:szCs w:val="20"/>
                <w:lang w:val="es-ES"/>
              </w:rPr>
              <w:t>товарный знак</w:t>
            </w:r>
          </w:p>
        </w:tc>
        <w:tc>
          <w:tcPr>
            <w:tcW w:w="1757" w:type="dxa"/>
            <w:vAlign w:val="center"/>
          </w:tcPr>
          <w:p w14:paraId="72385806" w14:textId="77777777" w:rsidR="00ED36CA" w:rsidRPr="000D6993" w:rsidRDefault="00ED36CA" w:rsidP="00845F46">
            <w:pPr>
              <w:jc w:val="center"/>
              <w:rPr>
                <w:rFonts w:ascii="GHEA Mariam" w:hAnsi="GHEA Mariam"/>
                <w:b/>
                <w:bCs/>
                <w:iCs/>
                <w:sz w:val="20"/>
                <w:szCs w:val="20"/>
                <w:lang w:val="hy-AM"/>
              </w:rPr>
            </w:pPr>
            <w:r w:rsidRPr="000D6993">
              <w:rPr>
                <w:rFonts w:ascii="GHEA Mariam" w:hAnsi="GHEA Mariam"/>
                <w:b/>
                <w:bCs/>
                <w:iCs/>
                <w:sz w:val="20"/>
                <w:szCs w:val="20"/>
                <w:lang w:val="hy-AM"/>
              </w:rPr>
              <w:t>бренд</w:t>
            </w:r>
          </w:p>
        </w:tc>
        <w:tc>
          <w:tcPr>
            <w:tcW w:w="1530" w:type="dxa"/>
            <w:vAlign w:val="center"/>
          </w:tcPr>
          <w:p w14:paraId="7695E3EC" w14:textId="77777777" w:rsidR="00ED36CA" w:rsidRPr="000D6993" w:rsidRDefault="00ED36CA" w:rsidP="00845F46">
            <w:pPr>
              <w:jc w:val="center"/>
              <w:rPr>
                <w:rFonts w:ascii="GHEA Mariam" w:hAnsi="GHEA Mariam"/>
                <w:b/>
                <w:bCs/>
                <w:iCs/>
                <w:sz w:val="20"/>
                <w:szCs w:val="20"/>
                <w:lang w:val="es-ES"/>
              </w:rPr>
            </w:pPr>
            <w:r w:rsidRPr="000D6993">
              <w:rPr>
                <w:rFonts w:ascii="GHEA Mariam" w:hAnsi="GHEA Mariam"/>
                <w:b/>
                <w:bCs/>
                <w:iCs/>
                <w:sz w:val="20"/>
                <w:szCs w:val="20"/>
                <w:lang w:val="es-ES"/>
              </w:rPr>
              <w:t>Название производителя</w:t>
            </w:r>
          </w:p>
        </w:tc>
        <w:tc>
          <w:tcPr>
            <w:tcW w:w="1800" w:type="dxa"/>
            <w:vAlign w:val="center"/>
          </w:tcPr>
          <w:p w14:paraId="6F55DDC7" w14:textId="77777777" w:rsidR="00ED36CA" w:rsidRPr="000D6993" w:rsidRDefault="00ED36CA" w:rsidP="00845F46">
            <w:pPr>
              <w:jc w:val="center"/>
              <w:rPr>
                <w:rFonts w:ascii="GHEA Mariam" w:hAnsi="GHEA Mariam"/>
                <w:b/>
                <w:bCs/>
                <w:iCs/>
                <w:sz w:val="20"/>
                <w:szCs w:val="20"/>
                <w:lang w:val="es-ES"/>
              </w:rPr>
            </w:pPr>
            <w:r w:rsidRPr="000D6993">
              <w:rPr>
                <w:rFonts w:ascii="GHEA Mariam" w:hAnsi="GHEA Mariam"/>
                <w:b/>
                <w:bCs/>
                <w:iCs/>
                <w:sz w:val="20"/>
                <w:szCs w:val="20"/>
                <w:lang w:val="es-ES"/>
              </w:rPr>
              <w:t>технические характеристики</w:t>
            </w:r>
          </w:p>
        </w:tc>
      </w:tr>
      <w:tr w:rsidR="00ED36CA" w:rsidRPr="000D6993" w14:paraId="6B9AB6D5" w14:textId="77777777" w:rsidTr="007760A5">
        <w:tc>
          <w:tcPr>
            <w:tcW w:w="1368" w:type="dxa"/>
          </w:tcPr>
          <w:p w14:paraId="01F59C5C" w14:textId="77777777" w:rsidR="00ED36CA" w:rsidRPr="000D6993" w:rsidRDefault="00ED36CA" w:rsidP="00845F46">
            <w:pPr>
              <w:pStyle w:val="3"/>
              <w:spacing w:line="240" w:lineRule="auto"/>
              <w:jc w:val="left"/>
              <w:rPr>
                <w:rFonts w:ascii="GHEA Mariam" w:hAnsi="GHEA Mariam"/>
                <w:b/>
                <w:i w:val="0"/>
                <w:iCs/>
                <w:lang w:val="hy-AM"/>
              </w:rPr>
            </w:pPr>
          </w:p>
        </w:tc>
        <w:tc>
          <w:tcPr>
            <w:tcW w:w="1460" w:type="dxa"/>
          </w:tcPr>
          <w:p w14:paraId="467C25FA" w14:textId="77777777" w:rsidR="00ED36CA" w:rsidRPr="000D6993" w:rsidRDefault="00ED36CA" w:rsidP="00845F46">
            <w:pPr>
              <w:pStyle w:val="3"/>
              <w:spacing w:line="240" w:lineRule="auto"/>
              <w:jc w:val="left"/>
              <w:rPr>
                <w:rFonts w:ascii="GHEA Mariam" w:hAnsi="GHEA Mariam"/>
                <w:b/>
                <w:i w:val="0"/>
                <w:iCs/>
                <w:lang w:val="hy-AM"/>
              </w:rPr>
            </w:pPr>
          </w:p>
        </w:tc>
        <w:tc>
          <w:tcPr>
            <w:tcW w:w="2003" w:type="dxa"/>
          </w:tcPr>
          <w:p w14:paraId="23C9B646" w14:textId="77777777" w:rsidR="00ED36CA" w:rsidRPr="000D6993" w:rsidRDefault="00ED36CA" w:rsidP="00845F46">
            <w:pPr>
              <w:pStyle w:val="3"/>
              <w:spacing w:line="240" w:lineRule="auto"/>
              <w:jc w:val="left"/>
              <w:rPr>
                <w:rFonts w:ascii="GHEA Mariam" w:hAnsi="GHEA Mariam"/>
                <w:b/>
                <w:i w:val="0"/>
                <w:iCs/>
                <w:lang w:val="hy-AM"/>
              </w:rPr>
            </w:pPr>
          </w:p>
        </w:tc>
        <w:tc>
          <w:tcPr>
            <w:tcW w:w="1757" w:type="dxa"/>
          </w:tcPr>
          <w:p w14:paraId="0C626CBB" w14:textId="77777777" w:rsidR="00ED36CA" w:rsidRPr="000D6993" w:rsidRDefault="00ED36CA" w:rsidP="00845F46">
            <w:pPr>
              <w:pStyle w:val="3"/>
              <w:spacing w:line="240" w:lineRule="auto"/>
              <w:jc w:val="left"/>
              <w:rPr>
                <w:rFonts w:ascii="GHEA Mariam" w:hAnsi="GHEA Mariam"/>
                <w:b/>
                <w:i w:val="0"/>
                <w:iCs/>
                <w:lang w:val="hy-AM"/>
              </w:rPr>
            </w:pPr>
          </w:p>
        </w:tc>
        <w:tc>
          <w:tcPr>
            <w:tcW w:w="1530" w:type="dxa"/>
          </w:tcPr>
          <w:p w14:paraId="36F1F87B" w14:textId="77777777" w:rsidR="00ED36CA" w:rsidRPr="000D6993" w:rsidRDefault="00ED36CA" w:rsidP="00845F46">
            <w:pPr>
              <w:pStyle w:val="3"/>
              <w:spacing w:line="240" w:lineRule="auto"/>
              <w:jc w:val="left"/>
              <w:rPr>
                <w:rFonts w:ascii="GHEA Mariam" w:hAnsi="GHEA Mariam"/>
                <w:b/>
                <w:i w:val="0"/>
                <w:iCs/>
                <w:lang w:val="hy-AM"/>
              </w:rPr>
            </w:pPr>
          </w:p>
        </w:tc>
        <w:tc>
          <w:tcPr>
            <w:tcW w:w="1800" w:type="dxa"/>
          </w:tcPr>
          <w:p w14:paraId="7BD66983" w14:textId="77777777" w:rsidR="00ED36CA" w:rsidRPr="000D6993" w:rsidRDefault="00ED36CA" w:rsidP="00845F46">
            <w:pPr>
              <w:pStyle w:val="3"/>
              <w:spacing w:line="240" w:lineRule="auto"/>
              <w:jc w:val="left"/>
              <w:rPr>
                <w:rFonts w:ascii="GHEA Mariam" w:hAnsi="GHEA Mariam"/>
                <w:b/>
                <w:i w:val="0"/>
                <w:iCs/>
                <w:lang w:val="hy-AM"/>
              </w:rPr>
            </w:pPr>
          </w:p>
        </w:tc>
      </w:tr>
      <w:tr w:rsidR="00ED36CA" w:rsidRPr="000D6993" w14:paraId="240003A8" w14:textId="77777777" w:rsidTr="007760A5">
        <w:tc>
          <w:tcPr>
            <w:tcW w:w="1368" w:type="dxa"/>
          </w:tcPr>
          <w:p w14:paraId="2964E71E" w14:textId="77777777" w:rsidR="00ED36CA" w:rsidRPr="000D6993" w:rsidRDefault="00ED36CA" w:rsidP="00845F46">
            <w:pPr>
              <w:pStyle w:val="3"/>
              <w:spacing w:line="240" w:lineRule="auto"/>
              <w:jc w:val="left"/>
              <w:rPr>
                <w:rFonts w:ascii="GHEA Mariam" w:hAnsi="GHEA Mariam"/>
                <w:b/>
                <w:i w:val="0"/>
                <w:iCs/>
                <w:lang w:val="hy-AM"/>
              </w:rPr>
            </w:pPr>
          </w:p>
        </w:tc>
        <w:tc>
          <w:tcPr>
            <w:tcW w:w="1460" w:type="dxa"/>
          </w:tcPr>
          <w:p w14:paraId="1F03265E" w14:textId="77777777" w:rsidR="00ED36CA" w:rsidRPr="000D6993" w:rsidRDefault="00ED36CA" w:rsidP="00845F46">
            <w:pPr>
              <w:pStyle w:val="3"/>
              <w:spacing w:line="240" w:lineRule="auto"/>
              <w:jc w:val="left"/>
              <w:rPr>
                <w:rFonts w:ascii="GHEA Mariam" w:hAnsi="GHEA Mariam"/>
                <w:b/>
                <w:i w:val="0"/>
                <w:iCs/>
                <w:lang w:val="hy-AM"/>
              </w:rPr>
            </w:pPr>
          </w:p>
        </w:tc>
        <w:tc>
          <w:tcPr>
            <w:tcW w:w="2003" w:type="dxa"/>
          </w:tcPr>
          <w:p w14:paraId="56E3AE07" w14:textId="77777777" w:rsidR="00ED36CA" w:rsidRPr="000D6993" w:rsidRDefault="00ED36CA" w:rsidP="00845F46">
            <w:pPr>
              <w:pStyle w:val="3"/>
              <w:spacing w:line="240" w:lineRule="auto"/>
              <w:jc w:val="left"/>
              <w:rPr>
                <w:rFonts w:ascii="GHEA Mariam" w:hAnsi="GHEA Mariam"/>
                <w:b/>
                <w:i w:val="0"/>
                <w:iCs/>
                <w:lang w:val="hy-AM"/>
              </w:rPr>
            </w:pPr>
          </w:p>
        </w:tc>
        <w:tc>
          <w:tcPr>
            <w:tcW w:w="1757" w:type="dxa"/>
          </w:tcPr>
          <w:p w14:paraId="77982020" w14:textId="77777777" w:rsidR="00ED36CA" w:rsidRPr="000D6993" w:rsidRDefault="00ED36CA" w:rsidP="00845F46">
            <w:pPr>
              <w:pStyle w:val="3"/>
              <w:spacing w:line="240" w:lineRule="auto"/>
              <w:jc w:val="left"/>
              <w:rPr>
                <w:rFonts w:ascii="GHEA Mariam" w:hAnsi="GHEA Mariam"/>
                <w:b/>
                <w:i w:val="0"/>
                <w:iCs/>
                <w:lang w:val="hy-AM"/>
              </w:rPr>
            </w:pPr>
          </w:p>
        </w:tc>
        <w:tc>
          <w:tcPr>
            <w:tcW w:w="1530" w:type="dxa"/>
          </w:tcPr>
          <w:p w14:paraId="221566CF" w14:textId="77777777" w:rsidR="00ED36CA" w:rsidRPr="000D6993" w:rsidRDefault="00ED36CA" w:rsidP="00845F46">
            <w:pPr>
              <w:pStyle w:val="3"/>
              <w:spacing w:line="240" w:lineRule="auto"/>
              <w:jc w:val="left"/>
              <w:rPr>
                <w:rFonts w:ascii="GHEA Mariam" w:hAnsi="GHEA Mariam"/>
                <w:b/>
                <w:i w:val="0"/>
                <w:iCs/>
                <w:lang w:val="hy-AM"/>
              </w:rPr>
            </w:pPr>
          </w:p>
        </w:tc>
        <w:tc>
          <w:tcPr>
            <w:tcW w:w="1800" w:type="dxa"/>
          </w:tcPr>
          <w:p w14:paraId="2A15DE5B" w14:textId="77777777" w:rsidR="00ED36CA" w:rsidRPr="000D6993" w:rsidRDefault="00ED36CA" w:rsidP="00845F46">
            <w:pPr>
              <w:pStyle w:val="3"/>
              <w:spacing w:line="240" w:lineRule="auto"/>
              <w:jc w:val="left"/>
              <w:rPr>
                <w:rFonts w:ascii="GHEA Mariam" w:hAnsi="GHEA Mariam"/>
                <w:b/>
                <w:i w:val="0"/>
                <w:iCs/>
                <w:lang w:val="hy-AM"/>
              </w:rPr>
            </w:pPr>
          </w:p>
        </w:tc>
      </w:tr>
      <w:tr w:rsidR="00ED36CA" w:rsidRPr="000D6993" w14:paraId="5D2F5756" w14:textId="77777777" w:rsidTr="007760A5">
        <w:tc>
          <w:tcPr>
            <w:tcW w:w="1368" w:type="dxa"/>
          </w:tcPr>
          <w:p w14:paraId="2F98F928" w14:textId="77777777" w:rsidR="00ED36CA" w:rsidRPr="000D6993" w:rsidRDefault="00ED36CA" w:rsidP="00845F46">
            <w:pPr>
              <w:pStyle w:val="3"/>
              <w:spacing w:line="240" w:lineRule="auto"/>
              <w:jc w:val="left"/>
              <w:rPr>
                <w:rFonts w:ascii="GHEA Mariam" w:hAnsi="GHEA Mariam"/>
                <w:b/>
                <w:i w:val="0"/>
                <w:iCs/>
                <w:lang w:val="hy-AM"/>
              </w:rPr>
            </w:pPr>
          </w:p>
        </w:tc>
        <w:tc>
          <w:tcPr>
            <w:tcW w:w="1460" w:type="dxa"/>
          </w:tcPr>
          <w:p w14:paraId="1A9B450E" w14:textId="77777777" w:rsidR="00ED36CA" w:rsidRPr="000D6993" w:rsidRDefault="00ED36CA" w:rsidP="00845F46">
            <w:pPr>
              <w:pStyle w:val="3"/>
              <w:spacing w:line="240" w:lineRule="auto"/>
              <w:jc w:val="left"/>
              <w:rPr>
                <w:rFonts w:ascii="GHEA Mariam" w:hAnsi="GHEA Mariam"/>
                <w:b/>
                <w:i w:val="0"/>
                <w:iCs/>
                <w:lang w:val="hy-AM"/>
              </w:rPr>
            </w:pPr>
          </w:p>
        </w:tc>
        <w:tc>
          <w:tcPr>
            <w:tcW w:w="2003" w:type="dxa"/>
          </w:tcPr>
          <w:p w14:paraId="51B4F58A" w14:textId="77777777" w:rsidR="00ED36CA" w:rsidRPr="000D6993" w:rsidRDefault="00ED36CA" w:rsidP="00845F46">
            <w:pPr>
              <w:pStyle w:val="3"/>
              <w:spacing w:line="240" w:lineRule="auto"/>
              <w:jc w:val="left"/>
              <w:rPr>
                <w:rFonts w:ascii="GHEA Mariam" w:hAnsi="GHEA Mariam"/>
                <w:b/>
                <w:i w:val="0"/>
                <w:iCs/>
                <w:lang w:val="hy-AM"/>
              </w:rPr>
            </w:pPr>
          </w:p>
        </w:tc>
        <w:tc>
          <w:tcPr>
            <w:tcW w:w="1757" w:type="dxa"/>
          </w:tcPr>
          <w:p w14:paraId="263C859A" w14:textId="77777777" w:rsidR="00ED36CA" w:rsidRPr="000D6993" w:rsidRDefault="00ED36CA" w:rsidP="00845F46">
            <w:pPr>
              <w:pStyle w:val="3"/>
              <w:spacing w:line="240" w:lineRule="auto"/>
              <w:jc w:val="left"/>
              <w:rPr>
                <w:rFonts w:ascii="GHEA Mariam" w:hAnsi="GHEA Mariam"/>
                <w:b/>
                <w:i w:val="0"/>
                <w:iCs/>
                <w:lang w:val="hy-AM"/>
              </w:rPr>
            </w:pPr>
          </w:p>
        </w:tc>
        <w:tc>
          <w:tcPr>
            <w:tcW w:w="1530" w:type="dxa"/>
          </w:tcPr>
          <w:p w14:paraId="7ADE2FF2" w14:textId="77777777" w:rsidR="00ED36CA" w:rsidRPr="000D6993" w:rsidRDefault="00ED36CA" w:rsidP="00845F46">
            <w:pPr>
              <w:pStyle w:val="3"/>
              <w:spacing w:line="240" w:lineRule="auto"/>
              <w:jc w:val="left"/>
              <w:rPr>
                <w:rFonts w:ascii="GHEA Mariam" w:hAnsi="GHEA Mariam"/>
                <w:b/>
                <w:i w:val="0"/>
                <w:iCs/>
                <w:lang w:val="hy-AM"/>
              </w:rPr>
            </w:pPr>
          </w:p>
        </w:tc>
        <w:tc>
          <w:tcPr>
            <w:tcW w:w="1800" w:type="dxa"/>
          </w:tcPr>
          <w:p w14:paraId="38E2504C" w14:textId="77777777" w:rsidR="00ED36CA" w:rsidRPr="000D6993" w:rsidRDefault="00ED36CA" w:rsidP="00845F46">
            <w:pPr>
              <w:pStyle w:val="3"/>
              <w:spacing w:line="240" w:lineRule="auto"/>
              <w:jc w:val="left"/>
              <w:rPr>
                <w:rFonts w:ascii="GHEA Mariam" w:hAnsi="GHEA Mariam"/>
                <w:b/>
                <w:i w:val="0"/>
                <w:iCs/>
                <w:lang w:val="hy-AM"/>
              </w:rPr>
            </w:pPr>
          </w:p>
        </w:tc>
      </w:tr>
    </w:tbl>
    <w:p w14:paraId="7C367560" w14:textId="77777777" w:rsidR="000B1088" w:rsidRPr="000D6993" w:rsidRDefault="000B1088" w:rsidP="00845F46">
      <w:pPr>
        <w:pStyle w:val="3"/>
        <w:spacing w:line="240" w:lineRule="auto"/>
        <w:ind w:firstLine="567"/>
        <w:jc w:val="left"/>
        <w:rPr>
          <w:rFonts w:ascii="GHEA Mariam" w:hAnsi="GHEA Mariam"/>
          <w:b/>
          <w:i w:val="0"/>
          <w:iCs/>
          <w:lang w:val="en-US"/>
        </w:rPr>
      </w:pPr>
    </w:p>
    <w:p w14:paraId="5041DCBC" w14:textId="77777777" w:rsidR="000B1088" w:rsidRPr="000D6993" w:rsidRDefault="000B1088" w:rsidP="00845F46">
      <w:pPr>
        <w:pStyle w:val="3"/>
        <w:spacing w:line="240" w:lineRule="auto"/>
        <w:ind w:firstLine="567"/>
        <w:jc w:val="left"/>
        <w:rPr>
          <w:rFonts w:ascii="GHEA Mariam" w:hAnsi="GHEA Mariam"/>
          <w:b/>
          <w:i w:val="0"/>
          <w:iCs/>
          <w:lang w:val="en-US"/>
        </w:rPr>
      </w:pPr>
    </w:p>
    <w:p w14:paraId="09BDF1B1" w14:textId="77777777" w:rsidR="000B1088" w:rsidRPr="000D6993" w:rsidRDefault="000B1088" w:rsidP="00845F46">
      <w:pPr>
        <w:pStyle w:val="3"/>
        <w:spacing w:line="240" w:lineRule="auto"/>
        <w:ind w:firstLine="567"/>
        <w:jc w:val="left"/>
        <w:rPr>
          <w:rFonts w:ascii="GHEA Mariam" w:hAnsi="GHEA Mariam"/>
          <w:b/>
          <w:i w:val="0"/>
          <w:iCs/>
          <w:lang w:val="en-US"/>
        </w:rPr>
      </w:pPr>
    </w:p>
    <w:p w14:paraId="56EDBB29" w14:textId="77777777" w:rsidR="000B1088" w:rsidRPr="000D6993" w:rsidRDefault="000B1088" w:rsidP="00845F46">
      <w:pPr>
        <w:pStyle w:val="3"/>
        <w:spacing w:line="240" w:lineRule="auto"/>
        <w:ind w:firstLine="567"/>
        <w:jc w:val="left"/>
        <w:rPr>
          <w:rFonts w:ascii="GHEA Mariam" w:hAnsi="GHEA Mariam"/>
          <w:b/>
          <w:i w:val="0"/>
          <w:iCs/>
          <w:lang w:val="en-US"/>
        </w:rPr>
      </w:pPr>
    </w:p>
    <w:p w14:paraId="79320602" w14:textId="77777777" w:rsidR="000B1088" w:rsidRPr="000D6993" w:rsidRDefault="000B1088" w:rsidP="00845F46">
      <w:pPr>
        <w:rPr>
          <w:rFonts w:ascii="GHEA Mariam" w:hAnsi="GHEA Mariam"/>
          <w:iCs/>
          <w:sz w:val="20"/>
          <w:szCs w:val="20"/>
          <w:lang w:val="es-ES"/>
        </w:rPr>
      </w:pPr>
    </w:p>
    <w:p w14:paraId="0F1D6D12" w14:textId="77777777" w:rsidR="000B1088" w:rsidRPr="000D6993" w:rsidRDefault="000B1088" w:rsidP="00845F46">
      <w:pPr>
        <w:jc w:val="both"/>
        <w:rPr>
          <w:rFonts w:ascii="GHEA Mariam" w:hAnsi="GHEA Mariam"/>
          <w:iCs/>
          <w:sz w:val="20"/>
          <w:szCs w:val="20"/>
          <w:u w:val="single"/>
        </w:rPr>
      </w:pP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rPr>
        <w:tab/>
      </w:r>
      <w:r w:rsidRPr="000D6993">
        <w:rPr>
          <w:rFonts w:ascii="GHEA Mariam" w:hAnsi="GHEA Mariam"/>
          <w:iCs/>
          <w:sz w:val="20"/>
          <w:szCs w:val="20"/>
          <w:u w:val="single"/>
        </w:rPr>
        <w:tab/>
      </w:r>
      <w:r w:rsidRPr="000D6993">
        <w:rPr>
          <w:rFonts w:ascii="GHEA Mariam" w:hAnsi="GHEA Mariam"/>
          <w:iCs/>
          <w:sz w:val="20"/>
          <w:szCs w:val="20"/>
          <w:u w:val="single"/>
        </w:rPr>
        <w:tab/>
      </w:r>
      <w:r w:rsidRPr="000D6993">
        <w:rPr>
          <w:rFonts w:ascii="GHEA Mariam" w:hAnsi="GHEA Mariam"/>
          <w:iCs/>
          <w:sz w:val="20"/>
          <w:szCs w:val="20"/>
          <w:u w:val="single"/>
        </w:rPr>
        <w:tab/>
        <w:t xml:space="preserve">    </w:t>
      </w:r>
    </w:p>
    <w:p w14:paraId="76EE0634" w14:textId="77777777" w:rsidR="000B1088" w:rsidRPr="000D6993" w:rsidRDefault="00950D11" w:rsidP="00845F46">
      <w:pPr>
        <w:jc w:val="both"/>
        <w:rPr>
          <w:rFonts w:ascii="GHEA Mariam" w:hAnsi="GHEA Mariam"/>
          <w:iCs/>
          <w:sz w:val="20"/>
          <w:szCs w:val="20"/>
          <w:u w:val="single"/>
          <w:lang w:val="hy-AM"/>
        </w:rPr>
      </w:pPr>
      <w:r w:rsidRPr="000D6993">
        <w:rPr>
          <w:rFonts w:ascii="GHEA Mariam" w:hAnsi="GHEA Mariam" w:cs="Sylfaen"/>
          <w:iCs/>
          <w:sz w:val="20"/>
          <w:szCs w:val="20"/>
          <w:vertAlign w:val="superscript"/>
          <w:lang w:val="hy-AM"/>
        </w:rPr>
        <w:t>имя участника (должность руководителя, имя и фамилия)</w:t>
      </w:r>
      <w:r w:rsidR="000B1088" w:rsidRPr="000D6993">
        <w:rPr>
          <w:rFonts w:ascii="GHEA Mariam" w:hAnsi="GHEA Mariam" w:cs="Sylfaen"/>
          <w:iCs/>
          <w:sz w:val="20"/>
          <w:szCs w:val="20"/>
          <w:vertAlign w:val="superscript"/>
          <w:lang w:val="hy-AM"/>
        </w:rPr>
        <w:tab/>
      </w:r>
      <w:r w:rsidR="000B1088" w:rsidRPr="000D6993">
        <w:rPr>
          <w:rFonts w:ascii="GHEA Mariam" w:hAnsi="GHEA Mariam" w:cs="Sylfaen"/>
          <w:iCs/>
          <w:sz w:val="20"/>
          <w:szCs w:val="20"/>
          <w:vertAlign w:val="superscript"/>
          <w:lang w:val="hy-AM"/>
        </w:rPr>
        <w:tab/>
        <w:t xml:space="preserve">                          </w:t>
      </w:r>
      <w:r w:rsidRPr="000D6993">
        <w:rPr>
          <w:rFonts w:ascii="GHEA Mariam" w:hAnsi="GHEA Mariam" w:cs="Sylfaen"/>
          <w:iCs/>
          <w:sz w:val="20"/>
          <w:szCs w:val="20"/>
          <w:vertAlign w:val="superscript"/>
          <w:lang w:val="hy-AM"/>
        </w:rPr>
        <w:t>подпись</w:t>
      </w:r>
      <w:r w:rsidR="000B1088" w:rsidRPr="000D6993">
        <w:rPr>
          <w:rFonts w:ascii="GHEA Mariam" w:hAnsi="GHEA Mariam" w:cs="Sylfaen"/>
          <w:iCs/>
          <w:sz w:val="20"/>
          <w:szCs w:val="20"/>
          <w:lang w:val="hy-AM"/>
        </w:rPr>
        <w:t xml:space="preserve"> </w:t>
      </w:r>
    </w:p>
    <w:p w14:paraId="247101B6" w14:textId="77777777" w:rsidR="000B1088" w:rsidRPr="000D6993" w:rsidRDefault="000B1088" w:rsidP="00845F46">
      <w:pPr>
        <w:jc w:val="right"/>
        <w:rPr>
          <w:rFonts w:ascii="GHEA Mariam" w:hAnsi="GHEA Mariam" w:cs="Sylfaen"/>
          <w:iCs/>
          <w:sz w:val="20"/>
          <w:szCs w:val="20"/>
          <w:lang w:val="hy-AM"/>
        </w:rPr>
      </w:pPr>
    </w:p>
    <w:p w14:paraId="1E5B70AC" w14:textId="77777777" w:rsidR="000B1088" w:rsidRPr="000D6993" w:rsidRDefault="000B1088" w:rsidP="00845F46">
      <w:pPr>
        <w:jc w:val="right"/>
        <w:rPr>
          <w:rFonts w:ascii="GHEA Mariam" w:hAnsi="GHEA Mariam" w:cs="Sylfaen"/>
          <w:iCs/>
          <w:sz w:val="20"/>
          <w:szCs w:val="20"/>
          <w:lang w:val="hy-AM"/>
        </w:rPr>
      </w:pPr>
    </w:p>
    <w:p w14:paraId="34FE29E3" w14:textId="77777777" w:rsidR="000B1088" w:rsidRPr="000D6993" w:rsidRDefault="000B1088" w:rsidP="00845F46">
      <w:pPr>
        <w:jc w:val="right"/>
        <w:rPr>
          <w:rFonts w:ascii="GHEA Mariam" w:hAnsi="GHEA Mariam" w:cs="Arial"/>
          <w:iCs/>
          <w:sz w:val="20"/>
          <w:szCs w:val="20"/>
          <w:lang w:val="hy-AM"/>
        </w:rPr>
      </w:pPr>
      <w:r w:rsidRPr="000D6993">
        <w:rPr>
          <w:rFonts w:ascii="GHEA Mariam" w:hAnsi="GHEA Mariam" w:cs="Sylfaen"/>
          <w:iCs/>
          <w:sz w:val="20"/>
          <w:szCs w:val="20"/>
          <w:lang w:val="hy-AM"/>
        </w:rPr>
        <w:t xml:space="preserve">К. </w:t>
      </w:r>
      <w:r w:rsidRPr="000D6993">
        <w:rPr>
          <w:rFonts w:ascii="GHEA Mariam" w:hAnsi="GHEA Mariam" w:cs="Arial"/>
          <w:iCs/>
          <w:sz w:val="20"/>
          <w:szCs w:val="20"/>
          <w:lang w:val="hy-AM"/>
        </w:rPr>
        <w:t xml:space="preserve">_ </w:t>
      </w:r>
      <w:r w:rsidRPr="000D6993">
        <w:rPr>
          <w:rFonts w:ascii="GHEA Mariam" w:hAnsi="GHEA Mariam" w:cs="Sylfaen"/>
          <w:iCs/>
          <w:sz w:val="20"/>
          <w:szCs w:val="20"/>
          <w:lang w:val="hy-AM"/>
        </w:rPr>
        <w:t xml:space="preserve">Т. </w:t>
      </w:r>
      <w:r w:rsidRPr="000D6993">
        <w:rPr>
          <w:rFonts w:ascii="GHEA Mariam" w:hAnsi="GHEA Mariam" w:cs="Arial"/>
          <w:iCs/>
          <w:sz w:val="20"/>
          <w:szCs w:val="20"/>
          <w:lang w:val="hy-AM"/>
        </w:rPr>
        <w:t>_</w:t>
      </w:r>
      <w:r w:rsidRPr="000D6993">
        <w:rPr>
          <w:rFonts w:ascii="GHEA Mariam" w:hAnsi="GHEA Mariam" w:cs="Arial"/>
          <w:iCs/>
          <w:sz w:val="20"/>
          <w:szCs w:val="20"/>
          <w:lang w:val="hy-AM"/>
        </w:rPr>
        <w:tab/>
      </w:r>
      <w:r w:rsidRPr="000D6993">
        <w:rPr>
          <w:rFonts w:ascii="GHEA Mariam" w:hAnsi="GHEA Mariam" w:cs="Arial"/>
          <w:iCs/>
          <w:sz w:val="20"/>
          <w:szCs w:val="20"/>
          <w:lang w:val="hy-AM"/>
        </w:rPr>
        <w:tab/>
        <w:t xml:space="preserve"> </w:t>
      </w:r>
    </w:p>
    <w:p w14:paraId="1599B42C" w14:textId="77777777" w:rsidR="000B1088" w:rsidRPr="000D6993" w:rsidRDefault="000B1088" w:rsidP="00845F46">
      <w:pPr>
        <w:jc w:val="right"/>
        <w:rPr>
          <w:rFonts w:ascii="GHEA Mariam" w:hAnsi="GHEA Mariam"/>
          <w:iCs/>
          <w:sz w:val="20"/>
          <w:szCs w:val="20"/>
          <w:lang w:val="hy-AM"/>
        </w:rPr>
      </w:pPr>
    </w:p>
    <w:p w14:paraId="44A1B322" w14:textId="77777777" w:rsidR="000B1088" w:rsidRPr="000D6993" w:rsidRDefault="000B1088" w:rsidP="00845F46">
      <w:pPr>
        <w:jc w:val="right"/>
        <w:rPr>
          <w:rFonts w:ascii="GHEA Mariam" w:hAnsi="GHEA Mariam"/>
          <w:iCs/>
          <w:sz w:val="20"/>
          <w:szCs w:val="20"/>
          <w:lang w:val="hy-AM"/>
        </w:rPr>
      </w:pPr>
    </w:p>
    <w:p w14:paraId="0A61ED35" w14:textId="77777777" w:rsidR="001B7698" w:rsidRPr="000D6993" w:rsidRDefault="001B7698" w:rsidP="00845F46">
      <w:pPr>
        <w:pStyle w:val="af2"/>
        <w:rPr>
          <w:rFonts w:ascii="GHEA Mariam" w:hAnsi="GHEA Mariam"/>
          <w:iCs/>
          <w:lang w:val="af-ZA"/>
        </w:rPr>
      </w:pPr>
      <w:r w:rsidRPr="000D6993">
        <w:rPr>
          <w:rFonts w:ascii="GHEA Mariam" w:hAnsi="GHEA Mariam"/>
          <w:iCs/>
          <w:lang w:val="hy-AM"/>
        </w:rPr>
        <w:t>*быть законченным</w:t>
      </w:r>
      <w:r w:rsidRPr="000D6993">
        <w:rPr>
          <w:rFonts w:ascii="GHEA Mariam" w:hAnsi="GHEA Mariam"/>
          <w:iCs/>
          <w:lang w:val="af-ZA"/>
        </w:rPr>
        <w:t xml:space="preserve"> </w:t>
      </w:r>
      <w:r w:rsidRPr="000D6993">
        <w:rPr>
          <w:rFonts w:ascii="GHEA Mariam" w:hAnsi="GHEA Mariam"/>
          <w:iCs/>
          <w:lang w:val="hy-AM"/>
        </w:rPr>
        <w:t>является</w:t>
      </w:r>
      <w:r w:rsidRPr="000D6993">
        <w:rPr>
          <w:rFonts w:ascii="GHEA Mariam" w:hAnsi="GHEA Mariam"/>
          <w:iCs/>
          <w:lang w:val="af-ZA"/>
        </w:rPr>
        <w:t xml:space="preserve"> </w:t>
      </w:r>
      <w:r w:rsidRPr="000D6993">
        <w:rPr>
          <w:rFonts w:ascii="GHEA Mariam" w:hAnsi="GHEA Mariam"/>
          <w:iCs/>
          <w:lang w:val="hy-AM"/>
        </w:rPr>
        <w:t>комиссии</w:t>
      </w:r>
      <w:r w:rsidRPr="000D6993">
        <w:rPr>
          <w:rFonts w:ascii="GHEA Mariam" w:hAnsi="GHEA Mariam"/>
          <w:iCs/>
          <w:lang w:val="af-ZA"/>
        </w:rPr>
        <w:t xml:space="preserve"> </w:t>
      </w:r>
      <w:r w:rsidRPr="000D6993">
        <w:rPr>
          <w:rFonts w:ascii="GHEA Mariam" w:hAnsi="GHEA Mariam"/>
          <w:iCs/>
          <w:lang w:val="hy-AM"/>
        </w:rPr>
        <w:t>секретаря</w:t>
      </w:r>
      <w:r w:rsidRPr="000D6993">
        <w:rPr>
          <w:rFonts w:ascii="GHEA Mariam" w:hAnsi="GHEA Mariam"/>
          <w:iCs/>
          <w:lang w:val="af-ZA"/>
        </w:rPr>
        <w:t xml:space="preserve"> </w:t>
      </w:r>
      <w:r w:rsidRPr="000D6993">
        <w:rPr>
          <w:rFonts w:ascii="GHEA Mariam" w:hAnsi="GHEA Mariam"/>
          <w:iCs/>
          <w:lang w:val="hy-AM"/>
        </w:rPr>
        <w:t xml:space="preserve">по </w:t>
      </w:r>
      <w:r w:rsidRPr="000D6993">
        <w:rPr>
          <w:rFonts w:ascii="GHEA Mariam" w:hAnsi="GHEA Mariam"/>
          <w:iCs/>
          <w:lang w:val="af-ZA"/>
        </w:rPr>
        <w:t xml:space="preserve">: </w:t>
      </w:r>
      <w:r w:rsidRPr="000D6993">
        <w:rPr>
          <w:rFonts w:ascii="GHEA Mariam" w:hAnsi="GHEA Mariam"/>
          <w:iCs/>
          <w:lang w:val="hy-AM"/>
        </w:rPr>
        <w:t>до</w:t>
      </w:r>
      <w:r w:rsidRPr="000D6993">
        <w:rPr>
          <w:rFonts w:ascii="GHEA Mariam" w:hAnsi="GHEA Mariam"/>
          <w:iCs/>
          <w:lang w:val="af-ZA"/>
        </w:rPr>
        <w:t xml:space="preserve"> </w:t>
      </w:r>
      <w:r w:rsidRPr="000D6993">
        <w:rPr>
          <w:rFonts w:ascii="GHEA Mariam" w:hAnsi="GHEA Mariam"/>
          <w:iCs/>
          <w:lang w:val="hy-AM"/>
        </w:rPr>
        <w:t>приглашение</w:t>
      </w:r>
      <w:r w:rsidRPr="000D6993">
        <w:rPr>
          <w:rFonts w:ascii="GHEA Mariam" w:hAnsi="GHEA Mariam"/>
          <w:iCs/>
          <w:lang w:val="af-ZA"/>
        </w:rPr>
        <w:t xml:space="preserve"> </w:t>
      </w:r>
      <w:r w:rsidRPr="000D6993">
        <w:rPr>
          <w:rFonts w:ascii="GHEA Mariam" w:hAnsi="GHEA Mariam"/>
          <w:iCs/>
          <w:lang w:val="hy-AM"/>
        </w:rPr>
        <w:t>в информационном бюллетене</w:t>
      </w:r>
      <w:r w:rsidRPr="000D6993">
        <w:rPr>
          <w:rFonts w:ascii="GHEA Mariam" w:hAnsi="GHEA Mariam"/>
          <w:iCs/>
          <w:lang w:val="af-ZA"/>
        </w:rPr>
        <w:t xml:space="preserve"> </w:t>
      </w:r>
      <w:r w:rsidRPr="000D6993">
        <w:rPr>
          <w:rFonts w:ascii="GHEA Mariam" w:hAnsi="GHEA Mariam"/>
          <w:iCs/>
          <w:lang w:val="hy-AM"/>
        </w:rPr>
        <w:t>издательский.</w:t>
      </w:r>
    </w:p>
    <w:p w14:paraId="69D5B32A" w14:textId="77777777" w:rsidR="00BF1194" w:rsidRPr="000D6993" w:rsidRDefault="00BF1194" w:rsidP="00845F46">
      <w:pPr>
        <w:pStyle w:val="31"/>
        <w:spacing w:line="240" w:lineRule="auto"/>
        <w:ind w:firstLine="0"/>
        <w:jc w:val="right"/>
        <w:rPr>
          <w:rFonts w:ascii="GHEA Mariam" w:hAnsi="GHEA Mariam"/>
          <w:b/>
          <w:iCs/>
          <w:lang w:val="hy-AM"/>
        </w:rPr>
      </w:pPr>
    </w:p>
    <w:p w14:paraId="464732D7" w14:textId="77777777" w:rsidR="00BF1194" w:rsidRPr="000D6993" w:rsidRDefault="00BF1194" w:rsidP="00845F46">
      <w:pPr>
        <w:pStyle w:val="31"/>
        <w:spacing w:line="240" w:lineRule="auto"/>
        <w:ind w:firstLine="0"/>
        <w:jc w:val="right"/>
        <w:rPr>
          <w:rFonts w:ascii="GHEA Mariam" w:hAnsi="GHEA Mariam"/>
          <w:b/>
          <w:iCs/>
          <w:lang w:val="hy-AM"/>
        </w:rPr>
      </w:pPr>
    </w:p>
    <w:p w14:paraId="3476411E" w14:textId="77777777" w:rsidR="00BF1194" w:rsidRPr="000D6993" w:rsidRDefault="00BF1194" w:rsidP="00845F46">
      <w:pPr>
        <w:pStyle w:val="31"/>
        <w:spacing w:line="240" w:lineRule="auto"/>
        <w:ind w:firstLine="0"/>
        <w:jc w:val="right"/>
        <w:rPr>
          <w:rFonts w:ascii="GHEA Mariam" w:hAnsi="GHEA Mariam"/>
          <w:b/>
          <w:iCs/>
          <w:lang w:val="hy-AM"/>
        </w:rPr>
      </w:pPr>
    </w:p>
    <w:p w14:paraId="37ACDBAA" w14:textId="77777777" w:rsidR="00BF1194" w:rsidRPr="000D6993" w:rsidRDefault="00BF1194" w:rsidP="00845F46">
      <w:pPr>
        <w:pStyle w:val="31"/>
        <w:spacing w:line="240" w:lineRule="auto"/>
        <w:ind w:firstLine="0"/>
        <w:jc w:val="right"/>
        <w:rPr>
          <w:rFonts w:ascii="GHEA Mariam" w:hAnsi="GHEA Mariam"/>
          <w:b/>
          <w:iCs/>
          <w:lang w:val="hy-AM"/>
        </w:rPr>
      </w:pPr>
    </w:p>
    <w:p w14:paraId="7D73D255" w14:textId="77777777" w:rsidR="00BF1194" w:rsidRPr="000D6993" w:rsidRDefault="00BF1194" w:rsidP="00845F46">
      <w:pPr>
        <w:pStyle w:val="31"/>
        <w:spacing w:line="240" w:lineRule="auto"/>
        <w:ind w:firstLine="0"/>
        <w:jc w:val="right"/>
        <w:rPr>
          <w:rFonts w:ascii="GHEA Mariam" w:hAnsi="GHEA Mariam"/>
          <w:b/>
          <w:iCs/>
          <w:lang w:val="hy-AM"/>
        </w:rPr>
      </w:pPr>
    </w:p>
    <w:p w14:paraId="5F591551" w14:textId="77777777" w:rsidR="00BF1194" w:rsidRPr="000D6993" w:rsidRDefault="00BF1194" w:rsidP="00845F46">
      <w:pPr>
        <w:pStyle w:val="31"/>
        <w:spacing w:line="240" w:lineRule="auto"/>
        <w:ind w:firstLine="0"/>
        <w:jc w:val="right"/>
        <w:rPr>
          <w:rFonts w:ascii="GHEA Mariam" w:hAnsi="GHEA Mariam"/>
          <w:b/>
          <w:iCs/>
          <w:lang w:val="hy-AM"/>
        </w:rPr>
      </w:pPr>
    </w:p>
    <w:p w14:paraId="7793A9CD" w14:textId="77777777" w:rsidR="00BF1194" w:rsidRPr="000D6993" w:rsidRDefault="00BF1194" w:rsidP="00845F46">
      <w:pPr>
        <w:pStyle w:val="31"/>
        <w:spacing w:line="240" w:lineRule="auto"/>
        <w:ind w:firstLine="0"/>
        <w:jc w:val="right"/>
        <w:rPr>
          <w:rFonts w:ascii="GHEA Mariam" w:hAnsi="GHEA Mariam"/>
          <w:b/>
          <w:iCs/>
          <w:lang w:val="hy-AM"/>
        </w:rPr>
      </w:pPr>
    </w:p>
    <w:p w14:paraId="76E61475" w14:textId="77777777" w:rsidR="00BF1194" w:rsidRPr="000D6993" w:rsidRDefault="00BF1194" w:rsidP="00845F46">
      <w:pPr>
        <w:pStyle w:val="31"/>
        <w:spacing w:line="240" w:lineRule="auto"/>
        <w:ind w:firstLine="0"/>
        <w:jc w:val="right"/>
        <w:rPr>
          <w:rFonts w:ascii="GHEA Mariam" w:hAnsi="GHEA Mariam"/>
          <w:b/>
          <w:iCs/>
          <w:lang w:val="hy-AM"/>
        </w:rPr>
      </w:pPr>
    </w:p>
    <w:p w14:paraId="73ABB76C" w14:textId="77777777" w:rsidR="00BF1194" w:rsidRPr="000D6993" w:rsidRDefault="00BF1194" w:rsidP="00845F46">
      <w:pPr>
        <w:pStyle w:val="31"/>
        <w:spacing w:line="240" w:lineRule="auto"/>
        <w:ind w:firstLine="0"/>
        <w:jc w:val="right"/>
        <w:rPr>
          <w:rFonts w:ascii="GHEA Mariam" w:hAnsi="GHEA Mariam"/>
          <w:b/>
          <w:iCs/>
          <w:lang w:val="hy-AM"/>
        </w:rPr>
      </w:pPr>
    </w:p>
    <w:p w14:paraId="1DA8B23B" w14:textId="77777777" w:rsidR="00BF1194" w:rsidRPr="000D6993" w:rsidRDefault="00BF1194" w:rsidP="00845F46">
      <w:pPr>
        <w:pStyle w:val="31"/>
        <w:spacing w:line="240" w:lineRule="auto"/>
        <w:ind w:firstLine="0"/>
        <w:jc w:val="right"/>
        <w:rPr>
          <w:rFonts w:ascii="GHEA Mariam" w:hAnsi="GHEA Mariam"/>
          <w:b/>
          <w:iCs/>
          <w:lang w:val="hy-AM"/>
        </w:rPr>
      </w:pPr>
    </w:p>
    <w:p w14:paraId="6BCA4EFB" w14:textId="77777777" w:rsidR="00BF1194" w:rsidRPr="000D6993" w:rsidRDefault="00BF1194" w:rsidP="00845F46">
      <w:pPr>
        <w:pStyle w:val="31"/>
        <w:spacing w:line="240" w:lineRule="auto"/>
        <w:ind w:firstLine="0"/>
        <w:jc w:val="right"/>
        <w:rPr>
          <w:rFonts w:ascii="GHEA Mariam" w:hAnsi="GHEA Mariam"/>
          <w:b/>
          <w:iCs/>
          <w:lang w:val="hy-AM"/>
        </w:rPr>
      </w:pPr>
    </w:p>
    <w:p w14:paraId="4B44F350" w14:textId="77777777" w:rsidR="00BF1194" w:rsidRPr="000D6993" w:rsidRDefault="00BF1194" w:rsidP="00845F46">
      <w:pPr>
        <w:pStyle w:val="31"/>
        <w:spacing w:line="240" w:lineRule="auto"/>
        <w:ind w:firstLine="0"/>
        <w:jc w:val="right"/>
        <w:rPr>
          <w:rFonts w:ascii="GHEA Mariam" w:hAnsi="GHEA Mariam"/>
          <w:b/>
          <w:iCs/>
          <w:lang w:val="hy-AM"/>
        </w:rPr>
      </w:pPr>
    </w:p>
    <w:p w14:paraId="2F370EEB" w14:textId="77777777" w:rsidR="00BF1194" w:rsidRPr="000D6993" w:rsidRDefault="00BF1194" w:rsidP="00845F46">
      <w:pPr>
        <w:pStyle w:val="31"/>
        <w:spacing w:line="240" w:lineRule="auto"/>
        <w:ind w:firstLine="0"/>
        <w:jc w:val="right"/>
        <w:rPr>
          <w:rFonts w:ascii="GHEA Mariam" w:hAnsi="GHEA Mariam"/>
          <w:b/>
          <w:iCs/>
          <w:lang w:val="hy-AM"/>
        </w:rPr>
      </w:pPr>
    </w:p>
    <w:p w14:paraId="6E441274" w14:textId="77777777" w:rsidR="00BF1194" w:rsidRPr="000D6993" w:rsidRDefault="00BF1194" w:rsidP="00845F46">
      <w:pPr>
        <w:pStyle w:val="31"/>
        <w:spacing w:line="240" w:lineRule="auto"/>
        <w:ind w:firstLine="0"/>
        <w:jc w:val="right"/>
        <w:rPr>
          <w:rFonts w:ascii="GHEA Mariam" w:hAnsi="GHEA Mariam"/>
          <w:b/>
          <w:iCs/>
          <w:lang w:val="hy-AM"/>
        </w:rPr>
      </w:pPr>
    </w:p>
    <w:p w14:paraId="4484D81D" w14:textId="77777777" w:rsidR="00BF1194" w:rsidRPr="000D6993" w:rsidRDefault="00BF1194" w:rsidP="00845F46">
      <w:pPr>
        <w:pStyle w:val="31"/>
        <w:spacing w:line="240" w:lineRule="auto"/>
        <w:ind w:firstLine="0"/>
        <w:jc w:val="right"/>
        <w:rPr>
          <w:rFonts w:ascii="GHEA Mariam" w:hAnsi="GHEA Mariam"/>
          <w:b/>
          <w:iCs/>
          <w:lang w:val="hy-AM"/>
        </w:rPr>
      </w:pPr>
    </w:p>
    <w:p w14:paraId="3763A0A2" w14:textId="77777777" w:rsidR="00BF1194" w:rsidRPr="000D6993" w:rsidRDefault="00BF1194" w:rsidP="00845F46">
      <w:pPr>
        <w:pStyle w:val="31"/>
        <w:spacing w:line="240" w:lineRule="auto"/>
        <w:ind w:firstLine="0"/>
        <w:jc w:val="right"/>
        <w:rPr>
          <w:rFonts w:ascii="GHEA Mariam" w:hAnsi="GHEA Mariam"/>
          <w:b/>
          <w:iCs/>
          <w:lang w:val="hy-AM"/>
        </w:rPr>
      </w:pPr>
    </w:p>
    <w:p w14:paraId="0416475D" w14:textId="77777777" w:rsidR="00BF1194" w:rsidRPr="000D6993" w:rsidRDefault="00BF1194" w:rsidP="00845F46">
      <w:pPr>
        <w:pStyle w:val="31"/>
        <w:spacing w:line="240" w:lineRule="auto"/>
        <w:ind w:firstLine="0"/>
        <w:jc w:val="right"/>
        <w:rPr>
          <w:rFonts w:ascii="GHEA Mariam" w:hAnsi="GHEA Mariam"/>
          <w:b/>
          <w:iCs/>
          <w:lang w:val="hy-AM"/>
        </w:rPr>
      </w:pPr>
    </w:p>
    <w:p w14:paraId="65BC6C76" w14:textId="77777777" w:rsidR="00BF1194" w:rsidRPr="000D6993" w:rsidRDefault="00BF1194" w:rsidP="00845F46">
      <w:pPr>
        <w:pStyle w:val="31"/>
        <w:spacing w:line="240" w:lineRule="auto"/>
        <w:ind w:firstLine="0"/>
        <w:jc w:val="right"/>
        <w:rPr>
          <w:rFonts w:ascii="GHEA Mariam" w:hAnsi="GHEA Mariam"/>
          <w:b/>
          <w:iCs/>
          <w:lang w:val="hy-AM"/>
        </w:rPr>
      </w:pPr>
    </w:p>
    <w:p w14:paraId="0899D51F" w14:textId="77777777" w:rsidR="00BF1194" w:rsidRPr="000D6993" w:rsidRDefault="00BF1194" w:rsidP="00845F46">
      <w:pPr>
        <w:pStyle w:val="31"/>
        <w:spacing w:line="240" w:lineRule="auto"/>
        <w:ind w:firstLine="0"/>
        <w:jc w:val="right"/>
        <w:rPr>
          <w:rFonts w:ascii="GHEA Mariam" w:hAnsi="GHEA Mariam"/>
          <w:b/>
          <w:iCs/>
          <w:lang w:val="hy-AM"/>
        </w:rPr>
      </w:pPr>
    </w:p>
    <w:p w14:paraId="1091A91B" w14:textId="77777777" w:rsidR="00BF1194" w:rsidRPr="000D6993" w:rsidRDefault="00BF1194" w:rsidP="00845F46">
      <w:pPr>
        <w:pStyle w:val="31"/>
        <w:spacing w:line="240" w:lineRule="auto"/>
        <w:ind w:firstLine="0"/>
        <w:jc w:val="right"/>
        <w:rPr>
          <w:rFonts w:ascii="GHEA Mariam" w:hAnsi="GHEA Mariam"/>
          <w:b/>
          <w:iCs/>
          <w:lang w:val="hy-AM"/>
        </w:rPr>
      </w:pPr>
    </w:p>
    <w:p w14:paraId="3F11360B" w14:textId="77777777" w:rsidR="00BF1194" w:rsidRPr="000D6993" w:rsidRDefault="00BF1194" w:rsidP="00845F46">
      <w:pPr>
        <w:pStyle w:val="31"/>
        <w:spacing w:line="240" w:lineRule="auto"/>
        <w:ind w:firstLine="0"/>
        <w:jc w:val="right"/>
        <w:rPr>
          <w:rFonts w:ascii="GHEA Mariam" w:hAnsi="GHEA Mariam"/>
          <w:b/>
          <w:iCs/>
          <w:lang w:val="hy-AM"/>
        </w:rPr>
      </w:pPr>
    </w:p>
    <w:p w14:paraId="1253178B" w14:textId="77777777" w:rsidR="00BF1194" w:rsidRPr="000D6993" w:rsidRDefault="00BF1194" w:rsidP="00845F46">
      <w:pPr>
        <w:pStyle w:val="31"/>
        <w:spacing w:line="240" w:lineRule="auto"/>
        <w:ind w:firstLine="0"/>
        <w:jc w:val="right"/>
        <w:rPr>
          <w:rFonts w:ascii="GHEA Mariam" w:hAnsi="GHEA Mariam"/>
          <w:b/>
          <w:iCs/>
          <w:lang w:val="hy-AM"/>
        </w:rPr>
      </w:pPr>
    </w:p>
    <w:p w14:paraId="18BAF748" w14:textId="77777777" w:rsidR="00BF1194" w:rsidRPr="000D6993" w:rsidRDefault="00BF1194" w:rsidP="00845F46">
      <w:pPr>
        <w:pStyle w:val="31"/>
        <w:spacing w:line="240" w:lineRule="auto"/>
        <w:ind w:firstLine="0"/>
        <w:jc w:val="right"/>
        <w:rPr>
          <w:rFonts w:ascii="GHEA Mariam" w:hAnsi="GHEA Mariam"/>
          <w:b/>
          <w:iCs/>
          <w:lang w:val="hy-AM"/>
        </w:rPr>
      </w:pPr>
    </w:p>
    <w:p w14:paraId="10D1EC6C" w14:textId="77777777" w:rsidR="00BF1194" w:rsidRPr="000D6993" w:rsidRDefault="00BF1194" w:rsidP="00845F46">
      <w:pPr>
        <w:pStyle w:val="3"/>
        <w:spacing w:line="240" w:lineRule="auto"/>
        <w:ind w:firstLine="567"/>
        <w:jc w:val="right"/>
        <w:rPr>
          <w:rFonts w:ascii="GHEA Mariam" w:hAnsi="GHEA Mariam" w:cs="Arial"/>
          <w:b/>
          <w:i w:val="0"/>
          <w:iCs/>
          <w:lang w:val="hy-AM"/>
        </w:rPr>
      </w:pPr>
      <w:r w:rsidRPr="000D6993">
        <w:rPr>
          <w:rFonts w:ascii="GHEA Mariam" w:hAnsi="GHEA Mariam" w:cs="Sylfaen"/>
          <w:b/>
          <w:i w:val="0"/>
          <w:iCs/>
          <w:lang w:val="hy-AM"/>
        </w:rPr>
        <w:t xml:space="preserve">Приложение </w:t>
      </w:r>
      <w:r w:rsidRPr="000D6993">
        <w:rPr>
          <w:rFonts w:ascii="GHEA Mariam" w:hAnsi="GHEA Mariam" w:cs="Arial"/>
          <w:b/>
          <w:i w:val="0"/>
          <w:iCs/>
          <w:lang w:val="hy-AM"/>
        </w:rPr>
        <w:t>1.2**</w:t>
      </w:r>
    </w:p>
    <w:p w14:paraId="6067B0FE" w14:textId="3674C5CD" w:rsidR="00BF1194" w:rsidRPr="000D6993" w:rsidRDefault="00C945E4" w:rsidP="00845F46">
      <w:pPr>
        <w:pStyle w:val="31"/>
        <w:spacing w:line="240" w:lineRule="auto"/>
        <w:jc w:val="right"/>
        <w:rPr>
          <w:rFonts w:ascii="GHEA Mariam" w:hAnsi="GHEA Mariam" w:cs="Arial"/>
          <w:b/>
          <w:bCs/>
          <w:iCs/>
          <w:lang w:val="hy-AM"/>
        </w:rPr>
      </w:pPr>
      <w:r w:rsidRPr="000D6993">
        <w:rPr>
          <w:rFonts w:ascii="GHEA Mariam" w:hAnsi="GHEA Mariam"/>
          <w:b/>
          <w:bCs/>
          <w:iCs/>
          <w:lang w:val="hy-AM"/>
        </w:rPr>
        <w:t xml:space="preserve">КМ КНК </w:t>
      </w:r>
      <w:r w:rsidR="00BF1194" w:rsidRPr="000D6993">
        <w:rPr>
          <w:rFonts w:ascii="GHEA Mariam" w:hAnsi="GHEA Mariam" w:cs="Sylfaen"/>
          <w:b/>
          <w:bCs/>
          <w:iCs/>
          <w:lang w:val="hy-AM"/>
        </w:rPr>
        <w:t>с кодом ДПР-ГХАПЗБ-2024/01</w:t>
      </w:r>
    </w:p>
    <w:p w14:paraId="04FDDE3D" w14:textId="51557CC9" w:rsidR="00BF1194" w:rsidRPr="000D6993" w:rsidRDefault="0098218F" w:rsidP="00845F46">
      <w:pPr>
        <w:pStyle w:val="31"/>
        <w:spacing w:line="240" w:lineRule="auto"/>
        <w:jc w:val="right"/>
        <w:rPr>
          <w:rFonts w:ascii="GHEA Mariam" w:hAnsi="GHEA Mariam" w:cs="Arial"/>
          <w:b/>
          <w:bCs/>
          <w:iCs/>
          <w:lang w:val="hy-AM"/>
        </w:rPr>
      </w:pPr>
      <w:r w:rsidRPr="000D6993">
        <w:rPr>
          <w:rFonts w:ascii="GHEA Mariam" w:hAnsi="GHEA Mariam" w:cs="Arial"/>
          <w:b/>
          <w:bCs/>
          <w:iCs/>
          <w:lang w:val="hy-AM"/>
        </w:rPr>
        <w:t>РЕЙТИНГ:</w:t>
      </w:r>
      <w:r w:rsidRPr="000D6993">
        <w:rPr>
          <w:rFonts w:ascii="GHEA Mariam" w:hAnsi="GHEA Mariam" w:cs="Sylfaen"/>
          <w:b/>
          <w:bCs/>
          <w:iCs/>
          <w:lang w:val="hy-AM"/>
        </w:rPr>
        <w:t xml:space="preserve"> </w:t>
      </w:r>
      <w:r w:rsidRPr="000D6993">
        <w:rPr>
          <w:rFonts w:ascii="GHEA Mariam" w:hAnsi="GHEA Mariam" w:cs="Arial"/>
          <w:b/>
          <w:bCs/>
          <w:iCs/>
          <w:lang w:val="hy-AM"/>
        </w:rPr>
        <w:t xml:space="preserve">ПРИГЛАШЕНИЕ </w:t>
      </w:r>
      <w:r w:rsidR="00BF1194" w:rsidRPr="000D6993">
        <w:rPr>
          <w:rFonts w:ascii="GHEA Mariam" w:hAnsi="GHEA Mariam" w:cs="Sylfaen"/>
          <w:b/>
          <w:bCs/>
          <w:iCs/>
          <w:lang w:val="hy-AM"/>
        </w:rPr>
        <w:t>_</w:t>
      </w:r>
    </w:p>
    <w:p w14:paraId="1A437519" w14:textId="77777777" w:rsidR="00BF1194" w:rsidRPr="000D6993" w:rsidRDefault="00BF1194" w:rsidP="00845F46">
      <w:pPr>
        <w:pStyle w:val="31"/>
        <w:spacing w:line="240" w:lineRule="auto"/>
        <w:ind w:firstLine="0"/>
        <w:jc w:val="right"/>
        <w:rPr>
          <w:rFonts w:ascii="GHEA Mariam" w:hAnsi="GHEA Mariam"/>
          <w:b/>
          <w:iCs/>
          <w:lang w:val="hy-AM"/>
        </w:rPr>
      </w:pPr>
    </w:p>
    <w:p w14:paraId="28EFF6A2" w14:textId="77777777" w:rsidR="00BF1194" w:rsidRPr="000D6993" w:rsidRDefault="002929EF" w:rsidP="00845F46">
      <w:pPr>
        <w:pStyle w:val="31"/>
        <w:spacing w:line="240" w:lineRule="auto"/>
        <w:ind w:firstLine="0"/>
        <w:jc w:val="center"/>
        <w:rPr>
          <w:rFonts w:ascii="GHEA Mariam" w:hAnsi="GHEA Mariam"/>
          <w:b/>
          <w:iCs/>
          <w:lang w:val="hy-AM"/>
        </w:rPr>
      </w:pPr>
      <w:r w:rsidRPr="000D6993">
        <w:rPr>
          <w:rFonts w:ascii="GHEA Mariam" w:hAnsi="GHEA Mariam"/>
          <w:b/>
          <w:iCs/>
          <w:lang w:val="hy-AM"/>
        </w:rPr>
        <w:t>ФОРМА</w:t>
      </w:r>
    </w:p>
    <w:p w14:paraId="18D56152" w14:textId="77777777" w:rsidR="00BF1194" w:rsidRPr="000D6993" w:rsidRDefault="00BF1194" w:rsidP="00845F46">
      <w:pPr>
        <w:ind w:left="360" w:hanging="360"/>
        <w:jc w:val="center"/>
        <w:rPr>
          <w:rFonts w:ascii="GHEA Mariam" w:eastAsia="GHEA Grapalat" w:hAnsi="GHEA Mariam" w:cs="GHEA Grapalat"/>
          <w:iCs/>
          <w:sz w:val="20"/>
          <w:szCs w:val="20"/>
          <w:lang w:val="hy-AM"/>
        </w:rPr>
      </w:pPr>
      <w:r w:rsidRPr="000D6993">
        <w:rPr>
          <w:rFonts w:ascii="GHEA Mariam" w:eastAsia="GHEA Grapalat" w:hAnsi="GHEA Mariam" w:cs="GHEA Grapalat"/>
          <w:iCs/>
          <w:sz w:val="20"/>
          <w:szCs w:val="20"/>
          <w:lang w:val="hy-AM"/>
        </w:rPr>
        <w:t>ДЕКЛАРАЦИЯ ФАКТИЧЕСКИХ БЕНЕФИЦИАРОВ</w:t>
      </w:r>
    </w:p>
    <w:p w14:paraId="4D0350AB" w14:textId="77777777" w:rsidR="00BF1194" w:rsidRPr="000D6993" w:rsidRDefault="00BF1194" w:rsidP="00845F46">
      <w:pPr>
        <w:ind w:left="360" w:hanging="360"/>
        <w:jc w:val="center"/>
        <w:rPr>
          <w:rFonts w:ascii="GHEA Mariam" w:eastAsia="GHEA Grapalat" w:hAnsi="GHEA Mariam" w:cs="GHEA Grapalat"/>
          <w:iCs/>
          <w:sz w:val="20"/>
          <w:szCs w:val="20"/>
          <w:lang w:val="hy-AM"/>
        </w:rPr>
      </w:pPr>
    </w:p>
    <w:p w14:paraId="133A8DB6" w14:textId="77777777" w:rsidR="00BF1194" w:rsidRPr="000D6993" w:rsidRDefault="00BF1194" w:rsidP="00845F46">
      <w:pPr>
        <w:numPr>
          <w:ilvl w:val="0"/>
          <w:numId w:val="28"/>
        </w:numPr>
        <w:pBdr>
          <w:top w:val="nil"/>
          <w:left w:val="nil"/>
          <w:bottom w:val="nil"/>
          <w:right w:val="nil"/>
          <w:between w:val="nil"/>
        </w:pBdr>
        <w:spacing w:after="160"/>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t>Организация</w:t>
      </w:r>
    </w:p>
    <w:p w14:paraId="485B2D93"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0D6993" w14:paraId="75CAFB21" w14:textId="77777777" w:rsidTr="003465D8">
        <w:tc>
          <w:tcPr>
            <w:tcW w:w="2836" w:type="dxa"/>
            <w:shd w:val="clear" w:color="auto" w:fill="D9E2F3"/>
            <w:vAlign w:val="center"/>
          </w:tcPr>
          <w:p w14:paraId="6CF02B8E"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Имя</w:t>
            </w:r>
          </w:p>
        </w:tc>
        <w:tc>
          <w:tcPr>
            <w:tcW w:w="6180" w:type="dxa"/>
            <w:vAlign w:val="center"/>
          </w:tcPr>
          <w:p w14:paraId="54C3C78B"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0EFE8EE4" w14:textId="77777777" w:rsidTr="003465D8">
        <w:tc>
          <w:tcPr>
            <w:tcW w:w="2836" w:type="dxa"/>
            <w:shd w:val="clear" w:color="auto" w:fill="D9E2F3"/>
            <w:vAlign w:val="center"/>
          </w:tcPr>
          <w:p w14:paraId="071126D0"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Имя Латинская буква</w:t>
            </w:r>
          </w:p>
        </w:tc>
        <w:tc>
          <w:tcPr>
            <w:tcW w:w="6180" w:type="dxa"/>
            <w:vAlign w:val="center"/>
          </w:tcPr>
          <w:p w14:paraId="380ABCED"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401CF417" w14:textId="77777777" w:rsidTr="003465D8">
        <w:tc>
          <w:tcPr>
            <w:tcW w:w="2836" w:type="dxa"/>
            <w:shd w:val="clear" w:color="auto" w:fill="D9E2F3"/>
            <w:vAlign w:val="center"/>
          </w:tcPr>
          <w:p w14:paraId="56BC7C8B"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Состояние Регистрация номер</w:t>
            </w:r>
          </w:p>
        </w:tc>
        <w:tc>
          <w:tcPr>
            <w:tcW w:w="6180" w:type="dxa"/>
            <w:vAlign w:val="center"/>
          </w:tcPr>
          <w:p w14:paraId="1802D7C9"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0631A8EE" w14:textId="77777777" w:rsidTr="003465D8">
        <w:tc>
          <w:tcPr>
            <w:tcW w:w="2836" w:type="dxa"/>
            <w:shd w:val="clear" w:color="auto" w:fill="D9E2F3"/>
            <w:vAlign w:val="center"/>
          </w:tcPr>
          <w:p w14:paraId="31CCE76E"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Постановка на учет: день месяц год _ _</w:t>
            </w:r>
          </w:p>
        </w:tc>
        <w:tc>
          <w:tcPr>
            <w:tcW w:w="6180" w:type="dxa"/>
            <w:vAlign w:val="center"/>
          </w:tcPr>
          <w:p w14:paraId="1CD72EF8"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55BA773D" w14:textId="77777777" w:rsidTr="003465D8">
        <w:tc>
          <w:tcPr>
            <w:tcW w:w="2836" w:type="dxa"/>
            <w:shd w:val="clear" w:color="auto" w:fill="D9E2F3"/>
            <w:vAlign w:val="center"/>
          </w:tcPr>
          <w:p w14:paraId="3A2A54DB"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Постановка на учет: адрес</w:t>
            </w:r>
          </w:p>
        </w:tc>
        <w:tc>
          <w:tcPr>
            <w:tcW w:w="6180" w:type="dxa"/>
            <w:vAlign w:val="center"/>
          </w:tcPr>
          <w:p w14:paraId="05061759"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1784FD9A" w14:textId="77777777" w:rsidTr="003465D8">
        <w:tc>
          <w:tcPr>
            <w:tcW w:w="2836" w:type="dxa"/>
            <w:shd w:val="clear" w:color="auto" w:fill="D9E2F3"/>
            <w:vAlign w:val="center"/>
          </w:tcPr>
          <w:p w14:paraId="6D7D4B0E"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Постановка на учет: штат</w:t>
            </w:r>
          </w:p>
        </w:tc>
        <w:tc>
          <w:tcPr>
            <w:tcW w:w="6180" w:type="dxa"/>
            <w:vAlign w:val="center"/>
          </w:tcPr>
          <w:p w14:paraId="7AB54780"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07FD708E" w14:textId="77777777" w:rsidTr="003465D8">
        <w:tc>
          <w:tcPr>
            <w:tcW w:w="2836" w:type="dxa"/>
            <w:shd w:val="clear" w:color="auto" w:fill="D9E2F3"/>
            <w:vAlign w:val="center"/>
          </w:tcPr>
          <w:p w14:paraId="6401B969"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Исполнительный: тела вести Имя и фамилия</w:t>
            </w:r>
          </w:p>
        </w:tc>
        <w:tc>
          <w:tcPr>
            <w:tcW w:w="6180" w:type="dxa"/>
            <w:vAlign w:val="center"/>
          </w:tcPr>
          <w:p w14:paraId="3132E163" w14:textId="77777777" w:rsidR="00BF1194" w:rsidRPr="000D6993" w:rsidRDefault="00BF1194" w:rsidP="00845F46">
            <w:pPr>
              <w:spacing w:before="240" w:after="240"/>
              <w:rPr>
                <w:rFonts w:ascii="GHEA Mariam" w:eastAsia="GHEA Grapalat" w:hAnsi="GHEA Mariam" w:cs="GHEA Grapalat"/>
                <w:iCs/>
                <w:sz w:val="20"/>
                <w:szCs w:val="20"/>
              </w:rPr>
            </w:pPr>
          </w:p>
        </w:tc>
      </w:tr>
    </w:tbl>
    <w:p w14:paraId="20D3A60B"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Декларация представитель персона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14:paraId="392B157A" w14:textId="77777777" w:rsidTr="003465D8">
        <w:tc>
          <w:tcPr>
            <w:tcW w:w="2835" w:type="dxa"/>
            <w:shd w:val="clear" w:color="auto" w:fill="D9E2F3"/>
            <w:vAlign w:val="center"/>
          </w:tcPr>
          <w:p w14:paraId="7295BF25"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Декларация представитель человек Имя и фамилия</w:t>
            </w:r>
          </w:p>
        </w:tc>
        <w:tc>
          <w:tcPr>
            <w:tcW w:w="6180" w:type="dxa"/>
            <w:vAlign w:val="center"/>
          </w:tcPr>
          <w:p w14:paraId="75D2F5C2"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393C7CC2" w14:textId="77777777" w:rsidTr="003465D8">
        <w:tc>
          <w:tcPr>
            <w:tcW w:w="2835" w:type="dxa"/>
            <w:shd w:val="clear" w:color="auto" w:fill="D9E2F3"/>
            <w:vAlign w:val="center"/>
          </w:tcPr>
          <w:p w14:paraId="44E3C8DB"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Декларация представитель человек Положение</w:t>
            </w:r>
          </w:p>
        </w:tc>
        <w:tc>
          <w:tcPr>
            <w:tcW w:w="6180" w:type="dxa"/>
            <w:vAlign w:val="center"/>
          </w:tcPr>
          <w:p w14:paraId="719D43BC" w14:textId="77777777" w:rsidR="00BF1194" w:rsidRPr="000D6993" w:rsidRDefault="00BF1194" w:rsidP="00845F46">
            <w:pPr>
              <w:spacing w:before="240" w:after="240"/>
              <w:rPr>
                <w:rFonts w:ascii="GHEA Mariam" w:eastAsia="GHEA Grapalat" w:hAnsi="GHEA Mariam" w:cs="GHEA Grapalat"/>
                <w:iCs/>
                <w:sz w:val="20"/>
                <w:szCs w:val="20"/>
              </w:rPr>
            </w:pPr>
          </w:p>
        </w:tc>
      </w:tr>
    </w:tbl>
    <w:p w14:paraId="608AE2E2"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14:paraId="1264C332" w14:textId="77777777" w:rsidTr="003465D8">
        <w:tc>
          <w:tcPr>
            <w:tcW w:w="2835" w:type="dxa"/>
            <w:shd w:val="clear" w:color="auto" w:fill="D9E2F3"/>
            <w:vAlign w:val="center"/>
          </w:tcPr>
          <w:p w14:paraId="4B2EF216"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Декларация подписание день месяц год _ _</w:t>
            </w:r>
          </w:p>
        </w:tc>
        <w:tc>
          <w:tcPr>
            <w:tcW w:w="6180" w:type="dxa"/>
            <w:vAlign w:val="center"/>
          </w:tcPr>
          <w:p w14:paraId="630A04BD"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100D6BFC" w14:textId="77777777" w:rsidTr="003465D8">
        <w:tc>
          <w:tcPr>
            <w:tcW w:w="2835" w:type="dxa"/>
            <w:shd w:val="clear" w:color="auto" w:fill="D9E2F3"/>
            <w:vAlign w:val="center"/>
          </w:tcPr>
          <w:p w14:paraId="3EA1044B"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Декларация страниц считать</w:t>
            </w:r>
          </w:p>
        </w:tc>
        <w:tc>
          <w:tcPr>
            <w:tcW w:w="6180" w:type="dxa"/>
            <w:vAlign w:val="center"/>
          </w:tcPr>
          <w:p w14:paraId="422E94C0"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37163C56" w14:textId="77777777" w:rsidTr="003465D8">
        <w:tc>
          <w:tcPr>
            <w:tcW w:w="2835" w:type="dxa"/>
            <w:shd w:val="clear" w:color="auto" w:fill="D9E2F3"/>
            <w:vAlign w:val="center"/>
          </w:tcPr>
          <w:p w14:paraId="6DF45B0A"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Декларация представитель человек подпись</w:t>
            </w:r>
          </w:p>
        </w:tc>
        <w:tc>
          <w:tcPr>
            <w:tcW w:w="6180" w:type="dxa"/>
            <w:vAlign w:val="center"/>
          </w:tcPr>
          <w:p w14:paraId="52558D30" w14:textId="77777777" w:rsidR="00BF1194" w:rsidRPr="000D6993" w:rsidRDefault="00BF1194" w:rsidP="00845F46">
            <w:pPr>
              <w:spacing w:before="240" w:after="240"/>
              <w:rPr>
                <w:rFonts w:ascii="GHEA Mariam" w:eastAsia="GHEA Grapalat" w:hAnsi="GHEA Mariam" w:cs="GHEA Grapalat"/>
                <w:iCs/>
                <w:sz w:val="20"/>
                <w:szCs w:val="20"/>
              </w:rPr>
            </w:pPr>
          </w:p>
        </w:tc>
      </w:tr>
    </w:tbl>
    <w:p w14:paraId="6B15772C" w14:textId="77777777" w:rsidR="00BF1194" w:rsidRPr="000D6993" w:rsidRDefault="00BF1194" w:rsidP="00845F46">
      <w:pPr>
        <w:rPr>
          <w:rFonts w:ascii="GHEA Mariam" w:eastAsia="GHEA Grapalat" w:hAnsi="GHEA Mariam" w:cs="GHEA Grapalat"/>
          <w:iCs/>
          <w:sz w:val="20"/>
          <w:szCs w:val="20"/>
        </w:rPr>
      </w:pPr>
    </w:p>
    <w:p w14:paraId="3189BB36" w14:textId="77777777" w:rsidR="00BF1194" w:rsidRPr="000D6993" w:rsidRDefault="00BF1194" w:rsidP="00845F46">
      <w:pPr>
        <w:rPr>
          <w:rFonts w:ascii="GHEA Mariam" w:eastAsia="GHEA Grapalat" w:hAnsi="GHEA Mariam" w:cs="GHEA Grapalat"/>
          <w:iCs/>
          <w:sz w:val="20"/>
          <w:szCs w:val="20"/>
        </w:rPr>
      </w:pPr>
      <w:r w:rsidRPr="000D6993">
        <w:rPr>
          <w:rFonts w:ascii="GHEA Mariam" w:hAnsi="GHEA Mariam"/>
          <w:iCs/>
          <w:sz w:val="20"/>
          <w:szCs w:val="20"/>
        </w:rPr>
        <w:br w:type="page"/>
      </w:r>
    </w:p>
    <w:p w14:paraId="0BDFD392" w14:textId="77777777" w:rsidR="00BF1194" w:rsidRPr="000D6993" w:rsidRDefault="00BF1194" w:rsidP="00845F46">
      <w:pPr>
        <w:numPr>
          <w:ilvl w:val="0"/>
          <w:numId w:val="28"/>
        </w:numPr>
        <w:pBdr>
          <w:top w:val="nil"/>
          <w:left w:val="nil"/>
          <w:bottom w:val="nil"/>
          <w:right w:val="nil"/>
          <w:between w:val="nil"/>
        </w:pBdr>
        <w:spacing w:after="160"/>
        <w:rPr>
          <w:rFonts w:ascii="GHEA Mariam" w:eastAsia="GHEA Grapalat" w:hAnsi="GHEA Mariam" w:cs="GHEA Grapalat"/>
          <w:iCs/>
          <w:color w:val="000000"/>
          <w:sz w:val="20"/>
          <w:szCs w:val="20"/>
        </w:rPr>
      </w:pPr>
      <w:r w:rsidRPr="000D6993">
        <w:rPr>
          <w:rFonts w:ascii="GHEA Mariam" w:eastAsia="GHEA Grapalat" w:hAnsi="GHEA Mariam" w:cs="GHEA Grapalat"/>
          <w:b/>
          <w:iCs/>
          <w:color w:val="000000"/>
          <w:sz w:val="20"/>
          <w:szCs w:val="20"/>
        </w:rPr>
        <w:lastRenderedPageBreak/>
        <w:t>Акции</w:t>
      </w:r>
      <w:r w:rsidRPr="000D6993">
        <w:rPr>
          <w:rFonts w:ascii="GHEA Mariam" w:eastAsia="GHEA Grapalat" w:hAnsi="GHEA Mariam" w:cs="GHEA Grapalat"/>
          <w:iCs/>
          <w:color w:val="000000"/>
          <w:sz w:val="20"/>
          <w:szCs w:val="20"/>
        </w:rPr>
        <w:t xml:space="preserve"> </w:t>
      </w:r>
      <w:r w:rsidRPr="000D6993">
        <w:rPr>
          <w:rFonts w:ascii="GHEA Mariam" w:eastAsia="GHEA Grapalat" w:hAnsi="GHEA Mariam" w:cs="GHEA Grapalat"/>
          <w:b/>
          <w:iCs/>
          <w:color w:val="000000"/>
          <w:sz w:val="20"/>
          <w:szCs w:val="20"/>
        </w:rPr>
        <w:t>листинг данные</w:t>
      </w:r>
    </w:p>
    <w:p w14:paraId="24C4506C"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Акции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14:paraId="3278EDC0" w14:textId="77777777" w:rsidTr="003465D8">
        <w:tc>
          <w:tcPr>
            <w:tcW w:w="2835" w:type="dxa"/>
            <w:shd w:val="clear" w:color="auto" w:fill="D9E2F3"/>
            <w:vAlign w:val="center"/>
          </w:tcPr>
          <w:p w14:paraId="1A4E048C"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Запас фондового рынка имя</w:t>
            </w:r>
          </w:p>
        </w:tc>
        <w:tc>
          <w:tcPr>
            <w:tcW w:w="6180" w:type="dxa"/>
            <w:vAlign w:val="center"/>
          </w:tcPr>
          <w:p w14:paraId="3E112303"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7289833A" w14:textId="77777777" w:rsidTr="003465D8">
        <w:tc>
          <w:tcPr>
            <w:tcW w:w="2835" w:type="dxa"/>
            <w:shd w:val="clear" w:color="auto" w:fill="D9E2F3"/>
            <w:vAlign w:val="center"/>
          </w:tcPr>
          <w:p w14:paraId="6445B969"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Связь: на бирже доступный документы</w:t>
            </w:r>
          </w:p>
        </w:tc>
        <w:tc>
          <w:tcPr>
            <w:tcW w:w="6180" w:type="dxa"/>
            <w:vAlign w:val="center"/>
          </w:tcPr>
          <w:p w14:paraId="61E6E91A" w14:textId="77777777" w:rsidR="00BF1194" w:rsidRPr="000D6993" w:rsidRDefault="00BF1194" w:rsidP="00845F46">
            <w:pPr>
              <w:spacing w:before="240" w:after="240"/>
              <w:rPr>
                <w:rFonts w:ascii="GHEA Mariam" w:eastAsia="GHEA Grapalat" w:hAnsi="GHEA Mariam" w:cs="GHEA Grapalat"/>
                <w:iCs/>
                <w:sz w:val="20"/>
                <w:szCs w:val="20"/>
              </w:rPr>
            </w:pPr>
          </w:p>
        </w:tc>
      </w:tr>
    </w:tbl>
    <w:p w14:paraId="207C40C8"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Организация контроллер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14:paraId="0F3A6A96" w14:textId="77777777" w:rsidTr="003465D8">
        <w:tc>
          <w:tcPr>
            <w:tcW w:w="2835" w:type="dxa"/>
            <w:shd w:val="clear" w:color="auto" w:fill="D9E2F3"/>
            <w:vAlign w:val="center"/>
          </w:tcPr>
          <w:p w14:paraId="59CE041C"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Имя</w:t>
            </w:r>
          </w:p>
        </w:tc>
        <w:tc>
          <w:tcPr>
            <w:tcW w:w="6180" w:type="dxa"/>
            <w:vAlign w:val="center"/>
          </w:tcPr>
          <w:p w14:paraId="4F807CA3"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5B582A8A" w14:textId="77777777" w:rsidTr="003465D8">
        <w:tc>
          <w:tcPr>
            <w:tcW w:w="2835" w:type="dxa"/>
            <w:shd w:val="clear" w:color="auto" w:fill="D9E2F3"/>
            <w:vAlign w:val="center"/>
          </w:tcPr>
          <w:p w14:paraId="4F17A926"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Имя Латинская буква</w:t>
            </w:r>
          </w:p>
        </w:tc>
        <w:tc>
          <w:tcPr>
            <w:tcW w:w="6180" w:type="dxa"/>
            <w:vAlign w:val="center"/>
          </w:tcPr>
          <w:p w14:paraId="59C0FA88"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51BA351D" w14:textId="77777777" w:rsidTr="003465D8">
        <w:tc>
          <w:tcPr>
            <w:tcW w:w="2835" w:type="dxa"/>
            <w:shd w:val="clear" w:color="auto" w:fill="D9E2F3"/>
            <w:vAlign w:val="center"/>
          </w:tcPr>
          <w:p w14:paraId="6064E8FE"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Состояние Регистрация номер</w:t>
            </w:r>
          </w:p>
        </w:tc>
        <w:tc>
          <w:tcPr>
            <w:tcW w:w="6180" w:type="dxa"/>
            <w:vAlign w:val="center"/>
          </w:tcPr>
          <w:p w14:paraId="1A4B3197"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349BFFDE" w14:textId="77777777" w:rsidTr="003465D8">
        <w:tc>
          <w:tcPr>
            <w:tcW w:w="2835" w:type="dxa"/>
            <w:shd w:val="clear" w:color="auto" w:fill="D9E2F3"/>
            <w:vAlign w:val="center"/>
          </w:tcPr>
          <w:p w14:paraId="6F946968"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Постановка на учет: день месяц год _ _</w:t>
            </w:r>
          </w:p>
        </w:tc>
        <w:tc>
          <w:tcPr>
            <w:tcW w:w="6180" w:type="dxa"/>
            <w:vAlign w:val="center"/>
          </w:tcPr>
          <w:p w14:paraId="2B9CACC0"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5FF0D286" w14:textId="77777777" w:rsidTr="003465D8">
        <w:tc>
          <w:tcPr>
            <w:tcW w:w="2835" w:type="dxa"/>
            <w:shd w:val="clear" w:color="auto" w:fill="D9E2F3"/>
            <w:vAlign w:val="center"/>
          </w:tcPr>
          <w:p w14:paraId="5FB3B160"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Постановка на учет: адрес</w:t>
            </w:r>
          </w:p>
        </w:tc>
        <w:tc>
          <w:tcPr>
            <w:tcW w:w="6180" w:type="dxa"/>
            <w:vAlign w:val="center"/>
          </w:tcPr>
          <w:p w14:paraId="0BA8A5E4"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6AF1B0D7" w14:textId="77777777" w:rsidTr="003465D8">
        <w:tc>
          <w:tcPr>
            <w:tcW w:w="2835" w:type="dxa"/>
            <w:shd w:val="clear" w:color="auto" w:fill="D9E2F3"/>
            <w:vAlign w:val="center"/>
          </w:tcPr>
          <w:p w14:paraId="34C94F73"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Постановка на учет: штат</w:t>
            </w:r>
          </w:p>
        </w:tc>
        <w:tc>
          <w:tcPr>
            <w:tcW w:w="6180" w:type="dxa"/>
            <w:vAlign w:val="center"/>
          </w:tcPr>
          <w:p w14:paraId="29F9B06B"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3ACEAD3F" w14:textId="77777777" w:rsidTr="003465D8">
        <w:tc>
          <w:tcPr>
            <w:tcW w:w="2835" w:type="dxa"/>
            <w:shd w:val="clear" w:color="auto" w:fill="D9E2F3"/>
            <w:vAlign w:val="center"/>
          </w:tcPr>
          <w:p w14:paraId="551A1C3E"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Исполнительный: тела вести Имя и фамилия</w:t>
            </w:r>
          </w:p>
        </w:tc>
        <w:tc>
          <w:tcPr>
            <w:tcW w:w="6180" w:type="dxa"/>
            <w:vAlign w:val="center"/>
          </w:tcPr>
          <w:p w14:paraId="65BA6557" w14:textId="77777777" w:rsidR="00BF1194" w:rsidRPr="000D6993" w:rsidRDefault="00BF1194" w:rsidP="00845F46">
            <w:pPr>
              <w:spacing w:before="240" w:after="240"/>
              <w:rPr>
                <w:rFonts w:ascii="GHEA Mariam" w:eastAsia="GHEA Grapalat" w:hAnsi="GHEA Mariam" w:cs="GHEA Grapalat"/>
                <w:iCs/>
                <w:sz w:val="20"/>
                <w:szCs w:val="20"/>
              </w:rPr>
            </w:pPr>
          </w:p>
        </w:tc>
      </w:tr>
    </w:tbl>
    <w:p w14:paraId="25D92048"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sz w:val="20"/>
          <w:szCs w:val="20"/>
        </w:rPr>
      </w:pPr>
      <w:r w:rsidRPr="000D6993">
        <w:rPr>
          <w:rFonts w:ascii="GHEA Mariam" w:eastAsia="GHEA Grapalat" w:hAnsi="GHEA Mariam" w:cs="GHEA Grapalat"/>
          <w:iCs/>
          <w:sz w:val="20"/>
          <w:szCs w:val="20"/>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D6993" w14:paraId="49EBD4E8" w14:textId="77777777" w:rsidTr="003465D8">
        <w:tc>
          <w:tcPr>
            <w:tcW w:w="2836" w:type="dxa"/>
            <w:shd w:val="clear" w:color="auto" w:fill="D9E2F3"/>
            <w:vAlign w:val="center"/>
          </w:tcPr>
          <w:p w14:paraId="15B82E32"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размер (%)</w:t>
            </w:r>
          </w:p>
        </w:tc>
        <w:tc>
          <w:tcPr>
            <w:tcW w:w="6178" w:type="dxa"/>
            <w:vAlign w:val="center"/>
          </w:tcPr>
          <w:p w14:paraId="55D0E4F1"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20F56F34" w14:textId="77777777" w:rsidTr="003465D8">
        <w:tc>
          <w:tcPr>
            <w:tcW w:w="2836" w:type="dxa"/>
            <w:shd w:val="clear" w:color="auto" w:fill="D9E2F3"/>
            <w:vAlign w:val="center"/>
          </w:tcPr>
          <w:p w14:paraId="77539C93"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тип</w:t>
            </w:r>
          </w:p>
        </w:tc>
        <w:tc>
          <w:tcPr>
            <w:tcW w:w="6178" w:type="dxa"/>
            <w:vAlign w:val="center"/>
          </w:tcPr>
          <w:p w14:paraId="5DAA9A81"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Непосредственно участие</w:t>
            </w:r>
          </w:p>
          <w:p w14:paraId="74F61E4D"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Косвенный участие</w:t>
            </w:r>
          </w:p>
        </w:tc>
      </w:tr>
    </w:tbl>
    <w:p w14:paraId="02B7E1DB" w14:textId="77777777" w:rsidR="00BF1194" w:rsidRPr="000D6993" w:rsidRDefault="00BF1194" w:rsidP="00845F46">
      <w:pPr>
        <w:pBdr>
          <w:top w:val="nil"/>
          <w:left w:val="nil"/>
          <w:bottom w:val="nil"/>
          <w:right w:val="nil"/>
          <w:between w:val="nil"/>
        </w:pBdr>
        <w:spacing w:before="240"/>
        <w:rPr>
          <w:rFonts w:ascii="GHEA Mariam" w:eastAsia="GHEA Grapalat" w:hAnsi="GHEA Mariam" w:cs="GHEA Grapalat"/>
          <w:iCs/>
          <w:sz w:val="20"/>
          <w:szCs w:val="20"/>
        </w:rPr>
      </w:pPr>
      <w:r w:rsidRPr="000D6993">
        <w:rPr>
          <w:rFonts w:ascii="GHEA Mariam" w:hAnsi="GHEA Mariam"/>
          <w:iCs/>
          <w:sz w:val="20"/>
          <w:szCs w:val="20"/>
        </w:rPr>
        <w:br w:type="page"/>
      </w:r>
    </w:p>
    <w:p w14:paraId="6360385E" w14:textId="77777777" w:rsidR="00BF1194" w:rsidRPr="000D6993" w:rsidRDefault="00BF1194" w:rsidP="00845F46">
      <w:pPr>
        <w:numPr>
          <w:ilvl w:val="0"/>
          <w:numId w:val="28"/>
        </w:numPr>
        <w:pBdr>
          <w:top w:val="nil"/>
          <w:left w:val="nil"/>
          <w:bottom w:val="nil"/>
          <w:right w:val="nil"/>
          <w:between w:val="nil"/>
        </w:pBdr>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lastRenderedPageBreak/>
        <w:t>Государство , сообщество или Международный организация участие</w:t>
      </w:r>
    </w:p>
    <w:p w14:paraId="7D5F55A0"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государства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6993" w14:paraId="01832CC1" w14:textId="77777777" w:rsidTr="003465D8">
        <w:tc>
          <w:tcPr>
            <w:tcW w:w="2837" w:type="dxa"/>
            <w:shd w:val="clear" w:color="auto" w:fill="D9E2F3"/>
            <w:vAlign w:val="center"/>
          </w:tcPr>
          <w:p w14:paraId="4D64C60C"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государства имя</w:t>
            </w:r>
          </w:p>
        </w:tc>
        <w:tc>
          <w:tcPr>
            <w:tcW w:w="6180" w:type="dxa"/>
            <w:vAlign w:val="center"/>
          </w:tcPr>
          <w:p w14:paraId="2E0E9BFE"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31135B36" w14:textId="77777777" w:rsidTr="003465D8">
        <w:tc>
          <w:tcPr>
            <w:tcW w:w="2837" w:type="dxa"/>
            <w:shd w:val="clear" w:color="auto" w:fill="D9E2F3"/>
            <w:vAlign w:val="center"/>
          </w:tcPr>
          <w:p w14:paraId="2058948C"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сообщества имя</w:t>
            </w:r>
          </w:p>
        </w:tc>
        <w:tc>
          <w:tcPr>
            <w:tcW w:w="6180" w:type="dxa"/>
            <w:vAlign w:val="center"/>
          </w:tcPr>
          <w:p w14:paraId="01478DB0"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1FB7A5DE" w14:textId="77777777" w:rsidTr="003465D8">
        <w:tc>
          <w:tcPr>
            <w:tcW w:w="2837" w:type="dxa"/>
            <w:shd w:val="clear" w:color="auto" w:fill="D9E2F3"/>
            <w:vAlign w:val="center"/>
          </w:tcPr>
          <w:p w14:paraId="4E9F06A3"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размер (%)</w:t>
            </w:r>
          </w:p>
        </w:tc>
        <w:tc>
          <w:tcPr>
            <w:tcW w:w="6180" w:type="dxa"/>
            <w:vAlign w:val="center"/>
          </w:tcPr>
          <w:p w14:paraId="45CE8B02"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16032E8E" w14:textId="77777777" w:rsidTr="003465D8">
        <w:tc>
          <w:tcPr>
            <w:tcW w:w="2837" w:type="dxa"/>
            <w:shd w:val="clear" w:color="auto" w:fill="D9E2F3"/>
            <w:vAlign w:val="center"/>
          </w:tcPr>
          <w:p w14:paraId="6362FCD4"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тип</w:t>
            </w:r>
          </w:p>
        </w:tc>
        <w:tc>
          <w:tcPr>
            <w:tcW w:w="6180" w:type="dxa"/>
            <w:vAlign w:val="center"/>
          </w:tcPr>
          <w:p w14:paraId="678A4048"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Непосредственно участие</w:t>
            </w:r>
          </w:p>
          <w:p w14:paraId="3DD1003E"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Косвенный участие</w:t>
            </w:r>
          </w:p>
        </w:tc>
      </w:tr>
    </w:tbl>
    <w:p w14:paraId="131DC3DF"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6993" w14:paraId="5418D3CE" w14:textId="77777777" w:rsidTr="003465D8">
        <w:tc>
          <w:tcPr>
            <w:tcW w:w="2837" w:type="dxa"/>
            <w:shd w:val="clear" w:color="auto" w:fill="D9E2F3"/>
            <w:vAlign w:val="center"/>
          </w:tcPr>
          <w:p w14:paraId="77F00405"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Международный организация имя</w:t>
            </w:r>
          </w:p>
        </w:tc>
        <w:tc>
          <w:tcPr>
            <w:tcW w:w="6180" w:type="dxa"/>
            <w:vAlign w:val="center"/>
          </w:tcPr>
          <w:p w14:paraId="4DD734FE"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143EB994" w14:textId="77777777" w:rsidTr="003465D8">
        <w:tc>
          <w:tcPr>
            <w:tcW w:w="2837" w:type="dxa"/>
            <w:shd w:val="clear" w:color="auto" w:fill="D9E2F3"/>
            <w:vAlign w:val="center"/>
          </w:tcPr>
          <w:p w14:paraId="57827661"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Международный организация имя Латинская буква</w:t>
            </w:r>
          </w:p>
        </w:tc>
        <w:tc>
          <w:tcPr>
            <w:tcW w:w="6180" w:type="dxa"/>
            <w:vAlign w:val="center"/>
          </w:tcPr>
          <w:p w14:paraId="43043A55"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44F0C4D1" w14:textId="77777777" w:rsidTr="003465D8">
        <w:tc>
          <w:tcPr>
            <w:tcW w:w="2837" w:type="dxa"/>
            <w:shd w:val="clear" w:color="auto" w:fill="D9E2F3"/>
            <w:vAlign w:val="center"/>
          </w:tcPr>
          <w:p w14:paraId="45622F6B"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размер (%)</w:t>
            </w:r>
          </w:p>
        </w:tc>
        <w:tc>
          <w:tcPr>
            <w:tcW w:w="6180" w:type="dxa"/>
            <w:vAlign w:val="center"/>
          </w:tcPr>
          <w:p w14:paraId="62C1EEBD"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25EBC833" w14:textId="77777777" w:rsidTr="003465D8">
        <w:tc>
          <w:tcPr>
            <w:tcW w:w="2837" w:type="dxa"/>
            <w:shd w:val="clear" w:color="auto" w:fill="D9E2F3"/>
            <w:vAlign w:val="center"/>
          </w:tcPr>
          <w:p w14:paraId="63BB5EF0"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тип</w:t>
            </w:r>
          </w:p>
        </w:tc>
        <w:tc>
          <w:tcPr>
            <w:tcW w:w="6180" w:type="dxa"/>
            <w:vAlign w:val="center"/>
          </w:tcPr>
          <w:p w14:paraId="2636154D"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Непосредственно участие</w:t>
            </w:r>
          </w:p>
          <w:p w14:paraId="03DBE4F9"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Косвенный участие</w:t>
            </w:r>
          </w:p>
        </w:tc>
      </w:tr>
    </w:tbl>
    <w:p w14:paraId="616C18A7" w14:textId="77777777" w:rsidR="00BF1194" w:rsidRPr="000D6993" w:rsidRDefault="00BF1194" w:rsidP="00845F46">
      <w:pPr>
        <w:rPr>
          <w:rFonts w:ascii="GHEA Mariam" w:eastAsia="GHEA Grapalat" w:hAnsi="GHEA Mariam" w:cs="GHEA Grapalat"/>
          <w:b/>
          <w:iCs/>
          <w:sz w:val="20"/>
          <w:szCs w:val="20"/>
        </w:rPr>
      </w:pPr>
      <w:r w:rsidRPr="000D6993">
        <w:rPr>
          <w:rFonts w:ascii="GHEA Mariam" w:hAnsi="GHEA Mariam"/>
          <w:iCs/>
          <w:sz w:val="20"/>
          <w:szCs w:val="20"/>
        </w:rPr>
        <w:br w:type="page"/>
      </w:r>
    </w:p>
    <w:p w14:paraId="0AFAAD7E" w14:textId="77777777" w:rsidR="00BF1194" w:rsidRPr="000D6993" w:rsidRDefault="00BF1194" w:rsidP="00845F46">
      <w:pPr>
        <w:numPr>
          <w:ilvl w:val="0"/>
          <w:numId w:val="28"/>
        </w:numPr>
        <w:pBdr>
          <w:top w:val="nil"/>
          <w:left w:val="nil"/>
          <w:bottom w:val="nil"/>
          <w:right w:val="nil"/>
          <w:between w:val="nil"/>
        </w:pBdr>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lastRenderedPageBreak/>
        <w:t>Настоящий бенефициар данные</w:t>
      </w:r>
    </w:p>
    <w:p w14:paraId="4DDE60B0"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Персональный личность сертификатор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0D6993" w14:paraId="2B72AE27" w14:textId="77777777" w:rsidTr="003465D8">
        <w:tc>
          <w:tcPr>
            <w:tcW w:w="2836" w:type="dxa"/>
            <w:shd w:val="clear" w:color="auto" w:fill="D9E2F3"/>
            <w:vAlign w:val="center"/>
          </w:tcPr>
          <w:p w14:paraId="67301654"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Имя</w:t>
            </w:r>
          </w:p>
        </w:tc>
        <w:tc>
          <w:tcPr>
            <w:tcW w:w="6178" w:type="dxa"/>
            <w:vAlign w:val="center"/>
          </w:tcPr>
          <w:p w14:paraId="3AD57EEA"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41B3F08A" w14:textId="77777777" w:rsidTr="003465D8">
        <w:tc>
          <w:tcPr>
            <w:tcW w:w="2836" w:type="dxa"/>
            <w:shd w:val="clear" w:color="auto" w:fill="D9E2F3"/>
            <w:vAlign w:val="center"/>
          </w:tcPr>
          <w:p w14:paraId="698FCB28"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Фамилия:</w:t>
            </w:r>
          </w:p>
        </w:tc>
        <w:tc>
          <w:tcPr>
            <w:tcW w:w="6178" w:type="dxa"/>
            <w:vAlign w:val="center"/>
          </w:tcPr>
          <w:p w14:paraId="4C71B830"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178897E1" w14:textId="77777777" w:rsidTr="003465D8">
        <w:tc>
          <w:tcPr>
            <w:tcW w:w="2836" w:type="dxa"/>
            <w:shd w:val="clear" w:color="auto" w:fill="D9E2F3"/>
            <w:vAlign w:val="center"/>
          </w:tcPr>
          <w:p w14:paraId="2F1FB593"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Имя ( латинская буква )</w:t>
            </w:r>
          </w:p>
        </w:tc>
        <w:tc>
          <w:tcPr>
            <w:tcW w:w="6178" w:type="dxa"/>
            <w:vAlign w:val="center"/>
          </w:tcPr>
          <w:p w14:paraId="6E85A144"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6E902F68" w14:textId="77777777" w:rsidTr="003465D8">
        <w:tc>
          <w:tcPr>
            <w:tcW w:w="2836" w:type="dxa"/>
            <w:shd w:val="clear" w:color="auto" w:fill="D9E2F3"/>
            <w:vAlign w:val="center"/>
          </w:tcPr>
          <w:p w14:paraId="6E37550C"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Фамилия ( латинская буква )</w:t>
            </w:r>
          </w:p>
        </w:tc>
        <w:tc>
          <w:tcPr>
            <w:tcW w:w="6178" w:type="dxa"/>
            <w:vAlign w:val="center"/>
          </w:tcPr>
          <w:p w14:paraId="5BC6A40B"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2D97D924" w14:textId="77777777" w:rsidTr="003465D8">
        <w:tc>
          <w:tcPr>
            <w:tcW w:w="2836" w:type="dxa"/>
            <w:shd w:val="clear" w:color="auto" w:fill="D9E2F3"/>
            <w:vAlign w:val="center"/>
          </w:tcPr>
          <w:p w14:paraId="2C779AD3"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Гражданство</w:t>
            </w:r>
          </w:p>
        </w:tc>
        <w:tc>
          <w:tcPr>
            <w:tcW w:w="6178" w:type="dxa"/>
            <w:vAlign w:val="center"/>
          </w:tcPr>
          <w:p w14:paraId="037B55D1"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5946BFB9" w14:textId="77777777" w:rsidTr="003465D8">
        <w:tc>
          <w:tcPr>
            <w:tcW w:w="2836" w:type="dxa"/>
            <w:shd w:val="clear" w:color="auto" w:fill="D9E2F3"/>
            <w:vAlign w:val="center"/>
          </w:tcPr>
          <w:p w14:paraId="357205FB"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день рождения день месяц год _ _</w:t>
            </w:r>
          </w:p>
        </w:tc>
        <w:tc>
          <w:tcPr>
            <w:tcW w:w="6178" w:type="dxa"/>
            <w:vAlign w:val="center"/>
          </w:tcPr>
          <w:p w14:paraId="725C4818" w14:textId="77777777" w:rsidR="00BF1194" w:rsidRPr="000D6993" w:rsidRDefault="00BF1194" w:rsidP="00845F46">
            <w:pPr>
              <w:spacing w:before="240" w:after="240"/>
              <w:rPr>
                <w:rFonts w:ascii="GHEA Mariam" w:eastAsia="GHEA Grapalat" w:hAnsi="GHEA Mariam" w:cs="GHEA Grapalat"/>
                <w:iCs/>
                <w:sz w:val="20"/>
                <w:szCs w:val="20"/>
              </w:rPr>
            </w:pPr>
          </w:p>
        </w:tc>
      </w:tr>
    </w:tbl>
    <w:p w14:paraId="0A35F18E"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Персона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D6993" w14:paraId="47759DAB" w14:textId="77777777" w:rsidTr="003465D8">
        <w:tc>
          <w:tcPr>
            <w:tcW w:w="2837" w:type="dxa"/>
            <w:shd w:val="clear" w:color="auto" w:fill="D9E2F3"/>
            <w:vAlign w:val="center"/>
          </w:tcPr>
          <w:p w14:paraId="528083CA"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документа тип</w:t>
            </w:r>
          </w:p>
        </w:tc>
        <w:tc>
          <w:tcPr>
            <w:tcW w:w="6178" w:type="dxa"/>
            <w:vAlign w:val="center"/>
          </w:tcPr>
          <w:p w14:paraId="274CC6DC"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0E60C627" w14:textId="77777777" w:rsidTr="003465D8">
        <w:tc>
          <w:tcPr>
            <w:tcW w:w="2837" w:type="dxa"/>
            <w:shd w:val="clear" w:color="auto" w:fill="D9E2F3"/>
            <w:vAlign w:val="center"/>
          </w:tcPr>
          <w:p w14:paraId="062E885C"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документа номер</w:t>
            </w:r>
          </w:p>
        </w:tc>
        <w:tc>
          <w:tcPr>
            <w:tcW w:w="6178" w:type="dxa"/>
            <w:vAlign w:val="center"/>
          </w:tcPr>
          <w:p w14:paraId="4231DFBA"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148EAC03" w14:textId="77777777" w:rsidTr="003465D8">
        <w:tc>
          <w:tcPr>
            <w:tcW w:w="2837" w:type="dxa"/>
            <w:shd w:val="clear" w:color="auto" w:fill="D9E2F3"/>
            <w:vAlign w:val="center"/>
          </w:tcPr>
          <w:p w14:paraId="319E8901"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Обеспечение день месяц год _ _</w:t>
            </w:r>
          </w:p>
        </w:tc>
        <w:tc>
          <w:tcPr>
            <w:tcW w:w="6178" w:type="dxa"/>
            <w:vAlign w:val="center"/>
          </w:tcPr>
          <w:p w14:paraId="29FAC61A"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3B715294" w14:textId="77777777" w:rsidTr="003465D8">
        <w:tc>
          <w:tcPr>
            <w:tcW w:w="2837" w:type="dxa"/>
            <w:shd w:val="clear" w:color="auto" w:fill="D9E2F3"/>
            <w:vAlign w:val="center"/>
          </w:tcPr>
          <w:p w14:paraId="4069BD64"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Провайдер: тело</w:t>
            </w:r>
          </w:p>
        </w:tc>
        <w:tc>
          <w:tcPr>
            <w:tcW w:w="6178" w:type="dxa"/>
            <w:vAlign w:val="center"/>
          </w:tcPr>
          <w:p w14:paraId="3393780D"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211981C0" w14:textId="77777777" w:rsidTr="003465D8">
        <w:tc>
          <w:tcPr>
            <w:tcW w:w="2837" w:type="dxa"/>
            <w:shd w:val="clear" w:color="auto" w:fill="D9E2F3"/>
            <w:vAlign w:val="center"/>
          </w:tcPr>
          <w:p w14:paraId="0579D907"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ПСЦ или: эквивалент номер</w:t>
            </w:r>
          </w:p>
        </w:tc>
        <w:tc>
          <w:tcPr>
            <w:tcW w:w="6178" w:type="dxa"/>
            <w:vAlign w:val="center"/>
          </w:tcPr>
          <w:p w14:paraId="2E878C2E" w14:textId="77777777" w:rsidR="00BF1194" w:rsidRPr="000D6993" w:rsidRDefault="00BF1194" w:rsidP="00845F46">
            <w:pPr>
              <w:spacing w:before="240" w:after="240"/>
              <w:rPr>
                <w:rFonts w:ascii="GHEA Mariam" w:eastAsia="GHEA Grapalat" w:hAnsi="GHEA Mariam" w:cs="GHEA Grapalat"/>
                <w:iCs/>
                <w:sz w:val="20"/>
                <w:szCs w:val="20"/>
              </w:rPr>
            </w:pPr>
          </w:p>
        </w:tc>
      </w:tr>
    </w:tbl>
    <w:p w14:paraId="6A936FB3"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Персональный бухгалтерский учет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D6993" w14:paraId="3193BFAD" w14:textId="77777777" w:rsidTr="003465D8">
        <w:tc>
          <w:tcPr>
            <w:tcW w:w="2837" w:type="dxa"/>
            <w:shd w:val="clear" w:color="auto" w:fill="D9E2F3"/>
            <w:vAlign w:val="center"/>
          </w:tcPr>
          <w:p w14:paraId="353114C6"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Штат</w:t>
            </w:r>
          </w:p>
        </w:tc>
        <w:tc>
          <w:tcPr>
            <w:tcW w:w="6178" w:type="dxa"/>
            <w:vAlign w:val="center"/>
          </w:tcPr>
          <w:p w14:paraId="36F6B53D"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45F6C86D" w14:textId="77777777" w:rsidTr="003465D8">
        <w:tc>
          <w:tcPr>
            <w:tcW w:w="2837" w:type="dxa"/>
            <w:shd w:val="clear" w:color="auto" w:fill="D9E2F3"/>
            <w:vAlign w:val="center"/>
          </w:tcPr>
          <w:p w14:paraId="0C2D1383"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Общество</w:t>
            </w:r>
          </w:p>
        </w:tc>
        <w:tc>
          <w:tcPr>
            <w:tcW w:w="6178" w:type="dxa"/>
            <w:vAlign w:val="center"/>
          </w:tcPr>
          <w:p w14:paraId="38523CE4"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1D2B70A3" w14:textId="77777777" w:rsidTr="003465D8">
        <w:tc>
          <w:tcPr>
            <w:tcW w:w="2837" w:type="dxa"/>
            <w:shd w:val="clear" w:color="auto" w:fill="D9E2F3"/>
            <w:vAlign w:val="center"/>
          </w:tcPr>
          <w:p w14:paraId="2773D005"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Административный Единица</w:t>
            </w:r>
          </w:p>
        </w:tc>
        <w:tc>
          <w:tcPr>
            <w:tcW w:w="6178" w:type="dxa"/>
            <w:vAlign w:val="center"/>
          </w:tcPr>
          <w:p w14:paraId="2100222A"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5464C7F4" w14:textId="77777777" w:rsidTr="003465D8">
        <w:tc>
          <w:tcPr>
            <w:tcW w:w="2837" w:type="dxa"/>
            <w:shd w:val="clear" w:color="auto" w:fill="D9E2F3"/>
            <w:vAlign w:val="center"/>
          </w:tcPr>
          <w:p w14:paraId="268CECB7"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улицы имя , здание ( дом ), квартира</w:t>
            </w:r>
          </w:p>
        </w:tc>
        <w:tc>
          <w:tcPr>
            <w:tcW w:w="6178" w:type="dxa"/>
            <w:vAlign w:val="center"/>
          </w:tcPr>
          <w:p w14:paraId="0761F79C" w14:textId="77777777" w:rsidR="00BF1194" w:rsidRPr="000D6993" w:rsidRDefault="00BF1194" w:rsidP="00845F46">
            <w:pPr>
              <w:spacing w:before="240" w:after="240"/>
              <w:rPr>
                <w:rFonts w:ascii="GHEA Mariam" w:eastAsia="GHEA Grapalat" w:hAnsi="GHEA Mariam" w:cs="GHEA Grapalat"/>
                <w:iCs/>
                <w:sz w:val="20"/>
                <w:szCs w:val="20"/>
              </w:rPr>
            </w:pPr>
          </w:p>
        </w:tc>
      </w:tr>
    </w:tbl>
    <w:p w14:paraId="3957C2E4"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Персональный резиденция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0D6993" w14:paraId="2168F34D" w14:textId="77777777" w:rsidTr="003465D8">
        <w:tc>
          <w:tcPr>
            <w:tcW w:w="2837" w:type="dxa"/>
            <w:shd w:val="clear" w:color="auto" w:fill="D9E2F3"/>
            <w:vAlign w:val="center"/>
          </w:tcPr>
          <w:p w14:paraId="76DC8A34"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Штат</w:t>
            </w:r>
          </w:p>
        </w:tc>
        <w:tc>
          <w:tcPr>
            <w:tcW w:w="6178" w:type="dxa"/>
            <w:vAlign w:val="center"/>
          </w:tcPr>
          <w:p w14:paraId="05AEE3E1"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65410CE7" w14:textId="77777777" w:rsidTr="003465D8">
        <w:tc>
          <w:tcPr>
            <w:tcW w:w="2837" w:type="dxa"/>
            <w:shd w:val="clear" w:color="auto" w:fill="D9E2F3"/>
            <w:vAlign w:val="center"/>
          </w:tcPr>
          <w:p w14:paraId="524A8C2A"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lastRenderedPageBreak/>
              <w:t>Общество</w:t>
            </w:r>
          </w:p>
        </w:tc>
        <w:tc>
          <w:tcPr>
            <w:tcW w:w="6178" w:type="dxa"/>
            <w:vAlign w:val="center"/>
          </w:tcPr>
          <w:p w14:paraId="10F01422"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1FEBF2D6" w14:textId="77777777" w:rsidTr="003465D8">
        <w:tc>
          <w:tcPr>
            <w:tcW w:w="2837" w:type="dxa"/>
            <w:shd w:val="clear" w:color="auto" w:fill="D9E2F3"/>
            <w:vAlign w:val="center"/>
          </w:tcPr>
          <w:p w14:paraId="0B98EEBC"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Административный Единица</w:t>
            </w:r>
          </w:p>
        </w:tc>
        <w:tc>
          <w:tcPr>
            <w:tcW w:w="6178" w:type="dxa"/>
            <w:vAlign w:val="center"/>
          </w:tcPr>
          <w:p w14:paraId="050B5C98"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55048DED" w14:textId="77777777" w:rsidTr="003465D8">
        <w:tc>
          <w:tcPr>
            <w:tcW w:w="2837" w:type="dxa"/>
            <w:shd w:val="clear" w:color="auto" w:fill="D9E2F3"/>
            <w:vAlign w:val="center"/>
          </w:tcPr>
          <w:p w14:paraId="39CFB763"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улицы имя , здание ( дом ), квартира</w:t>
            </w:r>
          </w:p>
        </w:tc>
        <w:tc>
          <w:tcPr>
            <w:tcW w:w="6178" w:type="dxa"/>
            <w:vAlign w:val="center"/>
          </w:tcPr>
          <w:p w14:paraId="70BB1AEB" w14:textId="77777777" w:rsidR="00BF1194" w:rsidRPr="000D6993" w:rsidRDefault="00BF1194" w:rsidP="00845F46">
            <w:pPr>
              <w:spacing w:before="240" w:after="240"/>
              <w:rPr>
                <w:rFonts w:ascii="GHEA Mariam" w:eastAsia="GHEA Grapalat" w:hAnsi="GHEA Mariam" w:cs="GHEA Grapalat"/>
                <w:iCs/>
                <w:sz w:val="20"/>
                <w:szCs w:val="20"/>
              </w:rPr>
            </w:pPr>
          </w:p>
        </w:tc>
      </w:tr>
    </w:tbl>
    <w:p w14:paraId="2AC58DF2" w14:textId="77777777" w:rsidR="00BF1194" w:rsidRPr="000D6993" w:rsidRDefault="00BF1194" w:rsidP="00845F46">
      <w:pPr>
        <w:numPr>
          <w:ilvl w:val="1"/>
          <w:numId w:val="28"/>
        </w:numPr>
        <w:pBdr>
          <w:top w:val="nil"/>
          <w:left w:val="nil"/>
          <w:bottom w:val="nil"/>
          <w:right w:val="nil"/>
          <w:between w:val="nil"/>
        </w:pBdr>
        <w:spacing w:before="240" w:after="16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Настоящий бенефициар быть базы ( за исключением недропользования поля подотчетный организации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D6993" w14:paraId="67759C6E" w14:textId="77777777" w:rsidTr="003465D8">
        <w:trPr>
          <w:trHeight w:val="924"/>
        </w:trPr>
        <w:tc>
          <w:tcPr>
            <w:tcW w:w="9016" w:type="dxa"/>
            <w:gridSpan w:val="2"/>
            <w:vAlign w:val="center"/>
          </w:tcPr>
          <w:p w14:paraId="77E35660"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 xml:space="preserve">а </w:t>
            </w:r>
            <w:r w:rsidRPr="000D6993">
              <w:rPr>
                <w:rFonts w:ascii="Cambria Math" w:eastAsia="Cambria Math" w:hAnsi="Cambria Math" w:cs="Cambria Math"/>
                <w:iCs/>
                <w:sz w:val="20"/>
                <w:szCs w:val="20"/>
              </w:rPr>
              <w:t>.</w:t>
            </w:r>
            <w:r w:rsidRPr="000D6993">
              <w:rPr>
                <w:rFonts w:ascii="GHEA Mariam" w:eastAsia="GHEA Grapalat" w:hAnsi="GHEA Mariam" w:cs="GHEA Grapalat"/>
                <w:iCs/>
                <w:sz w:val="20"/>
                <w:szCs w:val="20"/>
              </w:rPr>
              <w:t xml:space="preserve"> напрямую или косвенный владеет данными _ юридический человек , голос верно дающий долей ( долей , долей ) 20 и более процент или напрямую или косвенный манера имеет 20 и более процент участие юридический человек Законодательный в столице</w:t>
            </w:r>
          </w:p>
        </w:tc>
      </w:tr>
      <w:tr w:rsidR="00BF1194" w:rsidRPr="000D6993" w14:paraId="1697FE50" w14:textId="77777777" w:rsidTr="003465D8">
        <w:trPr>
          <w:trHeight w:val="684"/>
        </w:trPr>
        <w:tc>
          <w:tcPr>
            <w:tcW w:w="4508" w:type="dxa"/>
            <w:shd w:val="clear" w:color="auto" w:fill="D9E2F3"/>
            <w:vAlign w:val="center"/>
          </w:tcPr>
          <w:p w14:paraId="25FF1608"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размер (%)</w:t>
            </w:r>
          </w:p>
        </w:tc>
        <w:tc>
          <w:tcPr>
            <w:tcW w:w="4508" w:type="dxa"/>
            <w:shd w:val="clear" w:color="auto" w:fill="FFFFFF"/>
            <w:vAlign w:val="center"/>
          </w:tcPr>
          <w:p w14:paraId="45FD043A"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2E946EF8" w14:textId="77777777" w:rsidTr="003465D8">
        <w:trPr>
          <w:trHeight w:val="1282"/>
        </w:trPr>
        <w:tc>
          <w:tcPr>
            <w:tcW w:w="4508" w:type="dxa"/>
            <w:shd w:val="clear" w:color="auto" w:fill="D9E2F3"/>
            <w:vAlign w:val="center"/>
          </w:tcPr>
          <w:p w14:paraId="60040359"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тип</w:t>
            </w:r>
          </w:p>
        </w:tc>
        <w:tc>
          <w:tcPr>
            <w:tcW w:w="4508" w:type="dxa"/>
            <w:vAlign w:val="center"/>
          </w:tcPr>
          <w:p w14:paraId="150167B1"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Непосредственно участие</w:t>
            </w:r>
          </w:p>
          <w:p w14:paraId="71F3BC87"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Косвенный участие</w:t>
            </w:r>
          </w:p>
        </w:tc>
      </w:tr>
      <w:tr w:rsidR="00BF1194" w:rsidRPr="000D6993" w14:paraId="22321BA3" w14:textId="77777777" w:rsidTr="003465D8">
        <w:tc>
          <w:tcPr>
            <w:tcW w:w="9016" w:type="dxa"/>
            <w:gridSpan w:val="2"/>
            <w:vAlign w:val="center"/>
          </w:tcPr>
          <w:p w14:paraId="0F71F78A"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 xml:space="preserve">б </w:t>
            </w:r>
            <w:r w:rsidRPr="000D6993">
              <w:rPr>
                <w:rFonts w:ascii="Cambria Math" w:eastAsia="Cambria Math" w:hAnsi="Cambria Math" w:cs="Cambria Math"/>
                <w:iCs/>
                <w:sz w:val="20"/>
                <w:szCs w:val="20"/>
              </w:rPr>
              <w:t>.</w:t>
            </w:r>
            <w:r w:rsidRPr="000D6993">
              <w:rPr>
                <w:rFonts w:ascii="GHEA Mariam" w:eastAsia="GHEA Grapalat" w:hAnsi="GHEA Mariam" w:cs="GHEA Grapalat"/>
                <w:iCs/>
                <w:sz w:val="20"/>
                <w:szCs w:val="20"/>
              </w:rPr>
              <w:t xml:space="preserve"> данные юридический человек к осуществляет реальный ( действительный ) контроль _ другой означает</w:t>
            </w:r>
          </w:p>
        </w:tc>
      </w:tr>
      <w:tr w:rsidR="00BF1194" w:rsidRPr="000D6993" w14:paraId="791CCEC7" w14:textId="77777777" w:rsidTr="003465D8">
        <w:tc>
          <w:tcPr>
            <w:tcW w:w="9016" w:type="dxa"/>
            <w:gridSpan w:val="2"/>
            <w:vAlign w:val="center"/>
          </w:tcPr>
          <w:p w14:paraId="775B0006"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 xml:space="preserve">в </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это данность _ юридический человек активность общий или текущий управление исполнитель чиновник человек</w:t>
            </w:r>
            <w:r w:rsidRPr="000D6993">
              <w:rPr>
                <w:rFonts w:ascii="GHEA Mariam" w:hAnsi="GHEA Mariam"/>
                <w:iCs/>
                <w:sz w:val="20"/>
                <w:szCs w:val="20"/>
              </w:rPr>
              <w:t xml:space="preserve"> </w:t>
            </w:r>
            <w:r w:rsidRPr="000D6993">
              <w:rPr>
                <w:rFonts w:ascii="GHEA Mariam" w:eastAsia="GHEA Grapalat" w:hAnsi="GHEA Mariam" w:cs="GHEA Grapalat"/>
                <w:iCs/>
                <w:sz w:val="20"/>
                <w:szCs w:val="20"/>
              </w:rPr>
              <w:t>это в случае , когда доступный а не пункты «а» и «б». требования соответствие физический человек</w:t>
            </w:r>
          </w:p>
        </w:tc>
      </w:tr>
    </w:tbl>
    <w:p w14:paraId="61359802"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Настоящий бенефициар быть основы ( недропользование поля подотчетный организации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0D6993" w14:paraId="339C7B84" w14:textId="77777777" w:rsidTr="003465D8">
        <w:trPr>
          <w:trHeight w:val="924"/>
        </w:trPr>
        <w:tc>
          <w:tcPr>
            <w:tcW w:w="9016" w:type="dxa"/>
            <w:gridSpan w:val="2"/>
            <w:vAlign w:val="center"/>
          </w:tcPr>
          <w:p w14:paraId="60157E55"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 xml:space="preserve">а </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напрямую или косвенный манера владеет данными _ юридический голос человека _ верно дающий 10 и более акций _ _ _ процент или напрямую или косвенный манера имеет 10 и более процент участие юридический человек Законодательный в столице</w:t>
            </w:r>
          </w:p>
        </w:tc>
      </w:tr>
      <w:tr w:rsidR="00BF1194" w:rsidRPr="000D6993" w14:paraId="57D78E88" w14:textId="77777777" w:rsidTr="003465D8">
        <w:trPr>
          <w:trHeight w:val="684"/>
        </w:trPr>
        <w:tc>
          <w:tcPr>
            <w:tcW w:w="4508" w:type="dxa"/>
            <w:shd w:val="clear" w:color="auto" w:fill="D9E2F3"/>
            <w:vAlign w:val="center"/>
          </w:tcPr>
          <w:p w14:paraId="153B3B5E"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размер (%)</w:t>
            </w:r>
          </w:p>
        </w:tc>
        <w:tc>
          <w:tcPr>
            <w:tcW w:w="4508" w:type="dxa"/>
            <w:shd w:val="clear" w:color="auto" w:fill="auto"/>
            <w:vAlign w:val="center"/>
          </w:tcPr>
          <w:p w14:paraId="1C613268"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2C8B2FE6" w14:textId="77777777" w:rsidTr="003465D8">
        <w:trPr>
          <w:trHeight w:val="1282"/>
        </w:trPr>
        <w:tc>
          <w:tcPr>
            <w:tcW w:w="4508" w:type="dxa"/>
            <w:shd w:val="clear" w:color="auto" w:fill="D9E2F3"/>
            <w:vAlign w:val="center"/>
          </w:tcPr>
          <w:p w14:paraId="0383CD94"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Участие тип</w:t>
            </w:r>
          </w:p>
        </w:tc>
        <w:tc>
          <w:tcPr>
            <w:tcW w:w="4508" w:type="dxa"/>
            <w:vAlign w:val="center"/>
          </w:tcPr>
          <w:p w14:paraId="727255E5"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Непосредственно участие</w:t>
            </w:r>
          </w:p>
          <w:p w14:paraId="275615B3"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Косвенный участие</w:t>
            </w:r>
          </w:p>
        </w:tc>
      </w:tr>
      <w:tr w:rsidR="00BF1194" w:rsidRPr="000D6993" w14:paraId="484E21EA" w14:textId="77777777" w:rsidTr="003465D8">
        <w:tc>
          <w:tcPr>
            <w:tcW w:w="9016" w:type="dxa"/>
            <w:gridSpan w:val="2"/>
            <w:vAlign w:val="center"/>
          </w:tcPr>
          <w:p w14:paraId="72B9430C"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 xml:space="preserve">б </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верно имеет назначить или удалять юридический человек управление тела члены большинству</w:t>
            </w:r>
          </w:p>
        </w:tc>
      </w:tr>
      <w:tr w:rsidR="00BF1194" w:rsidRPr="000D6993" w14:paraId="29D58F37" w14:textId="77777777" w:rsidTr="003465D8">
        <w:tc>
          <w:tcPr>
            <w:tcW w:w="9016" w:type="dxa"/>
            <w:gridSpan w:val="2"/>
            <w:vAlign w:val="center"/>
          </w:tcPr>
          <w:p w14:paraId="7877DFE7"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 xml:space="preserve">в </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юридический от человека бесплатно получил отчет _ в год предшествующий года в течение данные юридический человек полученный прибыли минимум 15 процентов по размеру выгода</w:t>
            </w:r>
          </w:p>
        </w:tc>
      </w:tr>
      <w:tr w:rsidR="00BF1194" w:rsidRPr="000D6993" w14:paraId="43E81558" w14:textId="77777777" w:rsidTr="003465D8">
        <w:tc>
          <w:tcPr>
            <w:tcW w:w="9016" w:type="dxa"/>
            <w:gridSpan w:val="2"/>
            <w:vAlign w:val="center"/>
          </w:tcPr>
          <w:p w14:paraId="00E3F2D9"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lastRenderedPageBreak/>
              <w:t xml:space="preserve">☐ </w:t>
            </w:r>
            <w:r w:rsidRPr="000D6993">
              <w:rPr>
                <w:rFonts w:ascii="GHEA Mariam" w:eastAsia="GHEA Grapalat" w:hAnsi="GHEA Mariam" w:cs="GHEA Grapalat"/>
                <w:iCs/>
                <w:sz w:val="20"/>
                <w:szCs w:val="20"/>
              </w:rPr>
              <w:tab/>
              <w:t xml:space="preserve">д </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юридический человек к осуществляет реальный ( действительный ) контроль _ другой означает</w:t>
            </w:r>
          </w:p>
        </w:tc>
      </w:tr>
      <w:tr w:rsidR="00BF1194" w:rsidRPr="000D6993" w14:paraId="26C74C48" w14:textId="77777777" w:rsidTr="003465D8">
        <w:tc>
          <w:tcPr>
            <w:tcW w:w="9016" w:type="dxa"/>
            <w:gridSpan w:val="2"/>
            <w:vAlign w:val="center"/>
          </w:tcPr>
          <w:p w14:paraId="3987B8BF"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 xml:space="preserve">э </w:t>
            </w:r>
            <w:r w:rsidRPr="000D6993">
              <w:rPr>
                <w:rFonts w:ascii="Cambria Math" w:eastAsia="Cambria Math" w:hAnsi="Cambria Math" w:cs="Cambria Math"/>
                <w:iCs/>
                <w:sz w:val="20"/>
                <w:szCs w:val="20"/>
              </w:rPr>
              <w:t>.</w:t>
            </w:r>
            <w:r w:rsidRPr="000D6993">
              <w:rPr>
                <w:rFonts w:ascii="GHEA Mariam" w:eastAsia="Cambria Math" w:hAnsi="GHEA Mariam" w:cs="Cambria Math"/>
                <w:iCs/>
                <w:sz w:val="20"/>
                <w:szCs w:val="20"/>
              </w:rPr>
              <w:t xml:space="preserve"> </w:t>
            </w:r>
            <w:r w:rsidRPr="000D6993">
              <w:rPr>
                <w:rFonts w:ascii="GHEA Mariam" w:eastAsia="GHEA Grapalat" w:hAnsi="GHEA Mariam" w:cs="GHEA Grapalat"/>
                <w:iCs/>
                <w:sz w:val="20"/>
                <w:szCs w:val="20"/>
              </w:rPr>
              <w:t>это данность _ юридический человек активность общий или текущий управление исполнитель чиновник человек это в случае , когда доступный а не точки "а"-"г". требования соответствие физический человек</w:t>
            </w:r>
          </w:p>
        </w:tc>
      </w:tr>
    </w:tbl>
    <w:p w14:paraId="46C63847"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Настоящий бенефициар положение дел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6993" w14:paraId="79846EB1" w14:textId="77777777" w:rsidTr="003465D8">
        <w:tc>
          <w:tcPr>
            <w:tcW w:w="2837" w:type="dxa"/>
            <w:shd w:val="clear" w:color="auto" w:fill="D9E2F3"/>
            <w:vAlign w:val="center"/>
          </w:tcPr>
          <w:p w14:paraId="3D69D8A1"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Настоящий бенефициар становиться день месяц год _ _</w:t>
            </w:r>
          </w:p>
        </w:tc>
        <w:tc>
          <w:tcPr>
            <w:tcW w:w="6180" w:type="dxa"/>
            <w:vAlign w:val="center"/>
          </w:tcPr>
          <w:p w14:paraId="20A8745A"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79248B3E" w14:textId="77777777" w:rsidTr="003465D8">
        <w:tc>
          <w:tcPr>
            <w:tcW w:w="2837" w:type="dxa"/>
            <w:shd w:val="clear" w:color="auto" w:fill="D9E2F3"/>
            <w:vAlign w:val="center"/>
          </w:tcPr>
          <w:p w14:paraId="68977FDF"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Организация: к контроль выполнение</w:t>
            </w:r>
          </w:p>
        </w:tc>
        <w:tc>
          <w:tcPr>
            <w:tcW w:w="6180" w:type="dxa"/>
            <w:vAlign w:val="center"/>
          </w:tcPr>
          <w:p w14:paraId="17118CB8"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 xml:space="preserve">Индивидуальный </w:t>
            </w:r>
          </w:p>
          <w:p w14:paraId="1750283E" w14:textId="77777777" w:rsidR="00BF1194" w:rsidRPr="000D6993" w:rsidRDefault="00BF1194" w:rsidP="00845F46">
            <w:pPr>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Взаимосвязанные люди с вместе</w:t>
            </w:r>
          </w:p>
        </w:tc>
      </w:tr>
      <w:tr w:rsidR="00BF1194" w:rsidRPr="000D6993" w14:paraId="490A9887" w14:textId="77777777" w:rsidTr="003465D8">
        <w:tc>
          <w:tcPr>
            <w:tcW w:w="2837" w:type="dxa"/>
            <w:shd w:val="clear" w:color="auto" w:fill="D9E2F3"/>
            <w:vAlign w:val="center"/>
          </w:tcPr>
          <w:p w14:paraId="09FEB69F"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Для местного применения поля подотчетный организация настоящий бенефициар является официальным лицом человек или его семья член</w:t>
            </w:r>
          </w:p>
        </w:tc>
        <w:tc>
          <w:tcPr>
            <w:tcW w:w="6180" w:type="dxa"/>
            <w:vAlign w:val="center"/>
          </w:tcPr>
          <w:p w14:paraId="0BB0B739"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Да</w:t>
            </w:r>
          </w:p>
          <w:p w14:paraId="1571C7CC" w14:textId="77777777" w:rsidR="00BF1194" w:rsidRPr="000D6993" w:rsidRDefault="00BF1194" w:rsidP="00845F46">
            <w:pPr>
              <w:spacing w:before="240" w:after="240"/>
              <w:rPr>
                <w:rFonts w:ascii="GHEA Mariam" w:eastAsia="GHEA Grapalat" w:hAnsi="GHEA Mariam" w:cs="GHEA Grapalat"/>
                <w:iCs/>
                <w:sz w:val="20"/>
                <w:szCs w:val="20"/>
              </w:rPr>
            </w:pPr>
            <w:r w:rsidRPr="000D6993">
              <w:rPr>
                <w:rFonts w:ascii="Segoe UI Symbol" w:eastAsia="MS Gothic" w:hAnsi="Segoe UI Symbol" w:cs="Segoe UI Symbol"/>
                <w:iCs/>
                <w:sz w:val="20"/>
                <w:szCs w:val="20"/>
              </w:rPr>
              <w:t xml:space="preserve">☐ </w:t>
            </w:r>
            <w:r w:rsidRPr="000D6993">
              <w:rPr>
                <w:rFonts w:ascii="GHEA Mariam" w:eastAsia="GHEA Grapalat" w:hAnsi="GHEA Mariam" w:cs="GHEA Grapalat"/>
                <w:iCs/>
                <w:sz w:val="20"/>
                <w:szCs w:val="20"/>
              </w:rPr>
              <w:tab/>
              <w:t>Нет</w:t>
            </w:r>
          </w:p>
        </w:tc>
      </w:tr>
    </w:tbl>
    <w:p w14:paraId="368A4E75"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Настоящий бенефициар контакт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0D6993" w14:paraId="2E79E06C" w14:textId="77777777" w:rsidTr="003465D8">
        <w:tc>
          <w:tcPr>
            <w:tcW w:w="2837" w:type="dxa"/>
            <w:shd w:val="clear" w:color="auto" w:fill="D9E2F3"/>
            <w:vAlign w:val="center"/>
          </w:tcPr>
          <w:p w14:paraId="72F0A90E"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 xml:space="preserve">Эл </w:t>
            </w:r>
            <w:r w:rsidRPr="000D6993">
              <w:rPr>
                <w:rFonts w:ascii="Cambria Math" w:eastAsia="Cambria Math" w:hAnsi="Cambria Math" w:cs="Cambria Math"/>
                <w:iCs/>
                <w:color w:val="000000"/>
                <w:sz w:val="20"/>
                <w:szCs w:val="20"/>
              </w:rPr>
              <w:t>.</w:t>
            </w:r>
            <w:r w:rsidRPr="000D6993">
              <w:rPr>
                <w:rFonts w:ascii="GHEA Mariam" w:eastAsia="GHEA Grapalat" w:hAnsi="GHEA Mariam" w:cs="GHEA Grapalat"/>
                <w:iCs/>
                <w:color w:val="000000"/>
                <w:sz w:val="20"/>
                <w:szCs w:val="20"/>
              </w:rPr>
              <w:t xml:space="preserve"> почты адрес</w:t>
            </w:r>
          </w:p>
        </w:tc>
        <w:tc>
          <w:tcPr>
            <w:tcW w:w="6180" w:type="dxa"/>
            <w:vAlign w:val="center"/>
          </w:tcPr>
          <w:p w14:paraId="15927407"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06828DF8" w14:textId="77777777" w:rsidTr="003465D8">
        <w:tc>
          <w:tcPr>
            <w:tcW w:w="2837" w:type="dxa"/>
            <w:shd w:val="clear" w:color="auto" w:fill="D9E2F3"/>
            <w:vAlign w:val="center"/>
          </w:tcPr>
          <w:p w14:paraId="14A36BB3"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Номер телефона</w:t>
            </w:r>
          </w:p>
        </w:tc>
        <w:tc>
          <w:tcPr>
            <w:tcW w:w="6180" w:type="dxa"/>
            <w:vAlign w:val="center"/>
          </w:tcPr>
          <w:p w14:paraId="5C676B0C" w14:textId="77777777" w:rsidR="00BF1194" w:rsidRPr="000D6993" w:rsidRDefault="00BF1194" w:rsidP="00845F46">
            <w:pPr>
              <w:spacing w:before="240" w:after="240"/>
              <w:rPr>
                <w:rFonts w:ascii="GHEA Mariam" w:eastAsia="GHEA Grapalat" w:hAnsi="GHEA Mariam" w:cs="GHEA Grapalat"/>
                <w:iCs/>
                <w:sz w:val="20"/>
                <w:szCs w:val="20"/>
              </w:rPr>
            </w:pPr>
          </w:p>
        </w:tc>
      </w:tr>
    </w:tbl>
    <w:p w14:paraId="598D1811" w14:textId="77777777" w:rsidR="00BF1194" w:rsidRPr="000D6993" w:rsidRDefault="00BF1194" w:rsidP="00845F46">
      <w:pPr>
        <w:pBdr>
          <w:top w:val="nil"/>
          <w:left w:val="nil"/>
          <w:bottom w:val="nil"/>
          <w:right w:val="nil"/>
          <w:between w:val="nil"/>
        </w:pBdr>
        <w:ind w:left="792"/>
        <w:rPr>
          <w:rFonts w:ascii="GHEA Mariam" w:eastAsia="GHEA Grapalat" w:hAnsi="GHEA Mariam" w:cs="GHEA Grapalat"/>
          <w:iCs/>
          <w:color w:val="000000"/>
          <w:sz w:val="20"/>
          <w:szCs w:val="20"/>
        </w:rPr>
      </w:pPr>
      <w:r w:rsidRPr="000D6993">
        <w:rPr>
          <w:rFonts w:ascii="GHEA Mariam" w:hAnsi="GHEA Mariam"/>
          <w:iCs/>
          <w:sz w:val="20"/>
          <w:szCs w:val="20"/>
        </w:rPr>
        <w:br w:type="page"/>
      </w:r>
    </w:p>
    <w:p w14:paraId="14E12E21" w14:textId="77777777" w:rsidR="00BF1194" w:rsidRPr="000D6993" w:rsidRDefault="00BF1194" w:rsidP="00845F46">
      <w:pPr>
        <w:numPr>
          <w:ilvl w:val="0"/>
          <w:numId w:val="28"/>
        </w:numPr>
        <w:pBdr>
          <w:top w:val="nil"/>
          <w:left w:val="nil"/>
          <w:bottom w:val="nil"/>
          <w:right w:val="nil"/>
          <w:between w:val="nil"/>
        </w:pBdr>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lastRenderedPageBreak/>
        <w:t>Средний юридический люди</w:t>
      </w:r>
    </w:p>
    <w:p w14:paraId="1DB35553"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14:paraId="72C64C4B" w14:textId="77777777" w:rsidTr="003465D8">
        <w:tc>
          <w:tcPr>
            <w:tcW w:w="2835" w:type="dxa"/>
            <w:shd w:val="clear" w:color="auto" w:fill="D9E2F3"/>
            <w:vAlign w:val="center"/>
          </w:tcPr>
          <w:p w14:paraId="03DD0083"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Имя</w:t>
            </w:r>
          </w:p>
        </w:tc>
        <w:tc>
          <w:tcPr>
            <w:tcW w:w="6180" w:type="dxa"/>
            <w:vAlign w:val="center"/>
          </w:tcPr>
          <w:p w14:paraId="50694D46"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38D7FA13" w14:textId="77777777" w:rsidTr="003465D8">
        <w:tc>
          <w:tcPr>
            <w:tcW w:w="2835" w:type="dxa"/>
            <w:shd w:val="clear" w:color="auto" w:fill="D9E2F3"/>
            <w:vAlign w:val="center"/>
          </w:tcPr>
          <w:p w14:paraId="3C69DF98"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Имя Латинская буква</w:t>
            </w:r>
          </w:p>
        </w:tc>
        <w:tc>
          <w:tcPr>
            <w:tcW w:w="6180" w:type="dxa"/>
            <w:vAlign w:val="center"/>
          </w:tcPr>
          <w:p w14:paraId="44B397EB"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3D96FE2B" w14:textId="77777777" w:rsidTr="003465D8">
        <w:tc>
          <w:tcPr>
            <w:tcW w:w="2835" w:type="dxa"/>
            <w:shd w:val="clear" w:color="auto" w:fill="D9E2F3"/>
            <w:vAlign w:val="center"/>
          </w:tcPr>
          <w:p w14:paraId="50A16D5D"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Состояние Регистрация номер</w:t>
            </w:r>
          </w:p>
        </w:tc>
        <w:tc>
          <w:tcPr>
            <w:tcW w:w="6180" w:type="dxa"/>
            <w:vAlign w:val="center"/>
          </w:tcPr>
          <w:p w14:paraId="5BED670B"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5AE1D618" w14:textId="77777777" w:rsidTr="003465D8">
        <w:tc>
          <w:tcPr>
            <w:tcW w:w="2835" w:type="dxa"/>
            <w:shd w:val="clear" w:color="auto" w:fill="D9E2F3"/>
            <w:vAlign w:val="center"/>
          </w:tcPr>
          <w:p w14:paraId="64A1840C"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Постановка на учет: день месяц год _ _</w:t>
            </w:r>
          </w:p>
        </w:tc>
        <w:tc>
          <w:tcPr>
            <w:tcW w:w="6180" w:type="dxa"/>
            <w:vAlign w:val="center"/>
          </w:tcPr>
          <w:p w14:paraId="2353A4B1"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62757EFE" w14:textId="77777777" w:rsidTr="003465D8">
        <w:tc>
          <w:tcPr>
            <w:tcW w:w="2835" w:type="dxa"/>
            <w:shd w:val="clear" w:color="auto" w:fill="D9E2F3"/>
            <w:vAlign w:val="center"/>
          </w:tcPr>
          <w:p w14:paraId="24DF2E9D"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Постановка на учет: адрес</w:t>
            </w:r>
          </w:p>
        </w:tc>
        <w:tc>
          <w:tcPr>
            <w:tcW w:w="6180" w:type="dxa"/>
            <w:vAlign w:val="center"/>
          </w:tcPr>
          <w:p w14:paraId="210BF2FC"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5D7421D3" w14:textId="77777777" w:rsidTr="003465D8">
        <w:tc>
          <w:tcPr>
            <w:tcW w:w="2835" w:type="dxa"/>
            <w:shd w:val="clear" w:color="auto" w:fill="D9E2F3"/>
            <w:vAlign w:val="center"/>
          </w:tcPr>
          <w:p w14:paraId="5095C11F"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Постановка на учет: штат</w:t>
            </w:r>
          </w:p>
        </w:tc>
        <w:tc>
          <w:tcPr>
            <w:tcW w:w="6180" w:type="dxa"/>
            <w:vAlign w:val="center"/>
          </w:tcPr>
          <w:p w14:paraId="1C1E9CDA"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28A89F9E" w14:textId="77777777" w:rsidTr="003465D8">
        <w:tc>
          <w:tcPr>
            <w:tcW w:w="2835" w:type="dxa"/>
            <w:shd w:val="clear" w:color="auto" w:fill="D9E2F3"/>
            <w:vAlign w:val="center"/>
          </w:tcPr>
          <w:p w14:paraId="4B427232"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Исполнительный: тела вести Имя и фамилия</w:t>
            </w:r>
          </w:p>
        </w:tc>
        <w:tc>
          <w:tcPr>
            <w:tcW w:w="6180" w:type="dxa"/>
            <w:vAlign w:val="center"/>
          </w:tcPr>
          <w:p w14:paraId="4F23BA23" w14:textId="77777777" w:rsidR="00BF1194" w:rsidRPr="000D6993" w:rsidRDefault="00BF1194" w:rsidP="00845F46">
            <w:pPr>
              <w:spacing w:before="240" w:after="240"/>
              <w:rPr>
                <w:rFonts w:ascii="GHEA Mariam" w:eastAsia="GHEA Grapalat" w:hAnsi="GHEA Mariam" w:cs="GHEA Grapalat"/>
                <w:iCs/>
                <w:sz w:val="20"/>
                <w:szCs w:val="20"/>
              </w:rPr>
            </w:pPr>
          </w:p>
        </w:tc>
      </w:tr>
    </w:tbl>
    <w:p w14:paraId="68002E23"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14:paraId="4FABDAC1" w14:textId="77777777" w:rsidTr="003465D8">
        <w:trPr>
          <w:trHeight w:val="853"/>
        </w:trPr>
        <w:tc>
          <w:tcPr>
            <w:tcW w:w="2835" w:type="dxa"/>
            <w:vMerge w:val="restart"/>
            <w:shd w:val="clear" w:color="auto" w:fill="D9E2F3"/>
            <w:vAlign w:val="center"/>
          </w:tcPr>
          <w:p w14:paraId="69F6E854"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Настоящий имя и фамилия бенефициара ( ов ) , который для организация является промежуточным _ юридический человек</w:t>
            </w:r>
          </w:p>
        </w:tc>
        <w:tc>
          <w:tcPr>
            <w:tcW w:w="6180" w:type="dxa"/>
          </w:tcPr>
          <w:p w14:paraId="403BC2C5"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72775E47" w14:textId="77777777" w:rsidTr="003465D8">
        <w:trPr>
          <w:trHeight w:val="850"/>
        </w:trPr>
        <w:tc>
          <w:tcPr>
            <w:tcW w:w="2835" w:type="dxa"/>
            <w:vMerge/>
            <w:shd w:val="clear" w:color="auto" w:fill="D9E2F3"/>
            <w:vAlign w:val="center"/>
          </w:tcPr>
          <w:p w14:paraId="0EF3FA21"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p>
        </w:tc>
        <w:tc>
          <w:tcPr>
            <w:tcW w:w="6180" w:type="dxa"/>
          </w:tcPr>
          <w:p w14:paraId="40CF7990"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0EC0260E" w14:textId="77777777" w:rsidTr="003465D8">
        <w:trPr>
          <w:trHeight w:val="850"/>
        </w:trPr>
        <w:tc>
          <w:tcPr>
            <w:tcW w:w="2835" w:type="dxa"/>
            <w:vMerge/>
            <w:shd w:val="clear" w:color="auto" w:fill="D9E2F3"/>
            <w:vAlign w:val="center"/>
          </w:tcPr>
          <w:p w14:paraId="6868C93E"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p>
        </w:tc>
        <w:tc>
          <w:tcPr>
            <w:tcW w:w="6180" w:type="dxa"/>
          </w:tcPr>
          <w:p w14:paraId="16FD4EAE"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37AA7489" w14:textId="77777777" w:rsidTr="003465D8">
        <w:trPr>
          <w:trHeight w:val="850"/>
        </w:trPr>
        <w:tc>
          <w:tcPr>
            <w:tcW w:w="2835" w:type="dxa"/>
            <w:vMerge/>
            <w:shd w:val="clear" w:color="auto" w:fill="D9E2F3"/>
            <w:vAlign w:val="center"/>
          </w:tcPr>
          <w:p w14:paraId="7C80AD71"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p>
        </w:tc>
        <w:tc>
          <w:tcPr>
            <w:tcW w:w="6180" w:type="dxa"/>
          </w:tcPr>
          <w:p w14:paraId="6F8AB764"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6955B309" w14:textId="77777777" w:rsidTr="003465D8">
        <w:trPr>
          <w:trHeight w:val="850"/>
        </w:trPr>
        <w:tc>
          <w:tcPr>
            <w:tcW w:w="2835" w:type="dxa"/>
            <w:vMerge/>
            <w:shd w:val="clear" w:color="auto" w:fill="D9E2F3"/>
            <w:vAlign w:val="center"/>
          </w:tcPr>
          <w:p w14:paraId="21457354" w14:textId="77777777" w:rsidR="00BF1194" w:rsidRPr="000D6993" w:rsidRDefault="00BF1194" w:rsidP="00845F46">
            <w:pPr>
              <w:numPr>
                <w:ilvl w:val="2"/>
                <w:numId w:val="28"/>
              </w:numPr>
              <w:pBdr>
                <w:top w:val="nil"/>
                <w:left w:val="nil"/>
                <w:bottom w:val="nil"/>
                <w:right w:val="nil"/>
                <w:between w:val="nil"/>
              </w:pBdr>
              <w:ind w:left="0" w:firstLine="0"/>
              <w:rPr>
                <w:rFonts w:ascii="GHEA Mariam" w:eastAsia="GHEA Grapalat" w:hAnsi="GHEA Mariam" w:cs="GHEA Grapalat"/>
                <w:iCs/>
                <w:color w:val="000000"/>
                <w:sz w:val="20"/>
                <w:szCs w:val="20"/>
              </w:rPr>
            </w:pPr>
          </w:p>
        </w:tc>
        <w:tc>
          <w:tcPr>
            <w:tcW w:w="6180" w:type="dxa"/>
          </w:tcPr>
          <w:p w14:paraId="006622E7" w14:textId="77777777" w:rsidR="00BF1194" w:rsidRPr="000D6993" w:rsidRDefault="00BF1194" w:rsidP="00845F46">
            <w:pPr>
              <w:spacing w:before="240" w:after="240"/>
              <w:rPr>
                <w:rFonts w:ascii="GHEA Mariam" w:eastAsia="GHEA Grapalat" w:hAnsi="GHEA Mariam" w:cs="GHEA Grapalat"/>
                <w:iCs/>
                <w:sz w:val="20"/>
                <w:szCs w:val="20"/>
              </w:rPr>
            </w:pPr>
          </w:p>
        </w:tc>
      </w:tr>
    </w:tbl>
    <w:p w14:paraId="17C2462D" w14:textId="77777777" w:rsidR="00BF1194" w:rsidRPr="000D6993" w:rsidRDefault="00BF1194" w:rsidP="00845F46">
      <w:pPr>
        <w:numPr>
          <w:ilvl w:val="1"/>
          <w:numId w:val="28"/>
        </w:numPr>
        <w:pBdr>
          <w:top w:val="nil"/>
          <w:left w:val="nil"/>
          <w:bottom w:val="nil"/>
          <w:right w:val="nil"/>
          <w:between w:val="nil"/>
        </w:pBdr>
        <w:spacing w:before="240" w:after="160"/>
        <w:ind w:left="788" w:hanging="431"/>
        <w:rPr>
          <w:rFonts w:ascii="GHEA Mariam" w:eastAsia="GHEA Grapalat" w:hAnsi="GHEA Mariam" w:cs="GHEA Grapalat"/>
          <w:iCs/>
          <w:sz w:val="20"/>
          <w:szCs w:val="20"/>
        </w:rPr>
      </w:pPr>
      <w:r w:rsidRPr="000D6993">
        <w:rPr>
          <w:rFonts w:ascii="GHEA Mariam" w:eastAsia="GHEA Grapalat" w:hAnsi="GHEA Mariam" w:cs="GHEA Grapalat"/>
          <w:iCs/>
          <w:sz w:val="20"/>
          <w:szCs w:val="20"/>
        </w:rPr>
        <w:t>Средний юридический человек акций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0D6993" w14:paraId="074019CE" w14:textId="77777777" w:rsidTr="003465D8">
        <w:tc>
          <w:tcPr>
            <w:tcW w:w="2835" w:type="dxa"/>
            <w:shd w:val="clear" w:color="auto" w:fill="D9E2F3"/>
            <w:vAlign w:val="center"/>
          </w:tcPr>
          <w:p w14:paraId="130AEF69"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Запас фондового рынка имя</w:t>
            </w:r>
          </w:p>
        </w:tc>
        <w:tc>
          <w:tcPr>
            <w:tcW w:w="6180" w:type="dxa"/>
            <w:vAlign w:val="center"/>
          </w:tcPr>
          <w:p w14:paraId="258F586D" w14:textId="77777777" w:rsidR="00BF1194" w:rsidRPr="000D6993" w:rsidRDefault="00BF1194" w:rsidP="00845F46">
            <w:pPr>
              <w:spacing w:before="240" w:after="240"/>
              <w:rPr>
                <w:rFonts w:ascii="GHEA Mariam" w:eastAsia="GHEA Grapalat" w:hAnsi="GHEA Mariam" w:cs="GHEA Grapalat"/>
                <w:iCs/>
                <w:sz w:val="20"/>
                <w:szCs w:val="20"/>
              </w:rPr>
            </w:pPr>
          </w:p>
        </w:tc>
      </w:tr>
      <w:tr w:rsidR="00BF1194" w:rsidRPr="000D6993" w14:paraId="024C7BE3" w14:textId="77777777" w:rsidTr="003465D8">
        <w:tc>
          <w:tcPr>
            <w:tcW w:w="2835" w:type="dxa"/>
            <w:shd w:val="clear" w:color="auto" w:fill="D9E2F3"/>
            <w:vAlign w:val="center"/>
          </w:tcPr>
          <w:p w14:paraId="412A9CE6" w14:textId="77777777" w:rsidR="00BF1194" w:rsidRPr="000D6993" w:rsidRDefault="00BF1194" w:rsidP="00845F46">
            <w:pPr>
              <w:numPr>
                <w:ilvl w:val="2"/>
                <w:numId w:val="28"/>
              </w:numPr>
              <w:pBdr>
                <w:top w:val="nil"/>
                <w:left w:val="nil"/>
                <w:bottom w:val="nil"/>
                <w:right w:val="nil"/>
                <w:between w:val="nil"/>
              </w:pBdr>
              <w:spacing w:after="160"/>
              <w:ind w:left="0" w:firstLine="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Связь: на бирже доступный документы</w:t>
            </w:r>
          </w:p>
        </w:tc>
        <w:tc>
          <w:tcPr>
            <w:tcW w:w="6180" w:type="dxa"/>
            <w:vAlign w:val="center"/>
          </w:tcPr>
          <w:p w14:paraId="1AD1EBB7" w14:textId="77777777" w:rsidR="00BF1194" w:rsidRPr="000D6993" w:rsidRDefault="00BF1194" w:rsidP="00845F46">
            <w:pPr>
              <w:spacing w:before="240" w:after="240"/>
              <w:rPr>
                <w:rFonts w:ascii="GHEA Mariam" w:eastAsia="GHEA Grapalat" w:hAnsi="GHEA Mariam" w:cs="GHEA Grapalat"/>
                <w:iCs/>
                <w:sz w:val="20"/>
                <w:szCs w:val="20"/>
              </w:rPr>
            </w:pPr>
          </w:p>
        </w:tc>
      </w:tr>
    </w:tbl>
    <w:p w14:paraId="4B3973FA" w14:textId="77777777" w:rsidR="00BF1194" w:rsidRPr="000D6993" w:rsidRDefault="00BF1194" w:rsidP="00845F46">
      <w:pPr>
        <w:pBdr>
          <w:top w:val="nil"/>
          <w:left w:val="nil"/>
          <w:bottom w:val="nil"/>
          <w:right w:val="nil"/>
          <w:between w:val="nil"/>
        </w:pBdr>
        <w:spacing w:before="240"/>
        <w:rPr>
          <w:rFonts w:ascii="GHEA Mariam" w:eastAsia="GHEA Grapalat" w:hAnsi="GHEA Mariam" w:cs="GHEA Grapalat"/>
          <w:iCs/>
          <w:sz w:val="20"/>
          <w:szCs w:val="20"/>
        </w:rPr>
      </w:pPr>
      <w:r w:rsidRPr="000D6993">
        <w:rPr>
          <w:rFonts w:ascii="GHEA Mariam" w:eastAsia="GHEA Grapalat" w:hAnsi="GHEA Mariam" w:cs="GHEA Grapalat"/>
          <w:iCs/>
          <w:sz w:val="20"/>
          <w:szCs w:val="20"/>
        </w:rPr>
        <w:br w:type="page"/>
      </w:r>
    </w:p>
    <w:p w14:paraId="762326B8" w14:textId="77777777" w:rsidR="00BF1194" w:rsidRPr="000D6993" w:rsidRDefault="00BF1194" w:rsidP="00845F46">
      <w:pPr>
        <w:numPr>
          <w:ilvl w:val="0"/>
          <w:numId w:val="28"/>
        </w:numPr>
        <w:pBdr>
          <w:top w:val="nil"/>
          <w:left w:val="nil"/>
          <w:bottom w:val="nil"/>
          <w:right w:val="nil"/>
          <w:between w:val="nil"/>
        </w:pBdr>
        <w:rPr>
          <w:rFonts w:ascii="GHEA Mariam" w:eastAsia="GHEA Grapalat" w:hAnsi="GHEA Mariam" w:cs="GHEA Grapalat"/>
          <w:b/>
          <w:iCs/>
          <w:color w:val="000000"/>
          <w:sz w:val="20"/>
          <w:szCs w:val="20"/>
        </w:rPr>
      </w:pPr>
      <w:r w:rsidRPr="000D6993">
        <w:rPr>
          <w:rFonts w:ascii="GHEA Mariam" w:eastAsia="GHEA Grapalat" w:hAnsi="GHEA Mariam" w:cs="GHEA Grapalat"/>
          <w:b/>
          <w:iCs/>
          <w:color w:val="000000"/>
          <w:sz w:val="20"/>
          <w:szCs w:val="20"/>
        </w:rPr>
        <w:lastRenderedPageBreak/>
        <w:t>Дополнительный примечания</w:t>
      </w:r>
    </w:p>
    <w:p w14:paraId="3D915D13" w14:textId="77777777" w:rsidR="00BF1194" w:rsidRPr="000D6993" w:rsidRDefault="00BF1194" w:rsidP="00845F46">
      <w:pPr>
        <w:pBdr>
          <w:top w:val="nil"/>
          <w:left w:val="nil"/>
          <w:bottom w:val="nil"/>
          <w:right w:val="nil"/>
          <w:between w:val="nil"/>
        </w:pBdr>
        <w:rPr>
          <w:rFonts w:ascii="GHEA Mariam" w:eastAsia="GHEA Grapalat" w:hAnsi="GHEA Mariam" w:cs="GHEA Grapalat"/>
          <w:b/>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0D6993" w14:paraId="51056ED5" w14:textId="77777777" w:rsidTr="003465D8">
        <w:tc>
          <w:tcPr>
            <w:tcW w:w="9016" w:type="dxa"/>
            <w:shd w:val="clear" w:color="auto" w:fill="DEEAF6"/>
          </w:tcPr>
          <w:p w14:paraId="0CAC820A" w14:textId="77777777" w:rsidR="00BF1194" w:rsidRPr="000D6993" w:rsidRDefault="00BF1194" w:rsidP="00845F46">
            <w:pPr>
              <w:spacing w:before="240" w:after="160"/>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Дополнительный информация или дополнительный разъяснения , которые _ относится к являются декларация заполненный или наполнение при условии к данным</w:t>
            </w:r>
          </w:p>
        </w:tc>
      </w:tr>
      <w:tr w:rsidR="003465D8" w:rsidRPr="000D6993" w14:paraId="50DC6758" w14:textId="77777777" w:rsidTr="003465D8">
        <w:trPr>
          <w:trHeight w:val="10187"/>
        </w:trPr>
        <w:tc>
          <w:tcPr>
            <w:tcW w:w="9016" w:type="dxa"/>
            <w:shd w:val="clear" w:color="auto" w:fill="auto"/>
          </w:tcPr>
          <w:p w14:paraId="5879B9DE" w14:textId="77777777" w:rsidR="00BF1194" w:rsidRPr="000D6993" w:rsidRDefault="00BF1194" w:rsidP="00845F46">
            <w:pPr>
              <w:rPr>
                <w:rFonts w:ascii="GHEA Mariam" w:eastAsia="GHEA Grapalat" w:hAnsi="GHEA Mariam" w:cs="GHEA Grapalat"/>
                <w:b/>
                <w:iCs/>
                <w:color w:val="000000"/>
                <w:sz w:val="20"/>
                <w:szCs w:val="20"/>
              </w:rPr>
            </w:pPr>
          </w:p>
        </w:tc>
      </w:tr>
    </w:tbl>
    <w:p w14:paraId="327571D0" w14:textId="77777777" w:rsidR="00BF1194" w:rsidRPr="000D6993" w:rsidRDefault="00BF1194" w:rsidP="00845F46">
      <w:pPr>
        <w:pBdr>
          <w:top w:val="nil"/>
          <w:left w:val="nil"/>
          <w:bottom w:val="nil"/>
          <w:right w:val="nil"/>
          <w:between w:val="nil"/>
        </w:pBdr>
        <w:rPr>
          <w:rFonts w:ascii="GHEA Mariam" w:eastAsia="GHEA Grapalat" w:hAnsi="GHEA Mariam" w:cs="GHEA Grapalat"/>
          <w:b/>
          <w:iCs/>
          <w:color w:val="000000"/>
          <w:sz w:val="20"/>
          <w:szCs w:val="20"/>
        </w:rPr>
      </w:pPr>
    </w:p>
    <w:p w14:paraId="5E9C000B" w14:textId="77777777" w:rsidR="00BF1194" w:rsidRPr="000D6993" w:rsidRDefault="00BF1194" w:rsidP="00845F46">
      <w:pPr>
        <w:pStyle w:val="31"/>
        <w:spacing w:line="240" w:lineRule="auto"/>
        <w:jc w:val="right"/>
        <w:rPr>
          <w:rFonts w:ascii="GHEA Mariam" w:hAnsi="GHEA Mariam" w:cs="Arial"/>
          <w:b/>
          <w:iCs/>
        </w:rPr>
      </w:pPr>
    </w:p>
    <w:p w14:paraId="21BA8AC7" w14:textId="77777777" w:rsidR="00BF1194" w:rsidRPr="000D6993" w:rsidRDefault="00BF1194" w:rsidP="00845F46">
      <w:pPr>
        <w:pStyle w:val="31"/>
        <w:spacing w:line="240" w:lineRule="auto"/>
        <w:ind w:firstLine="0"/>
        <w:jc w:val="left"/>
        <w:rPr>
          <w:rFonts w:ascii="GHEA Mariam" w:hAnsi="GHEA Mariam"/>
          <w:iCs/>
          <w:lang w:val="hy-AM"/>
        </w:rPr>
      </w:pPr>
    </w:p>
    <w:p w14:paraId="0C6AB389" w14:textId="77777777" w:rsidR="00BF1194" w:rsidRPr="000D6993" w:rsidRDefault="00BF1194" w:rsidP="00845F46">
      <w:pPr>
        <w:pStyle w:val="31"/>
        <w:spacing w:line="240" w:lineRule="auto"/>
        <w:ind w:firstLine="0"/>
        <w:jc w:val="left"/>
        <w:rPr>
          <w:rFonts w:ascii="GHEA Mariam" w:hAnsi="GHEA Mariam"/>
          <w:iCs/>
          <w:lang w:val="hy-AM"/>
        </w:rPr>
      </w:pPr>
    </w:p>
    <w:p w14:paraId="74764DEE" w14:textId="77777777" w:rsidR="00BF1194" w:rsidRPr="000D6993" w:rsidRDefault="00BF1194" w:rsidP="00845F46">
      <w:pPr>
        <w:pStyle w:val="31"/>
        <w:spacing w:line="240" w:lineRule="auto"/>
        <w:ind w:firstLine="0"/>
        <w:jc w:val="left"/>
        <w:rPr>
          <w:rFonts w:ascii="GHEA Mariam" w:hAnsi="GHEA Mariam"/>
          <w:iCs/>
          <w:lang w:val="hy-AM"/>
        </w:rPr>
      </w:pPr>
    </w:p>
    <w:p w14:paraId="7998A861" w14:textId="77777777" w:rsidR="00BF1194" w:rsidRPr="000D6993" w:rsidRDefault="00BF1194" w:rsidP="00845F46">
      <w:pPr>
        <w:pStyle w:val="31"/>
        <w:spacing w:line="240" w:lineRule="auto"/>
        <w:ind w:firstLine="0"/>
        <w:jc w:val="left"/>
        <w:rPr>
          <w:rFonts w:ascii="GHEA Mariam" w:hAnsi="GHEA Mariam"/>
          <w:iCs/>
          <w:lang w:val="hy-AM"/>
        </w:rPr>
      </w:pPr>
    </w:p>
    <w:p w14:paraId="70809A6E" w14:textId="77777777" w:rsidR="00BF1194" w:rsidRPr="000D6993" w:rsidRDefault="00BF1194" w:rsidP="00845F46">
      <w:pPr>
        <w:pStyle w:val="31"/>
        <w:spacing w:line="240" w:lineRule="auto"/>
        <w:ind w:firstLine="0"/>
        <w:jc w:val="left"/>
        <w:rPr>
          <w:rFonts w:ascii="GHEA Mariam" w:hAnsi="GHEA Mariam"/>
          <w:b/>
          <w:iCs/>
          <w:lang w:val="hy-AM"/>
        </w:rPr>
      </w:pPr>
    </w:p>
    <w:p w14:paraId="10B15E48" w14:textId="77777777" w:rsidR="00BF1194" w:rsidRPr="000D6993" w:rsidRDefault="00BF1194" w:rsidP="00845F46">
      <w:pPr>
        <w:pStyle w:val="31"/>
        <w:spacing w:line="240" w:lineRule="auto"/>
        <w:ind w:firstLine="0"/>
        <w:jc w:val="left"/>
        <w:rPr>
          <w:rFonts w:ascii="GHEA Mariam" w:hAnsi="GHEA Mariam"/>
          <w:b/>
          <w:iCs/>
          <w:lang w:val="hy-AM"/>
        </w:rPr>
      </w:pPr>
    </w:p>
    <w:p w14:paraId="7F7AAE6B" w14:textId="77777777" w:rsidR="00BF1194" w:rsidRPr="000D6993" w:rsidRDefault="00BF1194" w:rsidP="00845F46">
      <w:pPr>
        <w:pStyle w:val="31"/>
        <w:spacing w:line="240" w:lineRule="auto"/>
        <w:ind w:firstLine="0"/>
        <w:jc w:val="left"/>
        <w:rPr>
          <w:rFonts w:ascii="GHEA Mariam" w:hAnsi="GHEA Mariam"/>
          <w:b/>
          <w:iCs/>
          <w:lang w:val="hy-AM"/>
        </w:rPr>
      </w:pPr>
    </w:p>
    <w:p w14:paraId="20823CE7" w14:textId="77777777" w:rsidR="00BF1194" w:rsidRPr="000D6993" w:rsidRDefault="00BF1194" w:rsidP="00845F46">
      <w:pPr>
        <w:pStyle w:val="31"/>
        <w:spacing w:line="240" w:lineRule="auto"/>
        <w:ind w:firstLine="0"/>
        <w:jc w:val="left"/>
        <w:rPr>
          <w:rFonts w:ascii="GHEA Mariam" w:hAnsi="GHEA Mariam"/>
          <w:b/>
          <w:iCs/>
          <w:lang w:val="hy-AM"/>
        </w:rPr>
      </w:pPr>
    </w:p>
    <w:p w14:paraId="3F67317A" w14:textId="4BFFA56F" w:rsidR="00BF1194" w:rsidRPr="000D6993" w:rsidRDefault="00BF1194" w:rsidP="00845F46">
      <w:pPr>
        <w:jc w:val="center"/>
        <w:rPr>
          <w:rFonts w:ascii="GHEA Mariam" w:eastAsia="GHEA Grapalat" w:hAnsi="GHEA Mariam" w:cs="GHEA Grapalat"/>
          <w:b/>
          <w:iCs/>
          <w:sz w:val="20"/>
          <w:szCs w:val="20"/>
        </w:rPr>
      </w:pPr>
    </w:p>
    <w:p w14:paraId="297A73E9" w14:textId="77777777" w:rsidR="008F3DB9" w:rsidRPr="000D6993" w:rsidRDefault="008F3DB9" w:rsidP="00845F46">
      <w:pPr>
        <w:jc w:val="center"/>
        <w:rPr>
          <w:rFonts w:ascii="GHEA Mariam" w:eastAsia="GHEA Grapalat" w:hAnsi="GHEA Mariam" w:cs="GHEA Grapalat"/>
          <w:b/>
          <w:iCs/>
          <w:sz w:val="20"/>
          <w:szCs w:val="20"/>
        </w:rPr>
      </w:pPr>
    </w:p>
    <w:p w14:paraId="74E1DAB3" w14:textId="77777777" w:rsidR="00BF1194" w:rsidRPr="000D6993" w:rsidRDefault="00BF1194" w:rsidP="00845F46">
      <w:pPr>
        <w:jc w:val="center"/>
        <w:rPr>
          <w:rFonts w:ascii="GHEA Mariam" w:eastAsia="GHEA Grapalat" w:hAnsi="GHEA Mariam" w:cs="GHEA Grapalat"/>
          <w:b/>
          <w:iCs/>
          <w:sz w:val="20"/>
          <w:szCs w:val="20"/>
        </w:rPr>
      </w:pPr>
    </w:p>
    <w:p w14:paraId="03EDCEBD" w14:textId="77777777" w:rsidR="00961CA8" w:rsidRPr="000D6993" w:rsidRDefault="00961CA8" w:rsidP="00845F46">
      <w:pPr>
        <w:jc w:val="center"/>
        <w:rPr>
          <w:rFonts w:ascii="GHEA Mariam" w:eastAsia="GHEA Grapalat" w:hAnsi="GHEA Mariam" w:cs="GHEA Grapalat"/>
          <w:b/>
          <w:iCs/>
          <w:sz w:val="20"/>
          <w:szCs w:val="20"/>
        </w:rPr>
      </w:pPr>
    </w:p>
    <w:p w14:paraId="17900CE0" w14:textId="72AD7852" w:rsidR="00BF1194" w:rsidRPr="000D6993" w:rsidRDefault="00BF1194" w:rsidP="00845F46">
      <w:pPr>
        <w:jc w:val="center"/>
        <w:rPr>
          <w:rFonts w:ascii="GHEA Mariam" w:eastAsia="GHEA Grapalat" w:hAnsi="GHEA Mariam" w:cs="GHEA Grapalat"/>
          <w:b/>
          <w:iCs/>
          <w:sz w:val="20"/>
          <w:szCs w:val="20"/>
        </w:rPr>
      </w:pPr>
      <w:r w:rsidRPr="000D6993">
        <w:rPr>
          <w:rFonts w:ascii="GHEA Mariam" w:eastAsia="GHEA Grapalat" w:hAnsi="GHEA Mariam" w:cs="GHEA Grapalat"/>
          <w:b/>
          <w:iCs/>
          <w:sz w:val="20"/>
          <w:szCs w:val="20"/>
        </w:rPr>
        <w:lastRenderedPageBreak/>
        <w:t>I. Декларация наполнение заказ</w:t>
      </w:r>
    </w:p>
    <w:p w14:paraId="0C4AACFE" w14:textId="77777777" w:rsidR="00BF1194" w:rsidRPr="000D6993" w:rsidRDefault="00BF1194" w:rsidP="00845F46">
      <w:pPr>
        <w:pBdr>
          <w:top w:val="nil"/>
          <w:left w:val="nil"/>
          <w:bottom w:val="nil"/>
          <w:right w:val="nil"/>
          <w:between w:val="nil"/>
        </w:pBdr>
        <w:ind w:left="567"/>
        <w:jc w:val="center"/>
        <w:rPr>
          <w:rFonts w:ascii="GHEA Mariam" w:eastAsia="GHEA Grapalat" w:hAnsi="GHEA Mariam" w:cs="GHEA Grapalat"/>
          <w:iCs/>
          <w:color w:val="000000"/>
          <w:sz w:val="20"/>
          <w:szCs w:val="20"/>
        </w:rPr>
      </w:pPr>
    </w:p>
    <w:p w14:paraId="27DB47EB" w14:textId="77777777"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 xml:space="preserve">1-м разделе декларации ( Организация ) необходимо заполнить являются декларация представитель юридический данные лица ( далее Организация ) . _ Этот раздел подразделы быть законченным являются следующее: по правилам </w:t>
      </w:r>
      <w:r w:rsidRPr="000D6993">
        <w:rPr>
          <w:rFonts w:ascii="Cambria Math" w:eastAsia="GHEA Grapalat" w:hAnsi="Cambria Math" w:cs="Cambria Math"/>
          <w:iCs/>
          <w:color w:val="000000"/>
          <w:sz w:val="20"/>
          <w:szCs w:val="20"/>
        </w:rPr>
        <w:t>.</w:t>
      </w:r>
    </w:p>
    <w:p w14:paraId="2262CC54"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Организация данные » подраздел быть законченным являются Организация: имя ( это включая латинские буквы ) и состояние Регистрация данные , включая _ примечание организационно-правовой формы о _</w:t>
      </w:r>
    </w:p>
    <w:p w14:paraId="434570B5" w14:textId="77777777" w:rsidR="00BF1194" w:rsidRPr="000D6993" w:rsidRDefault="00BF1194" w:rsidP="00845F46">
      <w:pPr>
        <w:numPr>
          <w:ilvl w:val="1"/>
          <w:numId w:val="29"/>
        </w:numP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 Декларация представитель человек » подраздел оно завершено _ физический человек данные ВОЗ подписывает заявление </w:t>
      </w:r>
      <w:r w:rsidRPr="000D6993">
        <w:rPr>
          <w:rFonts w:ascii="GHEA Mariam" w:eastAsia="GHEA Grapalat" w:hAnsi="GHEA Mariam" w:cs="GHEA Grapalat"/>
          <w:iCs/>
          <w:sz w:val="20"/>
          <w:szCs w:val="20"/>
          <w:lang w:val="hy-AM"/>
        </w:rPr>
        <w:t xml:space="preserve">на данную </w:t>
      </w:r>
      <w:r w:rsidRPr="000D6993">
        <w:rPr>
          <w:rFonts w:ascii="GHEA Mariam" w:eastAsia="GHEA Grapalat" w:hAnsi="GHEA Mariam" w:cs="GHEA Grapalat"/>
          <w:iCs/>
          <w:sz w:val="20"/>
          <w:szCs w:val="20"/>
        </w:rPr>
        <w:t>процедуру инклюзивный документы .</w:t>
      </w:r>
    </w:p>
    <w:p w14:paraId="5A01A073" w14:textId="77777777" w:rsidR="00BF1194" w:rsidRPr="000D6993" w:rsidRDefault="00BF1194" w:rsidP="00845F46">
      <w:pPr>
        <w:numPr>
          <w:ilvl w:val="1"/>
          <w:numId w:val="29"/>
        </w:numP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Декларация презентация » подраздел быть законченным являются декларации подписание день , месяц , год объявления _ страниц количество как _ также декларация размещена _ представитель человек подпись .</w:t>
      </w:r>
    </w:p>
    <w:p w14:paraId="0B754DAC" w14:textId="77777777" w:rsidR="00BF1194" w:rsidRPr="000D6993" w:rsidRDefault="00BF1194" w:rsidP="00845F46">
      <w:pPr>
        <w:ind w:firstLine="567"/>
        <w:jc w:val="both"/>
        <w:rPr>
          <w:rFonts w:ascii="GHEA Mariam" w:eastAsia="GHEA Grapalat" w:hAnsi="GHEA Mariam" w:cs="GHEA Grapalat"/>
          <w:iCs/>
          <w:sz w:val="20"/>
          <w:szCs w:val="20"/>
        </w:rPr>
      </w:pPr>
    </w:p>
    <w:p w14:paraId="2E31768F" w14:textId="77777777"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color w:val="000000"/>
          <w:sz w:val="20"/>
          <w:szCs w:val="20"/>
        </w:rPr>
        <w:t xml:space="preserve">Раздел 2 </w:t>
      </w:r>
      <w:r w:rsidRPr="000D6993">
        <w:rPr>
          <w:rFonts w:ascii="GHEA Mariam" w:eastAsia="GHEA Grapalat" w:hAnsi="GHEA Mariam" w:cs="GHEA Grapalat"/>
          <w:iCs/>
          <w:sz w:val="20"/>
          <w:szCs w:val="20"/>
        </w:rPr>
        <w:t xml:space="preserve">Декларации </w:t>
      </w:r>
      <w:r w:rsidRPr="000D6993">
        <w:rPr>
          <w:rFonts w:ascii="GHEA Mariam" w:eastAsia="GHEA Grapalat" w:hAnsi="GHEA Mariam" w:cs="GHEA Grapalat"/>
          <w:iCs/>
          <w:color w:val="000000"/>
          <w:sz w:val="20"/>
          <w:szCs w:val="20"/>
        </w:rPr>
        <w:t>( Акции листинг данные )</w:t>
      </w:r>
      <w:r w:rsidRPr="000D6993">
        <w:rPr>
          <w:rFonts w:ascii="GHEA Mariam" w:eastAsia="GHEA Grapalat" w:hAnsi="GHEA Mariam" w:cs="GHEA Grapalat"/>
          <w:b/>
          <w:iCs/>
          <w:color w:val="000000"/>
          <w:sz w:val="20"/>
          <w:szCs w:val="20"/>
        </w:rPr>
        <w:t xml:space="preserve"> </w:t>
      </w:r>
      <w:r w:rsidRPr="000D6993">
        <w:rPr>
          <w:rFonts w:ascii="GHEA Mariam" w:eastAsia="GHEA Grapalat" w:hAnsi="GHEA Mariam" w:cs="GHEA Grapalat"/>
          <w:iCs/>
          <w:color w:val="000000"/>
          <w:sz w:val="20"/>
          <w:szCs w:val="20"/>
        </w:rPr>
        <w:t xml:space="preserve">завершено , если Организация: или Организация </w:t>
      </w:r>
      <w:r w:rsidRPr="000D6993">
        <w:rPr>
          <w:rFonts w:ascii="GHEA Mariam" w:eastAsia="GHEA Grapalat" w:hAnsi="GHEA Mariam" w:cs="GHEA Grapalat"/>
          <w:iCs/>
          <w:sz w:val="20"/>
          <w:szCs w:val="20"/>
        </w:rPr>
        <w:t xml:space="preserve">н </w:t>
      </w:r>
      <w:r w:rsidRPr="000D6993">
        <w:rPr>
          <w:rFonts w:ascii="GHEA Mariam" w:eastAsia="GHEA Grapalat" w:hAnsi="GHEA Mariam" w:cs="GHEA Grapalat"/>
          <w:iCs/>
          <w:color w:val="000000"/>
          <w:sz w:val="20"/>
          <w:szCs w:val="20"/>
        </w:rPr>
        <w:t xml:space="preserve">полностью контроллер другой юридический человек акции внесен в список являются Армения Республика справедливость министра от подтверждено , реально бенефициары эквивалент раскрытие информации стандарты регулируемый рынки в списке включено в магазине . Отмечено стандарты соответствовать случай </w:t>
      </w:r>
      <w:r w:rsidRPr="000D6993">
        <w:rPr>
          <w:rFonts w:ascii="GHEA Mariam" w:eastAsia="GHEA Grapalat" w:hAnsi="GHEA Mariam" w:cs="GHEA Grapalat"/>
          <w:iCs/>
          <w:sz w:val="20"/>
          <w:szCs w:val="20"/>
        </w:rPr>
        <w:t>этот</w:t>
      </w:r>
      <w:r w:rsidRPr="000D6993">
        <w:rPr>
          <w:rFonts w:ascii="GHEA Mariam" w:eastAsia="GHEA Grapalat" w:hAnsi="GHEA Mariam" w:cs="GHEA Grapalat"/>
          <w:iCs/>
          <w:color w:val="000000"/>
          <w:sz w:val="20"/>
          <w:szCs w:val="20"/>
        </w:rPr>
        <w:t xml:space="preserve"> отделение завершено в Организации или </w:t>
      </w:r>
      <w:r w:rsidRPr="000D6993">
        <w:rPr>
          <w:rFonts w:ascii="GHEA Mariam" w:eastAsia="GHEA Grapalat" w:hAnsi="GHEA Mariam" w:cs="GHEA Grapalat"/>
          <w:iCs/>
          <w:sz w:val="20"/>
          <w:szCs w:val="20"/>
        </w:rPr>
        <w:t>Организация</w:t>
      </w:r>
      <w:r w:rsidRPr="000D6993">
        <w:rPr>
          <w:rFonts w:ascii="GHEA Mariam" w:eastAsia="GHEA Grapalat" w:hAnsi="GHEA Mariam" w:cs="GHEA Grapalat"/>
          <w:iCs/>
          <w:color w:val="000000"/>
          <w:sz w:val="20"/>
          <w:szCs w:val="20"/>
        </w:rPr>
        <w:t xml:space="preserve"> полностью контроллер другой юридический человек для . </w:t>
      </w:r>
      <w:r w:rsidRPr="000D6993">
        <w:rPr>
          <w:rFonts w:ascii="GHEA Mariam" w:eastAsia="GHEA Grapalat" w:hAnsi="GHEA Mariam" w:cs="GHEA Grapalat"/>
          <w:iCs/>
          <w:sz w:val="20"/>
          <w:szCs w:val="20"/>
        </w:rPr>
        <w:t xml:space="preserve">Этот отделение завершить случай декларации следующий отделы при условии они не дополнение , за исключением раздела 5 , который завершено , если Организация полностью контроллер юридический персона Организация: Законодательный в столице имеет косвенный участие . </w:t>
      </w:r>
      <w:r w:rsidRPr="000D6993">
        <w:rPr>
          <w:rFonts w:ascii="GHEA Mariam" w:eastAsia="GHEA Grapalat" w:hAnsi="GHEA Mariam" w:cs="GHEA Grapalat"/>
          <w:iCs/>
          <w:color w:val="000000"/>
          <w:sz w:val="20"/>
          <w:szCs w:val="20"/>
        </w:rPr>
        <w:t xml:space="preserve">Этот раздел подразделы быть законченным являются следующее: по правилам </w:t>
      </w:r>
      <w:r w:rsidRPr="000D6993">
        <w:rPr>
          <w:rFonts w:ascii="Cambria Math" w:eastAsia="GHEA Grapalat" w:hAnsi="Cambria Math" w:cs="Cambria Math"/>
          <w:iCs/>
          <w:color w:val="000000"/>
          <w:sz w:val="20"/>
          <w:szCs w:val="20"/>
        </w:rPr>
        <w:t>.</w:t>
      </w:r>
    </w:p>
    <w:p w14:paraId="3A9E12D5"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Акции листинг данные » подраздел запас заполнен _ фондового рынка имя в скобках отмечая также фондового рынка код (код рыночного идентификатора), где внесен в список являются Организация: или Организация полностью контроллер другой юридический человек делится как _ также делается ссылка _ на бирже доступный документы - наличие случай это документы , которые _ содержит являются информация данные юридический человек владельцы касательно _</w:t>
      </w:r>
    </w:p>
    <w:p w14:paraId="5D4548C6"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Организация контроллер юридический человек данные » подраздел завершено , если в подразделе 2.1 декларации заполненный данные относится к являются нет или декларация представитель юридический человеку , другому Организация полностью контроллер другой юридический человек _ Этот подраздел быть законченным являются Организация контроллер юридический человек имя ( это включая латинские буквы ) и регистрация данные , в том числе : примечание организационно-правовой формы о том как _ также исполнительный тела вести Имя и фамилия .</w:t>
      </w:r>
    </w:p>
    <w:p w14:paraId="4605B423"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 Контроль уровень » подраздел завершено , если 2 декларации </w:t>
      </w:r>
      <w:r w:rsidRPr="000D6993">
        <w:rPr>
          <w:rFonts w:ascii="Cambria Math" w:eastAsia="Cambria Math" w:hAnsi="Cambria Math" w:cs="Cambria Math"/>
          <w:iCs/>
          <w:sz w:val="20"/>
          <w:szCs w:val="20"/>
        </w:rPr>
        <w:t xml:space="preserve">. </w:t>
      </w:r>
      <w:r w:rsidRPr="000D6993">
        <w:rPr>
          <w:rFonts w:ascii="GHEA Mariam" w:eastAsia="GHEA Grapalat" w:hAnsi="GHEA Mariam" w:cs="GHEA Grapalat"/>
          <w:iCs/>
          <w:sz w:val="20"/>
          <w:szCs w:val="20"/>
        </w:rPr>
        <w:t>В подразделе 1 будет завершена являются Организация полностью контроллер юридический человеку относящийся к данные . Этот подраздел указывает на организацию Законодательный в столице Организация контроллер юридический человек участие сумма : процент с выражением типа также участие тип . Законодательный в столице участие размер и тип касательно примечания это происходит являются настоящим абзацем "а" подпункта 5 пункта 4 приказа учредил правила по бухгалтерскому учету .</w:t>
      </w:r>
    </w:p>
    <w:p w14:paraId="63DC853E" w14:textId="77777777"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p>
    <w:p w14:paraId="1DF09642" w14:textId="77777777"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Раздел 3 декларации ( Государство , сообщество или Международный организация участие )</w:t>
      </w:r>
      <w:r w:rsidRPr="000D6993">
        <w:rPr>
          <w:rFonts w:ascii="GHEA Mariam" w:eastAsia="GHEA Grapalat" w:hAnsi="GHEA Mariam" w:cs="GHEA Grapalat"/>
          <w:b/>
          <w:iCs/>
          <w:color w:val="000000"/>
          <w:sz w:val="20"/>
          <w:szCs w:val="20"/>
        </w:rPr>
        <w:t xml:space="preserve"> </w:t>
      </w:r>
      <w:r w:rsidRPr="000D6993">
        <w:rPr>
          <w:rFonts w:ascii="GHEA Mariam" w:eastAsia="GHEA Grapalat" w:hAnsi="GHEA Mariam" w:cs="GHEA Grapalat"/>
          <w:iCs/>
          <w:color w:val="000000"/>
          <w:sz w:val="20"/>
          <w:szCs w:val="20"/>
        </w:rPr>
        <w:t xml:space="preserve">завершено , если Организация: Законодательный в столице напрямую или косвенный участие имеет любой государство , сообщество или Международный организация . Раздел: может быть завершено не сколько даже если _ Организация: Законодательный в столице напрямую или косвенный участие иметь не сколько государство , сообщество или Международный организация . Этот раздел подразделы быть законченным являются следующее: по правилам </w:t>
      </w:r>
      <w:r w:rsidRPr="000D6993">
        <w:rPr>
          <w:rFonts w:ascii="Cambria Math" w:eastAsia="GHEA Grapalat" w:hAnsi="Cambria Math" w:cs="Cambria Math"/>
          <w:iCs/>
          <w:color w:val="000000"/>
          <w:sz w:val="20"/>
          <w:szCs w:val="20"/>
        </w:rPr>
        <w:t>.</w:t>
      </w:r>
    </w:p>
    <w:p w14:paraId="31C129AF"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государства или сообщество участие » подраздел завершено , если декларация представитель юридический человек Законодательный в столице доступен государству _ или сообщество напрямую или косвенный участие _ государства участие случай этот подраздел завершается государством , и _ сообщество участие случай тоже _ сообщество имя . Этот подраздел быть законченным являются также юридический человек Законодательный в столице государства или сообщество участие сумма : процент с выражением типа также участие тип . Законодательный в столице участие размер и тип касательно примечания это происходит являются настоящим абзацем "а" подпункта 5 пункта 4 приказа учредил правила по бухгалтерскому учету .</w:t>
      </w:r>
    </w:p>
    <w:p w14:paraId="5A68F1E5"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 Международный организация участие » подраздел завершено , если декларация представитель юридический человек Законодательный в столице доступен на международном уровне _ организация напрямую или косвенный участие _ Этот подраздел быть законченным являются </w:t>
      </w:r>
      <w:r w:rsidRPr="000D6993">
        <w:rPr>
          <w:rFonts w:ascii="GHEA Mariam" w:eastAsia="GHEA Grapalat" w:hAnsi="GHEA Mariam" w:cs="GHEA Grapalat"/>
          <w:iCs/>
          <w:sz w:val="20"/>
          <w:szCs w:val="20"/>
        </w:rPr>
        <w:lastRenderedPageBreak/>
        <w:t>Международный организация имя ( это включая латинскую букву ), юридический человек Законодательный в столице Международный организация участие сумма : процент с выражением типа также участие тип . Законодательный в столице участие размер и тип касательно примечания это происходит являются настоящим абзацем "а" подпункта 5 пункта 4 приказа учредил правила по бухгалтерскому учету .</w:t>
      </w:r>
    </w:p>
    <w:p w14:paraId="0714B76F" w14:textId="77777777" w:rsidR="00BF1194" w:rsidRPr="000D6993" w:rsidRDefault="00BF1194" w:rsidP="00845F46">
      <w:pPr>
        <w:pBdr>
          <w:top w:val="nil"/>
          <w:left w:val="nil"/>
          <w:bottom w:val="nil"/>
          <w:right w:val="nil"/>
          <w:between w:val="nil"/>
        </w:pBdr>
        <w:ind w:left="1789" w:firstLine="567"/>
        <w:jc w:val="both"/>
        <w:rPr>
          <w:rFonts w:ascii="GHEA Mariam" w:eastAsia="GHEA Grapalat" w:hAnsi="GHEA Mariam" w:cs="GHEA Grapalat"/>
          <w:iCs/>
          <w:sz w:val="20"/>
          <w:szCs w:val="20"/>
        </w:rPr>
      </w:pPr>
    </w:p>
    <w:p w14:paraId="40CDDD9D" w14:textId="77777777"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color w:val="000000"/>
          <w:sz w:val="20"/>
          <w:szCs w:val="20"/>
        </w:rPr>
      </w:pPr>
      <w:r w:rsidRPr="000D6993">
        <w:rPr>
          <w:rFonts w:ascii="GHEA Mariam" w:eastAsia="GHEA Grapalat" w:hAnsi="GHEA Mariam" w:cs="GHEA Grapalat"/>
          <w:iCs/>
          <w:color w:val="000000"/>
          <w:sz w:val="20"/>
          <w:szCs w:val="20"/>
        </w:rPr>
        <w:t xml:space="preserve">Раздел 4 Декларации ( Верно : бенефициар данные ) завершается каждый _ настоящий бенефициар для отдельно в Организацию настоящий бенефициары в количестве . Этот раздел подразделы быть законченным являются следующее: по правилам </w:t>
      </w:r>
      <w:r w:rsidRPr="000D6993">
        <w:rPr>
          <w:rFonts w:ascii="Cambria Math" w:eastAsia="GHEA Grapalat" w:hAnsi="Cambria Math" w:cs="Cambria Math"/>
          <w:iCs/>
          <w:color w:val="000000"/>
          <w:sz w:val="20"/>
          <w:szCs w:val="20"/>
        </w:rPr>
        <w:t>.</w:t>
      </w:r>
    </w:p>
    <w:p w14:paraId="34BBA408"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Лично личность сертификатор данные » подраздел быть законченным являются настоящий бенефициар личный данные . Данные быть законченным являются таким образом _ их заполненный являются настоящий бенефициар персона подтверждающий в документе . Если: человек Имя и фамилия Армянский или Латинская буква доступный они не последний персона подтверждающий в документе , то декларация дополняется ими _ транскрипция .</w:t>
      </w:r>
    </w:p>
    <w:p w14:paraId="1D909223"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Персона подтверждающий документ » подраздел быть законченным являются информации настоящий бенефициар персона подтверждающий документа касательно _</w:t>
      </w:r>
    </w:p>
    <w:p w14:paraId="4E430A47"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Лично бухгалтерский учет адрес » подраздел заполнен реальным _ бенефициар бухгалтерский учет дикий адрес .</w:t>
      </w:r>
    </w:p>
    <w:p w14:paraId="7CEE1D28"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Лично резиденция адрес » подраздел завершено , если настоящий бенефициар бухгалтерский учет адрес отличается от последнего резиденция с адреса . Этот подраздел заполнен реальным _ бенефициар резиденция дикий адрес .</w:t>
      </w:r>
    </w:p>
    <w:p w14:paraId="55E17FCA"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Настоящий бенефициар быть базы ( кроме для внутреннего использования поля подотчетный организации )" подраздел завершено</w:t>
      </w:r>
      <w:proofErr w:type="gramStart"/>
      <w:r w:rsidRPr="000D6993">
        <w:rPr>
          <w:rFonts w:ascii="GHEA Mariam" w:eastAsia="GHEA Grapalat" w:hAnsi="GHEA Mariam" w:cs="GHEA Grapalat"/>
          <w:iCs/>
          <w:sz w:val="20"/>
          <w:szCs w:val="20"/>
        </w:rPr>
        <w:t xml:space="preserve"> ,</w:t>
      </w:r>
      <w:proofErr w:type="gramEnd"/>
      <w:r w:rsidRPr="000D6993">
        <w:rPr>
          <w:rFonts w:ascii="GHEA Mariam" w:eastAsia="GHEA Grapalat" w:hAnsi="GHEA Mariam" w:cs="GHEA Grapalat"/>
          <w:iCs/>
          <w:sz w:val="20"/>
          <w:szCs w:val="20"/>
        </w:rPr>
        <w:t xml:space="preserve"> если декларация представитель юридический персона нет является для внутреннего использования поля подотчетный организация _ Этот подраздел упоминается , что « Деньги отмывание денег и терроризм финансирование против о борьбе _ в соответствии с законом запланировано что основа ( ы ) кем является этот человек является Организация: настоящий бенефициара и включено являются что фонды в связи с необходимый информация</w:t>
      </w:r>
      <w:proofErr w:type="gramStart"/>
      <w:r w:rsidRPr="000D6993">
        <w:rPr>
          <w:rFonts w:ascii="GHEA Mariam" w:eastAsia="GHEA Grapalat" w:hAnsi="GHEA Mariam" w:cs="GHEA Grapalat"/>
          <w:iCs/>
          <w:sz w:val="20"/>
          <w:szCs w:val="20"/>
        </w:rPr>
        <w:t xml:space="preserve"> .</w:t>
      </w:r>
      <w:proofErr w:type="gramEnd"/>
      <w:r w:rsidRPr="000D6993">
        <w:rPr>
          <w:rFonts w:ascii="GHEA Mariam" w:eastAsia="GHEA Grapalat" w:hAnsi="GHEA Mariam" w:cs="GHEA Grapalat"/>
          <w:iCs/>
          <w:sz w:val="20"/>
          <w:szCs w:val="20"/>
        </w:rPr>
        <w:t xml:space="preserve"> От одного более на основании настоящий бенефициар быть случай сделана заметка _ все фонды частично , соответственно в баллах . Этот подраздел фонды касательно данные быть законченным являются следующее: по правилам </w:t>
      </w:r>
      <w:r w:rsidRPr="000D6993">
        <w:rPr>
          <w:rFonts w:ascii="Cambria Math" w:eastAsia="GHEA Grapalat" w:hAnsi="Cambria Math" w:cs="Cambria Math"/>
          <w:iCs/>
          <w:sz w:val="20"/>
          <w:szCs w:val="20"/>
        </w:rPr>
        <w:t>.</w:t>
      </w:r>
    </w:p>
    <w:p w14:paraId="46F056C1" w14:textId="77777777"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а</w:t>
      </w:r>
      <w:proofErr w:type="gramStart"/>
      <w:r w:rsidRPr="000D6993">
        <w:rPr>
          <w:rFonts w:ascii="GHEA Mariam" w:eastAsia="GHEA Grapalat" w:hAnsi="GHEA Mariam" w:cs="GHEA Grapalat"/>
          <w:iCs/>
          <w:sz w:val="20"/>
          <w:szCs w:val="20"/>
        </w:rPr>
        <w:t xml:space="preserve"> </w:t>
      </w:r>
      <w:r w:rsidRPr="000D6993">
        <w:rPr>
          <w:rFonts w:ascii="Cambria Math" w:eastAsia="GHEA Grapalat" w:hAnsi="Cambria Math" w:cs="Cambria Math"/>
          <w:iCs/>
          <w:sz w:val="20"/>
          <w:szCs w:val="20"/>
        </w:rPr>
        <w:t>.</w:t>
      </w:r>
      <w:proofErr w:type="gramEnd"/>
      <w:r w:rsidRPr="000D6993">
        <w:rPr>
          <w:rFonts w:ascii="GHEA Mariam" w:eastAsia="GHEA Grapalat" w:hAnsi="GHEA Mariam" w:cs="GHEA Grapalat"/>
          <w:iCs/>
          <w:sz w:val="20"/>
          <w:szCs w:val="20"/>
        </w:rPr>
        <w:t xml:space="preserve"> Этот в подразделе « </w:t>
      </w:r>
      <w:r w:rsidRPr="000D6993">
        <w:rPr>
          <w:rFonts w:ascii="GHEA Mariam" w:eastAsia="GHEA Grapalat" w:hAnsi="GHEA Mariam" w:cs="GHEA Grapalat"/>
          <w:b/>
          <w:iCs/>
          <w:sz w:val="20"/>
          <w:szCs w:val="20"/>
        </w:rPr>
        <w:t xml:space="preserve">а </w:t>
      </w:r>
      <w:r w:rsidRPr="000D6993">
        <w:rPr>
          <w:rFonts w:ascii="GHEA Mariam" w:eastAsia="GHEA Grapalat" w:hAnsi="GHEA Mariam" w:cs="GHEA Grapalat"/>
          <w:iCs/>
          <w:sz w:val="20"/>
          <w:szCs w:val="20"/>
        </w:rPr>
        <w:t>» . Примечание делается , если : физический персона напрямую или косвенный владеет голосом Организации _ _ верно дающий долей ( долей , долей ) 20 и более процент или напрямую или косвенный манера имеет 20 и более процент участие Организация: Законодательный в столице</w:t>
      </w:r>
      <w:proofErr w:type="gramStart"/>
      <w:r w:rsidRPr="000D6993">
        <w:rPr>
          <w:rFonts w:ascii="GHEA Mariam" w:eastAsia="GHEA Grapalat" w:hAnsi="GHEA Mariam" w:cs="GHEA Grapalat"/>
          <w:iCs/>
          <w:sz w:val="20"/>
          <w:szCs w:val="20"/>
        </w:rPr>
        <w:t xml:space="preserve"> .</w:t>
      </w:r>
      <w:proofErr w:type="gramEnd"/>
      <w:r w:rsidRPr="000D6993">
        <w:rPr>
          <w:rFonts w:ascii="GHEA Mariam" w:eastAsia="GHEA Grapalat" w:hAnsi="GHEA Mariam" w:cs="GHEA Grapalat"/>
          <w:iCs/>
          <w:sz w:val="20"/>
          <w:szCs w:val="20"/>
        </w:rPr>
        <w:t xml:space="preserve"> Участие может быть _ Организация: доля ( доля , доля ) имущества по праву обладать силой ( прямо участие ) или: Организация: владелец доли _ _ _ _ _ другой юридический человек доля ( доля</w:t>
      </w:r>
      <w:proofErr w:type="gramStart"/>
      <w:r w:rsidRPr="000D6993">
        <w:rPr>
          <w:rFonts w:ascii="GHEA Mariam" w:eastAsia="GHEA Grapalat" w:hAnsi="GHEA Mariam" w:cs="GHEA Grapalat"/>
          <w:iCs/>
          <w:sz w:val="20"/>
          <w:szCs w:val="20"/>
        </w:rPr>
        <w:t xml:space="preserve"> ,</w:t>
      </w:r>
      <w:proofErr w:type="gramEnd"/>
      <w:r w:rsidRPr="000D6993">
        <w:rPr>
          <w:rFonts w:ascii="GHEA Mariam" w:eastAsia="GHEA Grapalat" w:hAnsi="GHEA Mariam" w:cs="GHEA Grapalat"/>
          <w:iCs/>
          <w:sz w:val="20"/>
          <w:szCs w:val="20"/>
        </w:rPr>
        <w:t xml:space="preserve"> доля ) имущества по праву обладать силой ( косвенно участие ). Косвенно участие может быть реализован независимо физический человек и организация владелец доли _ _ _ _ _ юридический человек в цепочке доступный средний юридический люди от количества . « Участие размер в поле указывает на организацию Законодательный в столице участие сумма : процент выражение . Участие размер рассчитывается : база принятие настоящий бенефициар прямой и косвенный участие как результат Организация: Законодательный в столице участие все представляет интерес сумма . Косвенно участие в случае с организацией Законодательный в столице настоящий бенефициар участие рассчитывается : база принятие каждый предыдущий средний организация участие размер , то есть организации участник юридический человек , процент выражение участие размер путем умножения Организация: участник юридический человек Законодательный в столице соответствующий участника , процент выражение участие в пределах и так далее постоянно до настоящий бенефициару достижение _ « Участие введите " в поле Примечание сделано _ Законодательный в столице участие напрямую или косвенный быть о . Законодательный в капитале , как прямом , так и косвенном участие доступность случай сделана заметка _ и прямое , и косвенное одновременно участие доступность касательно _</w:t>
      </w:r>
    </w:p>
    <w:p w14:paraId="0D3CF2F2" w14:textId="77777777"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б </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Этот в пункте « </w:t>
      </w:r>
      <w:r w:rsidRPr="000D6993">
        <w:rPr>
          <w:rFonts w:ascii="GHEA Mariam" w:eastAsia="GHEA Grapalat" w:hAnsi="GHEA Mariam" w:cs="GHEA Grapalat"/>
          <w:b/>
          <w:iCs/>
          <w:sz w:val="20"/>
          <w:szCs w:val="20"/>
        </w:rPr>
        <w:t xml:space="preserve">б </w:t>
      </w:r>
      <w:r w:rsidRPr="000D6993">
        <w:rPr>
          <w:rFonts w:ascii="GHEA Mariam" w:eastAsia="GHEA Grapalat" w:hAnsi="GHEA Mariam" w:cs="GHEA Grapalat"/>
          <w:iCs/>
          <w:sz w:val="20"/>
          <w:szCs w:val="20"/>
        </w:rPr>
        <w:t>» подраздела Примечание делается , если : человек , чтобы указать «а». в смысле нет является организация настоящий бенефициар , однако контролирует Организацию , юридический _ инструментов ( которые кажется запечатанным _ сделки ) принудительно , прочее природа личный влияние на основе на или другой посредством .</w:t>
      </w:r>
    </w:p>
    <w:p w14:paraId="7640F6AB" w14:textId="77777777"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в </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Этот в пункте « </w:t>
      </w:r>
      <w:r w:rsidRPr="000D6993">
        <w:rPr>
          <w:rFonts w:ascii="GHEA Mariam" w:eastAsia="GHEA Grapalat" w:hAnsi="GHEA Mariam" w:cs="GHEA Grapalat"/>
          <w:b/>
          <w:iCs/>
          <w:sz w:val="20"/>
          <w:szCs w:val="20"/>
        </w:rPr>
        <w:t xml:space="preserve">в </w:t>
      </w:r>
      <w:r w:rsidRPr="000D6993">
        <w:rPr>
          <w:rFonts w:ascii="GHEA Mariam" w:eastAsia="GHEA Grapalat" w:hAnsi="GHEA Mariam" w:cs="GHEA Grapalat"/>
          <w:iCs/>
          <w:sz w:val="20"/>
          <w:szCs w:val="20"/>
        </w:rPr>
        <w:t>» подраздела Примечание делается , если : персона принадлежит Организации _ активность общий или текущий управление исполнитель чиновник человек это в случае , когда доступный нет этот пункты «а» и «б » подраздела требования соответствие физический человек _</w:t>
      </w:r>
    </w:p>
    <w:p w14:paraId="3543E646"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bookmarkStart w:id="7" w:name="_heading=h.gjdgxs" w:colFirst="0" w:colLast="0"/>
      <w:bookmarkEnd w:id="7"/>
      <w:r w:rsidRPr="000D6993">
        <w:rPr>
          <w:rFonts w:ascii="GHEA Mariam" w:eastAsia="GHEA Grapalat" w:hAnsi="GHEA Mariam" w:cs="GHEA Grapalat"/>
          <w:iCs/>
          <w:sz w:val="20"/>
          <w:szCs w:val="20"/>
        </w:rPr>
        <w:t xml:space="preserve">" Настоящий бенефициар быть основы ( недропользование поля подотчетный организации для )" подраздел завершено , если декларация представитель юридический персона предназначен для внутреннего использования поля подотчетный организация . Настоящий бенефициары раскрытие информации проводится под землей о по коду учредил стандарты . Этот подраздел примечания это </w:t>
      </w:r>
      <w:proofErr w:type="gramStart"/>
      <w:r w:rsidRPr="000D6993">
        <w:rPr>
          <w:rFonts w:ascii="GHEA Mariam" w:eastAsia="GHEA Grapalat" w:hAnsi="GHEA Mariam" w:cs="GHEA Grapalat"/>
          <w:iCs/>
          <w:sz w:val="20"/>
          <w:szCs w:val="20"/>
        </w:rPr>
        <w:t>происходит</w:t>
      </w:r>
      <w:proofErr w:type="gramEnd"/>
      <w:r w:rsidRPr="000D6993">
        <w:rPr>
          <w:rFonts w:ascii="GHEA Mariam" w:eastAsia="GHEA Grapalat" w:hAnsi="GHEA Mariam" w:cs="GHEA Grapalat"/>
          <w:iCs/>
          <w:sz w:val="20"/>
          <w:szCs w:val="20"/>
        </w:rPr>
        <w:t xml:space="preserve"> являются настоящим </w:t>
      </w:r>
      <w:r w:rsidRPr="000D6993">
        <w:rPr>
          <w:rFonts w:ascii="GHEA Mariam" w:eastAsia="GHEA Grapalat" w:hAnsi="GHEA Mariam" w:cs="GHEA Grapalat"/>
          <w:iCs/>
          <w:sz w:val="20"/>
          <w:szCs w:val="20"/>
        </w:rPr>
        <w:lastRenderedPageBreak/>
        <w:t xml:space="preserve">порядка 4 </w:t>
      </w:r>
      <w:r w:rsidRPr="000D6993">
        <w:rPr>
          <w:rFonts w:ascii="Cambria Math" w:eastAsia="Cambria Math" w:hAnsi="Cambria Math" w:cs="Cambria Math"/>
          <w:iCs/>
          <w:sz w:val="20"/>
          <w:szCs w:val="20"/>
        </w:rPr>
        <w:t xml:space="preserve">. </w:t>
      </w:r>
      <w:r w:rsidRPr="000D6993">
        <w:rPr>
          <w:rFonts w:ascii="GHEA Mariam" w:eastAsia="GHEA Grapalat" w:hAnsi="GHEA Mariam" w:cs="GHEA Grapalat"/>
          <w:iCs/>
          <w:sz w:val="20"/>
          <w:szCs w:val="20"/>
        </w:rPr>
        <w:t xml:space="preserve">В пункте 5 учредил правила по бухгалтерскому учету . Этот подраздел фонды касательно данные быть законченным являются следующее: по правилам </w:t>
      </w:r>
      <w:r w:rsidRPr="000D6993">
        <w:rPr>
          <w:rFonts w:ascii="Cambria Math" w:eastAsia="GHEA Grapalat" w:hAnsi="Cambria Math" w:cs="Cambria Math"/>
          <w:iCs/>
          <w:sz w:val="20"/>
          <w:szCs w:val="20"/>
        </w:rPr>
        <w:t>.</w:t>
      </w:r>
    </w:p>
    <w:p w14:paraId="08E5D17E" w14:textId="77777777"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а </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Этот в подразделе « </w:t>
      </w:r>
      <w:r w:rsidRPr="000D6993">
        <w:rPr>
          <w:rFonts w:ascii="GHEA Mariam" w:eastAsia="GHEA Grapalat" w:hAnsi="GHEA Mariam" w:cs="GHEA Grapalat"/>
          <w:b/>
          <w:iCs/>
          <w:sz w:val="20"/>
          <w:szCs w:val="20"/>
        </w:rPr>
        <w:t xml:space="preserve">а </w:t>
      </w:r>
      <w:r w:rsidRPr="000D6993">
        <w:rPr>
          <w:rFonts w:ascii="GHEA Mariam" w:eastAsia="GHEA Grapalat" w:hAnsi="GHEA Mariam" w:cs="GHEA Grapalat"/>
          <w:iCs/>
          <w:sz w:val="20"/>
          <w:szCs w:val="20"/>
        </w:rPr>
        <w:t>» . Примечание делается , если : физический персона напрямую или косвенный манера владеет данными _ юридический голос человека _ верно дающий 10 и более акций _ _ _ процент или напрямую или косвенный манера имеет 10 и более процент участие юридический человек Законодательный в столице . Этот подраздел дополняется _ _ абзацем "а" подпункта 5 пункта 4 приказа учредил правила по бухгалтерскому учету .</w:t>
      </w:r>
    </w:p>
    <w:p w14:paraId="73A27BE1" w14:textId="77777777"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б </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Этот в пункте « </w:t>
      </w:r>
      <w:r w:rsidRPr="000D6993">
        <w:rPr>
          <w:rFonts w:ascii="GHEA Mariam" w:eastAsia="GHEA Grapalat" w:hAnsi="GHEA Mariam" w:cs="GHEA Grapalat"/>
          <w:b/>
          <w:iCs/>
          <w:sz w:val="20"/>
          <w:szCs w:val="20"/>
        </w:rPr>
        <w:t xml:space="preserve">б </w:t>
      </w:r>
      <w:r w:rsidRPr="000D6993">
        <w:rPr>
          <w:rFonts w:ascii="GHEA Mariam" w:eastAsia="GHEA Grapalat" w:hAnsi="GHEA Mariam" w:cs="GHEA Grapalat"/>
          <w:iCs/>
          <w:sz w:val="20"/>
          <w:szCs w:val="20"/>
        </w:rPr>
        <w:t>» подраздела Примечание делается , если : человек верно имеет назначить или удалять юридический человек управление тела члены большинству .</w:t>
      </w:r>
    </w:p>
    <w:p w14:paraId="3B774DEA" w14:textId="77777777"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в </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Этот в пункте « </w:t>
      </w:r>
      <w:r w:rsidRPr="000D6993">
        <w:rPr>
          <w:rFonts w:ascii="GHEA Mariam" w:eastAsia="GHEA Grapalat" w:hAnsi="GHEA Mariam" w:cs="GHEA Grapalat"/>
          <w:b/>
          <w:iCs/>
          <w:sz w:val="20"/>
          <w:szCs w:val="20"/>
        </w:rPr>
        <w:t xml:space="preserve">в </w:t>
      </w:r>
      <w:r w:rsidRPr="000D6993">
        <w:rPr>
          <w:rFonts w:ascii="GHEA Mariam" w:eastAsia="GHEA Grapalat" w:hAnsi="GHEA Mariam" w:cs="GHEA Grapalat"/>
          <w:iCs/>
          <w:sz w:val="20"/>
          <w:szCs w:val="20"/>
        </w:rPr>
        <w:t>» подраздела Примечание делается , если : персона От организации бесплатно получил отчет _ в год предшествующий года в течение данные юридический человек полученный прибыли минимум 15 процентов по размеру выгода _</w:t>
      </w:r>
    </w:p>
    <w:p w14:paraId="6AF4E87D" w14:textId="77777777"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д </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Этот подраздел « </w:t>
      </w:r>
      <w:r w:rsidRPr="000D6993">
        <w:rPr>
          <w:rFonts w:ascii="GHEA Mariam" w:eastAsia="GHEA Grapalat" w:hAnsi="GHEA Mariam" w:cs="GHEA Grapalat"/>
          <w:b/>
          <w:iCs/>
          <w:sz w:val="20"/>
          <w:szCs w:val="20"/>
        </w:rPr>
        <w:t xml:space="preserve">д </w:t>
      </w:r>
      <w:r w:rsidRPr="000D6993">
        <w:rPr>
          <w:rFonts w:ascii="GHEA Mariam" w:eastAsia="GHEA Grapalat" w:hAnsi="GHEA Mariam" w:cs="GHEA Grapalat"/>
          <w:iCs/>
          <w:sz w:val="20"/>
          <w:szCs w:val="20"/>
        </w:rPr>
        <w:t>»</w:t>
      </w:r>
      <w:r w:rsidRPr="000D6993">
        <w:rPr>
          <w:rFonts w:ascii="GHEA Mariam" w:eastAsia="GHEA Grapalat" w:hAnsi="GHEA Mariam" w:cs="GHEA Grapalat"/>
          <w:b/>
          <w:iCs/>
          <w:sz w:val="20"/>
          <w:szCs w:val="20"/>
        </w:rPr>
        <w:t xml:space="preserve"> </w:t>
      </w:r>
      <w:r w:rsidRPr="000D6993">
        <w:rPr>
          <w:rFonts w:ascii="GHEA Mariam" w:eastAsia="GHEA Grapalat" w:hAnsi="GHEA Mariam" w:cs="GHEA Grapalat"/>
          <w:iCs/>
          <w:sz w:val="20"/>
          <w:szCs w:val="20"/>
        </w:rPr>
        <w:t>в точку Примечание делается , если : человек пунктов «а»-«в». в смысле нет является Организация: настоящий бенефициар , однако контролирует организацию , юридический _ инструментов ( которые кажется запечатанным _ сделки ) принудительно , прочее природа личный влияние на основе на или другой посредством .</w:t>
      </w:r>
    </w:p>
    <w:p w14:paraId="5088057C" w14:textId="77777777" w:rsidR="00BF1194" w:rsidRPr="000D6993" w:rsidRDefault="00BF1194" w:rsidP="00845F46">
      <w:pPr>
        <w:pBdr>
          <w:top w:val="nil"/>
          <w:left w:val="nil"/>
          <w:bottom w:val="nil"/>
          <w:right w:val="nil"/>
          <w:between w:val="nil"/>
        </w:pBdr>
        <w:ind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xml:space="preserve">е </w:t>
      </w:r>
      <w:r w:rsidRPr="000D6993">
        <w:rPr>
          <w:rFonts w:ascii="Cambria Math" w:eastAsia="GHEA Grapalat" w:hAnsi="Cambria Math" w:cs="Cambria Math"/>
          <w:iCs/>
          <w:sz w:val="20"/>
          <w:szCs w:val="20"/>
        </w:rPr>
        <w:t>.</w:t>
      </w:r>
      <w:r w:rsidRPr="000D6993">
        <w:rPr>
          <w:rFonts w:ascii="GHEA Mariam" w:eastAsia="GHEA Grapalat" w:hAnsi="GHEA Mariam" w:cs="GHEA Grapalat"/>
          <w:iCs/>
          <w:sz w:val="20"/>
          <w:szCs w:val="20"/>
        </w:rPr>
        <w:t xml:space="preserve"> Этот в пункте « </w:t>
      </w:r>
      <w:r w:rsidRPr="000D6993">
        <w:rPr>
          <w:rFonts w:ascii="GHEA Mariam" w:eastAsia="GHEA Grapalat" w:hAnsi="GHEA Mariam" w:cs="GHEA Grapalat"/>
          <w:b/>
          <w:iCs/>
          <w:sz w:val="20"/>
          <w:szCs w:val="20"/>
        </w:rPr>
        <w:t xml:space="preserve">е </w:t>
      </w:r>
      <w:r w:rsidRPr="000D6993">
        <w:rPr>
          <w:rFonts w:ascii="GHEA Mariam" w:eastAsia="GHEA Grapalat" w:hAnsi="GHEA Mariam" w:cs="GHEA Grapalat"/>
          <w:iCs/>
          <w:sz w:val="20"/>
          <w:szCs w:val="20"/>
        </w:rPr>
        <w:t>» подраздела Примечание делается , если : персона принадлежит Организации _ активность общий или текущий управление исполнитель чиновник человек это в случае , когда доступный нет этот пункты "а"-"г" подраздела требования соответствие физический человек _</w:t>
      </w:r>
    </w:p>
    <w:p w14:paraId="0D474C7A"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Настоящий бенефициар положение дел касательно информация » подраздел быть законченным являются человек , организация настоящий бенефициар становиться день месяц год . _ _ Этот подраздел Примечание сделано _ настоящий бенефициар от Организация: к контроль выполнение формы касательно . Взаимосвязанные люди с вместе контроль выполнение касательно Примечание делается , если : настоящий бенефициар Организация контролирует свой _ с взаимосвязаны человек с согласованный играть силой или может это _ контроль его с взаимосвязаны человек с согласованный играть в случае . Если: декларация представитель юридический персона предназначен для внутреннего использования поля подотчетный организация , это подраздел также Примечание сделано _ настоящий Бенефициар : Ведсерки о статьи 3 части 1 пункта 53 Кодекса в смысле чиновник человек или его семья член быть касательно _</w:t>
      </w:r>
    </w:p>
    <w:p w14:paraId="034DA36A"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Настоящий бенефициар контакт данные » подраздел быть законченным являются настоящий бенефициар электронный почты адрес и номер телефона .</w:t>
      </w:r>
    </w:p>
    <w:p w14:paraId="5482CABC" w14:textId="77777777" w:rsidR="00BF1194" w:rsidRPr="000D6993" w:rsidRDefault="00BF1194" w:rsidP="00845F46">
      <w:pPr>
        <w:pBdr>
          <w:top w:val="nil"/>
          <w:left w:val="nil"/>
          <w:bottom w:val="nil"/>
          <w:right w:val="nil"/>
          <w:between w:val="nil"/>
        </w:pBdr>
        <w:ind w:left="1789" w:firstLine="567"/>
        <w:jc w:val="both"/>
        <w:rPr>
          <w:rFonts w:ascii="GHEA Mariam" w:eastAsia="GHEA Grapalat" w:hAnsi="GHEA Mariam" w:cs="GHEA Grapalat"/>
          <w:iCs/>
          <w:sz w:val="20"/>
          <w:szCs w:val="20"/>
        </w:rPr>
      </w:pPr>
    </w:p>
    <w:p w14:paraId="38A8751A" w14:textId="77777777"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color w:val="000000"/>
          <w:sz w:val="20"/>
          <w:szCs w:val="20"/>
        </w:rPr>
      </w:pPr>
      <w:r w:rsidRPr="000D6993">
        <w:rPr>
          <w:rFonts w:ascii="GHEA Mariam" w:eastAsia="GHEA Grapalat" w:hAnsi="GHEA Mariam" w:cs="GHEA Grapalat"/>
          <w:iCs/>
          <w:sz w:val="20"/>
          <w:szCs w:val="20"/>
        </w:rPr>
        <w:t xml:space="preserve">Раздел 5 Декларации ( Временный юридический человек ) заполняется , если декларация представитель юридический человек настоящий бенефициар или Организация полностью контроллер юридический человек имеет косвенный участие Организация: Законодательный в столице . Этот отделение </w:t>
      </w:r>
      <w:r w:rsidRPr="000D6993">
        <w:rPr>
          <w:rFonts w:ascii="GHEA Mariam" w:eastAsia="GHEA Grapalat" w:hAnsi="GHEA Mariam" w:cs="GHEA Grapalat"/>
          <w:iCs/>
          <w:color w:val="000000"/>
          <w:sz w:val="20"/>
          <w:szCs w:val="20"/>
        </w:rPr>
        <w:t xml:space="preserve">при условии завершения каждый </w:t>
      </w:r>
      <w:r w:rsidRPr="000D6993">
        <w:rPr>
          <w:rFonts w:ascii="GHEA Mariam" w:eastAsia="GHEA Grapalat" w:hAnsi="GHEA Mariam" w:cs="GHEA Grapalat"/>
          <w:iCs/>
          <w:sz w:val="20"/>
          <w:szCs w:val="20"/>
        </w:rPr>
        <w:t xml:space="preserve">средний юридический человек для отдельно все _ средний юридический люди в количестве . </w:t>
      </w:r>
      <w:r w:rsidRPr="000D6993">
        <w:rPr>
          <w:rFonts w:ascii="GHEA Mariam" w:eastAsia="GHEA Grapalat" w:hAnsi="GHEA Mariam" w:cs="GHEA Grapalat"/>
          <w:iCs/>
          <w:color w:val="000000"/>
          <w:sz w:val="20"/>
          <w:szCs w:val="20"/>
        </w:rPr>
        <w:t xml:space="preserve">Этот раздел подразделы быть законченным являются следующее: по правилам </w:t>
      </w:r>
      <w:r w:rsidRPr="000D6993">
        <w:rPr>
          <w:rFonts w:ascii="Cambria Math" w:eastAsia="GHEA Grapalat" w:hAnsi="Cambria Math" w:cs="Cambria Math"/>
          <w:iCs/>
          <w:color w:val="000000"/>
          <w:sz w:val="20"/>
          <w:szCs w:val="20"/>
        </w:rPr>
        <w:t>.</w:t>
      </w:r>
    </w:p>
    <w:p w14:paraId="31A13904"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Организация данные » подраздел быть законченным являются средний юридический человек имя ( это включая латинские буквы ) и регистрация данные , в том числе : примечание организационно-правовой формы о _</w:t>
      </w:r>
    </w:p>
    <w:p w14:paraId="11152EBD"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Настоящий бенефициар данные » подраздел быть законченным являются это настоящий имя и фамилия бенефициара ( ов ) , который для этот подраздел заполненный организация является промежуточным _ юридический человек _ Если: средний юридический люди данные быть законченным являются Организация полностью контроллер юридический человек для этого _ подраздел при условии нет наполнение .</w:t>
      </w:r>
    </w:p>
    <w:p w14:paraId="74AECBCB" w14:textId="77777777" w:rsidR="00BF1194" w:rsidRPr="000D6993" w:rsidRDefault="00BF1194" w:rsidP="00845F46">
      <w:pPr>
        <w:numPr>
          <w:ilvl w:val="1"/>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 Средний юридический человек акций листинг данные » подраздел при условии нет обязательный наполнение . Этот подраздел можно завершить , если : средний юридический человек акции внесен в список являются регулируемый в магазине . Этот подраздел запас заполнен _ фондового рынка имя в скобках отмечая также фондового рынка код (код рыночного идентификатора), где внесен в список являются юридический человек делится как _ также делается ссылка _ на бирже доступный документы .</w:t>
      </w:r>
    </w:p>
    <w:p w14:paraId="70CD215B" w14:textId="77777777" w:rsidR="00BF1194" w:rsidRPr="000D6993" w:rsidRDefault="00BF1194" w:rsidP="00845F46">
      <w:pPr>
        <w:pBdr>
          <w:top w:val="nil"/>
          <w:left w:val="nil"/>
          <w:bottom w:val="nil"/>
          <w:right w:val="nil"/>
          <w:between w:val="nil"/>
        </w:pBdr>
        <w:ind w:left="1789" w:firstLine="567"/>
        <w:jc w:val="both"/>
        <w:rPr>
          <w:rFonts w:ascii="GHEA Mariam" w:eastAsia="GHEA Grapalat" w:hAnsi="GHEA Mariam" w:cs="GHEA Grapalat"/>
          <w:iCs/>
          <w:sz w:val="20"/>
          <w:szCs w:val="20"/>
        </w:rPr>
      </w:pPr>
    </w:p>
    <w:p w14:paraId="08858E95" w14:textId="77777777" w:rsidR="00BF1194" w:rsidRPr="000D6993" w:rsidRDefault="00BF1194" w:rsidP="00845F46">
      <w:pPr>
        <w:numPr>
          <w:ilvl w:val="0"/>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t>Раздел 6 Декларации ( Дополнительные примечания ) завершается , если доступный являются дополнительный информация или дополнительный разъяснения , которые _ относится к являются декларация заполненный или наполнение при условии к данным . Этот подраздел может являются будет завершена дополнительный разъяснения настоящий бенефициар от Организация контролировать фонды относительно государства ( сообщества ) это _ тела относительно которого _ реализует являются Организация: контроль это в случае , если декларация представитель юридический человек Законодательный в столице доступен государству _ или сообщество напрямую или косвенный участие и др. фразы декларации в связи с</w:t>
      </w:r>
    </w:p>
    <w:p w14:paraId="6E7C5634" w14:textId="5A10DA62" w:rsidR="00BF1194" w:rsidRPr="000D6993" w:rsidRDefault="00BF1194" w:rsidP="00961CA8">
      <w:pPr>
        <w:numPr>
          <w:ilvl w:val="0"/>
          <w:numId w:val="29"/>
        </w:numPr>
        <w:pBdr>
          <w:top w:val="nil"/>
          <w:left w:val="nil"/>
          <w:bottom w:val="nil"/>
          <w:right w:val="nil"/>
          <w:between w:val="nil"/>
        </w:pBdr>
        <w:ind w:left="0" w:firstLine="567"/>
        <w:jc w:val="both"/>
        <w:rPr>
          <w:rFonts w:ascii="GHEA Mariam" w:eastAsia="GHEA Grapalat" w:hAnsi="GHEA Mariam" w:cs="GHEA Grapalat"/>
          <w:iCs/>
          <w:sz w:val="20"/>
          <w:szCs w:val="20"/>
        </w:rPr>
      </w:pPr>
      <w:r w:rsidRPr="000D6993">
        <w:rPr>
          <w:rFonts w:ascii="GHEA Mariam" w:eastAsia="GHEA Grapalat" w:hAnsi="GHEA Mariam" w:cs="GHEA Grapalat"/>
          <w:iCs/>
          <w:sz w:val="20"/>
          <w:szCs w:val="20"/>
        </w:rPr>
        <w:lastRenderedPageBreak/>
        <w:t>Декларация заполняет и подписывает заявление _ представитель персона _</w:t>
      </w:r>
    </w:p>
    <w:p w14:paraId="3303EB33" w14:textId="77777777" w:rsidR="00BF1194" w:rsidRPr="000D6993" w:rsidRDefault="00BF1194" w:rsidP="00845F46">
      <w:pPr>
        <w:pStyle w:val="31"/>
        <w:spacing w:line="240" w:lineRule="auto"/>
        <w:ind w:left="360" w:firstLine="0"/>
        <w:rPr>
          <w:rFonts w:ascii="GHEA Mariam" w:hAnsi="GHEA Mariam" w:cs="Sylfaen"/>
          <w:iCs/>
          <w:lang w:val="hy-AM" w:eastAsia="ru-RU"/>
        </w:rPr>
      </w:pPr>
    </w:p>
    <w:p w14:paraId="3862C2FE" w14:textId="77777777" w:rsidR="00BF1194" w:rsidRPr="000D6993" w:rsidRDefault="00BF1194" w:rsidP="00845F46">
      <w:pPr>
        <w:pStyle w:val="31"/>
        <w:spacing w:line="240" w:lineRule="auto"/>
        <w:ind w:left="360" w:firstLine="0"/>
        <w:rPr>
          <w:rFonts w:ascii="GHEA Mariam" w:hAnsi="GHEA Mariam"/>
          <w:iCs/>
          <w:lang w:val="hy-AM"/>
        </w:rPr>
      </w:pPr>
      <w:r w:rsidRPr="000D6993">
        <w:rPr>
          <w:rFonts w:ascii="GHEA Mariam" w:hAnsi="GHEA Mariam" w:cs="Sylfaen"/>
          <w:iCs/>
          <w:lang w:val="hy-AM" w:eastAsia="ru-RU"/>
        </w:rPr>
        <w:t>*</w:t>
      </w:r>
      <w:r w:rsidRPr="000D6993">
        <w:rPr>
          <w:rFonts w:ascii="GHEA Mariam" w:hAnsi="GHEA Mariam"/>
          <w:iCs/>
          <w:lang w:val="af-ZA"/>
        </w:rPr>
        <w:t xml:space="preserve"> </w:t>
      </w:r>
      <w:r w:rsidRPr="000D6993">
        <w:rPr>
          <w:rFonts w:ascii="GHEA Mariam" w:hAnsi="GHEA Mariam"/>
          <w:iCs/>
          <w:lang w:val="hy-AM"/>
        </w:rPr>
        <w:t>быть законченным</w:t>
      </w:r>
      <w:r w:rsidRPr="000D6993">
        <w:rPr>
          <w:rFonts w:ascii="GHEA Mariam" w:hAnsi="GHEA Mariam"/>
          <w:iCs/>
          <w:lang w:val="af-ZA"/>
        </w:rPr>
        <w:t xml:space="preserve"> </w:t>
      </w:r>
      <w:r w:rsidRPr="000D6993">
        <w:rPr>
          <w:rFonts w:ascii="GHEA Mariam" w:hAnsi="GHEA Mariam"/>
          <w:iCs/>
          <w:lang w:val="hy-AM"/>
        </w:rPr>
        <w:t>является</w:t>
      </w:r>
      <w:r w:rsidRPr="000D6993">
        <w:rPr>
          <w:rFonts w:ascii="GHEA Mariam" w:hAnsi="GHEA Mariam"/>
          <w:iCs/>
          <w:lang w:val="af-ZA"/>
        </w:rPr>
        <w:t xml:space="preserve"> </w:t>
      </w:r>
      <w:r w:rsidRPr="000D6993">
        <w:rPr>
          <w:rFonts w:ascii="GHEA Mariam" w:hAnsi="GHEA Mariam"/>
          <w:iCs/>
          <w:lang w:val="hy-AM"/>
        </w:rPr>
        <w:t>комиссии</w:t>
      </w:r>
      <w:r w:rsidRPr="000D6993">
        <w:rPr>
          <w:rFonts w:ascii="GHEA Mariam" w:hAnsi="GHEA Mariam"/>
          <w:iCs/>
          <w:lang w:val="af-ZA"/>
        </w:rPr>
        <w:t xml:space="preserve"> </w:t>
      </w:r>
      <w:r w:rsidRPr="000D6993">
        <w:rPr>
          <w:rFonts w:ascii="GHEA Mariam" w:hAnsi="GHEA Mariam"/>
          <w:iCs/>
          <w:lang w:val="hy-AM"/>
        </w:rPr>
        <w:t>секретаря</w:t>
      </w:r>
      <w:r w:rsidRPr="000D6993">
        <w:rPr>
          <w:rFonts w:ascii="GHEA Mariam" w:hAnsi="GHEA Mariam"/>
          <w:iCs/>
          <w:lang w:val="af-ZA"/>
        </w:rPr>
        <w:t xml:space="preserve"> </w:t>
      </w:r>
      <w:r w:rsidRPr="000D6993">
        <w:rPr>
          <w:rFonts w:ascii="GHEA Mariam" w:hAnsi="GHEA Mariam"/>
          <w:iCs/>
          <w:lang w:val="hy-AM"/>
        </w:rPr>
        <w:t xml:space="preserve">по </w:t>
      </w:r>
      <w:r w:rsidRPr="000D6993">
        <w:rPr>
          <w:rFonts w:ascii="GHEA Mariam" w:hAnsi="GHEA Mariam"/>
          <w:iCs/>
          <w:lang w:val="af-ZA"/>
        </w:rPr>
        <w:t xml:space="preserve">: </w:t>
      </w:r>
      <w:r w:rsidRPr="000D6993">
        <w:rPr>
          <w:rFonts w:ascii="GHEA Mariam" w:hAnsi="GHEA Mariam"/>
          <w:iCs/>
          <w:lang w:val="hy-AM"/>
        </w:rPr>
        <w:t>до</w:t>
      </w:r>
      <w:r w:rsidRPr="000D6993">
        <w:rPr>
          <w:rFonts w:ascii="GHEA Mariam" w:hAnsi="GHEA Mariam"/>
          <w:iCs/>
          <w:lang w:val="af-ZA"/>
        </w:rPr>
        <w:t xml:space="preserve"> </w:t>
      </w:r>
      <w:r w:rsidRPr="000D6993">
        <w:rPr>
          <w:rFonts w:ascii="GHEA Mariam" w:hAnsi="GHEA Mariam"/>
          <w:iCs/>
          <w:lang w:val="hy-AM"/>
        </w:rPr>
        <w:t>приглашение</w:t>
      </w:r>
      <w:r w:rsidRPr="000D6993">
        <w:rPr>
          <w:rFonts w:ascii="GHEA Mariam" w:hAnsi="GHEA Mariam"/>
          <w:iCs/>
          <w:lang w:val="af-ZA"/>
        </w:rPr>
        <w:t xml:space="preserve"> </w:t>
      </w:r>
      <w:r w:rsidRPr="000D6993">
        <w:rPr>
          <w:rFonts w:ascii="GHEA Mariam" w:hAnsi="GHEA Mariam"/>
          <w:iCs/>
          <w:lang w:val="hy-AM"/>
        </w:rPr>
        <w:t>в информационном бюллетене</w:t>
      </w:r>
      <w:r w:rsidRPr="000D6993">
        <w:rPr>
          <w:rFonts w:ascii="GHEA Mariam" w:hAnsi="GHEA Mariam"/>
          <w:iCs/>
          <w:lang w:val="af-ZA"/>
        </w:rPr>
        <w:t xml:space="preserve"> </w:t>
      </w:r>
      <w:r w:rsidRPr="000D6993">
        <w:rPr>
          <w:rFonts w:ascii="GHEA Mariam" w:hAnsi="GHEA Mariam"/>
          <w:iCs/>
          <w:lang w:val="hy-AM"/>
        </w:rPr>
        <w:t>издательский.</w:t>
      </w:r>
    </w:p>
    <w:p w14:paraId="3FDF5E58" w14:textId="77777777" w:rsidR="00BF1194" w:rsidRPr="000D6993" w:rsidRDefault="00BF1194" w:rsidP="00845F46">
      <w:pPr>
        <w:pStyle w:val="31"/>
        <w:spacing w:line="240" w:lineRule="auto"/>
        <w:ind w:left="360" w:firstLine="0"/>
        <w:rPr>
          <w:rFonts w:ascii="GHEA Mariam" w:hAnsi="GHEA Mariam" w:cs="Sylfaen"/>
          <w:iCs/>
          <w:lang w:val="hy-AM" w:eastAsia="ru-RU"/>
        </w:rPr>
      </w:pPr>
      <w:r w:rsidRPr="000D6993">
        <w:rPr>
          <w:rFonts w:ascii="GHEA Mariam" w:hAnsi="GHEA Mariam" w:cs="Sylfaen"/>
          <w:iCs/>
          <w:lang w:val="hy-AM" w:eastAsia="ru-RU"/>
        </w:rPr>
        <w:t xml:space="preserve">**Приложение 1.2 </w:t>
      </w:r>
      <w:r w:rsidRPr="000D6993">
        <w:rPr>
          <w:rFonts w:ascii="GHEA Mariam" w:hAnsi="GHEA Mariam"/>
          <w:iCs/>
          <w:lang w:val="hy-AM"/>
        </w:rPr>
        <w:t>не подается участником, если применимо положение о предоставлении ссылки на сайт, содержащий информацию о реальных выгодоприобретателях юридического лица, определенных Приложением № 1 настоящего приглашения, а также если участник является индивидуальный предприниматель или физическое лицо.</w:t>
      </w:r>
    </w:p>
    <w:p w14:paraId="77332829" w14:textId="77777777" w:rsidR="00B2572B" w:rsidRPr="000D6993" w:rsidRDefault="000B1088" w:rsidP="00845F46">
      <w:pPr>
        <w:pStyle w:val="31"/>
        <w:spacing w:line="240" w:lineRule="auto"/>
        <w:ind w:firstLine="0"/>
        <w:jc w:val="right"/>
        <w:rPr>
          <w:rFonts w:ascii="GHEA Mariam" w:hAnsi="GHEA Mariam" w:cs="Arial"/>
          <w:b/>
          <w:iCs/>
          <w:lang w:val="hy-AM"/>
        </w:rPr>
      </w:pPr>
      <w:r w:rsidRPr="000D6993">
        <w:rPr>
          <w:rFonts w:ascii="GHEA Mariam" w:hAnsi="GHEA Mariam"/>
          <w:b/>
          <w:iCs/>
          <w:lang w:val="hy-AM"/>
        </w:rPr>
        <w:t xml:space="preserve"> </w:t>
      </w:r>
      <w:r w:rsidRPr="000D6993">
        <w:rPr>
          <w:rFonts w:ascii="GHEA Mariam" w:hAnsi="GHEA Mariam"/>
          <w:b/>
          <w:iCs/>
          <w:lang w:val="hy-AM"/>
        </w:rPr>
        <w:br w:type="page"/>
      </w:r>
      <w:r w:rsidR="00B2572B" w:rsidRPr="000D6993">
        <w:rPr>
          <w:rFonts w:ascii="GHEA Mariam" w:hAnsi="GHEA Mariam" w:cs="Sylfaen"/>
          <w:b/>
          <w:iCs/>
          <w:lang w:val="hy-AM"/>
        </w:rPr>
        <w:lastRenderedPageBreak/>
        <w:t xml:space="preserve">Приложение </w:t>
      </w:r>
      <w:r w:rsidR="00B2572B" w:rsidRPr="000D6993">
        <w:rPr>
          <w:rFonts w:ascii="GHEA Mariam" w:hAnsi="GHEA Mariam" w:cs="Arial"/>
          <w:b/>
          <w:iCs/>
          <w:lang w:val="hy-AM"/>
        </w:rPr>
        <w:t>2</w:t>
      </w:r>
    </w:p>
    <w:p w14:paraId="0098B711" w14:textId="6406223E" w:rsidR="00B2572B" w:rsidRPr="000D6993" w:rsidRDefault="00C945E4" w:rsidP="00845F46">
      <w:pPr>
        <w:pStyle w:val="31"/>
        <w:spacing w:line="240" w:lineRule="auto"/>
        <w:jc w:val="right"/>
        <w:rPr>
          <w:rFonts w:ascii="GHEA Mariam" w:hAnsi="GHEA Mariam" w:cs="Arial"/>
          <w:b/>
          <w:bCs/>
          <w:iCs/>
          <w:lang w:val="hy-AM"/>
        </w:rPr>
      </w:pPr>
      <w:r w:rsidRPr="000D6993">
        <w:rPr>
          <w:rFonts w:ascii="GHEA Mariam" w:hAnsi="GHEA Mariam"/>
          <w:b/>
          <w:bCs/>
          <w:iCs/>
          <w:lang w:val="hy-AM"/>
        </w:rPr>
        <w:t xml:space="preserve">КМ КНК </w:t>
      </w:r>
      <w:r w:rsidR="00B2572B" w:rsidRPr="000D6993">
        <w:rPr>
          <w:rFonts w:ascii="GHEA Mariam" w:hAnsi="GHEA Mariam" w:cs="Sylfaen"/>
          <w:b/>
          <w:bCs/>
          <w:iCs/>
          <w:lang w:val="hy-AM"/>
        </w:rPr>
        <w:t>с кодом ДПР-ГХАПЗБ-2024/01</w:t>
      </w:r>
    </w:p>
    <w:p w14:paraId="7DB3B88D" w14:textId="639C0D75" w:rsidR="00B2572B" w:rsidRPr="000D6993" w:rsidRDefault="001A39FA" w:rsidP="00845F46">
      <w:pPr>
        <w:pStyle w:val="31"/>
        <w:spacing w:line="240" w:lineRule="auto"/>
        <w:jc w:val="right"/>
        <w:rPr>
          <w:rFonts w:ascii="GHEA Mariam" w:hAnsi="GHEA Mariam" w:cs="Arial"/>
          <w:b/>
          <w:bCs/>
          <w:iCs/>
          <w:lang w:val="hy-AM"/>
        </w:rPr>
      </w:pPr>
      <w:r w:rsidRPr="000D6993">
        <w:rPr>
          <w:rFonts w:ascii="GHEA Mariam" w:hAnsi="GHEA Mariam" w:cs="Arial"/>
          <w:b/>
          <w:bCs/>
          <w:iCs/>
          <w:lang w:val="hy-AM"/>
        </w:rPr>
        <w:t xml:space="preserve">РЕЙТИНГ-ЗАПРОС </w:t>
      </w:r>
      <w:r w:rsidR="00B2572B" w:rsidRPr="000D6993">
        <w:rPr>
          <w:rFonts w:ascii="GHEA Mariam" w:hAnsi="GHEA Mariam" w:cs="Sylfaen"/>
          <w:b/>
          <w:bCs/>
          <w:iCs/>
          <w:lang w:val="hy-AM"/>
        </w:rPr>
        <w:t>приглашение</w:t>
      </w:r>
    </w:p>
    <w:p w14:paraId="72BBEDF6" w14:textId="77777777" w:rsidR="00B2572B" w:rsidRPr="000D6993" w:rsidRDefault="00B2572B" w:rsidP="00845F46">
      <w:pPr>
        <w:rPr>
          <w:rFonts w:ascii="GHEA Mariam" w:hAnsi="GHEA Mariam"/>
          <w:b/>
          <w:bCs/>
          <w:iCs/>
          <w:sz w:val="20"/>
          <w:szCs w:val="20"/>
          <w:lang w:val="hy-AM"/>
        </w:rPr>
      </w:pPr>
    </w:p>
    <w:p w14:paraId="2EA4DB99" w14:textId="77777777" w:rsidR="00B2572B" w:rsidRPr="000D6993" w:rsidRDefault="00B2572B" w:rsidP="00845F46">
      <w:pPr>
        <w:ind w:firstLine="567"/>
        <w:jc w:val="center"/>
        <w:rPr>
          <w:rFonts w:ascii="GHEA Mariam" w:hAnsi="GHEA Mariam"/>
          <w:iCs/>
          <w:sz w:val="20"/>
          <w:szCs w:val="20"/>
          <w:lang w:val="hy-AM"/>
        </w:rPr>
      </w:pPr>
    </w:p>
    <w:p w14:paraId="05893F59" w14:textId="77777777" w:rsidR="00B2572B" w:rsidRPr="000D6993" w:rsidRDefault="00B2572B" w:rsidP="00845F46">
      <w:pPr>
        <w:ind w:left="-66"/>
        <w:jc w:val="center"/>
        <w:rPr>
          <w:rFonts w:ascii="GHEA Mariam" w:hAnsi="GHEA Mariam"/>
          <w:b/>
          <w:iCs/>
          <w:sz w:val="20"/>
          <w:szCs w:val="20"/>
          <w:lang w:val="hy-AM"/>
        </w:rPr>
      </w:pPr>
      <w:r w:rsidRPr="000D6993">
        <w:rPr>
          <w:rFonts w:ascii="GHEA Mariam" w:hAnsi="GHEA Mariam"/>
          <w:b/>
          <w:iCs/>
          <w:sz w:val="20"/>
          <w:szCs w:val="20"/>
          <w:lang w:val="hy-AM"/>
        </w:rPr>
        <w:t>ДЕЛАТЬ СТАВКУ</w:t>
      </w:r>
    </w:p>
    <w:p w14:paraId="7D4FE6BC" w14:textId="77777777" w:rsidR="00B2572B" w:rsidRPr="000D6993" w:rsidRDefault="00B2572B" w:rsidP="00845F46">
      <w:pPr>
        <w:ind w:firstLine="567"/>
        <w:rPr>
          <w:rFonts w:ascii="GHEA Mariam" w:hAnsi="GHEA Mariam"/>
          <w:iCs/>
          <w:sz w:val="20"/>
          <w:szCs w:val="20"/>
          <w:lang w:val="hy-AM"/>
        </w:rPr>
      </w:pPr>
    </w:p>
    <w:p w14:paraId="7D53BD58" w14:textId="29E9E1A4" w:rsidR="00B2572B" w:rsidRPr="000D6993" w:rsidRDefault="00B2572B" w:rsidP="00845F46">
      <w:pPr>
        <w:ind w:firstLine="567"/>
        <w:jc w:val="both"/>
        <w:rPr>
          <w:rFonts w:ascii="GHEA Mariam" w:hAnsi="GHEA Mariam" w:cs="Arial"/>
          <w:iCs/>
          <w:sz w:val="20"/>
          <w:szCs w:val="20"/>
          <w:lang w:val="hy-AM"/>
        </w:rPr>
      </w:pPr>
      <w:r w:rsidRPr="000D6993">
        <w:rPr>
          <w:rFonts w:ascii="GHEA Mariam" w:hAnsi="GHEA Mariam" w:cs="Arial"/>
          <w:iCs/>
          <w:sz w:val="20"/>
          <w:szCs w:val="20"/>
          <w:lang w:val="es-ES"/>
        </w:rPr>
        <w:t xml:space="preserve">Изучая ПРИГЛАШЕНИЕ НА ОЦЕНКУ с </w:t>
      </w:r>
      <w:r w:rsidR="00C945E4" w:rsidRPr="000D6993">
        <w:rPr>
          <w:rFonts w:ascii="GHEA Mariam" w:hAnsi="GHEA Mariam" w:cs="Arial"/>
          <w:b/>
          <w:bCs/>
          <w:iCs/>
          <w:sz w:val="20"/>
          <w:szCs w:val="20"/>
          <w:lang w:val="es-ES"/>
        </w:rPr>
        <w:t xml:space="preserve">кодом ДПР-ГАПЗБ-2024/01 Министерства </w:t>
      </w:r>
      <w:r w:rsidR="009D3229" w:rsidRPr="000D6993">
        <w:rPr>
          <w:rFonts w:ascii="GHEA Mariam" w:hAnsi="GHEA Mariam" w:cs="Arial"/>
          <w:iCs/>
          <w:sz w:val="20"/>
          <w:szCs w:val="20"/>
          <w:lang w:val="es-ES"/>
        </w:rPr>
        <w:t xml:space="preserve">внутренних дел и коммуникаций, в том числе проект договора, подлежащего подписанию </w:t>
      </w:r>
      <w:r w:rsidRPr="000D6993">
        <w:rPr>
          <w:rFonts w:ascii="GHEA Mariam" w:hAnsi="GHEA Mariam" w:cs="Arial"/>
          <w:iCs/>
          <w:sz w:val="20"/>
          <w:szCs w:val="20"/>
          <w:lang w:val="hy-AM"/>
        </w:rPr>
        <w:t>,</w:t>
      </w:r>
      <w:r w:rsidRPr="000D6993">
        <w:rPr>
          <w:rFonts w:ascii="GHEA Mariam" w:hAnsi="GHEA Mariam"/>
          <w:iCs/>
          <w:sz w:val="20"/>
          <w:szCs w:val="20"/>
          <w:u w:val="single"/>
          <w:lang w:val="hy-AM"/>
        </w:rPr>
        <w:t xml:space="preserve">                  </w:t>
      </w:r>
      <w:r w:rsidRPr="000D6993">
        <w:rPr>
          <w:rFonts w:ascii="GHEA Mariam" w:hAnsi="GHEA Mariam"/>
          <w:iCs/>
          <w:sz w:val="20"/>
          <w:szCs w:val="20"/>
          <w:u w:val="single"/>
          <w:lang w:val="hy-AM"/>
        </w:rPr>
        <w:tab/>
      </w:r>
      <w:r w:rsidRPr="000D6993">
        <w:rPr>
          <w:rFonts w:ascii="GHEA Mariam" w:hAnsi="GHEA Mariam"/>
          <w:iCs/>
          <w:sz w:val="20"/>
          <w:szCs w:val="20"/>
          <w:u w:val="single"/>
          <w:lang w:val="hy-AM"/>
        </w:rPr>
        <w:tab/>
      </w:r>
      <w:r w:rsidRPr="000D6993">
        <w:rPr>
          <w:rFonts w:ascii="GHEA Mariam" w:hAnsi="GHEA Mariam"/>
          <w:iCs/>
          <w:sz w:val="20"/>
          <w:szCs w:val="20"/>
          <w:u w:val="single"/>
          <w:lang w:val="hy-AM"/>
        </w:rPr>
        <w:tab/>
      </w:r>
      <w:r w:rsidRPr="000D6993">
        <w:rPr>
          <w:rFonts w:ascii="GHEA Mariam" w:hAnsi="GHEA Mariam"/>
          <w:iCs/>
          <w:sz w:val="20"/>
          <w:szCs w:val="20"/>
          <w:u w:val="single"/>
          <w:lang w:val="hy-AM"/>
        </w:rPr>
        <w:tab/>
        <w:t xml:space="preserve">     </w:t>
      </w:r>
      <w:r w:rsidRPr="000D6993">
        <w:rPr>
          <w:rFonts w:ascii="GHEA Mariam" w:hAnsi="GHEA Mariam"/>
          <w:iCs/>
          <w:sz w:val="20"/>
          <w:szCs w:val="20"/>
          <w:u w:val="single"/>
          <w:lang w:val="hy-AM"/>
        </w:rPr>
        <w:tab/>
      </w:r>
      <w:r w:rsidRPr="000D6993">
        <w:rPr>
          <w:rFonts w:ascii="GHEA Mariam" w:hAnsi="GHEA Mariam"/>
          <w:iCs/>
          <w:sz w:val="20"/>
          <w:szCs w:val="20"/>
          <w:u w:val="single"/>
          <w:lang w:val="hy-AM"/>
        </w:rPr>
        <w:tab/>
        <w:t xml:space="preserve">           </w:t>
      </w:r>
      <w:r w:rsidRPr="000D6993">
        <w:rPr>
          <w:rFonts w:ascii="GHEA Mariam" w:hAnsi="GHEA Mariam" w:cs="Arial"/>
          <w:iCs/>
          <w:sz w:val="20"/>
          <w:szCs w:val="20"/>
          <w:lang w:val="es-ES"/>
        </w:rPr>
        <w:t>предложения</w:t>
      </w:r>
      <w:r w:rsidRPr="000D6993">
        <w:rPr>
          <w:rFonts w:ascii="GHEA Mariam" w:hAnsi="GHEA Mariam" w:cs="Arial"/>
          <w:iCs/>
          <w:sz w:val="20"/>
          <w:szCs w:val="20"/>
          <w:lang w:val="hy-AM"/>
        </w:rPr>
        <w:t xml:space="preserve">   </w:t>
      </w:r>
    </w:p>
    <w:p w14:paraId="1093CD56" w14:textId="77777777" w:rsidR="00B2572B" w:rsidRPr="000D6993" w:rsidRDefault="00B2572B" w:rsidP="00845F46">
      <w:pPr>
        <w:ind w:firstLine="567"/>
        <w:jc w:val="both"/>
        <w:rPr>
          <w:rFonts w:ascii="GHEA Mariam" w:hAnsi="GHEA Mariam" w:cs="Arial"/>
          <w:iCs/>
          <w:sz w:val="20"/>
          <w:szCs w:val="20"/>
        </w:rPr>
      </w:pPr>
      <w:bookmarkStart w:id="8" w:name="_Hlk23147299"/>
      <w:r w:rsidRPr="000D6993">
        <w:rPr>
          <w:rFonts w:ascii="GHEA Mariam" w:hAnsi="GHEA Mariam" w:cs="Sylfaen"/>
          <w:iCs/>
          <w:sz w:val="20"/>
          <w:szCs w:val="20"/>
          <w:vertAlign w:val="superscript"/>
          <w:lang w:val="hy-AM"/>
        </w:rPr>
        <w:t>Имя участника</w:t>
      </w:r>
    </w:p>
    <w:bookmarkEnd w:id="8"/>
    <w:p w14:paraId="1139132B" w14:textId="77777777" w:rsidR="00B2572B" w:rsidRPr="000D6993" w:rsidRDefault="00B2572B" w:rsidP="00845F46">
      <w:pPr>
        <w:jc w:val="both"/>
        <w:rPr>
          <w:rFonts w:ascii="GHEA Mariam" w:hAnsi="GHEA Mariam"/>
          <w:iCs/>
          <w:sz w:val="20"/>
          <w:szCs w:val="20"/>
          <w:lang w:val="hy-AM"/>
        </w:rPr>
      </w:pPr>
      <w:r w:rsidRPr="000D6993">
        <w:rPr>
          <w:rFonts w:ascii="GHEA Mariam" w:hAnsi="GHEA Mariam" w:cs="Arial"/>
          <w:iCs/>
          <w:sz w:val="20"/>
          <w:szCs w:val="20"/>
          <w:lang w:val="es-ES"/>
        </w:rPr>
        <w:t>выполнить контракт по общим ценам, указанным ниже.</w:t>
      </w:r>
    </w:p>
    <w:p w14:paraId="55A11191" w14:textId="77777777" w:rsidR="00B2572B" w:rsidRPr="000D6993" w:rsidRDefault="00B2572B" w:rsidP="00845F46">
      <w:pPr>
        <w:jc w:val="center"/>
        <w:rPr>
          <w:rFonts w:ascii="GHEA Mariam" w:hAnsi="GHEA Mariam"/>
          <w:iCs/>
          <w:sz w:val="20"/>
          <w:szCs w:val="20"/>
          <w:lang w:val="hy-AM"/>
        </w:rPr>
      </w:pPr>
      <w:r w:rsidRPr="000D6993">
        <w:rPr>
          <w:rFonts w:ascii="GHEA Mariam" w:hAnsi="GHEA Mariam"/>
          <w:iCs/>
          <w:sz w:val="20"/>
          <w:szCs w:val="20"/>
          <w:lang w:val="es-ES"/>
        </w:rPr>
        <w:t>АМД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D699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мера</w:t>
            </w:r>
          </w:p>
          <w:p w14:paraId="6CF0B385"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Наименование товара: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0D6993" w:rsidRDefault="00482F6F" w:rsidP="00845F46">
            <w:pPr>
              <w:jc w:val="center"/>
              <w:rPr>
                <w:rFonts w:ascii="GHEA Mariam" w:hAnsi="GHEA Mariam"/>
                <w:b/>
                <w:bCs/>
                <w:iCs/>
                <w:sz w:val="20"/>
                <w:szCs w:val="20"/>
                <w:lang w:val="hy-AM"/>
              </w:rPr>
            </w:pPr>
            <w:r w:rsidRPr="000D6993">
              <w:rPr>
                <w:rFonts w:ascii="GHEA Mariam" w:hAnsi="GHEA Mariam"/>
                <w:b/>
                <w:bCs/>
                <w:iCs/>
                <w:sz w:val="20"/>
                <w:szCs w:val="20"/>
                <w:lang w:val="hy-AM"/>
              </w:rPr>
              <w:t xml:space="preserve">Какая </w:t>
            </w:r>
            <w:r w:rsidR="00885B93" w:rsidRPr="000D6993">
              <w:rPr>
                <w:rFonts w:ascii="GHEA Mariam" w:hAnsi="GHEA Mariam"/>
                <w:b/>
                <w:bCs/>
                <w:iCs/>
                <w:sz w:val="20"/>
                <w:szCs w:val="20"/>
                <w:lang w:val="es-ES"/>
              </w:rPr>
              <w:t>твоя цена?</w:t>
            </w:r>
          </w:p>
          <w:p w14:paraId="1F807831" w14:textId="77777777" w:rsidR="00C41159" w:rsidRPr="000D6993" w:rsidRDefault="00C41159" w:rsidP="00845F46">
            <w:pPr>
              <w:jc w:val="center"/>
              <w:rPr>
                <w:rFonts w:ascii="GHEA Mariam" w:hAnsi="GHEA Mariam" w:cs="Sylfaen"/>
                <w:iCs/>
                <w:sz w:val="20"/>
                <w:szCs w:val="20"/>
                <w:lang w:val="hy-AM"/>
              </w:rPr>
            </w:pPr>
            <w:r w:rsidRPr="000D6993">
              <w:rPr>
                <w:rFonts w:ascii="GHEA Mariam" w:hAnsi="GHEA Mariam" w:cs="Sylfaen"/>
                <w:iCs/>
                <w:sz w:val="20"/>
                <w:szCs w:val="20"/>
                <w:lang w:val="af-ZA"/>
              </w:rPr>
              <w:t>(сумма себестоимости и прогнозируемой прибыли)</w:t>
            </w:r>
          </w:p>
          <w:p w14:paraId="1E8FBBDB"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НДС**</w:t>
            </w:r>
          </w:p>
          <w:p w14:paraId="5F57D6C1"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Итоговая цена:</w:t>
            </w:r>
          </w:p>
          <w:p w14:paraId="10BE1DB2"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/буквами и цифрами/</w:t>
            </w:r>
          </w:p>
        </w:tc>
      </w:tr>
      <w:tr w:rsidR="00885B93" w:rsidRPr="000D6993"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0D6993" w:rsidRDefault="00885B93" w:rsidP="00845F46">
            <w:pPr>
              <w:jc w:val="center"/>
              <w:rPr>
                <w:rFonts w:ascii="GHEA Mariam" w:hAnsi="GHEA Mariam"/>
                <w:b/>
                <w:iCs/>
                <w:sz w:val="20"/>
                <w:szCs w:val="20"/>
                <w:lang w:val="es-ES"/>
              </w:rPr>
            </w:pPr>
            <w:r w:rsidRPr="000D6993">
              <w:rPr>
                <w:rFonts w:ascii="GHEA Mariam" w:hAnsi="GHEA Mariam"/>
                <w:b/>
                <w:i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0D6993" w:rsidRDefault="00885B93" w:rsidP="00845F46">
            <w:pPr>
              <w:jc w:val="center"/>
              <w:rPr>
                <w:rFonts w:ascii="GHEA Mariam" w:hAnsi="GHEA Mariam"/>
                <w:b/>
                <w:iCs/>
                <w:sz w:val="20"/>
                <w:szCs w:val="20"/>
                <w:lang w:val="es-ES"/>
              </w:rPr>
            </w:pPr>
            <w:r w:rsidRPr="000D6993">
              <w:rPr>
                <w:rFonts w:ascii="GHEA Mariam" w:hAnsi="GHEA Mariam"/>
                <w:b/>
                <w:iCs/>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0D6993" w:rsidRDefault="00885B93" w:rsidP="00845F46">
            <w:pPr>
              <w:jc w:val="center"/>
              <w:rPr>
                <w:rFonts w:ascii="GHEA Mariam" w:hAnsi="GHEA Mariam"/>
                <w:iCs/>
                <w:sz w:val="20"/>
                <w:szCs w:val="20"/>
                <w:lang w:val="es-ES"/>
              </w:rPr>
            </w:pPr>
            <w:r w:rsidRPr="000D6993">
              <w:rPr>
                <w:rFonts w:ascii="GHEA Mariam" w:hAnsi="GHEA Mariam"/>
                <w:b/>
                <w:iCs/>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0D6993" w:rsidRDefault="00885B93" w:rsidP="00845F46">
            <w:pPr>
              <w:jc w:val="center"/>
              <w:rPr>
                <w:rFonts w:ascii="GHEA Mariam" w:hAnsi="GHEA Mariam"/>
                <w:iCs/>
                <w:sz w:val="20"/>
                <w:szCs w:val="20"/>
                <w:lang w:val="hy-AM"/>
              </w:rPr>
            </w:pPr>
            <w:r w:rsidRPr="000D6993">
              <w:rPr>
                <w:rFonts w:ascii="GHEA Mariam" w:hAnsi="GHEA Mariam"/>
                <w:b/>
                <w:iCs/>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0D6993" w:rsidRDefault="00885B93" w:rsidP="00845F46">
            <w:pPr>
              <w:jc w:val="center"/>
              <w:rPr>
                <w:rFonts w:ascii="GHEA Mariam" w:hAnsi="GHEA Mariam"/>
                <w:iCs/>
                <w:sz w:val="20"/>
                <w:szCs w:val="20"/>
                <w:lang w:val="es-ES"/>
              </w:rPr>
            </w:pPr>
            <w:r w:rsidRPr="000D6993">
              <w:rPr>
                <w:rFonts w:ascii="GHEA Mariam" w:hAnsi="GHEA Mariam"/>
                <w:b/>
                <w:iCs/>
                <w:sz w:val="20"/>
                <w:szCs w:val="20"/>
                <w:lang w:val="hy-AM"/>
              </w:rPr>
              <w:t xml:space="preserve">5 </w:t>
            </w:r>
            <w:r w:rsidRPr="000D6993">
              <w:rPr>
                <w:rFonts w:ascii="GHEA Mariam" w:hAnsi="GHEA Mariam"/>
                <w:b/>
                <w:iCs/>
                <w:sz w:val="20"/>
                <w:szCs w:val="20"/>
                <w:lang w:val="es-ES"/>
              </w:rPr>
              <w:t>= 3+4</w:t>
            </w:r>
          </w:p>
        </w:tc>
      </w:tr>
      <w:tr w:rsidR="00885B93" w:rsidRPr="000D699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0D6993" w:rsidRDefault="00885B93" w:rsidP="00845F46">
            <w:pPr>
              <w:rPr>
                <w:rFonts w:ascii="GHEA Mariam" w:hAnsi="GHEA Mariam"/>
                <w:iCs/>
                <w:sz w:val="20"/>
                <w:szCs w:val="20"/>
                <w:lang w:val="es-ES"/>
              </w:rPr>
            </w:pPr>
            <w:r w:rsidRPr="000D6993">
              <w:rPr>
                <w:rFonts w:ascii="GHEA Mariam" w:hAnsi="GHEA Mariam"/>
                <w:iCs/>
                <w:sz w:val="20"/>
                <w:szCs w:val="20"/>
                <w:u w:val="single"/>
                <w:vertAlign w:val="subscript"/>
                <w:lang w:val="es-ES"/>
              </w:rPr>
              <w:t>&lt;&lt;Название части предмета покупки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0D6993" w:rsidRDefault="00885B93" w:rsidP="00845F46">
            <w:pPr>
              <w:jc w:val="center"/>
              <w:rPr>
                <w:rFonts w:ascii="GHEA Mariam" w:hAnsi="GHEA Mariam"/>
                <w:iCs/>
                <w:sz w:val="20"/>
                <w:szCs w:val="20"/>
                <w:lang w:val="es-ES"/>
              </w:rPr>
            </w:pPr>
          </w:p>
        </w:tc>
      </w:tr>
      <w:tr w:rsidR="00885B93" w:rsidRPr="000D699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0D6993" w:rsidRDefault="00885B93" w:rsidP="00845F46">
            <w:pPr>
              <w:rPr>
                <w:rFonts w:ascii="GHEA Mariam" w:hAnsi="GHEA Mariam"/>
                <w:iCs/>
                <w:sz w:val="20"/>
                <w:szCs w:val="20"/>
                <w:lang w:val="es-ES"/>
              </w:rPr>
            </w:pPr>
            <w:r w:rsidRPr="000D6993">
              <w:rPr>
                <w:rFonts w:ascii="GHEA Mariam" w:hAnsi="GHEA Mariam"/>
                <w:iCs/>
                <w:sz w:val="20"/>
                <w:szCs w:val="20"/>
                <w:u w:val="single"/>
                <w:vertAlign w:val="subscript"/>
                <w:lang w:val="es-ES"/>
              </w:rPr>
              <w:t>&lt;&lt;Название части предмета покупки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0D6993" w:rsidRDefault="00885B93" w:rsidP="00845F46">
            <w:pPr>
              <w:rPr>
                <w:rFonts w:ascii="GHEA Mariam" w:hAnsi="GHEA Mariam"/>
                <w:iCs/>
                <w:sz w:val="20"/>
                <w:szCs w:val="20"/>
                <w:lang w:val="es-ES"/>
              </w:rPr>
            </w:pPr>
          </w:p>
        </w:tc>
      </w:tr>
      <w:tr w:rsidR="00885B93" w:rsidRPr="000D699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0D6993" w:rsidRDefault="00885B93" w:rsidP="00845F46">
            <w:pPr>
              <w:rPr>
                <w:rFonts w:ascii="GHEA Mariam" w:hAnsi="GHEA Mariam"/>
                <w:iCs/>
                <w:sz w:val="20"/>
                <w:szCs w:val="20"/>
                <w:lang w:val="es-ES"/>
              </w:rPr>
            </w:pPr>
            <w:r w:rsidRPr="000D6993">
              <w:rPr>
                <w:rFonts w:ascii="GHEA Mariam" w:hAnsi="GHEA Mariam"/>
                <w:iCs/>
                <w:sz w:val="20"/>
                <w:szCs w:val="20"/>
                <w:u w:val="single"/>
                <w:vertAlign w:val="subscript"/>
                <w:lang w:val="es-ES"/>
              </w:rPr>
              <w:t>&lt;&lt;Название части предмета покупки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0D6993" w:rsidRDefault="00885B93" w:rsidP="00845F46">
            <w:pPr>
              <w:jc w:val="center"/>
              <w:rPr>
                <w:rFonts w:ascii="GHEA Mariam" w:hAnsi="GHEA Mariam"/>
                <w:iCs/>
                <w:sz w:val="20"/>
                <w:szCs w:val="20"/>
                <w:lang w:val="es-ES"/>
              </w:rPr>
            </w:pPr>
          </w:p>
        </w:tc>
      </w:tr>
      <w:tr w:rsidR="00885B93" w:rsidRPr="000D6993"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bCs/>
                <w:i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0D6993" w:rsidRDefault="00885B93" w:rsidP="00845F46">
            <w:pPr>
              <w:rPr>
                <w:rFonts w:ascii="GHEA Mariam" w:hAnsi="GHEA Mariam"/>
                <w:iCs/>
                <w:sz w:val="20"/>
                <w:szCs w:val="20"/>
                <w:lang w:val="es-ES"/>
              </w:rPr>
            </w:pPr>
            <w:r w:rsidRPr="000D6993">
              <w:rPr>
                <w:rFonts w:ascii="GHEA Mariam" w:hAnsi="GHEA Mariam"/>
                <w:iCs/>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0D6993" w:rsidRDefault="00885B93" w:rsidP="00845F46">
            <w:pPr>
              <w:jc w:val="center"/>
              <w:rPr>
                <w:rFonts w:ascii="GHEA Mariam" w:hAnsi="GHEA Mariam"/>
                <w:iCs/>
                <w:sz w:val="20"/>
                <w:szCs w:val="20"/>
                <w:lang w:val="es-ES"/>
              </w:rPr>
            </w:pPr>
          </w:p>
        </w:tc>
      </w:tr>
      <w:tr w:rsidR="00885B93" w:rsidRPr="000D6993"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0D6993" w:rsidRDefault="00885B93" w:rsidP="00845F46">
            <w:pPr>
              <w:jc w:val="center"/>
              <w:rPr>
                <w:rFonts w:ascii="GHEA Mariam" w:hAnsi="GHEA Mariam"/>
                <w:b/>
                <w:bCs/>
                <w:iCs/>
                <w:sz w:val="20"/>
                <w:szCs w:val="20"/>
                <w:lang w:val="es-ES"/>
              </w:rPr>
            </w:pPr>
            <w:r w:rsidRPr="000D6993">
              <w:rPr>
                <w:rFonts w:ascii="GHEA Mariam" w:hAnsi="GHEA Mariam"/>
                <w:b/>
                <w:i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0D6993" w:rsidRDefault="00885B93" w:rsidP="00845F46">
            <w:pPr>
              <w:rPr>
                <w:rFonts w:ascii="GHEA Mariam" w:hAnsi="GHEA Mariam"/>
                <w:iCs/>
                <w:sz w:val="20"/>
                <w:szCs w:val="20"/>
                <w:lang w:val="es-ES"/>
              </w:rPr>
            </w:pPr>
            <w:r w:rsidRPr="000D6993">
              <w:rPr>
                <w:rFonts w:ascii="GHEA Mariam" w:hAnsi="GHEA Mariam"/>
                <w:iCs/>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0D6993" w:rsidRDefault="00885B93" w:rsidP="00845F46">
            <w:pPr>
              <w:jc w:val="center"/>
              <w:rPr>
                <w:rFonts w:ascii="GHEA Mariam" w:hAnsi="GHEA Mariam"/>
                <w:iCs/>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0D6993" w:rsidRDefault="00885B93" w:rsidP="00845F46">
            <w:pPr>
              <w:jc w:val="center"/>
              <w:rPr>
                <w:rFonts w:ascii="GHEA Mariam" w:hAnsi="GHEA Mariam"/>
                <w:iCs/>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0D6993" w:rsidRDefault="00885B93" w:rsidP="00845F46">
            <w:pPr>
              <w:jc w:val="center"/>
              <w:rPr>
                <w:rFonts w:ascii="GHEA Mariam" w:hAnsi="GHEA Mariam"/>
                <w:iCs/>
                <w:sz w:val="20"/>
                <w:szCs w:val="20"/>
                <w:lang w:val="es-ES"/>
              </w:rPr>
            </w:pPr>
          </w:p>
        </w:tc>
      </w:tr>
    </w:tbl>
    <w:p w14:paraId="35FBAD50" w14:textId="77777777" w:rsidR="00B2572B" w:rsidRPr="000D6993" w:rsidRDefault="00B2572B" w:rsidP="00845F46">
      <w:pPr>
        <w:rPr>
          <w:rFonts w:ascii="GHEA Mariam" w:hAnsi="GHEA Mariam"/>
          <w:iCs/>
          <w:sz w:val="20"/>
          <w:szCs w:val="20"/>
          <w:lang w:val="es-ES"/>
        </w:rPr>
      </w:pPr>
    </w:p>
    <w:p w14:paraId="1334B287" w14:textId="77777777" w:rsidR="00B2572B" w:rsidRPr="000D6993" w:rsidRDefault="00B2572B" w:rsidP="00845F46">
      <w:pPr>
        <w:rPr>
          <w:rFonts w:ascii="GHEA Mariam" w:hAnsi="GHEA Mariam"/>
          <w:iCs/>
          <w:sz w:val="20"/>
          <w:szCs w:val="20"/>
          <w:lang w:val="es-ES"/>
        </w:rPr>
      </w:pPr>
    </w:p>
    <w:p w14:paraId="67B19E10" w14:textId="77777777" w:rsidR="00B2572B" w:rsidRPr="000D6993" w:rsidRDefault="00B2572B" w:rsidP="00845F46">
      <w:pPr>
        <w:rPr>
          <w:rFonts w:ascii="GHEA Mariam" w:hAnsi="GHEA Mariam"/>
          <w:iCs/>
          <w:sz w:val="20"/>
          <w:szCs w:val="20"/>
          <w:lang w:val="hy-AM"/>
        </w:rPr>
      </w:pPr>
    </w:p>
    <w:p w14:paraId="2409AE6C" w14:textId="77777777" w:rsidR="00B2572B" w:rsidRPr="000D6993" w:rsidRDefault="00B2572B" w:rsidP="00845F46">
      <w:pPr>
        <w:ind w:left="720" w:firstLine="720"/>
        <w:jc w:val="both"/>
        <w:rPr>
          <w:rFonts w:ascii="GHEA Mariam" w:hAnsi="GHEA Mariam"/>
          <w:iCs/>
          <w:sz w:val="20"/>
          <w:szCs w:val="20"/>
          <w:lang w:val="hy-AM"/>
        </w:rPr>
      </w:pPr>
      <w:r w:rsidRPr="000D6993">
        <w:rPr>
          <w:rFonts w:ascii="GHEA Mariam" w:hAnsi="GHEA Mariam"/>
          <w:iCs/>
          <w:sz w:val="20"/>
          <w:szCs w:val="20"/>
        </w:rPr>
        <w:t xml:space="preserve">     </w:t>
      </w:r>
      <w:r w:rsidRPr="000D6993">
        <w:rPr>
          <w:rFonts w:ascii="GHEA Mariam" w:hAnsi="GHEA Mariam"/>
          <w:iCs/>
          <w:sz w:val="20"/>
          <w:szCs w:val="20"/>
          <w:lang w:val="hy-AM"/>
        </w:rPr>
        <w:t>________________________________________</w:t>
      </w:r>
      <w:r w:rsidRPr="000D6993">
        <w:rPr>
          <w:rFonts w:ascii="GHEA Mariam" w:hAnsi="GHEA Mariam"/>
          <w:iCs/>
          <w:sz w:val="20"/>
          <w:szCs w:val="20"/>
          <w:lang w:val="hy-AM"/>
        </w:rPr>
        <w:tab/>
        <w:t xml:space="preserve">                </w:t>
      </w:r>
      <w:r w:rsidRPr="000D6993">
        <w:rPr>
          <w:rFonts w:ascii="GHEA Mariam" w:hAnsi="GHEA Mariam"/>
          <w:iCs/>
          <w:sz w:val="20"/>
          <w:szCs w:val="20"/>
        </w:rPr>
        <w:t xml:space="preserve">       </w:t>
      </w:r>
      <w:r w:rsidRPr="000D6993">
        <w:rPr>
          <w:rFonts w:ascii="GHEA Mariam" w:hAnsi="GHEA Mariam"/>
          <w:iCs/>
          <w:sz w:val="20"/>
          <w:szCs w:val="20"/>
          <w:lang w:val="hy-AM"/>
        </w:rPr>
        <w:t>_____________</w:t>
      </w:r>
    </w:p>
    <w:p w14:paraId="22751A36" w14:textId="77777777" w:rsidR="00B2572B" w:rsidRPr="000D6993" w:rsidRDefault="00B2572B"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ФИО участника (должность руководителя, имя и фамилия), подпись</w:t>
      </w:r>
      <w:r w:rsidRPr="000D6993">
        <w:rPr>
          <w:rFonts w:ascii="GHEA Mariam" w:hAnsi="GHEA Mariam"/>
          <w:iCs/>
          <w:sz w:val="20"/>
          <w:szCs w:val="20"/>
          <w:vertAlign w:val="superscript"/>
          <w:lang w:val="hy-AM"/>
        </w:rPr>
        <w:tab/>
      </w:r>
    </w:p>
    <w:p w14:paraId="017B4D35" w14:textId="77777777" w:rsidR="00B2572B" w:rsidRPr="000D6993" w:rsidRDefault="00B2572B" w:rsidP="00845F46">
      <w:pPr>
        <w:jc w:val="right"/>
        <w:rPr>
          <w:rFonts w:ascii="GHEA Mariam" w:hAnsi="GHEA Mariam"/>
          <w:iCs/>
          <w:sz w:val="20"/>
          <w:szCs w:val="20"/>
          <w:lang w:val="hy-AM"/>
        </w:rPr>
      </w:pPr>
      <w:r w:rsidRPr="000D6993">
        <w:rPr>
          <w:rFonts w:ascii="GHEA Mariam" w:hAnsi="GHEA Mariam"/>
          <w:iCs/>
          <w:sz w:val="20"/>
          <w:szCs w:val="20"/>
          <w:lang w:val="hy-AM"/>
        </w:rPr>
        <w:t xml:space="preserve">    </w:t>
      </w:r>
    </w:p>
    <w:p w14:paraId="724D9795" w14:textId="77777777" w:rsidR="00B2572B" w:rsidRPr="000D6993" w:rsidRDefault="00B2572B" w:rsidP="00845F46">
      <w:pPr>
        <w:jc w:val="right"/>
        <w:rPr>
          <w:rFonts w:ascii="GHEA Mariam" w:hAnsi="GHEA Mariam"/>
          <w:iCs/>
          <w:sz w:val="20"/>
          <w:szCs w:val="20"/>
          <w:lang w:val="hy-AM"/>
        </w:rPr>
      </w:pPr>
      <w:r w:rsidRPr="000D6993">
        <w:rPr>
          <w:rFonts w:ascii="GHEA Mariam" w:hAnsi="GHEA Mariam"/>
          <w:iCs/>
          <w:sz w:val="20"/>
          <w:szCs w:val="20"/>
          <w:lang w:val="hy-AM"/>
        </w:rPr>
        <w:t>К. Т.</w:t>
      </w:r>
      <w:r w:rsidRPr="000D6993">
        <w:rPr>
          <w:rStyle w:val="af6"/>
          <w:rFonts w:ascii="GHEA Mariam" w:hAnsi="GHEA Mariam"/>
          <w:iCs/>
          <w:color w:val="FFFFFF"/>
          <w:sz w:val="20"/>
          <w:szCs w:val="20"/>
          <w:lang w:val="hy-AM"/>
        </w:rPr>
        <w:footnoteReference w:id="14"/>
      </w:r>
      <w:r w:rsidRPr="000D6993">
        <w:rPr>
          <w:rFonts w:ascii="GHEA Mariam" w:hAnsi="GHEA Mariam"/>
          <w:iCs/>
          <w:sz w:val="20"/>
          <w:szCs w:val="20"/>
          <w:lang w:val="hy-AM"/>
        </w:rPr>
        <w:tab/>
      </w:r>
      <w:r w:rsidRPr="000D6993">
        <w:rPr>
          <w:rFonts w:ascii="GHEA Mariam" w:hAnsi="GHEA Mariam"/>
          <w:iCs/>
          <w:sz w:val="20"/>
          <w:szCs w:val="20"/>
          <w:lang w:val="hy-AM"/>
        </w:rPr>
        <w:tab/>
        <w:t xml:space="preserve"> </w:t>
      </w:r>
    </w:p>
    <w:p w14:paraId="25BD2B37" w14:textId="77777777" w:rsidR="00B2572B" w:rsidRPr="000D6993" w:rsidRDefault="00B2572B" w:rsidP="00845F46">
      <w:pPr>
        <w:jc w:val="right"/>
        <w:rPr>
          <w:rFonts w:ascii="GHEA Mariam" w:hAnsi="GHEA Mariam"/>
          <w:iCs/>
          <w:sz w:val="20"/>
          <w:szCs w:val="20"/>
          <w:lang w:val="hy-AM"/>
        </w:rPr>
      </w:pPr>
    </w:p>
    <w:p w14:paraId="652F9433" w14:textId="77777777" w:rsidR="00B2572B" w:rsidRPr="000D6993" w:rsidRDefault="00B2572B" w:rsidP="00845F46">
      <w:pPr>
        <w:rPr>
          <w:rFonts w:ascii="GHEA Mariam" w:hAnsi="GHEA Mariam" w:cs="Sylfaen"/>
          <w:iCs/>
          <w:sz w:val="20"/>
          <w:szCs w:val="20"/>
          <w:lang w:val="hy-AM" w:eastAsia="ru-RU"/>
        </w:rPr>
      </w:pPr>
    </w:p>
    <w:p w14:paraId="6D5563B5" w14:textId="77777777" w:rsidR="00B2572B" w:rsidRPr="000D6993" w:rsidRDefault="00B2572B" w:rsidP="00845F46">
      <w:pPr>
        <w:rPr>
          <w:rFonts w:ascii="GHEA Mariam" w:hAnsi="GHEA Mariam" w:cs="Sylfaen"/>
          <w:iCs/>
          <w:sz w:val="20"/>
          <w:szCs w:val="20"/>
          <w:lang w:val="hy-AM" w:eastAsia="ru-RU"/>
        </w:rPr>
      </w:pPr>
    </w:p>
    <w:p w14:paraId="7FDF0844" w14:textId="77777777" w:rsidR="00B2572B" w:rsidRPr="000D6993" w:rsidRDefault="00B2572B" w:rsidP="00845F46">
      <w:pPr>
        <w:rPr>
          <w:rFonts w:ascii="GHEA Mariam" w:hAnsi="GHEA Mariam" w:cs="Sylfaen"/>
          <w:iCs/>
          <w:sz w:val="20"/>
          <w:szCs w:val="20"/>
          <w:lang w:val="hy-AM" w:eastAsia="ru-RU"/>
        </w:rPr>
      </w:pPr>
    </w:p>
    <w:p w14:paraId="2A4D201A" w14:textId="77777777" w:rsidR="00B2572B" w:rsidRPr="000D6993" w:rsidRDefault="00B2572B" w:rsidP="00845F46">
      <w:pPr>
        <w:rPr>
          <w:rFonts w:ascii="GHEA Mariam" w:hAnsi="GHEA Mariam" w:cs="Sylfaen"/>
          <w:iCs/>
          <w:sz w:val="20"/>
          <w:szCs w:val="20"/>
          <w:lang w:val="hy-AM" w:eastAsia="ru-RU"/>
        </w:rPr>
      </w:pPr>
    </w:p>
    <w:p w14:paraId="6BD5419C" w14:textId="77777777" w:rsidR="00B2572B" w:rsidRPr="000D6993" w:rsidRDefault="00B2572B" w:rsidP="00845F46">
      <w:pPr>
        <w:rPr>
          <w:rFonts w:ascii="GHEA Mariam" w:hAnsi="GHEA Mariam" w:cs="Sylfaen"/>
          <w:iCs/>
          <w:sz w:val="20"/>
          <w:szCs w:val="20"/>
          <w:lang w:val="hy-AM" w:eastAsia="ru-RU"/>
        </w:rPr>
      </w:pPr>
    </w:p>
    <w:p w14:paraId="6F42F867" w14:textId="77777777" w:rsidR="00B2572B" w:rsidRPr="000D6993" w:rsidRDefault="00B2572B" w:rsidP="00845F46">
      <w:pPr>
        <w:rPr>
          <w:rFonts w:ascii="GHEA Mariam" w:hAnsi="GHEA Mariam" w:cs="Sylfaen"/>
          <w:iCs/>
          <w:sz w:val="20"/>
          <w:szCs w:val="20"/>
          <w:lang w:val="hy-AM" w:eastAsia="ru-RU"/>
        </w:rPr>
      </w:pPr>
    </w:p>
    <w:p w14:paraId="774075A2" w14:textId="77777777" w:rsidR="00B2572B" w:rsidRPr="000D6993" w:rsidRDefault="00B2572B" w:rsidP="00845F46">
      <w:pPr>
        <w:rPr>
          <w:rFonts w:ascii="GHEA Mariam" w:hAnsi="GHEA Mariam" w:cs="Sylfaen"/>
          <w:iCs/>
          <w:sz w:val="20"/>
          <w:szCs w:val="20"/>
          <w:lang w:val="hy-AM" w:eastAsia="ru-RU"/>
        </w:rPr>
      </w:pPr>
    </w:p>
    <w:p w14:paraId="7EEDCF8B" w14:textId="77777777" w:rsidR="00B2572B" w:rsidRPr="000D6993" w:rsidRDefault="00B2572B" w:rsidP="00845F46">
      <w:pPr>
        <w:rPr>
          <w:rFonts w:ascii="GHEA Mariam" w:hAnsi="GHEA Mariam" w:cs="Sylfaen"/>
          <w:iCs/>
          <w:sz w:val="20"/>
          <w:szCs w:val="20"/>
          <w:lang w:val="hy-AM" w:eastAsia="ru-RU"/>
        </w:rPr>
      </w:pPr>
    </w:p>
    <w:p w14:paraId="044005E7" w14:textId="77777777" w:rsidR="00B2572B" w:rsidRPr="000D6993" w:rsidRDefault="00B2572B" w:rsidP="00845F46">
      <w:pPr>
        <w:rPr>
          <w:rFonts w:ascii="GHEA Mariam" w:hAnsi="GHEA Mariam" w:cs="Sylfaen"/>
          <w:iCs/>
          <w:sz w:val="20"/>
          <w:szCs w:val="20"/>
          <w:lang w:val="hy-AM" w:eastAsia="ru-RU"/>
        </w:rPr>
      </w:pPr>
    </w:p>
    <w:p w14:paraId="272F32E1" w14:textId="77777777" w:rsidR="00B2572B" w:rsidRPr="000D6993" w:rsidRDefault="00B2572B" w:rsidP="00845F46">
      <w:pPr>
        <w:rPr>
          <w:rFonts w:ascii="GHEA Mariam" w:hAnsi="GHEA Mariam" w:cs="Sylfaen"/>
          <w:iCs/>
          <w:sz w:val="20"/>
          <w:szCs w:val="20"/>
          <w:lang w:val="hy-AM" w:eastAsia="ru-RU"/>
        </w:rPr>
      </w:pPr>
    </w:p>
    <w:p w14:paraId="58BFB1E9" w14:textId="77777777" w:rsidR="00B2572B" w:rsidRPr="000D6993" w:rsidRDefault="00B2572B" w:rsidP="00845F46">
      <w:pPr>
        <w:rPr>
          <w:rFonts w:ascii="GHEA Mariam" w:hAnsi="GHEA Mariam" w:cs="Sylfaen"/>
          <w:iCs/>
          <w:sz w:val="20"/>
          <w:szCs w:val="20"/>
          <w:lang w:val="hy-AM" w:eastAsia="ru-RU"/>
        </w:rPr>
      </w:pPr>
    </w:p>
    <w:p w14:paraId="4D191F1F" w14:textId="77777777" w:rsidR="00B2572B" w:rsidRPr="000D6993" w:rsidRDefault="00B2572B" w:rsidP="00845F46">
      <w:pPr>
        <w:rPr>
          <w:rFonts w:ascii="GHEA Mariam" w:hAnsi="GHEA Mariam" w:cs="Sylfaen"/>
          <w:iCs/>
          <w:sz w:val="20"/>
          <w:szCs w:val="20"/>
          <w:lang w:val="hy-AM" w:eastAsia="ru-RU"/>
        </w:rPr>
      </w:pPr>
    </w:p>
    <w:p w14:paraId="57CBBC2E" w14:textId="77777777" w:rsidR="00B2572B" w:rsidRPr="000D6993" w:rsidRDefault="00B2572B" w:rsidP="00845F46">
      <w:pPr>
        <w:pStyle w:val="31"/>
        <w:spacing w:line="240" w:lineRule="auto"/>
        <w:jc w:val="right"/>
        <w:rPr>
          <w:rFonts w:ascii="GHEA Mariam" w:hAnsi="GHEA Mariam"/>
          <w:iCs/>
          <w:lang w:val="hy-AM"/>
        </w:rPr>
      </w:pPr>
    </w:p>
    <w:p w14:paraId="3DFF1B56" w14:textId="77777777" w:rsidR="00B2572B" w:rsidRPr="000D6993" w:rsidRDefault="00B2572B" w:rsidP="00845F46">
      <w:pPr>
        <w:pStyle w:val="31"/>
        <w:spacing w:line="240" w:lineRule="auto"/>
        <w:jc w:val="right"/>
        <w:rPr>
          <w:rFonts w:ascii="GHEA Mariam" w:hAnsi="GHEA Mariam"/>
          <w:iCs/>
          <w:lang w:val="hy-AM"/>
        </w:rPr>
      </w:pPr>
    </w:p>
    <w:p w14:paraId="7EC877EC" w14:textId="77777777" w:rsidR="00B2572B" w:rsidRPr="000D6993" w:rsidRDefault="00B2572B" w:rsidP="00845F46">
      <w:pPr>
        <w:pStyle w:val="31"/>
        <w:spacing w:line="240" w:lineRule="auto"/>
        <w:jc w:val="right"/>
        <w:rPr>
          <w:rFonts w:ascii="GHEA Mariam" w:hAnsi="GHEA Mariam"/>
          <w:iCs/>
          <w:lang w:val="hy-AM"/>
        </w:rPr>
      </w:pPr>
    </w:p>
    <w:p w14:paraId="6BAD9616" w14:textId="77777777" w:rsidR="00B2572B" w:rsidRPr="000D6993" w:rsidRDefault="00B2572B" w:rsidP="00845F46">
      <w:pPr>
        <w:pStyle w:val="31"/>
        <w:spacing w:line="240" w:lineRule="auto"/>
        <w:jc w:val="right"/>
        <w:rPr>
          <w:rFonts w:ascii="GHEA Mariam" w:hAnsi="GHEA Mariam"/>
          <w:iCs/>
          <w:lang w:val="es-ES" w:eastAsia="ru-RU"/>
        </w:rPr>
      </w:pPr>
    </w:p>
    <w:p w14:paraId="7D63C5D8" w14:textId="77777777" w:rsidR="000B1088" w:rsidRPr="000D6993" w:rsidDel="000B1088" w:rsidRDefault="00B2572B" w:rsidP="00845F46">
      <w:pPr>
        <w:pStyle w:val="31"/>
        <w:spacing w:line="240" w:lineRule="auto"/>
        <w:jc w:val="right"/>
        <w:rPr>
          <w:rFonts w:ascii="GHEA Mariam" w:hAnsi="GHEA Mariam"/>
          <w:iCs/>
          <w:lang w:val="es-ES" w:eastAsia="ru-RU"/>
        </w:rPr>
      </w:pPr>
      <w:r w:rsidRPr="000D6993">
        <w:rPr>
          <w:rFonts w:ascii="GHEA Mariam" w:hAnsi="GHEA Mariam"/>
          <w:iCs/>
          <w:lang w:val="es-ES" w:eastAsia="ru-RU"/>
        </w:rPr>
        <w:br w:type="page"/>
      </w:r>
    </w:p>
    <w:p w14:paraId="09A87CC2" w14:textId="27F87CAF" w:rsidR="007862B1" w:rsidRPr="000D6993" w:rsidRDefault="007862B1" w:rsidP="00845F46">
      <w:pPr>
        <w:pStyle w:val="31"/>
        <w:spacing w:line="240" w:lineRule="auto"/>
        <w:jc w:val="right"/>
        <w:rPr>
          <w:rFonts w:ascii="GHEA Mariam" w:hAnsi="GHEA Mariam" w:cs="Arial"/>
          <w:b/>
          <w:iCs/>
          <w:lang w:val="hy-AM"/>
        </w:rPr>
      </w:pPr>
      <w:r w:rsidRPr="000D6993">
        <w:rPr>
          <w:rFonts w:ascii="GHEA Mariam" w:hAnsi="GHEA Mariam" w:cs="Sylfaen"/>
          <w:b/>
          <w:iCs/>
          <w:lang w:val="hy-AM"/>
        </w:rPr>
        <w:lastRenderedPageBreak/>
        <w:t xml:space="preserve">Приложение </w:t>
      </w:r>
      <w:r w:rsidRPr="000D6993">
        <w:rPr>
          <w:rFonts w:ascii="GHEA Mariam" w:hAnsi="GHEA Mariam" w:cs="Arial"/>
          <w:b/>
          <w:iCs/>
          <w:lang w:val="hy-AM"/>
        </w:rPr>
        <w:t>4.2</w:t>
      </w:r>
    </w:p>
    <w:p w14:paraId="1FC6CC43" w14:textId="73C5748A" w:rsidR="007862B1" w:rsidRPr="000D6993" w:rsidRDefault="00C945E4" w:rsidP="00845F46">
      <w:pPr>
        <w:pStyle w:val="31"/>
        <w:spacing w:line="240" w:lineRule="auto"/>
        <w:jc w:val="right"/>
        <w:rPr>
          <w:rFonts w:ascii="GHEA Mariam" w:hAnsi="GHEA Mariam" w:cs="Arial"/>
          <w:b/>
          <w:bCs/>
          <w:iCs/>
          <w:lang w:val="hy-AM"/>
        </w:rPr>
      </w:pPr>
      <w:r w:rsidRPr="000D6993">
        <w:rPr>
          <w:rFonts w:ascii="GHEA Mariam" w:hAnsi="GHEA Mariam"/>
          <w:b/>
          <w:bCs/>
          <w:iCs/>
          <w:lang w:val="hy-AM"/>
        </w:rPr>
        <w:t xml:space="preserve">КМ КНК </w:t>
      </w:r>
      <w:r w:rsidR="007862B1" w:rsidRPr="000D6993">
        <w:rPr>
          <w:rFonts w:ascii="GHEA Mariam" w:hAnsi="GHEA Mariam" w:cs="Sylfaen"/>
          <w:b/>
          <w:bCs/>
          <w:iCs/>
          <w:lang w:val="hy-AM"/>
        </w:rPr>
        <w:t>с кодом ДПР-ГХАПЗБ-2024/01</w:t>
      </w:r>
    </w:p>
    <w:p w14:paraId="2896D925" w14:textId="1D549294" w:rsidR="007862B1" w:rsidRPr="000D6993" w:rsidRDefault="0098218F" w:rsidP="00845F46">
      <w:pPr>
        <w:pStyle w:val="31"/>
        <w:spacing w:line="240" w:lineRule="auto"/>
        <w:jc w:val="right"/>
        <w:rPr>
          <w:rFonts w:ascii="GHEA Mariam" w:hAnsi="GHEA Mariam" w:cs="Sylfaen"/>
          <w:b/>
          <w:iCs/>
          <w:lang w:val="hy-AM"/>
        </w:rPr>
      </w:pPr>
      <w:r w:rsidRPr="000D6993">
        <w:rPr>
          <w:rFonts w:ascii="GHEA Mariam" w:hAnsi="GHEA Mariam" w:cs="Arial"/>
          <w:b/>
          <w:bCs/>
          <w:iCs/>
          <w:lang w:val="hy-AM"/>
        </w:rPr>
        <w:t>РЕЙТИНГ:</w:t>
      </w:r>
      <w:r w:rsidRPr="000D6993">
        <w:rPr>
          <w:rFonts w:ascii="GHEA Mariam" w:hAnsi="GHEA Mariam" w:cs="Sylfaen"/>
          <w:b/>
          <w:bCs/>
          <w:iCs/>
          <w:lang w:val="hy-AM"/>
        </w:rPr>
        <w:t xml:space="preserve"> </w:t>
      </w:r>
      <w:r w:rsidRPr="000D6993">
        <w:rPr>
          <w:rFonts w:ascii="GHEA Mariam" w:hAnsi="GHEA Mariam" w:cs="Arial"/>
          <w:b/>
          <w:bCs/>
          <w:iCs/>
          <w:lang w:val="hy-AM"/>
        </w:rPr>
        <w:t xml:space="preserve">ПРИГЛАШЕНИЕ </w:t>
      </w:r>
      <w:r w:rsidR="007862B1" w:rsidRPr="000D6993">
        <w:rPr>
          <w:rFonts w:ascii="GHEA Mariam" w:hAnsi="GHEA Mariam" w:cs="Sylfaen"/>
          <w:b/>
          <w:bCs/>
          <w:iCs/>
          <w:lang w:val="hy-AM"/>
        </w:rPr>
        <w:t>_</w:t>
      </w:r>
    </w:p>
    <w:p w14:paraId="3E1519C3" w14:textId="77777777" w:rsidR="007862B1" w:rsidRPr="000D6993" w:rsidRDefault="007862B1" w:rsidP="00845F46">
      <w:pPr>
        <w:pStyle w:val="31"/>
        <w:spacing w:line="240" w:lineRule="auto"/>
        <w:jc w:val="right"/>
        <w:rPr>
          <w:rFonts w:ascii="GHEA Mariam" w:hAnsi="GHEA Mariam" w:cs="Sylfaen"/>
          <w:b/>
          <w:iCs/>
          <w:lang w:val="hy-AM"/>
        </w:rPr>
      </w:pPr>
    </w:p>
    <w:p w14:paraId="4A8A25F5" w14:textId="77777777" w:rsidR="007862B1" w:rsidRPr="000D6993" w:rsidRDefault="007862B1" w:rsidP="00845F46">
      <w:pPr>
        <w:jc w:val="center"/>
        <w:rPr>
          <w:rFonts w:ascii="GHEA Mariam" w:hAnsi="GHEA Mariam" w:cs="GHEA Grapalat"/>
          <w:b/>
          <w:iCs/>
          <w:sz w:val="20"/>
          <w:szCs w:val="20"/>
          <w:lang w:val="hy-AM"/>
        </w:rPr>
      </w:pPr>
      <w:r w:rsidRPr="000D6993">
        <w:rPr>
          <w:rFonts w:ascii="GHEA Mariam" w:hAnsi="GHEA Mariam" w:cs="GHEA Grapalat"/>
          <w:b/>
          <w:iCs/>
          <w:sz w:val="20"/>
          <w:szCs w:val="20"/>
          <w:lang w:val="hy-AM"/>
        </w:rPr>
        <w:t>ПРАВИЛЬНОЕ СОГЛАШЕНИЕ</w:t>
      </w:r>
    </w:p>
    <w:p w14:paraId="30DEF2DC" w14:textId="77777777" w:rsidR="00631658" w:rsidRPr="000D6993" w:rsidRDefault="00631658" w:rsidP="00845F46">
      <w:pPr>
        <w:jc w:val="center"/>
        <w:rPr>
          <w:rFonts w:ascii="GHEA Mariam" w:hAnsi="GHEA Mariam" w:cs="GHEA Grapalat"/>
          <w:b/>
          <w:iCs/>
          <w:sz w:val="20"/>
          <w:szCs w:val="20"/>
          <w:lang w:val="hy-AM"/>
        </w:rPr>
      </w:pPr>
      <w:r w:rsidRPr="000D6993">
        <w:rPr>
          <w:rFonts w:ascii="GHEA Mariam" w:hAnsi="GHEA Mariam" w:cs="GHEA Grapalat"/>
          <w:b/>
          <w:iCs/>
          <w:sz w:val="20"/>
          <w:szCs w:val="20"/>
          <w:lang w:val="hy-AM"/>
        </w:rPr>
        <w:t>(обеспечение квалификации)</w:t>
      </w:r>
    </w:p>
    <w:p w14:paraId="7417A701" w14:textId="77777777" w:rsidR="007862B1" w:rsidRPr="000D6993" w:rsidRDefault="007862B1" w:rsidP="00845F46">
      <w:pPr>
        <w:rPr>
          <w:rFonts w:ascii="GHEA Mariam" w:hAnsi="GHEA Mariam" w:cs="GHEA Grapalat"/>
          <w:b/>
          <w:iCs/>
          <w:sz w:val="20"/>
          <w:szCs w:val="20"/>
          <w:lang w:val="hy-AM"/>
        </w:rPr>
      </w:pPr>
      <w:r w:rsidRPr="000D6993">
        <w:rPr>
          <w:rFonts w:ascii="GHEA Mariam" w:hAnsi="GHEA Mariam" w:cs="GHEA Grapalat"/>
          <w:iCs/>
          <w:color w:val="FF0000"/>
          <w:sz w:val="20"/>
          <w:szCs w:val="20"/>
          <w:shd w:val="clear" w:color="auto" w:fill="92CDDC"/>
          <w:lang w:val="hy-AM"/>
        </w:rPr>
        <w:t xml:space="preserve">                                                              </w:t>
      </w:r>
    </w:p>
    <w:p w14:paraId="4A6EBD56" w14:textId="77777777" w:rsidR="007862B1" w:rsidRPr="000D6993" w:rsidRDefault="007862B1" w:rsidP="00845F46">
      <w:pPr>
        <w:rPr>
          <w:rFonts w:ascii="GHEA Mariam" w:hAnsi="GHEA Mariam" w:cs="GHEA Grapalat"/>
          <w:iCs/>
          <w:sz w:val="20"/>
          <w:szCs w:val="20"/>
          <w:lang w:val="hy-AM"/>
        </w:rPr>
      </w:pPr>
      <w:r w:rsidRPr="000D6993">
        <w:rPr>
          <w:rFonts w:ascii="GHEA Mariam" w:hAnsi="GHEA Mariam" w:cs="GHEA Grapalat"/>
          <w:iCs/>
          <w:sz w:val="20"/>
          <w:szCs w:val="20"/>
          <w:lang w:val="hy-AM"/>
        </w:rPr>
        <w:t>в. Ереван</w:t>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t xml:space="preserve">            </w:t>
      </w:r>
      <w:r w:rsidRPr="000D6993">
        <w:rPr>
          <w:rFonts w:ascii="GHEA Mariam" w:hAnsi="GHEA Mariam"/>
          <w:iCs/>
          <w:sz w:val="20"/>
          <w:szCs w:val="20"/>
          <w:lang w:val="hy-AM"/>
        </w:rPr>
        <w:t>"</w:t>
      </w:r>
      <w:r w:rsidRPr="000D6993">
        <w:rPr>
          <w:rFonts w:ascii="GHEA Mariam" w:hAnsi="GHEA Mariam" w:cs="GHEA Grapalat"/>
          <w:iCs/>
          <w:sz w:val="20"/>
          <w:szCs w:val="20"/>
          <w:u w:val="single"/>
          <w:lang w:val="hy-AM"/>
        </w:rPr>
        <w:t xml:space="preserve">         </w:t>
      </w:r>
      <w:r w:rsidRPr="000D6993">
        <w:rPr>
          <w:rFonts w:ascii="GHEA Mariam" w:hAnsi="GHEA Mariam"/>
          <w:iCs/>
          <w:sz w:val="20"/>
          <w:szCs w:val="20"/>
          <w:lang w:val="hy-AM"/>
        </w:rPr>
        <w:t>»</w:t>
      </w:r>
      <w:r w:rsidRPr="000D6993">
        <w:rPr>
          <w:rFonts w:ascii="GHEA Mariam" w:hAnsi="GHEA Mariam" w:cs="GHEA Grapalat"/>
          <w:iCs/>
          <w:sz w:val="20"/>
          <w:szCs w:val="20"/>
          <w:u w:val="single"/>
          <w:lang w:val="hy-AM"/>
        </w:rPr>
        <w:t xml:space="preserve"> </w:t>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lang w:val="hy-AM"/>
        </w:rPr>
        <w:t>20 лет**</w:t>
      </w:r>
    </w:p>
    <w:p w14:paraId="15625C58" w14:textId="77777777" w:rsidR="007862B1" w:rsidRPr="000D6993" w:rsidRDefault="007862B1" w:rsidP="00845F46">
      <w:pPr>
        <w:rPr>
          <w:rFonts w:ascii="GHEA Mariam" w:hAnsi="GHEA Mariam" w:cs="GHEA Grapalat"/>
          <w:iCs/>
          <w:sz w:val="20"/>
          <w:szCs w:val="20"/>
          <w:lang w:val="hy-AM"/>
        </w:rPr>
      </w:pPr>
    </w:p>
    <w:p w14:paraId="797D561C" w14:textId="77777777" w:rsidR="007862B1" w:rsidRPr="000D6993" w:rsidRDefault="007862B1" w:rsidP="00845F46">
      <w:pPr>
        <w:jc w:val="both"/>
        <w:rPr>
          <w:rFonts w:ascii="GHEA Mariam" w:hAnsi="GHEA Mariam" w:cs="GHEA Grapalat"/>
          <w:iCs/>
          <w:sz w:val="20"/>
          <w:szCs w:val="20"/>
          <w:u w:val="single"/>
          <w:vertAlign w:val="subscript"/>
          <w:lang w:val="hy-AM"/>
        </w:rPr>
      </w:pP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vertAlign w:val="subscript"/>
          <w:lang w:val="hy-AM"/>
        </w:rPr>
        <w:t xml:space="preserve">в </w:t>
      </w:r>
      <w:r w:rsidRPr="000D6993">
        <w:rPr>
          <w:rFonts w:ascii="GHEA Mariam" w:hAnsi="GHEA Mariam" w:cs="GHEA Grapalat"/>
          <w:iCs/>
          <w:sz w:val="20"/>
          <w:szCs w:val="20"/>
          <w:lang w:val="hy-AM"/>
        </w:rPr>
        <w:t>лице директора компании</w:t>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p>
    <w:p w14:paraId="585D6E93" w14:textId="77777777" w:rsidR="007862B1" w:rsidRPr="000D6993" w:rsidRDefault="007862B1" w:rsidP="00845F46">
      <w:pPr>
        <w:jc w:val="both"/>
        <w:rPr>
          <w:rFonts w:ascii="GHEA Mariam" w:hAnsi="GHEA Mariam" w:cs="GHEA Grapalat"/>
          <w:iCs/>
          <w:sz w:val="20"/>
          <w:szCs w:val="20"/>
          <w:lang w:val="hy-AM"/>
        </w:rPr>
      </w:pPr>
      <w:r w:rsidRPr="000D6993">
        <w:rPr>
          <w:rFonts w:ascii="GHEA Mariam" w:hAnsi="GHEA Mariam"/>
          <w:iCs/>
          <w:sz w:val="20"/>
          <w:szCs w:val="20"/>
          <w:vertAlign w:val="superscript"/>
          <w:lang w:val="hy-AM"/>
        </w:rPr>
        <w:t>Название компании:</w:t>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t xml:space="preserve">    </w:t>
      </w:r>
      <w:r w:rsidRPr="000D6993">
        <w:rPr>
          <w:rFonts w:ascii="GHEA Mariam" w:hAnsi="GHEA Mariam"/>
          <w:iCs/>
          <w:sz w:val="20"/>
          <w:szCs w:val="20"/>
          <w:vertAlign w:val="superscript"/>
          <w:lang w:val="hy-AM"/>
        </w:rPr>
        <w:t xml:space="preserve">Имя директора общества, паспортные данные </w:t>
      </w:r>
      <w:r w:rsidRPr="000D6993">
        <w:rPr>
          <w:rFonts w:ascii="GHEA Mariam" w:hAnsi="GHEA Mariam" w:cs="GHEA Grapalat"/>
          <w:iCs/>
          <w:sz w:val="20"/>
          <w:szCs w:val="20"/>
          <w:vertAlign w:val="subscript"/>
          <w:lang w:val="hy-AM"/>
        </w:rPr>
        <w:t xml:space="preserve">, </w:t>
      </w:r>
      <w:r w:rsidRPr="000D6993">
        <w:rPr>
          <w:rFonts w:ascii="GHEA Mariam" w:hAnsi="GHEA Mariam" w:cs="GHEA Grapalat"/>
          <w:iCs/>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367E7BB" w14:textId="77777777" w:rsidR="007862B1" w:rsidRPr="000D6993" w:rsidRDefault="007862B1" w:rsidP="00845F46">
      <w:pPr>
        <w:ind w:firstLine="708"/>
        <w:jc w:val="both"/>
        <w:rPr>
          <w:rFonts w:ascii="GHEA Mariam" w:hAnsi="GHEA Mariam" w:cs="GHEA Grapalat"/>
          <w:iCs/>
          <w:sz w:val="20"/>
          <w:szCs w:val="20"/>
          <w:lang w:val="hy-AM"/>
        </w:rPr>
      </w:pPr>
    </w:p>
    <w:p w14:paraId="14319ABF" w14:textId="77777777" w:rsidR="007862B1" w:rsidRPr="000D6993" w:rsidRDefault="007862B1" w:rsidP="00845F46">
      <w:pPr>
        <w:numPr>
          <w:ilvl w:val="0"/>
          <w:numId w:val="6"/>
        </w:numPr>
        <w:jc w:val="center"/>
        <w:rPr>
          <w:rFonts w:ascii="GHEA Mariam" w:hAnsi="GHEA Mariam" w:cs="GHEA Grapalat"/>
          <w:b/>
          <w:bCs/>
          <w:iCs/>
          <w:sz w:val="20"/>
          <w:szCs w:val="20"/>
          <w:lang w:val="pt-BR"/>
        </w:rPr>
      </w:pPr>
      <w:r w:rsidRPr="000D6993">
        <w:rPr>
          <w:rFonts w:ascii="GHEA Mariam" w:hAnsi="GHEA Mariam" w:cs="GHEA Grapalat"/>
          <w:b/>
          <w:iCs/>
          <w:sz w:val="20"/>
          <w:szCs w:val="20"/>
        </w:rPr>
        <w:t xml:space="preserve">Предмет </w:t>
      </w:r>
      <w:r w:rsidRPr="000D6993">
        <w:rPr>
          <w:rFonts w:ascii="GHEA Mariam" w:hAnsi="GHEA Mariam" w:cs="GHEA Grapalat"/>
          <w:b/>
          <w:iCs/>
          <w:sz w:val="20"/>
          <w:szCs w:val="20"/>
          <w:lang w:val="hy-AM"/>
        </w:rPr>
        <w:t xml:space="preserve">согласия </w:t>
      </w:r>
      <w:r w:rsidRPr="000D6993">
        <w:rPr>
          <w:rFonts w:ascii="GHEA Mariam" w:hAnsi="GHEA Mariam" w:cs="GHEA Grapalat"/>
          <w:b/>
          <w:iCs/>
          <w:sz w:val="20"/>
          <w:szCs w:val="20"/>
        </w:rPr>
        <w:t>_</w:t>
      </w:r>
    </w:p>
    <w:p w14:paraId="4E0A5280" w14:textId="77777777" w:rsidR="007862B1" w:rsidRPr="000D6993" w:rsidRDefault="007862B1" w:rsidP="00845F46">
      <w:pPr>
        <w:jc w:val="both"/>
        <w:rPr>
          <w:rFonts w:ascii="GHEA Mariam" w:hAnsi="GHEA Mariam" w:cs="GHEA Grapalat"/>
          <w:b/>
          <w:bCs/>
          <w:iCs/>
          <w:sz w:val="20"/>
          <w:szCs w:val="20"/>
          <w:lang w:val="pt-BR"/>
        </w:rPr>
      </w:pPr>
      <w:r w:rsidRPr="000D6993">
        <w:rPr>
          <w:rFonts w:ascii="GHEA Mariam" w:hAnsi="GHEA Mariam" w:cs="GHEA Grapalat"/>
          <w:iCs/>
          <w:sz w:val="20"/>
          <w:szCs w:val="20"/>
          <w:lang w:val="pt-BR"/>
        </w:rPr>
        <w:tab/>
      </w:r>
      <w:r w:rsidRPr="000D6993">
        <w:rPr>
          <w:rFonts w:ascii="GHEA Mariam" w:hAnsi="GHEA Mariam" w:cs="GHEA Grapalat"/>
          <w:iCs/>
          <w:sz w:val="20"/>
          <w:szCs w:val="20"/>
          <w:lang w:val="pt-BR"/>
        </w:rPr>
        <w:tab/>
        <w:t xml:space="preserve">                               </w:t>
      </w:r>
    </w:p>
    <w:p w14:paraId="7D0BCC6B" w14:textId="77777777" w:rsidR="007862B1" w:rsidRPr="000D6993" w:rsidRDefault="007862B1" w:rsidP="00845F46">
      <w:pPr>
        <w:numPr>
          <w:ilvl w:val="1"/>
          <w:numId w:val="7"/>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Компания участвует</w:t>
      </w:r>
      <w:r w:rsidRPr="000D6993">
        <w:rPr>
          <w:rFonts w:ascii="GHEA Mariam" w:hAnsi="GHEA Mariam" w:cs="GHEA Grapalat"/>
          <w:iCs/>
          <w:sz w:val="20"/>
          <w:szCs w:val="20"/>
          <w:u w:val="single"/>
          <w:lang w:val="pt-BR"/>
        </w:rPr>
        <w:tab/>
      </w:r>
      <w:r w:rsidRPr="000D6993">
        <w:rPr>
          <w:rFonts w:ascii="GHEA Mariam" w:hAnsi="GHEA Mariam" w:cs="GHEA Grapalat"/>
          <w:iCs/>
          <w:sz w:val="20"/>
          <w:szCs w:val="20"/>
          <w:u w:val="single"/>
          <w:lang w:val="pt-BR"/>
        </w:rPr>
        <w:tab/>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u w:val="single"/>
          <w:lang w:val="pt-BR"/>
        </w:rPr>
        <w:tab/>
      </w:r>
      <w:r w:rsidRPr="000D6993">
        <w:rPr>
          <w:rFonts w:ascii="GHEA Mariam" w:hAnsi="GHEA Mariam" w:cs="GHEA Grapalat"/>
          <w:iCs/>
          <w:sz w:val="20"/>
          <w:szCs w:val="20"/>
          <w:lang w:val="pt-BR"/>
        </w:rPr>
        <w:t>* (далее «Клиент») путем</w:t>
      </w:r>
    </w:p>
    <w:p w14:paraId="48AE0F7E" w14:textId="77777777" w:rsidR="007862B1" w:rsidRPr="000D6993" w:rsidRDefault="007862B1" w:rsidP="00845F46">
      <w:pPr>
        <w:ind w:left="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                                                                 </w:t>
      </w:r>
      <w:r w:rsidRPr="000D6993">
        <w:rPr>
          <w:rFonts w:ascii="GHEA Mariam" w:hAnsi="GHEA Mariam"/>
          <w:iCs/>
          <w:sz w:val="20"/>
          <w:szCs w:val="20"/>
          <w:vertAlign w:val="superscript"/>
          <w:lang w:val="hy-AM"/>
        </w:rPr>
        <w:t>имя клиента</w:t>
      </w:r>
    </w:p>
    <w:p w14:paraId="589540E5" w14:textId="77777777" w:rsidR="007862B1" w:rsidRPr="000D6993" w:rsidRDefault="007862B1" w:rsidP="00845F46">
      <w:pPr>
        <w:jc w:val="both"/>
        <w:rPr>
          <w:rFonts w:ascii="GHEA Mariam" w:hAnsi="GHEA Mariam" w:cs="GHEA Grapalat"/>
          <w:iCs/>
          <w:sz w:val="20"/>
          <w:szCs w:val="20"/>
          <w:lang w:val="pt-BR"/>
        </w:rPr>
      </w:pPr>
      <w:r w:rsidRPr="000D6993">
        <w:rPr>
          <w:rFonts w:ascii="GHEA Mariam" w:hAnsi="GHEA Mariam" w:cs="GHEA Grapalat"/>
          <w:iCs/>
          <w:sz w:val="20"/>
          <w:szCs w:val="20"/>
          <w:lang w:val="pt-BR"/>
        </w:rPr>
        <w:t>организованный:</w:t>
      </w:r>
      <w:r w:rsidRPr="000D6993">
        <w:rPr>
          <w:rFonts w:ascii="GHEA Mariam" w:hAnsi="GHEA Mariam" w:cs="GHEA Grapalat"/>
          <w:iCs/>
          <w:sz w:val="20"/>
          <w:szCs w:val="20"/>
          <w:u w:val="single"/>
          <w:lang w:val="pt-BR"/>
        </w:rPr>
        <w:t xml:space="preserve"> </w:t>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lang w:val="pt-BR"/>
        </w:rPr>
        <w:t>* к процедуре покупки по коду.</w:t>
      </w:r>
    </w:p>
    <w:p w14:paraId="70E76F26" w14:textId="77777777" w:rsidR="007862B1" w:rsidRPr="000D6993" w:rsidRDefault="007862B1" w:rsidP="00845F46">
      <w:pPr>
        <w:ind w:left="426"/>
        <w:jc w:val="both"/>
        <w:rPr>
          <w:rFonts w:ascii="GHEA Mariam" w:hAnsi="GHEA Mariam" w:cs="GHEA Grapalat"/>
          <w:iCs/>
          <w:sz w:val="20"/>
          <w:szCs w:val="20"/>
          <w:lang w:val="pt-BR"/>
        </w:rPr>
      </w:pPr>
      <w:r w:rsidRPr="000D6993">
        <w:rPr>
          <w:rFonts w:ascii="GHEA Mariam" w:hAnsi="GHEA Mariam"/>
          <w:iCs/>
          <w:sz w:val="20"/>
          <w:szCs w:val="20"/>
          <w:vertAlign w:val="superscript"/>
          <w:lang w:val="pt-BR"/>
        </w:rPr>
        <w:t xml:space="preserve">                                                        </w:t>
      </w:r>
      <w:r w:rsidRPr="000D6993">
        <w:rPr>
          <w:rFonts w:ascii="GHEA Mariam" w:hAnsi="GHEA Mariam"/>
          <w:iCs/>
          <w:sz w:val="20"/>
          <w:szCs w:val="20"/>
          <w:vertAlign w:val="superscript"/>
          <w:lang w:val="hy-AM"/>
        </w:rPr>
        <w:t>код процедуры</w:t>
      </w:r>
    </w:p>
    <w:p w14:paraId="799FFC76" w14:textId="77777777" w:rsidR="007862B1" w:rsidRPr="000D6993" w:rsidRDefault="006E35C3" w:rsidP="00845F46">
      <w:pPr>
        <w:ind w:firstLine="360"/>
        <w:jc w:val="both"/>
        <w:rPr>
          <w:rFonts w:ascii="GHEA Mariam" w:hAnsi="GHEA Mariam" w:cs="GHEA Grapalat"/>
          <w:iCs/>
          <w:color w:val="5B9BD5"/>
          <w:sz w:val="20"/>
          <w:szCs w:val="20"/>
          <w:lang w:val="hy-AM"/>
        </w:rPr>
      </w:pPr>
      <w:r w:rsidRPr="000D6993">
        <w:rPr>
          <w:rFonts w:ascii="GHEA Mariam" w:hAnsi="GHEA Mariam" w:cs="GHEA Grapalat"/>
          <w:iCs/>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14:paraId="09A53E38" w14:textId="77777777" w:rsidR="007862B1" w:rsidRPr="000D6993" w:rsidRDefault="000149F3" w:rsidP="00845F46">
      <w:pPr>
        <w:ind w:firstLine="360"/>
        <w:jc w:val="both"/>
        <w:rPr>
          <w:rFonts w:ascii="GHEA Mariam" w:hAnsi="GHEA Mariam" w:cs="GHEA Grapalat"/>
          <w:iCs/>
          <w:color w:val="000000"/>
          <w:sz w:val="20"/>
          <w:szCs w:val="20"/>
          <w:lang w:val="pt-BR"/>
        </w:rPr>
      </w:pPr>
      <w:r w:rsidRPr="000D6993">
        <w:rPr>
          <w:rFonts w:ascii="GHEA Mariam" w:hAnsi="GHEA Mariam" w:cs="GHEA Grapalat"/>
          <w:iCs/>
          <w:color w:val="000000"/>
          <w:sz w:val="20"/>
          <w:szCs w:val="20"/>
          <w:lang w:val="pt-BR"/>
        </w:rPr>
        <w:t xml:space="preserve">1.3 Компания </w:t>
      </w:r>
      <w:r w:rsidR="007862B1" w:rsidRPr="000D6993">
        <w:rPr>
          <w:rFonts w:ascii="GHEA Mariam" w:hAnsi="GHEA Mariam" w:cs="GHEA Grapalat"/>
          <w:iCs/>
          <w:color w:val="000000"/>
          <w:sz w:val="20"/>
          <w:szCs w:val="20"/>
          <w:lang w:val="hy-AM"/>
        </w:rPr>
        <w:t xml:space="preserve">безотзывно соглашается, подписав требование об оплате (далее «Требование»), прилагаемое к настоящему </w:t>
      </w:r>
      <w:r w:rsidR="007862B1" w:rsidRPr="000D6993">
        <w:rPr>
          <w:rFonts w:ascii="GHEA Mariam" w:hAnsi="GHEA Mariam" w:cs="GHEA Grapalat"/>
          <w:iCs/>
          <w:color w:val="000000"/>
          <w:sz w:val="20"/>
          <w:szCs w:val="20"/>
          <w:lang w:val="pt-BR"/>
        </w:rPr>
        <w:t xml:space="preserve">соглашению о возмещении убытков </w:t>
      </w:r>
      <w:r w:rsidR="007862B1" w:rsidRPr="000D6993">
        <w:rPr>
          <w:rFonts w:ascii="GHEA Mariam" w:hAnsi="GHEA Mariam" w:cs="GHEA Grapalat"/>
          <w:iCs/>
          <w:color w:val="000000"/>
          <w:sz w:val="20"/>
          <w:szCs w:val="20"/>
          <w:lang w:val="hy-AM"/>
        </w:rPr>
        <w:t xml:space="preserve">, что </w:t>
      </w:r>
      <w:r w:rsidR="007862B1" w:rsidRPr="000D6993">
        <w:rPr>
          <w:rFonts w:ascii="GHEA Mariam" w:hAnsi="GHEA Mariam" w:cs="GHEA Grapalat"/>
          <w:iCs/>
          <w:color w:val="000000"/>
          <w:sz w:val="20"/>
          <w:szCs w:val="20"/>
          <w:lang w:val="pt-BR"/>
        </w:rPr>
        <w:t>:</w:t>
      </w:r>
    </w:p>
    <w:p w14:paraId="2350ADDB" w14:textId="77777777" w:rsidR="007862B1" w:rsidRPr="000D6993" w:rsidRDefault="007862B1"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 /плательщик/,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692A7748" w14:textId="77777777" w:rsidR="007862B1" w:rsidRPr="000D6993" w:rsidRDefault="007862B1"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D6993">
        <w:rPr>
          <w:rFonts w:ascii="GHEA Mariam" w:hAnsi="GHEA Mariam" w:cs="GHEA Grapalat"/>
          <w:iCs/>
          <w:color w:val="000000"/>
          <w:sz w:val="20"/>
          <w:szCs w:val="20"/>
          <w:lang w:val="pt-BR"/>
        </w:rPr>
        <w:t xml:space="preserve">Компании </w:t>
      </w:r>
      <w:r w:rsidRPr="000D6993">
        <w:rPr>
          <w:rFonts w:ascii="GHEA Mariam" w:hAnsi="GHEA Mariam" w:cs="GHEA Grapalat"/>
          <w:iCs/>
          <w:color w:val="000000"/>
          <w:sz w:val="20"/>
          <w:szCs w:val="20"/>
          <w:lang w:val="hy-AM"/>
        </w:rPr>
        <w:t>без дополнительного акцепта.</w:t>
      </w:r>
    </w:p>
    <w:p w14:paraId="1D2F055C" w14:textId="77777777" w:rsidR="007862B1" w:rsidRPr="000D6993" w:rsidRDefault="007862B1"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в) </w:t>
      </w:r>
      <w:r w:rsidRPr="000D6993">
        <w:rPr>
          <w:rFonts w:ascii="GHEA Mariam" w:hAnsi="GHEA Mariam" w:cs="GHEA Grapalat"/>
          <w:iCs/>
          <w:color w:val="000000"/>
          <w:sz w:val="20"/>
          <w:szCs w:val="20"/>
          <w:lang w:val="pt-BR"/>
        </w:rPr>
        <w:t xml:space="preserve">Компания </w:t>
      </w:r>
      <w:r w:rsidRPr="000D6993">
        <w:rPr>
          <w:rFonts w:ascii="GHEA Mariam" w:hAnsi="GHEA Mariam" w:cs="GHEA Grapalat"/>
          <w:iCs/>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2FED6C18" w14:textId="77777777" w:rsidR="007862B1" w:rsidRPr="000D6993" w:rsidRDefault="007862B1" w:rsidP="00845F46">
      <w:pPr>
        <w:ind w:left="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г) </w:t>
      </w:r>
      <w:r w:rsidRPr="000D6993">
        <w:rPr>
          <w:rFonts w:ascii="GHEA Mariam" w:hAnsi="GHEA Mariam" w:cs="GHEA Grapalat"/>
          <w:iCs/>
          <w:color w:val="000000"/>
          <w:sz w:val="20"/>
          <w:szCs w:val="20"/>
          <w:lang w:val="pt-BR"/>
        </w:rPr>
        <w:t xml:space="preserve">Компания </w:t>
      </w:r>
      <w:r w:rsidRPr="000D6993">
        <w:rPr>
          <w:rFonts w:ascii="GHEA Mariam" w:hAnsi="GHEA Mariam" w:cs="GHEA Grapalat"/>
          <w:iCs/>
          <w:color w:val="000000"/>
          <w:sz w:val="20"/>
          <w:szCs w:val="20"/>
          <w:lang w:val="hy-AM"/>
        </w:rPr>
        <w:t>подтверждает, что приняла Претензию на полную сумму ущерба.</w:t>
      </w:r>
    </w:p>
    <w:p w14:paraId="4258AE1C" w14:textId="77777777" w:rsidR="007862B1" w:rsidRPr="000D6993" w:rsidRDefault="007862B1" w:rsidP="00845F46">
      <w:pPr>
        <w:ind w:firstLine="426"/>
        <w:jc w:val="both"/>
        <w:rPr>
          <w:rFonts w:ascii="GHEA Mariam" w:hAnsi="GHEA Mariam" w:cs="GHEA Grapalat"/>
          <w:iCs/>
          <w:sz w:val="20"/>
          <w:szCs w:val="20"/>
          <w:lang w:val="hy-AM"/>
        </w:rPr>
      </w:pPr>
      <w:r w:rsidRPr="000D6993">
        <w:rPr>
          <w:rFonts w:ascii="GHEA Mariam" w:hAnsi="GHEA Mariam" w:cs="GHEA Grapalat"/>
          <w:iCs/>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5F1C3665" w14:textId="77777777" w:rsidR="007862B1" w:rsidRPr="000D6993" w:rsidRDefault="007862B1" w:rsidP="00845F46">
      <w:pPr>
        <w:ind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представляет </w:t>
      </w:r>
      <w:r w:rsidR="000149F3" w:rsidRPr="000D6993">
        <w:rPr>
          <w:rFonts w:ascii="GHEA Mariam" w:hAnsi="GHEA Mariam" w:cs="GHEA Grapalat"/>
          <w:iCs/>
          <w:sz w:val="20"/>
          <w:szCs w:val="20"/>
          <w:lang w:val="pt-BR"/>
        </w:rPr>
        <w:t xml:space="preserve">настоящий договор о возмещении убытков и приложенную к нему </w:t>
      </w:r>
      <w:r w:rsidRPr="000D6993">
        <w:rPr>
          <w:rFonts w:ascii="GHEA Mariam" w:hAnsi="GHEA Mariam" w:cs="GHEA Grapalat"/>
          <w:iCs/>
          <w:sz w:val="20"/>
          <w:szCs w:val="20"/>
          <w:lang w:val="hy-AM"/>
        </w:rPr>
        <w:t xml:space="preserve">Претензию в оригинале. форму Банку-плательщику </w:t>
      </w:r>
      <w:r w:rsidRPr="000D6993">
        <w:rPr>
          <w:rFonts w:ascii="GHEA Mariam" w:hAnsi="GHEA Mariam" w:cs="GHEA Grapalat"/>
          <w:iCs/>
          <w:sz w:val="20"/>
          <w:szCs w:val="20"/>
          <w:lang w:val="pt-BR"/>
        </w:rPr>
        <w:t xml:space="preserve">, уведомив Компанию в письменной форме. Настоящее Соглашение о возмещении ущерба и прилагаемая </w:t>
      </w:r>
      <w:r w:rsidRPr="000D6993">
        <w:rPr>
          <w:rFonts w:ascii="GHEA Mariam" w:hAnsi="GHEA Mariam" w:cs="GHEA Grapalat"/>
          <w:iCs/>
          <w:sz w:val="20"/>
          <w:szCs w:val="20"/>
          <w:lang w:val="hy-AM"/>
        </w:rPr>
        <w:t>претензия</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электронный</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цифровой</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с подписью</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одобренный</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быть</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случай</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их</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Плательщик</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В банк</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являются</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представлен</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электронный</w:t>
      </w:r>
      <w:r w:rsidRPr="000D6993">
        <w:rPr>
          <w:rFonts w:ascii="GHEA Mariam" w:hAnsi="GHEA Mariam" w:cs="GHEA Grapalat"/>
          <w:iCs/>
          <w:sz w:val="20"/>
          <w:szCs w:val="20"/>
          <w:lang w:val="pt-BR"/>
        </w:rPr>
        <w:t xml:space="preserve"> с </w:t>
      </w:r>
      <w:r w:rsidRPr="000D6993">
        <w:rPr>
          <w:rFonts w:ascii="GHEA Mariam" w:hAnsi="GHEA Mariam" w:cs="GHEA Grapalat"/>
          <w:iCs/>
          <w:sz w:val="20"/>
          <w:szCs w:val="20"/>
          <w:lang w:val="hy-AM"/>
        </w:rPr>
        <w:t>такими перевозчиками , как</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также</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из них</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из печати</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бумага</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 xml:space="preserve">с опциями </w:t>
      </w:r>
      <w:r w:rsidRPr="000D6993">
        <w:rPr>
          <w:rFonts w:ascii="GHEA Mariam" w:hAnsi="GHEA Mariam" w:cs="GHEA Grapalat"/>
          <w:iCs/>
          <w:sz w:val="20"/>
          <w:szCs w:val="20"/>
          <w:lang w:val="pt-BR"/>
        </w:rPr>
        <w:t>.</w:t>
      </w:r>
    </w:p>
    <w:p w14:paraId="585FB2CE" w14:textId="77777777" w:rsidR="007862B1" w:rsidRPr="000D6993" w:rsidRDefault="007862B1" w:rsidP="00845F46">
      <w:pPr>
        <w:numPr>
          <w:ilvl w:val="1"/>
          <w:numId w:val="25"/>
        </w:numPr>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Клиент может предоставить Банку-плательщику иные дополнительные документы.</w:t>
      </w:r>
    </w:p>
    <w:p w14:paraId="6A5B7B2D" w14:textId="77777777" w:rsidR="007862B1" w:rsidRPr="000D6993" w:rsidRDefault="007862B1" w:rsidP="00845F46">
      <w:pPr>
        <w:ind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не несет </w:t>
      </w:r>
      <w:r w:rsidRPr="000D6993">
        <w:rPr>
          <w:rFonts w:ascii="GHEA Mariam" w:hAnsi="GHEA Mariam" w:cs="GHEA Grapalat"/>
          <w:iCs/>
          <w:sz w:val="20"/>
          <w:szCs w:val="20"/>
          <w:lang w:val="hy-AM"/>
        </w:rPr>
        <w:t xml:space="preserve">никакой ответственности </w:t>
      </w:r>
      <w:r w:rsidRPr="000D6993">
        <w:rPr>
          <w:rFonts w:ascii="GHEA Mariam" w:hAnsi="GHEA Mariam" w:cs="GHEA Grapalat"/>
          <w:iCs/>
          <w:sz w:val="20"/>
          <w:szCs w:val="20"/>
          <w:lang w:val="pt-BR"/>
        </w:rPr>
        <w:t xml:space="preserve">за риски </w:t>
      </w:r>
      <w:r w:rsidRPr="000D6993">
        <w:rPr>
          <w:rFonts w:ascii="GHEA Mariam" w:hAnsi="GHEA Mariam" w:cs="GHEA Grapalat"/>
          <w:iCs/>
          <w:sz w:val="20"/>
          <w:szCs w:val="20"/>
          <w:lang w:val="hy-AM"/>
        </w:rPr>
        <w:t xml:space="preserve">Компании </w:t>
      </w:r>
      <w:r w:rsidRPr="000D6993">
        <w:rPr>
          <w:rFonts w:ascii="GHEA Mariam" w:hAnsi="GHEA Mariam" w:cs="GHEA Grapalat"/>
          <w:iCs/>
          <w:sz w:val="20"/>
          <w:szCs w:val="20"/>
          <w:lang w:val="pt-BR"/>
        </w:rPr>
        <w:t xml:space="preserve">(убытки, понесенные Компанией) </w:t>
      </w:r>
      <w:r w:rsidRPr="000D6993">
        <w:rPr>
          <w:rFonts w:ascii="GHEA Mariam" w:hAnsi="GHEA Mariam" w:cs="GHEA Grapalat"/>
          <w:iCs/>
          <w:sz w:val="20"/>
          <w:szCs w:val="20"/>
          <w:lang w:val="hy-AM"/>
        </w:rPr>
        <w:t xml:space="preserve">и негативные последствия , возникающие в результате выплаты </w:t>
      </w:r>
      <w:r w:rsidR="000149F3" w:rsidRPr="000D6993">
        <w:rPr>
          <w:rFonts w:ascii="GHEA Mariam" w:hAnsi="GHEA Mariam" w:cs="GHEA Grapalat"/>
          <w:iCs/>
          <w:sz w:val="20"/>
          <w:szCs w:val="20"/>
          <w:lang w:val="hy-AM"/>
        </w:rPr>
        <w:t xml:space="preserve">Банком-плательщиком </w:t>
      </w:r>
      <w:r w:rsidRPr="000D6993">
        <w:rPr>
          <w:rFonts w:ascii="GHEA Mariam" w:hAnsi="GHEA Mariam" w:cs="GHEA Grapalat"/>
          <w:iCs/>
          <w:sz w:val="20"/>
          <w:szCs w:val="20"/>
          <w:lang w:val="hy-AM"/>
        </w:rPr>
        <w:t xml:space="preserve">суммы </w:t>
      </w:r>
      <w:r w:rsidRPr="000D6993">
        <w:rPr>
          <w:rFonts w:ascii="GHEA Mariam" w:hAnsi="GHEA Mariam" w:cs="GHEA Grapalat"/>
          <w:iCs/>
          <w:sz w:val="20"/>
          <w:szCs w:val="20"/>
          <w:lang w:val="pt-BR"/>
        </w:rPr>
        <w:t xml:space="preserve">, указанной в поручении П. </w:t>
      </w:r>
      <w:r w:rsidRPr="000D6993">
        <w:rPr>
          <w:rFonts w:ascii="GHEA Mariam" w:hAnsi="GHEA Mariam" w:cs="GHEA Grapalat"/>
          <w:iCs/>
          <w:sz w:val="20"/>
          <w:szCs w:val="20"/>
          <w:lang w:val="hy-AM"/>
        </w:rPr>
        <w:t>Банк не обязан проверять факты нарушения Компанией условий договора.</w:t>
      </w:r>
    </w:p>
    <w:p w14:paraId="52914E3B" w14:textId="77777777" w:rsidR="007862B1" w:rsidRPr="000D6993" w:rsidRDefault="000149F3" w:rsidP="00845F46">
      <w:pPr>
        <w:ind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1.7 </w:t>
      </w:r>
      <w:r w:rsidR="007862B1" w:rsidRPr="000D6993">
        <w:rPr>
          <w:rFonts w:ascii="GHEA Mariam" w:hAnsi="GHEA Mariam" w:cs="GHEA Grapalat"/>
          <w:iCs/>
          <w:sz w:val="20"/>
          <w:szCs w:val="20"/>
          <w:lang w:val="pt-BR"/>
        </w:rPr>
        <w:t xml:space="preserve">В </w:t>
      </w:r>
      <w:r w:rsidR="007862B1" w:rsidRPr="000D6993">
        <w:rPr>
          <w:rFonts w:ascii="GHEA Mariam" w:hAnsi="GHEA Mariam" w:cs="GHEA Grapalat"/>
          <w:iCs/>
          <w:sz w:val="20"/>
          <w:szCs w:val="20"/>
          <w:lang w:val="hy-AM"/>
        </w:rPr>
        <w:t xml:space="preserve">случае недостаточности средств на счете Компании </w:t>
      </w:r>
      <w:r w:rsidR="007862B1" w:rsidRPr="000D6993">
        <w:rPr>
          <w:rFonts w:ascii="GHEA Mariam" w:hAnsi="GHEA Mariam" w:cs="GHEA Grapalat"/>
          <w:iCs/>
          <w:sz w:val="20"/>
          <w:szCs w:val="20"/>
        </w:rPr>
        <w:t>:</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Плательщик</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банк</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оплата</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письмо с требованием</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от получения</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 xml:space="preserve">затем 2 </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 xml:space="preserve">два </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рабочих дня</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дня</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в течение</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нуждаться</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является</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поставить в известность</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Заказчику :</w:t>
      </w:r>
      <w:r w:rsidR="007862B1" w:rsidRPr="000D6993">
        <w:rPr>
          <w:rFonts w:ascii="GHEA Mariam" w:hAnsi="GHEA Mariam" w:cs="GHEA Grapalat"/>
          <w:iCs/>
          <w:sz w:val="20"/>
          <w:szCs w:val="20"/>
          <w:lang w:val="pt-BR"/>
        </w:rPr>
        <w:t xml:space="preserve"> </w:t>
      </w:r>
      <w:r w:rsidR="007862B1" w:rsidRPr="000D6993">
        <w:rPr>
          <w:rFonts w:ascii="GHEA Mariam" w:hAnsi="GHEA Mariam" w:cs="GHEA Grapalat"/>
          <w:iCs/>
          <w:sz w:val="20"/>
          <w:szCs w:val="20"/>
        </w:rPr>
        <w:t>на письме</w:t>
      </w:r>
      <w:r w:rsidR="007862B1" w:rsidRPr="000D6993">
        <w:rPr>
          <w:rFonts w:ascii="GHEA Mariam" w:hAnsi="GHEA Mariam" w:cs="GHEA Grapalat"/>
          <w:iCs/>
          <w:sz w:val="20"/>
          <w:szCs w:val="20"/>
          <w:lang w:val="pt-BR"/>
        </w:rPr>
        <w:t xml:space="preserve"> в </w:t>
      </w:r>
      <w:r w:rsidR="007862B1" w:rsidRPr="000D6993">
        <w:rPr>
          <w:rFonts w:ascii="GHEA Mariam" w:hAnsi="GHEA Mariam" w:cs="GHEA Grapalat"/>
          <w:iCs/>
          <w:sz w:val="20"/>
          <w:szCs w:val="20"/>
        </w:rPr>
        <w:t>виде</w:t>
      </w:r>
    </w:p>
    <w:p w14:paraId="2B7301F4" w14:textId="77777777" w:rsidR="007862B1" w:rsidRPr="000D6993" w:rsidRDefault="000149F3" w:rsidP="00845F46">
      <w:pPr>
        <w:ind w:firstLine="360"/>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1.8. После предоставления настоящего договора и прилагаемого </w:t>
      </w:r>
      <w:r w:rsidR="007862B1" w:rsidRPr="000D6993">
        <w:rPr>
          <w:rFonts w:ascii="GHEA Mariam" w:hAnsi="GHEA Mariam" w:cs="GHEA Grapalat"/>
          <w:iCs/>
          <w:sz w:val="20"/>
          <w:szCs w:val="20"/>
          <w:lang w:val="hy-AM"/>
        </w:rPr>
        <w:t xml:space="preserve">заявления </w:t>
      </w:r>
      <w:r w:rsidR="007862B1" w:rsidRPr="000D6993">
        <w:rPr>
          <w:rFonts w:ascii="GHEA Mariam" w:hAnsi="GHEA Mariam" w:cs="GHEA Grapalat"/>
          <w:iCs/>
          <w:sz w:val="20"/>
          <w:szCs w:val="20"/>
          <w:lang w:val="pt-BR"/>
        </w:rPr>
        <w:t>в Банк, в случае невыплаты Клиенту денег в течение десяти рабочих дней по причинам, не зависящим от Банка, Клиент передает в «АКРА» информацию о Компании, связанную с невыплатой. ЗАО «Кредитная отчетность» (Кредитное бюро).</w:t>
      </w:r>
    </w:p>
    <w:p w14:paraId="761EC348" w14:textId="77777777" w:rsidR="007862B1" w:rsidRPr="000D6993" w:rsidRDefault="007862B1" w:rsidP="00845F46">
      <w:pPr>
        <w:jc w:val="both"/>
        <w:rPr>
          <w:rFonts w:ascii="GHEA Mariam" w:hAnsi="GHEA Mariam" w:cs="GHEA Grapalat"/>
          <w:iCs/>
          <w:sz w:val="20"/>
          <w:szCs w:val="20"/>
          <w:lang w:val="hy-AM"/>
        </w:rPr>
      </w:pPr>
    </w:p>
    <w:p w14:paraId="1536929A" w14:textId="77777777" w:rsidR="007862B1" w:rsidRPr="000D6993" w:rsidRDefault="007862B1" w:rsidP="00845F46">
      <w:pPr>
        <w:numPr>
          <w:ilvl w:val="0"/>
          <w:numId w:val="6"/>
        </w:numPr>
        <w:jc w:val="center"/>
        <w:rPr>
          <w:rFonts w:ascii="GHEA Mariam" w:hAnsi="GHEA Mariam" w:cs="GHEA Grapalat"/>
          <w:b/>
          <w:bCs/>
          <w:iCs/>
          <w:sz w:val="20"/>
          <w:szCs w:val="20"/>
        </w:rPr>
      </w:pPr>
      <w:r w:rsidRPr="000D6993">
        <w:rPr>
          <w:rFonts w:ascii="GHEA Mariam" w:hAnsi="GHEA Mariam" w:cs="GHEA Grapalat"/>
          <w:b/>
          <w:bCs/>
          <w:iCs/>
          <w:sz w:val="20"/>
          <w:szCs w:val="20"/>
        </w:rPr>
        <w:t>Другой: условия</w:t>
      </w:r>
    </w:p>
    <w:p w14:paraId="69A2D1B8" w14:textId="77777777" w:rsidR="007862B1" w:rsidRPr="000D6993"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rPr>
        <w:lastRenderedPageBreak/>
        <w:t xml:space="preserve">2.1 Здесь соглашение </w:t>
      </w:r>
      <w:r w:rsidRPr="000D6993">
        <w:rPr>
          <w:rFonts w:ascii="GHEA Mariam" w:hAnsi="GHEA Mariam" w:cs="GHEA Grapalat"/>
          <w:iCs/>
          <w:sz w:val="20"/>
          <w:szCs w:val="20"/>
          <w:lang w:val="hy-AM"/>
        </w:rPr>
        <w:t>и письмо-требование являются безотзывными,</w:t>
      </w:r>
      <w:r w:rsidRPr="000D6993">
        <w:rPr>
          <w:rFonts w:ascii="GHEA Mariam" w:hAnsi="GHEA Mariam" w:cs="GHEA Grapalat"/>
          <w:iCs/>
          <w:sz w:val="20"/>
          <w:szCs w:val="20"/>
        </w:rPr>
        <w:t xml:space="preserve"> сила в </w:t>
      </w:r>
      <w:r w:rsidRPr="000D6993">
        <w:rPr>
          <w:rFonts w:ascii="GHEA Mariam" w:hAnsi="GHEA Mariam" w:cs="GHEA Grapalat"/>
          <w:iCs/>
          <w:sz w:val="20"/>
          <w:szCs w:val="20"/>
          <w:lang w:val="hy-AM"/>
        </w:rPr>
        <w:t>являются</w:t>
      </w:r>
      <w:r w:rsidRPr="000D6993">
        <w:rPr>
          <w:rFonts w:ascii="GHEA Mariam" w:hAnsi="GHEA Mariam" w:cs="GHEA Grapalat"/>
          <w:iCs/>
          <w:sz w:val="20"/>
          <w:szCs w:val="20"/>
        </w:rPr>
        <w:t xml:space="preserve"> входить Компания от Проверка момента и силы на </w:t>
      </w:r>
      <w:r w:rsidRPr="000D6993">
        <w:rPr>
          <w:rFonts w:ascii="GHEA Mariam" w:hAnsi="GHEA Mariam" w:cs="GHEA Grapalat"/>
          <w:iCs/>
          <w:sz w:val="20"/>
          <w:szCs w:val="20"/>
          <w:lang w:val="hy-AM"/>
        </w:rPr>
        <w:t xml:space="preserve">усмотрение </w:t>
      </w:r>
      <w:r w:rsidR="00595213" w:rsidRPr="000D6993">
        <w:rPr>
          <w:rFonts w:ascii="GHEA Mariam" w:hAnsi="GHEA Mariam" w:cs="GHEA Grapalat"/>
          <w:iCs/>
          <w:sz w:val="20"/>
          <w:szCs w:val="20"/>
        </w:rPr>
        <w:t xml:space="preserve">Клиента от запечатанный контракта производительность результат полный быть принятым в день следующий двадцатый работающий день включая </w:t>
      </w:r>
      <w:r w:rsidRPr="000D6993">
        <w:rPr>
          <w:rFonts w:ascii="GHEA Mariam" w:hAnsi="GHEA Mariam" w:cs="GHEA Grapalat"/>
          <w:iCs/>
          <w:sz w:val="20"/>
          <w:szCs w:val="20"/>
        </w:rPr>
        <w:t>_</w:t>
      </w:r>
    </w:p>
    <w:p w14:paraId="26546D64" w14:textId="77777777" w:rsidR="007862B1" w:rsidRPr="000D6993"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 Направляя Клиентом настоящий договор и прилагаемое к нему письмо-требование Банку-плательщику:</w:t>
      </w:r>
    </w:p>
    <w:p w14:paraId="0FF55E3D" w14:textId="77777777" w:rsidR="007862B1" w:rsidRPr="000D6993"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2.2.1. Клиент подтверждает, что компания допустила нарушение договорных обязательств, и</w:t>
      </w:r>
    </w:p>
    <w:p w14:paraId="532CF385" w14:textId="77777777" w:rsidR="007862B1" w:rsidRPr="000D6993" w:rsidDel="00A13215"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14:paraId="7E871958" w14:textId="77777777" w:rsidR="007862B1" w:rsidRPr="000D6993" w:rsidRDefault="007862B1"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1FE4319E" w14:textId="77777777" w:rsidR="007862B1" w:rsidRPr="000D6993" w:rsidRDefault="007862B1" w:rsidP="00845F46">
      <w:pPr>
        <w:ind w:firstLine="567"/>
        <w:jc w:val="both"/>
        <w:rPr>
          <w:rFonts w:ascii="GHEA Mariam" w:hAnsi="GHEA Mariam" w:cs="GHEA Grapalat"/>
          <w:iCs/>
          <w:sz w:val="20"/>
          <w:szCs w:val="20"/>
          <w:lang w:val="hy-AM"/>
        </w:rPr>
      </w:pPr>
    </w:p>
    <w:p w14:paraId="10503C90" w14:textId="77777777" w:rsidR="007862B1" w:rsidRPr="000D6993" w:rsidRDefault="007862B1" w:rsidP="00845F46">
      <w:pPr>
        <w:ind w:firstLine="567"/>
        <w:jc w:val="center"/>
        <w:rPr>
          <w:rFonts w:ascii="GHEA Mariam" w:hAnsi="GHEA Mariam" w:cs="GHEA Grapalat"/>
          <w:iCs/>
          <w:sz w:val="20"/>
          <w:szCs w:val="20"/>
          <w:lang w:val="hy-AM"/>
        </w:rPr>
      </w:pPr>
      <w:r w:rsidRPr="000D6993">
        <w:rPr>
          <w:rFonts w:ascii="GHEA Mariam" w:hAnsi="GHEA Mariam" w:cs="GHEA Grapalat"/>
          <w:b/>
          <w:iCs/>
          <w:sz w:val="20"/>
          <w:szCs w:val="20"/>
          <w:lang w:val="hy-AM"/>
        </w:rPr>
        <w:t>3. Адрес компании, действующие банковские условия:</w:t>
      </w:r>
    </w:p>
    <w:p w14:paraId="713022B2" w14:textId="77777777" w:rsidR="007862B1" w:rsidRPr="000D6993" w:rsidRDefault="007862B1" w:rsidP="00845F46">
      <w:pPr>
        <w:jc w:val="both"/>
        <w:rPr>
          <w:rFonts w:ascii="GHEA Mariam" w:hAnsi="GHEA Mariam" w:cs="GHEA Grapalat"/>
          <w:iCs/>
          <w:sz w:val="20"/>
          <w:szCs w:val="20"/>
          <w:u w:val="single"/>
          <w:lang w:val="hy-AM"/>
        </w:rPr>
      </w:pP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p>
    <w:p w14:paraId="5EB00451" w14:textId="77777777" w:rsidR="007862B1" w:rsidRPr="000D6993" w:rsidRDefault="007862B1"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Название компании</w:t>
      </w:r>
    </w:p>
    <w:p w14:paraId="21A288CB" w14:textId="77777777" w:rsidR="007862B1" w:rsidRPr="000D6993" w:rsidRDefault="007862B1" w:rsidP="00845F46">
      <w:pPr>
        <w:jc w:val="both"/>
        <w:rPr>
          <w:rFonts w:ascii="GHEA Mariam" w:hAnsi="GHEA Mariam"/>
          <w:iCs/>
          <w:sz w:val="20"/>
          <w:szCs w:val="20"/>
          <w:u w:val="single"/>
          <w:vertAlign w:val="superscript"/>
          <w:lang w:val="hy-AM"/>
        </w:rPr>
      </w:pPr>
      <w:r w:rsidRPr="000D6993">
        <w:rPr>
          <w:rFonts w:ascii="GHEA Mariam" w:hAnsi="GHEA Mariam"/>
          <w:iCs/>
          <w:sz w:val="20"/>
          <w:szCs w:val="20"/>
          <w:vertAlign w:val="superscript"/>
          <w:lang w:val="hy-AM"/>
        </w:rPr>
        <w:t xml:space="preserve"> </w:t>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14:paraId="7366A6C4" w14:textId="77777777" w:rsidR="007862B1" w:rsidRPr="000D6993" w:rsidRDefault="007862B1"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Адрес компании</w:t>
      </w:r>
    </w:p>
    <w:p w14:paraId="441890EF" w14:textId="77777777" w:rsidR="007862B1" w:rsidRPr="000D6993" w:rsidRDefault="007862B1" w:rsidP="00845F46">
      <w:pPr>
        <w:jc w:val="both"/>
        <w:rPr>
          <w:rFonts w:ascii="GHEA Mariam" w:hAnsi="GHEA Mariam"/>
          <w:iCs/>
          <w:sz w:val="20"/>
          <w:szCs w:val="20"/>
          <w:u w:val="single"/>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14:paraId="7D7CF1AB" w14:textId="77777777" w:rsidR="007862B1" w:rsidRPr="000D6993" w:rsidRDefault="007862B1"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название банка, обслуживающего компанию</w:t>
      </w:r>
    </w:p>
    <w:p w14:paraId="3D502CF3" w14:textId="77777777" w:rsidR="007862B1" w:rsidRPr="000D6993" w:rsidRDefault="007862B1" w:rsidP="00845F46">
      <w:pPr>
        <w:jc w:val="both"/>
        <w:rPr>
          <w:rFonts w:ascii="GHEA Mariam" w:hAnsi="GHEA Mariam"/>
          <w:iCs/>
          <w:sz w:val="20"/>
          <w:szCs w:val="20"/>
          <w:u w:val="single"/>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14:paraId="47D93B9F" w14:textId="77777777" w:rsidR="006E35C3" w:rsidRPr="000D6993" w:rsidRDefault="006E35C3" w:rsidP="00845F46">
      <w:pPr>
        <w:jc w:val="both"/>
        <w:rPr>
          <w:rFonts w:ascii="GHEA Mariam" w:hAnsi="GHEA Mariam"/>
          <w:iCs/>
          <w:sz w:val="20"/>
          <w:szCs w:val="20"/>
          <w:u w:val="single"/>
          <w:vertAlign w:val="superscript"/>
          <w:lang w:val="hy-AM"/>
        </w:rPr>
      </w:pPr>
    </w:p>
    <w:p w14:paraId="73D11854" w14:textId="77777777" w:rsidR="00334B2F" w:rsidRPr="000D6993" w:rsidRDefault="00334B2F" w:rsidP="00845F46">
      <w:pPr>
        <w:jc w:val="both"/>
        <w:rPr>
          <w:rFonts w:ascii="GHEA Mariam" w:hAnsi="GHEA Mariam"/>
          <w:iCs/>
          <w:sz w:val="20"/>
          <w:szCs w:val="20"/>
          <w:lang w:val="hy-AM"/>
        </w:rPr>
      </w:pPr>
      <w:r w:rsidRPr="000D6993">
        <w:rPr>
          <w:rFonts w:ascii="GHEA Mariam" w:hAnsi="GHEA Mariam"/>
          <w:iCs/>
          <w:sz w:val="20"/>
          <w:szCs w:val="20"/>
          <w:lang w:val="hy-AM"/>
        </w:rPr>
        <w:t>К.Т.</w:t>
      </w:r>
    </w:p>
    <w:p w14:paraId="379F38FD" w14:textId="77777777" w:rsidR="00334B2F" w:rsidRPr="000D6993" w:rsidRDefault="00334B2F" w:rsidP="00845F46">
      <w:pPr>
        <w:jc w:val="both"/>
        <w:rPr>
          <w:rFonts w:ascii="GHEA Mariam" w:hAnsi="GHEA Mariam"/>
          <w:iCs/>
          <w:sz w:val="20"/>
          <w:szCs w:val="20"/>
          <w:lang w:val="hy-AM"/>
        </w:rPr>
      </w:pPr>
    </w:p>
    <w:p w14:paraId="725A2018" w14:textId="77777777" w:rsidR="00334B2F" w:rsidRPr="000D6993" w:rsidRDefault="00334B2F" w:rsidP="00845F46">
      <w:pPr>
        <w:jc w:val="both"/>
        <w:rPr>
          <w:rFonts w:ascii="GHEA Mariam" w:hAnsi="GHEA Mariam"/>
          <w:iCs/>
          <w:sz w:val="20"/>
          <w:szCs w:val="20"/>
          <w:lang w:val="hy-AM"/>
        </w:rPr>
      </w:pPr>
      <w:r w:rsidRPr="000D6993">
        <w:rPr>
          <w:rFonts w:ascii="GHEA Mariam" w:hAnsi="GHEA Mariam"/>
          <w:iCs/>
          <w:sz w:val="20"/>
          <w:szCs w:val="20"/>
          <w:lang w:val="hy-AM"/>
        </w:rPr>
        <w:t>День месяц год</w:t>
      </w:r>
    </w:p>
    <w:p w14:paraId="068E1EED" w14:textId="77777777" w:rsidR="006E35C3" w:rsidRPr="000D6993" w:rsidRDefault="006E35C3" w:rsidP="00845F46">
      <w:pPr>
        <w:jc w:val="both"/>
        <w:rPr>
          <w:rFonts w:ascii="GHEA Mariam" w:hAnsi="GHEA Mariam"/>
          <w:iCs/>
          <w:sz w:val="20"/>
          <w:szCs w:val="20"/>
          <w:vertAlign w:val="superscript"/>
          <w:lang w:val="hy-AM"/>
        </w:rPr>
      </w:pPr>
    </w:p>
    <w:p w14:paraId="15451449" w14:textId="77777777" w:rsidR="007862B1" w:rsidRPr="000D6993" w:rsidRDefault="007862B1" w:rsidP="00845F46">
      <w:pPr>
        <w:jc w:val="both"/>
        <w:rPr>
          <w:rFonts w:ascii="GHEA Mariam" w:hAnsi="GHEA Mariam" w:cs="GHEA Grapalat"/>
          <w:iCs/>
          <w:sz w:val="20"/>
          <w:szCs w:val="20"/>
          <w:lang w:val="hy-AM"/>
        </w:rPr>
      </w:pPr>
    </w:p>
    <w:p w14:paraId="1627F21D" w14:textId="77777777" w:rsidR="006E35C3" w:rsidRPr="000D6993" w:rsidRDefault="006E35C3"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r w:rsidRPr="000D6993">
        <w:rPr>
          <w:rFonts w:ascii="GHEA Mariam" w:hAnsi="GHEA Mariam" w:cs="Sylfaen"/>
          <w:iCs/>
          <w:sz w:val="20"/>
          <w:szCs w:val="20"/>
          <w:lang w:val="hy-AM"/>
        </w:rPr>
        <w:t xml:space="preserve">* </w:t>
      </w:r>
      <w:r w:rsidRPr="000D6993">
        <w:rPr>
          <w:rFonts w:ascii="GHEA Mariam" w:hAnsi="GHEA Mariam"/>
          <w:iCs/>
          <w:sz w:val="20"/>
          <w:szCs w:val="20"/>
          <w:lang w:val="hy-AM"/>
        </w:rPr>
        <w:t>заполняется секретарем комиссии перед публикацией приглашения в информационном бюллетене.</w:t>
      </w:r>
    </w:p>
    <w:p w14:paraId="158001DA" w14:textId="77777777" w:rsidR="00595213" w:rsidRPr="000D6993" w:rsidRDefault="007862B1" w:rsidP="00845F46">
      <w:pPr>
        <w:pStyle w:val="31"/>
        <w:spacing w:line="240" w:lineRule="auto"/>
        <w:jc w:val="right"/>
        <w:rPr>
          <w:rFonts w:ascii="GHEA Mariam" w:hAnsi="GHEA Mariam"/>
          <w:b/>
          <w:iCs/>
          <w:lang w:val="hy-AM"/>
        </w:rPr>
      </w:pPr>
      <w:r w:rsidRPr="000D6993">
        <w:rPr>
          <w:rFonts w:ascii="GHEA Mariam" w:hAnsi="GHEA Mariam"/>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807"/>
        <w:gridCol w:w="5173"/>
      </w:tblGrid>
      <w:tr w:rsidR="00595213" w:rsidRPr="000D6993"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0D6993" w:rsidRDefault="00595213" w:rsidP="00845F46">
            <w:pPr>
              <w:rPr>
                <w:rFonts w:ascii="GHEA Mariam" w:hAnsi="GHEA Mariam" w:cs="Sylfaen"/>
                <w:b/>
                <w:bCs/>
                <w:iCs/>
                <w:sz w:val="20"/>
                <w:szCs w:val="20"/>
                <w:lang w:val="hy-AM"/>
              </w:rPr>
            </w:pPr>
            <w:r w:rsidRPr="000D6993">
              <w:rPr>
                <w:rFonts w:ascii="GHEA Mariam" w:hAnsi="GHEA Mariam" w:cs="Sylfaen"/>
                <w:iCs/>
                <w:sz w:val="20"/>
                <w:szCs w:val="20"/>
              </w:rPr>
              <w:lastRenderedPageBreak/>
              <w:t xml:space="preserve">1. </w:t>
            </w:r>
            <w:r w:rsidRPr="000D6993">
              <w:rPr>
                <w:rFonts w:ascii="GHEA Mariam" w:hAnsi="GHEA Mariam" w:cs="Sylfaen"/>
                <w:b/>
                <w:bCs/>
                <w:iCs/>
                <w:sz w:val="20"/>
                <w:szCs w:val="20"/>
              </w:rPr>
              <w:t>ОПЛАТА</w:t>
            </w:r>
            <w:r w:rsidRPr="000D6993">
              <w:rPr>
                <w:rFonts w:ascii="GHEA Mariam" w:hAnsi="GHEA Mariam" w:cs="Arial"/>
                <w:b/>
                <w:bCs/>
                <w:iCs/>
                <w:sz w:val="20"/>
                <w:szCs w:val="20"/>
              </w:rPr>
              <w:t xml:space="preserve"> </w:t>
            </w:r>
            <w:r w:rsidRPr="000D6993">
              <w:rPr>
                <w:rFonts w:ascii="GHEA Mariam" w:hAnsi="GHEA Mariam" w:cs="Sylfaen"/>
                <w:b/>
                <w:bCs/>
                <w:iCs/>
                <w:sz w:val="20"/>
                <w:szCs w:val="20"/>
              </w:rPr>
              <w:t>ТРЕБОВАНИЕ*</w:t>
            </w:r>
          </w:p>
          <w:p w14:paraId="5A9F46F4" w14:textId="77777777" w:rsidR="00595213" w:rsidRPr="000D6993" w:rsidRDefault="00595213" w:rsidP="00845F46">
            <w:pPr>
              <w:jc w:val="center"/>
              <w:rPr>
                <w:rFonts w:ascii="GHEA Mariam" w:hAnsi="GHEA Mariam" w:cs="Arial"/>
                <w:bCs/>
                <w:iCs/>
                <w:sz w:val="20"/>
                <w:szCs w:val="20"/>
              </w:rPr>
            </w:pPr>
          </w:p>
        </w:tc>
      </w:tr>
      <w:tr w:rsidR="00595213" w:rsidRPr="000D6993"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0D6993" w:rsidRDefault="00595213" w:rsidP="00845F46">
            <w:pPr>
              <w:rPr>
                <w:rFonts w:ascii="GHEA Mariam" w:hAnsi="GHEA Mariam" w:cs="Sylfaen"/>
                <w:iCs/>
                <w:sz w:val="20"/>
                <w:szCs w:val="20"/>
                <w:lang w:val="hy-AM"/>
              </w:rPr>
            </w:pPr>
            <w:r w:rsidRPr="000D6993">
              <w:rPr>
                <w:rFonts w:ascii="GHEA Mariam" w:hAnsi="GHEA Mariam" w:cs="Sylfaen"/>
                <w:iCs/>
                <w:sz w:val="20"/>
                <w:szCs w:val="20"/>
                <w:lang w:val="hy-AM"/>
              </w:rPr>
              <w:t xml:space="preserve">2 </w:t>
            </w:r>
            <w:r w:rsidRPr="000D6993">
              <w:rPr>
                <w:rFonts w:ascii="GHEA Mariam" w:hAnsi="GHEA Mariam" w:cs="Sylfaen"/>
                <w:iCs/>
                <w:sz w:val="20"/>
                <w:szCs w:val="20"/>
              </w:rPr>
              <w:t xml:space="preserve">. </w:t>
            </w:r>
            <w:r w:rsidRPr="000D6993">
              <w:rPr>
                <w:rFonts w:ascii="GHEA Mariam" w:hAnsi="GHEA Mariam" w:cs="Sylfaen"/>
                <w:iCs/>
                <w:sz w:val="20"/>
                <w:szCs w:val="20"/>
                <w:lang w:val="hy-AM"/>
              </w:rPr>
              <w:t>Число:</w:t>
            </w:r>
          </w:p>
        </w:tc>
      </w:tr>
      <w:tr w:rsidR="00595213" w:rsidRPr="000D6993"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0D6993" w:rsidRDefault="00595213" w:rsidP="00845F46">
            <w:pPr>
              <w:rPr>
                <w:rFonts w:ascii="GHEA Mariam" w:hAnsi="GHEA Mariam" w:cs="Sylfaen"/>
                <w:iCs/>
                <w:sz w:val="20"/>
                <w:szCs w:val="20"/>
              </w:rPr>
            </w:pPr>
            <w:r w:rsidRPr="000D6993">
              <w:rPr>
                <w:rFonts w:ascii="GHEA Mariam" w:hAnsi="GHEA Mariam" w:cs="Sylfaen"/>
                <w:iCs/>
                <w:sz w:val="20"/>
                <w:szCs w:val="20"/>
                <w:lang w:val="hy-AM"/>
              </w:rPr>
              <w:t xml:space="preserve">3 </w:t>
            </w:r>
            <w:r w:rsidRPr="000D6993">
              <w:rPr>
                <w:rFonts w:ascii="GHEA Mariam" w:hAnsi="GHEA Mariam" w:cs="Sylfaen"/>
                <w:iCs/>
                <w:sz w:val="20"/>
                <w:szCs w:val="20"/>
              </w:rPr>
              <w:t>. Презентация:</w:t>
            </w:r>
            <w:r w:rsidRPr="000D6993">
              <w:rPr>
                <w:rFonts w:ascii="GHEA Mariam" w:hAnsi="GHEA Mariam" w:cs="Arial"/>
                <w:iCs/>
                <w:sz w:val="20"/>
                <w:szCs w:val="20"/>
              </w:rPr>
              <w:t xml:space="preserve"> </w:t>
            </w:r>
            <w:r w:rsidRPr="000D6993">
              <w:rPr>
                <w:rFonts w:ascii="GHEA Mariam" w:hAnsi="GHEA Mariam" w:cs="Sylfaen"/>
                <w:iCs/>
                <w:sz w:val="20"/>
                <w:szCs w:val="20"/>
              </w:rPr>
              <w:t xml:space="preserve">дата </w:t>
            </w:r>
            <w:r w:rsidRPr="000D6993">
              <w:rPr>
                <w:rFonts w:ascii="GHEA Mariam" w:hAnsi="GHEA Mariam" w:cs="Arial"/>
                <w:iCs/>
                <w:sz w:val="20"/>
                <w:szCs w:val="20"/>
              </w:rPr>
              <w:t xml:space="preserve">: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 ___ </w:t>
            </w:r>
            <w:r w:rsidRPr="000D6993">
              <w:rPr>
                <w:rFonts w:ascii="GHEA Mariam" w:hAnsi="GHEA Mariam" w:cs="Tahoma"/>
                <w:iCs/>
                <w:color w:val="000000"/>
                <w:sz w:val="20"/>
                <w:szCs w:val="20"/>
              </w:rPr>
              <w:t>20___</w:t>
            </w:r>
          </w:p>
        </w:tc>
      </w:tr>
      <w:tr w:rsidR="00595213" w:rsidRPr="000D6993"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 xml:space="preserve">4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Имя плательщика </w:t>
            </w:r>
            <w:r w:rsidRPr="000D6993">
              <w:rPr>
                <w:rFonts w:ascii="GHEA Mariam" w:hAnsi="GHEA Mariam" w:cs="Sylfaen"/>
                <w:iCs/>
                <w:sz w:val="20"/>
                <w:szCs w:val="20"/>
              </w:rPr>
              <w:t xml:space="preserve">или </w:t>
            </w:r>
            <w:r w:rsidRPr="000D6993">
              <w:rPr>
                <w:rFonts w:ascii="GHEA Mariam" w:hAnsi="GHEA Mariam" w:cs="Sylfaen"/>
                <w:iCs/>
                <w:sz w:val="20"/>
                <w:szCs w:val="20"/>
                <w:lang w:val="hy-AM"/>
              </w:rPr>
              <w:t xml:space="preserve">имя и фамилия </w:t>
            </w:r>
            <w:r w:rsidRPr="000D6993">
              <w:rPr>
                <w:rFonts w:ascii="GHEA Mariam" w:hAnsi="GHEA Mariam" w:cs="Sylfaen"/>
                <w:iCs/>
                <w:sz w:val="20"/>
                <w:szCs w:val="20"/>
              </w:rPr>
              <w:t xml:space="preserve">( Компания : </w:t>
            </w:r>
            <w:r w:rsidRPr="000D6993">
              <w:rPr>
                <w:rFonts w:ascii="GHEA Mariam" w:hAnsi="GHEA Mariam" w:cs="Arial"/>
                <w:iCs/>
                <w:sz w:val="20"/>
                <w:szCs w:val="20"/>
              </w:rPr>
              <w:t>``</w:t>
            </w:r>
          </w:p>
        </w:tc>
      </w:tr>
      <w:tr w:rsidR="00595213" w:rsidRPr="000D6993"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 xml:space="preserve">5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Финансовая организация, обслуживающая </w:t>
            </w:r>
            <w:r w:rsidRPr="000D6993">
              <w:rPr>
                <w:rFonts w:ascii="GHEA Mariam" w:hAnsi="GHEA Mariam" w:cs="Sylfaen"/>
                <w:iCs/>
                <w:sz w:val="20"/>
                <w:szCs w:val="20"/>
              </w:rPr>
              <w:t>плательщика (</w:t>
            </w:r>
            <w:r w:rsidRPr="000D6993">
              <w:rPr>
                <w:rFonts w:ascii="GHEA Mariam" w:hAnsi="GHEA Mariam" w:cs="Arial"/>
                <w:iCs/>
                <w:sz w:val="20"/>
                <w:szCs w:val="20"/>
              </w:rPr>
              <w:t xml:space="preserve"> </w:t>
            </w:r>
            <w:r w:rsidRPr="000D6993">
              <w:rPr>
                <w:rFonts w:ascii="GHEA Mariam" w:hAnsi="GHEA Mariam" w:cs="Sylfaen"/>
                <w:iCs/>
                <w:sz w:val="20"/>
                <w:szCs w:val="20"/>
              </w:rPr>
              <w:t xml:space="preserve">банк ) </w:t>
            </w:r>
            <w:r w:rsidRPr="000D6993">
              <w:rPr>
                <w:rFonts w:ascii="GHEA Mariam" w:hAnsi="GHEA Mariam" w:cs="Arial"/>
                <w:iCs/>
                <w:sz w:val="20"/>
                <w:szCs w:val="20"/>
              </w:rPr>
              <w:t>.</w:t>
            </w:r>
          </w:p>
        </w:tc>
      </w:tr>
      <w:tr w:rsidR="00595213" w:rsidRPr="000D6993"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 xml:space="preserve">6 </w:t>
            </w:r>
            <w:r w:rsidRPr="000D6993">
              <w:rPr>
                <w:rFonts w:ascii="GHEA Mariam" w:hAnsi="GHEA Mariam" w:cs="Sylfaen"/>
                <w:iCs/>
                <w:sz w:val="20"/>
                <w:szCs w:val="20"/>
              </w:rPr>
              <w:t>. Плательщик:</w:t>
            </w:r>
            <w:r w:rsidRPr="000D6993">
              <w:rPr>
                <w:rFonts w:ascii="GHEA Mariam" w:hAnsi="GHEA Mariam" w:cs="Sylfaen"/>
                <w:iCs/>
                <w:sz w:val="20"/>
                <w:szCs w:val="20"/>
                <w:lang w:val="hy-AM"/>
              </w:rPr>
              <w:t xml:space="preserve"> </w:t>
            </w:r>
            <w:r w:rsidRPr="000D6993">
              <w:rPr>
                <w:rFonts w:ascii="GHEA Mariam" w:hAnsi="GHEA Mariam" w:cs="Sylfaen"/>
                <w:iCs/>
                <w:sz w:val="20"/>
                <w:szCs w:val="20"/>
              </w:rPr>
              <w:t>счет</w:t>
            </w:r>
            <w:r w:rsidRPr="000D6993">
              <w:rPr>
                <w:rFonts w:ascii="GHEA Mariam" w:hAnsi="GHEA Mariam" w:cs="Arial"/>
                <w:iCs/>
                <w:sz w:val="20"/>
                <w:szCs w:val="20"/>
              </w:rPr>
              <w:t xml:space="preserve"> </w:t>
            </w:r>
            <w:r w:rsidRPr="000D6993">
              <w:rPr>
                <w:rFonts w:ascii="GHEA Mariam" w:hAnsi="GHEA Mariam" w:cs="Sylfaen"/>
                <w:iCs/>
                <w:sz w:val="20"/>
                <w:szCs w:val="20"/>
              </w:rPr>
              <w:t xml:space="preserve">число </w:t>
            </w:r>
            <w:r w:rsidRPr="000D6993">
              <w:rPr>
                <w:rFonts w:ascii="GHEA Mariam" w:hAnsi="GHEA Mariam" w:cs="Arial"/>
                <w:iCs/>
                <w:sz w:val="20"/>
                <w:szCs w:val="20"/>
              </w:rPr>
              <w:t>:</w:t>
            </w:r>
          </w:p>
        </w:tc>
      </w:tr>
      <w:tr w:rsidR="00595213" w:rsidRPr="000D6993"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 xml:space="preserve">7 </w:t>
            </w:r>
            <w:r w:rsidRPr="000D6993">
              <w:rPr>
                <w:rFonts w:ascii="GHEA Mariam" w:hAnsi="GHEA Mariam" w:cs="Sylfaen"/>
                <w:iCs/>
                <w:sz w:val="20"/>
                <w:szCs w:val="20"/>
              </w:rPr>
              <w:t>. Плательщик:</w:t>
            </w:r>
            <w:r w:rsidRPr="000D6993">
              <w:rPr>
                <w:rFonts w:ascii="GHEA Mariam" w:hAnsi="GHEA Mariam" w:cs="Arial"/>
                <w:iCs/>
                <w:sz w:val="20"/>
                <w:szCs w:val="20"/>
              </w:rPr>
              <w:t xml:space="preserve"> </w:t>
            </w:r>
            <w:r w:rsidRPr="000D6993">
              <w:rPr>
                <w:rFonts w:ascii="GHEA Mariam" w:hAnsi="GHEA Mariam" w:cs="Sylfaen"/>
                <w:iCs/>
                <w:sz w:val="20"/>
                <w:szCs w:val="20"/>
              </w:rPr>
              <w:t xml:space="preserve">АВК </w:t>
            </w:r>
            <w:r w:rsidRPr="000D6993">
              <w:rPr>
                <w:rFonts w:ascii="GHEA Mariam" w:hAnsi="GHEA Mariam" w:cs="Arial"/>
                <w:iCs/>
                <w:sz w:val="20"/>
                <w:szCs w:val="20"/>
              </w:rPr>
              <w:t>:</w:t>
            </w:r>
          </w:p>
        </w:tc>
      </w:tr>
      <w:tr w:rsidR="00595213" w:rsidRPr="000D6993"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0D6993" w:rsidRDefault="00595213" w:rsidP="00845F46">
            <w:pPr>
              <w:rPr>
                <w:rFonts w:ascii="GHEA Mariam" w:hAnsi="GHEA Mariam" w:cs="Arial"/>
                <w:iCs/>
                <w:sz w:val="20"/>
                <w:szCs w:val="20"/>
              </w:rPr>
            </w:pPr>
            <w:r w:rsidRPr="000D6993">
              <w:rPr>
                <w:rFonts w:ascii="GHEA Mariam" w:hAnsi="GHEA Mariam" w:cs="Sylfaen"/>
                <w:iCs/>
                <w:sz w:val="20"/>
                <w:szCs w:val="20"/>
                <w:lang w:val="hy-AM"/>
              </w:rPr>
              <w:t xml:space="preserve">8 </w:t>
            </w:r>
            <w:r w:rsidRPr="000D6993">
              <w:rPr>
                <w:rFonts w:ascii="GHEA Mariam" w:hAnsi="GHEA Mariam" w:cs="Sylfaen"/>
                <w:iCs/>
                <w:sz w:val="20"/>
                <w:szCs w:val="20"/>
              </w:rPr>
              <w:t>. Плательщик:</w:t>
            </w:r>
            <w:r w:rsidRPr="000D6993">
              <w:rPr>
                <w:rFonts w:ascii="GHEA Mariam" w:hAnsi="GHEA Mariam" w:cs="Arial"/>
                <w:iCs/>
                <w:sz w:val="20"/>
                <w:szCs w:val="20"/>
              </w:rPr>
              <w:t xml:space="preserve"> </w:t>
            </w:r>
            <w:r w:rsidRPr="000D6993">
              <w:rPr>
                <w:rFonts w:ascii="GHEA Mariam" w:hAnsi="GHEA Mariam" w:cs="Sylfaen"/>
                <w:iCs/>
                <w:sz w:val="20"/>
                <w:szCs w:val="20"/>
              </w:rPr>
              <w:t xml:space="preserve">ПСЦ </w:t>
            </w:r>
            <w:r w:rsidRPr="000D6993">
              <w:rPr>
                <w:rFonts w:ascii="GHEA Mariam" w:hAnsi="GHEA Mariam" w:cs="Arial"/>
                <w:iCs/>
                <w:sz w:val="20"/>
                <w:szCs w:val="20"/>
              </w:rPr>
              <w:t>:</w:t>
            </w:r>
          </w:p>
        </w:tc>
      </w:tr>
      <w:tr w:rsidR="007153E6" w:rsidRPr="000D6993"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7FDA9D1" w:rsidR="007153E6" w:rsidRPr="000D6993" w:rsidRDefault="007153E6" w:rsidP="007153E6">
            <w:pPr>
              <w:rPr>
                <w:rFonts w:ascii="GHEA Mariam" w:hAnsi="GHEA Mariam" w:cs="Arial"/>
                <w:iCs/>
                <w:sz w:val="20"/>
                <w:szCs w:val="20"/>
              </w:rPr>
            </w:pPr>
            <w:r w:rsidRPr="000D6993">
              <w:rPr>
                <w:rFonts w:ascii="GHEA Mariam" w:hAnsi="GHEA Mariam" w:cs="Sylfaen"/>
                <w:iCs/>
                <w:sz w:val="20"/>
                <w:szCs w:val="20"/>
                <w:lang w:val="hy-AM"/>
              </w:rPr>
              <w:t xml:space="preserve">9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Имя или имя </w:t>
            </w:r>
            <w:r w:rsidRPr="000D6993">
              <w:rPr>
                <w:rFonts w:ascii="GHEA Mariam" w:hAnsi="GHEA Mariam" w:cs="Sylfaen"/>
                <w:iCs/>
                <w:sz w:val="20"/>
                <w:szCs w:val="20"/>
              </w:rPr>
              <w:t xml:space="preserve">бенефициара : </w:t>
            </w:r>
            <w:r w:rsidRPr="000D6993">
              <w:rPr>
                <w:rFonts w:ascii="GHEA Mariam" w:hAnsi="GHEA Mariam" w:cs="Arial"/>
                <w:iCs/>
                <w:sz w:val="20"/>
                <w:szCs w:val="20"/>
              </w:rPr>
              <w:t xml:space="preserve">НОК </w:t>
            </w:r>
            <w:r w:rsidRPr="000D6993">
              <w:rPr>
                <w:rFonts w:ascii="GHEA Mariam" w:hAnsi="GHEA Mariam"/>
                <w:sz w:val="20"/>
                <w:szCs w:val="20"/>
                <w:lang w:val="hy-AM"/>
              </w:rPr>
              <w:t>«Канакераванская средняя школа».</w:t>
            </w:r>
          </w:p>
        </w:tc>
      </w:tr>
      <w:tr w:rsidR="007153E6" w:rsidRPr="000D6993"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37F3D58" w:rsidR="007153E6" w:rsidRPr="000D6993" w:rsidRDefault="007153E6" w:rsidP="007153E6">
            <w:pPr>
              <w:rPr>
                <w:rFonts w:ascii="GHEA Mariam" w:hAnsi="GHEA Mariam" w:cs="Sylfaen"/>
                <w:iCs/>
                <w:sz w:val="20"/>
                <w:szCs w:val="20"/>
                <w:lang w:val="ru-RU"/>
              </w:rPr>
            </w:pPr>
            <w:r w:rsidRPr="000D6993">
              <w:rPr>
                <w:rFonts w:ascii="GHEA Mariam" w:hAnsi="GHEA Mariam" w:cs="Sylfaen"/>
                <w:iCs/>
                <w:sz w:val="20"/>
                <w:szCs w:val="20"/>
                <w:lang w:val="ru-RU"/>
              </w:rPr>
              <w:t>10.</w:t>
            </w:r>
            <w:r w:rsidRPr="000D6993">
              <w:rPr>
                <w:rFonts w:ascii="GHEA Mariam" w:hAnsi="GHEA Mariam" w:cs="Sylfaen"/>
                <w:iCs/>
                <w:sz w:val="20"/>
                <w:szCs w:val="20"/>
              </w:rPr>
              <w:t xml:space="preserve"> Бенефициар</w:t>
            </w:r>
            <w:r w:rsidRPr="000D6993">
              <w:rPr>
                <w:rFonts w:ascii="GHEA Mariam" w:hAnsi="GHEA Mariam" w:cs="Arial"/>
                <w:iCs/>
                <w:sz w:val="20"/>
                <w:szCs w:val="20"/>
              </w:rPr>
              <w:t xml:space="preserve"> </w:t>
            </w:r>
            <w:r w:rsidRPr="000D6993">
              <w:rPr>
                <w:rFonts w:ascii="GHEA Mariam" w:hAnsi="GHEA Mariam" w:cs="Sylfaen"/>
                <w:iCs/>
                <w:sz w:val="20"/>
                <w:szCs w:val="20"/>
              </w:rPr>
              <w:t xml:space="preserve">PSC </w:t>
            </w:r>
            <w:proofErr w:type="gramStart"/>
            <w:r w:rsidRPr="000D6993">
              <w:rPr>
                <w:rFonts w:ascii="GHEA Mariam" w:hAnsi="GHEA Mariam" w:cs="Sylfaen"/>
                <w:iCs/>
                <w:sz w:val="20"/>
                <w:szCs w:val="20"/>
                <w:lang w:val="ru-RU"/>
              </w:rPr>
              <w:t xml:space="preserve">( </w:t>
            </w:r>
            <w:proofErr w:type="gramEnd"/>
            <w:r w:rsidRPr="000D6993">
              <w:rPr>
                <w:rFonts w:ascii="GHEA Mariam" w:hAnsi="GHEA Mariam" w:cs="Sylfaen"/>
                <w:iCs/>
                <w:sz w:val="20"/>
                <w:szCs w:val="20"/>
                <w:lang w:val="hy-AM"/>
              </w:rPr>
              <w:t xml:space="preserve">не заполняется </w:t>
            </w:r>
            <w:r w:rsidRPr="000D6993">
              <w:rPr>
                <w:rFonts w:ascii="GHEA Mariam" w:hAnsi="GHEA Mariam" w:cs="Sylfaen"/>
                <w:iCs/>
                <w:sz w:val="20"/>
                <w:szCs w:val="20"/>
                <w:lang w:val="ru-RU"/>
              </w:rPr>
              <w:t>)</w:t>
            </w:r>
          </w:p>
        </w:tc>
      </w:tr>
      <w:tr w:rsidR="007153E6" w:rsidRPr="000D6993"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1B92E74" w:rsidR="007153E6" w:rsidRPr="000D6993" w:rsidRDefault="007153E6" w:rsidP="007153E6">
            <w:pPr>
              <w:rPr>
                <w:rFonts w:ascii="GHEA Mariam" w:hAnsi="GHEA Mariam" w:cs="Arial"/>
                <w:iCs/>
                <w:sz w:val="20"/>
                <w:szCs w:val="20"/>
                <w:lang w:val="hy-AM"/>
              </w:rPr>
            </w:pPr>
            <w:r w:rsidRPr="000D6993">
              <w:rPr>
                <w:rFonts w:ascii="GHEA Mariam" w:hAnsi="GHEA Mariam" w:cs="Sylfaen"/>
                <w:iCs/>
                <w:sz w:val="20"/>
                <w:szCs w:val="20"/>
                <w:lang w:val="hy-AM"/>
              </w:rPr>
              <w:t xml:space="preserve">11 </w:t>
            </w:r>
            <w:r w:rsidRPr="000D6993">
              <w:rPr>
                <w:rFonts w:ascii="GHEA Mariam" w:hAnsi="GHEA Mariam" w:cs="Sylfaen"/>
                <w:iCs/>
                <w:sz w:val="20"/>
                <w:szCs w:val="20"/>
              </w:rPr>
              <w:t>. Бенефициар</w:t>
            </w:r>
            <w:r w:rsidRPr="000D6993">
              <w:rPr>
                <w:rFonts w:ascii="GHEA Mariam" w:hAnsi="GHEA Mariam" w:cs="Arial"/>
                <w:iCs/>
                <w:sz w:val="20"/>
                <w:szCs w:val="20"/>
              </w:rPr>
              <w:t xml:space="preserve"> </w:t>
            </w:r>
            <w:r w:rsidRPr="000D6993">
              <w:rPr>
                <w:rFonts w:ascii="GHEA Mariam" w:hAnsi="GHEA Mariam" w:cs="Sylfaen"/>
                <w:iCs/>
                <w:sz w:val="20"/>
                <w:szCs w:val="20"/>
              </w:rPr>
              <w:t xml:space="preserve">АВК </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0D6993">
              <w:rPr>
                <w:rFonts w:ascii="GHEA Mariam" w:hAnsi="GHEA Mariam" w:cs="Sylfaen"/>
                <w:sz w:val="20"/>
                <w:szCs w:val="20"/>
                <w:lang w:val="hy-AM"/>
              </w:rPr>
              <w:t>03304956</w:t>
            </w:r>
          </w:p>
        </w:tc>
      </w:tr>
      <w:tr w:rsidR="007153E6" w:rsidRPr="000D6993"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1150C5A" w:rsidR="007153E6" w:rsidRPr="000D6993" w:rsidRDefault="007153E6" w:rsidP="007153E6">
            <w:pPr>
              <w:rPr>
                <w:rFonts w:ascii="GHEA Mariam" w:hAnsi="GHEA Mariam"/>
                <w:sz w:val="20"/>
                <w:szCs w:val="20"/>
                <w:lang w:val="nb-NO"/>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2 </w:t>
            </w:r>
            <w:r w:rsidRPr="000D6993">
              <w:rPr>
                <w:rFonts w:ascii="GHEA Mariam" w:hAnsi="GHEA Mariam" w:cs="Sylfaen"/>
                <w:iCs/>
                <w:sz w:val="20"/>
                <w:szCs w:val="20"/>
              </w:rPr>
              <w:t>. Имя получателя</w:t>
            </w:r>
            <w:proofErr w:type="gramStart"/>
            <w:r w:rsidRPr="000D6993">
              <w:rPr>
                <w:rFonts w:ascii="GHEA Mariam" w:hAnsi="GHEA Mariam" w:cs="Sylfaen"/>
                <w:iCs/>
                <w:sz w:val="20"/>
                <w:szCs w:val="20"/>
              </w:rPr>
              <w:t xml:space="preserve"> </w:t>
            </w:r>
            <w:r w:rsidRPr="000D6993">
              <w:rPr>
                <w:rFonts w:ascii="GHEA Mariam" w:hAnsi="GHEA Mariam" w:cs="Sylfaen"/>
                <w:iCs/>
                <w:sz w:val="20"/>
                <w:szCs w:val="20"/>
                <w:lang w:val="hy-AM"/>
              </w:rPr>
              <w:t>:</w:t>
            </w:r>
            <w:proofErr w:type="gramEnd"/>
            <w:r w:rsidRPr="000D6993">
              <w:rPr>
                <w:rFonts w:ascii="GHEA Mariam" w:hAnsi="GHEA Mariam" w:cs="Arial"/>
                <w:iCs/>
                <w:sz w:val="20"/>
                <w:szCs w:val="20"/>
              </w:rPr>
              <w:t xml:space="preserve"> </w:t>
            </w:r>
            <w:r w:rsidRPr="000D6993">
              <w:rPr>
                <w:rFonts w:ascii="GHEA Mariam" w:hAnsi="GHEA Mariam" w:cs="Sylfaen"/>
                <w:iCs/>
                <w:sz w:val="20"/>
                <w:szCs w:val="20"/>
                <w:lang w:val="hy-AM"/>
              </w:rPr>
              <w:t xml:space="preserve">обслуживающая Финансовая организация </w:t>
            </w:r>
            <w:r w:rsidRPr="000D6993">
              <w:rPr>
                <w:rFonts w:ascii="GHEA Mariam" w:hAnsi="GHEA Mariam" w:cs="Sylfaen"/>
                <w:iCs/>
                <w:sz w:val="20"/>
                <w:szCs w:val="20"/>
              </w:rPr>
              <w:t xml:space="preserve">( банк ) </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D77B0E">
              <w:rPr>
                <w:rStyle w:val="80"/>
                <w:rFonts w:ascii="GHEA Mariam" w:hAnsi="GHEA Mariam" w:cs="Sylfaen"/>
                <w:i w:val="0"/>
                <w:sz w:val="20"/>
                <w:szCs w:val="20"/>
                <w:lang w:val="ru-RU"/>
              </w:rPr>
              <w:t xml:space="preserve"> </w:t>
            </w:r>
            <w:r w:rsidRPr="000D6993">
              <w:rPr>
                <w:rFonts w:ascii="GHEA Mariam" w:hAnsi="GHEA Mariam"/>
                <w:sz w:val="20"/>
                <w:szCs w:val="20"/>
              </w:rPr>
              <w:t xml:space="preserve"> </w:t>
            </w:r>
            <w:r w:rsidRPr="000D6993">
              <w:rPr>
                <w:rStyle w:val="aff3"/>
                <w:rFonts w:ascii="GHEA Mariam" w:hAnsi="GHEA Mariam" w:cs="Sylfaen"/>
                <w:i w:val="0"/>
                <w:sz w:val="20"/>
                <w:szCs w:val="20"/>
              </w:rPr>
              <w:t>Оперативное Министерство финансов Республики Армения Администрация</w:t>
            </w:r>
          </w:p>
        </w:tc>
      </w:tr>
      <w:tr w:rsidR="007153E6" w:rsidRPr="000D6993"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568919E" w:rsidR="007153E6" w:rsidRPr="000D6993" w:rsidRDefault="007153E6" w:rsidP="007153E6">
            <w:pPr>
              <w:rPr>
                <w:rFonts w:ascii="GHEA Mariam" w:hAnsi="GHEA Mariam" w:cs="Arial"/>
                <w:iCs/>
                <w:sz w:val="20"/>
                <w:szCs w:val="20"/>
                <w:lang w:val="hy-AM"/>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3 </w:t>
            </w:r>
            <w:r w:rsidRPr="000D6993">
              <w:rPr>
                <w:rFonts w:ascii="GHEA Mariam" w:hAnsi="GHEA Mariam" w:cs="Sylfaen"/>
                <w:iCs/>
                <w:sz w:val="20"/>
                <w:szCs w:val="20"/>
              </w:rPr>
              <w:t>. Бенефициар</w:t>
            </w:r>
            <w:r w:rsidRPr="000D6993">
              <w:rPr>
                <w:rFonts w:ascii="GHEA Mariam" w:hAnsi="GHEA Mariam" w:cs="Arial"/>
                <w:iCs/>
                <w:sz w:val="20"/>
                <w:szCs w:val="20"/>
              </w:rPr>
              <w:t xml:space="preserve"> </w:t>
            </w:r>
            <w:r w:rsidRPr="000D6993">
              <w:rPr>
                <w:rFonts w:ascii="GHEA Mariam" w:hAnsi="GHEA Mariam" w:cs="Sylfaen"/>
                <w:iCs/>
                <w:sz w:val="20"/>
                <w:szCs w:val="20"/>
              </w:rPr>
              <w:t>счет</w:t>
            </w:r>
            <w:r w:rsidRPr="000D6993">
              <w:rPr>
                <w:rFonts w:ascii="GHEA Mariam" w:hAnsi="GHEA Mariam" w:cs="Arial"/>
                <w:iCs/>
                <w:sz w:val="20"/>
                <w:szCs w:val="20"/>
              </w:rPr>
              <w:t xml:space="preserve"> </w:t>
            </w:r>
            <w:r w:rsidRPr="000D6993">
              <w:rPr>
                <w:rFonts w:ascii="GHEA Mariam" w:hAnsi="GHEA Mariam" w:cs="Sylfaen"/>
                <w:iCs/>
                <w:sz w:val="20"/>
                <w:szCs w:val="20"/>
              </w:rPr>
              <w:t xml:space="preserve">число </w:t>
            </w:r>
            <w:proofErr w:type="gramStart"/>
            <w:r w:rsidRPr="000D6993">
              <w:rPr>
                <w:rFonts w:ascii="GHEA Mariam" w:hAnsi="GHEA Mariam" w:cs="Arial"/>
                <w:iCs/>
                <w:sz w:val="20"/>
                <w:szCs w:val="20"/>
              </w:rPr>
              <w:t xml:space="preserve">( </w:t>
            </w:r>
            <w:proofErr w:type="gramEnd"/>
            <w:r w:rsidRPr="000D6993">
              <w:rPr>
                <w:rFonts w:ascii="GHEA Mariam" w:hAnsi="GHEA Mariam" w:cs="Sylfaen"/>
                <w:iCs/>
                <w:sz w:val="20"/>
                <w:szCs w:val="20"/>
              </w:rPr>
              <w:t xml:space="preserve">примечание </w:t>
            </w:r>
            <w:r w:rsidRPr="000D6993">
              <w:rPr>
                <w:rFonts w:ascii="GHEA Mariam" w:hAnsi="GHEA Mariam" w:cs="Arial"/>
                <w:iCs/>
                <w:sz w:val="20"/>
                <w:szCs w:val="20"/>
              </w:rPr>
              <w:t>.N )</w:t>
            </w:r>
            <w:r w:rsidRPr="000D6993">
              <w:rPr>
                <w:rFonts w:ascii="GHEA Mariam" w:hAnsi="GHEA Mariam" w:cs="Arial"/>
                <w:iCs/>
                <w:sz w:val="20"/>
                <w:szCs w:val="20"/>
                <w:lang w:val="hy-AM"/>
              </w:rPr>
              <w:t xml:space="preserve"> </w:t>
            </w:r>
            <w:r w:rsidRPr="000D6993">
              <w:rPr>
                <w:rFonts w:ascii="GHEA Mariam" w:hAnsi="GHEA Mariam" w:cs="Sylfaen"/>
                <w:sz w:val="20"/>
                <w:szCs w:val="20"/>
                <w:lang w:val="hy-AM"/>
              </w:rPr>
              <w:t>900118000216</w:t>
            </w:r>
          </w:p>
        </w:tc>
      </w:tr>
      <w:tr w:rsidR="007153E6" w:rsidRPr="000D6993"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7153E6" w:rsidRPr="000D6993" w:rsidRDefault="007153E6" w:rsidP="007153E6">
            <w:pPr>
              <w:rPr>
                <w:rFonts w:ascii="GHEA Mariam" w:hAnsi="GHEA Mariam" w:cs="Arial"/>
                <w:iCs/>
                <w:sz w:val="20"/>
                <w:szCs w:val="20"/>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4 </w:t>
            </w:r>
            <w:r w:rsidRPr="000D6993">
              <w:rPr>
                <w:rFonts w:ascii="GHEA Mariam" w:hAnsi="GHEA Mariam" w:cs="Sylfaen"/>
                <w:iCs/>
                <w:sz w:val="20"/>
                <w:szCs w:val="20"/>
              </w:rPr>
              <w:t>. Сумма</w:t>
            </w:r>
            <w:r w:rsidRPr="000D6993">
              <w:rPr>
                <w:rFonts w:ascii="GHEA Mariam" w:hAnsi="GHEA Mariam" w:cs="Arial"/>
                <w:iCs/>
                <w:sz w:val="20"/>
                <w:szCs w:val="20"/>
              </w:rPr>
              <w:t xml:space="preserve"> </w:t>
            </w:r>
            <w:r w:rsidRPr="000D6993">
              <w:rPr>
                <w:rFonts w:ascii="GHEA Mariam" w:hAnsi="GHEA Mariam" w:cs="Arial"/>
                <w:iCs/>
                <w:sz w:val="20"/>
                <w:szCs w:val="20"/>
                <w:lang w:val="ru-RU"/>
              </w:rPr>
              <w:t xml:space="preserve">( </w:t>
            </w:r>
            <w:r w:rsidRPr="000D6993">
              <w:rPr>
                <w:rFonts w:ascii="GHEA Mariam" w:hAnsi="GHEA Mariam" w:cs="Sylfaen"/>
                <w:iCs/>
                <w:sz w:val="20"/>
                <w:szCs w:val="20"/>
              </w:rPr>
              <w:t>в цифрах</w:t>
            </w:r>
            <w:r w:rsidRPr="000D6993">
              <w:rPr>
                <w:rFonts w:ascii="GHEA Mariam" w:hAnsi="GHEA Mariam" w:cs="Arial"/>
                <w:iCs/>
                <w:sz w:val="20"/>
                <w:szCs w:val="20"/>
              </w:rPr>
              <w:t xml:space="preserve"> </w:t>
            </w:r>
            <w:r w:rsidRPr="000D6993">
              <w:rPr>
                <w:rFonts w:ascii="GHEA Mariam" w:hAnsi="GHEA Mariam" w:cs="Sylfaen"/>
                <w:iCs/>
                <w:sz w:val="20"/>
                <w:szCs w:val="20"/>
              </w:rPr>
              <w:t>и:</w:t>
            </w:r>
            <w:r w:rsidRPr="000D6993">
              <w:rPr>
                <w:rFonts w:ascii="GHEA Mariam" w:hAnsi="GHEA Mariam" w:cs="Arial"/>
                <w:iCs/>
                <w:sz w:val="20"/>
                <w:szCs w:val="20"/>
              </w:rPr>
              <w:t xml:space="preserve"> </w:t>
            </w:r>
            <w:r w:rsidRPr="000D6993">
              <w:rPr>
                <w:rFonts w:ascii="GHEA Mariam" w:hAnsi="GHEA Mariam" w:cs="Sylfaen"/>
                <w:iCs/>
                <w:sz w:val="20"/>
                <w:szCs w:val="20"/>
              </w:rPr>
              <w:t xml:space="preserve">в словах </w:t>
            </w:r>
            <w:r w:rsidRPr="000D6993">
              <w:rPr>
                <w:rFonts w:ascii="GHEA Mariam" w:hAnsi="GHEA Mariam" w:cs="Sylfaen"/>
                <w:iCs/>
                <w:sz w:val="20"/>
                <w:szCs w:val="20"/>
                <w:lang w:val="ru-RU"/>
              </w:rPr>
              <w:t>)</w:t>
            </w:r>
            <w:proofErr w:type="gramStart"/>
            <w:r w:rsidRPr="000D6993">
              <w:rPr>
                <w:rFonts w:ascii="GHEA Mariam" w:hAnsi="GHEA Mariam" w:cs="Sylfaen"/>
                <w:iCs/>
                <w:sz w:val="20"/>
                <w:szCs w:val="20"/>
                <w:lang w:val="ru-RU"/>
              </w:rPr>
              <w:t xml:space="preserve"> </w:t>
            </w:r>
            <w:r w:rsidRPr="000D6993">
              <w:rPr>
                <w:rFonts w:ascii="GHEA Mariam" w:hAnsi="GHEA Mariam" w:cs="Arial"/>
                <w:iCs/>
                <w:sz w:val="20"/>
                <w:szCs w:val="20"/>
              </w:rPr>
              <w:t>.</w:t>
            </w:r>
            <w:proofErr w:type="gramEnd"/>
          </w:p>
        </w:tc>
      </w:tr>
      <w:tr w:rsidR="007153E6" w:rsidRPr="000D6993"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15. </w:t>
            </w:r>
            <w:r w:rsidRPr="000D6993">
              <w:rPr>
                <w:rFonts w:ascii="GHEA Mariam" w:hAnsi="GHEA Mariam" w:cs="Sylfaen"/>
                <w:iCs/>
                <w:sz w:val="20"/>
                <w:szCs w:val="20"/>
                <w:lang w:val="hy-AM"/>
              </w:rPr>
              <w:t xml:space="preserve">Принятая сумма : </w:t>
            </w:r>
            <w:r w:rsidRPr="000D6993">
              <w:rPr>
                <w:rFonts w:ascii="GHEA Mariam" w:hAnsi="GHEA Mariam" w:cs="Sylfaen"/>
                <w:iCs/>
                <w:sz w:val="20"/>
                <w:szCs w:val="20"/>
              </w:rPr>
              <w:t>( цифрами</w:t>
            </w:r>
            <w:r w:rsidRPr="000D6993">
              <w:rPr>
                <w:rFonts w:ascii="GHEA Mariam" w:hAnsi="GHEA Mariam" w:cs="Arial"/>
                <w:iCs/>
                <w:sz w:val="20"/>
                <w:szCs w:val="20"/>
              </w:rPr>
              <w:t xml:space="preserve"> </w:t>
            </w:r>
            <w:r w:rsidRPr="000D6993">
              <w:rPr>
                <w:rFonts w:ascii="GHEA Mariam" w:hAnsi="GHEA Mariam" w:cs="Sylfaen"/>
                <w:iCs/>
                <w:sz w:val="20"/>
                <w:szCs w:val="20"/>
              </w:rPr>
              <w:t>и:</w:t>
            </w:r>
            <w:r w:rsidRPr="000D6993">
              <w:rPr>
                <w:rFonts w:ascii="GHEA Mariam" w:hAnsi="GHEA Mariam" w:cs="Arial"/>
                <w:iCs/>
                <w:sz w:val="20"/>
                <w:szCs w:val="20"/>
              </w:rPr>
              <w:t xml:space="preserve"> </w:t>
            </w:r>
            <w:r w:rsidRPr="000D6993">
              <w:rPr>
                <w:rFonts w:ascii="GHEA Mariam" w:hAnsi="GHEA Mariam" w:cs="Sylfaen"/>
                <w:iCs/>
                <w:sz w:val="20"/>
                <w:szCs w:val="20"/>
              </w:rPr>
              <w:t>в словах )</w:t>
            </w:r>
            <w:r w:rsidRPr="000D6993">
              <w:rPr>
                <w:rFonts w:ascii="GHEA Mariam" w:hAnsi="GHEA Mariam" w:cs="Sylfaen"/>
                <w:iCs/>
                <w:sz w:val="20"/>
                <w:szCs w:val="20"/>
                <w:lang w:val="hy-AM"/>
              </w:rPr>
              <w:t xml:space="preserve">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предназначен для частичного принятия указанной суммы, которая не применяется </w:t>
            </w:r>
            <w:r w:rsidRPr="000D6993">
              <w:rPr>
                <w:rFonts w:ascii="GHEA Mariam" w:hAnsi="GHEA Mariam" w:cs="Sylfaen"/>
                <w:iCs/>
                <w:sz w:val="20"/>
                <w:szCs w:val="20"/>
              </w:rPr>
              <w:t>)</w:t>
            </w:r>
          </w:p>
        </w:tc>
      </w:tr>
      <w:tr w:rsidR="007153E6" w:rsidRPr="000D6993"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7153E6" w:rsidRPr="000D6993" w:rsidRDefault="007153E6" w:rsidP="007153E6">
            <w:pPr>
              <w:rPr>
                <w:rFonts w:ascii="GHEA Mariam" w:hAnsi="GHEA Mariam" w:cs="Arial"/>
                <w:iCs/>
                <w:sz w:val="20"/>
                <w:szCs w:val="20"/>
              </w:rPr>
            </w:pPr>
            <w:r w:rsidRPr="000D6993">
              <w:rPr>
                <w:rFonts w:ascii="GHEA Mariam" w:hAnsi="GHEA Mariam" w:cs="Sylfaen"/>
                <w:iCs/>
                <w:sz w:val="20"/>
                <w:szCs w:val="20"/>
              </w:rPr>
              <w:t xml:space="preserve">1 </w:t>
            </w:r>
            <w:r w:rsidRPr="000D6993">
              <w:rPr>
                <w:rFonts w:ascii="GHEA Mariam" w:hAnsi="GHEA Mariam" w:cs="Sylfaen"/>
                <w:iCs/>
                <w:sz w:val="20"/>
                <w:szCs w:val="20"/>
                <w:lang w:val="ru-RU"/>
              </w:rPr>
              <w:t xml:space="preserve">6 </w:t>
            </w:r>
            <w:r w:rsidRPr="000D6993">
              <w:rPr>
                <w:rFonts w:ascii="GHEA Mariam" w:hAnsi="GHEA Mariam" w:cs="Sylfaen"/>
                <w:iCs/>
                <w:sz w:val="20"/>
                <w:szCs w:val="20"/>
              </w:rPr>
              <w:t xml:space="preserve">. Валюта </w:t>
            </w:r>
            <w:proofErr w:type="gramStart"/>
            <w:r w:rsidRPr="000D6993">
              <w:rPr>
                <w:rFonts w:ascii="GHEA Mariam" w:hAnsi="GHEA Mariam" w:cs="Arial"/>
                <w:iCs/>
                <w:sz w:val="20"/>
                <w:szCs w:val="20"/>
              </w:rPr>
              <w:t xml:space="preserve">( </w:t>
            </w:r>
            <w:proofErr w:type="gramEnd"/>
            <w:r w:rsidRPr="000D6993">
              <w:rPr>
                <w:rFonts w:ascii="GHEA Mariam" w:hAnsi="GHEA Mariam" w:cs="Sylfaen"/>
                <w:iCs/>
                <w:sz w:val="20"/>
                <w:szCs w:val="20"/>
              </w:rPr>
              <w:t>прописью:</w:t>
            </w:r>
            <w:r w:rsidRPr="000D6993">
              <w:rPr>
                <w:rFonts w:ascii="GHEA Mariam" w:hAnsi="GHEA Mariam" w:cs="Arial"/>
                <w:iCs/>
                <w:sz w:val="20"/>
                <w:szCs w:val="20"/>
              </w:rPr>
              <w:t xml:space="preserve"> </w:t>
            </w:r>
            <w:r w:rsidRPr="000D6993">
              <w:rPr>
                <w:rFonts w:ascii="GHEA Mariam" w:hAnsi="GHEA Mariam" w:cs="Sylfaen"/>
                <w:iCs/>
                <w:sz w:val="20"/>
                <w:szCs w:val="20"/>
              </w:rPr>
              <w:t>и:</w:t>
            </w:r>
            <w:r w:rsidRPr="000D6993">
              <w:rPr>
                <w:rFonts w:ascii="GHEA Mariam" w:hAnsi="GHEA Mariam" w:cs="Arial"/>
                <w:iCs/>
                <w:sz w:val="20"/>
                <w:szCs w:val="20"/>
              </w:rPr>
              <w:t xml:space="preserve"> </w:t>
            </w:r>
            <w:r w:rsidRPr="000D6993">
              <w:rPr>
                <w:rFonts w:ascii="GHEA Mariam" w:hAnsi="GHEA Mariam" w:cs="Sylfaen"/>
                <w:iCs/>
                <w:sz w:val="20"/>
                <w:szCs w:val="20"/>
              </w:rPr>
              <w:t xml:space="preserve">с кодом </w:t>
            </w:r>
            <w:r w:rsidRPr="000D6993">
              <w:rPr>
                <w:rFonts w:ascii="GHEA Mariam" w:hAnsi="GHEA Mariam" w:cs="Arial"/>
                <w:iCs/>
                <w:sz w:val="20"/>
                <w:szCs w:val="20"/>
              </w:rPr>
              <w:t>).</w:t>
            </w:r>
          </w:p>
        </w:tc>
      </w:tr>
      <w:tr w:rsidR="007153E6" w:rsidRPr="000D6993"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7153E6" w:rsidRPr="000D6993" w:rsidRDefault="007153E6" w:rsidP="007153E6">
            <w:pPr>
              <w:rPr>
                <w:rFonts w:ascii="GHEA Mariam" w:hAnsi="GHEA Mariam" w:cs="Arial"/>
                <w:iCs/>
                <w:sz w:val="20"/>
                <w:szCs w:val="20"/>
                <w:lang w:val="hy-AM"/>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7 </w:t>
            </w:r>
            <w:r w:rsidRPr="000D6993">
              <w:rPr>
                <w:rFonts w:ascii="GHEA Mariam" w:hAnsi="GHEA Mariam" w:cs="Sylfaen"/>
                <w:iCs/>
                <w:sz w:val="20"/>
                <w:szCs w:val="20"/>
              </w:rPr>
              <w:t xml:space="preserve">. Цель сделки </w:t>
            </w:r>
            <w:proofErr w:type="gramStart"/>
            <w:r w:rsidRPr="000D6993">
              <w:rPr>
                <w:rFonts w:ascii="GHEA Mariam" w:hAnsi="GHEA Mariam" w:cs="Arial"/>
                <w:iCs/>
                <w:sz w:val="20"/>
                <w:szCs w:val="20"/>
              </w:rPr>
              <w:t xml:space="preserve">( </w:t>
            </w:r>
            <w:proofErr w:type="gramEnd"/>
            <w:r w:rsidRPr="000D6993">
              <w:rPr>
                <w:rFonts w:ascii="GHEA Mariam" w:hAnsi="GHEA Mariam" w:cs="Sylfaen"/>
                <w:iCs/>
                <w:sz w:val="20"/>
                <w:szCs w:val="20"/>
              </w:rPr>
              <w:t xml:space="preserve">платежа </w:t>
            </w:r>
            <w:r w:rsidRPr="000D6993">
              <w:rPr>
                <w:rFonts w:ascii="GHEA Mariam" w:hAnsi="GHEA Mariam" w:cs="Arial"/>
                <w:iCs/>
                <w:sz w:val="20"/>
                <w:szCs w:val="20"/>
              </w:rPr>
              <w:t>) :</w:t>
            </w:r>
            <w:r w:rsidRPr="000D6993">
              <w:rPr>
                <w:rFonts w:ascii="GHEA Mariam" w:hAnsi="GHEA Mariam" w:cs="Arial"/>
                <w:iCs/>
                <w:sz w:val="20"/>
                <w:szCs w:val="20"/>
                <w:lang w:val="hy-AM"/>
              </w:rPr>
              <w:t xml:space="preserve">  </w:t>
            </w:r>
            <w:r w:rsidRPr="000D6993">
              <w:rPr>
                <w:rFonts w:ascii="GHEA Mariam" w:hAnsi="GHEA Mariam" w:cs="Sylfaen"/>
                <w:bCs/>
                <w:iCs/>
                <w:sz w:val="20"/>
                <w:szCs w:val="20"/>
              </w:rPr>
              <w:t xml:space="preserve">( квалификация предусмотрите </w:t>
            </w:r>
            <w:r w:rsidRPr="000D6993">
              <w:rPr>
                <w:rFonts w:ascii="GHEA Mariam" w:hAnsi="GHEA Mariam" w:cs="Sylfaen"/>
                <w:bCs/>
                <w:iCs/>
                <w:sz w:val="20"/>
                <w:szCs w:val="20"/>
                <w:lang w:val="hy-AM"/>
              </w:rPr>
              <w:t xml:space="preserve">это </w:t>
            </w:r>
            <w:r w:rsidRPr="000D6993">
              <w:rPr>
                <w:rFonts w:ascii="GHEA Mariam" w:hAnsi="GHEA Mariam" w:cs="Sylfaen"/>
                <w:bCs/>
                <w:iCs/>
                <w:sz w:val="20"/>
                <w:szCs w:val="20"/>
              </w:rPr>
              <w:t>)</w:t>
            </w:r>
          </w:p>
        </w:tc>
      </w:tr>
      <w:tr w:rsidR="007153E6" w:rsidRPr="000D6993"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7153E6" w:rsidRPr="000D6993" w:rsidRDefault="007153E6" w:rsidP="007153E6">
            <w:pPr>
              <w:rPr>
                <w:rFonts w:ascii="GHEA Mariam" w:hAnsi="GHEA Mariam" w:cs="Arial"/>
                <w:iCs/>
                <w:sz w:val="20"/>
                <w:szCs w:val="20"/>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8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Основания осуществления выплаты: </w:t>
            </w:r>
            <w:r w:rsidRPr="000D6993">
              <w:rPr>
                <w:rFonts w:ascii="GHEA Mariam" w:hAnsi="GHEA Mariam" w:cs="Sylfaen"/>
                <w:iCs/>
                <w:sz w:val="20"/>
                <w:szCs w:val="20"/>
              </w:rPr>
              <w:t xml:space="preserve">( </w:t>
            </w:r>
            <w:r w:rsidRPr="000D6993">
              <w:rPr>
                <w:rFonts w:ascii="GHEA Mariam" w:hAnsi="GHEA Mariam" w:cs="Arial"/>
                <w:iCs/>
                <w:sz w:val="20"/>
                <w:szCs w:val="20"/>
                <w:lang w:val="hy-AM"/>
              </w:rPr>
              <w:t xml:space="preserve">Наименование </w:t>
            </w:r>
            <w:r w:rsidRPr="000D6993">
              <w:rPr>
                <w:rFonts w:ascii="GHEA Mariam" w:hAnsi="GHEA Mariam" w:cs="Sylfaen"/>
                <w:iCs/>
                <w:sz w:val="20"/>
                <w:szCs w:val="20"/>
                <w:lang w:val="hy-AM"/>
              </w:rPr>
              <w:t>документов</w:t>
            </w:r>
            <w:proofErr w:type="gramStart"/>
            <w:r w:rsidRPr="000D6993">
              <w:rPr>
                <w:rFonts w:ascii="GHEA Mariam" w:hAnsi="GHEA Mariam" w:cs="Sylfaen"/>
                <w:iCs/>
                <w:sz w:val="20"/>
                <w:szCs w:val="20"/>
                <w:lang w:val="hy-AM"/>
              </w:rPr>
              <w:t xml:space="preserve"> </w:t>
            </w:r>
            <w:r w:rsidRPr="000D6993">
              <w:rPr>
                <w:rFonts w:ascii="GHEA Mariam" w:hAnsi="GHEA Mariam" w:cs="Arial"/>
                <w:iCs/>
                <w:sz w:val="20"/>
                <w:szCs w:val="20"/>
              </w:rPr>
              <w:t>,</w:t>
            </w:r>
            <w:proofErr w:type="gramEnd"/>
            <w:r w:rsidRPr="000D6993">
              <w:rPr>
                <w:rFonts w:ascii="GHEA Mariam" w:hAnsi="GHEA Mariam" w:cs="Arial"/>
                <w:iCs/>
                <w:sz w:val="20"/>
                <w:szCs w:val="20"/>
              </w:rPr>
              <w:t xml:space="preserve"> </w:t>
            </w:r>
            <w:r w:rsidRPr="000D6993">
              <w:rPr>
                <w:rFonts w:ascii="GHEA Mariam" w:hAnsi="GHEA Mariam" w:cs="Arial"/>
                <w:iCs/>
                <w:sz w:val="20"/>
                <w:szCs w:val="20"/>
                <w:lang w:val="hy-AM"/>
              </w:rPr>
              <w:t xml:space="preserve">в том числе договора о возмещении ущерба, </w:t>
            </w:r>
            <w:r w:rsidRPr="000D6993">
              <w:rPr>
                <w:rFonts w:ascii="GHEA Mariam" w:hAnsi="GHEA Mariam" w:cs="Sylfaen"/>
                <w:iCs/>
                <w:sz w:val="20"/>
                <w:szCs w:val="20"/>
                <w:lang w:val="hy-AM"/>
              </w:rPr>
              <w:t>к ним</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 xml:space="preserve">цифры </w:t>
            </w:r>
            <w:r w:rsidRPr="000D6993">
              <w:rPr>
                <w:rFonts w:ascii="GHEA Mariam" w:hAnsi="GHEA Mariam" w:cs="Arial"/>
                <w:iCs/>
                <w:sz w:val="20"/>
                <w:szCs w:val="20"/>
                <w:lang w:val="hy-AM"/>
              </w:rPr>
              <w:t>_</w:t>
            </w:r>
            <w:r w:rsidRPr="000D6993">
              <w:rPr>
                <w:rFonts w:ascii="GHEA Mariam" w:hAnsi="GHEA Mariam" w:cs="Arial"/>
                <w:iCs/>
                <w:sz w:val="20"/>
                <w:szCs w:val="20"/>
              </w:rPr>
              <w:t xml:space="preserve"> </w:t>
            </w:r>
            <w:r w:rsidRPr="000D6993">
              <w:rPr>
                <w:rFonts w:ascii="GHEA Mariam" w:hAnsi="GHEA Mariam" w:cs="Sylfaen"/>
                <w:iCs/>
                <w:sz w:val="20"/>
                <w:szCs w:val="20"/>
                <w:lang w:val="hy-AM"/>
              </w:rPr>
              <w:t xml:space="preserve">п </w:t>
            </w:r>
            <w:r w:rsidRPr="000D6993">
              <w:rPr>
                <w:rFonts w:ascii="GHEA Mariam" w:hAnsi="GHEA Mariam" w:cs="Sylfaen"/>
                <w:iCs/>
                <w:sz w:val="20"/>
                <w:szCs w:val="20"/>
              </w:rPr>
              <w:t xml:space="preserve">_ </w:t>
            </w:r>
            <w:r w:rsidRPr="000D6993">
              <w:rPr>
                <w:rFonts w:ascii="GHEA Mariam" w:hAnsi="GHEA Mariam" w:cs="Arial"/>
                <w:iCs/>
                <w:sz w:val="20"/>
                <w:szCs w:val="20"/>
              </w:rPr>
              <w:t xml:space="preserve"> </w:t>
            </w:r>
            <w:r w:rsidRPr="000D6993">
              <w:rPr>
                <w:rFonts w:ascii="GHEA Mariam" w:hAnsi="GHEA Mariam" w:cs="Sylfaen"/>
                <w:iCs/>
                <w:sz w:val="20"/>
                <w:szCs w:val="20"/>
              </w:rPr>
              <w:t xml:space="preserve">код </w:t>
            </w:r>
            <w:r w:rsidRPr="000D6993">
              <w:rPr>
                <w:rFonts w:ascii="GHEA Mariam" w:hAnsi="GHEA Mariam" w:cs="Arial"/>
                <w:iCs/>
                <w:sz w:val="20"/>
                <w:szCs w:val="20"/>
                <w:lang w:val="hy-AM"/>
              </w:rPr>
              <w:t xml:space="preserve">, на основании которого производится начисление </w:t>
            </w:r>
            <w:r w:rsidRPr="000D6993">
              <w:rPr>
                <w:rFonts w:ascii="GHEA Mariam" w:hAnsi="GHEA Mariam" w:cs="Arial"/>
                <w:iCs/>
                <w:sz w:val="20"/>
                <w:szCs w:val="20"/>
              </w:rPr>
              <w:t xml:space="preserve">) </w:t>
            </w:r>
            <w:r w:rsidRPr="000D6993">
              <w:rPr>
                <w:rFonts w:ascii="GHEA Mariam" w:hAnsi="GHEA Mariam" w:cs="Sylfaen"/>
                <w:iCs/>
                <w:sz w:val="20"/>
                <w:szCs w:val="20"/>
              </w:rPr>
              <w:t>.</w:t>
            </w:r>
          </w:p>
          <w:p w14:paraId="0DF09DC3" w14:textId="77777777" w:rsidR="007153E6" w:rsidRPr="000D6993" w:rsidRDefault="007153E6" w:rsidP="007153E6">
            <w:pPr>
              <w:rPr>
                <w:rFonts w:ascii="GHEA Mariam" w:hAnsi="GHEA Mariam" w:cs="Arial"/>
                <w:iCs/>
                <w:sz w:val="20"/>
                <w:szCs w:val="20"/>
              </w:rPr>
            </w:pPr>
          </w:p>
        </w:tc>
      </w:tr>
      <w:tr w:rsidR="007153E6" w:rsidRPr="000D6993"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7153E6" w:rsidRPr="000D6993" w:rsidRDefault="007153E6" w:rsidP="007153E6">
            <w:pPr>
              <w:rPr>
                <w:rFonts w:ascii="GHEA Mariam" w:hAnsi="GHEA Mariam" w:cs="Arial"/>
                <w:iCs/>
                <w:sz w:val="20"/>
                <w:szCs w:val="20"/>
                <w:lang w:val="hy-AM"/>
              </w:rPr>
            </w:pPr>
          </w:p>
        </w:tc>
      </w:tr>
      <w:tr w:rsidR="007153E6" w:rsidRPr="000D6993"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7153E6" w:rsidRPr="000D6993" w:rsidRDefault="007153E6" w:rsidP="007153E6">
            <w:pPr>
              <w:rPr>
                <w:rFonts w:ascii="GHEA Mariam" w:hAnsi="GHEA Mariam" w:cs="Sylfaen"/>
                <w:iCs/>
                <w:sz w:val="20"/>
                <w:szCs w:val="20"/>
                <w:lang w:val="hy-AM"/>
              </w:rPr>
            </w:pPr>
            <w:r w:rsidRPr="000D6993">
              <w:rPr>
                <w:rFonts w:ascii="GHEA Mariam" w:hAnsi="GHEA Mariam" w:cs="Sylfaen"/>
                <w:iCs/>
                <w:sz w:val="20"/>
                <w:szCs w:val="20"/>
                <w:lang w:val="hy-AM"/>
              </w:rPr>
              <w:t>19. Условия оплаты: &lt;принятый платеж&gt;</w:t>
            </w:r>
          </w:p>
          <w:p w14:paraId="31D14E01" w14:textId="77777777" w:rsidR="007153E6" w:rsidRPr="000D6993" w:rsidRDefault="007153E6" w:rsidP="007153E6">
            <w:pPr>
              <w:rPr>
                <w:rFonts w:ascii="GHEA Mariam" w:hAnsi="GHEA Mariam" w:cs="Sylfaen"/>
                <w:iCs/>
                <w:sz w:val="20"/>
                <w:szCs w:val="20"/>
                <w:lang w:val="ru-RU"/>
              </w:rPr>
            </w:pPr>
          </w:p>
        </w:tc>
      </w:tr>
      <w:tr w:rsidR="007153E6" w:rsidRPr="000D6993"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lang w:val="hy-AM"/>
              </w:rPr>
              <w:t xml:space="preserve">20. Количество прикрепленных страниц: </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0D6993">
              <w:rPr>
                <w:rFonts w:ascii="GHEA Mariam" w:hAnsi="GHEA Mariam" w:cs="Sylfaen"/>
                <w:iCs/>
                <w:sz w:val="20"/>
                <w:szCs w:val="20"/>
              </w:rPr>
              <w:t>страница:</w:t>
            </w:r>
          </w:p>
          <w:p w14:paraId="194DF383" w14:textId="77777777" w:rsidR="007153E6" w:rsidRPr="000D6993" w:rsidRDefault="007153E6" w:rsidP="007153E6">
            <w:pPr>
              <w:rPr>
                <w:rFonts w:ascii="GHEA Mariam" w:hAnsi="GHEA Mariam" w:cs="Sylfaen"/>
                <w:iCs/>
                <w:sz w:val="20"/>
                <w:szCs w:val="20"/>
                <w:lang w:val="hy-AM"/>
              </w:rPr>
            </w:pPr>
          </w:p>
        </w:tc>
      </w:tr>
      <w:tr w:rsidR="007153E6" w:rsidRPr="000D6993" w14:paraId="0AD8F3C8" w14:textId="77777777" w:rsidTr="00D81CEB">
        <w:trPr>
          <w:trHeight w:val="2194"/>
        </w:trPr>
        <w:tc>
          <w:tcPr>
            <w:tcW w:w="5807" w:type="dxa"/>
            <w:tcBorders>
              <w:top w:val="nil"/>
              <w:left w:val="single" w:sz="4" w:space="0" w:color="auto"/>
              <w:bottom w:val="single" w:sz="4" w:space="0" w:color="auto"/>
              <w:right w:val="single" w:sz="4" w:space="0" w:color="auto"/>
            </w:tcBorders>
            <w:noWrap/>
            <w:vAlign w:val="bottom"/>
          </w:tcPr>
          <w:p w14:paraId="7DB8BF4C" w14:textId="77777777" w:rsidR="007153E6" w:rsidRPr="000D6993" w:rsidRDefault="007153E6" w:rsidP="007153E6">
            <w:pPr>
              <w:rPr>
                <w:rFonts w:ascii="GHEA Mariam" w:hAnsi="GHEA Mariam" w:cs="Sylfaen"/>
                <w:iCs/>
                <w:sz w:val="20"/>
                <w:szCs w:val="20"/>
              </w:rPr>
            </w:pPr>
            <w:r w:rsidRPr="000D6993">
              <w:rPr>
                <w:rFonts w:ascii="Calibri" w:hAnsi="Calibri" w:cs="Calibri"/>
                <w:iCs/>
                <w:sz w:val="20"/>
                <w:szCs w:val="20"/>
              </w:rPr>
              <w:t> </w:t>
            </w:r>
            <w:r w:rsidRPr="000D6993">
              <w:rPr>
                <w:rFonts w:ascii="GHEA Mariam" w:hAnsi="GHEA Mariam" w:cs="Arial"/>
                <w:iCs/>
                <w:sz w:val="20"/>
                <w:szCs w:val="20"/>
                <w:lang w:val="hy-AM"/>
              </w:rPr>
              <w:t xml:space="preserve">22 </w:t>
            </w:r>
            <w:r w:rsidRPr="000D6993">
              <w:rPr>
                <w:rFonts w:ascii="GHEA Mariam" w:hAnsi="GHEA Mariam" w:cs="Arial"/>
                <w:iCs/>
                <w:sz w:val="20"/>
                <w:szCs w:val="20"/>
              </w:rPr>
              <w:t xml:space="preserve">. </w:t>
            </w:r>
            <w:r w:rsidRPr="000D6993">
              <w:rPr>
                <w:rFonts w:ascii="GHEA Mariam" w:hAnsi="GHEA Mariam" w:cs="Sylfaen"/>
                <w:iCs/>
                <w:sz w:val="20"/>
                <w:szCs w:val="20"/>
              </w:rPr>
              <w:t>а. Бенефициар подписи</w:t>
            </w:r>
          </w:p>
          <w:p w14:paraId="338FB940" w14:textId="77777777" w:rsidR="007153E6" w:rsidRPr="000D6993" w:rsidRDefault="007153E6" w:rsidP="007153E6">
            <w:pPr>
              <w:rPr>
                <w:rFonts w:ascii="GHEA Mariam" w:hAnsi="GHEA Mariam" w:cs="Sylfaen"/>
                <w:iCs/>
                <w:sz w:val="20"/>
                <w:szCs w:val="20"/>
              </w:rPr>
            </w:pPr>
          </w:p>
          <w:p w14:paraId="2BC2A2CB" w14:textId="77777777" w:rsidR="007153E6" w:rsidRPr="000D6993" w:rsidRDefault="007153E6" w:rsidP="007153E6">
            <w:pPr>
              <w:jc w:val="right"/>
              <w:rPr>
                <w:rFonts w:ascii="GHEA Mariam" w:hAnsi="GHEA Mariam" w:cs="Tahoma"/>
                <w:iCs/>
                <w:color w:val="000000"/>
                <w:sz w:val="20"/>
                <w:szCs w:val="20"/>
              </w:rPr>
            </w:pPr>
            <w:r w:rsidRPr="000D6993">
              <w:rPr>
                <w:rFonts w:ascii="GHEA Mariam" w:hAnsi="GHEA Mariam" w:cs="Tahoma"/>
                <w:iCs/>
                <w:color w:val="000000"/>
                <w:sz w:val="20"/>
                <w:szCs w:val="20"/>
              </w:rPr>
              <w:t>/____________________/</w:t>
            </w:r>
          </w:p>
          <w:p w14:paraId="64EC17B7" w14:textId="77777777" w:rsidR="007153E6" w:rsidRPr="000D6993" w:rsidRDefault="007153E6" w:rsidP="007153E6">
            <w:pPr>
              <w:rPr>
                <w:rFonts w:ascii="GHEA Mariam" w:hAnsi="GHEA Mariam" w:cs="Tahoma"/>
                <w:iCs/>
                <w:color w:val="000000"/>
                <w:sz w:val="20"/>
                <w:szCs w:val="20"/>
              </w:rPr>
            </w:pPr>
          </w:p>
          <w:p w14:paraId="5056BCBE" w14:textId="77777777" w:rsidR="007153E6" w:rsidRPr="000D6993" w:rsidRDefault="007153E6" w:rsidP="007153E6">
            <w:pPr>
              <w:rPr>
                <w:rFonts w:ascii="GHEA Mariam" w:hAnsi="GHEA Mariam" w:cs="Sylfaen"/>
                <w:iCs/>
                <w:sz w:val="20"/>
                <w:szCs w:val="20"/>
              </w:rPr>
            </w:pPr>
          </w:p>
          <w:p w14:paraId="2A93A921" w14:textId="77777777" w:rsidR="007153E6" w:rsidRPr="000D6993" w:rsidRDefault="007153E6" w:rsidP="007153E6">
            <w:pPr>
              <w:jc w:val="right"/>
              <w:rPr>
                <w:rFonts w:ascii="GHEA Mariam" w:hAnsi="GHEA Mariam" w:cs="Sylfaen"/>
                <w:iCs/>
                <w:sz w:val="20"/>
                <w:szCs w:val="20"/>
              </w:rPr>
            </w:pPr>
            <w:r w:rsidRPr="000D6993">
              <w:rPr>
                <w:rFonts w:ascii="GHEA Mariam" w:hAnsi="GHEA Mariam" w:cs="Tahoma"/>
                <w:iCs/>
                <w:color w:val="000000"/>
                <w:sz w:val="20"/>
                <w:szCs w:val="20"/>
              </w:rPr>
              <w:t>/____________________/</w:t>
            </w:r>
          </w:p>
          <w:p w14:paraId="7DCC243C" w14:textId="77777777" w:rsidR="007153E6" w:rsidRPr="000D6993" w:rsidRDefault="007153E6" w:rsidP="007153E6">
            <w:pPr>
              <w:rPr>
                <w:rFonts w:ascii="GHEA Mariam" w:hAnsi="GHEA Mariam" w:cs="Sylfaen"/>
                <w:iCs/>
                <w:sz w:val="20"/>
                <w:szCs w:val="20"/>
              </w:rPr>
            </w:pPr>
          </w:p>
          <w:p w14:paraId="1B971C6B"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lang w:val="hy-AM"/>
              </w:rPr>
              <w:t xml:space="preserve">22 </w:t>
            </w:r>
            <w:r w:rsidRPr="000D6993">
              <w:rPr>
                <w:rFonts w:ascii="GHEA Mariam" w:hAnsi="GHEA Mariam" w:cs="Sylfaen"/>
                <w:iCs/>
                <w:sz w:val="20"/>
                <w:szCs w:val="20"/>
              </w:rPr>
              <w:t>.б.</w:t>
            </w:r>
          </w:p>
          <w:p w14:paraId="0F29E9D9"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К.Т.</w:t>
            </w:r>
          </w:p>
          <w:p w14:paraId="55FCED6B" w14:textId="77777777" w:rsidR="007153E6" w:rsidRPr="000D6993" w:rsidRDefault="007153E6" w:rsidP="007153E6">
            <w:pPr>
              <w:rPr>
                <w:rFonts w:ascii="GHEA Mariam" w:hAnsi="GHEA Mariam" w:cs="Sylfaen"/>
                <w:iCs/>
                <w:sz w:val="20"/>
                <w:szCs w:val="20"/>
              </w:rPr>
            </w:pPr>
          </w:p>
        </w:tc>
        <w:tc>
          <w:tcPr>
            <w:tcW w:w="5173" w:type="dxa"/>
            <w:tcBorders>
              <w:top w:val="nil"/>
              <w:left w:val="nil"/>
              <w:bottom w:val="single" w:sz="4" w:space="0" w:color="auto"/>
              <w:right w:val="single" w:sz="4" w:space="0" w:color="auto"/>
            </w:tcBorders>
            <w:noWrap/>
            <w:vAlign w:val="bottom"/>
          </w:tcPr>
          <w:p w14:paraId="632CF590" w14:textId="77777777" w:rsidR="007153E6" w:rsidRPr="000D6993" w:rsidRDefault="007153E6" w:rsidP="007153E6">
            <w:pPr>
              <w:rPr>
                <w:rFonts w:ascii="GHEA Mariam" w:hAnsi="GHEA Mariam" w:cs="Sylfaen"/>
                <w:iCs/>
                <w:sz w:val="20"/>
                <w:szCs w:val="20"/>
              </w:rPr>
            </w:pPr>
            <w:r w:rsidRPr="000D6993">
              <w:rPr>
                <w:rFonts w:ascii="GHEA Mariam" w:hAnsi="GHEA Mariam" w:cs="Arial"/>
                <w:iCs/>
                <w:sz w:val="20"/>
                <w:szCs w:val="20"/>
                <w:lang w:val="hy-AM"/>
              </w:rPr>
              <w:t xml:space="preserve">2 </w:t>
            </w:r>
            <w:r w:rsidRPr="000D6993">
              <w:rPr>
                <w:rFonts w:ascii="GHEA Mariam" w:hAnsi="GHEA Mariam" w:cs="Arial"/>
                <w:iCs/>
                <w:sz w:val="20"/>
                <w:szCs w:val="20"/>
              </w:rPr>
              <w:t xml:space="preserve">1. </w:t>
            </w:r>
            <w:r w:rsidRPr="000D6993">
              <w:rPr>
                <w:rFonts w:ascii="GHEA Mariam" w:hAnsi="GHEA Mariam" w:cs="Sylfaen"/>
                <w:iCs/>
                <w:sz w:val="20"/>
                <w:szCs w:val="20"/>
              </w:rPr>
              <w:t>а.</w:t>
            </w:r>
            <w:r w:rsidRPr="000D6993">
              <w:rPr>
                <w:rFonts w:ascii="Calibri" w:hAnsi="Calibri" w:cs="Calibri"/>
                <w:iCs/>
                <w:sz w:val="20"/>
                <w:szCs w:val="20"/>
              </w:rPr>
              <w:t xml:space="preserve"> Подписи </w:t>
            </w:r>
            <w:r w:rsidRPr="000D6993">
              <w:rPr>
                <w:rFonts w:ascii="GHEA Mariam" w:hAnsi="GHEA Mariam" w:cs="Sylfaen"/>
                <w:iCs/>
                <w:sz w:val="20"/>
                <w:szCs w:val="20"/>
              </w:rPr>
              <w:t>плательщика :</w:t>
            </w:r>
          </w:p>
          <w:p w14:paraId="4ED59165" w14:textId="77777777" w:rsidR="007153E6" w:rsidRPr="000D6993" w:rsidRDefault="007153E6" w:rsidP="007153E6">
            <w:pPr>
              <w:jc w:val="right"/>
              <w:rPr>
                <w:rFonts w:ascii="GHEA Mariam" w:hAnsi="GHEA Mariam" w:cs="Sylfaen"/>
                <w:iCs/>
                <w:sz w:val="20"/>
                <w:szCs w:val="20"/>
              </w:rPr>
            </w:pPr>
          </w:p>
          <w:p w14:paraId="7237A1BC" w14:textId="77777777" w:rsidR="007153E6" w:rsidRPr="000D6993" w:rsidRDefault="007153E6" w:rsidP="007153E6">
            <w:pPr>
              <w:rPr>
                <w:rFonts w:ascii="GHEA Mariam" w:hAnsi="GHEA Mariam" w:cs="Sylfaen"/>
                <w:iCs/>
                <w:sz w:val="20"/>
                <w:szCs w:val="20"/>
              </w:rPr>
            </w:pPr>
            <w:r w:rsidRPr="000D6993">
              <w:rPr>
                <w:rFonts w:ascii="GHEA Mariam" w:hAnsi="GHEA Mariam" w:cs="Tahoma"/>
                <w:iCs/>
                <w:color w:val="000000"/>
                <w:sz w:val="20"/>
                <w:szCs w:val="20"/>
              </w:rPr>
              <w:t>/____________________/</w:t>
            </w:r>
          </w:p>
          <w:p w14:paraId="5B44A587" w14:textId="77777777" w:rsidR="007153E6" w:rsidRPr="000D6993" w:rsidRDefault="007153E6" w:rsidP="007153E6">
            <w:pPr>
              <w:jc w:val="right"/>
              <w:rPr>
                <w:rFonts w:ascii="GHEA Mariam" w:hAnsi="GHEA Mariam" w:cs="Tahoma"/>
                <w:iCs/>
                <w:color w:val="000000"/>
                <w:sz w:val="20"/>
                <w:szCs w:val="20"/>
              </w:rPr>
            </w:pPr>
          </w:p>
          <w:p w14:paraId="738F0C2C" w14:textId="77777777" w:rsidR="007153E6" w:rsidRPr="000D6993" w:rsidRDefault="007153E6" w:rsidP="007153E6">
            <w:pPr>
              <w:jc w:val="right"/>
              <w:rPr>
                <w:rFonts w:ascii="GHEA Mariam" w:hAnsi="GHEA Mariam" w:cs="Tahoma"/>
                <w:iCs/>
                <w:color w:val="000000"/>
                <w:sz w:val="20"/>
                <w:szCs w:val="20"/>
              </w:rPr>
            </w:pPr>
          </w:p>
          <w:p w14:paraId="51D2F5E9" w14:textId="77777777" w:rsidR="007153E6" w:rsidRPr="000D6993" w:rsidRDefault="007153E6" w:rsidP="007153E6">
            <w:pPr>
              <w:jc w:val="right"/>
              <w:rPr>
                <w:rFonts w:ascii="GHEA Mariam" w:hAnsi="GHEA Mariam" w:cs="Sylfaen"/>
                <w:iCs/>
                <w:sz w:val="20"/>
                <w:szCs w:val="20"/>
              </w:rPr>
            </w:pPr>
            <w:r w:rsidRPr="000D6993">
              <w:rPr>
                <w:rFonts w:ascii="GHEA Mariam" w:hAnsi="GHEA Mariam" w:cs="Tahoma"/>
                <w:iCs/>
                <w:color w:val="000000"/>
                <w:sz w:val="20"/>
                <w:szCs w:val="20"/>
              </w:rPr>
              <w:t>/____________________/</w:t>
            </w:r>
          </w:p>
          <w:p w14:paraId="2530C449" w14:textId="77777777" w:rsidR="007153E6" w:rsidRPr="000D6993" w:rsidRDefault="007153E6" w:rsidP="007153E6">
            <w:pPr>
              <w:jc w:val="right"/>
              <w:rPr>
                <w:rFonts w:ascii="GHEA Mariam" w:hAnsi="GHEA Mariam" w:cs="Sylfaen"/>
                <w:iCs/>
                <w:sz w:val="20"/>
                <w:szCs w:val="20"/>
              </w:rPr>
            </w:pPr>
          </w:p>
          <w:p w14:paraId="5AE6F9C9" w14:textId="77777777" w:rsidR="007153E6" w:rsidRPr="000D6993" w:rsidRDefault="007153E6" w:rsidP="007153E6">
            <w:pPr>
              <w:jc w:val="right"/>
              <w:rPr>
                <w:rFonts w:ascii="GHEA Mariam" w:hAnsi="GHEA Mariam" w:cs="Sylfaen"/>
                <w:iCs/>
                <w:sz w:val="20"/>
                <w:szCs w:val="20"/>
              </w:rPr>
            </w:pPr>
            <w:r w:rsidRPr="000D6993">
              <w:rPr>
                <w:rFonts w:ascii="GHEA Mariam" w:hAnsi="GHEA Mariam" w:cs="Sylfaen"/>
                <w:iCs/>
                <w:sz w:val="20"/>
                <w:szCs w:val="20"/>
                <w:lang w:val="hy-AM"/>
              </w:rPr>
              <w:t xml:space="preserve">2 </w:t>
            </w:r>
            <w:r w:rsidRPr="000D6993">
              <w:rPr>
                <w:rFonts w:ascii="GHEA Mariam" w:hAnsi="GHEA Mariam" w:cs="Sylfaen"/>
                <w:iCs/>
                <w:sz w:val="20"/>
                <w:szCs w:val="20"/>
              </w:rPr>
              <w:t>1.б. К.Т.</w:t>
            </w:r>
          </w:p>
          <w:p w14:paraId="6A0988FB" w14:textId="77777777" w:rsidR="007153E6" w:rsidRPr="000D6993" w:rsidRDefault="007153E6" w:rsidP="007153E6">
            <w:pPr>
              <w:jc w:val="right"/>
              <w:rPr>
                <w:rFonts w:ascii="GHEA Mariam" w:hAnsi="GHEA Mariam" w:cs="Sylfaen"/>
                <w:iCs/>
                <w:sz w:val="20"/>
                <w:szCs w:val="20"/>
              </w:rPr>
            </w:pPr>
          </w:p>
        </w:tc>
      </w:tr>
      <w:tr w:rsidR="007153E6" w:rsidRPr="000D6993" w14:paraId="2EF10755" w14:textId="77777777" w:rsidTr="00D81CEB">
        <w:trPr>
          <w:trHeight w:val="2058"/>
        </w:trPr>
        <w:tc>
          <w:tcPr>
            <w:tcW w:w="5807" w:type="dxa"/>
            <w:tcBorders>
              <w:top w:val="single" w:sz="4" w:space="0" w:color="auto"/>
              <w:left w:val="single" w:sz="4" w:space="0" w:color="auto"/>
              <w:right w:val="single" w:sz="4" w:space="0" w:color="auto"/>
            </w:tcBorders>
            <w:noWrap/>
            <w:vAlign w:val="bottom"/>
          </w:tcPr>
          <w:p w14:paraId="400CF707" w14:textId="77777777" w:rsidR="007153E6" w:rsidRPr="000D6993" w:rsidRDefault="007153E6" w:rsidP="007153E6">
            <w:pPr>
              <w:rPr>
                <w:rFonts w:ascii="GHEA Mariam" w:hAnsi="GHEA Mariam" w:cs="Tahoma"/>
                <w:iCs/>
                <w:color w:val="000000"/>
                <w:sz w:val="20"/>
                <w:szCs w:val="20"/>
              </w:rPr>
            </w:pPr>
            <w:r w:rsidRPr="000D6993">
              <w:rPr>
                <w:rFonts w:ascii="GHEA Mariam" w:hAnsi="GHEA Mariam" w:cs="Tahoma"/>
                <w:iCs/>
                <w:color w:val="000000"/>
                <w:sz w:val="20"/>
                <w:szCs w:val="20"/>
              </w:rPr>
              <w:t xml:space="preserve">2 </w:t>
            </w:r>
            <w:r w:rsidRPr="000D6993">
              <w:rPr>
                <w:rFonts w:ascii="GHEA Mariam" w:hAnsi="GHEA Mariam" w:cs="Tahoma"/>
                <w:iCs/>
                <w:color w:val="000000"/>
                <w:sz w:val="20"/>
                <w:szCs w:val="20"/>
                <w:lang w:val="hy-AM"/>
              </w:rPr>
              <w:t xml:space="preserve">4 </w:t>
            </w:r>
            <w:r w:rsidRPr="000D6993">
              <w:rPr>
                <w:rFonts w:ascii="GHEA Mariam" w:hAnsi="GHEA Mariam" w:cs="Tahoma"/>
                <w:iCs/>
                <w:color w:val="000000"/>
                <w:sz w:val="20"/>
                <w:szCs w:val="20"/>
              </w:rPr>
              <w:t xml:space="preserve">.а. </w:t>
            </w:r>
            <w:r w:rsidRPr="000D6993">
              <w:rPr>
                <w:rFonts w:ascii="GHEA Mariam" w:hAnsi="GHEA Mariam" w:cs="Tahoma"/>
                <w:iCs/>
                <w:color w:val="000000"/>
                <w:sz w:val="20"/>
                <w:szCs w:val="20"/>
                <w:lang w:val="hy-AM"/>
              </w:rPr>
              <w:t>Финансовое учреждение-получатель</w:t>
            </w:r>
            <w:r w:rsidRPr="000D6993">
              <w:rPr>
                <w:rFonts w:ascii="GHEA Mariam" w:hAnsi="GHEA Mariam" w:cs="Tahoma"/>
                <w:iCs/>
                <w:color w:val="000000"/>
                <w:sz w:val="20"/>
                <w:szCs w:val="20"/>
              </w:rPr>
              <w:t xml:space="preserve"> </w:t>
            </w:r>
          </w:p>
          <w:p w14:paraId="4C6DAA4C" w14:textId="77777777" w:rsidR="007153E6" w:rsidRPr="000D6993" w:rsidRDefault="007153E6" w:rsidP="007153E6">
            <w:pPr>
              <w:rPr>
                <w:rFonts w:ascii="GHEA Mariam" w:hAnsi="GHEA Mariam" w:cs="Tahoma"/>
                <w:iCs/>
                <w:color w:val="000000"/>
                <w:sz w:val="20"/>
                <w:szCs w:val="20"/>
                <w:lang w:val="hy-AM"/>
              </w:rPr>
            </w:pPr>
            <w:r w:rsidRPr="000D6993">
              <w:rPr>
                <w:rFonts w:ascii="GHEA Mariam" w:hAnsi="GHEA Mariam" w:cs="Tahoma"/>
                <w:iCs/>
                <w:color w:val="000000"/>
                <w:sz w:val="20"/>
                <w:szCs w:val="20"/>
              </w:rPr>
              <w:t xml:space="preserve">                             </w:t>
            </w:r>
            <w:r w:rsidRPr="000D6993">
              <w:rPr>
                <w:rFonts w:ascii="GHEA Mariam" w:hAnsi="GHEA Mariam" w:cs="Tahoma"/>
                <w:iCs/>
                <w:color w:val="000000"/>
                <w:sz w:val="20"/>
                <w:szCs w:val="20"/>
                <w:lang w:val="hy-AM"/>
              </w:rPr>
              <w:t xml:space="preserve">                 </w:t>
            </w:r>
          </w:p>
          <w:p w14:paraId="262B0EE3" w14:textId="77777777" w:rsidR="007153E6" w:rsidRPr="000D6993" w:rsidRDefault="007153E6" w:rsidP="007153E6">
            <w:pPr>
              <w:rPr>
                <w:rFonts w:ascii="GHEA Mariam" w:hAnsi="GHEA Mariam" w:cs="Tahoma"/>
                <w:iCs/>
                <w:color w:val="000000"/>
                <w:sz w:val="20"/>
                <w:szCs w:val="20"/>
              </w:rPr>
            </w:pPr>
            <w:r w:rsidRPr="000D6993">
              <w:rPr>
                <w:rFonts w:ascii="GHEA Mariam" w:hAnsi="GHEA Mariam" w:cs="Tahoma"/>
                <w:iCs/>
                <w:color w:val="000000"/>
                <w:sz w:val="20"/>
                <w:szCs w:val="20"/>
                <w:lang w:val="hy-AM"/>
              </w:rPr>
              <w:t xml:space="preserve">                                                 </w:t>
            </w:r>
            <w:r w:rsidRPr="000D6993">
              <w:rPr>
                <w:rFonts w:ascii="GHEA Mariam" w:hAnsi="GHEA Mariam" w:cs="Tahoma"/>
                <w:iCs/>
                <w:color w:val="000000"/>
                <w:sz w:val="20"/>
                <w:szCs w:val="20"/>
              </w:rPr>
              <w:t>/____________________/</w:t>
            </w:r>
          </w:p>
          <w:p w14:paraId="5CE6D5CE"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  </w:t>
            </w:r>
          </w:p>
          <w:p w14:paraId="1EA53AA5"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подпись /</w:t>
            </w:r>
          </w:p>
          <w:p w14:paraId="43C79A9E" w14:textId="77777777" w:rsidR="007153E6" w:rsidRPr="000D6993" w:rsidRDefault="007153E6" w:rsidP="007153E6">
            <w:pPr>
              <w:rPr>
                <w:rFonts w:ascii="GHEA Mariam" w:hAnsi="GHEA Mariam" w:cs="Tahoma"/>
                <w:iCs/>
                <w:color w:val="000000"/>
                <w:sz w:val="20"/>
                <w:szCs w:val="20"/>
              </w:rPr>
            </w:pPr>
          </w:p>
          <w:p w14:paraId="5B836E99" w14:textId="77777777" w:rsidR="007153E6" w:rsidRPr="000D6993" w:rsidRDefault="007153E6" w:rsidP="007153E6">
            <w:pPr>
              <w:rPr>
                <w:rFonts w:ascii="GHEA Mariam" w:hAnsi="GHEA Mariam" w:cs="Arial"/>
                <w:iCs/>
                <w:sz w:val="20"/>
                <w:szCs w:val="20"/>
              </w:rPr>
            </w:pPr>
          </w:p>
        </w:tc>
        <w:tc>
          <w:tcPr>
            <w:tcW w:w="5173" w:type="dxa"/>
            <w:tcBorders>
              <w:top w:val="single" w:sz="4" w:space="0" w:color="auto"/>
              <w:left w:val="nil"/>
              <w:right w:val="single" w:sz="4" w:space="0" w:color="auto"/>
            </w:tcBorders>
            <w:noWrap/>
            <w:vAlign w:val="bottom"/>
          </w:tcPr>
          <w:p w14:paraId="5C36BD32" w14:textId="77777777" w:rsidR="007153E6" w:rsidRPr="000D6993" w:rsidRDefault="007153E6" w:rsidP="007153E6">
            <w:pPr>
              <w:rPr>
                <w:rFonts w:ascii="GHEA Mariam" w:hAnsi="GHEA Mariam" w:cs="Tahoma"/>
                <w:iCs/>
                <w:color w:val="000000"/>
                <w:sz w:val="20"/>
                <w:szCs w:val="20"/>
              </w:rPr>
            </w:pPr>
            <w:r w:rsidRPr="000D6993">
              <w:rPr>
                <w:rFonts w:ascii="GHEA Mariam" w:hAnsi="GHEA Mariam" w:cs="Tahoma"/>
                <w:iCs/>
                <w:color w:val="000000"/>
                <w:sz w:val="20"/>
                <w:szCs w:val="20"/>
              </w:rPr>
              <w:t xml:space="preserve">2 </w:t>
            </w:r>
            <w:r w:rsidRPr="000D6993">
              <w:rPr>
                <w:rFonts w:ascii="GHEA Mariam" w:hAnsi="GHEA Mariam" w:cs="Tahoma"/>
                <w:iCs/>
                <w:color w:val="000000"/>
                <w:sz w:val="20"/>
                <w:szCs w:val="20"/>
                <w:lang w:val="hy-AM"/>
              </w:rPr>
              <w:t xml:space="preserve">3 </w:t>
            </w:r>
            <w:r w:rsidRPr="000D6993">
              <w:rPr>
                <w:rFonts w:ascii="GHEA Mariam" w:hAnsi="GHEA Mariam" w:cs="Tahoma"/>
                <w:iCs/>
                <w:color w:val="000000"/>
                <w:sz w:val="20"/>
                <w:szCs w:val="20"/>
              </w:rPr>
              <w:t xml:space="preserve">.а. </w:t>
            </w:r>
            <w:r w:rsidRPr="000D6993">
              <w:rPr>
                <w:rFonts w:ascii="GHEA Mariam" w:hAnsi="GHEA Mariam" w:cs="Tahoma"/>
                <w:iCs/>
                <w:color w:val="000000"/>
                <w:sz w:val="20"/>
                <w:szCs w:val="20"/>
                <w:lang w:val="hy-AM"/>
              </w:rPr>
              <w:t>Финансовая организация, обслуживающая плательщика</w:t>
            </w:r>
            <w:r w:rsidRPr="000D6993">
              <w:rPr>
                <w:rFonts w:ascii="GHEA Mariam" w:hAnsi="GHEA Mariam" w:cs="Tahoma"/>
                <w:iCs/>
                <w:color w:val="000000"/>
                <w:sz w:val="20"/>
                <w:szCs w:val="20"/>
              </w:rPr>
              <w:t xml:space="preserve"> </w:t>
            </w:r>
          </w:p>
          <w:p w14:paraId="3B050A4B" w14:textId="77777777" w:rsidR="007153E6" w:rsidRPr="000D6993" w:rsidRDefault="007153E6" w:rsidP="007153E6">
            <w:pPr>
              <w:jc w:val="right"/>
              <w:rPr>
                <w:rFonts w:ascii="GHEA Mariam" w:hAnsi="GHEA Mariam" w:cs="Tahoma"/>
                <w:iCs/>
                <w:color w:val="000000"/>
                <w:sz w:val="20"/>
                <w:szCs w:val="20"/>
              </w:rPr>
            </w:pPr>
          </w:p>
          <w:p w14:paraId="4B68C500" w14:textId="77777777" w:rsidR="007153E6" w:rsidRPr="000D6993" w:rsidRDefault="007153E6" w:rsidP="007153E6">
            <w:pPr>
              <w:jc w:val="right"/>
              <w:rPr>
                <w:rFonts w:ascii="GHEA Mariam" w:hAnsi="GHEA Mariam" w:cs="Tahoma"/>
                <w:iCs/>
                <w:color w:val="000000"/>
                <w:sz w:val="20"/>
                <w:szCs w:val="20"/>
              </w:rPr>
            </w:pPr>
          </w:p>
          <w:p w14:paraId="0D5A5E1B" w14:textId="77777777" w:rsidR="007153E6" w:rsidRPr="000D6993" w:rsidRDefault="007153E6" w:rsidP="007153E6">
            <w:pPr>
              <w:jc w:val="right"/>
              <w:rPr>
                <w:rFonts w:ascii="GHEA Mariam" w:hAnsi="GHEA Mariam" w:cs="Tahoma"/>
                <w:iCs/>
                <w:color w:val="000000"/>
                <w:sz w:val="20"/>
                <w:szCs w:val="20"/>
              </w:rPr>
            </w:pPr>
            <w:r w:rsidRPr="000D6993">
              <w:rPr>
                <w:rFonts w:ascii="GHEA Mariam" w:hAnsi="GHEA Mariam" w:cs="Tahoma"/>
                <w:iCs/>
                <w:color w:val="000000"/>
                <w:sz w:val="20"/>
                <w:szCs w:val="20"/>
              </w:rPr>
              <w:t>/____________________/</w:t>
            </w:r>
          </w:p>
          <w:p w14:paraId="5ED8E1C3" w14:textId="77777777" w:rsidR="007153E6" w:rsidRPr="000D6993" w:rsidRDefault="007153E6" w:rsidP="007153E6">
            <w:pPr>
              <w:jc w:val="center"/>
              <w:rPr>
                <w:rFonts w:ascii="GHEA Mariam" w:hAnsi="GHEA Mariam" w:cs="Sylfaen"/>
                <w:iCs/>
                <w:sz w:val="20"/>
                <w:szCs w:val="20"/>
              </w:rPr>
            </w:pPr>
            <w:r w:rsidRPr="000D6993">
              <w:rPr>
                <w:rFonts w:ascii="GHEA Mariam" w:hAnsi="GHEA Mariam" w:cs="Tahoma"/>
                <w:iCs/>
                <w:color w:val="000000"/>
                <w:sz w:val="20"/>
                <w:szCs w:val="20"/>
              </w:rPr>
              <w:t xml:space="preserve">                                                   </w:t>
            </w:r>
            <w:r w:rsidRPr="000D6993">
              <w:rPr>
                <w:rFonts w:ascii="GHEA Mariam" w:hAnsi="GHEA Mariam" w:cs="Sylfaen"/>
                <w:iCs/>
                <w:sz w:val="20"/>
                <w:szCs w:val="20"/>
              </w:rPr>
              <w:t>/ подпись /</w:t>
            </w:r>
          </w:p>
          <w:p w14:paraId="4159D945" w14:textId="77777777" w:rsidR="007153E6" w:rsidRPr="000D6993" w:rsidRDefault="007153E6" w:rsidP="007153E6">
            <w:pPr>
              <w:jc w:val="right"/>
              <w:rPr>
                <w:rFonts w:ascii="GHEA Mariam" w:hAnsi="GHEA Mariam" w:cs="Arial"/>
                <w:iCs/>
                <w:sz w:val="20"/>
                <w:szCs w:val="20"/>
                <w:lang w:val="hy-AM"/>
              </w:rPr>
            </w:pPr>
          </w:p>
        </w:tc>
      </w:tr>
      <w:tr w:rsidR="007153E6" w:rsidRPr="000D6993" w14:paraId="20CB2C94" w14:textId="77777777" w:rsidTr="00D81CEB">
        <w:trPr>
          <w:trHeight w:val="2194"/>
        </w:trPr>
        <w:tc>
          <w:tcPr>
            <w:tcW w:w="5807" w:type="dxa"/>
            <w:tcBorders>
              <w:top w:val="nil"/>
              <w:left w:val="single" w:sz="4" w:space="0" w:color="auto"/>
              <w:bottom w:val="single" w:sz="4" w:space="0" w:color="auto"/>
              <w:right w:val="single" w:sz="4" w:space="0" w:color="auto"/>
            </w:tcBorders>
            <w:noWrap/>
            <w:vAlign w:val="bottom"/>
          </w:tcPr>
          <w:p w14:paraId="6FB3047E"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lastRenderedPageBreak/>
              <w:t>24. б. К.Т.</w:t>
            </w:r>
          </w:p>
          <w:p w14:paraId="41C053F4" w14:textId="77777777" w:rsidR="007153E6" w:rsidRPr="000D6993" w:rsidRDefault="007153E6" w:rsidP="007153E6">
            <w:pPr>
              <w:rPr>
                <w:rFonts w:ascii="GHEA Mariam" w:hAnsi="GHEA Mariam" w:cs="Sylfaen"/>
                <w:iCs/>
                <w:sz w:val="20"/>
                <w:szCs w:val="20"/>
              </w:rPr>
            </w:pPr>
          </w:p>
          <w:p w14:paraId="0A618CFD" w14:textId="77777777" w:rsidR="007153E6" w:rsidRPr="000D6993" w:rsidRDefault="007153E6" w:rsidP="007153E6">
            <w:pPr>
              <w:rPr>
                <w:rFonts w:ascii="GHEA Mariam" w:hAnsi="GHEA Mariam" w:cs="Sylfaen"/>
                <w:iCs/>
                <w:sz w:val="20"/>
                <w:szCs w:val="20"/>
              </w:rPr>
            </w:pPr>
          </w:p>
          <w:p w14:paraId="5B6A751D" w14:textId="77777777" w:rsidR="007153E6" w:rsidRPr="000D6993" w:rsidRDefault="007153E6" w:rsidP="007153E6">
            <w:pPr>
              <w:rPr>
                <w:rFonts w:ascii="GHEA Mariam" w:hAnsi="GHEA Mariam" w:cs="Sylfaen"/>
                <w:iCs/>
                <w:sz w:val="20"/>
                <w:szCs w:val="20"/>
              </w:rPr>
            </w:pPr>
            <w:r w:rsidRPr="000D6993">
              <w:rPr>
                <w:rFonts w:ascii="GHEA Mariam" w:hAnsi="GHEA Mariam" w:cs="Tahoma"/>
                <w:iCs/>
                <w:color w:val="000000"/>
                <w:sz w:val="20"/>
                <w:szCs w:val="20"/>
              </w:rPr>
              <w:t xml:space="preserve"> </w:t>
            </w:r>
            <w:r w:rsidRPr="000D6993">
              <w:rPr>
                <w:rFonts w:ascii="GHEA Mariam" w:hAnsi="GHEA Mariam" w:cs="Sylfaen"/>
                <w:iCs/>
                <w:sz w:val="20"/>
                <w:szCs w:val="20"/>
              </w:rPr>
              <w:t xml:space="preserve">2 </w:t>
            </w:r>
            <w:r w:rsidRPr="000D6993">
              <w:rPr>
                <w:rFonts w:ascii="GHEA Mariam" w:hAnsi="GHEA Mariam" w:cs="Sylfaen"/>
                <w:iCs/>
                <w:sz w:val="20"/>
                <w:szCs w:val="20"/>
                <w:lang w:val="hy-AM"/>
              </w:rPr>
              <w:t xml:space="preserve">4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в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 ___ </w:t>
            </w:r>
            <w:r w:rsidRPr="000D6993">
              <w:rPr>
                <w:rFonts w:ascii="GHEA Mariam" w:hAnsi="GHEA Mariam" w:cs="Tahoma"/>
                <w:iCs/>
                <w:color w:val="000000"/>
                <w:sz w:val="20"/>
                <w:szCs w:val="20"/>
              </w:rPr>
              <w:t>20___</w:t>
            </w:r>
            <w:r w:rsidRPr="000D6993">
              <w:rPr>
                <w:rFonts w:ascii="GHEA Mariam" w:hAnsi="GHEA Mariam" w:cs="Sylfaen"/>
                <w:iCs/>
                <w:sz w:val="20"/>
                <w:szCs w:val="20"/>
              </w:rPr>
              <w:t xml:space="preserve"> </w:t>
            </w:r>
          </w:p>
          <w:p w14:paraId="1E1BC403" w14:textId="77777777" w:rsidR="007153E6" w:rsidRPr="000D6993" w:rsidRDefault="007153E6" w:rsidP="007153E6">
            <w:pPr>
              <w:rPr>
                <w:rFonts w:ascii="GHEA Mariam" w:hAnsi="GHEA Mariam" w:cs="Sylfaen"/>
                <w:iCs/>
                <w:sz w:val="20"/>
                <w:szCs w:val="20"/>
              </w:rPr>
            </w:pPr>
          </w:p>
          <w:p w14:paraId="2A3B5ED7"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  </w:t>
            </w:r>
          </w:p>
          <w:p w14:paraId="42B216FA" w14:textId="77777777" w:rsidR="007153E6" w:rsidRPr="000D6993" w:rsidRDefault="007153E6" w:rsidP="007153E6">
            <w:pPr>
              <w:rPr>
                <w:rFonts w:ascii="GHEA Mariam" w:hAnsi="GHEA Mariam" w:cs="Arial"/>
                <w:iCs/>
                <w:sz w:val="20"/>
                <w:szCs w:val="20"/>
              </w:rPr>
            </w:pPr>
          </w:p>
        </w:tc>
        <w:tc>
          <w:tcPr>
            <w:tcW w:w="5173" w:type="dxa"/>
            <w:tcBorders>
              <w:top w:val="nil"/>
              <w:left w:val="nil"/>
              <w:bottom w:val="single" w:sz="4" w:space="0" w:color="auto"/>
              <w:right w:val="single" w:sz="4" w:space="0" w:color="auto"/>
            </w:tcBorders>
            <w:noWrap/>
            <w:vAlign w:val="bottom"/>
          </w:tcPr>
          <w:p w14:paraId="4528497D"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23.б. К.Т.</w:t>
            </w:r>
          </w:p>
          <w:p w14:paraId="359823FE" w14:textId="77777777" w:rsidR="007153E6" w:rsidRPr="000D6993" w:rsidRDefault="007153E6" w:rsidP="007153E6">
            <w:pPr>
              <w:rPr>
                <w:rFonts w:ascii="GHEA Mariam" w:hAnsi="GHEA Mariam" w:cs="Sylfaen"/>
                <w:iCs/>
                <w:sz w:val="20"/>
                <w:szCs w:val="20"/>
              </w:rPr>
            </w:pPr>
          </w:p>
          <w:p w14:paraId="28A98A1C" w14:textId="77777777" w:rsidR="007153E6" w:rsidRPr="000D6993" w:rsidRDefault="007153E6" w:rsidP="007153E6">
            <w:pPr>
              <w:rPr>
                <w:rFonts w:ascii="GHEA Mariam" w:hAnsi="GHEA Mariam" w:cs="Sylfaen"/>
                <w:iCs/>
                <w:sz w:val="20"/>
                <w:szCs w:val="20"/>
              </w:rPr>
            </w:pPr>
            <w:r w:rsidRPr="000D6993">
              <w:rPr>
                <w:rFonts w:ascii="GHEA Mariam" w:hAnsi="GHEA Mariam" w:cs="Sylfaen"/>
                <w:iCs/>
                <w:sz w:val="20"/>
                <w:szCs w:val="20"/>
              </w:rPr>
              <w:t xml:space="preserve">                     </w:t>
            </w:r>
          </w:p>
          <w:p w14:paraId="0B242EEA" w14:textId="77777777" w:rsidR="007153E6" w:rsidRPr="000D6993" w:rsidRDefault="007153E6" w:rsidP="007153E6">
            <w:pPr>
              <w:rPr>
                <w:rFonts w:ascii="GHEA Mariam" w:hAnsi="GHEA Mariam" w:cs="Sylfaen"/>
                <w:iCs/>
                <w:color w:val="000000"/>
                <w:sz w:val="20"/>
                <w:szCs w:val="20"/>
              </w:rPr>
            </w:pPr>
            <w:r w:rsidRPr="000D6993">
              <w:rPr>
                <w:rFonts w:ascii="GHEA Mariam" w:hAnsi="GHEA Mariam" w:cs="Sylfaen"/>
                <w:iCs/>
                <w:sz w:val="20"/>
                <w:szCs w:val="20"/>
              </w:rPr>
              <w:t xml:space="preserve">23. </w:t>
            </w:r>
            <w:r w:rsidRPr="000D6993">
              <w:rPr>
                <w:rFonts w:ascii="GHEA Mariam" w:hAnsi="GHEA Mariam" w:cs="Sylfaen"/>
                <w:iCs/>
                <w:sz w:val="20"/>
                <w:szCs w:val="20"/>
                <w:lang w:val="hy-AM"/>
              </w:rPr>
              <w:t>в</w:t>
            </w:r>
            <w:proofErr w:type="gramStart"/>
            <w:r w:rsidRPr="000D6993">
              <w:rPr>
                <w:rFonts w:ascii="GHEA Mariam" w:hAnsi="GHEA Mariam" w:cs="Sylfaen"/>
                <w:iCs/>
                <w:sz w:val="20"/>
                <w:szCs w:val="20"/>
                <w:lang w:val="hy-AM"/>
              </w:rPr>
              <w:t xml:space="preserve"> </w:t>
            </w:r>
            <w:r w:rsidRPr="000D6993">
              <w:rPr>
                <w:rFonts w:ascii="GHEA Mariam" w:hAnsi="GHEA Mariam" w:cs="Sylfaen"/>
                <w:iCs/>
                <w:sz w:val="20"/>
                <w:szCs w:val="20"/>
              </w:rPr>
              <w:t>.</w:t>
            </w:r>
            <w:proofErr w:type="gramEnd"/>
            <w:r w:rsidRPr="000D6993">
              <w:rPr>
                <w:rFonts w:ascii="GHEA Mariam" w:hAnsi="GHEA Mariam" w:cs="Sylfaen"/>
                <w:iCs/>
                <w:sz w:val="20"/>
                <w:szCs w:val="20"/>
              </w:rPr>
              <w:t xml:space="preserve"> Исполнение: дата :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 ___ </w:t>
            </w:r>
            <w:r w:rsidRPr="000D6993">
              <w:rPr>
                <w:rFonts w:ascii="GHEA Mariam" w:hAnsi="GHEA Mariam" w:cs="Tahoma"/>
                <w:iCs/>
                <w:color w:val="000000"/>
                <w:sz w:val="20"/>
                <w:szCs w:val="20"/>
              </w:rPr>
              <w:t>20___</w:t>
            </w:r>
          </w:p>
          <w:p w14:paraId="06287937" w14:textId="77777777" w:rsidR="007153E6" w:rsidRPr="000D6993" w:rsidRDefault="007153E6" w:rsidP="007153E6">
            <w:pPr>
              <w:rPr>
                <w:rFonts w:ascii="GHEA Mariam" w:hAnsi="GHEA Mariam" w:cs="Sylfaen"/>
                <w:iCs/>
                <w:color w:val="000000"/>
                <w:sz w:val="20"/>
                <w:szCs w:val="20"/>
              </w:rPr>
            </w:pPr>
          </w:p>
          <w:p w14:paraId="59BEDAEA" w14:textId="77777777" w:rsidR="007153E6" w:rsidRPr="000D6993" w:rsidRDefault="007153E6" w:rsidP="007153E6">
            <w:pPr>
              <w:rPr>
                <w:rFonts w:ascii="GHEA Mariam" w:hAnsi="GHEA Mariam" w:cs="Sylfaen"/>
                <w:iCs/>
                <w:sz w:val="20"/>
                <w:szCs w:val="20"/>
              </w:rPr>
            </w:pPr>
          </w:p>
          <w:p w14:paraId="09E13C18" w14:textId="77777777" w:rsidR="007153E6" w:rsidRPr="000D6993" w:rsidRDefault="007153E6" w:rsidP="007153E6">
            <w:pPr>
              <w:jc w:val="right"/>
              <w:rPr>
                <w:rFonts w:ascii="GHEA Mariam" w:hAnsi="GHEA Mariam" w:cs="Arial"/>
                <w:iCs/>
                <w:sz w:val="20"/>
                <w:szCs w:val="20"/>
              </w:rPr>
            </w:pPr>
          </w:p>
        </w:tc>
      </w:tr>
    </w:tbl>
    <w:p w14:paraId="2D79E4A9" w14:textId="77777777"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3845F865" w14:textId="77777777"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6F56FBBA" w14:textId="77777777"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770401E2" w14:textId="77777777"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6FC929EB" w14:textId="77777777"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135A0F17" w14:textId="77777777" w:rsidR="00595213" w:rsidRPr="000D6993" w:rsidRDefault="00595213"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r w:rsidRPr="000D6993">
        <w:rPr>
          <w:rFonts w:ascii="GHEA Mariam" w:hAnsi="GHEA Mariam"/>
          <w:iCs/>
          <w:sz w:val="20"/>
          <w:szCs w:val="20"/>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01019C6F" w14:textId="77777777" w:rsidR="00631658" w:rsidRPr="000D6993" w:rsidRDefault="00595213" w:rsidP="00845F46">
      <w:pPr>
        <w:jc w:val="center"/>
        <w:rPr>
          <w:rFonts w:ascii="GHEA Mariam" w:hAnsi="GHEA Mariam"/>
          <w:b/>
          <w:iCs/>
          <w:sz w:val="20"/>
          <w:szCs w:val="20"/>
          <w:lang w:val="hy-AM"/>
        </w:rPr>
      </w:pPr>
      <w:r w:rsidRPr="000D6993">
        <w:rPr>
          <w:rFonts w:ascii="GHEA Mariam" w:hAnsi="GHEA Mariam"/>
          <w:b/>
          <w:iCs/>
          <w:sz w:val="20"/>
          <w:szCs w:val="20"/>
          <w:lang w:val="hy-AM"/>
        </w:rPr>
        <w:br w:type="page"/>
      </w:r>
      <w:r w:rsidR="00631658" w:rsidRPr="000D6993">
        <w:rPr>
          <w:rFonts w:ascii="GHEA Mariam" w:hAnsi="GHEA Mariam"/>
          <w:b/>
          <w:iCs/>
          <w:sz w:val="20"/>
          <w:szCs w:val="20"/>
          <w:lang w:val="hy-AM"/>
        </w:rPr>
        <w:lastRenderedPageBreak/>
        <w:t>Обязательные условия действительности платежного требования и руководство по заполнению</w:t>
      </w:r>
    </w:p>
    <w:p w14:paraId="35DAEED8" w14:textId="77777777" w:rsidR="00631658" w:rsidRPr="000D6993" w:rsidRDefault="00631658" w:rsidP="00845F46">
      <w:pPr>
        <w:jc w:val="center"/>
        <w:rPr>
          <w:rFonts w:ascii="GHEA Mariam" w:hAnsi="GHEA Mariam"/>
          <w:b/>
          <w:iCs/>
          <w:sz w:val="20"/>
          <w:szCs w:val="20"/>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D6993"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0D6993" w:rsidRDefault="00631658" w:rsidP="00845F46">
            <w:pPr>
              <w:jc w:val="both"/>
              <w:rPr>
                <w:rFonts w:ascii="GHEA Mariam" w:hAnsi="GHEA Mariam"/>
                <w:iCs/>
                <w:sz w:val="20"/>
                <w:szCs w:val="20"/>
              </w:rPr>
            </w:pPr>
            <w:r w:rsidRPr="000D6993">
              <w:rPr>
                <w:rFonts w:ascii="GHEA Mariam" w:hAnsi="GHEA Mariam"/>
                <w:iCs/>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&lt;&lt; Оплата заявка &gt;&gt; документ действительные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Отмечено поле /</w:t>
            </w:r>
          </w:p>
          <w:p w14:paraId="691AB2F9" w14:textId="77777777"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действительности доступность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0D6993" w:rsidRDefault="00631658" w:rsidP="00845F46">
            <w:pPr>
              <w:jc w:val="center"/>
              <w:rPr>
                <w:rFonts w:ascii="GHEA Mariam" w:hAnsi="GHEA Mariam"/>
                <w:b/>
                <w:iCs/>
                <w:sz w:val="20"/>
                <w:szCs w:val="20"/>
                <w:lang w:val="hy-AM"/>
              </w:rPr>
            </w:pPr>
            <w:r w:rsidRPr="000D6993">
              <w:rPr>
                <w:rFonts w:ascii="GHEA Mariam" w:hAnsi="GHEA Mariam"/>
                <w:b/>
                <w:iCs/>
                <w:sz w:val="20"/>
                <w:szCs w:val="20"/>
              </w:rPr>
              <w:t>Действительное условие наполнение требование</w:t>
            </w:r>
            <w:r w:rsidRPr="000D6993">
              <w:rPr>
                <w:rFonts w:ascii="GHEA Mariam" w:hAnsi="GHEA Mariam"/>
                <w:b/>
                <w:iCs/>
                <w:sz w:val="20"/>
                <w:szCs w:val="20"/>
                <w:lang w:val="hy-AM"/>
              </w:rPr>
              <w:t xml:space="preserve"> </w:t>
            </w:r>
          </w:p>
          <w:p w14:paraId="7DCC95A4" w14:textId="77777777"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 xml:space="preserve">( </w:t>
            </w:r>
            <w:r w:rsidRPr="000D6993">
              <w:rPr>
                <w:rFonts w:ascii="GHEA Mariam" w:hAnsi="GHEA Mariam"/>
                <w:b/>
                <w:iCs/>
                <w:sz w:val="20"/>
                <w:szCs w:val="20"/>
                <w:lang w:val="hy-AM"/>
              </w:rPr>
              <w:t xml:space="preserve">связано с процессом закупок </w:t>
            </w:r>
            <w:r w:rsidRPr="000D6993">
              <w:rPr>
                <w:rFonts w:ascii="GHEA Mariam" w:hAnsi="GHEA Mariam"/>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0D6993" w:rsidRDefault="00631658" w:rsidP="00845F46">
            <w:pPr>
              <w:ind w:left="-588" w:firstLine="588"/>
              <w:jc w:val="center"/>
              <w:rPr>
                <w:rFonts w:ascii="GHEA Mariam" w:hAnsi="GHEA Mariam"/>
                <w:b/>
                <w:iCs/>
                <w:sz w:val="20"/>
                <w:szCs w:val="20"/>
              </w:rPr>
            </w:pPr>
            <w:r w:rsidRPr="000D6993">
              <w:rPr>
                <w:rFonts w:ascii="GHEA Mariam" w:hAnsi="GHEA Mariam"/>
                <w:b/>
                <w:iCs/>
                <w:sz w:val="20"/>
                <w:szCs w:val="20"/>
              </w:rPr>
              <w:t>Период действия:</w:t>
            </w:r>
          </w:p>
          <w:p w14:paraId="05289B23" w14:textId="77777777" w:rsidR="00631658" w:rsidRPr="000D6993" w:rsidRDefault="00631658" w:rsidP="00845F46">
            <w:pPr>
              <w:ind w:left="-588" w:firstLine="588"/>
              <w:jc w:val="center"/>
              <w:rPr>
                <w:rFonts w:ascii="GHEA Mariam" w:hAnsi="GHEA Mariam"/>
                <w:b/>
                <w:iCs/>
                <w:sz w:val="20"/>
                <w:szCs w:val="20"/>
              </w:rPr>
            </w:pPr>
            <w:r w:rsidRPr="000D6993">
              <w:rPr>
                <w:rFonts w:ascii="GHEA Mariam" w:hAnsi="GHEA Mariam"/>
                <w:b/>
                <w:iCs/>
                <w:sz w:val="20"/>
                <w:szCs w:val="20"/>
              </w:rPr>
              <w:t>дополнительный сторона :</w:t>
            </w:r>
          </w:p>
          <w:p w14:paraId="01D432BC" w14:textId="77777777" w:rsidR="00631658" w:rsidRPr="000D6993" w:rsidRDefault="00631658" w:rsidP="00845F46">
            <w:pPr>
              <w:ind w:left="-588" w:firstLine="588"/>
              <w:jc w:val="center"/>
              <w:rPr>
                <w:rFonts w:ascii="GHEA Mariam" w:hAnsi="GHEA Mariam"/>
                <w:b/>
                <w:iCs/>
                <w:sz w:val="20"/>
                <w:szCs w:val="20"/>
              </w:rPr>
            </w:pPr>
            <w:r w:rsidRPr="000D6993">
              <w:rPr>
                <w:rFonts w:ascii="GHEA Mariam" w:hAnsi="GHEA Mariam"/>
                <w:b/>
                <w:iCs/>
                <w:sz w:val="20"/>
                <w:szCs w:val="20"/>
              </w:rPr>
              <w:t>бенефициар или плательщик</w:t>
            </w:r>
          </w:p>
          <w:p w14:paraId="44AAFF6F" w14:textId="77777777" w:rsidR="00631658" w:rsidRPr="000D6993" w:rsidRDefault="00631658" w:rsidP="00845F46">
            <w:pPr>
              <w:ind w:left="-588" w:firstLine="588"/>
              <w:jc w:val="center"/>
              <w:rPr>
                <w:rFonts w:ascii="GHEA Mariam" w:hAnsi="GHEA Mariam"/>
                <w:b/>
                <w:iCs/>
                <w:sz w:val="20"/>
                <w:szCs w:val="20"/>
              </w:rPr>
            </w:pPr>
            <w:r w:rsidRPr="000D6993">
              <w:rPr>
                <w:rFonts w:ascii="GHEA Mariam" w:hAnsi="GHEA Mariam"/>
                <w:b/>
                <w:iCs/>
                <w:sz w:val="20"/>
                <w:szCs w:val="20"/>
              </w:rPr>
              <w:t xml:space="preserve">( </w:t>
            </w:r>
            <w:r w:rsidRPr="000D6993">
              <w:rPr>
                <w:rFonts w:ascii="GHEA Mariam" w:hAnsi="GHEA Mariam"/>
                <w:b/>
                <w:iCs/>
                <w:sz w:val="20"/>
                <w:szCs w:val="20"/>
                <w:lang w:val="hy-AM"/>
              </w:rPr>
              <w:t xml:space="preserve">связано с процессом закупок </w:t>
            </w:r>
            <w:r w:rsidRPr="000D6993">
              <w:rPr>
                <w:rFonts w:ascii="GHEA Mariam" w:hAnsi="GHEA Mariam"/>
                <w:b/>
                <w:iCs/>
                <w:sz w:val="20"/>
                <w:szCs w:val="20"/>
              </w:rPr>
              <w:t>)</w:t>
            </w:r>
          </w:p>
        </w:tc>
      </w:tr>
      <w:tr w:rsidR="00631658" w:rsidRPr="000D6993"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0D6993" w:rsidRDefault="00631658" w:rsidP="00845F46">
            <w:pPr>
              <w:jc w:val="center"/>
              <w:rPr>
                <w:rFonts w:ascii="GHEA Mariam" w:hAnsi="GHEA Mariam"/>
                <w:b/>
                <w:iCs/>
                <w:sz w:val="20"/>
                <w:szCs w:val="20"/>
              </w:rPr>
            </w:pPr>
            <w:r w:rsidRPr="000D6993">
              <w:rPr>
                <w:rFonts w:ascii="GHEA Mariam" w:hAnsi="GHEA Mariam"/>
                <w:b/>
                <w:iCs/>
                <w:sz w:val="20"/>
                <w:szCs w:val="20"/>
              </w:rPr>
              <w:t>5 часов</w:t>
            </w:r>
          </w:p>
        </w:tc>
      </w:tr>
      <w:tr w:rsidR="00631658" w:rsidRPr="000D6993"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&lt;Запрос на оплату&gt; предварительно заполняется в документе.</w:t>
            </w:r>
          </w:p>
        </w:tc>
      </w:tr>
      <w:tr w:rsidR="00631658" w:rsidRPr="000D6993"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D77B0E" w:rsidRDefault="00631658" w:rsidP="00845F46">
            <w:pPr>
              <w:pStyle w:val="aff"/>
              <w:numPr>
                <w:ilvl w:val="0"/>
                <w:numId w:val="17"/>
              </w:numPr>
              <w:contextualSpacing/>
              <w:rPr>
                <w:rFonts w:ascii="GHEA Mariam" w:hAnsi="GHEA Mariam" w:cs="Times Armenian"/>
                <w:iCs/>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0D6993" w:rsidRDefault="00631658" w:rsidP="00845F46">
            <w:pPr>
              <w:jc w:val="both"/>
              <w:rPr>
                <w:rFonts w:ascii="GHEA Mariam" w:hAnsi="GHEA Mariam"/>
                <w:iCs/>
                <w:sz w:val="20"/>
                <w:szCs w:val="20"/>
              </w:rPr>
            </w:pPr>
            <w:r w:rsidRPr="000D6993">
              <w:rPr>
                <w:rFonts w:ascii="GHEA Mariam" w:hAnsi="GHEA Mariam"/>
                <w:iCs/>
                <w:sz w:val="20"/>
                <w:szCs w:val="20"/>
              </w:rPr>
              <w:t>оплата спроса номер</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передается бенефициару _ плательщиком _ _ в банк оплата письмо с требованием при представлении</w:t>
            </w:r>
          </w:p>
        </w:tc>
      </w:tr>
      <w:tr w:rsidR="00631658" w:rsidRPr="000D6993"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D77B0E" w:rsidRDefault="00631658" w:rsidP="00845F46">
            <w:pPr>
              <w:pStyle w:val="aff"/>
              <w:numPr>
                <w:ilvl w:val="0"/>
                <w:numId w:val="17"/>
              </w:numPr>
              <w:ind w:hanging="436"/>
              <w:contextualSpacing/>
              <w:jc w:val="both"/>
              <w:rPr>
                <w:rFonts w:ascii="GHEA Mariam" w:hAnsi="GHEA Mariam" w:cs="Times Armenian"/>
                <w:iCs/>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0D6993" w:rsidRDefault="00631658" w:rsidP="00845F46">
            <w:pPr>
              <w:jc w:val="both"/>
              <w:rPr>
                <w:rFonts w:ascii="GHEA Mariam" w:hAnsi="GHEA Mariam"/>
                <w:iCs/>
                <w:sz w:val="20"/>
                <w:szCs w:val="20"/>
              </w:rPr>
            </w:pPr>
            <w:r w:rsidRPr="000D6993">
              <w:rPr>
                <w:rFonts w:ascii="GHEA Mariam" w:hAnsi="GHEA Mariam"/>
                <w:iCs/>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60D2EFE0" w14:textId="77777777" w:rsidR="00631658" w:rsidRPr="000D6993" w:rsidRDefault="00631658" w:rsidP="00845F46">
            <w:pPr>
              <w:jc w:val="center"/>
              <w:rPr>
                <w:rFonts w:ascii="GHEA Mariam" w:hAnsi="GHEA Mariam"/>
                <w:iCs/>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0D6993" w:rsidRDefault="00631658" w:rsidP="00845F46">
            <w:pPr>
              <w:ind w:left="132" w:hanging="132"/>
              <w:jc w:val="center"/>
              <w:rPr>
                <w:rFonts w:ascii="GHEA Mariam" w:hAnsi="GHEA Mariam"/>
                <w:iCs/>
                <w:sz w:val="20"/>
                <w:szCs w:val="20"/>
                <w:lang w:val="hy-AM"/>
              </w:rPr>
            </w:pPr>
            <w:r w:rsidRPr="000D6993">
              <w:rPr>
                <w:rFonts w:ascii="GHEA Mariam" w:hAnsi="GHEA Mariam"/>
                <w:iCs/>
                <w:sz w:val="20"/>
                <w:szCs w:val="20"/>
              </w:rPr>
              <w:t xml:space="preserve">передается бенефициару _ плательщиком _ _ в банк оплата спроса презентация день </w:t>
            </w:r>
            <w:r w:rsidRPr="000D6993">
              <w:rPr>
                <w:rFonts w:ascii="GHEA Mariam" w:hAnsi="GHEA Mariam"/>
                <w:iCs/>
                <w:sz w:val="20"/>
                <w:szCs w:val="20"/>
                <w:lang w:val="hy-AM"/>
              </w:rPr>
              <w:t>:</w:t>
            </w:r>
          </w:p>
        </w:tc>
      </w:tr>
      <w:tr w:rsidR="00631658" w:rsidRPr="000D6993"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D77B0E" w:rsidRDefault="00631658" w:rsidP="00845F46">
            <w:pPr>
              <w:pStyle w:val="aff"/>
              <w:numPr>
                <w:ilvl w:val="0"/>
                <w:numId w:val="17"/>
              </w:numPr>
              <w:ind w:hanging="436"/>
              <w:contextualSpacing/>
              <w:jc w:val="both"/>
              <w:rPr>
                <w:rFonts w:ascii="GHEA Mariam" w:hAnsi="GHEA Mariam" w:cs="Times Armenian"/>
                <w:iCs/>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0D6993" w:rsidRDefault="00631658" w:rsidP="00845F46">
            <w:pPr>
              <w:jc w:val="both"/>
              <w:rPr>
                <w:rFonts w:ascii="GHEA Mariam" w:hAnsi="GHEA Mariam"/>
                <w:iCs/>
                <w:sz w:val="20"/>
                <w:szCs w:val="20"/>
              </w:rPr>
            </w:pPr>
            <w:r w:rsidRPr="000D6993">
              <w:rPr>
                <w:rFonts w:ascii="GHEA Mariam" w:hAnsi="GHEA Mariam" w:cs="Sylfaen"/>
                <w:iCs/>
                <w:sz w:val="20"/>
                <w:szCs w:val="20"/>
                <w:lang w:val="hy-AM"/>
              </w:rPr>
              <w:t xml:space="preserve">Имя плательщика </w:t>
            </w:r>
            <w:r w:rsidRPr="000D6993">
              <w:rPr>
                <w:rFonts w:ascii="GHEA Mariam" w:hAnsi="GHEA Mariam" w:cs="Sylfaen"/>
                <w:iCs/>
                <w:sz w:val="20"/>
                <w:szCs w:val="20"/>
              </w:rPr>
              <w:t xml:space="preserve">или </w:t>
            </w:r>
            <w:r w:rsidRPr="000D6993">
              <w:rPr>
                <w:rFonts w:ascii="GHEA Mariam" w:hAnsi="GHEA Mariam" w:cs="Sylfaen"/>
                <w:iCs/>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030B2079"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оно завершено _ имя лица ( плательщика ) , чье со счета должен быть заряжен по запросу указанный сумма : Заполнено плательщиком _ имя , фамилия , если это физический это человек или имя , если : это юридический это человек . Упомянул являются также другой данные согласно _ по необходимости</w:t>
            </w:r>
            <w:r w:rsidRPr="000D6993">
              <w:rPr>
                <w:rFonts w:ascii="GHEA Mariam" w:hAnsi="GHEA Mariam"/>
                <w:iCs/>
                <w:sz w:val="20"/>
                <w:szCs w:val="20"/>
                <w:lang w:val="hy-AM"/>
              </w:rPr>
              <w:t xml:space="preserve"> </w:t>
            </w:r>
            <w:r w:rsidRPr="000D6993">
              <w:rPr>
                <w:rFonts w:ascii="GHEA Mariam" w:hAnsi="GHEA Mariam"/>
                <w:iCs/>
                <w:sz w:val="20"/>
                <w:szCs w:val="20"/>
              </w:rPr>
              <w:t>Заполнено плательщиком _ от</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0D6993" w:rsidRDefault="00631658" w:rsidP="00845F46">
            <w:pPr>
              <w:ind w:left="252" w:hanging="252"/>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631658" w:rsidRPr="000D6993"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плательщику сопровождающий финансовый наименование организации ( филиала ) ( плательщика ) банк )</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631658" w:rsidRPr="000D6993"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плательщика счет номер</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3AB7CDAB"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заполняется плательщиком _ банковское дело счет номер сам сопровождающий финансовый в организации ( филиале ), из которой должен быть заряжен по запросу указанный сумма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631658" w:rsidRPr="000D6993"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2CA1F990"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дополняется Арменией _ Республика нормативный юридический по актам ограниченный в тех случаях , когда плательщик учитывается _ _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631658" w:rsidRPr="000D6993"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Идентификационн</w:t>
            </w:r>
            <w:r w:rsidRPr="000D6993">
              <w:rPr>
                <w:rFonts w:ascii="GHEA Mariam" w:hAnsi="GHEA Mariam"/>
                <w:iCs/>
                <w:sz w:val="20"/>
                <w:szCs w:val="20"/>
              </w:rPr>
              <w:lastRenderedPageBreak/>
              <w:t>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2452242E"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lastRenderedPageBreak/>
              <w:t>дополняется Арменией _ Республика нормативный юридический по актам учредил в тех случаях , когда плательщик физический _ _ человек</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lastRenderedPageBreak/>
              <w:t xml:space="preserve">заполняется </w:t>
            </w:r>
            <w:r w:rsidRPr="000D6993">
              <w:rPr>
                <w:rFonts w:ascii="GHEA Mariam" w:hAnsi="GHEA Mariam"/>
                <w:iCs/>
                <w:sz w:val="20"/>
                <w:szCs w:val="20"/>
              </w:rPr>
              <w:lastRenderedPageBreak/>
              <w:t>плательщиком _ от</w:t>
            </w:r>
          </w:p>
        </w:tc>
      </w:tr>
      <w:tr w:rsidR="00631658" w:rsidRPr="000D6993"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0D6993" w:rsidRDefault="00631658" w:rsidP="00845F46">
            <w:pPr>
              <w:jc w:val="center"/>
              <w:rPr>
                <w:rFonts w:ascii="GHEA Mariam" w:hAnsi="GHEA Mariam"/>
                <w:iCs/>
                <w:sz w:val="20"/>
                <w:szCs w:val="20"/>
              </w:rPr>
            </w:pPr>
            <w:r w:rsidRPr="000D6993">
              <w:rPr>
                <w:rFonts w:ascii="GHEA Mariam" w:hAnsi="GHEA Mariam" w:cs="Sylfaen"/>
                <w:iCs/>
                <w:sz w:val="20"/>
                <w:szCs w:val="20"/>
                <w:lang w:val="hy-AM"/>
              </w:rPr>
              <w:t xml:space="preserve">Имя получателя </w:t>
            </w:r>
            <w:r w:rsidRPr="000D6993">
              <w:rPr>
                <w:rFonts w:ascii="GHEA Mariam" w:hAnsi="GHEA Mariam"/>
                <w:iCs/>
                <w:sz w:val="20"/>
                <w:szCs w:val="20"/>
              </w:rPr>
              <w:t xml:space="preserve">или </w:t>
            </w:r>
            <w:r w:rsidRPr="000D6993">
              <w:rPr>
                <w:rFonts w:ascii="GHEA Mariam" w:hAnsi="GHEA Mariam" w:cs="Sylfaen"/>
                <w:iCs/>
                <w:sz w:val="20"/>
                <w:szCs w:val="20"/>
              </w:rPr>
              <w:t xml:space="preserve">имя </w:t>
            </w:r>
            <w:r w:rsidRPr="000D6993">
              <w:rPr>
                <w:rFonts w:ascii="GHEA Mariam" w:hAnsi="GHEA Mariam" w:cs="Sylfaen"/>
                <w:iCs/>
                <w:sz w:val="20"/>
                <w:szCs w:val="20"/>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64B634B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бенефициар заполняется _ существование человека ( оплата: Имя получателя . _ Упомянул являются также другой данные согласно _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заранее передается бенефициару _ по приглашению _</w:t>
            </w:r>
          </w:p>
        </w:tc>
      </w:tr>
      <w:tr w:rsidR="00631658" w:rsidRPr="000D6993"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Идентификационный </w:t>
            </w:r>
            <w:r w:rsidRPr="000D6993">
              <w:rPr>
                <w:rFonts w:ascii="GHEA Mariam" w:hAnsi="GHEA Mariam"/>
                <w:iCs/>
                <w:sz w:val="20"/>
                <w:szCs w:val="20"/>
                <w:lang w:val="hy-AM"/>
              </w:rPr>
              <w:t xml:space="preserve">номер </w:t>
            </w:r>
            <w:r w:rsidRPr="000D6993">
              <w:rPr>
                <w:rFonts w:ascii="GHEA Mariam" w:hAnsi="GHEA Mariam"/>
                <w:iCs/>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6305E0ED" w14:textId="77777777" w:rsidR="00631658" w:rsidRPr="000D6993" w:rsidRDefault="00631658" w:rsidP="00845F46">
            <w:pPr>
              <w:jc w:val="center"/>
              <w:rPr>
                <w:rFonts w:ascii="GHEA Mariam" w:hAnsi="GHEA Mariam"/>
                <w:iCs/>
                <w:sz w:val="20"/>
                <w:szCs w:val="20"/>
              </w:rPr>
            </w:pP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не заполняется в процессе покупки </w:t>
            </w:r>
            <w:r w:rsidRPr="000D6993">
              <w:rPr>
                <w:rFonts w:ascii="GHEA Mariam" w:hAnsi="GHEA Mariam"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0D6993" w:rsidRDefault="00631658" w:rsidP="00845F46">
            <w:pPr>
              <w:jc w:val="center"/>
              <w:rPr>
                <w:rFonts w:ascii="GHEA Mariam" w:hAnsi="GHEA Mariam"/>
                <w:iCs/>
                <w:sz w:val="20"/>
                <w:szCs w:val="20"/>
              </w:rPr>
            </w:pPr>
            <w:r w:rsidRPr="000D6993">
              <w:rPr>
                <w:rFonts w:ascii="GHEA Mariam" w:hAnsi="GHEA Mariam" w:cs="Sylfaen"/>
                <w:iCs/>
                <w:sz w:val="20"/>
                <w:szCs w:val="20"/>
                <w:lang w:val="ru-RU"/>
              </w:rPr>
              <w:t xml:space="preserve">( </w:t>
            </w:r>
            <w:r w:rsidRPr="000D6993">
              <w:rPr>
                <w:rFonts w:ascii="GHEA Mariam" w:hAnsi="GHEA Mariam" w:cs="Sylfaen"/>
                <w:iCs/>
                <w:sz w:val="20"/>
                <w:szCs w:val="20"/>
                <w:lang w:val="hy-AM"/>
              </w:rPr>
              <w:t xml:space="preserve">не заполненный </w:t>
            </w:r>
            <w:r w:rsidRPr="000D6993">
              <w:rPr>
                <w:rFonts w:ascii="GHEA Mariam" w:hAnsi="GHEA Mariam" w:cs="Sylfaen"/>
                <w:iCs/>
                <w:sz w:val="20"/>
                <w:szCs w:val="20"/>
                <w:lang w:val="ru-RU"/>
              </w:rPr>
              <w:t>)</w:t>
            </w:r>
          </w:p>
        </w:tc>
      </w:tr>
      <w:tr w:rsidR="00631658" w:rsidRPr="000D6993"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3316BFD2"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дополняется Арменией _ Республика нормативный юридический по актам учредил в тех случаях , когда бенефициар учитывается _ _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заранее передается бенефициару _ по приглашению _</w:t>
            </w:r>
          </w:p>
        </w:tc>
      </w:tr>
      <w:tr w:rsidR="00631658" w:rsidRPr="000D6993"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бенефициару сопровождающий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заранее передается бенефициару _ по приглашению _</w:t>
            </w:r>
          </w:p>
        </w:tc>
      </w:tr>
      <w:tr w:rsidR="00631658" w:rsidRPr="000D6993"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бенефициар счет номер</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20B70FA9"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передается бенефициару _ это банковский ( </w:t>
            </w:r>
            <w:r w:rsidRPr="000D6993">
              <w:rPr>
                <w:rFonts w:ascii="GHEA Mariam" w:hAnsi="GHEA Mariam"/>
                <w:iCs/>
                <w:sz w:val="20"/>
                <w:szCs w:val="20"/>
                <w:lang w:val="hy-AM"/>
              </w:rPr>
              <w:t xml:space="preserve">казначейский </w:t>
            </w:r>
            <w:r w:rsidRPr="000D6993">
              <w:rPr>
                <w:rFonts w:ascii="GHEA Mariam" w:hAnsi="GHEA Mariam"/>
                <w:iCs/>
                <w:sz w:val="20"/>
                <w:szCs w:val="20"/>
              </w:rPr>
              <w:t>) счет количество которых _ на должен быть передан от плательщика заряженный Значения</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заранее передается бенефициару _ по приглашению _</w:t>
            </w:r>
          </w:p>
        </w:tc>
      </w:tr>
      <w:tr w:rsidR="00631658" w:rsidRPr="000D6993"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2B5FBB23"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передается бенефициару _ оплата при условии сумма</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заполняется плательщиком _ от</w:t>
            </w:r>
            <w:r w:rsidRPr="000D6993">
              <w:rPr>
                <w:rFonts w:ascii="GHEA Mariam" w:hAnsi="GHEA Mariam"/>
                <w:iCs/>
                <w:sz w:val="20"/>
                <w:szCs w:val="20"/>
                <w:lang w:val="hy-AM"/>
              </w:rPr>
              <w:t xml:space="preserve"> </w:t>
            </w:r>
          </w:p>
        </w:tc>
      </w:tr>
      <w:tr w:rsidR="00631658" w:rsidRPr="000D699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cs="Sylfaen"/>
                <w:iCs/>
                <w:sz w:val="20"/>
                <w:szCs w:val="20"/>
                <w:lang w:val="hy-AM"/>
              </w:rPr>
              <w:t>Принимаемая сумма: (цифрами</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и:</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0D6993" w:rsidRDefault="00CB5EFD" w:rsidP="00845F46">
            <w:pPr>
              <w:jc w:val="center"/>
              <w:rPr>
                <w:rFonts w:ascii="GHEA Mariam" w:hAnsi="GHEA Mariam"/>
                <w:iCs/>
                <w:sz w:val="20"/>
                <w:szCs w:val="20"/>
                <w:lang w:val="hy-AM"/>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необязательный</w:t>
            </w:r>
          </w:p>
          <w:p w14:paraId="28E92FD4"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cs="Sylfaen"/>
                <w:iCs/>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cs="Sylfaen"/>
                <w:iCs/>
                <w:sz w:val="20"/>
                <w:szCs w:val="20"/>
                <w:lang w:val="hy-AM"/>
              </w:rPr>
              <w:t>(не заполняется и не применяется)</w:t>
            </w:r>
          </w:p>
        </w:tc>
      </w:tr>
      <w:tr w:rsidR="00631658" w:rsidRPr="000D6993"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631658" w:rsidRPr="000D699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 xml:space="preserve">Обязательный </w:t>
            </w:r>
            <w:r w:rsidRPr="000D6993">
              <w:rPr>
                <w:rFonts w:ascii="GHEA Mariam" w:hAnsi="GHEA Mariam"/>
                <w:iCs/>
                <w:sz w:val="20"/>
                <w:szCs w:val="20"/>
                <w:lang w:val="hy-AM"/>
              </w:rPr>
              <w:t xml:space="preserve">добавлены слова </w:t>
            </w:r>
            <w:r w:rsidRPr="000D6993">
              <w:rPr>
                <w:rFonts w:ascii="GHEA Mariam" w:hAnsi="GHEA Mariam"/>
                <w:iCs/>
                <w:sz w:val="20"/>
                <w:szCs w:val="20"/>
              </w:rPr>
              <w:t xml:space="preserve">" </w:t>
            </w:r>
            <w:r w:rsidR="00D7538E" w:rsidRPr="000D6993">
              <w:rPr>
                <w:rFonts w:ascii="GHEA Mariam" w:hAnsi="GHEA Mariam"/>
                <w:iCs/>
                <w:sz w:val="20"/>
                <w:szCs w:val="20"/>
                <w:lang w:val="hy-AM"/>
              </w:rPr>
              <w:t xml:space="preserve">для обеспечения квалификации </w:t>
            </w:r>
            <w:r w:rsidRPr="000D6993">
              <w:rPr>
                <w:rFonts w:ascii="GHEA Mariam" w:hAnsi="GHEA Mariam"/>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заполняется заранее бенефициаром по приглашению</w:t>
            </w:r>
          </w:p>
        </w:tc>
      </w:tr>
      <w:tr w:rsidR="00631658" w:rsidRPr="000D6993"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0D6993" w:rsidRDefault="00631658" w:rsidP="00845F46">
            <w:pPr>
              <w:jc w:val="center"/>
              <w:rPr>
                <w:rFonts w:ascii="GHEA Mariam" w:hAnsi="GHEA Mariam"/>
                <w:iCs/>
                <w:sz w:val="20"/>
                <w:szCs w:val="20"/>
              </w:rPr>
            </w:pPr>
            <w:r w:rsidRPr="000D6993">
              <w:rPr>
                <w:rFonts w:ascii="GHEA Mariam" w:hAnsi="GHEA Mariam" w:cs="Sylfaen"/>
                <w:iCs/>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0EA9C724"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завершается письмо</w:t>
            </w:r>
            <w:proofErr w:type="gramStart"/>
            <w:r w:rsidRPr="000D6993">
              <w:rPr>
                <w:rFonts w:ascii="GHEA Mariam" w:hAnsi="GHEA Mariam"/>
                <w:iCs/>
                <w:sz w:val="20"/>
                <w:szCs w:val="20"/>
              </w:rPr>
              <w:t>м-</w:t>
            </w:r>
            <w:proofErr w:type="gramEnd"/>
            <w:r w:rsidRPr="000D6993">
              <w:rPr>
                <w:rFonts w:ascii="GHEA Mariam" w:hAnsi="GHEA Mariam"/>
                <w:iCs/>
                <w:sz w:val="20"/>
                <w:szCs w:val="20"/>
              </w:rPr>
              <w:t xml:space="preserve"> запросом указанный денег плательщику и бенефициару оплата для основа существование документа данные, к которым на основе на бенефициар оплата отправляет письмо с требованием плательщику сопровождающий в банк заполняется анкета _ презентация для основа существование контракта номер </w:t>
            </w:r>
            <w:r w:rsidRPr="000D6993">
              <w:rPr>
                <w:rFonts w:ascii="GHEA Mariam" w:hAnsi="GHEA Mariam"/>
                <w:iCs/>
                <w:sz w:val="20"/>
                <w:szCs w:val="20"/>
                <w:lang w:val="hy-AM"/>
              </w:rPr>
              <w:t>_</w:t>
            </w:r>
            <w:r w:rsidRPr="000D6993">
              <w:rPr>
                <w:rFonts w:ascii="GHEA Mariam" w:hAnsi="GHEA Mariam" w:cs="Arial"/>
                <w:iCs/>
                <w:sz w:val="20"/>
                <w:szCs w:val="20"/>
                <w:lang w:val="hy-AM"/>
              </w:rPr>
              <w:t xml:space="preserve"> </w:t>
            </w:r>
            <w:r w:rsidRPr="000D6993">
              <w:rPr>
                <w:rFonts w:ascii="GHEA Mariam" w:hAnsi="GHEA Mariam"/>
                <w:iCs/>
                <w:sz w:val="20"/>
                <w:szCs w:val="20"/>
              </w:rPr>
              <w:t xml:space="preserve"> </w:t>
            </w:r>
            <w:r w:rsidRPr="000D6993">
              <w:rPr>
                <w:rFonts w:ascii="GHEA Mariam" w:hAnsi="GHEA Mariam"/>
                <w:iCs/>
                <w:sz w:val="20"/>
                <w:szCs w:val="20"/>
              </w:rPr>
              <w:lastRenderedPageBreak/>
              <w:t xml:space="preserve">покупки процедуры код </w:t>
            </w:r>
            <w:r w:rsidRPr="000D6993">
              <w:rPr>
                <w:rFonts w:ascii="GHEA Mariam" w:hAnsi="GHEA Mariam" w:cs="Arial"/>
                <w:iCs/>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lastRenderedPageBreak/>
              <w:t xml:space="preserve">заполняется </w:t>
            </w:r>
            <w:r w:rsidRPr="000D6993">
              <w:rPr>
                <w:rFonts w:ascii="GHEA Mariam" w:hAnsi="GHEA Mariam"/>
                <w:iCs/>
                <w:sz w:val="20"/>
                <w:szCs w:val="20"/>
                <w:lang w:val="hy-AM"/>
              </w:rPr>
              <w:t xml:space="preserve">бенефициаром </w:t>
            </w:r>
            <w:r w:rsidRPr="000D6993">
              <w:rPr>
                <w:rFonts w:ascii="GHEA Mariam" w:hAnsi="GHEA Mariam"/>
                <w:iCs/>
                <w:sz w:val="20"/>
                <w:szCs w:val="20"/>
              </w:rPr>
              <w:t>_ _ _</w:t>
            </w:r>
          </w:p>
        </w:tc>
      </w:tr>
      <w:tr w:rsidR="00631658" w:rsidRPr="000D699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0D6993" w:rsidDel="0010680B"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0D6993" w:rsidRDefault="00631658" w:rsidP="00845F46">
            <w:pPr>
              <w:jc w:val="center"/>
              <w:rPr>
                <w:rFonts w:ascii="GHEA Mariam" w:hAnsi="GHEA Mariam"/>
                <w:iCs/>
                <w:sz w:val="20"/>
                <w:szCs w:val="20"/>
              </w:rPr>
            </w:pPr>
            <w:r w:rsidRPr="000D6993">
              <w:rPr>
                <w:rFonts w:ascii="GHEA Mariam" w:hAnsi="GHEA Mariam" w:cs="Sylfaen"/>
                <w:iCs/>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0D6993" w:rsidRDefault="00631658" w:rsidP="00845F46">
            <w:pPr>
              <w:jc w:val="center"/>
              <w:rPr>
                <w:rFonts w:ascii="GHEA Mariam" w:hAnsi="GHEA Mariam" w:cs="Sylfaen"/>
                <w:iCs/>
                <w:sz w:val="20"/>
                <w:szCs w:val="20"/>
                <w:lang w:val="hy-AM"/>
              </w:rPr>
            </w:pPr>
            <w:r w:rsidRPr="000D6993">
              <w:rPr>
                <w:rFonts w:ascii="GHEA Mariam" w:hAnsi="GHEA Mariam"/>
                <w:iCs/>
                <w:sz w:val="20"/>
                <w:szCs w:val="20"/>
              </w:rPr>
              <w:t>обязательный</w:t>
            </w:r>
            <w:r w:rsidRPr="000D6993">
              <w:rPr>
                <w:rFonts w:ascii="GHEA Mariam" w:hAnsi="GHEA Mariam" w:cs="Sylfaen"/>
                <w:iCs/>
                <w:sz w:val="20"/>
                <w:szCs w:val="20"/>
                <w:lang w:val="hy-AM"/>
              </w:rPr>
              <w:t xml:space="preserve"> </w:t>
            </w:r>
          </w:p>
          <w:p w14:paraId="3BCEC7AF" w14:textId="77777777" w:rsidR="00631658" w:rsidRPr="000D6993" w:rsidRDefault="00631658" w:rsidP="00845F46">
            <w:pPr>
              <w:jc w:val="center"/>
              <w:rPr>
                <w:rFonts w:ascii="GHEA Mariam" w:hAnsi="GHEA Mariam" w:cs="Sylfaen"/>
                <w:iCs/>
                <w:sz w:val="20"/>
                <w:szCs w:val="20"/>
                <w:lang w:val="hy-AM"/>
              </w:rPr>
            </w:pPr>
            <w:r w:rsidRPr="000D6993">
              <w:rPr>
                <w:rFonts w:ascii="GHEA Mariam" w:hAnsi="GHEA Mariam" w:cs="Sylfaen"/>
                <w:iCs/>
                <w:sz w:val="20"/>
                <w:szCs w:val="20"/>
                <w:lang w:val="hy-AM"/>
              </w:rPr>
              <w:t>добавляются слова &lt;принятый платеж&gt;,</w:t>
            </w:r>
          </w:p>
          <w:p w14:paraId="06CF53ED"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cs="Sylfaen"/>
                <w:iCs/>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предварительно заполняется получателем</w:t>
            </w:r>
          </w:p>
        </w:tc>
      </w:tr>
      <w:tr w:rsidR="00631658" w:rsidRPr="000D6993"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прилагательное страниц считать</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77CC5AB3"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добавляется в форму заявки рядом с представлен документы страниц количество которых _ должен быть обеспечен плательщику</w:t>
            </w:r>
            <w:r w:rsidRPr="000D6993">
              <w:rPr>
                <w:rFonts w:ascii="GHEA Mariam" w:hAnsi="GHEA Mariam"/>
                <w:iCs/>
                <w:sz w:val="20"/>
                <w:szCs w:val="20"/>
                <w:lang w:val="hy-AM"/>
              </w:rPr>
              <w:t xml:space="preserve"> </w:t>
            </w:r>
            <w:r w:rsidRPr="000D6993">
              <w:rPr>
                <w:rFonts w:ascii="GHEA Mariam" w:hAnsi="GHEA Mariam"/>
                <w:iCs/>
                <w:sz w:val="20"/>
                <w:szCs w:val="20"/>
              </w:rPr>
              <w:t xml:space="preserve">( </w:t>
            </w:r>
            <w:r w:rsidRPr="000D6993">
              <w:rPr>
                <w:rFonts w:ascii="GHEA Mariam" w:hAnsi="GHEA Mariam"/>
                <w:iCs/>
                <w:sz w:val="20"/>
                <w:szCs w:val="20"/>
                <w:lang w:val="hy-AM"/>
              </w:rPr>
              <w:t xml:space="preserve">в банк плательщика </w:t>
            </w:r>
            <w:r w:rsidRPr="000D6993">
              <w:rPr>
                <w:rFonts w:ascii="GHEA Mariam" w:hAnsi="GHEA Mariam"/>
                <w:iCs/>
                <w:sz w:val="20"/>
                <w:szCs w:val="20"/>
              </w:rPr>
              <w:t>)</w:t>
            </w:r>
          </w:p>
          <w:p w14:paraId="75C0835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Если поле &lt; </w:t>
            </w:r>
            <w:r w:rsidRPr="000D6993">
              <w:rPr>
                <w:rFonts w:ascii="GHEA Mariam" w:hAnsi="GHEA Mariam" w:cs="Sylfaen"/>
                <w:iCs/>
                <w:sz w:val="20"/>
                <w:szCs w:val="20"/>
                <w:lang w:val="hy-AM"/>
              </w:rPr>
              <w:t xml:space="preserve">Основание выполнения платежа&gt; заполнено, то эти данные необходимо заполнить </w:t>
            </w:r>
            <w:r w:rsidRPr="000D6993">
              <w:rPr>
                <w:rFonts w:ascii="GHEA Mariam" w:hAnsi="GHEA Mariam"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передается бенефициару _</w:t>
            </w:r>
            <w:r w:rsidRPr="000D6993">
              <w:rPr>
                <w:rFonts w:ascii="GHEA Mariam" w:hAnsi="GHEA Mariam"/>
                <w:iCs/>
                <w:sz w:val="20"/>
                <w:szCs w:val="20"/>
                <w:lang w:val="hy-AM"/>
              </w:rPr>
              <w:t xml:space="preserve"> </w:t>
            </w:r>
            <w:r w:rsidRPr="000D6993">
              <w:rPr>
                <w:rFonts w:ascii="GHEA Mariam" w:hAnsi="GHEA Mariam"/>
                <w:iCs/>
                <w:sz w:val="20"/>
                <w:szCs w:val="20"/>
              </w:rPr>
              <w:t>от</w:t>
            </w:r>
          </w:p>
        </w:tc>
      </w:tr>
      <w:tr w:rsidR="00631658" w:rsidRPr="000D699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2 </w:t>
            </w:r>
            <w:r w:rsidRPr="000D6993">
              <w:rPr>
                <w:rFonts w:ascii="GHEA Mariam" w:hAnsi="GHEA Mariam"/>
                <w:iCs/>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плательщика подпись</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6D0107C0"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 xml:space="preserve">этот поле заполняется </w:t>
            </w:r>
            <w:r w:rsidRPr="000D6993">
              <w:rPr>
                <w:rFonts w:ascii="GHEA Mariam" w:hAnsi="GHEA Mariam"/>
                <w:iCs/>
                <w:sz w:val="20"/>
                <w:szCs w:val="20"/>
                <w:lang w:val="hy-AM"/>
              </w:rPr>
              <w:t>при подаче плательщиком претензионного заявления. Более того</w:t>
            </w:r>
            <w:r w:rsidRPr="000D6993">
              <w:rPr>
                <w:rFonts w:ascii="GHEA Mariam" w:hAnsi="GHEA Mariam"/>
                <w:iCs/>
                <w:sz w:val="20"/>
                <w:szCs w:val="20"/>
              </w:rPr>
              <w:t xml:space="preserve"> если </w:t>
            </w:r>
            <w:r w:rsidRPr="000D6993">
              <w:rPr>
                <w:rFonts w:ascii="GHEA Mariam" w:hAnsi="GHEA Mariam" w:cs="Sylfaen"/>
                <w:iCs/>
                <w:sz w:val="20"/>
                <w:szCs w:val="20"/>
                <w:lang w:val="hy-AM"/>
              </w:rPr>
              <w:t xml:space="preserve">В поле «Условия оплаты» </w:t>
            </w:r>
            <w:r w:rsidRPr="000D6993">
              <w:rPr>
                <w:rFonts w:ascii="GHEA Mariam" w:hAnsi="GHEA Mariam"/>
                <w:iCs/>
                <w:sz w:val="20"/>
                <w:szCs w:val="20"/>
                <w:lang w:val="hy-AM"/>
              </w:rPr>
              <w:t>указано &lt;принятый платеж&gt;, затем</w:t>
            </w:r>
            <w:r w:rsidRPr="000D6993">
              <w:rPr>
                <w:rFonts w:ascii="GHEA Mariam" w:hAnsi="GHEA Mariam" w:cs="Sylfaen"/>
                <w:iCs/>
                <w:sz w:val="20"/>
                <w:szCs w:val="20"/>
                <w:lang w:val="hy-AM"/>
              </w:rPr>
              <w:t xml:space="preserve"> </w:t>
            </w:r>
            <w:r w:rsidRPr="000D6993">
              <w:rPr>
                <w:rFonts w:ascii="GHEA Mariam" w:hAnsi="GHEA Mariam"/>
                <w:iCs/>
                <w:sz w:val="20"/>
                <w:szCs w:val="20"/>
              </w:rPr>
              <w:t xml:space="preserve">плательщик </w:t>
            </w:r>
            <w:r w:rsidRPr="000D6993">
              <w:rPr>
                <w:rFonts w:ascii="GHEA Mariam" w:hAnsi="GHEA Mariam" w:cs="Sylfaen"/>
                <w:iCs/>
                <w:sz w:val="20"/>
                <w:szCs w:val="20"/>
                <w:lang w:val="hy-AM"/>
              </w:rPr>
              <w:t xml:space="preserve">заранее </w:t>
            </w:r>
            <w:r w:rsidRPr="000D6993">
              <w:rPr>
                <w:rFonts w:ascii="GHEA Mariam" w:hAnsi="GHEA Mariam"/>
                <w:iCs/>
                <w:sz w:val="20"/>
                <w:szCs w:val="20"/>
                <w:lang w:val="hy-AM"/>
              </w:rPr>
              <w:t>соглашается , подписав</w:t>
            </w:r>
            <w:r w:rsidRPr="000D6993">
              <w:rPr>
                <w:rFonts w:ascii="GHEA Mariam" w:hAnsi="GHEA Mariam" w:cs="Sylfaen"/>
                <w:iCs/>
                <w:sz w:val="20"/>
                <w:szCs w:val="20"/>
                <w:lang w:val="hy-AM"/>
              </w:rPr>
              <w:t xml:space="preserve">  </w:t>
            </w:r>
            <w:r w:rsidRPr="000D6993">
              <w:rPr>
                <w:rFonts w:ascii="GHEA Mariam" w:hAnsi="GHEA Mariam"/>
                <w:iCs/>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14:paraId="5B93427D" w14:textId="77777777" w:rsidR="00631658" w:rsidRPr="000D6993" w:rsidRDefault="00631658" w:rsidP="00845F46">
            <w:pPr>
              <w:jc w:val="center"/>
              <w:rPr>
                <w:rFonts w:ascii="GHEA Mariam" w:hAnsi="GHEA Mariam"/>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подписывается плательщиком или</w:t>
            </w:r>
          </w:p>
          <w:p w14:paraId="063F2B4D"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ставится электронная подпись плательщика</w:t>
            </w:r>
          </w:p>
          <w:p w14:paraId="406CCD03" w14:textId="77777777" w:rsidR="00631658" w:rsidRPr="000D6993" w:rsidRDefault="00631658" w:rsidP="00845F46">
            <w:pPr>
              <w:jc w:val="center"/>
              <w:rPr>
                <w:rFonts w:ascii="GHEA Mariam" w:hAnsi="GHEA Mariam"/>
                <w:iCs/>
                <w:sz w:val="20"/>
                <w:szCs w:val="20"/>
                <w:lang w:val="hy-AM"/>
              </w:rPr>
            </w:pPr>
          </w:p>
        </w:tc>
      </w:tr>
      <w:tr w:rsidR="00631658" w:rsidRPr="000D699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0D6993" w:rsidRDefault="00631658" w:rsidP="00845F46">
            <w:pPr>
              <w:rPr>
                <w:rFonts w:ascii="GHEA Mariam" w:hAnsi="GHEA Mariam"/>
                <w:iCs/>
                <w:sz w:val="20"/>
                <w:szCs w:val="20"/>
              </w:rPr>
            </w:pPr>
            <w:r w:rsidRPr="000D6993">
              <w:rPr>
                <w:rFonts w:ascii="GHEA Mariam" w:hAnsi="GHEA Mariam"/>
                <w:iCs/>
                <w:sz w:val="20"/>
                <w:szCs w:val="20"/>
                <w:lang w:val="hy-AM"/>
              </w:rPr>
              <w:t xml:space="preserve">2 </w:t>
            </w:r>
            <w:r w:rsidRPr="000D6993">
              <w:rPr>
                <w:rFonts w:ascii="GHEA Mariam" w:hAnsi="GHEA Mariam"/>
                <w:iCs/>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 :</w:t>
            </w:r>
          </w:p>
          <w:p w14:paraId="0A9E5FA9"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 xml:space="preserve">тюлень доступность в случае </w:t>
            </w:r>
            <w:r w:rsidRPr="000D6993">
              <w:rPr>
                <w:rFonts w:ascii="GHEA Mariam" w:hAnsi="GHEA Mariam"/>
                <w:iCs/>
                <w:sz w:val="20"/>
                <w:szCs w:val="20"/>
                <w:lang w:val="hy-AM"/>
              </w:rPr>
              <w:t>подачи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подписывает плательщик</w:t>
            </w:r>
          </w:p>
          <w:p w14:paraId="42BC8665"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при подаче в бумажном виде</w:t>
            </w:r>
          </w:p>
        </w:tc>
      </w:tr>
      <w:tr w:rsidR="00631658" w:rsidRPr="000D6993"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22.а._ </w:t>
            </w:r>
            <w:r w:rsidRPr="000D6993">
              <w:rPr>
                <w:rFonts w:ascii="GHEA Mariam" w:hAnsi="GHEA Mariam"/>
                <w:iCs/>
                <w:sz w:val="20"/>
                <w:szCs w:val="20"/>
              </w:rPr>
              <w:t>_</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Обязательный </w:t>
            </w:r>
            <w:r w:rsidRPr="000D6993">
              <w:rPr>
                <w:rFonts w:ascii="GHEA Mariam" w:hAnsi="GHEA Mariam"/>
                <w:iCs/>
                <w:sz w:val="20"/>
                <w:szCs w:val="20"/>
                <w:lang w:val="hy-AM"/>
              </w:rPr>
              <w:t>:</w:t>
            </w:r>
            <w:r w:rsidRPr="000D6993">
              <w:rPr>
                <w:rFonts w:ascii="GHEA Mariam" w:hAnsi="GHEA Mariam"/>
                <w:iCs/>
                <w:sz w:val="20"/>
                <w:szCs w:val="20"/>
              </w:rPr>
              <w:t xml:space="preserve"> </w:t>
            </w:r>
          </w:p>
          <w:p w14:paraId="71C11774"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банк заполнен _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подписывается бенефициару _ от</w:t>
            </w:r>
          </w:p>
        </w:tc>
      </w:tr>
      <w:tr w:rsidR="00631658" w:rsidRPr="000D6993"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0D6993" w:rsidRDefault="00631658" w:rsidP="00845F46">
            <w:pPr>
              <w:rPr>
                <w:rFonts w:ascii="GHEA Mariam" w:hAnsi="GHEA Mariam"/>
                <w:iCs/>
                <w:sz w:val="20"/>
                <w:szCs w:val="20"/>
              </w:rPr>
            </w:pPr>
            <w:r w:rsidRPr="000D6993">
              <w:rPr>
                <w:rFonts w:ascii="GHEA Mariam" w:hAnsi="GHEA Mariam"/>
                <w:iCs/>
                <w:sz w:val="20"/>
                <w:szCs w:val="20"/>
                <w:lang w:val="hy-AM"/>
              </w:rPr>
              <w:t xml:space="preserve">22 </w:t>
            </w:r>
            <w:r w:rsidRPr="000D6993">
              <w:rPr>
                <w:rFonts w:ascii="GHEA Mariam" w:hAnsi="GHEA Mariam"/>
                <w:iCs/>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 :</w:t>
            </w:r>
          </w:p>
          <w:p w14:paraId="4E41A66D"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тюлень доступность случай</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t>подписывается бенефициару _ от</w:t>
            </w:r>
            <w:r w:rsidRPr="000D6993">
              <w:rPr>
                <w:rFonts w:ascii="GHEA Mariam" w:hAnsi="GHEA Mariam"/>
                <w:iCs/>
                <w:sz w:val="20"/>
                <w:szCs w:val="20"/>
                <w:lang w:val="hy-AM"/>
              </w:rPr>
              <w:t xml:space="preserve"> </w:t>
            </w:r>
          </w:p>
          <w:p w14:paraId="0F4C0686"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при предъявлении в банк в бумажном виде</w:t>
            </w:r>
          </w:p>
        </w:tc>
      </w:tr>
      <w:tr w:rsidR="00631658" w:rsidRPr="000D6993"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3 </w:t>
            </w:r>
            <w:r w:rsidRPr="000D6993">
              <w:rPr>
                <w:rFonts w:ascii="GHEA Mariam" w:hAnsi="GHEA Mariam"/>
                <w:iCs/>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плательщику сопровождающий финансовый работник организации ( филиала ) . подпись</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 xml:space="preserve">П </w:t>
            </w:r>
            <w:r w:rsidR="00631658" w:rsidRPr="000D6993">
              <w:rPr>
                <w:rFonts w:ascii="GHEA Mariam" w:hAnsi="GHEA Mariam"/>
                <w:iCs/>
                <w:sz w:val="20"/>
                <w:szCs w:val="20"/>
              </w:rPr>
              <w:t>экспресс</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628C6389"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оплата письмо с требованием плательщику сопровождающий финансовый организации </w:t>
            </w:r>
            <w:r w:rsidRPr="000D6993">
              <w:rPr>
                <w:rFonts w:ascii="GHEA Mariam" w:hAnsi="GHEA Mariam"/>
                <w:iCs/>
                <w:sz w:val="20"/>
                <w:szCs w:val="20"/>
                <w:lang w:val="hy-AM"/>
              </w:rPr>
              <w:t>_</w:t>
            </w:r>
            <w:r w:rsidRPr="000D6993">
              <w:rPr>
                <w:rFonts w:ascii="GHEA Mariam" w:hAnsi="GHEA Mariam"/>
                <w:iCs/>
                <w:sz w:val="20"/>
                <w:szCs w:val="20"/>
              </w:rPr>
              <w:t xml:space="preserve"> бумага манера </w:t>
            </w:r>
            <w:r w:rsidRPr="000D6993">
              <w:rPr>
                <w:rFonts w:ascii="GHEA Mariam" w:hAnsi="GHEA Mariam"/>
                <w:iCs/>
                <w:sz w:val="20"/>
                <w:szCs w:val="20"/>
                <w:lang w:val="hy-AM"/>
              </w:rPr>
              <w:t xml:space="preserve"> </w:t>
            </w:r>
            <w:r w:rsidRPr="000D6993">
              <w:rPr>
                <w:rFonts w:ascii="GHEA Mariam" w:hAnsi="GHEA Mariam"/>
                <w:iCs/>
                <w:sz w:val="20"/>
                <w:szCs w:val="20"/>
              </w:rPr>
              <w:t xml:space="preserve">представлено </w:t>
            </w:r>
            <w:r w:rsidRPr="000D6993">
              <w:rPr>
                <w:rFonts w:ascii="GHEA Mariam" w:hAnsi="GHEA Mariam"/>
                <w:iCs/>
                <w:sz w:val="20"/>
                <w:szCs w:val="20"/>
                <w:lang w:val="hy-AM"/>
              </w:rPr>
              <w:t xml:space="preserve">полностью _ </w:t>
            </w:r>
            <w:r w:rsidRPr="000D6993">
              <w:rPr>
                <w:rFonts w:ascii="GHEA Mariam" w:hAnsi="GHEA Mariam"/>
                <w:iCs/>
                <w:sz w:val="20"/>
                <w:szCs w:val="20"/>
              </w:rPr>
              <w:t>_ случай</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0D6993" w:rsidRDefault="00631658" w:rsidP="00845F46">
            <w:pPr>
              <w:jc w:val="center"/>
              <w:rPr>
                <w:rFonts w:ascii="GHEA Mariam" w:hAnsi="GHEA Mariam"/>
                <w:iCs/>
                <w:sz w:val="20"/>
                <w:szCs w:val="20"/>
              </w:rPr>
            </w:pPr>
          </w:p>
        </w:tc>
      </w:tr>
      <w:tr w:rsidR="00631658" w:rsidRPr="000D6993"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0D6993" w:rsidRDefault="00631658" w:rsidP="00845F46">
            <w:pP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3 </w:t>
            </w:r>
            <w:r w:rsidRPr="000D6993">
              <w:rPr>
                <w:rFonts w:ascii="GHEA Mariam" w:hAnsi="GHEA Mariam"/>
                <w:iCs/>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плательщику сопровождающий финансовый </w:t>
            </w:r>
            <w:r w:rsidRPr="000D6993">
              <w:rPr>
                <w:rFonts w:ascii="GHEA Mariam" w:hAnsi="GHEA Mariam"/>
                <w:iCs/>
                <w:sz w:val="20"/>
                <w:szCs w:val="20"/>
                <w:lang w:val="hy-AM"/>
              </w:rPr>
              <w:t xml:space="preserve">печать </w:t>
            </w:r>
            <w:r w:rsidRPr="000D6993">
              <w:rPr>
                <w:rFonts w:ascii="GHEA Mariam" w:hAnsi="GHEA Mariam"/>
                <w:iCs/>
                <w:sz w:val="20"/>
                <w:szCs w:val="20"/>
              </w:rPr>
              <w:lastRenderedPageBreak/>
              <w:t xml:space="preserve">организации ( филиала ) .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352B7928"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оплата письмо с требованием плательщику сопровождающий финансовый организации </w:t>
            </w:r>
            <w:r w:rsidRPr="000D6993">
              <w:rPr>
                <w:rFonts w:ascii="GHEA Mariam" w:hAnsi="GHEA Mariam"/>
                <w:iCs/>
                <w:sz w:val="20"/>
                <w:szCs w:val="20"/>
                <w:lang w:val="hy-AM"/>
              </w:rPr>
              <w:t>_</w:t>
            </w:r>
            <w:r w:rsidRPr="000D6993">
              <w:rPr>
                <w:rFonts w:ascii="GHEA Mariam" w:hAnsi="GHEA Mariam"/>
                <w:iCs/>
                <w:sz w:val="20"/>
                <w:szCs w:val="20"/>
              </w:rPr>
              <w:t xml:space="preserve"> бумага </w:t>
            </w:r>
            <w:r w:rsidRPr="000D6993">
              <w:rPr>
                <w:rFonts w:ascii="GHEA Mariam" w:hAnsi="GHEA Mariam"/>
                <w:iCs/>
                <w:sz w:val="20"/>
                <w:szCs w:val="20"/>
              </w:rPr>
              <w:lastRenderedPageBreak/>
              <w:t xml:space="preserve">манера представлено </w:t>
            </w:r>
            <w:r w:rsidRPr="000D6993">
              <w:rPr>
                <w:rFonts w:ascii="GHEA Mariam" w:hAnsi="GHEA Mariam"/>
                <w:iCs/>
                <w:sz w:val="20"/>
                <w:szCs w:val="20"/>
                <w:lang w:val="hy-AM"/>
              </w:rPr>
              <w:t xml:space="preserve">полностью </w:t>
            </w:r>
            <w:r w:rsidRPr="000D6993">
              <w:rPr>
                <w:rFonts w:ascii="GHEA Mariam" w:hAnsi="GHEA Mariam"/>
                <w:iCs/>
                <w:sz w:val="20"/>
                <w:szCs w:val="20"/>
              </w:rPr>
              <w:t>_ случай</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0D6993" w:rsidRDefault="00631658" w:rsidP="00845F46">
            <w:pPr>
              <w:jc w:val="center"/>
              <w:rPr>
                <w:rFonts w:ascii="GHEA Mariam" w:hAnsi="GHEA Mariam"/>
                <w:iCs/>
                <w:sz w:val="20"/>
                <w:szCs w:val="20"/>
              </w:rPr>
            </w:pPr>
          </w:p>
        </w:tc>
      </w:tr>
      <w:tr w:rsidR="00631658" w:rsidRPr="000D6993"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rPr>
              <w:lastRenderedPageBreak/>
              <w:t xml:space="preserve">2 </w:t>
            </w:r>
            <w:r w:rsidRPr="000D6993">
              <w:rPr>
                <w:rFonts w:ascii="GHEA Mariam" w:hAnsi="GHEA Mariam"/>
                <w:iCs/>
                <w:sz w:val="20"/>
                <w:szCs w:val="20"/>
                <w:lang w:val="hy-AM"/>
              </w:rPr>
              <w:t xml:space="preserve">3 </w:t>
            </w:r>
            <w:r w:rsidRPr="000D6993">
              <w:rPr>
                <w:rFonts w:ascii="GHEA Mariam" w:hAnsi="GHEA Mariam"/>
                <w:iCs/>
                <w:sz w:val="20"/>
                <w:szCs w:val="20"/>
              </w:rPr>
              <w:t xml:space="preserve">. </w:t>
            </w:r>
            <w:r w:rsidRPr="000D6993">
              <w:rPr>
                <w:rFonts w:ascii="GHEA Mariam" w:hAnsi="GHEA Mariam"/>
                <w:iCs/>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0D6993" w:rsidRDefault="00631658" w:rsidP="00845F46">
            <w:pPr>
              <w:jc w:val="center"/>
              <w:rPr>
                <w:rFonts w:ascii="GHEA Mariam" w:hAnsi="GHEA Mariam"/>
                <w:iCs/>
                <w:sz w:val="20"/>
                <w:szCs w:val="20"/>
                <w:lang w:val="hy-AM"/>
              </w:rPr>
            </w:pPr>
            <w:r w:rsidRPr="000D6993">
              <w:rPr>
                <w:rFonts w:ascii="GHEA Mariam" w:hAnsi="GHEA Mariam"/>
                <w:iCs/>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обязательный</w:t>
            </w:r>
          </w:p>
          <w:p w14:paraId="35D220D6"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плательщику сопровождающий финансовый по организации ( филиалу ). обязательный указано в претензии производительность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0D6993" w:rsidRDefault="00631658" w:rsidP="00845F46">
            <w:pPr>
              <w:jc w:val="center"/>
              <w:rPr>
                <w:rFonts w:ascii="GHEA Mariam" w:hAnsi="GHEA Mariam"/>
                <w:iCs/>
                <w:sz w:val="20"/>
                <w:szCs w:val="20"/>
              </w:rPr>
            </w:pPr>
          </w:p>
        </w:tc>
      </w:tr>
      <w:tr w:rsidR="00631658" w:rsidRPr="000D6993"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4 </w:t>
            </w:r>
            <w:r w:rsidRPr="000D6993">
              <w:rPr>
                <w:rFonts w:ascii="GHEA Mariam" w:hAnsi="GHEA Mariam"/>
                <w:iCs/>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бенефициару сопровождающий финансовый работник организации ( филиала ) . подпись</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512700A6"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добавляется </w:t>
            </w:r>
            <w:r w:rsidRPr="000D6993">
              <w:rPr>
                <w:rFonts w:ascii="GHEA Mariam" w:hAnsi="GHEA Mariam"/>
                <w:iCs/>
                <w:sz w:val="20"/>
                <w:szCs w:val="20"/>
              </w:rPr>
              <w:t xml:space="preserve">к оплате письмо с требованием бенефициару сопровождающий финансовый организации </w:t>
            </w:r>
            <w:r w:rsidRPr="000D6993">
              <w:rPr>
                <w:rFonts w:ascii="GHEA Mariam" w:hAnsi="GHEA Mariam"/>
                <w:iCs/>
                <w:sz w:val="20"/>
                <w:szCs w:val="20"/>
                <w:lang w:val="hy-AM"/>
              </w:rPr>
              <w:t>_</w:t>
            </w:r>
            <w:r w:rsidRPr="000D6993">
              <w:rPr>
                <w:rFonts w:ascii="GHEA Mariam" w:hAnsi="GHEA Mariam"/>
                <w:iCs/>
                <w:sz w:val="20"/>
                <w:szCs w:val="20"/>
              </w:rPr>
              <w:t xml:space="preserve"> представлять _ </w:t>
            </w:r>
            <w:r w:rsidRPr="000D6993">
              <w:rPr>
                <w:rFonts w:ascii="GHEA Mariam" w:hAnsi="GHEA Mariam"/>
                <w:iCs/>
                <w:sz w:val="20"/>
                <w:szCs w:val="20"/>
                <w:lang w:val="hy-AM"/>
              </w:rPr>
              <w:t>_</w:t>
            </w:r>
            <w:r w:rsidRPr="000D6993">
              <w:rPr>
                <w:rFonts w:ascii="GHEA Mariam" w:hAnsi="GHEA Mariam"/>
                <w:iCs/>
                <w:sz w:val="20"/>
                <w:szCs w:val="20"/>
              </w:rPr>
              <w:t xml:space="preserve"> случай </w:t>
            </w:r>
            <w:r w:rsidRPr="000D6993">
              <w:rPr>
                <w:rFonts w:ascii="GHEA Mariam" w:hAnsi="GHEA Mariam"/>
                <w:iCs/>
                <w:sz w:val="20"/>
                <w:szCs w:val="20"/>
                <w:lang w:val="hy-AM"/>
              </w:rPr>
              <w:t>, когда</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 xml:space="preserve"> </w:t>
            </w:r>
            <w:r w:rsidRPr="000D6993">
              <w:rPr>
                <w:rFonts w:ascii="GHEA Mariam" w:hAnsi="GHEA Mariam"/>
                <w:iCs/>
                <w:sz w:val="20"/>
                <w:szCs w:val="20"/>
              </w:rPr>
              <w:t xml:space="preserve">сотрудника подпись </w:t>
            </w:r>
            <w:r w:rsidRPr="000D6993">
              <w:rPr>
                <w:rFonts w:ascii="GHEA Mariam" w:hAnsi="GHEA Mariam"/>
                <w:iCs/>
                <w:sz w:val="20"/>
                <w:szCs w:val="20"/>
                <w:lang w:val="hy-AM"/>
              </w:rPr>
              <w:t xml:space="preserve">положить на </w:t>
            </w:r>
            <w:r w:rsidRPr="000D6993">
              <w:rPr>
                <w:rFonts w:ascii="GHEA Mariam" w:hAnsi="GHEA Mariam"/>
                <w:iCs/>
                <w:sz w:val="20"/>
                <w:szCs w:val="20"/>
              </w:rPr>
              <w:t xml:space="preserve">бумагу манера </w:t>
            </w:r>
            <w:r w:rsidRPr="000D6993">
              <w:rPr>
                <w:rFonts w:ascii="GHEA Mariam" w:hAnsi="GHEA Mariam"/>
                <w:iCs/>
                <w:sz w:val="20"/>
                <w:szCs w:val="20"/>
                <w:lang w:val="hy-AM"/>
              </w:rPr>
              <w:t xml:space="preserve">по заявленной </w:t>
            </w:r>
            <w:r w:rsidRPr="000D6993">
              <w:rPr>
                <w:rFonts w:ascii="GHEA Mariam" w:hAnsi="GHEA Mariam"/>
                <w:iCs/>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0D6993" w:rsidRDefault="00631658" w:rsidP="00845F46">
            <w:pPr>
              <w:jc w:val="center"/>
              <w:rPr>
                <w:rFonts w:ascii="GHEA Mariam" w:hAnsi="GHEA Mariam"/>
                <w:iCs/>
                <w:sz w:val="20"/>
                <w:szCs w:val="20"/>
              </w:rPr>
            </w:pPr>
          </w:p>
        </w:tc>
      </w:tr>
      <w:tr w:rsidR="00631658" w:rsidRPr="000D6993"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4 </w:t>
            </w:r>
            <w:r w:rsidRPr="000D6993">
              <w:rPr>
                <w:rFonts w:ascii="GHEA Mariam" w:hAnsi="GHEA Mariam"/>
                <w:iCs/>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бенефициару сопровождающий финансовый </w:t>
            </w:r>
            <w:r w:rsidRPr="000D6993">
              <w:rPr>
                <w:rFonts w:ascii="GHEA Mariam" w:hAnsi="GHEA Mariam"/>
                <w:iCs/>
                <w:sz w:val="20"/>
                <w:szCs w:val="20"/>
                <w:lang w:val="hy-AM"/>
              </w:rPr>
              <w:t xml:space="preserve">печать </w:t>
            </w:r>
            <w:r w:rsidRPr="000D6993">
              <w:rPr>
                <w:rFonts w:ascii="GHEA Mariam" w:hAnsi="GHEA Mariam"/>
                <w:iCs/>
                <w:sz w:val="20"/>
                <w:szCs w:val="20"/>
              </w:rPr>
              <w:t>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необязательный </w:t>
            </w:r>
            <w:r w:rsidRPr="000D6993">
              <w:rPr>
                <w:rFonts w:ascii="GHEA Mariam" w:hAnsi="GHEA Mariam"/>
                <w:iCs/>
                <w:sz w:val="20"/>
                <w:szCs w:val="20"/>
              </w:rPr>
              <w:t>_</w:t>
            </w:r>
          </w:p>
          <w:p w14:paraId="6F342D25"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добавляется </w:t>
            </w:r>
            <w:r w:rsidRPr="000D6993">
              <w:rPr>
                <w:rFonts w:ascii="GHEA Mariam" w:hAnsi="GHEA Mariam"/>
                <w:iCs/>
                <w:sz w:val="20"/>
                <w:szCs w:val="20"/>
              </w:rPr>
              <w:t xml:space="preserve">к оплате письмо с требованием представлять </w:t>
            </w:r>
            <w:r w:rsidRPr="000D6993">
              <w:rPr>
                <w:rFonts w:ascii="GHEA Mariam" w:hAnsi="GHEA Mariam"/>
                <w:iCs/>
                <w:sz w:val="20"/>
                <w:szCs w:val="20"/>
                <w:lang w:val="hy-AM"/>
              </w:rPr>
              <w:t xml:space="preserve">последнее _ </w:t>
            </w:r>
            <w:r w:rsidRPr="000D6993">
              <w:rPr>
                <w:rFonts w:ascii="GHEA Mariam" w:hAnsi="GHEA Mariam"/>
                <w:iCs/>
                <w:sz w:val="20"/>
                <w:szCs w:val="20"/>
              </w:rPr>
              <w:t xml:space="preserve">_ случай </w:t>
            </w:r>
            <w:r w:rsidRPr="000D6993">
              <w:rPr>
                <w:rFonts w:ascii="GHEA Mariam" w:hAnsi="GHEA Mariam"/>
                <w:iCs/>
                <w:sz w:val="20"/>
                <w:szCs w:val="20"/>
                <w:lang w:val="hy-AM"/>
              </w:rPr>
              <w:t>, когда</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печать</w:t>
            </w:r>
            <w:r w:rsidRPr="000D6993">
              <w:rPr>
                <w:rFonts w:ascii="GHEA Mariam" w:hAnsi="GHEA Mariam"/>
                <w:iCs/>
                <w:sz w:val="20"/>
                <w:szCs w:val="20"/>
              </w:rPr>
              <w:t xml:space="preserve"> </w:t>
            </w:r>
            <w:r w:rsidRPr="000D6993">
              <w:rPr>
                <w:rFonts w:ascii="GHEA Mariam" w:hAnsi="GHEA Mariam"/>
                <w:iCs/>
                <w:sz w:val="20"/>
                <w:szCs w:val="20"/>
                <w:lang w:val="hy-AM"/>
              </w:rPr>
              <w:t xml:space="preserve">положить на </w:t>
            </w:r>
            <w:r w:rsidRPr="000D6993">
              <w:rPr>
                <w:rFonts w:ascii="GHEA Mariam" w:hAnsi="GHEA Mariam"/>
                <w:iCs/>
                <w:sz w:val="20"/>
                <w:szCs w:val="20"/>
              </w:rPr>
              <w:t xml:space="preserve">бумагу манера </w:t>
            </w:r>
            <w:r w:rsidRPr="000D6993">
              <w:rPr>
                <w:rFonts w:ascii="GHEA Mariam" w:hAnsi="GHEA Mariam"/>
                <w:iCs/>
                <w:sz w:val="20"/>
                <w:szCs w:val="20"/>
                <w:lang w:val="hy-AM"/>
              </w:rPr>
              <w:t xml:space="preserve">по заявленной </w:t>
            </w:r>
            <w:r w:rsidRPr="000D6993">
              <w:rPr>
                <w:rFonts w:ascii="GHEA Mariam" w:hAnsi="GHEA Mariam"/>
                <w:iCs/>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0D6993" w:rsidRDefault="00631658" w:rsidP="00845F46">
            <w:pPr>
              <w:jc w:val="center"/>
              <w:rPr>
                <w:rFonts w:ascii="GHEA Mariam" w:hAnsi="GHEA Mariam"/>
                <w:iCs/>
                <w:sz w:val="20"/>
                <w:szCs w:val="20"/>
              </w:rPr>
            </w:pPr>
          </w:p>
        </w:tc>
      </w:tr>
      <w:tr w:rsidR="00631658" w:rsidRPr="000D6993"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4 </w:t>
            </w:r>
            <w:r w:rsidRPr="000D6993">
              <w:rPr>
                <w:rFonts w:ascii="GHEA Mariam" w:hAnsi="GHEA Mariam"/>
                <w:iCs/>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rPr>
              <w:t>бенефициару сопровождающий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0D6993" w:rsidRDefault="00CB5EFD"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необязательный </w:t>
            </w:r>
            <w:r w:rsidRPr="000D6993">
              <w:rPr>
                <w:rFonts w:ascii="GHEA Mariam" w:hAnsi="GHEA Mariam"/>
                <w:iCs/>
                <w:sz w:val="20"/>
                <w:szCs w:val="20"/>
              </w:rPr>
              <w:t>_</w:t>
            </w:r>
          </w:p>
          <w:p w14:paraId="4F15C42F" w14:textId="77777777" w:rsidR="00631658" w:rsidRPr="000D6993" w:rsidRDefault="00631658" w:rsidP="00845F46">
            <w:pPr>
              <w:jc w:val="center"/>
              <w:rPr>
                <w:rFonts w:ascii="GHEA Mariam" w:hAnsi="GHEA Mariam"/>
                <w:iCs/>
                <w:sz w:val="20"/>
                <w:szCs w:val="20"/>
              </w:rPr>
            </w:pPr>
            <w:r w:rsidRPr="000D6993">
              <w:rPr>
                <w:rFonts w:ascii="GHEA Mariam" w:hAnsi="GHEA Mariam"/>
                <w:iCs/>
                <w:sz w:val="20"/>
                <w:szCs w:val="20"/>
                <w:lang w:val="hy-AM"/>
              </w:rPr>
              <w:t xml:space="preserve">добавляется </w:t>
            </w:r>
            <w:r w:rsidRPr="000D6993">
              <w:rPr>
                <w:rFonts w:ascii="GHEA Mariam" w:hAnsi="GHEA Mariam"/>
                <w:iCs/>
                <w:sz w:val="20"/>
                <w:szCs w:val="20"/>
              </w:rPr>
              <w:t xml:space="preserve">к оплате письмо с требованием представлять </w:t>
            </w:r>
            <w:r w:rsidRPr="000D6993">
              <w:rPr>
                <w:rFonts w:ascii="GHEA Mariam" w:hAnsi="GHEA Mariam"/>
                <w:iCs/>
                <w:sz w:val="20"/>
                <w:szCs w:val="20"/>
                <w:lang w:val="hy-AM"/>
              </w:rPr>
              <w:t xml:space="preserve">последнее _ </w:t>
            </w:r>
            <w:r w:rsidRPr="000D6993">
              <w:rPr>
                <w:rFonts w:ascii="GHEA Mariam" w:hAnsi="GHEA Mariam"/>
                <w:iCs/>
                <w:sz w:val="20"/>
                <w:szCs w:val="20"/>
              </w:rPr>
              <w:t xml:space="preserve">_ случай </w:t>
            </w:r>
            <w:r w:rsidRPr="000D6993">
              <w:rPr>
                <w:rFonts w:ascii="GHEA Mariam" w:hAnsi="GHEA Mariam"/>
                <w:iCs/>
                <w:sz w:val="20"/>
                <w:szCs w:val="20"/>
                <w:lang w:val="hy-AM"/>
              </w:rPr>
              <w:t>, когда</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эти данные</w:t>
            </w:r>
            <w:r w:rsidRPr="000D6993">
              <w:rPr>
                <w:rFonts w:ascii="GHEA Mariam" w:hAnsi="GHEA Mariam"/>
                <w:iCs/>
                <w:sz w:val="20"/>
                <w:szCs w:val="20"/>
              </w:rPr>
              <w:t xml:space="preserve"> </w:t>
            </w:r>
            <w:r w:rsidRPr="000D6993">
              <w:rPr>
                <w:rFonts w:ascii="GHEA Mariam" w:hAnsi="GHEA Mariam"/>
                <w:iCs/>
                <w:sz w:val="20"/>
                <w:szCs w:val="20"/>
                <w:lang w:val="hy-AM"/>
              </w:rPr>
              <w:t xml:space="preserve">нанесены на </w:t>
            </w:r>
            <w:r w:rsidRPr="000D6993">
              <w:rPr>
                <w:rFonts w:ascii="GHEA Mariam" w:hAnsi="GHEA Mariam"/>
                <w:iCs/>
                <w:sz w:val="20"/>
                <w:szCs w:val="20"/>
              </w:rPr>
              <w:t xml:space="preserve">бумагу манера </w:t>
            </w:r>
            <w:r w:rsidRPr="000D6993">
              <w:rPr>
                <w:rFonts w:ascii="GHEA Mariam" w:hAnsi="GHEA Mariam"/>
                <w:iCs/>
                <w:sz w:val="20"/>
                <w:szCs w:val="20"/>
                <w:lang w:val="hy-AM"/>
              </w:rPr>
              <w:t xml:space="preserve">по заявленной </w:t>
            </w:r>
            <w:r w:rsidRPr="000D6993">
              <w:rPr>
                <w:rFonts w:ascii="GHEA Mariam" w:hAnsi="GHEA Mariam"/>
                <w:iCs/>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0D6993" w:rsidRDefault="00631658" w:rsidP="00845F46">
            <w:pPr>
              <w:jc w:val="center"/>
              <w:rPr>
                <w:rFonts w:ascii="GHEA Mariam" w:hAnsi="GHEA Mariam"/>
                <w:iCs/>
                <w:sz w:val="20"/>
                <w:szCs w:val="20"/>
              </w:rPr>
            </w:pPr>
          </w:p>
        </w:tc>
      </w:tr>
    </w:tbl>
    <w:p w14:paraId="26289C4D" w14:textId="77777777" w:rsidR="00631658" w:rsidRPr="00D77B0E" w:rsidRDefault="00631658" w:rsidP="00845F46">
      <w:pPr>
        <w:pStyle w:val="a3"/>
        <w:spacing w:line="240" w:lineRule="auto"/>
        <w:jc w:val="right"/>
        <w:rPr>
          <w:rFonts w:ascii="GHEA Mariam" w:hAnsi="GHEA Mariam" w:cs="Sylfaen"/>
          <w:i w:val="0"/>
          <w:iCs/>
          <w:lang w:val="ru-RU"/>
        </w:rPr>
      </w:pPr>
    </w:p>
    <w:p w14:paraId="7F010279" w14:textId="77777777" w:rsidR="00631658" w:rsidRPr="00D77B0E" w:rsidRDefault="00631658" w:rsidP="00845F46">
      <w:pPr>
        <w:pStyle w:val="a3"/>
        <w:spacing w:line="240" w:lineRule="auto"/>
        <w:jc w:val="right"/>
        <w:rPr>
          <w:rFonts w:ascii="GHEA Mariam" w:hAnsi="GHEA Mariam" w:cs="Sylfaen"/>
          <w:i w:val="0"/>
          <w:iCs/>
          <w:lang w:val="ru-RU"/>
        </w:rPr>
      </w:pPr>
    </w:p>
    <w:p w14:paraId="64C8C741" w14:textId="77777777" w:rsidR="00631658" w:rsidRPr="00D77B0E" w:rsidRDefault="00631658" w:rsidP="00845F46">
      <w:pPr>
        <w:pStyle w:val="a3"/>
        <w:spacing w:line="240" w:lineRule="auto"/>
        <w:jc w:val="right"/>
        <w:rPr>
          <w:rFonts w:ascii="GHEA Mariam" w:hAnsi="GHEA Mariam" w:cs="Sylfaen"/>
          <w:i w:val="0"/>
          <w:iCs/>
          <w:lang w:val="ru-RU"/>
        </w:rPr>
      </w:pPr>
    </w:p>
    <w:p w14:paraId="0590E6A7" w14:textId="77777777" w:rsidR="00631658" w:rsidRPr="00D77B0E" w:rsidRDefault="00631658" w:rsidP="00845F46">
      <w:pPr>
        <w:pStyle w:val="a3"/>
        <w:spacing w:line="240" w:lineRule="auto"/>
        <w:jc w:val="right"/>
        <w:rPr>
          <w:rFonts w:ascii="GHEA Mariam" w:hAnsi="GHEA Mariam" w:cs="Sylfaen"/>
          <w:i w:val="0"/>
          <w:iCs/>
          <w:lang w:val="ru-RU"/>
        </w:rPr>
      </w:pPr>
    </w:p>
    <w:p w14:paraId="22ED4693" w14:textId="77777777" w:rsidR="00631658" w:rsidRPr="00D77B0E" w:rsidRDefault="00631658" w:rsidP="00845F46">
      <w:pPr>
        <w:pStyle w:val="a3"/>
        <w:spacing w:line="240" w:lineRule="auto"/>
        <w:jc w:val="right"/>
        <w:rPr>
          <w:rFonts w:ascii="GHEA Mariam" w:hAnsi="GHEA Mariam" w:cs="Sylfaen"/>
          <w:i w:val="0"/>
          <w:iCs/>
          <w:lang w:val="ru-RU"/>
        </w:rPr>
      </w:pPr>
    </w:p>
    <w:p w14:paraId="03B927D5" w14:textId="77777777" w:rsidR="00631658" w:rsidRPr="000D6993" w:rsidRDefault="00631658" w:rsidP="00845F46">
      <w:pPr>
        <w:rPr>
          <w:rFonts w:ascii="GHEA Mariam" w:hAnsi="GHEA Mariam"/>
          <w:iCs/>
          <w:sz w:val="20"/>
          <w:szCs w:val="20"/>
        </w:rPr>
      </w:pPr>
    </w:p>
    <w:p w14:paraId="7139D338" w14:textId="77777777" w:rsidR="00631658" w:rsidRPr="000D6993" w:rsidRDefault="00631658" w:rsidP="00845F46">
      <w:pPr>
        <w:jc w:val="center"/>
        <w:rPr>
          <w:rFonts w:ascii="GHEA Mariam" w:hAnsi="GHEA Mariam" w:cs="GHEA Grapalat"/>
          <w:iCs/>
          <w:sz w:val="20"/>
          <w:szCs w:val="20"/>
          <w:lang w:val="hy-AM"/>
        </w:rPr>
      </w:pPr>
    </w:p>
    <w:p w14:paraId="70652BFD" w14:textId="32D2DC59" w:rsidR="00091EBC" w:rsidRPr="000D6993" w:rsidRDefault="00631658" w:rsidP="00845F46">
      <w:pPr>
        <w:pStyle w:val="31"/>
        <w:spacing w:line="240" w:lineRule="auto"/>
        <w:jc w:val="right"/>
        <w:rPr>
          <w:rFonts w:ascii="GHEA Mariam" w:hAnsi="GHEA Mariam" w:cs="Arial"/>
          <w:b/>
          <w:iCs/>
          <w:lang w:val="hy-AM"/>
        </w:rPr>
      </w:pPr>
      <w:r w:rsidRPr="000D6993">
        <w:rPr>
          <w:rFonts w:ascii="GHEA Mariam" w:hAnsi="GHEA Mariam"/>
          <w:b/>
          <w:iCs/>
          <w:lang w:val="hy-AM"/>
        </w:rPr>
        <w:br w:type="page"/>
      </w:r>
    </w:p>
    <w:p w14:paraId="74558A3C" w14:textId="6F6DC58D" w:rsidR="00631658" w:rsidRPr="000D6993" w:rsidRDefault="00631658" w:rsidP="00845F46">
      <w:pPr>
        <w:jc w:val="right"/>
        <w:rPr>
          <w:rFonts w:ascii="GHEA Mariam" w:hAnsi="GHEA Mariam" w:cs="GHEA Grapalat"/>
          <w:iCs/>
          <w:sz w:val="20"/>
          <w:szCs w:val="20"/>
          <w:lang w:val="hy-AM"/>
        </w:rPr>
      </w:pPr>
    </w:p>
    <w:p w14:paraId="10A50D6C" w14:textId="77777777" w:rsidR="00631658" w:rsidRPr="000D6993" w:rsidRDefault="00631658"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t>Приложение 5.1</w:t>
      </w:r>
    </w:p>
    <w:p w14:paraId="270091D2" w14:textId="2BF8FFE5" w:rsidR="00631658" w:rsidRPr="000D6993" w:rsidRDefault="00C945E4"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t>КМ КНК с кодом ДПР-ГХАПЗБ-2024/01</w:t>
      </w:r>
    </w:p>
    <w:p w14:paraId="5BE6F7DC" w14:textId="7051A37A" w:rsidR="00631658" w:rsidRPr="000D6993" w:rsidRDefault="0098218F" w:rsidP="00845F46">
      <w:pPr>
        <w:pStyle w:val="31"/>
        <w:spacing w:line="240" w:lineRule="auto"/>
        <w:jc w:val="right"/>
        <w:rPr>
          <w:rFonts w:ascii="GHEA Mariam" w:hAnsi="GHEA Mariam" w:cs="Sylfaen"/>
          <w:b/>
          <w:iCs/>
          <w:lang w:val="hy-AM"/>
        </w:rPr>
      </w:pPr>
      <w:r w:rsidRPr="000D6993">
        <w:rPr>
          <w:rFonts w:ascii="GHEA Mariam" w:hAnsi="GHEA Mariam" w:cs="Arial"/>
          <w:b/>
          <w:iCs/>
          <w:lang w:val="hy-AM"/>
        </w:rPr>
        <w:t>РЕЙТИНГ:</w:t>
      </w:r>
      <w:r w:rsidRPr="000D6993">
        <w:rPr>
          <w:rFonts w:ascii="GHEA Mariam" w:hAnsi="GHEA Mariam" w:cs="Sylfaen"/>
          <w:b/>
          <w:iCs/>
          <w:lang w:val="hy-AM"/>
        </w:rPr>
        <w:t xml:space="preserve"> </w:t>
      </w:r>
      <w:r w:rsidRPr="000D6993">
        <w:rPr>
          <w:rFonts w:ascii="GHEA Mariam" w:hAnsi="GHEA Mariam" w:cs="Arial"/>
          <w:b/>
          <w:iCs/>
          <w:lang w:val="hy-AM"/>
        </w:rPr>
        <w:t xml:space="preserve">ПРИГЛАШЕНИЕ </w:t>
      </w:r>
      <w:r w:rsidR="00631658" w:rsidRPr="000D6993">
        <w:rPr>
          <w:rFonts w:ascii="GHEA Mariam" w:hAnsi="GHEA Mariam" w:cs="Sylfaen"/>
          <w:b/>
          <w:iCs/>
          <w:lang w:val="hy-AM"/>
        </w:rPr>
        <w:t>_</w:t>
      </w:r>
    </w:p>
    <w:p w14:paraId="46BF9334" w14:textId="77777777" w:rsidR="00631658" w:rsidRPr="000D6993" w:rsidRDefault="00631658" w:rsidP="00845F46">
      <w:pPr>
        <w:jc w:val="center"/>
        <w:rPr>
          <w:rFonts w:ascii="GHEA Mariam" w:hAnsi="GHEA Mariam" w:cs="GHEA Grapalat"/>
          <w:b/>
          <w:iCs/>
          <w:sz w:val="20"/>
          <w:szCs w:val="20"/>
          <w:lang w:val="hy-AM"/>
        </w:rPr>
      </w:pPr>
      <w:r w:rsidRPr="000D6993">
        <w:rPr>
          <w:rFonts w:ascii="GHEA Mariam" w:hAnsi="GHEA Mariam" w:cs="GHEA Grapalat"/>
          <w:b/>
          <w:iCs/>
          <w:sz w:val="20"/>
          <w:szCs w:val="20"/>
          <w:lang w:val="hy-AM"/>
        </w:rPr>
        <w:t>ПРАВИЛЬНОЕ СОГЛАШЕНИЕ</w:t>
      </w:r>
    </w:p>
    <w:p w14:paraId="3E7F1B64" w14:textId="77777777" w:rsidR="001C7C1A" w:rsidRPr="000D6993" w:rsidRDefault="00631658" w:rsidP="00845F46">
      <w:pPr>
        <w:jc w:val="center"/>
        <w:rPr>
          <w:rFonts w:ascii="GHEA Mariam" w:hAnsi="GHEA Mariam" w:cs="GHEA Grapalat"/>
          <w:b/>
          <w:iCs/>
          <w:sz w:val="20"/>
          <w:szCs w:val="20"/>
          <w:lang w:val="hy-AM"/>
        </w:rPr>
      </w:pPr>
      <w:r w:rsidRPr="000D6993">
        <w:rPr>
          <w:rFonts w:ascii="GHEA Mariam" w:hAnsi="GHEA Mariam" w:cs="GHEA Grapalat"/>
          <w:iCs/>
          <w:sz w:val="20"/>
          <w:szCs w:val="20"/>
          <w:lang w:val="hy-AM"/>
        </w:rPr>
        <w:t xml:space="preserve">  </w:t>
      </w:r>
      <w:r w:rsidRPr="000D6993">
        <w:rPr>
          <w:rFonts w:ascii="GHEA Mariam" w:hAnsi="GHEA Mariam" w:cs="GHEA Grapalat"/>
          <w:b/>
          <w:iCs/>
          <w:sz w:val="20"/>
          <w:szCs w:val="20"/>
          <w:lang w:val="hy-AM"/>
        </w:rPr>
        <w:t>(обеспечение контракта)</w:t>
      </w:r>
    </w:p>
    <w:p w14:paraId="2D4A9B94" w14:textId="77777777" w:rsidR="00631658" w:rsidRPr="000D6993" w:rsidRDefault="00631658" w:rsidP="00845F46">
      <w:pPr>
        <w:rPr>
          <w:rFonts w:ascii="GHEA Mariam" w:hAnsi="GHEA Mariam" w:cs="GHEA Grapalat"/>
          <w:b/>
          <w:iCs/>
          <w:sz w:val="20"/>
          <w:szCs w:val="20"/>
          <w:lang w:val="hy-AM"/>
        </w:rPr>
      </w:pPr>
    </w:p>
    <w:p w14:paraId="223F44D9" w14:textId="77777777" w:rsidR="00631658" w:rsidRPr="000D6993" w:rsidRDefault="00631658" w:rsidP="00845F46">
      <w:pPr>
        <w:rPr>
          <w:rFonts w:ascii="GHEA Mariam" w:hAnsi="GHEA Mariam" w:cs="GHEA Grapalat"/>
          <w:iCs/>
          <w:sz w:val="20"/>
          <w:szCs w:val="20"/>
          <w:lang w:val="hy-AM"/>
        </w:rPr>
      </w:pPr>
      <w:r w:rsidRPr="000D6993">
        <w:rPr>
          <w:rFonts w:ascii="GHEA Mariam" w:hAnsi="GHEA Mariam" w:cs="GHEA Grapalat"/>
          <w:iCs/>
          <w:sz w:val="20"/>
          <w:szCs w:val="20"/>
          <w:lang w:val="hy-AM"/>
        </w:rPr>
        <w:t>в. Ереван</w:t>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r>
      <w:r w:rsidRPr="000D6993">
        <w:rPr>
          <w:rFonts w:ascii="GHEA Mariam" w:hAnsi="GHEA Mariam" w:cs="GHEA Grapalat"/>
          <w:iCs/>
          <w:sz w:val="20"/>
          <w:szCs w:val="20"/>
          <w:lang w:val="hy-AM"/>
        </w:rPr>
        <w:tab/>
        <w:t xml:space="preserve">            </w:t>
      </w:r>
      <w:r w:rsidRPr="000D6993">
        <w:rPr>
          <w:rFonts w:ascii="GHEA Mariam" w:hAnsi="GHEA Mariam"/>
          <w:iCs/>
          <w:sz w:val="20"/>
          <w:szCs w:val="20"/>
          <w:lang w:val="hy-AM"/>
        </w:rPr>
        <w:t>"</w:t>
      </w:r>
      <w:r w:rsidRPr="000D6993">
        <w:rPr>
          <w:rFonts w:ascii="GHEA Mariam" w:hAnsi="GHEA Mariam" w:cs="GHEA Grapalat"/>
          <w:iCs/>
          <w:sz w:val="20"/>
          <w:szCs w:val="20"/>
          <w:u w:val="single"/>
          <w:lang w:val="hy-AM"/>
        </w:rPr>
        <w:t xml:space="preserve">         </w:t>
      </w:r>
      <w:r w:rsidRPr="000D6993">
        <w:rPr>
          <w:rFonts w:ascii="GHEA Mariam" w:hAnsi="GHEA Mariam"/>
          <w:iCs/>
          <w:sz w:val="20"/>
          <w:szCs w:val="20"/>
          <w:lang w:val="hy-AM"/>
        </w:rPr>
        <w:t>»</w:t>
      </w:r>
      <w:r w:rsidRPr="000D6993">
        <w:rPr>
          <w:rFonts w:ascii="GHEA Mariam" w:hAnsi="GHEA Mariam" w:cs="GHEA Grapalat"/>
          <w:iCs/>
          <w:sz w:val="20"/>
          <w:szCs w:val="20"/>
          <w:u w:val="single"/>
          <w:lang w:val="hy-AM"/>
        </w:rPr>
        <w:t xml:space="preserve"> </w:t>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lang w:val="hy-AM"/>
        </w:rPr>
        <w:t>20 лет**</w:t>
      </w:r>
    </w:p>
    <w:p w14:paraId="704108A1" w14:textId="77777777" w:rsidR="00631658" w:rsidRPr="000D6993" w:rsidRDefault="00631658" w:rsidP="00845F46">
      <w:pPr>
        <w:rPr>
          <w:rFonts w:ascii="GHEA Mariam" w:hAnsi="GHEA Mariam" w:cs="GHEA Grapalat"/>
          <w:iCs/>
          <w:sz w:val="20"/>
          <w:szCs w:val="20"/>
          <w:lang w:val="hy-AM"/>
        </w:rPr>
      </w:pPr>
    </w:p>
    <w:p w14:paraId="09F4F37D" w14:textId="77777777" w:rsidR="00631658" w:rsidRPr="000D6993" w:rsidRDefault="00631658" w:rsidP="00845F46">
      <w:pPr>
        <w:jc w:val="both"/>
        <w:rPr>
          <w:rFonts w:ascii="GHEA Mariam" w:hAnsi="GHEA Mariam" w:cs="GHEA Grapalat"/>
          <w:iCs/>
          <w:sz w:val="20"/>
          <w:szCs w:val="20"/>
          <w:u w:val="single"/>
          <w:vertAlign w:val="subscript"/>
          <w:lang w:val="hy-AM"/>
        </w:rPr>
      </w:pP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u w:val="single"/>
          <w:vertAlign w:val="subscript"/>
          <w:lang w:val="hy-AM"/>
        </w:rPr>
        <w:tab/>
      </w:r>
      <w:r w:rsidRPr="000D6993">
        <w:rPr>
          <w:rFonts w:ascii="GHEA Mariam" w:hAnsi="GHEA Mariam" w:cs="GHEA Grapalat"/>
          <w:iCs/>
          <w:sz w:val="20"/>
          <w:szCs w:val="20"/>
          <w:vertAlign w:val="subscript"/>
          <w:lang w:val="hy-AM"/>
        </w:rPr>
        <w:t xml:space="preserve">в </w:t>
      </w:r>
      <w:r w:rsidRPr="000D6993">
        <w:rPr>
          <w:rFonts w:ascii="GHEA Mariam" w:hAnsi="GHEA Mariam" w:cs="GHEA Grapalat"/>
          <w:iCs/>
          <w:sz w:val="20"/>
          <w:szCs w:val="20"/>
          <w:lang w:val="hy-AM"/>
        </w:rPr>
        <w:t>лице директора компании</w:t>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p>
    <w:p w14:paraId="152DC493" w14:textId="77777777" w:rsidR="00631658" w:rsidRPr="000D6993" w:rsidRDefault="00631658" w:rsidP="00845F46">
      <w:pPr>
        <w:jc w:val="both"/>
        <w:rPr>
          <w:rFonts w:ascii="GHEA Mariam" w:hAnsi="GHEA Mariam" w:cs="GHEA Grapalat"/>
          <w:iCs/>
          <w:sz w:val="20"/>
          <w:szCs w:val="20"/>
          <w:lang w:val="hy-AM"/>
        </w:rPr>
      </w:pPr>
      <w:r w:rsidRPr="000D6993">
        <w:rPr>
          <w:rFonts w:ascii="GHEA Mariam" w:hAnsi="GHEA Mariam"/>
          <w:iCs/>
          <w:sz w:val="20"/>
          <w:szCs w:val="20"/>
          <w:vertAlign w:val="superscript"/>
          <w:lang w:val="hy-AM"/>
        </w:rPr>
        <w:t>Название компании:</w:t>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r>
      <w:r w:rsidRPr="000D6993">
        <w:rPr>
          <w:rFonts w:ascii="GHEA Mariam" w:hAnsi="GHEA Mariam" w:cs="GHEA Grapalat"/>
          <w:iCs/>
          <w:sz w:val="20"/>
          <w:szCs w:val="20"/>
          <w:vertAlign w:val="subscript"/>
          <w:lang w:val="hy-AM"/>
        </w:rPr>
        <w:tab/>
        <w:t xml:space="preserve">    </w:t>
      </w:r>
      <w:r w:rsidRPr="000D6993">
        <w:rPr>
          <w:rFonts w:ascii="GHEA Mariam" w:hAnsi="GHEA Mariam"/>
          <w:iCs/>
          <w:sz w:val="20"/>
          <w:szCs w:val="20"/>
          <w:vertAlign w:val="superscript"/>
          <w:lang w:val="hy-AM"/>
        </w:rPr>
        <w:t xml:space="preserve">Имя директора общества, паспортные данные </w:t>
      </w:r>
      <w:r w:rsidRPr="000D6993">
        <w:rPr>
          <w:rFonts w:ascii="GHEA Mariam" w:hAnsi="GHEA Mariam" w:cs="GHEA Grapalat"/>
          <w:iCs/>
          <w:sz w:val="20"/>
          <w:szCs w:val="20"/>
          <w:vertAlign w:val="subscript"/>
          <w:lang w:val="hy-AM"/>
        </w:rPr>
        <w:t xml:space="preserve">, </w:t>
      </w:r>
      <w:r w:rsidRPr="000D6993">
        <w:rPr>
          <w:rFonts w:ascii="GHEA Mariam" w:hAnsi="GHEA Mariam" w:cs="GHEA Grapalat"/>
          <w:iCs/>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7DAFDCB" w14:textId="77777777" w:rsidR="00631658" w:rsidRPr="000D6993" w:rsidRDefault="00631658" w:rsidP="00845F46">
      <w:pPr>
        <w:ind w:firstLine="708"/>
        <w:jc w:val="both"/>
        <w:rPr>
          <w:rFonts w:ascii="GHEA Mariam" w:hAnsi="GHEA Mariam" w:cs="GHEA Grapalat"/>
          <w:iCs/>
          <w:sz w:val="20"/>
          <w:szCs w:val="20"/>
          <w:lang w:val="hy-AM"/>
        </w:rPr>
      </w:pPr>
    </w:p>
    <w:p w14:paraId="474705AD" w14:textId="77777777" w:rsidR="00631658" w:rsidRPr="000D6993" w:rsidRDefault="00D7538E" w:rsidP="00845F46">
      <w:pPr>
        <w:ind w:left="360"/>
        <w:jc w:val="center"/>
        <w:rPr>
          <w:rFonts w:ascii="GHEA Mariam" w:hAnsi="GHEA Mariam" w:cs="GHEA Grapalat"/>
          <w:b/>
          <w:bCs/>
          <w:iCs/>
          <w:sz w:val="20"/>
          <w:szCs w:val="20"/>
          <w:lang w:val="pt-BR"/>
        </w:rPr>
      </w:pPr>
      <w:r w:rsidRPr="000D6993">
        <w:rPr>
          <w:rFonts w:ascii="GHEA Mariam" w:hAnsi="GHEA Mariam" w:cs="GHEA Grapalat"/>
          <w:b/>
          <w:iCs/>
          <w:sz w:val="20"/>
          <w:szCs w:val="20"/>
          <w:lang w:val="hy-AM"/>
        </w:rPr>
        <w:t>1. Объект согласия</w:t>
      </w:r>
    </w:p>
    <w:p w14:paraId="0AB188C8" w14:textId="77777777" w:rsidR="00631658" w:rsidRPr="000D6993" w:rsidRDefault="00631658" w:rsidP="00845F46">
      <w:pPr>
        <w:jc w:val="both"/>
        <w:rPr>
          <w:rFonts w:ascii="GHEA Mariam" w:hAnsi="GHEA Mariam" w:cs="GHEA Grapalat"/>
          <w:b/>
          <w:bCs/>
          <w:iCs/>
          <w:sz w:val="20"/>
          <w:szCs w:val="20"/>
          <w:lang w:val="pt-BR"/>
        </w:rPr>
      </w:pPr>
      <w:r w:rsidRPr="000D6993">
        <w:rPr>
          <w:rFonts w:ascii="GHEA Mariam" w:hAnsi="GHEA Mariam" w:cs="GHEA Grapalat"/>
          <w:iCs/>
          <w:sz w:val="20"/>
          <w:szCs w:val="20"/>
          <w:lang w:val="pt-BR"/>
        </w:rPr>
        <w:tab/>
      </w:r>
      <w:r w:rsidRPr="000D6993">
        <w:rPr>
          <w:rFonts w:ascii="GHEA Mariam" w:hAnsi="GHEA Mariam" w:cs="GHEA Grapalat"/>
          <w:iCs/>
          <w:sz w:val="20"/>
          <w:szCs w:val="20"/>
          <w:lang w:val="pt-BR"/>
        </w:rPr>
        <w:tab/>
        <w:t xml:space="preserve">                               </w:t>
      </w:r>
    </w:p>
    <w:p w14:paraId="57D90658" w14:textId="77777777" w:rsidR="00631658" w:rsidRPr="000D6993" w:rsidRDefault="00631658" w:rsidP="00845F46">
      <w:pPr>
        <w:ind w:left="426"/>
        <w:jc w:val="both"/>
        <w:rPr>
          <w:rFonts w:ascii="GHEA Mariam" w:hAnsi="GHEA Mariam" w:cs="GHEA Grapalat"/>
          <w:iCs/>
          <w:sz w:val="20"/>
          <w:szCs w:val="20"/>
          <w:lang w:val="pt-BR"/>
        </w:rPr>
      </w:pPr>
      <w:r w:rsidRPr="000D6993">
        <w:rPr>
          <w:rFonts w:ascii="GHEA Mariam" w:hAnsi="GHEA Mariam" w:cs="GHEA Grapalat"/>
          <w:iCs/>
          <w:sz w:val="20"/>
          <w:szCs w:val="20"/>
          <w:lang w:val="pt-BR"/>
        </w:rPr>
        <w:t>1.1 Компания участвует</w:t>
      </w:r>
      <w:r w:rsidRPr="000D6993">
        <w:rPr>
          <w:rFonts w:ascii="GHEA Mariam" w:hAnsi="GHEA Mariam" w:cs="GHEA Grapalat"/>
          <w:iCs/>
          <w:sz w:val="20"/>
          <w:szCs w:val="20"/>
          <w:u w:val="single"/>
          <w:lang w:val="pt-BR"/>
        </w:rPr>
        <w:tab/>
      </w:r>
      <w:r w:rsidRPr="000D6993">
        <w:rPr>
          <w:rFonts w:ascii="GHEA Mariam" w:hAnsi="GHEA Mariam" w:cs="GHEA Grapalat"/>
          <w:iCs/>
          <w:sz w:val="20"/>
          <w:szCs w:val="20"/>
          <w:u w:val="single"/>
          <w:lang w:val="pt-BR"/>
        </w:rPr>
        <w:tab/>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u w:val="single"/>
          <w:lang w:val="pt-BR"/>
        </w:rPr>
        <w:tab/>
      </w:r>
      <w:r w:rsidRPr="000D6993">
        <w:rPr>
          <w:rFonts w:ascii="GHEA Mariam" w:hAnsi="GHEA Mariam" w:cs="GHEA Grapalat"/>
          <w:iCs/>
          <w:sz w:val="20"/>
          <w:szCs w:val="20"/>
          <w:lang w:val="pt-BR"/>
        </w:rPr>
        <w:t>* (далее «Клиент») путем</w:t>
      </w:r>
    </w:p>
    <w:p w14:paraId="3BD545D2" w14:textId="77777777" w:rsidR="00631658" w:rsidRPr="000D6993" w:rsidRDefault="00631658" w:rsidP="00845F46">
      <w:pPr>
        <w:ind w:left="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                                                                 </w:t>
      </w:r>
      <w:r w:rsidRPr="000D6993">
        <w:rPr>
          <w:rFonts w:ascii="GHEA Mariam" w:hAnsi="GHEA Mariam"/>
          <w:iCs/>
          <w:sz w:val="20"/>
          <w:szCs w:val="20"/>
          <w:vertAlign w:val="superscript"/>
          <w:lang w:val="hy-AM"/>
        </w:rPr>
        <w:t>имя клиента</w:t>
      </w:r>
    </w:p>
    <w:p w14:paraId="7FE459AF" w14:textId="77777777" w:rsidR="00631658" w:rsidRPr="000D6993" w:rsidRDefault="00631658" w:rsidP="00845F46">
      <w:pPr>
        <w:jc w:val="both"/>
        <w:rPr>
          <w:rFonts w:ascii="GHEA Mariam" w:hAnsi="GHEA Mariam" w:cs="GHEA Grapalat"/>
          <w:iCs/>
          <w:sz w:val="20"/>
          <w:szCs w:val="20"/>
          <w:lang w:val="pt-BR"/>
        </w:rPr>
      </w:pPr>
      <w:r w:rsidRPr="000D6993">
        <w:rPr>
          <w:rFonts w:ascii="GHEA Mariam" w:hAnsi="GHEA Mariam" w:cs="GHEA Grapalat"/>
          <w:iCs/>
          <w:sz w:val="20"/>
          <w:szCs w:val="20"/>
          <w:lang w:val="pt-BR"/>
        </w:rPr>
        <w:t>организованный:</w:t>
      </w:r>
      <w:r w:rsidRPr="000D6993">
        <w:rPr>
          <w:rFonts w:ascii="GHEA Mariam" w:hAnsi="GHEA Mariam" w:cs="GHEA Grapalat"/>
          <w:iCs/>
          <w:sz w:val="20"/>
          <w:szCs w:val="20"/>
          <w:u w:val="single"/>
          <w:lang w:val="pt-BR"/>
        </w:rPr>
        <w:t xml:space="preserve"> </w:t>
      </w:r>
      <w:r w:rsidRPr="000D6993">
        <w:rPr>
          <w:rFonts w:ascii="GHEA Mariam" w:hAnsi="GHEA Mariam" w:cs="GHEA Grapalat"/>
          <w:iCs/>
          <w:sz w:val="20"/>
          <w:szCs w:val="20"/>
          <w:u w:val="single"/>
          <w:lang w:val="pt-BR"/>
        </w:rPr>
        <w:tab/>
        <w:t xml:space="preserve">                                             </w:t>
      </w:r>
      <w:r w:rsidRPr="000D6993">
        <w:rPr>
          <w:rFonts w:ascii="GHEA Mariam" w:hAnsi="GHEA Mariam" w:cs="GHEA Grapalat"/>
          <w:iCs/>
          <w:sz w:val="20"/>
          <w:szCs w:val="20"/>
          <w:lang w:val="pt-BR"/>
        </w:rPr>
        <w:t>* к процедуре покупки по коду.</w:t>
      </w:r>
    </w:p>
    <w:p w14:paraId="76518AF4" w14:textId="77777777" w:rsidR="00631658" w:rsidRPr="000D6993" w:rsidRDefault="00631658" w:rsidP="00845F46">
      <w:pPr>
        <w:ind w:left="426"/>
        <w:jc w:val="both"/>
        <w:rPr>
          <w:rFonts w:ascii="GHEA Mariam" w:hAnsi="GHEA Mariam" w:cs="GHEA Grapalat"/>
          <w:iCs/>
          <w:sz w:val="20"/>
          <w:szCs w:val="20"/>
          <w:lang w:val="pt-BR"/>
        </w:rPr>
      </w:pPr>
      <w:r w:rsidRPr="000D6993">
        <w:rPr>
          <w:rFonts w:ascii="GHEA Mariam" w:hAnsi="GHEA Mariam"/>
          <w:iCs/>
          <w:sz w:val="20"/>
          <w:szCs w:val="20"/>
          <w:vertAlign w:val="superscript"/>
          <w:lang w:val="pt-BR"/>
        </w:rPr>
        <w:t xml:space="preserve">                                                        </w:t>
      </w:r>
      <w:r w:rsidRPr="000D6993">
        <w:rPr>
          <w:rFonts w:ascii="GHEA Mariam" w:hAnsi="GHEA Mariam"/>
          <w:iCs/>
          <w:sz w:val="20"/>
          <w:szCs w:val="20"/>
          <w:vertAlign w:val="superscript"/>
          <w:lang w:val="hy-AM"/>
        </w:rPr>
        <w:t>код процедуры</w:t>
      </w:r>
    </w:p>
    <w:p w14:paraId="314CA090" w14:textId="77777777" w:rsidR="00631658" w:rsidRPr="000D6993" w:rsidRDefault="00631658" w:rsidP="00845F46">
      <w:pPr>
        <w:ind w:firstLine="426"/>
        <w:jc w:val="both"/>
        <w:rPr>
          <w:rFonts w:ascii="GHEA Mariam" w:hAnsi="GHEA Mariam" w:cs="GHEA Grapalat"/>
          <w:iCs/>
          <w:color w:val="5B9BD5"/>
          <w:sz w:val="20"/>
          <w:szCs w:val="20"/>
          <w:lang w:val="hy-AM"/>
        </w:rPr>
      </w:pPr>
      <w:r w:rsidRPr="000D6993">
        <w:rPr>
          <w:rFonts w:ascii="GHEA Mariam" w:hAnsi="GHEA Mariam" w:cs="GHEA Grapalat"/>
          <w:iCs/>
          <w:sz w:val="20"/>
          <w:szCs w:val="20"/>
          <w:lang w:val="pt-BR"/>
        </w:rPr>
        <w:t>1.2 В целях обеспечения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утвержденное Компанией.</w:t>
      </w:r>
    </w:p>
    <w:p w14:paraId="63B879C5" w14:textId="77777777" w:rsidR="00631658" w:rsidRPr="000D6993" w:rsidRDefault="007A5E2D" w:rsidP="00845F46">
      <w:pPr>
        <w:ind w:firstLine="426"/>
        <w:jc w:val="both"/>
        <w:rPr>
          <w:rFonts w:ascii="GHEA Mariam" w:hAnsi="GHEA Mariam" w:cs="GHEA Grapalat"/>
          <w:iCs/>
          <w:color w:val="000000"/>
          <w:sz w:val="20"/>
          <w:szCs w:val="20"/>
          <w:lang w:val="pt-BR"/>
        </w:rPr>
      </w:pPr>
      <w:r w:rsidRPr="000D6993">
        <w:rPr>
          <w:rFonts w:ascii="GHEA Mariam" w:hAnsi="GHEA Mariam" w:cs="GHEA Grapalat"/>
          <w:iCs/>
          <w:color w:val="000000"/>
          <w:sz w:val="20"/>
          <w:szCs w:val="20"/>
          <w:lang w:val="pt-BR"/>
        </w:rPr>
        <w:t xml:space="preserve">1.3 Компания </w:t>
      </w:r>
      <w:r w:rsidR="00631658" w:rsidRPr="000D6993">
        <w:rPr>
          <w:rFonts w:ascii="GHEA Mariam" w:hAnsi="GHEA Mariam" w:cs="GHEA Grapalat"/>
          <w:iCs/>
          <w:color w:val="000000"/>
          <w:sz w:val="20"/>
          <w:szCs w:val="20"/>
          <w:lang w:val="hy-AM"/>
        </w:rPr>
        <w:t xml:space="preserve">безотзывно соглашается, подписав требование о платеже (далее «Запрос»), прилагаемое к настоящему </w:t>
      </w:r>
      <w:r w:rsidR="00631658" w:rsidRPr="000D6993">
        <w:rPr>
          <w:rFonts w:ascii="GHEA Mariam" w:hAnsi="GHEA Mariam" w:cs="GHEA Grapalat"/>
          <w:iCs/>
          <w:color w:val="000000"/>
          <w:sz w:val="20"/>
          <w:szCs w:val="20"/>
          <w:lang w:val="pt-BR"/>
        </w:rPr>
        <w:t xml:space="preserve">соглашению </w:t>
      </w:r>
      <w:r w:rsidR="00631658" w:rsidRPr="000D6993">
        <w:rPr>
          <w:rFonts w:ascii="GHEA Mariam" w:hAnsi="GHEA Mariam" w:cs="GHEA Grapalat"/>
          <w:iCs/>
          <w:color w:val="000000"/>
          <w:sz w:val="20"/>
          <w:szCs w:val="20"/>
          <w:lang w:val="hy-AM"/>
        </w:rPr>
        <w:t xml:space="preserve">о возмещении убытков </w:t>
      </w:r>
      <w:r w:rsidR="00631658" w:rsidRPr="000D6993">
        <w:rPr>
          <w:rFonts w:ascii="GHEA Mariam" w:hAnsi="GHEA Mariam" w:cs="GHEA Grapalat"/>
          <w:iCs/>
          <w:color w:val="000000"/>
          <w:sz w:val="20"/>
          <w:szCs w:val="20"/>
          <w:lang w:val="pt-BR"/>
        </w:rPr>
        <w:t>, что</w:t>
      </w:r>
    </w:p>
    <w:p w14:paraId="37246304" w14:textId="77777777" w:rsidR="00631658" w:rsidRPr="000D6993" w:rsidRDefault="00631658"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 /плательщик/,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09F7723D" w14:textId="77777777" w:rsidR="00631658" w:rsidRPr="000D6993" w:rsidRDefault="00631658"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D6993">
        <w:rPr>
          <w:rFonts w:ascii="GHEA Mariam" w:hAnsi="GHEA Mariam" w:cs="GHEA Grapalat"/>
          <w:iCs/>
          <w:color w:val="000000"/>
          <w:sz w:val="20"/>
          <w:szCs w:val="20"/>
          <w:lang w:val="pt-BR"/>
        </w:rPr>
        <w:t xml:space="preserve">Компании </w:t>
      </w:r>
      <w:r w:rsidRPr="000D6993">
        <w:rPr>
          <w:rFonts w:ascii="GHEA Mariam" w:hAnsi="GHEA Mariam" w:cs="GHEA Grapalat"/>
          <w:iCs/>
          <w:color w:val="000000"/>
          <w:sz w:val="20"/>
          <w:szCs w:val="20"/>
          <w:lang w:val="hy-AM"/>
        </w:rPr>
        <w:t>без дополнительного акцепта.</w:t>
      </w:r>
    </w:p>
    <w:p w14:paraId="74E64335" w14:textId="77777777" w:rsidR="00631658" w:rsidRPr="000D6993" w:rsidRDefault="00631658" w:rsidP="00845F46">
      <w:pPr>
        <w:ind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в) </w:t>
      </w:r>
      <w:r w:rsidRPr="000D6993">
        <w:rPr>
          <w:rFonts w:ascii="GHEA Mariam" w:hAnsi="GHEA Mariam" w:cs="GHEA Grapalat"/>
          <w:iCs/>
          <w:color w:val="000000"/>
          <w:sz w:val="20"/>
          <w:szCs w:val="20"/>
          <w:lang w:val="pt-BR"/>
        </w:rPr>
        <w:t xml:space="preserve">Компания </w:t>
      </w:r>
      <w:r w:rsidRPr="000D6993">
        <w:rPr>
          <w:rFonts w:ascii="GHEA Mariam" w:hAnsi="GHEA Mariam" w:cs="GHEA Grapalat"/>
          <w:iCs/>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40AD392C" w14:textId="77777777" w:rsidR="00631658" w:rsidRPr="000D6993" w:rsidRDefault="00631658" w:rsidP="00845F46">
      <w:pPr>
        <w:ind w:left="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 xml:space="preserve">г) </w:t>
      </w:r>
      <w:r w:rsidRPr="000D6993">
        <w:rPr>
          <w:rFonts w:ascii="GHEA Mariam" w:hAnsi="GHEA Mariam" w:cs="GHEA Grapalat"/>
          <w:iCs/>
          <w:color w:val="000000"/>
          <w:sz w:val="20"/>
          <w:szCs w:val="20"/>
          <w:lang w:val="pt-BR"/>
        </w:rPr>
        <w:t xml:space="preserve">Компания </w:t>
      </w:r>
      <w:r w:rsidRPr="000D6993">
        <w:rPr>
          <w:rFonts w:ascii="GHEA Mariam" w:hAnsi="GHEA Mariam" w:cs="GHEA Grapalat"/>
          <w:iCs/>
          <w:color w:val="000000"/>
          <w:sz w:val="20"/>
          <w:szCs w:val="20"/>
          <w:lang w:val="hy-AM"/>
        </w:rPr>
        <w:t>подтверждает, что приняла Претензию на полную сумму ущерба.</w:t>
      </w:r>
    </w:p>
    <w:p w14:paraId="50771CA2" w14:textId="77777777" w:rsidR="00631658" w:rsidRPr="000D6993" w:rsidRDefault="00631658" w:rsidP="00845F46">
      <w:pPr>
        <w:ind w:firstLine="426"/>
        <w:jc w:val="both"/>
        <w:rPr>
          <w:rFonts w:ascii="GHEA Mariam" w:hAnsi="GHEA Mariam" w:cs="GHEA Grapalat"/>
          <w:iCs/>
          <w:sz w:val="20"/>
          <w:szCs w:val="20"/>
          <w:lang w:val="hy-AM"/>
        </w:rPr>
      </w:pPr>
      <w:r w:rsidRPr="000D6993">
        <w:rPr>
          <w:rFonts w:ascii="GHEA Mariam" w:hAnsi="GHEA Mariam" w:cs="GHEA Grapalat"/>
          <w:iCs/>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04924FEB" w14:textId="77777777" w:rsidR="00631658" w:rsidRPr="000D6993" w:rsidRDefault="00631658" w:rsidP="00845F46">
      <w:pPr>
        <w:numPr>
          <w:ilvl w:val="1"/>
          <w:numId w:val="25"/>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представляет настоящее соглашение о возмещении ущерба и приложенную к нему </w:t>
      </w:r>
      <w:r w:rsidRPr="000D6993">
        <w:rPr>
          <w:rFonts w:ascii="GHEA Mariam" w:hAnsi="GHEA Mariam" w:cs="GHEA Grapalat"/>
          <w:iCs/>
          <w:sz w:val="20"/>
          <w:szCs w:val="20"/>
          <w:lang w:val="hy-AM"/>
        </w:rPr>
        <w:t xml:space="preserve">Претензию в оригинале Банку-плательщику </w:t>
      </w:r>
      <w:r w:rsidRPr="000D6993">
        <w:rPr>
          <w:rFonts w:ascii="GHEA Mariam" w:hAnsi="GHEA Mariam" w:cs="GHEA Grapalat"/>
          <w:iCs/>
          <w:sz w:val="20"/>
          <w:szCs w:val="20"/>
          <w:lang w:val="pt-BR"/>
        </w:rPr>
        <w:t xml:space="preserve">, уведомив об этом Компанию в письменной форме. Настоящее Соглашение о возмещении ущерба и прилагаемая </w:t>
      </w:r>
      <w:r w:rsidRPr="000D6993">
        <w:rPr>
          <w:rFonts w:ascii="GHEA Mariam" w:hAnsi="GHEA Mariam" w:cs="GHEA Grapalat"/>
          <w:iCs/>
          <w:sz w:val="20"/>
          <w:szCs w:val="20"/>
          <w:lang w:val="hy-AM"/>
        </w:rPr>
        <w:t>претензия</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электронный</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цифровой</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с подписью</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одобренный</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быть</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случай</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их</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Плательщик</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В банк</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являются</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представлен</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электронный</w:t>
      </w:r>
      <w:r w:rsidRPr="000D6993">
        <w:rPr>
          <w:rFonts w:ascii="GHEA Mariam" w:hAnsi="GHEA Mariam" w:cs="GHEA Grapalat"/>
          <w:iCs/>
          <w:sz w:val="20"/>
          <w:szCs w:val="20"/>
          <w:lang w:val="pt-BR"/>
        </w:rPr>
        <w:t xml:space="preserve"> с </w:t>
      </w:r>
      <w:r w:rsidRPr="000D6993">
        <w:rPr>
          <w:rFonts w:ascii="GHEA Mariam" w:hAnsi="GHEA Mariam" w:cs="GHEA Grapalat"/>
          <w:iCs/>
          <w:sz w:val="20"/>
          <w:szCs w:val="20"/>
        </w:rPr>
        <w:t>такими перевозчиками , как</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также</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из них</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из печати</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бумага</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 xml:space="preserve">с опциями </w:t>
      </w:r>
      <w:r w:rsidRPr="000D6993">
        <w:rPr>
          <w:rFonts w:ascii="GHEA Mariam" w:hAnsi="GHEA Mariam" w:cs="GHEA Grapalat"/>
          <w:iCs/>
          <w:sz w:val="20"/>
          <w:szCs w:val="20"/>
          <w:lang w:val="pt-BR"/>
        </w:rPr>
        <w:t>.</w:t>
      </w:r>
    </w:p>
    <w:p w14:paraId="7C108E69" w14:textId="77777777" w:rsidR="00631658" w:rsidRPr="000D6993" w:rsidRDefault="00631658" w:rsidP="00845F46">
      <w:pPr>
        <w:numPr>
          <w:ilvl w:val="1"/>
          <w:numId w:val="25"/>
        </w:numPr>
        <w:ind w:left="0" w:firstLine="426"/>
        <w:jc w:val="both"/>
        <w:rPr>
          <w:rFonts w:ascii="GHEA Mariam" w:hAnsi="GHEA Mariam" w:cs="GHEA Grapalat"/>
          <w:iCs/>
          <w:color w:val="000000"/>
          <w:sz w:val="20"/>
          <w:szCs w:val="20"/>
          <w:lang w:val="hy-AM"/>
        </w:rPr>
      </w:pPr>
      <w:r w:rsidRPr="000D6993">
        <w:rPr>
          <w:rFonts w:ascii="GHEA Mariam" w:hAnsi="GHEA Mariam" w:cs="GHEA Grapalat"/>
          <w:iCs/>
          <w:color w:val="000000"/>
          <w:sz w:val="20"/>
          <w:szCs w:val="20"/>
          <w:lang w:val="hy-AM"/>
        </w:rPr>
        <w:t>Клиент может предоставить Банку-плательщику иные дополнительные документы.</w:t>
      </w:r>
    </w:p>
    <w:p w14:paraId="22343A26" w14:textId="77777777" w:rsidR="00631658" w:rsidRPr="000D6993" w:rsidRDefault="00631658" w:rsidP="00845F46">
      <w:pPr>
        <w:numPr>
          <w:ilvl w:val="1"/>
          <w:numId w:val="25"/>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не несет </w:t>
      </w:r>
      <w:r w:rsidRPr="000D6993">
        <w:rPr>
          <w:rFonts w:ascii="GHEA Mariam" w:hAnsi="GHEA Mariam" w:cs="GHEA Grapalat"/>
          <w:iCs/>
          <w:sz w:val="20"/>
          <w:szCs w:val="20"/>
          <w:lang w:val="hy-AM"/>
        </w:rPr>
        <w:t xml:space="preserve">никакой ответственности </w:t>
      </w:r>
      <w:r w:rsidRPr="000D6993">
        <w:rPr>
          <w:rFonts w:ascii="GHEA Mariam" w:hAnsi="GHEA Mariam" w:cs="GHEA Grapalat"/>
          <w:iCs/>
          <w:sz w:val="20"/>
          <w:szCs w:val="20"/>
          <w:lang w:val="pt-BR"/>
        </w:rPr>
        <w:t xml:space="preserve">за риски </w:t>
      </w:r>
      <w:r w:rsidRPr="000D6993">
        <w:rPr>
          <w:rFonts w:ascii="GHEA Mariam" w:hAnsi="GHEA Mariam" w:cs="GHEA Grapalat"/>
          <w:iCs/>
          <w:sz w:val="20"/>
          <w:szCs w:val="20"/>
          <w:lang w:val="hy-AM"/>
        </w:rPr>
        <w:t xml:space="preserve">Общества </w:t>
      </w:r>
      <w:r w:rsidRPr="000D6993">
        <w:rPr>
          <w:rFonts w:ascii="GHEA Mariam" w:hAnsi="GHEA Mariam" w:cs="GHEA Grapalat"/>
          <w:iCs/>
          <w:sz w:val="20"/>
          <w:szCs w:val="20"/>
          <w:lang w:val="pt-BR"/>
        </w:rPr>
        <w:t xml:space="preserve">(убытки, понесенные Обществом) </w:t>
      </w:r>
      <w:r w:rsidRPr="000D6993">
        <w:rPr>
          <w:rFonts w:ascii="GHEA Mariam" w:hAnsi="GHEA Mariam" w:cs="GHEA Grapalat"/>
          <w:iCs/>
          <w:sz w:val="20"/>
          <w:szCs w:val="20"/>
          <w:lang w:val="hy-AM"/>
        </w:rPr>
        <w:t xml:space="preserve">и негативные последствия </w:t>
      </w:r>
      <w:r w:rsidRPr="000D6993">
        <w:rPr>
          <w:rFonts w:ascii="GHEA Mariam" w:hAnsi="GHEA Mariam" w:cs="GHEA Grapalat"/>
          <w:iCs/>
          <w:sz w:val="20"/>
          <w:szCs w:val="20"/>
          <w:lang w:val="pt-BR"/>
        </w:rPr>
        <w:t xml:space="preserve">в результате выплаты </w:t>
      </w:r>
      <w:r w:rsidRPr="000D6993">
        <w:rPr>
          <w:rFonts w:ascii="GHEA Mariam" w:hAnsi="GHEA Mariam" w:cs="GHEA Grapalat"/>
          <w:iCs/>
          <w:sz w:val="20"/>
          <w:szCs w:val="20"/>
          <w:lang w:val="hy-AM"/>
        </w:rPr>
        <w:t>Банком-плательщиком суммы, указанной в Распоряжении .</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lang w:val="hy-AM"/>
        </w:rPr>
        <w:t>Банк не обязан проверять факты нарушения Компанией условий договора.</w:t>
      </w:r>
    </w:p>
    <w:p w14:paraId="48A77BC7" w14:textId="77777777" w:rsidR="00631658" w:rsidRPr="000D6993" w:rsidRDefault="00631658" w:rsidP="00845F46">
      <w:pPr>
        <w:numPr>
          <w:ilvl w:val="1"/>
          <w:numId w:val="25"/>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hy-AM"/>
        </w:rPr>
        <w:t xml:space="preserve">В случае </w:t>
      </w:r>
      <w:r w:rsidRPr="000D6993">
        <w:rPr>
          <w:rFonts w:ascii="GHEA Mariam" w:hAnsi="GHEA Mariam" w:cs="GHEA Grapalat"/>
          <w:iCs/>
          <w:sz w:val="20"/>
          <w:szCs w:val="20"/>
          <w:lang w:val="pt-BR"/>
        </w:rPr>
        <w:t xml:space="preserve">если </w:t>
      </w:r>
      <w:r w:rsidRPr="000D6993">
        <w:rPr>
          <w:rFonts w:ascii="GHEA Mariam" w:hAnsi="GHEA Mariam" w:cs="GHEA Grapalat"/>
          <w:iCs/>
          <w:sz w:val="20"/>
          <w:szCs w:val="20"/>
          <w:lang w:val="hy-AM"/>
        </w:rPr>
        <w:t xml:space="preserve">средств на счете Компании недостаточно </w:t>
      </w:r>
      <w:r w:rsidRPr="000D6993">
        <w:rPr>
          <w:rFonts w:ascii="GHEA Mariam" w:hAnsi="GHEA Mariam" w:cs="GHEA Grapalat"/>
          <w:iCs/>
          <w:sz w:val="20"/>
          <w:szCs w:val="20"/>
        </w:rPr>
        <w:t>,</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Плательщик</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банк</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оплата</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письмо с требованием</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от получения</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 xml:space="preserve">затем 2 </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 xml:space="preserve">два </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рабочих дня</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дня</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в течение</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нуждаться</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является</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поставить в известность</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Заказчику :</w:t>
      </w:r>
      <w:r w:rsidRPr="000D6993">
        <w:rPr>
          <w:rFonts w:ascii="GHEA Mariam" w:hAnsi="GHEA Mariam" w:cs="GHEA Grapalat"/>
          <w:iCs/>
          <w:sz w:val="20"/>
          <w:szCs w:val="20"/>
          <w:lang w:val="pt-BR"/>
        </w:rPr>
        <w:t xml:space="preserve"> </w:t>
      </w:r>
      <w:r w:rsidRPr="000D6993">
        <w:rPr>
          <w:rFonts w:ascii="GHEA Mariam" w:hAnsi="GHEA Mariam" w:cs="GHEA Grapalat"/>
          <w:iCs/>
          <w:sz w:val="20"/>
          <w:szCs w:val="20"/>
        </w:rPr>
        <w:t>на письме</w:t>
      </w:r>
      <w:r w:rsidRPr="000D6993">
        <w:rPr>
          <w:rFonts w:ascii="GHEA Mariam" w:hAnsi="GHEA Mariam" w:cs="GHEA Grapalat"/>
          <w:iCs/>
          <w:sz w:val="20"/>
          <w:szCs w:val="20"/>
          <w:lang w:val="pt-BR"/>
        </w:rPr>
        <w:t xml:space="preserve"> в </w:t>
      </w:r>
      <w:r w:rsidRPr="000D6993">
        <w:rPr>
          <w:rFonts w:ascii="GHEA Mariam" w:hAnsi="GHEA Mariam" w:cs="GHEA Grapalat"/>
          <w:iCs/>
          <w:sz w:val="20"/>
          <w:szCs w:val="20"/>
        </w:rPr>
        <w:t>виде</w:t>
      </w:r>
    </w:p>
    <w:p w14:paraId="5C444F11" w14:textId="77777777" w:rsidR="00631658" w:rsidRPr="000D6993" w:rsidRDefault="00631658" w:rsidP="00845F46">
      <w:pPr>
        <w:numPr>
          <w:ilvl w:val="1"/>
          <w:numId w:val="25"/>
        </w:numPr>
        <w:ind w:left="0" w:firstLine="426"/>
        <w:jc w:val="both"/>
        <w:rPr>
          <w:rFonts w:ascii="GHEA Mariam" w:hAnsi="GHEA Mariam" w:cs="GHEA Grapalat"/>
          <w:iCs/>
          <w:sz w:val="20"/>
          <w:szCs w:val="20"/>
          <w:lang w:val="pt-BR"/>
        </w:rPr>
      </w:pPr>
      <w:r w:rsidRPr="000D6993">
        <w:rPr>
          <w:rFonts w:ascii="GHEA Mariam" w:hAnsi="GHEA Mariam" w:cs="GHEA Grapalat"/>
          <w:iCs/>
          <w:sz w:val="20"/>
          <w:szCs w:val="20"/>
          <w:lang w:val="pt-BR"/>
        </w:rPr>
        <w:t xml:space="preserve">После предоставления в Банк настоящего договора и прилагаемого заявления, в случае невыплаты суммы Клиенту в течение десяти рабочих дней по причинам, не зависящим от Банка, Клиент передает в «АКРА Кредит» информацию о Компании, связанную с невыплатой. Отчетность» ЗАО (Кредитное бюро ) </w:t>
      </w:r>
      <w:r w:rsidRPr="000D6993">
        <w:rPr>
          <w:rFonts w:ascii="GHEA Mariam" w:hAnsi="GHEA Mariam" w:cs="GHEA Grapalat"/>
          <w:iCs/>
          <w:sz w:val="20"/>
          <w:szCs w:val="20"/>
          <w:lang w:val="hy-AM"/>
        </w:rPr>
        <w:t>.</w:t>
      </w:r>
    </w:p>
    <w:p w14:paraId="439A2DD8" w14:textId="77777777" w:rsidR="00631658" w:rsidRPr="000D6993" w:rsidRDefault="00631658" w:rsidP="00845F46">
      <w:pPr>
        <w:jc w:val="both"/>
        <w:rPr>
          <w:rFonts w:ascii="GHEA Mariam" w:hAnsi="GHEA Mariam" w:cs="GHEA Grapalat"/>
          <w:iCs/>
          <w:sz w:val="20"/>
          <w:szCs w:val="20"/>
          <w:lang w:val="hy-AM"/>
        </w:rPr>
      </w:pPr>
    </w:p>
    <w:p w14:paraId="0CDD9C2D" w14:textId="77777777" w:rsidR="00631658" w:rsidRPr="000D6993" w:rsidRDefault="00D7538E" w:rsidP="00845F46">
      <w:pPr>
        <w:ind w:left="360"/>
        <w:jc w:val="center"/>
        <w:rPr>
          <w:rFonts w:ascii="GHEA Mariam" w:hAnsi="GHEA Mariam" w:cs="GHEA Grapalat"/>
          <w:b/>
          <w:bCs/>
          <w:iCs/>
          <w:sz w:val="20"/>
          <w:szCs w:val="20"/>
          <w:lang w:val="hy-AM"/>
        </w:rPr>
      </w:pPr>
      <w:r w:rsidRPr="000D6993">
        <w:rPr>
          <w:rFonts w:ascii="GHEA Mariam" w:hAnsi="GHEA Mariam" w:cs="GHEA Grapalat"/>
          <w:b/>
          <w:bCs/>
          <w:iCs/>
          <w:sz w:val="20"/>
          <w:szCs w:val="20"/>
          <w:lang w:val="hy-AM"/>
        </w:rPr>
        <w:t>2. Другие условия</w:t>
      </w:r>
    </w:p>
    <w:p w14:paraId="2CBD229F" w14:textId="77777777" w:rsidR="00334B2F" w:rsidRPr="000D6993" w:rsidRDefault="007A5E2D"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lastRenderedPageBreak/>
        <w:t>2.1 Настоящее Соглашение и Требование являются безотзывными, вступают в силу с момента ратификации Компанией и действуют до двадцатого рабочего дня включительно, следующего за последним днем полного исполнения обязательств, принятых Компанией по заключаемому договору. заключил.</w:t>
      </w:r>
    </w:p>
    <w:p w14:paraId="6EE5F10B" w14:textId="77777777" w:rsidR="00631658" w:rsidRPr="000D6993" w:rsidRDefault="00631658"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 Направляя Клиентом настоящий договор и прилагаемое к нему письмо-требование Банку-плательщику:</w:t>
      </w:r>
    </w:p>
    <w:p w14:paraId="065D378C" w14:textId="77777777" w:rsidR="00631658" w:rsidRPr="000D6993" w:rsidRDefault="00631658"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2.2.1. Клиент подтверждает, что компания допустила нарушение договорных обязательств, и</w:t>
      </w:r>
    </w:p>
    <w:p w14:paraId="4128B5C6" w14:textId="77777777" w:rsidR="00631658" w:rsidRPr="000D6993" w:rsidDel="00A13215" w:rsidRDefault="00631658"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14:paraId="51D24472" w14:textId="77777777" w:rsidR="00631658" w:rsidRPr="000D6993" w:rsidRDefault="00631658" w:rsidP="00845F46">
      <w:pPr>
        <w:ind w:firstLine="567"/>
        <w:jc w:val="both"/>
        <w:rPr>
          <w:rFonts w:ascii="GHEA Mariam" w:hAnsi="GHEA Mariam" w:cs="GHEA Grapalat"/>
          <w:iCs/>
          <w:sz w:val="20"/>
          <w:szCs w:val="20"/>
          <w:lang w:val="hy-AM"/>
        </w:rPr>
      </w:pPr>
      <w:r w:rsidRPr="000D6993">
        <w:rPr>
          <w:rFonts w:ascii="GHEA Mariam" w:hAnsi="GHEA Mariam" w:cs="GHEA Grapalat"/>
          <w:iCs/>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0A98A940" w14:textId="77777777" w:rsidR="00631658" w:rsidRPr="000D6993" w:rsidRDefault="00631658" w:rsidP="00845F46">
      <w:pPr>
        <w:ind w:firstLine="567"/>
        <w:jc w:val="both"/>
        <w:rPr>
          <w:rFonts w:ascii="GHEA Mariam" w:hAnsi="GHEA Mariam" w:cs="GHEA Grapalat"/>
          <w:iCs/>
          <w:sz w:val="20"/>
          <w:szCs w:val="20"/>
          <w:lang w:val="hy-AM"/>
        </w:rPr>
      </w:pPr>
    </w:p>
    <w:p w14:paraId="1DA1BBF1" w14:textId="77777777" w:rsidR="00631658" w:rsidRPr="000D6993" w:rsidRDefault="00631658" w:rsidP="00845F46">
      <w:pPr>
        <w:ind w:firstLine="567"/>
        <w:jc w:val="center"/>
        <w:rPr>
          <w:rFonts w:ascii="GHEA Mariam" w:hAnsi="GHEA Mariam" w:cs="GHEA Grapalat"/>
          <w:iCs/>
          <w:sz w:val="20"/>
          <w:szCs w:val="20"/>
          <w:lang w:val="hy-AM"/>
        </w:rPr>
      </w:pPr>
      <w:r w:rsidRPr="000D6993">
        <w:rPr>
          <w:rFonts w:ascii="GHEA Mariam" w:hAnsi="GHEA Mariam" w:cs="GHEA Grapalat"/>
          <w:b/>
          <w:iCs/>
          <w:sz w:val="20"/>
          <w:szCs w:val="20"/>
          <w:lang w:val="hy-AM"/>
        </w:rPr>
        <w:t>3. Адрес компании, действующие банковские условия:</w:t>
      </w:r>
    </w:p>
    <w:p w14:paraId="60B3CF29" w14:textId="77777777" w:rsidR="00631658" w:rsidRPr="000D6993" w:rsidRDefault="00631658" w:rsidP="00845F46">
      <w:pPr>
        <w:jc w:val="both"/>
        <w:rPr>
          <w:rFonts w:ascii="GHEA Mariam" w:hAnsi="GHEA Mariam" w:cs="GHEA Grapalat"/>
          <w:iCs/>
          <w:sz w:val="20"/>
          <w:szCs w:val="20"/>
          <w:u w:val="single"/>
          <w:lang w:val="hy-AM"/>
        </w:rPr>
      </w:pP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r w:rsidRPr="000D6993">
        <w:rPr>
          <w:rFonts w:ascii="GHEA Mariam" w:hAnsi="GHEA Mariam" w:cs="GHEA Grapalat"/>
          <w:iCs/>
          <w:sz w:val="20"/>
          <w:szCs w:val="20"/>
          <w:u w:val="single"/>
          <w:lang w:val="hy-AM"/>
        </w:rPr>
        <w:tab/>
      </w:r>
    </w:p>
    <w:p w14:paraId="6D1F4417" w14:textId="77777777"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Название компании</w:t>
      </w:r>
    </w:p>
    <w:p w14:paraId="63840B48" w14:textId="77777777" w:rsidR="00631658" w:rsidRPr="000D6993" w:rsidRDefault="00631658" w:rsidP="00845F46">
      <w:pPr>
        <w:jc w:val="both"/>
        <w:rPr>
          <w:rFonts w:ascii="GHEA Mariam" w:hAnsi="GHEA Mariam"/>
          <w:iCs/>
          <w:sz w:val="20"/>
          <w:szCs w:val="20"/>
          <w:u w:val="single"/>
          <w:vertAlign w:val="superscript"/>
          <w:lang w:val="hy-AM"/>
        </w:rPr>
      </w:pPr>
      <w:r w:rsidRPr="000D6993">
        <w:rPr>
          <w:rFonts w:ascii="GHEA Mariam" w:hAnsi="GHEA Mariam"/>
          <w:iCs/>
          <w:sz w:val="20"/>
          <w:szCs w:val="20"/>
          <w:vertAlign w:val="superscript"/>
          <w:lang w:val="hy-AM"/>
        </w:rPr>
        <w:t xml:space="preserve"> </w:t>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14:paraId="5BB1BCC5" w14:textId="77777777"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Адрес компании</w:t>
      </w:r>
    </w:p>
    <w:p w14:paraId="4CA3B5D2" w14:textId="77777777" w:rsidR="00631658" w:rsidRPr="000D6993" w:rsidRDefault="00631658" w:rsidP="00845F46">
      <w:pPr>
        <w:jc w:val="both"/>
        <w:rPr>
          <w:rFonts w:ascii="GHEA Mariam" w:hAnsi="GHEA Mariam"/>
          <w:iCs/>
          <w:sz w:val="20"/>
          <w:szCs w:val="20"/>
          <w:u w:val="single"/>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14:paraId="3F83147A" w14:textId="77777777"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название банка, обслуживающего компанию</w:t>
      </w:r>
    </w:p>
    <w:p w14:paraId="22B56856" w14:textId="77777777"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14:paraId="247060D1" w14:textId="77777777"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банковский счет компании</w:t>
      </w:r>
    </w:p>
    <w:p w14:paraId="063F06E6" w14:textId="77777777"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14:paraId="3AF85848" w14:textId="77777777"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регистрационный номер налогоплательщика компании</w:t>
      </w:r>
    </w:p>
    <w:p w14:paraId="645F9ADF" w14:textId="77777777" w:rsidR="00631658" w:rsidRPr="000D6993" w:rsidRDefault="00631658" w:rsidP="00845F46">
      <w:pPr>
        <w:jc w:val="both"/>
        <w:rPr>
          <w:rFonts w:ascii="GHEA Mariam" w:hAnsi="GHEA Mariam"/>
          <w:iCs/>
          <w:sz w:val="20"/>
          <w:szCs w:val="20"/>
          <w:u w:val="single"/>
          <w:vertAlign w:val="superscript"/>
          <w:lang w:val="hy-AM"/>
        </w:rPr>
      </w:pP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r w:rsidRPr="000D6993">
        <w:rPr>
          <w:rFonts w:ascii="GHEA Mariam" w:hAnsi="GHEA Mariam"/>
          <w:iCs/>
          <w:sz w:val="20"/>
          <w:szCs w:val="20"/>
          <w:u w:val="single"/>
          <w:vertAlign w:val="superscript"/>
          <w:lang w:val="hy-AM"/>
        </w:rPr>
        <w:tab/>
      </w:r>
    </w:p>
    <w:p w14:paraId="42C53940" w14:textId="77777777" w:rsidR="00631658" w:rsidRPr="000D6993" w:rsidRDefault="00631658" w:rsidP="00845F46">
      <w:pPr>
        <w:jc w:val="both"/>
        <w:rPr>
          <w:rFonts w:ascii="GHEA Mariam" w:hAnsi="GHEA Mariam"/>
          <w:iCs/>
          <w:sz w:val="20"/>
          <w:szCs w:val="20"/>
          <w:vertAlign w:val="superscript"/>
          <w:lang w:val="hy-AM"/>
        </w:rPr>
      </w:pPr>
      <w:r w:rsidRPr="000D6993">
        <w:rPr>
          <w:rFonts w:ascii="GHEA Mariam" w:hAnsi="GHEA Mariam"/>
          <w:iCs/>
          <w:sz w:val="20"/>
          <w:szCs w:val="20"/>
          <w:vertAlign w:val="superscript"/>
          <w:lang w:val="hy-AM"/>
        </w:rPr>
        <w:t>имя, фамилия и подпись директора компании</w:t>
      </w:r>
    </w:p>
    <w:p w14:paraId="233216BB" w14:textId="77777777" w:rsidR="00631658" w:rsidRPr="000D6993" w:rsidRDefault="00631658" w:rsidP="00845F46">
      <w:pPr>
        <w:jc w:val="both"/>
        <w:rPr>
          <w:rFonts w:ascii="GHEA Mariam" w:hAnsi="GHEA Mariam"/>
          <w:iCs/>
          <w:sz w:val="20"/>
          <w:szCs w:val="20"/>
          <w:lang w:val="hy-AM"/>
        </w:rPr>
      </w:pPr>
      <w:r w:rsidRPr="000D6993">
        <w:rPr>
          <w:rFonts w:ascii="GHEA Mariam" w:hAnsi="GHEA Mariam"/>
          <w:iCs/>
          <w:sz w:val="20"/>
          <w:szCs w:val="20"/>
          <w:lang w:val="hy-AM"/>
        </w:rPr>
        <w:t>К.Т.</w:t>
      </w:r>
    </w:p>
    <w:p w14:paraId="539ECC8A" w14:textId="77777777" w:rsidR="00631658" w:rsidRPr="000D6993" w:rsidRDefault="00631658" w:rsidP="00845F46">
      <w:pPr>
        <w:jc w:val="both"/>
        <w:rPr>
          <w:rFonts w:ascii="GHEA Mariam" w:hAnsi="GHEA Mariam"/>
          <w:iCs/>
          <w:sz w:val="20"/>
          <w:szCs w:val="20"/>
          <w:lang w:val="hy-AM"/>
        </w:rPr>
      </w:pPr>
    </w:p>
    <w:p w14:paraId="0E19A45A" w14:textId="77777777" w:rsidR="00631658" w:rsidRPr="000D6993" w:rsidRDefault="00631658" w:rsidP="00845F46">
      <w:pPr>
        <w:jc w:val="both"/>
        <w:rPr>
          <w:rFonts w:ascii="GHEA Mariam" w:hAnsi="GHEA Mariam"/>
          <w:iCs/>
          <w:sz w:val="20"/>
          <w:szCs w:val="20"/>
          <w:lang w:val="hy-AM"/>
        </w:rPr>
      </w:pPr>
      <w:r w:rsidRPr="000D6993">
        <w:rPr>
          <w:rFonts w:ascii="GHEA Mariam" w:hAnsi="GHEA Mariam"/>
          <w:iCs/>
          <w:sz w:val="20"/>
          <w:szCs w:val="20"/>
          <w:lang w:val="hy-AM"/>
        </w:rPr>
        <w:t>День месяц год</w:t>
      </w:r>
    </w:p>
    <w:p w14:paraId="08C2B87C" w14:textId="77777777" w:rsidR="00631658" w:rsidRPr="000D6993" w:rsidRDefault="00631658" w:rsidP="00845F46">
      <w:pPr>
        <w:jc w:val="center"/>
        <w:rPr>
          <w:rFonts w:ascii="GHEA Mariam" w:hAnsi="GHEA Mariam" w:cs="GHEA Grapalat"/>
          <w:iCs/>
          <w:sz w:val="20"/>
          <w:szCs w:val="20"/>
          <w:lang w:val="hy-AM"/>
        </w:rPr>
      </w:pPr>
    </w:p>
    <w:p w14:paraId="312C31D5" w14:textId="77777777" w:rsidR="00631658" w:rsidRPr="000D6993" w:rsidRDefault="00631658"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r w:rsidRPr="000D6993">
        <w:rPr>
          <w:rFonts w:ascii="GHEA Mariam" w:hAnsi="GHEA Mariam" w:cs="Sylfaen"/>
          <w:iCs/>
          <w:sz w:val="20"/>
          <w:szCs w:val="20"/>
          <w:lang w:val="hy-AM"/>
        </w:rPr>
        <w:t xml:space="preserve">* </w:t>
      </w:r>
      <w:r w:rsidRPr="000D6993">
        <w:rPr>
          <w:rFonts w:ascii="GHEA Mariam" w:hAnsi="GHEA Mariam"/>
          <w:iCs/>
          <w:sz w:val="20"/>
          <w:szCs w:val="20"/>
          <w:lang w:val="hy-AM"/>
        </w:rPr>
        <w:t>заполняется секретарем комиссии перед публикацией приглашения в информационном бюллетене.</w:t>
      </w:r>
    </w:p>
    <w:p w14:paraId="0780887B" w14:textId="77777777" w:rsidR="00631658" w:rsidRPr="000D6993" w:rsidRDefault="00631658"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p>
    <w:p w14:paraId="690090D3" w14:textId="77777777" w:rsidR="00631658" w:rsidRPr="000D6993" w:rsidRDefault="00631658"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p>
    <w:p w14:paraId="55C0ED0E" w14:textId="77777777" w:rsidR="00334B2F" w:rsidRPr="000D6993" w:rsidRDefault="00631658" w:rsidP="00845F46">
      <w:pPr>
        <w:pStyle w:val="31"/>
        <w:spacing w:line="240" w:lineRule="auto"/>
        <w:jc w:val="right"/>
        <w:rPr>
          <w:rFonts w:ascii="GHEA Mariam" w:hAnsi="GHEA Mariam"/>
          <w:b/>
          <w:iCs/>
          <w:lang w:val="hy-AM"/>
        </w:rPr>
      </w:pPr>
      <w:r w:rsidRPr="000D6993">
        <w:rPr>
          <w:rFonts w:ascii="GHEA Mariam" w:hAnsi="GHEA Mariam"/>
          <w:b/>
          <w:iCs/>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D6993"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0D6993" w:rsidRDefault="00334B2F" w:rsidP="00845F46">
            <w:pPr>
              <w:rPr>
                <w:rFonts w:ascii="GHEA Mariam" w:hAnsi="GHEA Mariam" w:cs="Sylfaen"/>
                <w:b/>
                <w:bCs/>
                <w:iCs/>
                <w:sz w:val="20"/>
                <w:szCs w:val="20"/>
                <w:lang w:val="hy-AM"/>
              </w:rPr>
            </w:pPr>
            <w:r w:rsidRPr="000D6993">
              <w:rPr>
                <w:rFonts w:ascii="GHEA Mariam" w:hAnsi="GHEA Mariam" w:cs="Sylfaen"/>
                <w:iCs/>
                <w:sz w:val="20"/>
                <w:szCs w:val="20"/>
              </w:rPr>
              <w:lastRenderedPageBreak/>
              <w:t xml:space="preserve">1. </w:t>
            </w:r>
            <w:r w:rsidRPr="000D6993">
              <w:rPr>
                <w:rFonts w:ascii="GHEA Mariam" w:hAnsi="GHEA Mariam" w:cs="Sylfaen"/>
                <w:b/>
                <w:bCs/>
                <w:iCs/>
                <w:sz w:val="20"/>
                <w:szCs w:val="20"/>
              </w:rPr>
              <w:t>ОПЛАТА</w:t>
            </w:r>
            <w:r w:rsidRPr="000D6993">
              <w:rPr>
                <w:rFonts w:ascii="GHEA Mariam" w:hAnsi="GHEA Mariam" w:cs="Arial"/>
                <w:b/>
                <w:bCs/>
                <w:iCs/>
                <w:sz w:val="20"/>
                <w:szCs w:val="20"/>
              </w:rPr>
              <w:t xml:space="preserve"> </w:t>
            </w:r>
            <w:r w:rsidRPr="000D6993">
              <w:rPr>
                <w:rFonts w:ascii="GHEA Mariam" w:hAnsi="GHEA Mariam" w:cs="Sylfaen"/>
                <w:b/>
                <w:bCs/>
                <w:iCs/>
                <w:sz w:val="20"/>
                <w:szCs w:val="20"/>
              </w:rPr>
              <w:t>ТРЕБОВАНИЕ*</w:t>
            </w:r>
          </w:p>
          <w:p w14:paraId="4072D873" w14:textId="77777777" w:rsidR="00334B2F" w:rsidRPr="000D6993" w:rsidRDefault="00334B2F" w:rsidP="00845F46">
            <w:pPr>
              <w:jc w:val="center"/>
              <w:rPr>
                <w:rFonts w:ascii="GHEA Mariam" w:hAnsi="GHEA Mariam" w:cs="Arial"/>
                <w:bCs/>
                <w:iCs/>
                <w:sz w:val="20"/>
                <w:szCs w:val="20"/>
              </w:rPr>
            </w:pPr>
          </w:p>
        </w:tc>
      </w:tr>
      <w:tr w:rsidR="00334B2F" w:rsidRPr="000D6993"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0D6993" w:rsidRDefault="00334B2F" w:rsidP="00845F46">
            <w:pPr>
              <w:rPr>
                <w:rFonts w:ascii="GHEA Mariam" w:hAnsi="GHEA Mariam" w:cs="Sylfaen"/>
                <w:iCs/>
                <w:sz w:val="20"/>
                <w:szCs w:val="20"/>
                <w:lang w:val="hy-AM"/>
              </w:rPr>
            </w:pPr>
            <w:r w:rsidRPr="000D6993">
              <w:rPr>
                <w:rFonts w:ascii="GHEA Mariam" w:hAnsi="GHEA Mariam" w:cs="Sylfaen"/>
                <w:iCs/>
                <w:sz w:val="20"/>
                <w:szCs w:val="20"/>
                <w:lang w:val="hy-AM"/>
              </w:rPr>
              <w:t xml:space="preserve">2 </w:t>
            </w:r>
            <w:r w:rsidRPr="000D6993">
              <w:rPr>
                <w:rFonts w:ascii="GHEA Mariam" w:hAnsi="GHEA Mariam" w:cs="Sylfaen"/>
                <w:iCs/>
                <w:sz w:val="20"/>
                <w:szCs w:val="20"/>
              </w:rPr>
              <w:t xml:space="preserve">. </w:t>
            </w:r>
            <w:r w:rsidRPr="000D6993">
              <w:rPr>
                <w:rFonts w:ascii="GHEA Mariam" w:hAnsi="GHEA Mariam" w:cs="Sylfaen"/>
                <w:iCs/>
                <w:sz w:val="20"/>
                <w:szCs w:val="20"/>
                <w:lang w:val="hy-AM"/>
              </w:rPr>
              <w:t>Число:</w:t>
            </w:r>
          </w:p>
        </w:tc>
      </w:tr>
      <w:tr w:rsidR="00334B2F" w:rsidRPr="000D6993"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0D6993" w:rsidRDefault="00334B2F" w:rsidP="00845F46">
            <w:pPr>
              <w:rPr>
                <w:rFonts w:ascii="GHEA Mariam" w:hAnsi="GHEA Mariam" w:cs="Sylfaen"/>
                <w:iCs/>
                <w:sz w:val="20"/>
                <w:szCs w:val="20"/>
              </w:rPr>
            </w:pPr>
            <w:r w:rsidRPr="000D6993">
              <w:rPr>
                <w:rFonts w:ascii="GHEA Mariam" w:hAnsi="GHEA Mariam" w:cs="Sylfaen"/>
                <w:iCs/>
                <w:sz w:val="20"/>
                <w:szCs w:val="20"/>
                <w:lang w:val="hy-AM"/>
              </w:rPr>
              <w:t xml:space="preserve">3 </w:t>
            </w:r>
            <w:r w:rsidRPr="000D6993">
              <w:rPr>
                <w:rFonts w:ascii="GHEA Mariam" w:hAnsi="GHEA Mariam" w:cs="Sylfaen"/>
                <w:iCs/>
                <w:sz w:val="20"/>
                <w:szCs w:val="20"/>
              </w:rPr>
              <w:t>. Презентация:</w:t>
            </w:r>
            <w:r w:rsidRPr="000D6993">
              <w:rPr>
                <w:rFonts w:ascii="GHEA Mariam" w:hAnsi="GHEA Mariam" w:cs="Arial"/>
                <w:iCs/>
                <w:sz w:val="20"/>
                <w:szCs w:val="20"/>
              </w:rPr>
              <w:t xml:space="preserve"> </w:t>
            </w:r>
            <w:r w:rsidRPr="000D6993">
              <w:rPr>
                <w:rFonts w:ascii="GHEA Mariam" w:hAnsi="GHEA Mariam" w:cs="Sylfaen"/>
                <w:iCs/>
                <w:sz w:val="20"/>
                <w:szCs w:val="20"/>
              </w:rPr>
              <w:t xml:space="preserve">дата </w:t>
            </w:r>
            <w:r w:rsidRPr="000D6993">
              <w:rPr>
                <w:rFonts w:ascii="GHEA Mariam" w:hAnsi="GHEA Mariam" w:cs="Arial"/>
                <w:iCs/>
                <w:sz w:val="20"/>
                <w:szCs w:val="20"/>
              </w:rPr>
              <w:t xml:space="preserve">: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 ___ </w:t>
            </w:r>
            <w:r w:rsidRPr="000D6993">
              <w:rPr>
                <w:rFonts w:ascii="GHEA Mariam" w:hAnsi="GHEA Mariam" w:cs="Tahoma"/>
                <w:iCs/>
                <w:color w:val="000000"/>
                <w:sz w:val="20"/>
                <w:szCs w:val="20"/>
              </w:rPr>
              <w:t>20___</w:t>
            </w:r>
          </w:p>
        </w:tc>
      </w:tr>
      <w:tr w:rsidR="00334B2F" w:rsidRPr="000D6993"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 xml:space="preserve">4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Имя плательщика </w:t>
            </w:r>
            <w:r w:rsidRPr="000D6993">
              <w:rPr>
                <w:rFonts w:ascii="GHEA Mariam" w:hAnsi="GHEA Mariam" w:cs="Sylfaen"/>
                <w:iCs/>
                <w:sz w:val="20"/>
                <w:szCs w:val="20"/>
              </w:rPr>
              <w:t xml:space="preserve">или </w:t>
            </w:r>
            <w:r w:rsidRPr="000D6993">
              <w:rPr>
                <w:rFonts w:ascii="GHEA Mariam" w:hAnsi="GHEA Mariam" w:cs="Sylfaen"/>
                <w:iCs/>
                <w:sz w:val="20"/>
                <w:szCs w:val="20"/>
                <w:lang w:val="hy-AM"/>
              </w:rPr>
              <w:t xml:space="preserve">имя и фамилия </w:t>
            </w:r>
            <w:r w:rsidRPr="000D6993">
              <w:rPr>
                <w:rFonts w:ascii="GHEA Mariam" w:hAnsi="GHEA Mariam" w:cs="Sylfaen"/>
                <w:iCs/>
                <w:sz w:val="20"/>
                <w:szCs w:val="20"/>
              </w:rPr>
              <w:t xml:space="preserve">( Компания : </w:t>
            </w:r>
            <w:r w:rsidRPr="000D6993">
              <w:rPr>
                <w:rFonts w:ascii="GHEA Mariam" w:hAnsi="GHEA Mariam" w:cs="Arial"/>
                <w:iCs/>
                <w:sz w:val="20"/>
                <w:szCs w:val="20"/>
              </w:rPr>
              <w:t>``</w:t>
            </w:r>
          </w:p>
        </w:tc>
      </w:tr>
      <w:tr w:rsidR="00334B2F" w:rsidRPr="000D6993"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 xml:space="preserve">5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Финансовая организация, обслуживающая </w:t>
            </w:r>
            <w:r w:rsidRPr="000D6993">
              <w:rPr>
                <w:rFonts w:ascii="GHEA Mariam" w:hAnsi="GHEA Mariam" w:cs="Sylfaen"/>
                <w:iCs/>
                <w:sz w:val="20"/>
                <w:szCs w:val="20"/>
              </w:rPr>
              <w:t>плательщика (</w:t>
            </w:r>
            <w:r w:rsidRPr="000D6993">
              <w:rPr>
                <w:rFonts w:ascii="GHEA Mariam" w:hAnsi="GHEA Mariam" w:cs="Arial"/>
                <w:iCs/>
                <w:sz w:val="20"/>
                <w:szCs w:val="20"/>
              </w:rPr>
              <w:t xml:space="preserve"> </w:t>
            </w:r>
            <w:r w:rsidRPr="000D6993">
              <w:rPr>
                <w:rFonts w:ascii="GHEA Mariam" w:hAnsi="GHEA Mariam" w:cs="Sylfaen"/>
                <w:iCs/>
                <w:sz w:val="20"/>
                <w:szCs w:val="20"/>
              </w:rPr>
              <w:t xml:space="preserve">банк ) </w:t>
            </w:r>
            <w:r w:rsidRPr="000D6993">
              <w:rPr>
                <w:rFonts w:ascii="GHEA Mariam" w:hAnsi="GHEA Mariam" w:cs="Arial"/>
                <w:iCs/>
                <w:sz w:val="20"/>
                <w:szCs w:val="20"/>
              </w:rPr>
              <w:t>.</w:t>
            </w:r>
          </w:p>
        </w:tc>
      </w:tr>
      <w:tr w:rsidR="00334B2F" w:rsidRPr="000D6993"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 xml:space="preserve">6 </w:t>
            </w:r>
            <w:r w:rsidRPr="000D6993">
              <w:rPr>
                <w:rFonts w:ascii="GHEA Mariam" w:hAnsi="GHEA Mariam" w:cs="Sylfaen"/>
                <w:iCs/>
                <w:sz w:val="20"/>
                <w:szCs w:val="20"/>
              </w:rPr>
              <w:t>. Плательщик:</w:t>
            </w:r>
            <w:r w:rsidRPr="000D6993">
              <w:rPr>
                <w:rFonts w:ascii="GHEA Mariam" w:hAnsi="GHEA Mariam" w:cs="Sylfaen"/>
                <w:iCs/>
                <w:sz w:val="20"/>
                <w:szCs w:val="20"/>
                <w:lang w:val="hy-AM"/>
              </w:rPr>
              <w:t xml:space="preserve"> </w:t>
            </w:r>
            <w:r w:rsidRPr="000D6993">
              <w:rPr>
                <w:rFonts w:ascii="GHEA Mariam" w:hAnsi="GHEA Mariam" w:cs="Sylfaen"/>
                <w:iCs/>
                <w:sz w:val="20"/>
                <w:szCs w:val="20"/>
              </w:rPr>
              <w:t>счет</w:t>
            </w:r>
            <w:r w:rsidRPr="000D6993">
              <w:rPr>
                <w:rFonts w:ascii="GHEA Mariam" w:hAnsi="GHEA Mariam" w:cs="Arial"/>
                <w:iCs/>
                <w:sz w:val="20"/>
                <w:szCs w:val="20"/>
              </w:rPr>
              <w:t xml:space="preserve"> </w:t>
            </w:r>
            <w:r w:rsidRPr="000D6993">
              <w:rPr>
                <w:rFonts w:ascii="GHEA Mariam" w:hAnsi="GHEA Mariam" w:cs="Sylfaen"/>
                <w:iCs/>
                <w:sz w:val="20"/>
                <w:szCs w:val="20"/>
              </w:rPr>
              <w:t xml:space="preserve">число </w:t>
            </w:r>
            <w:r w:rsidRPr="000D6993">
              <w:rPr>
                <w:rFonts w:ascii="GHEA Mariam" w:hAnsi="GHEA Mariam" w:cs="Arial"/>
                <w:iCs/>
                <w:sz w:val="20"/>
                <w:szCs w:val="20"/>
              </w:rPr>
              <w:t>:</w:t>
            </w:r>
          </w:p>
        </w:tc>
      </w:tr>
      <w:tr w:rsidR="00334B2F" w:rsidRPr="000D6993"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 xml:space="preserve">7 </w:t>
            </w:r>
            <w:r w:rsidRPr="000D6993">
              <w:rPr>
                <w:rFonts w:ascii="GHEA Mariam" w:hAnsi="GHEA Mariam" w:cs="Sylfaen"/>
                <w:iCs/>
                <w:sz w:val="20"/>
                <w:szCs w:val="20"/>
              </w:rPr>
              <w:t>. Плательщик:</w:t>
            </w:r>
            <w:r w:rsidRPr="000D6993">
              <w:rPr>
                <w:rFonts w:ascii="GHEA Mariam" w:hAnsi="GHEA Mariam" w:cs="Arial"/>
                <w:iCs/>
                <w:sz w:val="20"/>
                <w:szCs w:val="20"/>
              </w:rPr>
              <w:t xml:space="preserve"> </w:t>
            </w:r>
            <w:r w:rsidRPr="000D6993">
              <w:rPr>
                <w:rFonts w:ascii="GHEA Mariam" w:hAnsi="GHEA Mariam" w:cs="Sylfaen"/>
                <w:iCs/>
                <w:sz w:val="20"/>
                <w:szCs w:val="20"/>
              </w:rPr>
              <w:t xml:space="preserve">АВК </w:t>
            </w:r>
            <w:r w:rsidRPr="000D6993">
              <w:rPr>
                <w:rFonts w:ascii="GHEA Mariam" w:hAnsi="GHEA Mariam" w:cs="Arial"/>
                <w:iCs/>
                <w:sz w:val="20"/>
                <w:szCs w:val="20"/>
              </w:rPr>
              <w:t>:</w:t>
            </w:r>
          </w:p>
        </w:tc>
      </w:tr>
      <w:tr w:rsidR="00334B2F" w:rsidRPr="000D6993"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0D6993" w:rsidRDefault="00334B2F" w:rsidP="00845F46">
            <w:pPr>
              <w:rPr>
                <w:rFonts w:ascii="GHEA Mariam" w:hAnsi="GHEA Mariam" w:cs="Arial"/>
                <w:iCs/>
                <w:sz w:val="20"/>
                <w:szCs w:val="20"/>
              </w:rPr>
            </w:pPr>
            <w:r w:rsidRPr="000D6993">
              <w:rPr>
                <w:rFonts w:ascii="GHEA Mariam" w:hAnsi="GHEA Mariam" w:cs="Sylfaen"/>
                <w:iCs/>
                <w:sz w:val="20"/>
                <w:szCs w:val="20"/>
                <w:lang w:val="hy-AM"/>
              </w:rPr>
              <w:t xml:space="preserve">8 </w:t>
            </w:r>
            <w:r w:rsidRPr="000D6993">
              <w:rPr>
                <w:rFonts w:ascii="GHEA Mariam" w:hAnsi="GHEA Mariam" w:cs="Sylfaen"/>
                <w:iCs/>
                <w:sz w:val="20"/>
                <w:szCs w:val="20"/>
              </w:rPr>
              <w:t>. Плательщик:</w:t>
            </w:r>
            <w:r w:rsidRPr="000D6993">
              <w:rPr>
                <w:rFonts w:ascii="GHEA Mariam" w:hAnsi="GHEA Mariam" w:cs="Arial"/>
                <w:iCs/>
                <w:sz w:val="20"/>
                <w:szCs w:val="20"/>
              </w:rPr>
              <w:t xml:space="preserve"> </w:t>
            </w:r>
            <w:r w:rsidRPr="000D6993">
              <w:rPr>
                <w:rFonts w:ascii="GHEA Mariam" w:hAnsi="GHEA Mariam" w:cs="Sylfaen"/>
                <w:iCs/>
                <w:sz w:val="20"/>
                <w:szCs w:val="20"/>
              </w:rPr>
              <w:t xml:space="preserve">ПСЦ </w:t>
            </w:r>
            <w:r w:rsidRPr="000D6993">
              <w:rPr>
                <w:rFonts w:ascii="GHEA Mariam" w:hAnsi="GHEA Mariam" w:cs="Arial"/>
                <w:iCs/>
                <w:sz w:val="20"/>
                <w:szCs w:val="20"/>
              </w:rPr>
              <w:t>:</w:t>
            </w:r>
          </w:p>
        </w:tc>
      </w:tr>
      <w:tr w:rsidR="009710FB" w:rsidRPr="000D6993"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9A6D013"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lang w:val="hy-AM"/>
              </w:rPr>
              <w:t xml:space="preserve">9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Имя или имя </w:t>
            </w:r>
            <w:r w:rsidRPr="000D6993">
              <w:rPr>
                <w:rFonts w:ascii="GHEA Mariam" w:hAnsi="GHEA Mariam" w:cs="Sylfaen"/>
                <w:iCs/>
                <w:sz w:val="20"/>
                <w:szCs w:val="20"/>
              </w:rPr>
              <w:t xml:space="preserve">бенефициара : </w:t>
            </w:r>
            <w:r w:rsidRPr="000D6993">
              <w:rPr>
                <w:rFonts w:ascii="GHEA Mariam" w:hAnsi="GHEA Mariam" w:cs="Arial"/>
                <w:iCs/>
                <w:sz w:val="20"/>
                <w:szCs w:val="20"/>
              </w:rPr>
              <w:t xml:space="preserve">НОК </w:t>
            </w:r>
            <w:r w:rsidRPr="000D6993">
              <w:rPr>
                <w:rFonts w:ascii="GHEA Mariam" w:hAnsi="GHEA Mariam"/>
                <w:sz w:val="20"/>
                <w:szCs w:val="20"/>
                <w:lang w:val="hy-AM"/>
              </w:rPr>
              <w:t>«Канакераванская средняя школа».</w:t>
            </w:r>
          </w:p>
        </w:tc>
      </w:tr>
      <w:tr w:rsidR="009710FB" w:rsidRPr="000D6993"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F042945" w:rsidR="009710FB" w:rsidRPr="000D6993" w:rsidRDefault="009710FB" w:rsidP="009710FB">
            <w:pPr>
              <w:rPr>
                <w:rFonts w:ascii="GHEA Mariam" w:hAnsi="GHEA Mariam" w:cs="Sylfaen"/>
                <w:iCs/>
                <w:sz w:val="20"/>
                <w:szCs w:val="20"/>
                <w:lang w:val="ru-RU"/>
              </w:rPr>
            </w:pPr>
            <w:r w:rsidRPr="000D6993">
              <w:rPr>
                <w:rFonts w:ascii="GHEA Mariam" w:hAnsi="GHEA Mariam" w:cs="Sylfaen"/>
                <w:iCs/>
                <w:sz w:val="20"/>
                <w:szCs w:val="20"/>
                <w:lang w:val="ru-RU"/>
              </w:rPr>
              <w:t>10.</w:t>
            </w:r>
            <w:r w:rsidRPr="000D6993">
              <w:rPr>
                <w:rFonts w:ascii="GHEA Mariam" w:hAnsi="GHEA Mariam" w:cs="Sylfaen"/>
                <w:iCs/>
                <w:sz w:val="20"/>
                <w:szCs w:val="20"/>
              </w:rPr>
              <w:t xml:space="preserve"> Бенефициар</w:t>
            </w:r>
            <w:r w:rsidRPr="000D6993">
              <w:rPr>
                <w:rFonts w:ascii="GHEA Mariam" w:hAnsi="GHEA Mariam" w:cs="Arial"/>
                <w:iCs/>
                <w:sz w:val="20"/>
                <w:szCs w:val="20"/>
              </w:rPr>
              <w:t xml:space="preserve"> </w:t>
            </w:r>
            <w:r w:rsidRPr="000D6993">
              <w:rPr>
                <w:rFonts w:ascii="GHEA Mariam" w:hAnsi="GHEA Mariam" w:cs="Sylfaen"/>
                <w:iCs/>
                <w:sz w:val="20"/>
                <w:szCs w:val="20"/>
              </w:rPr>
              <w:t xml:space="preserve">PSC </w:t>
            </w:r>
            <w:proofErr w:type="gramStart"/>
            <w:r w:rsidRPr="000D6993">
              <w:rPr>
                <w:rFonts w:ascii="GHEA Mariam" w:hAnsi="GHEA Mariam" w:cs="Sylfaen"/>
                <w:iCs/>
                <w:sz w:val="20"/>
                <w:szCs w:val="20"/>
                <w:lang w:val="ru-RU"/>
              </w:rPr>
              <w:t xml:space="preserve">( </w:t>
            </w:r>
            <w:proofErr w:type="gramEnd"/>
            <w:r w:rsidRPr="000D6993">
              <w:rPr>
                <w:rFonts w:ascii="GHEA Mariam" w:hAnsi="GHEA Mariam" w:cs="Sylfaen"/>
                <w:iCs/>
                <w:sz w:val="20"/>
                <w:szCs w:val="20"/>
                <w:lang w:val="hy-AM"/>
              </w:rPr>
              <w:t xml:space="preserve">не заполняется </w:t>
            </w:r>
            <w:r w:rsidRPr="000D6993">
              <w:rPr>
                <w:rFonts w:ascii="GHEA Mariam" w:hAnsi="GHEA Mariam" w:cs="Sylfaen"/>
                <w:iCs/>
                <w:sz w:val="20"/>
                <w:szCs w:val="20"/>
                <w:lang w:val="ru-RU"/>
              </w:rPr>
              <w:t>)</w:t>
            </w:r>
          </w:p>
        </w:tc>
      </w:tr>
      <w:tr w:rsidR="009710FB" w:rsidRPr="000D6993"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38D0F87"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lang w:val="hy-AM"/>
              </w:rPr>
              <w:t xml:space="preserve">11 </w:t>
            </w:r>
            <w:r w:rsidRPr="000D6993">
              <w:rPr>
                <w:rFonts w:ascii="GHEA Mariam" w:hAnsi="GHEA Mariam" w:cs="Sylfaen"/>
                <w:iCs/>
                <w:sz w:val="20"/>
                <w:szCs w:val="20"/>
              </w:rPr>
              <w:t>. Бенефициар</w:t>
            </w:r>
            <w:r w:rsidRPr="000D6993">
              <w:rPr>
                <w:rFonts w:ascii="GHEA Mariam" w:hAnsi="GHEA Mariam" w:cs="Arial"/>
                <w:iCs/>
                <w:sz w:val="20"/>
                <w:szCs w:val="20"/>
              </w:rPr>
              <w:t xml:space="preserve"> </w:t>
            </w:r>
            <w:r w:rsidRPr="000D6993">
              <w:rPr>
                <w:rFonts w:ascii="GHEA Mariam" w:hAnsi="GHEA Mariam" w:cs="Sylfaen"/>
                <w:iCs/>
                <w:sz w:val="20"/>
                <w:szCs w:val="20"/>
              </w:rPr>
              <w:t xml:space="preserve">АВК </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007153E6" w:rsidRPr="000D6993">
              <w:rPr>
                <w:rFonts w:ascii="GHEA Mariam" w:hAnsi="GHEA Mariam" w:cs="Sylfaen"/>
                <w:sz w:val="20"/>
                <w:szCs w:val="20"/>
                <w:lang w:val="hy-AM"/>
              </w:rPr>
              <w:t>03304956</w:t>
            </w:r>
          </w:p>
        </w:tc>
      </w:tr>
      <w:tr w:rsidR="009710FB" w:rsidRPr="000D6993"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5051D6A"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2 </w:t>
            </w:r>
            <w:r w:rsidRPr="000D6993">
              <w:rPr>
                <w:rFonts w:ascii="GHEA Mariam" w:hAnsi="GHEA Mariam" w:cs="Sylfaen"/>
                <w:iCs/>
                <w:sz w:val="20"/>
                <w:szCs w:val="20"/>
              </w:rPr>
              <w:t>. Имя получателя</w:t>
            </w:r>
            <w:proofErr w:type="gramStart"/>
            <w:r w:rsidRPr="000D6993">
              <w:rPr>
                <w:rFonts w:ascii="GHEA Mariam" w:hAnsi="GHEA Mariam" w:cs="Sylfaen"/>
                <w:iCs/>
                <w:sz w:val="20"/>
                <w:szCs w:val="20"/>
              </w:rPr>
              <w:t xml:space="preserve"> </w:t>
            </w:r>
            <w:r w:rsidRPr="000D6993">
              <w:rPr>
                <w:rFonts w:ascii="GHEA Mariam" w:hAnsi="GHEA Mariam" w:cs="Sylfaen"/>
                <w:iCs/>
                <w:sz w:val="20"/>
                <w:szCs w:val="20"/>
                <w:lang w:val="hy-AM"/>
              </w:rPr>
              <w:t>:</w:t>
            </w:r>
            <w:proofErr w:type="gramEnd"/>
            <w:r w:rsidRPr="000D6993">
              <w:rPr>
                <w:rFonts w:ascii="GHEA Mariam" w:hAnsi="GHEA Mariam" w:cs="Arial"/>
                <w:iCs/>
                <w:sz w:val="20"/>
                <w:szCs w:val="20"/>
              </w:rPr>
              <w:t xml:space="preserve"> </w:t>
            </w:r>
            <w:r w:rsidRPr="000D6993">
              <w:rPr>
                <w:rFonts w:ascii="GHEA Mariam" w:hAnsi="GHEA Mariam" w:cs="Sylfaen"/>
                <w:iCs/>
                <w:sz w:val="20"/>
                <w:szCs w:val="20"/>
                <w:lang w:val="hy-AM"/>
              </w:rPr>
              <w:t xml:space="preserve">обслуживающая Финансовая организация </w:t>
            </w:r>
            <w:r w:rsidRPr="000D6993">
              <w:rPr>
                <w:rFonts w:ascii="GHEA Mariam" w:hAnsi="GHEA Mariam" w:cs="Sylfaen"/>
                <w:iCs/>
                <w:sz w:val="20"/>
                <w:szCs w:val="20"/>
              </w:rPr>
              <w:t xml:space="preserve">( банк ) </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D77B0E">
              <w:rPr>
                <w:rStyle w:val="80"/>
                <w:rFonts w:ascii="GHEA Mariam" w:hAnsi="GHEA Mariam" w:cs="Sylfaen"/>
                <w:i w:val="0"/>
                <w:sz w:val="20"/>
                <w:szCs w:val="20"/>
                <w:lang w:val="ru-RU"/>
              </w:rPr>
              <w:t xml:space="preserve"> </w:t>
            </w:r>
            <w:r w:rsidR="007153E6" w:rsidRPr="000D6993">
              <w:rPr>
                <w:rFonts w:ascii="GHEA Mariam" w:hAnsi="GHEA Mariam"/>
                <w:sz w:val="20"/>
                <w:szCs w:val="20"/>
              </w:rPr>
              <w:t xml:space="preserve"> </w:t>
            </w:r>
            <w:r w:rsidR="007153E6" w:rsidRPr="000D6993">
              <w:rPr>
                <w:rStyle w:val="aff3"/>
                <w:rFonts w:ascii="GHEA Mariam" w:hAnsi="GHEA Mariam" w:cs="Sylfaen"/>
                <w:i w:val="0"/>
                <w:sz w:val="20"/>
                <w:szCs w:val="20"/>
              </w:rPr>
              <w:t>Оперативное Министерство финансов Республики Армения Администрация</w:t>
            </w:r>
          </w:p>
        </w:tc>
      </w:tr>
      <w:tr w:rsidR="009710FB" w:rsidRPr="000D6993"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9B7E70F"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3 </w:t>
            </w:r>
            <w:r w:rsidRPr="000D6993">
              <w:rPr>
                <w:rFonts w:ascii="GHEA Mariam" w:hAnsi="GHEA Mariam" w:cs="Sylfaen"/>
                <w:iCs/>
                <w:sz w:val="20"/>
                <w:szCs w:val="20"/>
              </w:rPr>
              <w:t>. Бенефициар</w:t>
            </w:r>
            <w:r w:rsidRPr="000D6993">
              <w:rPr>
                <w:rFonts w:ascii="GHEA Mariam" w:hAnsi="GHEA Mariam" w:cs="Arial"/>
                <w:iCs/>
                <w:sz w:val="20"/>
                <w:szCs w:val="20"/>
              </w:rPr>
              <w:t xml:space="preserve"> </w:t>
            </w:r>
            <w:r w:rsidRPr="000D6993">
              <w:rPr>
                <w:rFonts w:ascii="GHEA Mariam" w:hAnsi="GHEA Mariam" w:cs="Sylfaen"/>
                <w:iCs/>
                <w:sz w:val="20"/>
                <w:szCs w:val="20"/>
              </w:rPr>
              <w:t>счет</w:t>
            </w:r>
            <w:r w:rsidRPr="000D6993">
              <w:rPr>
                <w:rFonts w:ascii="GHEA Mariam" w:hAnsi="GHEA Mariam" w:cs="Arial"/>
                <w:iCs/>
                <w:sz w:val="20"/>
                <w:szCs w:val="20"/>
              </w:rPr>
              <w:t xml:space="preserve"> </w:t>
            </w:r>
            <w:r w:rsidRPr="000D6993">
              <w:rPr>
                <w:rFonts w:ascii="GHEA Mariam" w:hAnsi="GHEA Mariam" w:cs="Sylfaen"/>
                <w:iCs/>
                <w:sz w:val="20"/>
                <w:szCs w:val="20"/>
              </w:rPr>
              <w:t xml:space="preserve">число </w:t>
            </w:r>
            <w:proofErr w:type="gramStart"/>
            <w:r w:rsidRPr="000D6993">
              <w:rPr>
                <w:rFonts w:ascii="GHEA Mariam" w:hAnsi="GHEA Mariam" w:cs="Arial"/>
                <w:iCs/>
                <w:sz w:val="20"/>
                <w:szCs w:val="20"/>
              </w:rPr>
              <w:t xml:space="preserve">( </w:t>
            </w:r>
            <w:proofErr w:type="gramEnd"/>
            <w:r w:rsidRPr="000D6993">
              <w:rPr>
                <w:rFonts w:ascii="GHEA Mariam" w:hAnsi="GHEA Mariam" w:cs="Sylfaen"/>
                <w:iCs/>
                <w:sz w:val="20"/>
                <w:szCs w:val="20"/>
              </w:rPr>
              <w:t xml:space="preserve">примечание </w:t>
            </w:r>
            <w:r w:rsidRPr="000D6993">
              <w:rPr>
                <w:rFonts w:ascii="GHEA Mariam" w:hAnsi="GHEA Mariam" w:cs="Arial"/>
                <w:iCs/>
                <w:sz w:val="20"/>
                <w:szCs w:val="20"/>
              </w:rPr>
              <w:t>.N )</w:t>
            </w:r>
            <w:r w:rsidRPr="000D6993">
              <w:rPr>
                <w:rFonts w:ascii="GHEA Mariam" w:hAnsi="GHEA Mariam" w:cs="Arial"/>
                <w:iCs/>
                <w:sz w:val="20"/>
                <w:szCs w:val="20"/>
                <w:lang w:val="hy-AM"/>
              </w:rPr>
              <w:t xml:space="preserve"> </w:t>
            </w:r>
            <w:r w:rsidR="007153E6" w:rsidRPr="000D6993">
              <w:rPr>
                <w:rFonts w:ascii="GHEA Mariam" w:hAnsi="GHEA Mariam" w:cs="Sylfaen"/>
                <w:sz w:val="20"/>
                <w:szCs w:val="20"/>
                <w:lang w:val="hy-AM"/>
              </w:rPr>
              <w:t>900118000216</w:t>
            </w:r>
          </w:p>
        </w:tc>
      </w:tr>
      <w:tr w:rsidR="009710FB" w:rsidRPr="000D6993"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4 </w:t>
            </w:r>
            <w:r w:rsidRPr="000D6993">
              <w:rPr>
                <w:rFonts w:ascii="GHEA Mariam" w:hAnsi="GHEA Mariam" w:cs="Sylfaen"/>
                <w:iCs/>
                <w:sz w:val="20"/>
                <w:szCs w:val="20"/>
              </w:rPr>
              <w:t>. Сумма</w:t>
            </w:r>
            <w:r w:rsidRPr="000D6993">
              <w:rPr>
                <w:rFonts w:ascii="GHEA Mariam" w:hAnsi="GHEA Mariam" w:cs="Arial"/>
                <w:iCs/>
                <w:sz w:val="20"/>
                <w:szCs w:val="20"/>
              </w:rPr>
              <w:t xml:space="preserve"> </w:t>
            </w:r>
            <w:r w:rsidRPr="000D6993">
              <w:rPr>
                <w:rFonts w:ascii="GHEA Mariam" w:hAnsi="GHEA Mariam" w:cs="Arial"/>
                <w:iCs/>
                <w:sz w:val="20"/>
                <w:szCs w:val="20"/>
                <w:lang w:val="ru-RU"/>
              </w:rPr>
              <w:t xml:space="preserve">( </w:t>
            </w:r>
            <w:r w:rsidRPr="000D6993">
              <w:rPr>
                <w:rFonts w:ascii="GHEA Mariam" w:hAnsi="GHEA Mariam" w:cs="Sylfaen"/>
                <w:iCs/>
                <w:sz w:val="20"/>
                <w:szCs w:val="20"/>
              </w:rPr>
              <w:t>в цифрах</w:t>
            </w:r>
            <w:r w:rsidRPr="000D6993">
              <w:rPr>
                <w:rFonts w:ascii="GHEA Mariam" w:hAnsi="GHEA Mariam" w:cs="Arial"/>
                <w:iCs/>
                <w:sz w:val="20"/>
                <w:szCs w:val="20"/>
              </w:rPr>
              <w:t xml:space="preserve"> </w:t>
            </w:r>
            <w:r w:rsidRPr="000D6993">
              <w:rPr>
                <w:rFonts w:ascii="GHEA Mariam" w:hAnsi="GHEA Mariam" w:cs="Sylfaen"/>
                <w:iCs/>
                <w:sz w:val="20"/>
                <w:szCs w:val="20"/>
              </w:rPr>
              <w:t>и:</w:t>
            </w:r>
            <w:r w:rsidRPr="000D6993">
              <w:rPr>
                <w:rFonts w:ascii="GHEA Mariam" w:hAnsi="GHEA Mariam" w:cs="Arial"/>
                <w:iCs/>
                <w:sz w:val="20"/>
                <w:szCs w:val="20"/>
              </w:rPr>
              <w:t xml:space="preserve"> </w:t>
            </w:r>
            <w:r w:rsidRPr="000D6993">
              <w:rPr>
                <w:rFonts w:ascii="GHEA Mariam" w:hAnsi="GHEA Mariam" w:cs="Sylfaen"/>
                <w:iCs/>
                <w:sz w:val="20"/>
                <w:szCs w:val="20"/>
              </w:rPr>
              <w:t xml:space="preserve">в словах </w:t>
            </w:r>
            <w:r w:rsidRPr="000D6993">
              <w:rPr>
                <w:rFonts w:ascii="GHEA Mariam" w:hAnsi="GHEA Mariam" w:cs="Sylfaen"/>
                <w:iCs/>
                <w:sz w:val="20"/>
                <w:szCs w:val="20"/>
                <w:lang w:val="ru-RU"/>
              </w:rPr>
              <w:t>)</w:t>
            </w:r>
            <w:proofErr w:type="gramStart"/>
            <w:r w:rsidRPr="000D6993">
              <w:rPr>
                <w:rFonts w:ascii="GHEA Mariam" w:hAnsi="GHEA Mariam" w:cs="Sylfaen"/>
                <w:iCs/>
                <w:sz w:val="20"/>
                <w:szCs w:val="20"/>
                <w:lang w:val="ru-RU"/>
              </w:rPr>
              <w:t xml:space="preserve"> </w:t>
            </w:r>
            <w:r w:rsidRPr="000D6993">
              <w:rPr>
                <w:rFonts w:ascii="GHEA Mariam" w:hAnsi="GHEA Mariam" w:cs="Arial"/>
                <w:iCs/>
                <w:sz w:val="20"/>
                <w:szCs w:val="20"/>
              </w:rPr>
              <w:t>.</w:t>
            </w:r>
            <w:proofErr w:type="gramEnd"/>
          </w:p>
        </w:tc>
      </w:tr>
      <w:tr w:rsidR="009710FB" w:rsidRPr="000D6993"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15. </w:t>
            </w:r>
            <w:r w:rsidRPr="000D6993">
              <w:rPr>
                <w:rFonts w:ascii="GHEA Mariam" w:hAnsi="GHEA Mariam" w:cs="Sylfaen"/>
                <w:iCs/>
                <w:sz w:val="20"/>
                <w:szCs w:val="20"/>
                <w:lang w:val="hy-AM"/>
              </w:rPr>
              <w:t xml:space="preserve">Принятая сумма : </w:t>
            </w:r>
            <w:r w:rsidRPr="000D6993">
              <w:rPr>
                <w:rFonts w:ascii="GHEA Mariam" w:hAnsi="GHEA Mariam" w:cs="Sylfaen"/>
                <w:iCs/>
                <w:sz w:val="20"/>
                <w:szCs w:val="20"/>
              </w:rPr>
              <w:t>( цифрами</w:t>
            </w:r>
            <w:r w:rsidRPr="000D6993">
              <w:rPr>
                <w:rFonts w:ascii="GHEA Mariam" w:hAnsi="GHEA Mariam" w:cs="Arial"/>
                <w:iCs/>
                <w:sz w:val="20"/>
                <w:szCs w:val="20"/>
              </w:rPr>
              <w:t xml:space="preserve"> </w:t>
            </w:r>
            <w:r w:rsidRPr="000D6993">
              <w:rPr>
                <w:rFonts w:ascii="GHEA Mariam" w:hAnsi="GHEA Mariam" w:cs="Sylfaen"/>
                <w:iCs/>
                <w:sz w:val="20"/>
                <w:szCs w:val="20"/>
              </w:rPr>
              <w:t>и:</w:t>
            </w:r>
            <w:r w:rsidRPr="000D6993">
              <w:rPr>
                <w:rFonts w:ascii="GHEA Mariam" w:hAnsi="GHEA Mariam" w:cs="Arial"/>
                <w:iCs/>
                <w:sz w:val="20"/>
                <w:szCs w:val="20"/>
              </w:rPr>
              <w:t xml:space="preserve"> </w:t>
            </w:r>
            <w:r w:rsidRPr="000D6993">
              <w:rPr>
                <w:rFonts w:ascii="GHEA Mariam" w:hAnsi="GHEA Mariam" w:cs="Sylfaen"/>
                <w:iCs/>
                <w:sz w:val="20"/>
                <w:szCs w:val="20"/>
              </w:rPr>
              <w:t>в словах )</w:t>
            </w:r>
            <w:r w:rsidRPr="000D6993">
              <w:rPr>
                <w:rFonts w:ascii="GHEA Mariam" w:hAnsi="GHEA Mariam" w:cs="Sylfaen"/>
                <w:iCs/>
                <w:sz w:val="20"/>
                <w:szCs w:val="20"/>
                <w:lang w:val="hy-AM"/>
              </w:rPr>
              <w:t xml:space="preserve">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предназначен для частичного принятия указанной суммы, которая не применяется </w:t>
            </w:r>
            <w:r w:rsidRPr="000D6993">
              <w:rPr>
                <w:rFonts w:ascii="GHEA Mariam" w:hAnsi="GHEA Mariam" w:cs="Sylfaen"/>
                <w:iCs/>
                <w:sz w:val="20"/>
                <w:szCs w:val="20"/>
              </w:rPr>
              <w:t>)</w:t>
            </w:r>
          </w:p>
        </w:tc>
      </w:tr>
      <w:tr w:rsidR="009710FB" w:rsidRPr="000D6993"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 xml:space="preserve">1 </w:t>
            </w:r>
            <w:r w:rsidRPr="000D6993">
              <w:rPr>
                <w:rFonts w:ascii="GHEA Mariam" w:hAnsi="GHEA Mariam" w:cs="Sylfaen"/>
                <w:iCs/>
                <w:sz w:val="20"/>
                <w:szCs w:val="20"/>
                <w:lang w:val="ru-RU"/>
              </w:rPr>
              <w:t xml:space="preserve">6 </w:t>
            </w:r>
            <w:r w:rsidRPr="000D6993">
              <w:rPr>
                <w:rFonts w:ascii="GHEA Mariam" w:hAnsi="GHEA Mariam" w:cs="Sylfaen"/>
                <w:iCs/>
                <w:sz w:val="20"/>
                <w:szCs w:val="20"/>
              </w:rPr>
              <w:t xml:space="preserve">. Валюта </w:t>
            </w:r>
            <w:proofErr w:type="gramStart"/>
            <w:r w:rsidRPr="000D6993">
              <w:rPr>
                <w:rFonts w:ascii="GHEA Mariam" w:hAnsi="GHEA Mariam" w:cs="Arial"/>
                <w:iCs/>
                <w:sz w:val="20"/>
                <w:szCs w:val="20"/>
              </w:rPr>
              <w:t xml:space="preserve">( </w:t>
            </w:r>
            <w:proofErr w:type="gramEnd"/>
            <w:r w:rsidRPr="000D6993">
              <w:rPr>
                <w:rFonts w:ascii="GHEA Mariam" w:hAnsi="GHEA Mariam" w:cs="Sylfaen"/>
                <w:iCs/>
                <w:sz w:val="20"/>
                <w:szCs w:val="20"/>
              </w:rPr>
              <w:t>прописью:</w:t>
            </w:r>
            <w:r w:rsidRPr="000D6993">
              <w:rPr>
                <w:rFonts w:ascii="GHEA Mariam" w:hAnsi="GHEA Mariam" w:cs="Arial"/>
                <w:iCs/>
                <w:sz w:val="20"/>
                <w:szCs w:val="20"/>
              </w:rPr>
              <w:t xml:space="preserve"> </w:t>
            </w:r>
            <w:r w:rsidRPr="000D6993">
              <w:rPr>
                <w:rFonts w:ascii="GHEA Mariam" w:hAnsi="GHEA Mariam" w:cs="Sylfaen"/>
                <w:iCs/>
                <w:sz w:val="20"/>
                <w:szCs w:val="20"/>
              </w:rPr>
              <w:t>и:</w:t>
            </w:r>
            <w:r w:rsidRPr="000D6993">
              <w:rPr>
                <w:rFonts w:ascii="GHEA Mariam" w:hAnsi="GHEA Mariam" w:cs="Arial"/>
                <w:iCs/>
                <w:sz w:val="20"/>
                <w:szCs w:val="20"/>
              </w:rPr>
              <w:t xml:space="preserve"> </w:t>
            </w:r>
            <w:r w:rsidRPr="000D6993">
              <w:rPr>
                <w:rFonts w:ascii="GHEA Mariam" w:hAnsi="GHEA Mariam" w:cs="Sylfaen"/>
                <w:iCs/>
                <w:sz w:val="20"/>
                <w:szCs w:val="20"/>
              </w:rPr>
              <w:t xml:space="preserve">с кодом </w:t>
            </w:r>
            <w:r w:rsidRPr="000D6993">
              <w:rPr>
                <w:rFonts w:ascii="GHEA Mariam" w:hAnsi="GHEA Mariam" w:cs="Arial"/>
                <w:iCs/>
                <w:sz w:val="20"/>
                <w:szCs w:val="20"/>
              </w:rPr>
              <w:t>).</w:t>
            </w:r>
          </w:p>
        </w:tc>
      </w:tr>
      <w:tr w:rsidR="009710FB" w:rsidRPr="000D6993"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9710FB" w:rsidRPr="000D6993" w:rsidRDefault="009710FB" w:rsidP="009710FB">
            <w:pPr>
              <w:rPr>
                <w:rFonts w:ascii="GHEA Mariam" w:hAnsi="GHEA Mariam" w:cs="Arial"/>
                <w:iCs/>
                <w:sz w:val="20"/>
                <w:szCs w:val="20"/>
                <w:lang w:val="hy-AM"/>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7 </w:t>
            </w:r>
            <w:r w:rsidRPr="000D6993">
              <w:rPr>
                <w:rFonts w:ascii="GHEA Mariam" w:hAnsi="GHEA Mariam" w:cs="Sylfaen"/>
                <w:iCs/>
                <w:sz w:val="20"/>
                <w:szCs w:val="20"/>
              </w:rPr>
              <w:t xml:space="preserve">. Цель сделки </w:t>
            </w:r>
            <w:proofErr w:type="gramStart"/>
            <w:r w:rsidRPr="000D6993">
              <w:rPr>
                <w:rFonts w:ascii="GHEA Mariam" w:hAnsi="GHEA Mariam" w:cs="Arial"/>
                <w:iCs/>
                <w:sz w:val="20"/>
                <w:szCs w:val="20"/>
              </w:rPr>
              <w:t xml:space="preserve">( </w:t>
            </w:r>
            <w:proofErr w:type="gramEnd"/>
            <w:r w:rsidRPr="000D6993">
              <w:rPr>
                <w:rFonts w:ascii="GHEA Mariam" w:hAnsi="GHEA Mariam" w:cs="Sylfaen"/>
                <w:iCs/>
                <w:sz w:val="20"/>
                <w:szCs w:val="20"/>
              </w:rPr>
              <w:t xml:space="preserve">платежа </w:t>
            </w:r>
            <w:r w:rsidRPr="000D6993">
              <w:rPr>
                <w:rFonts w:ascii="GHEA Mariam" w:hAnsi="GHEA Mariam" w:cs="Arial"/>
                <w:iCs/>
                <w:sz w:val="20"/>
                <w:szCs w:val="20"/>
              </w:rPr>
              <w:t>) :</w:t>
            </w:r>
            <w:r w:rsidRPr="000D6993">
              <w:rPr>
                <w:rFonts w:ascii="GHEA Mariam" w:hAnsi="GHEA Mariam" w:cs="Arial"/>
                <w:iCs/>
                <w:sz w:val="20"/>
                <w:szCs w:val="20"/>
                <w:lang w:val="hy-AM"/>
              </w:rPr>
              <w:t xml:space="preserve">  </w:t>
            </w:r>
            <w:r w:rsidRPr="000D6993">
              <w:rPr>
                <w:rFonts w:ascii="GHEA Mariam" w:hAnsi="GHEA Mariam" w:cs="Sylfaen"/>
                <w:bCs/>
                <w:iCs/>
                <w:sz w:val="20"/>
                <w:szCs w:val="20"/>
              </w:rPr>
              <w:t xml:space="preserve">( </w:t>
            </w:r>
            <w:r w:rsidRPr="000D6993">
              <w:rPr>
                <w:rFonts w:ascii="GHEA Mariam" w:hAnsi="GHEA Mariam" w:cs="Sylfaen"/>
                <w:bCs/>
                <w:iCs/>
                <w:sz w:val="20"/>
                <w:szCs w:val="20"/>
                <w:lang w:val="hy-AM"/>
              </w:rPr>
              <w:t>исполнение договора</w:t>
            </w:r>
            <w:r w:rsidRPr="000D6993">
              <w:rPr>
                <w:rFonts w:ascii="GHEA Mariam" w:hAnsi="GHEA Mariam" w:cs="Sylfaen"/>
                <w:bCs/>
                <w:iCs/>
                <w:sz w:val="20"/>
                <w:szCs w:val="20"/>
              </w:rPr>
              <w:t xml:space="preserve"> предусмотрите </w:t>
            </w:r>
            <w:r w:rsidRPr="000D6993">
              <w:rPr>
                <w:rFonts w:ascii="GHEA Mariam" w:hAnsi="GHEA Mariam" w:cs="Sylfaen"/>
                <w:bCs/>
                <w:iCs/>
                <w:sz w:val="20"/>
                <w:szCs w:val="20"/>
                <w:lang w:val="hy-AM"/>
              </w:rPr>
              <w:t xml:space="preserve">это </w:t>
            </w:r>
            <w:r w:rsidRPr="000D6993">
              <w:rPr>
                <w:rFonts w:ascii="GHEA Mariam" w:hAnsi="GHEA Mariam" w:cs="Sylfaen"/>
                <w:bCs/>
                <w:iCs/>
                <w:sz w:val="20"/>
                <w:szCs w:val="20"/>
              </w:rPr>
              <w:t>)</w:t>
            </w:r>
          </w:p>
        </w:tc>
      </w:tr>
      <w:tr w:rsidR="009710FB" w:rsidRPr="000D6993"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9710FB" w:rsidRPr="000D6993" w:rsidRDefault="009710FB" w:rsidP="009710FB">
            <w:pPr>
              <w:rPr>
                <w:rFonts w:ascii="GHEA Mariam" w:hAnsi="GHEA Mariam" w:cs="Arial"/>
                <w:iCs/>
                <w:sz w:val="20"/>
                <w:szCs w:val="20"/>
              </w:rPr>
            </w:pPr>
            <w:r w:rsidRPr="000D6993">
              <w:rPr>
                <w:rFonts w:ascii="GHEA Mariam" w:hAnsi="GHEA Mariam" w:cs="Sylfaen"/>
                <w:iCs/>
                <w:sz w:val="20"/>
                <w:szCs w:val="20"/>
              </w:rPr>
              <w:t xml:space="preserve">1 </w:t>
            </w:r>
            <w:r w:rsidRPr="000D6993">
              <w:rPr>
                <w:rFonts w:ascii="GHEA Mariam" w:hAnsi="GHEA Mariam" w:cs="Sylfaen"/>
                <w:iCs/>
                <w:sz w:val="20"/>
                <w:szCs w:val="20"/>
                <w:lang w:val="hy-AM"/>
              </w:rPr>
              <w:t xml:space="preserve">8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Основания осуществления выплаты: </w:t>
            </w:r>
            <w:r w:rsidRPr="000D6993">
              <w:rPr>
                <w:rFonts w:ascii="GHEA Mariam" w:hAnsi="GHEA Mariam" w:cs="Sylfaen"/>
                <w:iCs/>
                <w:sz w:val="20"/>
                <w:szCs w:val="20"/>
              </w:rPr>
              <w:t xml:space="preserve">( </w:t>
            </w:r>
            <w:r w:rsidRPr="000D6993">
              <w:rPr>
                <w:rFonts w:ascii="GHEA Mariam" w:hAnsi="GHEA Mariam" w:cs="Arial"/>
                <w:iCs/>
                <w:sz w:val="20"/>
                <w:szCs w:val="20"/>
                <w:lang w:val="hy-AM"/>
              </w:rPr>
              <w:t xml:space="preserve">Наименование </w:t>
            </w:r>
            <w:r w:rsidRPr="000D6993">
              <w:rPr>
                <w:rFonts w:ascii="GHEA Mariam" w:hAnsi="GHEA Mariam" w:cs="Sylfaen"/>
                <w:iCs/>
                <w:sz w:val="20"/>
                <w:szCs w:val="20"/>
                <w:lang w:val="hy-AM"/>
              </w:rPr>
              <w:t>документов</w:t>
            </w:r>
            <w:proofErr w:type="gramStart"/>
            <w:r w:rsidRPr="000D6993">
              <w:rPr>
                <w:rFonts w:ascii="GHEA Mariam" w:hAnsi="GHEA Mariam" w:cs="Sylfaen"/>
                <w:iCs/>
                <w:sz w:val="20"/>
                <w:szCs w:val="20"/>
                <w:lang w:val="hy-AM"/>
              </w:rPr>
              <w:t xml:space="preserve"> </w:t>
            </w:r>
            <w:r w:rsidRPr="000D6993">
              <w:rPr>
                <w:rFonts w:ascii="GHEA Mariam" w:hAnsi="GHEA Mariam" w:cs="Arial"/>
                <w:iCs/>
                <w:sz w:val="20"/>
                <w:szCs w:val="20"/>
              </w:rPr>
              <w:t>,</w:t>
            </w:r>
            <w:proofErr w:type="gramEnd"/>
            <w:r w:rsidRPr="000D6993">
              <w:rPr>
                <w:rFonts w:ascii="GHEA Mariam" w:hAnsi="GHEA Mariam" w:cs="Arial"/>
                <w:iCs/>
                <w:sz w:val="20"/>
                <w:szCs w:val="20"/>
              </w:rPr>
              <w:t xml:space="preserve"> </w:t>
            </w:r>
            <w:r w:rsidRPr="000D6993">
              <w:rPr>
                <w:rFonts w:ascii="GHEA Mariam" w:hAnsi="GHEA Mariam" w:cs="Arial"/>
                <w:iCs/>
                <w:sz w:val="20"/>
                <w:szCs w:val="20"/>
                <w:lang w:val="hy-AM"/>
              </w:rPr>
              <w:t xml:space="preserve">в том числе договора о возмещении ущерба, </w:t>
            </w:r>
            <w:r w:rsidRPr="000D6993">
              <w:rPr>
                <w:rFonts w:ascii="GHEA Mariam" w:hAnsi="GHEA Mariam" w:cs="Sylfaen"/>
                <w:iCs/>
                <w:sz w:val="20"/>
                <w:szCs w:val="20"/>
                <w:lang w:val="hy-AM"/>
              </w:rPr>
              <w:t>к ним</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 xml:space="preserve">цифры </w:t>
            </w:r>
            <w:r w:rsidRPr="000D6993">
              <w:rPr>
                <w:rFonts w:ascii="GHEA Mariam" w:hAnsi="GHEA Mariam" w:cs="Arial"/>
                <w:iCs/>
                <w:sz w:val="20"/>
                <w:szCs w:val="20"/>
                <w:lang w:val="hy-AM"/>
              </w:rPr>
              <w:t>_</w:t>
            </w:r>
            <w:r w:rsidRPr="000D6993">
              <w:rPr>
                <w:rFonts w:ascii="GHEA Mariam" w:hAnsi="GHEA Mariam" w:cs="Arial"/>
                <w:iCs/>
                <w:sz w:val="20"/>
                <w:szCs w:val="20"/>
              </w:rPr>
              <w:t xml:space="preserve"> </w:t>
            </w:r>
            <w:r w:rsidRPr="000D6993">
              <w:rPr>
                <w:rFonts w:ascii="GHEA Mariam" w:hAnsi="GHEA Mariam" w:cs="Sylfaen"/>
                <w:iCs/>
                <w:sz w:val="20"/>
                <w:szCs w:val="20"/>
                <w:lang w:val="hy-AM"/>
              </w:rPr>
              <w:t xml:space="preserve">п </w:t>
            </w:r>
            <w:r w:rsidRPr="000D6993">
              <w:rPr>
                <w:rFonts w:ascii="GHEA Mariam" w:hAnsi="GHEA Mariam" w:cs="Sylfaen"/>
                <w:iCs/>
                <w:sz w:val="20"/>
                <w:szCs w:val="20"/>
              </w:rPr>
              <w:t xml:space="preserve">_ </w:t>
            </w:r>
            <w:r w:rsidRPr="000D6993">
              <w:rPr>
                <w:rFonts w:ascii="GHEA Mariam" w:hAnsi="GHEA Mariam" w:cs="Arial"/>
                <w:iCs/>
                <w:sz w:val="20"/>
                <w:szCs w:val="20"/>
              </w:rPr>
              <w:t xml:space="preserve"> </w:t>
            </w:r>
            <w:r w:rsidRPr="000D6993">
              <w:rPr>
                <w:rFonts w:ascii="GHEA Mariam" w:hAnsi="GHEA Mariam" w:cs="Sylfaen"/>
                <w:iCs/>
                <w:sz w:val="20"/>
                <w:szCs w:val="20"/>
              </w:rPr>
              <w:t xml:space="preserve">код </w:t>
            </w:r>
            <w:r w:rsidRPr="000D6993">
              <w:rPr>
                <w:rFonts w:ascii="GHEA Mariam" w:hAnsi="GHEA Mariam" w:cs="Arial"/>
                <w:iCs/>
                <w:sz w:val="20"/>
                <w:szCs w:val="20"/>
                <w:lang w:val="hy-AM"/>
              </w:rPr>
              <w:t xml:space="preserve">, на основании которого производится начисление </w:t>
            </w:r>
            <w:r w:rsidRPr="000D6993">
              <w:rPr>
                <w:rFonts w:ascii="GHEA Mariam" w:hAnsi="GHEA Mariam" w:cs="Arial"/>
                <w:iCs/>
                <w:sz w:val="20"/>
                <w:szCs w:val="20"/>
              </w:rPr>
              <w:t xml:space="preserve">) </w:t>
            </w:r>
            <w:r w:rsidRPr="000D6993">
              <w:rPr>
                <w:rFonts w:ascii="GHEA Mariam" w:hAnsi="GHEA Mariam" w:cs="Sylfaen"/>
                <w:iCs/>
                <w:sz w:val="20"/>
                <w:szCs w:val="20"/>
              </w:rPr>
              <w:t>.</w:t>
            </w:r>
          </w:p>
          <w:p w14:paraId="2768A9AF" w14:textId="77777777" w:rsidR="009710FB" w:rsidRPr="000D6993" w:rsidRDefault="009710FB" w:rsidP="009710FB">
            <w:pPr>
              <w:rPr>
                <w:rFonts w:ascii="GHEA Mariam" w:hAnsi="GHEA Mariam" w:cs="Arial"/>
                <w:iCs/>
                <w:sz w:val="20"/>
                <w:szCs w:val="20"/>
              </w:rPr>
            </w:pPr>
          </w:p>
        </w:tc>
      </w:tr>
      <w:tr w:rsidR="009710FB" w:rsidRPr="000D6993"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9710FB" w:rsidRPr="000D6993" w:rsidRDefault="009710FB" w:rsidP="009710FB">
            <w:pPr>
              <w:rPr>
                <w:rFonts w:ascii="GHEA Mariam" w:hAnsi="GHEA Mariam" w:cs="Arial"/>
                <w:iCs/>
                <w:sz w:val="20"/>
                <w:szCs w:val="20"/>
                <w:lang w:val="hy-AM"/>
              </w:rPr>
            </w:pPr>
          </w:p>
        </w:tc>
      </w:tr>
      <w:tr w:rsidR="009710FB" w:rsidRPr="000D6993"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9710FB" w:rsidRPr="000D6993" w:rsidRDefault="009710FB" w:rsidP="009710FB">
            <w:pPr>
              <w:rPr>
                <w:rFonts w:ascii="GHEA Mariam" w:hAnsi="GHEA Mariam" w:cs="Sylfaen"/>
                <w:iCs/>
                <w:sz w:val="20"/>
                <w:szCs w:val="20"/>
                <w:lang w:val="hy-AM"/>
              </w:rPr>
            </w:pPr>
            <w:r w:rsidRPr="000D6993">
              <w:rPr>
                <w:rFonts w:ascii="GHEA Mariam" w:hAnsi="GHEA Mariam" w:cs="Sylfaen"/>
                <w:iCs/>
                <w:sz w:val="20"/>
                <w:szCs w:val="20"/>
                <w:lang w:val="hy-AM"/>
              </w:rPr>
              <w:t>19. Условия оплаты: &lt;принятый платеж&gt;</w:t>
            </w:r>
          </w:p>
          <w:p w14:paraId="521866CD" w14:textId="77777777" w:rsidR="009710FB" w:rsidRPr="000D6993" w:rsidRDefault="009710FB" w:rsidP="009710FB">
            <w:pPr>
              <w:rPr>
                <w:rFonts w:ascii="GHEA Mariam" w:hAnsi="GHEA Mariam" w:cs="Sylfaen"/>
                <w:iCs/>
                <w:sz w:val="20"/>
                <w:szCs w:val="20"/>
                <w:lang w:val="ru-RU"/>
              </w:rPr>
            </w:pPr>
          </w:p>
        </w:tc>
      </w:tr>
      <w:tr w:rsidR="009710FB" w:rsidRPr="000D6993"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lang w:val="hy-AM"/>
              </w:rPr>
              <w:t xml:space="preserve">20. Количество прикрепленных страниц: </w:t>
            </w:r>
            <w:r w:rsidRPr="000D6993">
              <w:rPr>
                <w:rFonts w:ascii="GHEA Mariam" w:hAnsi="GHEA Mariam" w:cs="Arial"/>
                <w:iCs/>
                <w:sz w:val="20"/>
                <w:szCs w:val="20"/>
              </w:rPr>
              <w:t>---</w:t>
            </w:r>
            <w:r w:rsidRPr="000D6993">
              <w:rPr>
                <w:rFonts w:ascii="GHEA Mariam" w:hAnsi="GHEA Mariam" w:cs="Arial"/>
                <w:iCs/>
                <w:sz w:val="20"/>
                <w:szCs w:val="20"/>
                <w:lang w:val="hy-AM"/>
              </w:rPr>
              <w:t xml:space="preserve">    </w:t>
            </w:r>
            <w:r w:rsidRPr="000D6993">
              <w:rPr>
                <w:rFonts w:ascii="GHEA Mariam" w:hAnsi="GHEA Mariam" w:cs="Sylfaen"/>
                <w:iCs/>
                <w:sz w:val="20"/>
                <w:szCs w:val="20"/>
              </w:rPr>
              <w:t>страница:</w:t>
            </w:r>
          </w:p>
          <w:p w14:paraId="50149B22" w14:textId="77777777" w:rsidR="009710FB" w:rsidRPr="000D6993" w:rsidRDefault="009710FB" w:rsidP="009710FB">
            <w:pPr>
              <w:rPr>
                <w:rFonts w:ascii="GHEA Mariam" w:hAnsi="GHEA Mariam" w:cs="Sylfaen"/>
                <w:iCs/>
                <w:sz w:val="20"/>
                <w:szCs w:val="20"/>
                <w:lang w:val="hy-AM"/>
              </w:rPr>
            </w:pPr>
          </w:p>
        </w:tc>
      </w:tr>
      <w:tr w:rsidR="009710FB" w:rsidRPr="000D6993"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9710FB" w:rsidRPr="000D6993" w:rsidRDefault="009710FB" w:rsidP="009710FB">
            <w:pPr>
              <w:rPr>
                <w:rFonts w:ascii="GHEA Mariam" w:hAnsi="GHEA Mariam" w:cs="Sylfaen"/>
                <w:iCs/>
                <w:sz w:val="20"/>
                <w:szCs w:val="20"/>
              </w:rPr>
            </w:pPr>
            <w:r w:rsidRPr="000D6993">
              <w:rPr>
                <w:rFonts w:ascii="Calibri" w:hAnsi="Calibri" w:cs="Calibri"/>
                <w:iCs/>
                <w:sz w:val="20"/>
                <w:szCs w:val="20"/>
              </w:rPr>
              <w:t> </w:t>
            </w:r>
            <w:r w:rsidRPr="000D6993">
              <w:rPr>
                <w:rFonts w:ascii="GHEA Mariam" w:hAnsi="GHEA Mariam" w:cs="Arial"/>
                <w:iCs/>
                <w:sz w:val="20"/>
                <w:szCs w:val="20"/>
                <w:lang w:val="hy-AM"/>
              </w:rPr>
              <w:t xml:space="preserve">22 </w:t>
            </w:r>
            <w:r w:rsidRPr="000D6993">
              <w:rPr>
                <w:rFonts w:ascii="GHEA Mariam" w:hAnsi="GHEA Mariam" w:cs="Arial"/>
                <w:iCs/>
                <w:sz w:val="20"/>
                <w:szCs w:val="20"/>
              </w:rPr>
              <w:t xml:space="preserve">. </w:t>
            </w:r>
            <w:r w:rsidRPr="000D6993">
              <w:rPr>
                <w:rFonts w:ascii="GHEA Mariam" w:hAnsi="GHEA Mariam" w:cs="Sylfaen"/>
                <w:iCs/>
                <w:sz w:val="20"/>
                <w:szCs w:val="20"/>
              </w:rPr>
              <w:t>а. Бенефициар подписи</w:t>
            </w:r>
          </w:p>
          <w:p w14:paraId="561771DF" w14:textId="77777777" w:rsidR="009710FB" w:rsidRPr="000D6993" w:rsidRDefault="009710FB" w:rsidP="009710FB">
            <w:pPr>
              <w:rPr>
                <w:rFonts w:ascii="GHEA Mariam" w:hAnsi="GHEA Mariam" w:cs="Sylfaen"/>
                <w:iCs/>
                <w:sz w:val="20"/>
                <w:szCs w:val="20"/>
              </w:rPr>
            </w:pPr>
          </w:p>
          <w:p w14:paraId="5C78597E" w14:textId="77777777" w:rsidR="009710FB" w:rsidRPr="000D6993" w:rsidRDefault="009710FB" w:rsidP="009710FB">
            <w:pPr>
              <w:jc w:val="right"/>
              <w:rPr>
                <w:rFonts w:ascii="GHEA Mariam" w:hAnsi="GHEA Mariam" w:cs="Tahoma"/>
                <w:iCs/>
                <w:color w:val="000000"/>
                <w:sz w:val="20"/>
                <w:szCs w:val="20"/>
              </w:rPr>
            </w:pPr>
            <w:r w:rsidRPr="000D6993">
              <w:rPr>
                <w:rFonts w:ascii="GHEA Mariam" w:hAnsi="GHEA Mariam" w:cs="Tahoma"/>
                <w:iCs/>
                <w:color w:val="000000"/>
                <w:sz w:val="20"/>
                <w:szCs w:val="20"/>
              </w:rPr>
              <w:t>/____________________/</w:t>
            </w:r>
          </w:p>
          <w:p w14:paraId="100E1CAE" w14:textId="77777777" w:rsidR="009710FB" w:rsidRPr="000D6993" w:rsidRDefault="009710FB" w:rsidP="009710FB">
            <w:pPr>
              <w:rPr>
                <w:rFonts w:ascii="GHEA Mariam" w:hAnsi="GHEA Mariam" w:cs="Tahoma"/>
                <w:iCs/>
                <w:color w:val="000000"/>
                <w:sz w:val="20"/>
                <w:szCs w:val="20"/>
              </w:rPr>
            </w:pPr>
          </w:p>
          <w:p w14:paraId="086EF3E4" w14:textId="77777777" w:rsidR="009710FB" w:rsidRPr="000D6993" w:rsidRDefault="009710FB" w:rsidP="009710FB">
            <w:pPr>
              <w:rPr>
                <w:rFonts w:ascii="GHEA Mariam" w:hAnsi="GHEA Mariam" w:cs="Sylfaen"/>
                <w:iCs/>
                <w:sz w:val="20"/>
                <w:szCs w:val="20"/>
              </w:rPr>
            </w:pPr>
          </w:p>
          <w:p w14:paraId="238F198B" w14:textId="77777777" w:rsidR="009710FB" w:rsidRPr="000D6993" w:rsidRDefault="009710FB" w:rsidP="009710FB">
            <w:pPr>
              <w:jc w:val="right"/>
              <w:rPr>
                <w:rFonts w:ascii="GHEA Mariam" w:hAnsi="GHEA Mariam" w:cs="Sylfaen"/>
                <w:iCs/>
                <w:sz w:val="20"/>
                <w:szCs w:val="20"/>
              </w:rPr>
            </w:pPr>
            <w:r w:rsidRPr="000D6993">
              <w:rPr>
                <w:rFonts w:ascii="GHEA Mariam" w:hAnsi="GHEA Mariam" w:cs="Tahoma"/>
                <w:iCs/>
                <w:color w:val="000000"/>
                <w:sz w:val="20"/>
                <w:szCs w:val="20"/>
              </w:rPr>
              <w:t>/____________________/</w:t>
            </w:r>
          </w:p>
          <w:p w14:paraId="43D3A750" w14:textId="77777777" w:rsidR="009710FB" w:rsidRPr="000D6993" w:rsidRDefault="009710FB" w:rsidP="009710FB">
            <w:pPr>
              <w:rPr>
                <w:rFonts w:ascii="GHEA Mariam" w:hAnsi="GHEA Mariam" w:cs="Sylfaen"/>
                <w:iCs/>
                <w:sz w:val="20"/>
                <w:szCs w:val="20"/>
              </w:rPr>
            </w:pPr>
          </w:p>
          <w:p w14:paraId="29C67C49"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lang w:val="hy-AM"/>
              </w:rPr>
              <w:t xml:space="preserve">22 </w:t>
            </w:r>
            <w:r w:rsidRPr="000D6993">
              <w:rPr>
                <w:rFonts w:ascii="GHEA Mariam" w:hAnsi="GHEA Mariam" w:cs="Sylfaen"/>
                <w:iCs/>
                <w:sz w:val="20"/>
                <w:szCs w:val="20"/>
              </w:rPr>
              <w:t>.б.</w:t>
            </w:r>
          </w:p>
          <w:p w14:paraId="3E9AB64A"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К.Т.</w:t>
            </w:r>
          </w:p>
          <w:p w14:paraId="50501072" w14:textId="77777777" w:rsidR="009710FB" w:rsidRPr="000D6993" w:rsidRDefault="009710FB" w:rsidP="009710FB">
            <w:pPr>
              <w:rPr>
                <w:rFonts w:ascii="GHEA Mariam" w:hAnsi="GHEA Mariam" w:cs="Sylfaen"/>
                <w:iCs/>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9710FB" w:rsidRPr="000D6993" w:rsidRDefault="009710FB" w:rsidP="009710FB">
            <w:pPr>
              <w:rPr>
                <w:rFonts w:ascii="GHEA Mariam" w:hAnsi="GHEA Mariam" w:cs="Sylfaen"/>
                <w:iCs/>
                <w:sz w:val="20"/>
                <w:szCs w:val="20"/>
              </w:rPr>
            </w:pPr>
            <w:r w:rsidRPr="000D6993">
              <w:rPr>
                <w:rFonts w:ascii="GHEA Mariam" w:hAnsi="GHEA Mariam" w:cs="Arial"/>
                <w:iCs/>
                <w:sz w:val="20"/>
                <w:szCs w:val="20"/>
                <w:lang w:val="hy-AM"/>
              </w:rPr>
              <w:t xml:space="preserve">2 </w:t>
            </w:r>
            <w:r w:rsidRPr="000D6993">
              <w:rPr>
                <w:rFonts w:ascii="GHEA Mariam" w:hAnsi="GHEA Mariam" w:cs="Arial"/>
                <w:iCs/>
                <w:sz w:val="20"/>
                <w:szCs w:val="20"/>
              </w:rPr>
              <w:t xml:space="preserve">1. </w:t>
            </w:r>
            <w:r w:rsidRPr="000D6993">
              <w:rPr>
                <w:rFonts w:ascii="GHEA Mariam" w:hAnsi="GHEA Mariam" w:cs="Sylfaen"/>
                <w:iCs/>
                <w:sz w:val="20"/>
                <w:szCs w:val="20"/>
              </w:rPr>
              <w:t>а.</w:t>
            </w:r>
            <w:r w:rsidRPr="000D6993">
              <w:rPr>
                <w:rFonts w:ascii="Calibri" w:hAnsi="Calibri" w:cs="Calibri"/>
                <w:iCs/>
                <w:sz w:val="20"/>
                <w:szCs w:val="20"/>
              </w:rPr>
              <w:t xml:space="preserve"> Подписи </w:t>
            </w:r>
            <w:r w:rsidRPr="000D6993">
              <w:rPr>
                <w:rFonts w:ascii="GHEA Mariam" w:hAnsi="GHEA Mariam" w:cs="Sylfaen"/>
                <w:iCs/>
                <w:sz w:val="20"/>
                <w:szCs w:val="20"/>
              </w:rPr>
              <w:t>плательщика :</w:t>
            </w:r>
          </w:p>
          <w:p w14:paraId="00E9349E" w14:textId="77777777" w:rsidR="009710FB" w:rsidRPr="000D6993" w:rsidRDefault="009710FB" w:rsidP="009710FB">
            <w:pPr>
              <w:jc w:val="right"/>
              <w:rPr>
                <w:rFonts w:ascii="GHEA Mariam" w:hAnsi="GHEA Mariam" w:cs="Sylfaen"/>
                <w:iCs/>
                <w:sz w:val="20"/>
                <w:szCs w:val="20"/>
              </w:rPr>
            </w:pPr>
          </w:p>
          <w:p w14:paraId="0D9441E1" w14:textId="77777777" w:rsidR="009710FB" w:rsidRPr="000D6993" w:rsidRDefault="009710FB" w:rsidP="009710FB">
            <w:pPr>
              <w:rPr>
                <w:rFonts w:ascii="GHEA Mariam" w:hAnsi="GHEA Mariam" w:cs="Sylfaen"/>
                <w:iCs/>
                <w:sz w:val="20"/>
                <w:szCs w:val="20"/>
              </w:rPr>
            </w:pPr>
            <w:r w:rsidRPr="000D6993">
              <w:rPr>
                <w:rFonts w:ascii="GHEA Mariam" w:hAnsi="GHEA Mariam" w:cs="Tahoma"/>
                <w:iCs/>
                <w:color w:val="000000"/>
                <w:sz w:val="20"/>
                <w:szCs w:val="20"/>
              </w:rPr>
              <w:t>/____________________/</w:t>
            </w:r>
          </w:p>
          <w:p w14:paraId="0BB01C39" w14:textId="77777777" w:rsidR="009710FB" w:rsidRPr="000D6993" w:rsidRDefault="009710FB" w:rsidP="009710FB">
            <w:pPr>
              <w:jc w:val="right"/>
              <w:rPr>
                <w:rFonts w:ascii="GHEA Mariam" w:hAnsi="GHEA Mariam" w:cs="Tahoma"/>
                <w:iCs/>
                <w:color w:val="000000"/>
                <w:sz w:val="20"/>
                <w:szCs w:val="20"/>
              </w:rPr>
            </w:pPr>
          </w:p>
          <w:p w14:paraId="7E37809F" w14:textId="77777777" w:rsidR="009710FB" w:rsidRPr="000D6993" w:rsidRDefault="009710FB" w:rsidP="009710FB">
            <w:pPr>
              <w:jc w:val="right"/>
              <w:rPr>
                <w:rFonts w:ascii="GHEA Mariam" w:hAnsi="GHEA Mariam" w:cs="Tahoma"/>
                <w:iCs/>
                <w:color w:val="000000"/>
                <w:sz w:val="20"/>
                <w:szCs w:val="20"/>
              </w:rPr>
            </w:pPr>
          </w:p>
          <w:p w14:paraId="324E4804" w14:textId="77777777" w:rsidR="009710FB" w:rsidRPr="000D6993" w:rsidRDefault="009710FB" w:rsidP="009710FB">
            <w:pPr>
              <w:jc w:val="right"/>
              <w:rPr>
                <w:rFonts w:ascii="GHEA Mariam" w:hAnsi="GHEA Mariam" w:cs="Sylfaen"/>
                <w:iCs/>
                <w:sz w:val="20"/>
                <w:szCs w:val="20"/>
              </w:rPr>
            </w:pPr>
            <w:r w:rsidRPr="000D6993">
              <w:rPr>
                <w:rFonts w:ascii="GHEA Mariam" w:hAnsi="GHEA Mariam" w:cs="Tahoma"/>
                <w:iCs/>
                <w:color w:val="000000"/>
                <w:sz w:val="20"/>
                <w:szCs w:val="20"/>
              </w:rPr>
              <w:t>/____________________/</w:t>
            </w:r>
          </w:p>
          <w:p w14:paraId="002D8112" w14:textId="77777777" w:rsidR="009710FB" w:rsidRPr="000D6993" w:rsidRDefault="009710FB" w:rsidP="009710FB">
            <w:pPr>
              <w:jc w:val="right"/>
              <w:rPr>
                <w:rFonts w:ascii="GHEA Mariam" w:hAnsi="GHEA Mariam" w:cs="Sylfaen"/>
                <w:iCs/>
                <w:sz w:val="20"/>
                <w:szCs w:val="20"/>
              </w:rPr>
            </w:pPr>
          </w:p>
          <w:p w14:paraId="6CBD4B2E" w14:textId="77777777" w:rsidR="009710FB" w:rsidRPr="000D6993" w:rsidRDefault="009710FB" w:rsidP="009710FB">
            <w:pPr>
              <w:jc w:val="right"/>
              <w:rPr>
                <w:rFonts w:ascii="GHEA Mariam" w:hAnsi="GHEA Mariam" w:cs="Sylfaen"/>
                <w:iCs/>
                <w:sz w:val="20"/>
                <w:szCs w:val="20"/>
              </w:rPr>
            </w:pPr>
            <w:r w:rsidRPr="000D6993">
              <w:rPr>
                <w:rFonts w:ascii="GHEA Mariam" w:hAnsi="GHEA Mariam" w:cs="Sylfaen"/>
                <w:iCs/>
                <w:sz w:val="20"/>
                <w:szCs w:val="20"/>
                <w:lang w:val="hy-AM"/>
              </w:rPr>
              <w:t xml:space="preserve">2 </w:t>
            </w:r>
            <w:r w:rsidRPr="000D6993">
              <w:rPr>
                <w:rFonts w:ascii="GHEA Mariam" w:hAnsi="GHEA Mariam" w:cs="Sylfaen"/>
                <w:iCs/>
                <w:sz w:val="20"/>
                <w:szCs w:val="20"/>
              </w:rPr>
              <w:t>1.б. К.Т.</w:t>
            </w:r>
          </w:p>
          <w:p w14:paraId="34FA1408" w14:textId="77777777" w:rsidR="009710FB" w:rsidRPr="000D6993" w:rsidRDefault="009710FB" w:rsidP="009710FB">
            <w:pPr>
              <w:jc w:val="right"/>
              <w:rPr>
                <w:rFonts w:ascii="GHEA Mariam" w:hAnsi="GHEA Mariam" w:cs="Sylfaen"/>
                <w:iCs/>
                <w:sz w:val="20"/>
                <w:szCs w:val="20"/>
              </w:rPr>
            </w:pPr>
          </w:p>
        </w:tc>
      </w:tr>
      <w:tr w:rsidR="009710FB" w:rsidRPr="000D6993"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9710FB" w:rsidRPr="000D6993" w:rsidRDefault="009710FB" w:rsidP="009710FB">
            <w:pPr>
              <w:rPr>
                <w:rFonts w:ascii="GHEA Mariam" w:hAnsi="GHEA Mariam" w:cs="Tahoma"/>
                <w:iCs/>
                <w:color w:val="000000"/>
                <w:sz w:val="20"/>
                <w:szCs w:val="20"/>
              </w:rPr>
            </w:pPr>
            <w:r w:rsidRPr="000D6993">
              <w:rPr>
                <w:rFonts w:ascii="GHEA Mariam" w:hAnsi="GHEA Mariam" w:cs="Tahoma"/>
                <w:iCs/>
                <w:color w:val="000000"/>
                <w:sz w:val="20"/>
                <w:szCs w:val="20"/>
              </w:rPr>
              <w:t xml:space="preserve">2 </w:t>
            </w:r>
            <w:r w:rsidRPr="000D6993">
              <w:rPr>
                <w:rFonts w:ascii="GHEA Mariam" w:hAnsi="GHEA Mariam" w:cs="Tahoma"/>
                <w:iCs/>
                <w:color w:val="000000"/>
                <w:sz w:val="20"/>
                <w:szCs w:val="20"/>
                <w:lang w:val="hy-AM"/>
              </w:rPr>
              <w:t xml:space="preserve">4 </w:t>
            </w:r>
            <w:r w:rsidRPr="000D6993">
              <w:rPr>
                <w:rFonts w:ascii="GHEA Mariam" w:hAnsi="GHEA Mariam" w:cs="Tahoma"/>
                <w:iCs/>
                <w:color w:val="000000"/>
                <w:sz w:val="20"/>
                <w:szCs w:val="20"/>
              </w:rPr>
              <w:t xml:space="preserve">.а. </w:t>
            </w:r>
            <w:r w:rsidRPr="000D6993">
              <w:rPr>
                <w:rFonts w:ascii="GHEA Mariam" w:hAnsi="GHEA Mariam" w:cs="Tahoma"/>
                <w:iCs/>
                <w:color w:val="000000"/>
                <w:sz w:val="20"/>
                <w:szCs w:val="20"/>
                <w:lang w:val="hy-AM"/>
              </w:rPr>
              <w:t>Финансовое учреждение-получатель</w:t>
            </w:r>
            <w:r w:rsidRPr="000D6993">
              <w:rPr>
                <w:rFonts w:ascii="GHEA Mariam" w:hAnsi="GHEA Mariam" w:cs="Tahoma"/>
                <w:iCs/>
                <w:color w:val="000000"/>
                <w:sz w:val="20"/>
                <w:szCs w:val="20"/>
              </w:rPr>
              <w:t xml:space="preserve"> </w:t>
            </w:r>
          </w:p>
          <w:p w14:paraId="44E0293B" w14:textId="77777777" w:rsidR="009710FB" w:rsidRPr="000D6993" w:rsidRDefault="009710FB" w:rsidP="009710FB">
            <w:pPr>
              <w:rPr>
                <w:rFonts w:ascii="GHEA Mariam" w:hAnsi="GHEA Mariam" w:cs="Tahoma"/>
                <w:iCs/>
                <w:color w:val="000000"/>
                <w:sz w:val="20"/>
                <w:szCs w:val="20"/>
                <w:lang w:val="hy-AM"/>
              </w:rPr>
            </w:pPr>
            <w:r w:rsidRPr="000D6993">
              <w:rPr>
                <w:rFonts w:ascii="GHEA Mariam" w:hAnsi="GHEA Mariam" w:cs="Tahoma"/>
                <w:iCs/>
                <w:color w:val="000000"/>
                <w:sz w:val="20"/>
                <w:szCs w:val="20"/>
              </w:rPr>
              <w:t xml:space="preserve">                             </w:t>
            </w:r>
            <w:r w:rsidRPr="000D6993">
              <w:rPr>
                <w:rFonts w:ascii="GHEA Mariam" w:hAnsi="GHEA Mariam" w:cs="Tahoma"/>
                <w:iCs/>
                <w:color w:val="000000"/>
                <w:sz w:val="20"/>
                <w:szCs w:val="20"/>
                <w:lang w:val="hy-AM"/>
              </w:rPr>
              <w:t xml:space="preserve">                 </w:t>
            </w:r>
          </w:p>
          <w:p w14:paraId="669AA362" w14:textId="77777777" w:rsidR="009710FB" w:rsidRPr="000D6993" w:rsidRDefault="009710FB" w:rsidP="009710FB">
            <w:pPr>
              <w:rPr>
                <w:rFonts w:ascii="GHEA Mariam" w:hAnsi="GHEA Mariam" w:cs="Tahoma"/>
                <w:iCs/>
                <w:color w:val="000000"/>
                <w:sz w:val="20"/>
                <w:szCs w:val="20"/>
              </w:rPr>
            </w:pPr>
            <w:r w:rsidRPr="000D6993">
              <w:rPr>
                <w:rFonts w:ascii="GHEA Mariam" w:hAnsi="GHEA Mariam" w:cs="Tahoma"/>
                <w:iCs/>
                <w:color w:val="000000"/>
                <w:sz w:val="20"/>
                <w:szCs w:val="20"/>
                <w:lang w:val="hy-AM"/>
              </w:rPr>
              <w:t xml:space="preserve">                                                 </w:t>
            </w:r>
            <w:r w:rsidRPr="000D6993">
              <w:rPr>
                <w:rFonts w:ascii="GHEA Mariam" w:hAnsi="GHEA Mariam" w:cs="Tahoma"/>
                <w:iCs/>
                <w:color w:val="000000"/>
                <w:sz w:val="20"/>
                <w:szCs w:val="20"/>
              </w:rPr>
              <w:t>/____________________/</w:t>
            </w:r>
          </w:p>
          <w:p w14:paraId="557AD678"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  </w:t>
            </w:r>
          </w:p>
          <w:p w14:paraId="64829AB3"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подпись /</w:t>
            </w:r>
          </w:p>
          <w:p w14:paraId="0175AE75" w14:textId="77777777" w:rsidR="009710FB" w:rsidRPr="000D6993" w:rsidRDefault="009710FB" w:rsidP="009710FB">
            <w:pPr>
              <w:rPr>
                <w:rFonts w:ascii="GHEA Mariam" w:hAnsi="GHEA Mariam" w:cs="Tahoma"/>
                <w:iCs/>
                <w:color w:val="000000"/>
                <w:sz w:val="20"/>
                <w:szCs w:val="20"/>
              </w:rPr>
            </w:pPr>
          </w:p>
          <w:p w14:paraId="1AB2616C" w14:textId="77777777" w:rsidR="009710FB" w:rsidRPr="000D6993" w:rsidRDefault="009710FB" w:rsidP="009710FB">
            <w:pPr>
              <w:rPr>
                <w:rFonts w:ascii="GHEA Mariam" w:hAnsi="GHEA Mariam" w:cs="Arial"/>
                <w:iCs/>
                <w:sz w:val="20"/>
                <w:szCs w:val="20"/>
              </w:rPr>
            </w:pPr>
          </w:p>
        </w:tc>
        <w:tc>
          <w:tcPr>
            <w:tcW w:w="5364" w:type="dxa"/>
            <w:tcBorders>
              <w:top w:val="single" w:sz="4" w:space="0" w:color="auto"/>
              <w:left w:val="nil"/>
              <w:right w:val="single" w:sz="4" w:space="0" w:color="auto"/>
            </w:tcBorders>
            <w:noWrap/>
            <w:vAlign w:val="bottom"/>
          </w:tcPr>
          <w:p w14:paraId="48503870" w14:textId="77777777" w:rsidR="009710FB" w:rsidRPr="000D6993" w:rsidRDefault="009710FB" w:rsidP="009710FB">
            <w:pPr>
              <w:rPr>
                <w:rFonts w:ascii="GHEA Mariam" w:hAnsi="GHEA Mariam" w:cs="Tahoma"/>
                <w:iCs/>
                <w:color w:val="000000"/>
                <w:sz w:val="20"/>
                <w:szCs w:val="20"/>
              </w:rPr>
            </w:pPr>
            <w:r w:rsidRPr="000D6993">
              <w:rPr>
                <w:rFonts w:ascii="GHEA Mariam" w:hAnsi="GHEA Mariam" w:cs="Tahoma"/>
                <w:iCs/>
                <w:color w:val="000000"/>
                <w:sz w:val="20"/>
                <w:szCs w:val="20"/>
              </w:rPr>
              <w:t xml:space="preserve">2 </w:t>
            </w:r>
            <w:r w:rsidRPr="000D6993">
              <w:rPr>
                <w:rFonts w:ascii="GHEA Mariam" w:hAnsi="GHEA Mariam" w:cs="Tahoma"/>
                <w:iCs/>
                <w:color w:val="000000"/>
                <w:sz w:val="20"/>
                <w:szCs w:val="20"/>
                <w:lang w:val="hy-AM"/>
              </w:rPr>
              <w:t xml:space="preserve">3 </w:t>
            </w:r>
            <w:r w:rsidRPr="000D6993">
              <w:rPr>
                <w:rFonts w:ascii="GHEA Mariam" w:hAnsi="GHEA Mariam" w:cs="Tahoma"/>
                <w:iCs/>
                <w:color w:val="000000"/>
                <w:sz w:val="20"/>
                <w:szCs w:val="20"/>
              </w:rPr>
              <w:t xml:space="preserve">.а. </w:t>
            </w:r>
            <w:r w:rsidRPr="000D6993">
              <w:rPr>
                <w:rFonts w:ascii="GHEA Mariam" w:hAnsi="GHEA Mariam" w:cs="Tahoma"/>
                <w:iCs/>
                <w:color w:val="000000"/>
                <w:sz w:val="20"/>
                <w:szCs w:val="20"/>
                <w:lang w:val="hy-AM"/>
              </w:rPr>
              <w:t>Финансовая организация, обслуживающая плательщика</w:t>
            </w:r>
            <w:r w:rsidRPr="000D6993">
              <w:rPr>
                <w:rFonts w:ascii="GHEA Mariam" w:hAnsi="GHEA Mariam" w:cs="Tahoma"/>
                <w:iCs/>
                <w:color w:val="000000"/>
                <w:sz w:val="20"/>
                <w:szCs w:val="20"/>
              </w:rPr>
              <w:t xml:space="preserve"> </w:t>
            </w:r>
          </w:p>
          <w:p w14:paraId="4891FB9D" w14:textId="77777777" w:rsidR="009710FB" w:rsidRPr="000D6993" w:rsidRDefault="009710FB" w:rsidP="009710FB">
            <w:pPr>
              <w:jc w:val="right"/>
              <w:rPr>
                <w:rFonts w:ascii="GHEA Mariam" w:hAnsi="GHEA Mariam" w:cs="Tahoma"/>
                <w:iCs/>
                <w:color w:val="000000"/>
                <w:sz w:val="20"/>
                <w:szCs w:val="20"/>
              </w:rPr>
            </w:pPr>
          </w:p>
          <w:p w14:paraId="236E8CCE" w14:textId="77777777" w:rsidR="009710FB" w:rsidRPr="000D6993" w:rsidRDefault="009710FB" w:rsidP="009710FB">
            <w:pPr>
              <w:jc w:val="right"/>
              <w:rPr>
                <w:rFonts w:ascii="GHEA Mariam" w:hAnsi="GHEA Mariam" w:cs="Tahoma"/>
                <w:iCs/>
                <w:color w:val="000000"/>
                <w:sz w:val="20"/>
                <w:szCs w:val="20"/>
              </w:rPr>
            </w:pPr>
          </w:p>
          <w:p w14:paraId="631C7B59" w14:textId="77777777" w:rsidR="009710FB" w:rsidRPr="000D6993" w:rsidRDefault="009710FB" w:rsidP="009710FB">
            <w:pPr>
              <w:jc w:val="right"/>
              <w:rPr>
                <w:rFonts w:ascii="GHEA Mariam" w:hAnsi="GHEA Mariam" w:cs="Tahoma"/>
                <w:iCs/>
                <w:color w:val="000000"/>
                <w:sz w:val="20"/>
                <w:szCs w:val="20"/>
              </w:rPr>
            </w:pPr>
            <w:r w:rsidRPr="000D6993">
              <w:rPr>
                <w:rFonts w:ascii="GHEA Mariam" w:hAnsi="GHEA Mariam" w:cs="Tahoma"/>
                <w:iCs/>
                <w:color w:val="000000"/>
                <w:sz w:val="20"/>
                <w:szCs w:val="20"/>
              </w:rPr>
              <w:t>/____________________/</w:t>
            </w:r>
          </w:p>
          <w:p w14:paraId="56B4EE3B" w14:textId="77777777" w:rsidR="009710FB" w:rsidRPr="000D6993" w:rsidRDefault="009710FB" w:rsidP="009710FB">
            <w:pPr>
              <w:jc w:val="center"/>
              <w:rPr>
                <w:rFonts w:ascii="GHEA Mariam" w:hAnsi="GHEA Mariam" w:cs="Sylfaen"/>
                <w:iCs/>
                <w:sz w:val="20"/>
                <w:szCs w:val="20"/>
              </w:rPr>
            </w:pPr>
            <w:r w:rsidRPr="000D6993">
              <w:rPr>
                <w:rFonts w:ascii="GHEA Mariam" w:hAnsi="GHEA Mariam" w:cs="Tahoma"/>
                <w:iCs/>
                <w:color w:val="000000"/>
                <w:sz w:val="20"/>
                <w:szCs w:val="20"/>
              </w:rPr>
              <w:t xml:space="preserve">                                                   </w:t>
            </w:r>
            <w:r w:rsidRPr="000D6993">
              <w:rPr>
                <w:rFonts w:ascii="GHEA Mariam" w:hAnsi="GHEA Mariam" w:cs="Sylfaen"/>
                <w:iCs/>
                <w:sz w:val="20"/>
                <w:szCs w:val="20"/>
              </w:rPr>
              <w:t>/ подпись /</w:t>
            </w:r>
          </w:p>
          <w:p w14:paraId="762432A9" w14:textId="77777777" w:rsidR="009710FB" w:rsidRPr="000D6993" w:rsidRDefault="009710FB" w:rsidP="009710FB">
            <w:pPr>
              <w:jc w:val="right"/>
              <w:rPr>
                <w:rFonts w:ascii="GHEA Mariam" w:hAnsi="GHEA Mariam" w:cs="Arial"/>
                <w:iCs/>
                <w:sz w:val="20"/>
                <w:szCs w:val="20"/>
                <w:lang w:val="hy-AM"/>
              </w:rPr>
            </w:pPr>
          </w:p>
        </w:tc>
      </w:tr>
      <w:tr w:rsidR="009710FB" w:rsidRPr="000D6993"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lastRenderedPageBreak/>
              <w:t>24. б. К.Т.</w:t>
            </w:r>
          </w:p>
          <w:p w14:paraId="7F980E87" w14:textId="77777777" w:rsidR="009710FB" w:rsidRPr="000D6993" w:rsidRDefault="009710FB" w:rsidP="009710FB">
            <w:pPr>
              <w:rPr>
                <w:rFonts w:ascii="GHEA Mariam" w:hAnsi="GHEA Mariam" w:cs="Sylfaen"/>
                <w:iCs/>
                <w:sz w:val="20"/>
                <w:szCs w:val="20"/>
              </w:rPr>
            </w:pPr>
          </w:p>
          <w:p w14:paraId="07723CDE" w14:textId="77777777" w:rsidR="009710FB" w:rsidRPr="000D6993" w:rsidRDefault="009710FB" w:rsidP="009710FB">
            <w:pPr>
              <w:rPr>
                <w:rFonts w:ascii="GHEA Mariam" w:hAnsi="GHEA Mariam" w:cs="Sylfaen"/>
                <w:iCs/>
                <w:sz w:val="20"/>
                <w:szCs w:val="20"/>
              </w:rPr>
            </w:pPr>
          </w:p>
          <w:p w14:paraId="4495D2CF" w14:textId="77777777" w:rsidR="009710FB" w:rsidRPr="000D6993" w:rsidRDefault="009710FB" w:rsidP="009710FB">
            <w:pPr>
              <w:rPr>
                <w:rFonts w:ascii="GHEA Mariam" w:hAnsi="GHEA Mariam" w:cs="Sylfaen"/>
                <w:iCs/>
                <w:sz w:val="20"/>
                <w:szCs w:val="20"/>
              </w:rPr>
            </w:pPr>
            <w:r w:rsidRPr="000D6993">
              <w:rPr>
                <w:rFonts w:ascii="GHEA Mariam" w:hAnsi="GHEA Mariam" w:cs="Tahoma"/>
                <w:iCs/>
                <w:color w:val="000000"/>
                <w:sz w:val="20"/>
                <w:szCs w:val="20"/>
              </w:rPr>
              <w:t xml:space="preserve"> </w:t>
            </w:r>
            <w:r w:rsidRPr="000D6993">
              <w:rPr>
                <w:rFonts w:ascii="GHEA Mariam" w:hAnsi="GHEA Mariam" w:cs="Sylfaen"/>
                <w:iCs/>
                <w:sz w:val="20"/>
                <w:szCs w:val="20"/>
              </w:rPr>
              <w:t xml:space="preserve">2 </w:t>
            </w:r>
            <w:r w:rsidRPr="000D6993">
              <w:rPr>
                <w:rFonts w:ascii="GHEA Mariam" w:hAnsi="GHEA Mariam" w:cs="Sylfaen"/>
                <w:iCs/>
                <w:sz w:val="20"/>
                <w:szCs w:val="20"/>
                <w:lang w:val="hy-AM"/>
              </w:rPr>
              <w:t xml:space="preserve">4 </w:t>
            </w: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в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 ___ </w:t>
            </w:r>
            <w:r w:rsidRPr="000D6993">
              <w:rPr>
                <w:rFonts w:ascii="GHEA Mariam" w:hAnsi="GHEA Mariam" w:cs="Tahoma"/>
                <w:iCs/>
                <w:color w:val="000000"/>
                <w:sz w:val="20"/>
                <w:szCs w:val="20"/>
              </w:rPr>
              <w:t>20___</w:t>
            </w:r>
            <w:r w:rsidRPr="000D6993">
              <w:rPr>
                <w:rFonts w:ascii="GHEA Mariam" w:hAnsi="GHEA Mariam" w:cs="Sylfaen"/>
                <w:iCs/>
                <w:sz w:val="20"/>
                <w:szCs w:val="20"/>
              </w:rPr>
              <w:t xml:space="preserve"> </w:t>
            </w:r>
          </w:p>
          <w:p w14:paraId="42C537F3" w14:textId="77777777" w:rsidR="009710FB" w:rsidRPr="000D6993" w:rsidRDefault="009710FB" w:rsidP="009710FB">
            <w:pPr>
              <w:rPr>
                <w:rFonts w:ascii="GHEA Mariam" w:hAnsi="GHEA Mariam" w:cs="Sylfaen"/>
                <w:iCs/>
                <w:sz w:val="20"/>
                <w:szCs w:val="20"/>
              </w:rPr>
            </w:pPr>
          </w:p>
          <w:p w14:paraId="23003C92"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  </w:t>
            </w:r>
          </w:p>
          <w:p w14:paraId="5B2077F7" w14:textId="77777777" w:rsidR="009710FB" w:rsidRPr="000D6993" w:rsidRDefault="009710FB" w:rsidP="009710FB">
            <w:pPr>
              <w:rPr>
                <w:rFonts w:ascii="GHEA Mariam" w:hAnsi="GHEA Mariam" w:cs="Arial"/>
                <w:iCs/>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23.б. К.Т.</w:t>
            </w:r>
          </w:p>
          <w:p w14:paraId="3415404B" w14:textId="77777777" w:rsidR="009710FB" w:rsidRPr="000D6993" w:rsidRDefault="009710FB" w:rsidP="009710FB">
            <w:pPr>
              <w:rPr>
                <w:rFonts w:ascii="GHEA Mariam" w:hAnsi="GHEA Mariam" w:cs="Sylfaen"/>
                <w:iCs/>
                <w:sz w:val="20"/>
                <w:szCs w:val="20"/>
              </w:rPr>
            </w:pPr>
          </w:p>
          <w:p w14:paraId="2E504DA5" w14:textId="77777777" w:rsidR="009710FB" w:rsidRPr="000D6993" w:rsidRDefault="009710FB" w:rsidP="009710FB">
            <w:pPr>
              <w:rPr>
                <w:rFonts w:ascii="GHEA Mariam" w:hAnsi="GHEA Mariam" w:cs="Sylfaen"/>
                <w:iCs/>
                <w:sz w:val="20"/>
                <w:szCs w:val="20"/>
              </w:rPr>
            </w:pPr>
            <w:r w:rsidRPr="000D6993">
              <w:rPr>
                <w:rFonts w:ascii="GHEA Mariam" w:hAnsi="GHEA Mariam" w:cs="Sylfaen"/>
                <w:iCs/>
                <w:sz w:val="20"/>
                <w:szCs w:val="20"/>
              </w:rPr>
              <w:t xml:space="preserve">                     </w:t>
            </w:r>
          </w:p>
          <w:p w14:paraId="59BF88F5" w14:textId="77777777" w:rsidR="009710FB" w:rsidRPr="000D6993" w:rsidRDefault="009710FB" w:rsidP="009710FB">
            <w:pPr>
              <w:rPr>
                <w:rFonts w:ascii="GHEA Mariam" w:hAnsi="GHEA Mariam" w:cs="Sylfaen"/>
                <w:iCs/>
                <w:color w:val="000000"/>
                <w:sz w:val="20"/>
                <w:szCs w:val="20"/>
              </w:rPr>
            </w:pPr>
            <w:r w:rsidRPr="000D6993">
              <w:rPr>
                <w:rFonts w:ascii="GHEA Mariam" w:hAnsi="GHEA Mariam" w:cs="Sylfaen"/>
                <w:iCs/>
                <w:sz w:val="20"/>
                <w:szCs w:val="20"/>
              </w:rPr>
              <w:t xml:space="preserve">23. </w:t>
            </w:r>
            <w:r w:rsidRPr="000D6993">
              <w:rPr>
                <w:rFonts w:ascii="GHEA Mariam" w:hAnsi="GHEA Mariam" w:cs="Sylfaen"/>
                <w:iCs/>
                <w:sz w:val="20"/>
                <w:szCs w:val="20"/>
                <w:lang w:val="hy-AM"/>
              </w:rPr>
              <w:t>в</w:t>
            </w:r>
            <w:proofErr w:type="gramStart"/>
            <w:r w:rsidRPr="000D6993">
              <w:rPr>
                <w:rFonts w:ascii="GHEA Mariam" w:hAnsi="GHEA Mariam" w:cs="Sylfaen"/>
                <w:iCs/>
                <w:sz w:val="20"/>
                <w:szCs w:val="20"/>
                <w:lang w:val="hy-AM"/>
              </w:rPr>
              <w:t xml:space="preserve"> </w:t>
            </w:r>
            <w:r w:rsidRPr="000D6993">
              <w:rPr>
                <w:rFonts w:ascii="GHEA Mariam" w:hAnsi="GHEA Mariam" w:cs="Sylfaen"/>
                <w:iCs/>
                <w:sz w:val="20"/>
                <w:szCs w:val="20"/>
              </w:rPr>
              <w:t>.</w:t>
            </w:r>
            <w:proofErr w:type="gramEnd"/>
            <w:r w:rsidRPr="000D6993">
              <w:rPr>
                <w:rFonts w:ascii="GHEA Mariam" w:hAnsi="GHEA Mariam" w:cs="Sylfaen"/>
                <w:iCs/>
                <w:sz w:val="20"/>
                <w:szCs w:val="20"/>
              </w:rPr>
              <w:t xml:space="preserve"> Исполнение: дата : </w:t>
            </w:r>
            <w:r w:rsidRPr="000D6993">
              <w:rPr>
                <w:rFonts w:ascii="GHEA Mariam" w:hAnsi="GHEA Mariam" w:cs="Tahoma"/>
                <w:iCs/>
                <w:color w:val="000000"/>
                <w:sz w:val="20"/>
                <w:szCs w:val="20"/>
              </w:rPr>
              <w:t xml:space="preserve">"___ </w:t>
            </w:r>
            <w:r w:rsidRPr="000D6993">
              <w:rPr>
                <w:rFonts w:ascii="GHEA Mariam" w:hAnsi="GHEA Mariam" w:cs="Sylfaen"/>
                <w:iCs/>
                <w:color w:val="000000"/>
                <w:sz w:val="20"/>
                <w:szCs w:val="20"/>
              </w:rPr>
              <w:t xml:space="preserve">" ___ </w:t>
            </w:r>
            <w:r w:rsidRPr="000D6993">
              <w:rPr>
                <w:rFonts w:ascii="GHEA Mariam" w:hAnsi="GHEA Mariam" w:cs="Tahoma"/>
                <w:iCs/>
                <w:color w:val="000000"/>
                <w:sz w:val="20"/>
                <w:szCs w:val="20"/>
              </w:rPr>
              <w:t>20___</w:t>
            </w:r>
          </w:p>
          <w:p w14:paraId="23F60CED" w14:textId="77777777" w:rsidR="009710FB" w:rsidRPr="000D6993" w:rsidRDefault="009710FB" w:rsidP="009710FB">
            <w:pPr>
              <w:rPr>
                <w:rFonts w:ascii="GHEA Mariam" w:hAnsi="GHEA Mariam" w:cs="Sylfaen"/>
                <w:iCs/>
                <w:color w:val="000000"/>
                <w:sz w:val="20"/>
                <w:szCs w:val="20"/>
              </w:rPr>
            </w:pPr>
          </w:p>
          <w:p w14:paraId="315AA57C" w14:textId="77777777" w:rsidR="009710FB" w:rsidRPr="000D6993" w:rsidRDefault="009710FB" w:rsidP="009710FB">
            <w:pPr>
              <w:rPr>
                <w:rFonts w:ascii="GHEA Mariam" w:hAnsi="GHEA Mariam" w:cs="Sylfaen"/>
                <w:iCs/>
                <w:sz w:val="20"/>
                <w:szCs w:val="20"/>
              </w:rPr>
            </w:pPr>
          </w:p>
          <w:p w14:paraId="7D8B4129" w14:textId="77777777" w:rsidR="009710FB" w:rsidRPr="000D6993" w:rsidRDefault="009710FB" w:rsidP="009710FB">
            <w:pPr>
              <w:jc w:val="right"/>
              <w:rPr>
                <w:rFonts w:ascii="GHEA Mariam" w:hAnsi="GHEA Mariam" w:cs="Arial"/>
                <w:iCs/>
                <w:sz w:val="20"/>
                <w:szCs w:val="20"/>
              </w:rPr>
            </w:pPr>
          </w:p>
        </w:tc>
      </w:tr>
    </w:tbl>
    <w:p w14:paraId="2AA4D5EF" w14:textId="77777777"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10AFFFE7" w14:textId="77777777"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4AF8FEBC" w14:textId="77777777"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4D514684" w14:textId="77777777"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420B1616" w14:textId="77777777"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iCs/>
          <w:sz w:val="20"/>
          <w:szCs w:val="20"/>
          <w:lang w:val="hy-AM"/>
        </w:rPr>
      </w:pPr>
    </w:p>
    <w:p w14:paraId="3E5B258E" w14:textId="77777777" w:rsidR="00334B2F" w:rsidRPr="000D6993" w:rsidRDefault="00334B2F" w:rsidP="00845F46">
      <w:pPr>
        <w:tabs>
          <w:tab w:val="left" w:pos="540"/>
        </w:tabs>
        <w:autoSpaceDE w:val="0"/>
        <w:autoSpaceDN w:val="0"/>
        <w:adjustRightInd w:val="0"/>
        <w:spacing w:before="100" w:beforeAutospacing="1" w:after="100" w:afterAutospacing="1"/>
        <w:contextualSpacing/>
        <w:jc w:val="both"/>
        <w:rPr>
          <w:rFonts w:ascii="GHEA Mariam" w:hAnsi="GHEA Mariam" w:cs="Sylfaen"/>
          <w:iCs/>
          <w:sz w:val="20"/>
          <w:szCs w:val="20"/>
          <w:lang w:val="hy-AM"/>
        </w:rPr>
      </w:pPr>
      <w:r w:rsidRPr="000D6993">
        <w:rPr>
          <w:rFonts w:ascii="GHEA Mariam" w:hAnsi="GHEA Mariam"/>
          <w:iCs/>
          <w:sz w:val="20"/>
          <w:szCs w:val="20"/>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49BC9113" w14:textId="77777777" w:rsidR="00334B2F" w:rsidRPr="000D6993" w:rsidRDefault="00334B2F" w:rsidP="00845F46">
      <w:pPr>
        <w:jc w:val="center"/>
        <w:rPr>
          <w:rFonts w:ascii="GHEA Mariam" w:hAnsi="GHEA Mariam"/>
          <w:b/>
          <w:iCs/>
          <w:sz w:val="20"/>
          <w:szCs w:val="20"/>
          <w:lang w:val="hy-AM"/>
        </w:rPr>
      </w:pPr>
      <w:r w:rsidRPr="000D6993">
        <w:rPr>
          <w:rFonts w:ascii="GHEA Mariam" w:hAnsi="GHEA Mariam"/>
          <w:b/>
          <w:iCs/>
          <w:sz w:val="20"/>
          <w:szCs w:val="20"/>
          <w:lang w:val="hy-AM"/>
        </w:rPr>
        <w:br w:type="page"/>
      </w:r>
      <w:r w:rsidRPr="000D6993">
        <w:rPr>
          <w:rFonts w:ascii="GHEA Mariam" w:hAnsi="GHEA Mariam"/>
          <w:b/>
          <w:iCs/>
          <w:sz w:val="20"/>
          <w:szCs w:val="20"/>
          <w:lang w:val="hy-AM"/>
        </w:rPr>
        <w:lastRenderedPageBreak/>
        <w:t>Обязательные условия действительности платежного требования и руководство по заполнению</w:t>
      </w:r>
    </w:p>
    <w:p w14:paraId="62167398" w14:textId="77777777" w:rsidR="00334B2F" w:rsidRPr="000D6993" w:rsidRDefault="00334B2F" w:rsidP="00845F46">
      <w:pPr>
        <w:jc w:val="center"/>
        <w:rPr>
          <w:rFonts w:ascii="GHEA Mariam" w:hAnsi="GHEA Mariam"/>
          <w:b/>
          <w:iCs/>
          <w:sz w:val="20"/>
          <w:szCs w:val="20"/>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D6993"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0D6993" w:rsidRDefault="00334B2F" w:rsidP="00845F46">
            <w:pPr>
              <w:jc w:val="both"/>
              <w:rPr>
                <w:rFonts w:ascii="GHEA Mariam" w:hAnsi="GHEA Mariam"/>
                <w:iCs/>
                <w:sz w:val="20"/>
                <w:szCs w:val="20"/>
              </w:rPr>
            </w:pPr>
            <w:r w:rsidRPr="000D6993">
              <w:rPr>
                <w:rFonts w:ascii="GHEA Mariam" w:hAnsi="GHEA Mariam"/>
                <w:iCs/>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&lt;&lt; Оплата заявка &gt;&gt; документ действительные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Отмечено поле /</w:t>
            </w:r>
          </w:p>
          <w:p w14:paraId="385CDB9A" w14:textId="77777777"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действительности доступность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0D6993" w:rsidRDefault="00334B2F" w:rsidP="00845F46">
            <w:pPr>
              <w:jc w:val="center"/>
              <w:rPr>
                <w:rFonts w:ascii="GHEA Mariam" w:hAnsi="GHEA Mariam"/>
                <w:b/>
                <w:iCs/>
                <w:sz w:val="20"/>
                <w:szCs w:val="20"/>
                <w:lang w:val="hy-AM"/>
              </w:rPr>
            </w:pPr>
            <w:r w:rsidRPr="000D6993">
              <w:rPr>
                <w:rFonts w:ascii="GHEA Mariam" w:hAnsi="GHEA Mariam"/>
                <w:b/>
                <w:iCs/>
                <w:sz w:val="20"/>
                <w:szCs w:val="20"/>
              </w:rPr>
              <w:t>Действительное условие наполнение требование</w:t>
            </w:r>
            <w:r w:rsidRPr="000D6993">
              <w:rPr>
                <w:rFonts w:ascii="GHEA Mariam" w:hAnsi="GHEA Mariam"/>
                <w:b/>
                <w:iCs/>
                <w:sz w:val="20"/>
                <w:szCs w:val="20"/>
                <w:lang w:val="hy-AM"/>
              </w:rPr>
              <w:t xml:space="preserve"> </w:t>
            </w:r>
          </w:p>
          <w:p w14:paraId="7BFDAABA" w14:textId="77777777"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 xml:space="preserve">( </w:t>
            </w:r>
            <w:r w:rsidRPr="000D6993">
              <w:rPr>
                <w:rFonts w:ascii="GHEA Mariam" w:hAnsi="GHEA Mariam"/>
                <w:b/>
                <w:iCs/>
                <w:sz w:val="20"/>
                <w:szCs w:val="20"/>
                <w:lang w:val="hy-AM"/>
              </w:rPr>
              <w:t xml:space="preserve">связано с процессом закупок </w:t>
            </w:r>
            <w:r w:rsidRPr="000D6993">
              <w:rPr>
                <w:rFonts w:ascii="GHEA Mariam" w:hAnsi="GHEA Mariam"/>
                <w:b/>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0D6993" w:rsidRDefault="00334B2F" w:rsidP="00845F46">
            <w:pPr>
              <w:ind w:left="-588" w:firstLine="588"/>
              <w:jc w:val="center"/>
              <w:rPr>
                <w:rFonts w:ascii="GHEA Mariam" w:hAnsi="GHEA Mariam"/>
                <w:b/>
                <w:iCs/>
                <w:sz w:val="20"/>
                <w:szCs w:val="20"/>
              </w:rPr>
            </w:pPr>
            <w:r w:rsidRPr="000D6993">
              <w:rPr>
                <w:rFonts w:ascii="GHEA Mariam" w:hAnsi="GHEA Mariam"/>
                <w:b/>
                <w:iCs/>
                <w:sz w:val="20"/>
                <w:szCs w:val="20"/>
              </w:rPr>
              <w:t>Период действия:</w:t>
            </w:r>
          </w:p>
          <w:p w14:paraId="021D2B6C" w14:textId="77777777" w:rsidR="00334B2F" w:rsidRPr="000D6993" w:rsidRDefault="00334B2F" w:rsidP="00845F46">
            <w:pPr>
              <w:ind w:left="-588" w:firstLine="588"/>
              <w:jc w:val="center"/>
              <w:rPr>
                <w:rFonts w:ascii="GHEA Mariam" w:hAnsi="GHEA Mariam"/>
                <w:b/>
                <w:iCs/>
                <w:sz w:val="20"/>
                <w:szCs w:val="20"/>
              </w:rPr>
            </w:pPr>
            <w:r w:rsidRPr="000D6993">
              <w:rPr>
                <w:rFonts w:ascii="GHEA Mariam" w:hAnsi="GHEA Mariam"/>
                <w:b/>
                <w:iCs/>
                <w:sz w:val="20"/>
                <w:szCs w:val="20"/>
              </w:rPr>
              <w:t>дополнительный сторона :</w:t>
            </w:r>
          </w:p>
          <w:p w14:paraId="34176E4E" w14:textId="77777777" w:rsidR="00334B2F" w:rsidRPr="000D6993" w:rsidRDefault="00334B2F" w:rsidP="00845F46">
            <w:pPr>
              <w:ind w:left="-588" w:firstLine="588"/>
              <w:jc w:val="center"/>
              <w:rPr>
                <w:rFonts w:ascii="GHEA Mariam" w:hAnsi="GHEA Mariam"/>
                <w:b/>
                <w:iCs/>
                <w:sz w:val="20"/>
                <w:szCs w:val="20"/>
              </w:rPr>
            </w:pPr>
            <w:r w:rsidRPr="000D6993">
              <w:rPr>
                <w:rFonts w:ascii="GHEA Mariam" w:hAnsi="GHEA Mariam"/>
                <w:b/>
                <w:iCs/>
                <w:sz w:val="20"/>
                <w:szCs w:val="20"/>
              </w:rPr>
              <w:t>бенефициар или плательщик</w:t>
            </w:r>
          </w:p>
          <w:p w14:paraId="01EF764A" w14:textId="77777777" w:rsidR="00334B2F" w:rsidRPr="000D6993" w:rsidRDefault="00334B2F" w:rsidP="00845F46">
            <w:pPr>
              <w:ind w:left="-588" w:firstLine="588"/>
              <w:jc w:val="center"/>
              <w:rPr>
                <w:rFonts w:ascii="GHEA Mariam" w:hAnsi="GHEA Mariam"/>
                <w:b/>
                <w:iCs/>
                <w:sz w:val="20"/>
                <w:szCs w:val="20"/>
              </w:rPr>
            </w:pPr>
            <w:r w:rsidRPr="000D6993">
              <w:rPr>
                <w:rFonts w:ascii="GHEA Mariam" w:hAnsi="GHEA Mariam"/>
                <w:b/>
                <w:iCs/>
                <w:sz w:val="20"/>
                <w:szCs w:val="20"/>
              </w:rPr>
              <w:t xml:space="preserve">( </w:t>
            </w:r>
            <w:r w:rsidRPr="000D6993">
              <w:rPr>
                <w:rFonts w:ascii="GHEA Mariam" w:hAnsi="GHEA Mariam"/>
                <w:b/>
                <w:iCs/>
                <w:sz w:val="20"/>
                <w:szCs w:val="20"/>
                <w:lang w:val="hy-AM"/>
              </w:rPr>
              <w:t xml:space="preserve">связано с процессом закупок </w:t>
            </w:r>
            <w:r w:rsidRPr="000D6993">
              <w:rPr>
                <w:rFonts w:ascii="GHEA Mariam" w:hAnsi="GHEA Mariam"/>
                <w:b/>
                <w:iCs/>
                <w:sz w:val="20"/>
                <w:szCs w:val="20"/>
              </w:rPr>
              <w:t>)</w:t>
            </w:r>
          </w:p>
        </w:tc>
      </w:tr>
      <w:tr w:rsidR="00334B2F" w:rsidRPr="000D6993"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0D6993" w:rsidRDefault="00334B2F" w:rsidP="00845F46">
            <w:pPr>
              <w:jc w:val="center"/>
              <w:rPr>
                <w:rFonts w:ascii="GHEA Mariam" w:hAnsi="GHEA Mariam"/>
                <w:b/>
                <w:iCs/>
                <w:sz w:val="20"/>
                <w:szCs w:val="20"/>
              </w:rPr>
            </w:pPr>
            <w:r w:rsidRPr="000D6993">
              <w:rPr>
                <w:rFonts w:ascii="GHEA Mariam" w:hAnsi="GHEA Mariam"/>
                <w:b/>
                <w:iCs/>
                <w:sz w:val="20"/>
                <w:szCs w:val="20"/>
              </w:rPr>
              <w:t>5 часов</w:t>
            </w:r>
          </w:p>
        </w:tc>
      </w:tr>
      <w:tr w:rsidR="00334B2F" w:rsidRPr="000D6993"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&lt;Запрос на оплату&gt; предварительно заполняется в документе.</w:t>
            </w:r>
          </w:p>
        </w:tc>
      </w:tr>
      <w:tr w:rsidR="00334B2F" w:rsidRPr="000D6993"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D77B0E" w:rsidRDefault="00334B2F" w:rsidP="00845F46">
            <w:pPr>
              <w:pStyle w:val="aff"/>
              <w:numPr>
                <w:ilvl w:val="0"/>
                <w:numId w:val="26"/>
              </w:numPr>
              <w:contextualSpacing/>
              <w:rPr>
                <w:rFonts w:ascii="GHEA Mariam" w:hAnsi="GHEA Mariam" w:cs="Times Armenian"/>
                <w:iCs/>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0D6993" w:rsidRDefault="00334B2F" w:rsidP="00845F46">
            <w:pPr>
              <w:jc w:val="both"/>
              <w:rPr>
                <w:rFonts w:ascii="GHEA Mariam" w:hAnsi="GHEA Mariam"/>
                <w:iCs/>
                <w:sz w:val="20"/>
                <w:szCs w:val="20"/>
              </w:rPr>
            </w:pPr>
            <w:r w:rsidRPr="000D6993">
              <w:rPr>
                <w:rFonts w:ascii="GHEA Mariam" w:hAnsi="GHEA Mariam"/>
                <w:iCs/>
                <w:sz w:val="20"/>
                <w:szCs w:val="20"/>
              </w:rPr>
              <w:t>оплата спроса номер</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передается бенефициару _ плательщиком _ _ в банк оплата письмо с требованием при представлении</w:t>
            </w:r>
          </w:p>
        </w:tc>
      </w:tr>
      <w:tr w:rsidR="00334B2F" w:rsidRPr="000D6993"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D77B0E" w:rsidRDefault="00334B2F" w:rsidP="00845F46">
            <w:pPr>
              <w:pStyle w:val="aff"/>
              <w:numPr>
                <w:ilvl w:val="0"/>
                <w:numId w:val="26"/>
              </w:numPr>
              <w:ind w:hanging="436"/>
              <w:contextualSpacing/>
              <w:jc w:val="both"/>
              <w:rPr>
                <w:rFonts w:ascii="GHEA Mariam" w:hAnsi="GHEA Mariam" w:cs="Times Armenian"/>
                <w:iCs/>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0D6993" w:rsidRDefault="00334B2F" w:rsidP="00845F46">
            <w:pPr>
              <w:jc w:val="both"/>
              <w:rPr>
                <w:rFonts w:ascii="GHEA Mariam" w:hAnsi="GHEA Mariam"/>
                <w:iCs/>
                <w:sz w:val="20"/>
                <w:szCs w:val="20"/>
              </w:rPr>
            </w:pPr>
            <w:r w:rsidRPr="000D6993">
              <w:rPr>
                <w:rFonts w:ascii="GHEA Mariam" w:hAnsi="GHEA Mariam"/>
                <w:iCs/>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3B1842B5" w14:textId="77777777" w:rsidR="00334B2F" w:rsidRPr="000D6993" w:rsidRDefault="00334B2F" w:rsidP="00845F46">
            <w:pPr>
              <w:jc w:val="center"/>
              <w:rPr>
                <w:rFonts w:ascii="GHEA Mariam" w:hAnsi="GHEA Mariam"/>
                <w:iCs/>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0D6993" w:rsidRDefault="00334B2F" w:rsidP="00845F46">
            <w:pPr>
              <w:ind w:left="132" w:hanging="132"/>
              <w:jc w:val="center"/>
              <w:rPr>
                <w:rFonts w:ascii="GHEA Mariam" w:hAnsi="GHEA Mariam"/>
                <w:iCs/>
                <w:sz w:val="20"/>
                <w:szCs w:val="20"/>
                <w:lang w:val="hy-AM"/>
              </w:rPr>
            </w:pPr>
            <w:r w:rsidRPr="000D6993">
              <w:rPr>
                <w:rFonts w:ascii="GHEA Mariam" w:hAnsi="GHEA Mariam"/>
                <w:iCs/>
                <w:sz w:val="20"/>
                <w:szCs w:val="20"/>
              </w:rPr>
              <w:t xml:space="preserve">передается бенефициару _ плательщиком _ _ в банк оплата спроса презентация день </w:t>
            </w:r>
            <w:r w:rsidRPr="000D6993">
              <w:rPr>
                <w:rFonts w:ascii="GHEA Mariam" w:hAnsi="GHEA Mariam"/>
                <w:iCs/>
                <w:sz w:val="20"/>
                <w:szCs w:val="20"/>
                <w:lang w:val="hy-AM"/>
              </w:rPr>
              <w:t>:</w:t>
            </w:r>
          </w:p>
        </w:tc>
      </w:tr>
      <w:tr w:rsidR="00334B2F" w:rsidRPr="000D6993"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D77B0E" w:rsidRDefault="00334B2F" w:rsidP="00845F46">
            <w:pPr>
              <w:pStyle w:val="aff"/>
              <w:numPr>
                <w:ilvl w:val="0"/>
                <w:numId w:val="26"/>
              </w:numPr>
              <w:ind w:hanging="436"/>
              <w:contextualSpacing/>
              <w:jc w:val="both"/>
              <w:rPr>
                <w:rFonts w:ascii="GHEA Mariam" w:hAnsi="GHEA Mariam" w:cs="Times Armenian"/>
                <w:iCs/>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0D6993" w:rsidRDefault="00334B2F" w:rsidP="00845F46">
            <w:pPr>
              <w:jc w:val="both"/>
              <w:rPr>
                <w:rFonts w:ascii="GHEA Mariam" w:hAnsi="GHEA Mariam"/>
                <w:iCs/>
                <w:sz w:val="20"/>
                <w:szCs w:val="20"/>
              </w:rPr>
            </w:pPr>
            <w:r w:rsidRPr="000D6993">
              <w:rPr>
                <w:rFonts w:ascii="GHEA Mariam" w:hAnsi="GHEA Mariam" w:cs="Sylfaen"/>
                <w:iCs/>
                <w:sz w:val="20"/>
                <w:szCs w:val="20"/>
                <w:lang w:val="hy-AM"/>
              </w:rPr>
              <w:t xml:space="preserve">Имя плательщика </w:t>
            </w:r>
            <w:r w:rsidRPr="000D6993">
              <w:rPr>
                <w:rFonts w:ascii="GHEA Mariam" w:hAnsi="GHEA Mariam" w:cs="Sylfaen"/>
                <w:iCs/>
                <w:sz w:val="20"/>
                <w:szCs w:val="20"/>
              </w:rPr>
              <w:t xml:space="preserve">или </w:t>
            </w:r>
            <w:r w:rsidRPr="000D6993">
              <w:rPr>
                <w:rFonts w:ascii="GHEA Mariam" w:hAnsi="GHEA Mariam" w:cs="Sylfaen"/>
                <w:iCs/>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3FAB2C12"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оно завершено _ имя лица ( плательщика ) , чье со счета должен быть заряжен по запросу указанный сумма : Заполнено плательщиком _ имя , фамилия , если это физический это человек или имя , если : это юридический это человек . Упомянул являются также другой данные согласно _ по необходимости</w:t>
            </w:r>
            <w:r w:rsidRPr="000D6993">
              <w:rPr>
                <w:rFonts w:ascii="GHEA Mariam" w:hAnsi="GHEA Mariam"/>
                <w:iCs/>
                <w:sz w:val="20"/>
                <w:szCs w:val="20"/>
                <w:lang w:val="hy-AM"/>
              </w:rPr>
              <w:t xml:space="preserve"> </w:t>
            </w:r>
            <w:r w:rsidRPr="000D6993">
              <w:rPr>
                <w:rFonts w:ascii="GHEA Mariam" w:hAnsi="GHEA Mariam"/>
                <w:iCs/>
                <w:sz w:val="20"/>
                <w:szCs w:val="20"/>
              </w:rPr>
              <w:t>Заполнено плательщиком _ от</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0D6993" w:rsidRDefault="00334B2F" w:rsidP="00845F46">
            <w:pPr>
              <w:ind w:left="252" w:hanging="252"/>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334B2F" w:rsidRPr="000D6993"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плательщику сопровождающий финансовый наименование организации ( филиала ) ( плательщика ) банк )</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334B2F" w:rsidRPr="000D6993"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плательщика счет номер</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66C6EBF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заполняется плательщиком _ банковское дело счет номер сам сопровождающий финансовый в организации ( филиале ), из которой должен быть заряжен по запросу указанный сумма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334B2F" w:rsidRPr="000D6993"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10B56F6D"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дополняется Арменией _ Республика нормативный юридический по актам ограниченный в тех случаях , когда плательщик учитывается _ _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334B2F" w:rsidRPr="000D6993"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Идентификационн</w:t>
            </w:r>
            <w:r w:rsidRPr="000D6993">
              <w:rPr>
                <w:rFonts w:ascii="GHEA Mariam" w:hAnsi="GHEA Mariam"/>
                <w:iCs/>
                <w:sz w:val="20"/>
                <w:szCs w:val="20"/>
              </w:rPr>
              <w:lastRenderedPageBreak/>
              <w:t>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56CB4C7F"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lastRenderedPageBreak/>
              <w:t>дополняется Арменией _ Республика нормативный юридический по актам учредил в тех случаях , когда плательщик физический _ _ человек</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lastRenderedPageBreak/>
              <w:t xml:space="preserve">заполняется </w:t>
            </w:r>
            <w:r w:rsidRPr="000D6993">
              <w:rPr>
                <w:rFonts w:ascii="GHEA Mariam" w:hAnsi="GHEA Mariam"/>
                <w:iCs/>
                <w:sz w:val="20"/>
                <w:szCs w:val="20"/>
              </w:rPr>
              <w:lastRenderedPageBreak/>
              <w:t>плательщиком _ от</w:t>
            </w:r>
          </w:p>
        </w:tc>
      </w:tr>
      <w:tr w:rsidR="00334B2F" w:rsidRPr="000D6993"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0D6993" w:rsidRDefault="00334B2F" w:rsidP="00845F46">
            <w:pPr>
              <w:jc w:val="center"/>
              <w:rPr>
                <w:rFonts w:ascii="GHEA Mariam" w:hAnsi="GHEA Mariam"/>
                <w:iCs/>
                <w:sz w:val="20"/>
                <w:szCs w:val="20"/>
              </w:rPr>
            </w:pPr>
            <w:r w:rsidRPr="000D6993">
              <w:rPr>
                <w:rFonts w:ascii="GHEA Mariam" w:hAnsi="GHEA Mariam" w:cs="Sylfaen"/>
                <w:iCs/>
                <w:sz w:val="20"/>
                <w:szCs w:val="20"/>
                <w:lang w:val="hy-AM"/>
              </w:rPr>
              <w:t xml:space="preserve">Имя получателя </w:t>
            </w:r>
            <w:r w:rsidRPr="000D6993">
              <w:rPr>
                <w:rFonts w:ascii="GHEA Mariam" w:hAnsi="GHEA Mariam"/>
                <w:iCs/>
                <w:sz w:val="20"/>
                <w:szCs w:val="20"/>
              </w:rPr>
              <w:t xml:space="preserve">или </w:t>
            </w:r>
            <w:r w:rsidRPr="000D6993">
              <w:rPr>
                <w:rFonts w:ascii="GHEA Mariam" w:hAnsi="GHEA Mariam" w:cs="Sylfaen"/>
                <w:iCs/>
                <w:sz w:val="20"/>
                <w:szCs w:val="20"/>
              </w:rPr>
              <w:t xml:space="preserve">имя </w:t>
            </w:r>
            <w:r w:rsidRPr="000D6993">
              <w:rPr>
                <w:rFonts w:ascii="GHEA Mariam" w:hAnsi="GHEA Mariam" w:cs="Sylfaen"/>
                <w:iCs/>
                <w:sz w:val="20"/>
                <w:szCs w:val="20"/>
                <w:lang w:val="hy-AM"/>
              </w:rPr>
              <w:t>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6F7B0ABF"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бенефициар заполняется _ существование человека ( оплата: Имя получателя . _ Упомянул являются также другой данные согласно _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заранее передается бенефициару _ по приглашению _</w:t>
            </w:r>
          </w:p>
        </w:tc>
      </w:tr>
      <w:tr w:rsidR="00334B2F" w:rsidRPr="000D6993"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Идентификационный </w:t>
            </w:r>
            <w:r w:rsidRPr="000D6993">
              <w:rPr>
                <w:rFonts w:ascii="GHEA Mariam" w:hAnsi="GHEA Mariam"/>
                <w:iCs/>
                <w:sz w:val="20"/>
                <w:szCs w:val="20"/>
                <w:lang w:val="hy-AM"/>
              </w:rPr>
              <w:t xml:space="preserve">номер </w:t>
            </w:r>
            <w:r w:rsidRPr="000D6993">
              <w:rPr>
                <w:rFonts w:ascii="GHEA Mariam" w:hAnsi="GHEA Mariam"/>
                <w:iCs/>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266BB438" w14:textId="77777777" w:rsidR="00334B2F" w:rsidRPr="000D6993" w:rsidRDefault="00334B2F" w:rsidP="00845F46">
            <w:pPr>
              <w:jc w:val="center"/>
              <w:rPr>
                <w:rFonts w:ascii="GHEA Mariam" w:hAnsi="GHEA Mariam"/>
                <w:iCs/>
                <w:sz w:val="20"/>
                <w:szCs w:val="20"/>
              </w:rPr>
            </w:pPr>
            <w:r w:rsidRPr="000D6993">
              <w:rPr>
                <w:rFonts w:ascii="GHEA Mariam" w:hAnsi="GHEA Mariam" w:cs="Sylfaen"/>
                <w:iCs/>
                <w:sz w:val="20"/>
                <w:szCs w:val="20"/>
              </w:rPr>
              <w:t xml:space="preserve">( </w:t>
            </w:r>
            <w:r w:rsidRPr="000D6993">
              <w:rPr>
                <w:rFonts w:ascii="GHEA Mariam" w:hAnsi="GHEA Mariam" w:cs="Sylfaen"/>
                <w:iCs/>
                <w:sz w:val="20"/>
                <w:szCs w:val="20"/>
                <w:lang w:val="hy-AM"/>
              </w:rPr>
              <w:t xml:space="preserve">не заполняется в процессе покупки </w:t>
            </w:r>
            <w:r w:rsidRPr="000D6993">
              <w:rPr>
                <w:rFonts w:ascii="GHEA Mariam" w:hAnsi="GHEA Mariam"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0D6993" w:rsidRDefault="00334B2F" w:rsidP="00845F46">
            <w:pPr>
              <w:jc w:val="center"/>
              <w:rPr>
                <w:rFonts w:ascii="GHEA Mariam" w:hAnsi="GHEA Mariam"/>
                <w:iCs/>
                <w:sz w:val="20"/>
                <w:szCs w:val="20"/>
              </w:rPr>
            </w:pPr>
            <w:r w:rsidRPr="000D6993">
              <w:rPr>
                <w:rFonts w:ascii="GHEA Mariam" w:hAnsi="GHEA Mariam" w:cs="Sylfaen"/>
                <w:iCs/>
                <w:sz w:val="20"/>
                <w:szCs w:val="20"/>
                <w:lang w:val="ru-RU"/>
              </w:rPr>
              <w:t xml:space="preserve">( </w:t>
            </w:r>
            <w:r w:rsidRPr="000D6993">
              <w:rPr>
                <w:rFonts w:ascii="GHEA Mariam" w:hAnsi="GHEA Mariam" w:cs="Sylfaen"/>
                <w:iCs/>
                <w:sz w:val="20"/>
                <w:szCs w:val="20"/>
                <w:lang w:val="hy-AM"/>
              </w:rPr>
              <w:t xml:space="preserve">не заполненный </w:t>
            </w:r>
            <w:r w:rsidRPr="000D6993">
              <w:rPr>
                <w:rFonts w:ascii="GHEA Mariam" w:hAnsi="GHEA Mariam" w:cs="Sylfaen"/>
                <w:iCs/>
                <w:sz w:val="20"/>
                <w:szCs w:val="20"/>
                <w:lang w:val="ru-RU"/>
              </w:rPr>
              <w:t>)</w:t>
            </w:r>
          </w:p>
        </w:tc>
      </w:tr>
      <w:tr w:rsidR="00334B2F" w:rsidRPr="000D6993"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461A411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дополняется Арменией _ Республика нормативный юридический по актам учредил в тех случаях , когда бенефициар учитывается _ _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заранее передается бенефициару _ по приглашению _</w:t>
            </w:r>
          </w:p>
        </w:tc>
      </w:tr>
      <w:tr w:rsidR="00334B2F" w:rsidRPr="000D6993"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бенефициару сопровождающий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заранее передается бенефициару _ по приглашению _</w:t>
            </w:r>
          </w:p>
        </w:tc>
      </w:tr>
      <w:tr w:rsidR="00334B2F" w:rsidRPr="000D6993"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бенефициар счет номер</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235A3F3E"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передается бенефициару _ это банковский ( </w:t>
            </w:r>
            <w:r w:rsidRPr="000D6993">
              <w:rPr>
                <w:rFonts w:ascii="GHEA Mariam" w:hAnsi="GHEA Mariam"/>
                <w:iCs/>
                <w:sz w:val="20"/>
                <w:szCs w:val="20"/>
                <w:lang w:val="hy-AM"/>
              </w:rPr>
              <w:t xml:space="preserve">казначейский </w:t>
            </w:r>
            <w:r w:rsidRPr="000D6993">
              <w:rPr>
                <w:rFonts w:ascii="GHEA Mariam" w:hAnsi="GHEA Mariam"/>
                <w:iCs/>
                <w:sz w:val="20"/>
                <w:szCs w:val="20"/>
              </w:rPr>
              <w:t>) счет количество которых _ на должен быть передан от плательщика заряженный Значения</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заранее передается бенефициару _ по приглашению _</w:t>
            </w:r>
          </w:p>
        </w:tc>
      </w:tr>
      <w:tr w:rsidR="00334B2F" w:rsidRPr="000D6993"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494A3E6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передается бенефициару _ оплата при условии сумма</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заполняется плательщиком _ от</w:t>
            </w:r>
            <w:r w:rsidRPr="000D6993">
              <w:rPr>
                <w:rFonts w:ascii="GHEA Mariam" w:hAnsi="GHEA Mariam"/>
                <w:iCs/>
                <w:sz w:val="20"/>
                <w:szCs w:val="20"/>
                <w:lang w:val="hy-AM"/>
              </w:rPr>
              <w:t xml:space="preserve"> </w:t>
            </w:r>
          </w:p>
        </w:tc>
      </w:tr>
      <w:tr w:rsidR="00334B2F" w:rsidRPr="000D699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cs="Sylfaen"/>
                <w:iCs/>
                <w:sz w:val="20"/>
                <w:szCs w:val="20"/>
                <w:lang w:val="hy-AM"/>
              </w:rPr>
              <w:t>Принимаемая сумма: (цифрами</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и:</w:t>
            </w:r>
            <w:r w:rsidRPr="000D6993">
              <w:rPr>
                <w:rFonts w:ascii="GHEA Mariam" w:hAnsi="GHEA Mariam" w:cs="Arial"/>
                <w:iCs/>
                <w:sz w:val="20"/>
                <w:szCs w:val="20"/>
                <w:lang w:val="hy-AM"/>
              </w:rPr>
              <w:t xml:space="preserve"> </w:t>
            </w:r>
            <w:r w:rsidRPr="000D6993">
              <w:rPr>
                <w:rFonts w:ascii="GHEA Mariam" w:hAnsi="GHEA Mariam" w:cs="Sylfaen"/>
                <w:iCs/>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необязательный</w:t>
            </w:r>
          </w:p>
          <w:p w14:paraId="2EEB4C0B"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cs="Sylfaen"/>
                <w:iCs/>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cs="Sylfaen"/>
                <w:iCs/>
                <w:sz w:val="20"/>
                <w:szCs w:val="20"/>
                <w:lang w:val="hy-AM"/>
              </w:rPr>
              <w:t>(не заполняется и не применяется)</w:t>
            </w:r>
          </w:p>
        </w:tc>
      </w:tr>
      <w:tr w:rsidR="00334B2F" w:rsidRPr="000D6993"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заполняется плательщиком _ от</w:t>
            </w:r>
          </w:p>
        </w:tc>
      </w:tr>
      <w:tr w:rsidR="00334B2F" w:rsidRPr="000D699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 xml:space="preserve">Обязательный </w:t>
            </w:r>
            <w:r w:rsidRPr="000D6993">
              <w:rPr>
                <w:rFonts w:ascii="GHEA Mariam" w:hAnsi="GHEA Mariam"/>
                <w:iCs/>
                <w:sz w:val="20"/>
                <w:szCs w:val="20"/>
                <w:lang w:val="hy-AM"/>
              </w:rPr>
              <w:t xml:space="preserve">добавлены слова </w:t>
            </w:r>
            <w:r w:rsidRPr="000D6993">
              <w:rPr>
                <w:rFonts w:ascii="GHEA Mariam" w:hAnsi="GHEA Mariam"/>
                <w:iCs/>
                <w:sz w:val="20"/>
                <w:szCs w:val="20"/>
              </w:rPr>
              <w:t xml:space="preserve">" </w:t>
            </w:r>
            <w:r w:rsidRPr="000D6993">
              <w:rPr>
                <w:rFonts w:ascii="GHEA Mariam" w:hAnsi="GHEA Mariam"/>
                <w:iCs/>
                <w:sz w:val="20"/>
                <w:szCs w:val="20"/>
                <w:lang w:val="hy-AM"/>
              </w:rPr>
              <w:t xml:space="preserve">для обеспечения исполнения договора </w:t>
            </w:r>
            <w:r w:rsidRPr="000D6993">
              <w:rPr>
                <w:rFonts w:ascii="GHEA Mariam" w:hAnsi="GHEA Mariam"/>
                <w:iCs/>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заполняется заранее бенефициаром по приглашению</w:t>
            </w:r>
          </w:p>
        </w:tc>
      </w:tr>
      <w:tr w:rsidR="00334B2F" w:rsidRPr="000D6993"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0D6993" w:rsidRDefault="00334B2F" w:rsidP="00845F46">
            <w:pPr>
              <w:jc w:val="center"/>
              <w:rPr>
                <w:rFonts w:ascii="GHEA Mariam" w:hAnsi="GHEA Mariam"/>
                <w:iCs/>
                <w:sz w:val="20"/>
                <w:szCs w:val="20"/>
              </w:rPr>
            </w:pPr>
            <w:r w:rsidRPr="000D6993">
              <w:rPr>
                <w:rFonts w:ascii="GHEA Mariam" w:hAnsi="GHEA Mariam" w:cs="Sylfaen"/>
                <w:iCs/>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3DA430FA"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завершается письмо</w:t>
            </w:r>
            <w:proofErr w:type="gramStart"/>
            <w:r w:rsidRPr="000D6993">
              <w:rPr>
                <w:rFonts w:ascii="GHEA Mariam" w:hAnsi="GHEA Mariam"/>
                <w:iCs/>
                <w:sz w:val="20"/>
                <w:szCs w:val="20"/>
              </w:rPr>
              <w:t>м-</w:t>
            </w:r>
            <w:proofErr w:type="gramEnd"/>
            <w:r w:rsidRPr="000D6993">
              <w:rPr>
                <w:rFonts w:ascii="GHEA Mariam" w:hAnsi="GHEA Mariam"/>
                <w:iCs/>
                <w:sz w:val="20"/>
                <w:szCs w:val="20"/>
              </w:rPr>
              <w:t xml:space="preserve"> запросом указанный денег плательщику и бенефициару оплата для основа существование документа данные, к которым на основе на бенефициар оплата отправляет письмо с требованием плательщику сопровождающий в банк заполняется анкета _ презентация для основа существование контракта номер </w:t>
            </w:r>
            <w:r w:rsidRPr="000D6993">
              <w:rPr>
                <w:rFonts w:ascii="GHEA Mariam" w:hAnsi="GHEA Mariam"/>
                <w:iCs/>
                <w:sz w:val="20"/>
                <w:szCs w:val="20"/>
                <w:lang w:val="hy-AM"/>
              </w:rPr>
              <w:t>_</w:t>
            </w:r>
            <w:r w:rsidRPr="000D6993">
              <w:rPr>
                <w:rFonts w:ascii="GHEA Mariam" w:hAnsi="GHEA Mariam" w:cs="Arial"/>
                <w:iCs/>
                <w:sz w:val="20"/>
                <w:szCs w:val="20"/>
                <w:lang w:val="hy-AM"/>
              </w:rPr>
              <w:t xml:space="preserve"> </w:t>
            </w:r>
            <w:r w:rsidRPr="000D6993">
              <w:rPr>
                <w:rFonts w:ascii="GHEA Mariam" w:hAnsi="GHEA Mariam"/>
                <w:iCs/>
                <w:sz w:val="20"/>
                <w:szCs w:val="20"/>
              </w:rPr>
              <w:t xml:space="preserve"> </w:t>
            </w:r>
            <w:r w:rsidRPr="000D6993">
              <w:rPr>
                <w:rFonts w:ascii="GHEA Mariam" w:hAnsi="GHEA Mariam"/>
                <w:iCs/>
                <w:sz w:val="20"/>
                <w:szCs w:val="20"/>
              </w:rPr>
              <w:lastRenderedPageBreak/>
              <w:t xml:space="preserve">покупки процедуры код </w:t>
            </w:r>
            <w:r w:rsidRPr="000D6993">
              <w:rPr>
                <w:rFonts w:ascii="GHEA Mariam" w:hAnsi="GHEA Mariam" w:cs="Arial"/>
                <w:iCs/>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lastRenderedPageBreak/>
              <w:t xml:space="preserve">заполняется </w:t>
            </w:r>
            <w:r w:rsidRPr="000D6993">
              <w:rPr>
                <w:rFonts w:ascii="GHEA Mariam" w:hAnsi="GHEA Mariam"/>
                <w:iCs/>
                <w:sz w:val="20"/>
                <w:szCs w:val="20"/>
                <w:lang w:val="hy-AM"/>
              </w:rPr>
              <w:t xml:space="preserve">бенефициаром </w:t>
            </w:r>
            <w:r w:rsidRPr="000D6993">
              <w:rPr>
                <w:rFonts w:ascii="GHEA Mariam" w:hAnsi="GHEA Mariam"/>
                <w:iCs/>
                <w:sz w:val="20"/>
                <w:szCs w:val="20"/>
              </w:rPr>
              <w:t>_ _ _</w:t>
            </w:r>
          </w:p>
        </w:tc>
      </w:tr>
      <w:tr w:rsidR="00334B2F" w:rsidRPr="000D699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0D6993" w:rsidDel="0010680B"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0D6993" w:rsidRDefault="00334B2F" w:rsidP="00845F46">
            <w:pPr>
              <w:jc w:val="center"/>
              <w:rPr>
                <w:rFonts w:ascii="GHEA Mariam" w:hAnsi="GHEA Mariam"/>
                <w:iCs/>
                <w:sz w:val="20"/>
                <w:szCs w:val="20"/>
              </w:rPr>
            </w:pPr>
            <w:r w:rsidRPr="000D6993">
              <w:rPr>
                <w:rFonts w:ascii="GHEA Mariam" w:hAnsi="GHEA Mariam" w:cs="Sylfaen"/>
                <w:iCs/>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0D6993" w:rsidRDefault="00334B2F" w:rsidP="00845F46">
            <w:pPr>
              <w:jc w:val="center"/>
              <w:rPr>
                <w:rFonts w:ascii="GHEA Mariam" w:hAnsi="GHEA Mariam" w:cs="Sylfaen"/>
                <w:iCs/>
                <w:sz w:val="20"/>
                <w:szCs w:val="20"/>
                <w:lang w:val="hy-AM"/>
              </w:rPr>
            </w:pPr>
            <w:r w:rsidRPr="000D6993">
              <w:rPr>
                <w:rFonts w:ascii="GHEA Mariam" w:hAnsi="GHEA Mariam"/>
                <w:iCs/>
                <w:sz w:val="20"/>
                <w:szCs w:val="20"/>
              </w:rPr>
              <w:t>обязательный</w:t>
            </w:r>
            <w:r w:rsidRPr="000D6993">
              <w:rPr>
                <w:rFonts w:ascii="GHEA Mariam" w:hAnsi="GHEA Mariam" w:cs="Sylfaen"/>
                <w:iCs/>
                <w:sz w:val="20"/>
                <w:szCs w:val="20"/>
                <w:lang w:val="hy-AM"/>
              </w:rPr>
              <w:t xml:space="preserve"> </w:t>
            </w:r>
          </w:p>
          <w:p w14:paraId="5B8ABE10" w14:textId="77777777" w:rsidR="00334B2F" w:rsidRPr="000D6993" w:rsidRDefault="00334B2F" w:rsidP="00845F46">
            <w:pPr>
              <w:jc w:val="center"/>
              <w:rPr>
                <w:rFonts w:ascii="GHEA Mariam" w:hAnsi="GHEA Mariam" w:cs="Sylfaen"/>
                <w:iCs/>
                <w:sz w:val="20"/>
                <w:szCs w:val="20"/>
                <w:lang w:val="hy-AM"/>
              </w:rPr>
            </w:pPr>
            <w:r w:rsidRPr="000D6993">
              <w:rPr>
                <w:rFonts w:ascii="GHEA Mariam" w:hAnsi="GHEA Mariam" w:cs="Sylfaen"/>
                <w:iCs/>
                <w:sz w:val="20"/>
                <w:szCs w:val="20"/>
                <w:lang w:val="hy-AM"/>
              </w:rPr>
              <w:t>добавляются слова &lt;принятый платеж&gt;,</w:t>
            </w:r>
          </w:p>
          <w:p w14:paraId="74AA59A8"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cs="Sylfaen"/>
                <w:iCs/>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предварительно заполняется получателем</w:t>
            </w:r>
          </w:p>
        </w:tc>
      </w:tr>
      <w:tr w:rsidR="00334B2F" w:rsidRPr="000D6993"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прилагательное страниц считать</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1BA60A7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добавляется в форму заявки рядом с представлен документы страниц количество которых _ должен быть обеспечен плательщику</w:t>
            </w:r>
            <w:r w:rsidRPr="000D6993">
              <w:rPr>
                <w:rFonts w:ascii="GHEA Mariam" w:hAnsi="GHEA Mariam"/>
                <w:iCs/>
                <w:sz w:val="20"/>
                <w:szCs w:val="20"/>
                <w:lang w:val="hy-AM"/>
              </w:rPr>
              <w:t xml:space="preserve"> </w:t>
            </w:r>
            <w:r w:rsidRPr="000D6993">
              <w:rPr>
                <w:rFonts w:ascii="GHEA Mariam" w:hAnsi="GHEA Mariam"/>
                <w:iCs/>
                <w:sz w:val="20"/>
                <w:szCs w:val="20"/>
              </w:rPr>
              <w:t xml:space="preserve">( </w:t>
            </w:r>
            <w:r w:rsidRPr="000D6993">
              <w:rPr>
                <w:rFonts w:ascii="GHEA Mariam" w:hAnsi="GHEA Mariam"/>
                <w:iCs/>
                <w:sz w:val="20"/>
                <w:szCs w:val="20"/>
                <w:lang w:val="hy-AM"/>
              </w:rPr>
              <w:t xml:space="preserve">в банк плательщика </w:t>
            </w:r>
            <w:r w:rsidRPr="000D6993">
              <w:rPr>
                <w:rFonts w:ascii="GHEA Mariam" w:hAnsi="GHEA Mariam"/>
                <w:iCs/>
                <w:sz w:val="20"/>
                <w:szCs w:val="20"/>
              </w:rPr>
              <w:t>)</w:t>
            </w:r>
          </w:p>
          <w:p w14:paraId="4BECE6A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Если поле &lt; </w:t>
            </w:r>
            <w:r w:rsidRPr="000D6993">
              <w:rPr>
                <w:rFonts w:ascii="GHEA Mariam" w:hAnsi="GHEA Mariam" w:cs="Sylfaen"/>
                <w:iCs/>
                <w:sz w:val="20"/>
                <w:szCs w:val="20"/>
                <w:lang w:val="hy-AM"/>
              </w:rPr>
              <w:t xml:space="preserve">Основание выполнения платежа&gt; заполнено, то эти данные необходимо заполнить </w:t>
            </w:r>
            <w:r w:rsidRPr="000D6993">
              <w:rPr>
                <w:rFonts w:ascii="GHEA Mariam" w:hAnsi="GHEA Mariam" w:cs="Sylfaen"/>
                <w:iCs/>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передается бенефициару _</w:t>
            </w:r>
            <w:r w:rsidRPr="000D6993">
              <w:rPr>
                <w:rFonts w:ascii="GHEA Mariam" w:hAnsi="GHEA Mariam"/>
                <w:iCs/>
                <w:sz w:val="20"/>
                <w:szCs w:val="20"/>
                <w:lang w:val="hy-AM"/>
              </w:rPr>
              <w:t xml:space="preserve"> </w:t>
            </w:r>
            <w:r w:rsidRPr="000D6993">
              <w:rPr>
                <w:rFonts w:ascii="GHEA Mariam" w:hAnsi="GHEA Mariam"/>
                <w:iCs/>
                <w:sz w:val="20"/>
                <w:szCs w:val="20"/>
              </w:rPr>
              <w:t>от</w:t>
            </w:r>
          </w:p>
        </w:tc>
      </w:tr>
      <w:tr w:rsidR="00334B2F" w:rsidRPr="000D699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2 </w:t>
            </w:r>
            <w:r w:rsidRPr="000D6993">
              <w:rPr>
                <w:rFonts w:ascii="GHEA Mariam" w:hAnsi="GHEA Mariam"/>
                <w:iCs/>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плательщика подпись</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2A8FA466"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 xml:space="preserve">этот поле заполняется </w:t>
            </w:r>
            <w:r w:rsidRPr="000D6993">
              <w:rPr>
                <w:rFonts w:ascii="GHEA Mariam" w:hAnsi="GHEA Mariam"/>
                <w:iCs/>
                <w:sz w:val="20"/>
                <w:szCs w:val="20"/>
                <w:lang w:val="hy-AM"/>
              </w:rPr>
              <w:t>при подаче плательщиком претензионного заявления. Более того</w:t>
            </w:r>
            <w:r w:rsidRPr="000D6993">
              <w:rPr>
                <w:rFonts w:ascii="GHEA Mariam" w:hAnsi="GHEA Mariam"/>
                <w:iCs/>
                <w:sz w:val="20"/>
                <w:szCs w:val="20"/>
              </w:rPr>
              <w:t xml:space="preserve"> если </w:t>
            </w:r>
            <w:r w:rsidRPr="000D6993">
              <w:rPr>
                <w:rFonts w:ascii="GHEA Mariam" w:hAnsi="GHEA Mariam" w:cs="Sylfaen"/>
                <w:iCs/>
                <w:sz w:val="20"/>
                <w:szCs w:val="20"/>
                <w:lang w:val="hy-AM"/>
              </w:rPr>
              <w:t xml:space="preserve">В поле «Условия оплаты» </w:t>
            </w:r>
            <w:r w:rsidRPr="000D6993">
              <w:rPr>
                <w:rFonts w:ascii="GHEA Mariam" w:hAnsi="GHEA Mariam"/>
                <w:iCs/>
                <w:sz w:val="20"/>
                <w:szCs w:val="20"/>
                <w:lang w:val="hy-AM"/>
              </w:rPr>
              <w:t>указано &lt;принятый платеж&gt;, затем</w:t>
            </w:r>
            <w:r w:rsidRPr="000D6993">
              <w:rPr>
                <w:rFonts w:ascii="GHEA Mariam" w:hAnsi="GHEA Mariam" w:cs="Sylfaen"/>
                <w:iCs/>
                <w:sz w:val="20"/>
                <w:szCs w:val="20"/>
                <w:lang w:val="hy-AM"/>
              </w:rPr>
              <w:t xml:space="preserve"> </w:t>
            </w:r>
            <w:r w:rsidRPr="000D6993">
              <w:rPr>
                <w:rFonts w:ascii="GHEA Mariam" w:hAnsi="GHEA Mariam"/>
                <w:iCs/>
                <w:sz w:val="20"/>
                <w:szCs w:val="20"/>
              </w:rPr>
              <w:t xml:space="preserve">плательщик </w:t>
            </w:r>
            <w:r w:rsidRPr="000D6993">
              <w:rPr>
                <w:rFonts w:ascii="GHEA Mariam" w:hAnsi="GHEA Mariam" w:cs="Sylfaen"/>
                <w:iCs/>
                <w:sz w:val="20"/>
                <w:szCs w:val="20"/>
                <w:lang w:val="hy-AM"/>
              </w:rPr>
              <w:t xml:space="preserve">заранее </w:t>
            </w:r>
            <w:r w:rsidRPr="000D6993">
              <w:rPr>
                <w:rFonts w:ascii="GHEA Mariam" w:hAnsi="GHEA Mariam"/>
                <w:iCs/>
                <w:sz w:val="20"/>
                <w:szCs w:val="20"/>
                <w:lang w:val="hy-AM"/>
              </w:rPr>
              <w:t>соглашается , подписав</w:t>
            </w:r>
            <w:r w:rsidRPr="000D6993">
              <w:rPr>
                <w:rFonts w:ascii="GHEA Mariam" w:hAnsi="GHEA Mariam" w:cs="Sylfaen"/>
                <w:iCs/>
                <w:sz w:val="20"/>
                <w:szCs w:val="20"/>
                <w:lang w:val="hy-AM"/>
              </w:rPr>
              <w:t xml:space="preserve">  </w:t>
            </w:r>
            <w:r w:rsidRPr="000D6993">
              <w:rPr>
                <w:rFonts w:ascii="GHEA Mariam" w:hAnsi="GHEA Mariam"/>
                <w:iCs/>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14:paraId="63A2A535" w14:textId="77777777" w:rsidR="00334B2F" w:rsidRPr="000D6993" w:rsidRDefault="00334B2F" w:rsidP="00845F46">
            <w:pPr>
              <w:jc w:val="center"/>
              <w:rPr>
                <w:rFonts w:ascii="GHEA Mariam" w:hAnsi="GHEA Mariam"/>
                <w:iCs/>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подписывается плательщиком или</w:t>
            </w:r>
          </w:p>
          <w:p w14:paraId="768E997A"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ставится электронная подпись плательщика</w:t>
            </w:r>
          </w:p>
          <w:p w14:paraId="57A2C64B" w14:textId="77777777" w:rsidR="00334B2F" w:rsidRPr="000D6993" w:rsidRDefault="00334B2F" w:rsidP="00845F46">
            <w:pPr>
              <w:jc w:val="center"/>
              <w:rPr>
                <w:rFonts w:ascii="GHEA Mariam" w:hAnsi="GHEA Mariam"/>
                <w:iCs/>
                <w:sz w:val="20"/>
                <w:szCs w:val="20"/>
                <w:lang w:val="hy-AM"/>
              </w:rPr>
            </w:pPr>
          </w:p>
        </w:tc>
      </w:tr>
      <w:tr w:rsidR="00334B2F" w:rsidRPr="000D699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0D6993" w:rsidRDefault="00334B2F" w:rsidP="00845F46">
            <w:pPr>
              <w:rPr>
                <w:rFonts w:ascii="GHEA Mariam" w:hAnsi="GHEA Mariam"/>
                <w:iCs/>
                <w:sz w:val="20"/>
                <w:szCs w:val="20"/>
              </w:rPr>
            </w:pPr>
            <w:r w:rsidRPr="000D6993">
              <w:rPr>
                <w:rFonts w:ascii="GHEA Mariam" w:hAnsi="GHEA Mariam"/>
                <w:iCs/>
                <w:sz w:val="20"/>
                <w:szCs w:val="20"/>
                <w:lang w:val="hy-AM"/>
              </w:rPr>
              <w:t xml:space="preserve">2 </w:t>
            </w:r>
            <w:r w:rsidRPr="000D6993">
              <w:rPr>
                <w:rFonts w:ascii="GHEA Mariam" w:hAnsi="GHEA Mariam"/>
                <w:iCs/>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 :</w:t>
            </w:r>
          </w:p>
          <w:p w14:paraId="2A9B1D5C"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 xml:space="preserve">тюлень доступность в случае </w:t>
            </w:r>
            <w:r w:rsidRPr="000D6993">
              <w:rPr>
                <w:rFonts w:ascii="GHEA Mariam" w:hAnsi="GHEA Mariam"/>
                <w:iCs/>
                <w:sz w:val="20"/>
                <w:szCs w:val="20"/>
                <w:lang w:val="hy-AM"/>
              </w:rPr>
              <w:t>подачи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подписывает плательщик</w:t>
            </w:r>
          </w:p>
          <w:p w14:paraId="7E888D4A"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при подаче в бумажном виде</w:t>
            </w:r>
          </w:p>
        </w:tc>
      </w:tr>
      <w:tr w:rsidR="00334B2F" w:rsidRPr="000D6993"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22.а._ </w:t>
            </w:r>
            <w:r w:rsidRPr="000D6993">
              <w:rPr>
                <w:rFonts w:ascii="GHEA Mariam" w:hAnsi="GHEA Mariam"/>
                <w:iCs/>
                <w:sz w:val="20"/>
                <w:szCs w:val="20"/>
              </w:rPr>
              <w:t>_</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Обязательный </w:t>
            </w:r>
            <w:r w:rsidRPr="000D6993">
              <w:rPr>
                <w:rFonts w:ascii="GHEA Mariam" w:hAnsi="GHEA Mariam"/>
                <w:iCs/>
                <w:sz w:val="20"/>
                <w:szCs w:val="20"/>
                <w:lang w:val="hy-AM"/>
              </w:rPr>
              <w:t>:</w:t>
            </w:r>
            <w:r w:rsidRPr="000D6993">
              <w:rPr>
                <w:rFonts w:ascii="GHEA Mariam" w:hAnsi="GHEA Mariam"/>
                <w:iCs/>
                <w:sz w:val="20"/>
                <w:szCs w:val="20"/>
              </w:rPr>
              <w:t xml:space="preserve"> </w:t>
            </w:r>
          </w:p>
          <w:p w14:paraId="226D06F4"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банк заполнен _ при представлении</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подписывается бенефициару _ от</w:t>
            </w:r>
          </w:p>
        </w:tc>
      </w:tr>
      <w:tr w:rsidR="00334B2F" w:rsidRPr="000D6993"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0D6993" w:rsidRDefault="00334B2F" w:rsidP="00845F46">
            <w:pPr>
              <w:rPr>
                <w:rFonts w:ascii="GHEA Mariam" w:hAnsi="GHEA Mariam"/>
                <w:iCs/>
                <w:sz w:val="20"/>
                <w:szCs w:val="20"/>
              </w:rPr>
            </w:pPr>
            <w:r w:rsidRPr="000D6993">
              <w:rPr>
                <w:rFonts w:ascii="GHEA Mariam" w:hAnsi="GHEA Mariam"/>
                <w:iCs/>
                <w:sz w:val="20"/>
                <w:szCs w:val="20"/>
                <w:lang w:val="hy-AM"/>
              </w:rPr>
              <w:t xml:space="preserve">22 </w:t>
            </w:r>
            <w:r w:rsidRPr="000D6993">
              <w:rPr>
                <w:rFonts w:ascii="GHEA Mariam" w:hAnsi="GHEA Mariam"/>
                <w:iCs/>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 :</w:t>
            </w:r>
          </w:p>
          <w:p w14:paraId="3D984C8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тюлень доступность случай</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t>подписывается бенефициару _ от</w:t>
            </w:r>
            <w:r w:rsidRPr="000D6993">
              <w:rPr>
                <w:rFonts w:ascii="GHEA Mariam" w:hAnsi="GHEA Mariam"/>
                <w:iCs/>
                <w:sz w:val="20"/>
                <w:szCs w:val="20"/>
                <w:lang w:val="hy-AM"/>
              </w:rPr>
              <w:t xml:space="preserve"> </w:t>
            </w:r>
          </w:p>
          <w:p w14:paraId="3B81E267"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при предъявлении в банк в бумажном виде</w:t>
            </w:r>
          </w:p>
        </w:tc>
      </w:tr>
      <w:tr w:rsidR="00334B2F" w:rsidRPr="000D6993"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3 </w:t>
            </w:r>
            <w:r w:rsidRPr="000D6993">
              <w:rPr>
                <w:rFonts w:ascii="GHEA Mariam" w:hAnsi="GHEA Mariam"/>
                <w:iCs/>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плательщику сопровождающий финансовый работник организации ( филиала ) . подпись</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5FE02F2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оплата письмо с требованием плательщику сопровождающий финансовый организации </w:t>
            </w:r>
            <w:r w:rsidRPr="000D6993">
              <w:rPr>
                <w:rFonts w:ascii="GHEA Mariam" w:hAnsi="GHEA Mariam"/>
                <w:iCs/>
                <w:sz w:val="20"/>
                <w:szCs w:val="20"/>
                <w:lang w:val="hy-AM"/>
              </w:rPr>
              <w:t>_</w:t>
            </w:r>
            <w:r w:rsidRPr="000D6993">
              <w:rPr>
                <w:rFonts w:ascii="GHEA Mariam" w:hAnsi="GHEA Mariam"/>
                <w:iCs/>
                <w:sz w:val="20"/>
                <w:szCs w:val="20"/>
              </w:rPr>
              <w:t xml:space="preserve"> бумага манера </w:t>
            </w:r>
            <w:r w:rsidRPr="000D6993">
              <w:rPr>
                <w:rFonts w:ascii="GHEA Mariam" w:hAnsi="GHEA Mariam"/>
                <w:iCs/>
                <w:sz w:val="20"/>
                <w:szCs w:val="20"/>
                <w:lang w:val="hy-AM"/>
              </w:rPr>
              <w:t xml:space="preserve"> </w:t>
            </w:r>
            <w:r w:rsidRPr="000D6993">
              <w:rPr>
                <w:rFonts w:ascii="GHEA Mariam" w:hAnsi="GHEA Mariam"/>
                <w:iCs/>
                <w:sz w:val="20"/>
                <w:szCs w:val="20"/>
              </w:rPr>
              <w:t xml:space="preserve">представлено </w:t>
            </w:r>
            <w:r w:rsidRPr="000D6993">
              <w:rPr>
                <w:rFonts w:ascii="GHEA Mariam" w:hAnsi="GHEA Mariam"/>
                <w:iCs/>
                <w:sz w:val="20"/>
                <w:szCs w:val="20"/>
                <w:lang w:val="hy-AM"/>
              </w:rPr>
              <w:t xml:space="preserve">полностью _ </w:t>
            </w:r>
            <w:r w:rsidRPr="000D6993">
              <w:rPr>
                <w:rFonts w:ascii="GHEA Mariam" w:hAnsi="GHEA Mariam"/>
                <w:iCs/>
                <w:sz w:val="20"/>
                <w:szCs w:val="20"/>
              </w:rPr>
              <w:t>_ случай</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0D6993" w:rsidRDefault="00334B2F" w:rsidP="00845F46">
            <w:pPr>
              <w:jc w:val="center"/>
              <w:rPr>
                <w:rFonts w:ascii="GHEA Mariam" w:hAnsi="GHEA Mariam"/>
                <w:iCs/>
                <w:sz w:val="20"/>
                <w:szCs w:val="20"/>
              </w:rPr>
            </w:pPr>
          </w:p>
        </w:tc>
      </w:tr>
      <w:tr w:rsidR="00334B2F" w:rsidRPr="000D6993"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0D6993" w:rsidRDefault="00334B2F" w:rsidP="00845F46">
            <w:pP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3 </w:t>
            </w:r>
            <w:r w:rsidRPr="000D6993">
              <w:rPr>
                <w:rFonts w:ascii="GHEA Mariam" w:hAnsi="GHEA Mariam"/>
                <w:iCs/>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плательщику сопровождающий финансовый </w:t>
            </w:r>
            <w:r w:rsidRPr="000D6993">
              <w:rPr>
                <w:rFonts w:ascii="GHEA Mariam" w:hAnsi="GHEA Mariam"/>
                <w:iCs/>
                <w:sz w:val="20"/>
                <w:szCs w:val="20"/>
                <w:lang w:val="hy-AM"/>
              </w:rPr>
              <w:t xml:space="preserve">печать </w:t>
            </w:r>
            <w:r w:rsidRPr="000D6993">
              <w:rPr>
                <w:rFonts w:ascii="GHEA Mariam" w:hAnsi="GHEA Mariam"/>
                <w:iCs/>
                <w:sz w:val="20"/>
                <w:szCs w:val="20"/>
              </w:rPr>
              <w:lastRenderedPageBreak/>
              <w:t xml:space="preserve">организации ( филиала ) .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2D87EC96"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оплата письмо с требованием плательщику сопровождающий финансовый организации </w:t>
            </w:r>
            <w:r w:rsidRPr="000D6993">
              <w:rPr>
                <w:rFonts w:ascii="GHEA Mariam" w:hAnsi="GHEA Mariam"/>
                <w:iCs/>
                <w:sz w:val="20"/>
                <w:szCs w:val="20"/>
                <w:lang w:val="hy-AM"/>
              </w:rPr>
              <w:t>_</w:t>
            </w:r>
            <w:r w:rsidRPr="000D6993">
              <w:rPr>
                <w:rFonts w:ascii="GHEA Mariam" w:hAnsi="GHEA Mariam"/>
                <w:iCs/>
                <w:sz w:val="20"/>
                <w:szCs w:val="20"/>
              </w:rPr>
              <w:t xml:space="preserve"> бумага </w:t>
            </w:r>
            <w:r w:rsidRPr="000D6993">
              <w:rPr>
                <w:rFonts w:ascii="GHEA Mariam" w:hAnsi="GHEA Mariam"/>
                <w:iCs/>
                <w:sz w:val="20"/>
                <w:szCs w:val="20"/>
              </w:rPr>
              <w:lastRenderedPageBreak/>
              <w:t xml:space="preserve">манера представлено </w:t>
            </w:r>
            <w:r w:rsidRPr="000D6993">
              <w:rPr>
                <w:rFonts w:ascii="GHEA Mariam" w:hAnsi="GHEA Mariam"/>
                <w:iCs/>
                <w:sz w:val="20"/>
                <w:szCs w:val="20"/>
                <w:lang w:val="hy-AM"/>
              </w:rPr>
              <w:t xml:space="preserve">полностью </w:t>
            </w:r>
            <w:r w:rsidRPr="000D6993">
              <w:rPr>
                <w:rFonts w:ascii="GHEA Mariam" w:hAnsi="GHEA Mariam"/>
                <w:iCs/>
                <w:sz w:val="20"/>
                <w:szCs w:val="20"/>
              </w:rPr>
              <w:t>_ случай</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0D6993" w:rsidRDefault="00334B2F" w:rsidP="00845F46">
            <w:pPr>
              <w:jc w:val="center"/>
              <w:rPr>
                <w:rFonts w:ascii="GHEA Mariam" w:hAnsi="GHEA Mariam"/>
                <w:iCs/>
                <w:sz w:val="20"/>
                <w:szCs w:val="20"/>
              </w:rPr>
            </w:pPr>
          </w:p>
        </w:tc>
      </w:tr>
      <w:tr w:rsidR="00334B2F" w:rsidRPr="000D6993"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rPr>
              <w:lastRenderedPageBreak/>
              <w:t xml:space="preserve">2 </w:t>
            </w:r>
            <w:r w:rsidRPr="000D6993">
              <w:rPr>
                <w:rFonts w:ascii="GHEA Mariam" w:hAnsi="GHEA Mariam"/>
                <w:iCs/>
                <w:sz w:val="20"/>
                <w:szCs w:val="20"/>
                <w:lang w:val="hy-AM"/>
              </w:rPr>
              <w:t xml:space="preserve">3 </w:t>
            </w:r>
            <w:r w:rsidRPr="000D6993">
              <w:rPr>
                <w:rFonts w:ascii="GHEA Mariam" w:hAnsi="GHEA Mariam"/>
                <w:iCs/>
                <w:sz w:val="20"/>
                <w:szCs w:val="20"/>
              </w:rPr>
              <w:t xml:space="preserve">. </w:t>
            </w:r>
            <w:r w:rsidRPr="000D6993">
              <w:rPr>
                <w:rFonts w:ascii="GHEA Mariam" w:hAnsi="GHEA Mariam"/>
                <w:iCs/>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0D6993" w:rsidRDefault="00334B2F" w:rsidP="00845F46">
            <w:pPr>
              <w:jc w:val="center"/>
              <w:rPr>
                <w:rFonts w:ascii="GHEA Mariam" w:hAnsi="GHEA Mariam"/>
                <w:iCs/>
                <w:sz w:val="20"/>
                <w:szCs w:val="20"/>
                <w:lang w:val="hy-AM"/>
              </w:rPr>
            </w:pPr>
            <w:r w:rsidRPr="000D6993">
              <w:rPr>
                <w:rFonts w:ascii="GHEA Mariam" w:hAnsi="GHEA Mariam"/>
                <w:iCs/>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p w14:paraId="464C219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плательщику сопровождающий финансовый по организации ( филиалу ). обязательный указано в претензии производительность дата , час , минута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0D6993" w:rsidRDefault="00334B2F" w:rsidP="00845F46">
            <w:pPr>
              <w:jc w:val="center"/>
              <w:rPr>
                <w:rFonts w:ascii="GHEA Mariam" w:hAnsi="GHEA Mariam"/>
                <w:iCs/>
                <w:sz w:val="20"/>
                <w:szCs w:val="20"/>
              </w:rPr>
            </w:pPr>
          </w:p>
        </w:tc>
      </w:tr>
      <w:tr w:rsidR="00334B2F" w:rsidRPr="000D6993"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4 </w:t>
            </w:r>
            <w:r w:rsidRPr="000D6993">
              <w:rPr>
                <w:rFonts w:ascii="GHEA Mariam" w:hAnsi="GHEA Mariam"/>
                <w:iCs/>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бенефициару сопровождающий финансовый работник организации ( филиала ) . подпись</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нет обязательный</w:t>
            </w:r>
          </w:p>
          <w:p w14:paraId="211B36F1"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добавляется </w:t>
            </w:r>
            <w:r w:rsidRPr="000D6993">
              <w:rPr>
                <w:rFonts w:ascii="GHEA Mariam" w:hAnsi="GHEA Mariam"/>
                <w:iCs/>
                <w:sz w:val="20"/>
                <w:szCs w:val="20"/>
              </w:rPr>
              <w:t xml:space="preserve">к оплате письмо с требованием бенефициару сопровождающий финансовый организации </w:t>
            </w:r>
            <w:r w:rsidRPr="000D6993">
              <w:rPr>
                <w:rFonts w:ascii="GHEA Mariam" w:hAnsi="GHEA Mariam"/>
                <w:iCs/>
                <w:sz w:val="20"/>
                <w:szCs w:val="20"/>
                <w:lang w:val="hy-AM"/>
              </w:rPr>
              <w:t>_</w:t>
            </w:r>
            <w:r w:rsidRPr="000D6993">
              <w:rPr>
                <w:rFonts w:ascii="GHEA Mariam" w:hAnsi="GHEA Mariam"/>
                <w:iCs/>
                <w:sz w:val="20"/>
                <w:szCs w:val="20"/>
              </w:rPr>
              <w:t xml:space="preserve"> представлять _ </w:t>
            </w:r>
            <w:r w:rsidRPr="000D6993">
              <w:rPr>
                <w:rFonts w:ascii="GHEA Mariam" w:hAnsi="GHEA Mariam"/>
                <w:iCs/>
                <w:sz w:val="20"/>
                <w:szCs w:val="20"/>
                <w:lang w:val="hy-AM"/>
              </w:rPr>
              <w:t>_</w:t>
            </w:r>
            <w:r w:rsidRPr="000D6993">
              <w:rPr>
                <w:rFonts w:ascii="GHEA Mariam" w:hAnsi="GHEA Mariam"/>
                <w:iCs/>
                <w:sz w:val="20"/>
                <w:szCs w:val="20"/>
              </w:rPr>
              <w:t xml:space="preserve"> случай </w:t>
            </w:r>
            <w:r w:rsidRPr="000D6993">
              <w:rPr>
                <w:rFonts w:ascii="GHEA Mariam" w:hAnsi="GHEA Mariam"/>
                <w:iCs/>
                <w:sz w:val="20"/>
                <w:szCs w:val="20"/>
                <w:lang w:val="hy-AM"/>
              </w:rPr>
              <w:t>, когда</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 xml:space="preserve"> </w:t>
            </w:r>
            <w:r w:rsidRPr="000D6993">
              <w:rPr>
                <w:rFonts w:ascii="GHEA Mariam" w:hAnsi="GHEA Mariam"/>
                <w:iCs/>
                <w:sz w:val="20"/>
                <w:szCs w:val="20"/>
              </w:rPr>
              <w:t xml:space="preserve">сотрудника подпись </w:t>
            </w:r>
            <w:r w:rsidRPr="000D6993">
              <w:rPr>
                <w:rFonts w:ascii="GHEA Mariam" w:hAnsi="GHEA Mariam"/>
                <w:iCs/>
                <w:sz w:val="20"/>
                <w:szCs w:val="20"/>
                <w:lang w:val="hy-AM"/>
              </w:rPr>
              <w:t xml:space="preserve">положить на </w:t>
            </w:r>
            <w:r w:rsidRPr="000D6993">
              <w:rPr>
                <w:rFonts w:ascii="GHEA Mariam" w:hAnsi="GHEA Mariam"/>
                <w:iCs/>
                <w:sz w:val="20"/>
                <w:szCs w:val="20"/>
              </w:rPr>
              <w:t xml:space="preserve">бумагу манера </w:t>
            </w:r>
            <w:r w:rsidRPr="000D6993">
              <w:rPr>
                <w:rFonts w:ascii="GHEA Mariam" w:hAnsi="GHEA Mariam"/>
                <w:iCs/>
                <w:sz w:val="20"/>
                <w:szCs w:val="20"/>
                <w:lang w:val="hy-AM"/>
              </w:rPr>
              <w:t xml:space="preserve">по заявленной </w:t>
            </w:r>
            <w:r w:rsidRPr="000D6993">
              <w:rPr>
                <w:rFonts w:ascii="GHEA Mariam" w:hAnsi="GHEA Mariam"/>
                <w:iCs/>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0D6993" w:rsidRDefault="00334B2F" w:rsidP="00845F46">
            <w:pPr>
              <w:jc w:val="center"/>
              <w:rPr>
                <w:rFonts w:ascii="GHEA Mariam" w:hAnsi="GHEA Mariam"/>
                <w:iCs/>
                <w:sz w:val="20"/>
                <w:szCs w:val="20"/>
              </w:rPr>
            </w:pPr>
          </w:p>
        </w:tc>
      </w:tr>
      <w:tr w:rsidR="00334B2F" w:rsidRPr="000D6993"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4 </w:t>
            </w:r>
            <w:r w:rsidRPr="000D6993">
              <w:rPr>
                <w:rFonts w:ascii="GHEA Mariam" w:hAnsi="GHEA Mariam"/>
                <w:iCs/>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бенефициару сопровождающий финансовый </w:t>
            </w:r>
            <w:r w:rsidRPr="000D6993">
              <w:rPr>
                <w:rFonts w:ascii="GHEA Mariam" w:hAnsi="GHEA Mariam"/>
                <w:iCs/>
                <w:sz w:val="20"/>
                <w:szCs w:val="20"/>
                <w:lang w:val="hy-AM"/>
              </w:rPr>
              <w:t xml:space="preserve">печать </w:t>
            </w:r>
            <w:r w:rsidRPr="000D6993">
              <w:rPr>
                <w:rFonts w:ascii="GHEA Mariam" w:hAnsi="GHEA Mariam"/>
                <w:iCs/>
                <w:sz w:val="20"/>
                <w:szCs w:val="20"/>
              </w:rPr>
              <w:t>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необязательный </w:t>
            </w:r>
            <w:r w:rsidRPr="000D6993">
              <w:rPr>
                <w:rFonts w:ascii="GHEA Mariam" w:hAnsi="GHEA Mariam"/>
                <w:iCs/>
                <w:sz w:val="20"/>
                <w:szCs w:val="20"/>
              </w:rPr>
              <w:t>_</w:t>
            </w:r>
          </w:p>
          <w:p w14:paraId="2562F124"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добавляется </w:t>
            </w:r>
            <w:r w:rsidRPr="000D6993">
              <w:rPr>
                <w:rFonts w:ascii="GHEA Mariam" w:hAnsi="GHEA Mariam"/>
                <w:iCs/>
                <w:sz w:val="20"/>
                <w:szCs w:val="20"/>
              </w:rPr>
              <w:t xml:space="preserve">к оплате письмо с требованием представлять </w:t>
            </w:r>
            <w:r w:rsidRPr="000D6993">
              <w:rPr>
                <w:rFonts w:ascii="GHEA Mariam" w:hAnsi="GHEA Mariam"/>
                <w:iCs/>
                <w:sz w:val="20"/>
                <w:szCs w:val="20"/>
                <w:lang w:val="hy-AM"/>
              </w:rPr>
              <w:t xml:space="preserve">последнее _ </w:t>
            </w:r>
            <w:r w:rsidRPr="000D6993">
              <w:rPr>
                <w:rFonts w:ascii="GHEA Mariam" w:hAnsi="GHEA Mariam"/>
                <w:iCs/>
                <w:sz w:val="20"/>
                <w:szCs w:val="20"/>
              </w:rPr>
              <w:t xml:space="preserve">_ случай </w:t>
            </w:r>
            <w:r w:rsidRPr="000D6993">
              <w:rPr>
                <w:rFonts w:ascii="GHEA Mariam" w:hAnsi="GHEA Mariam"/>
                <w:iCs/>
                <w:sz w:val="20"/>
                <w:szCs w:val="20"/>
                <w:lang w:val="hy-AM"/>
              </w:rPr>
              <w:t>, когда</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печать</w:t>
            </w:r>
            <w:r w:rsidRPr="000D6993">
              <w:rPr>
                <w:rFonts w:ascii="GHEA Mariam" w:hAnsi="GHEA Mariam"/>
                <w:iCs/>
                <w:sz w:val="20"/>
                <w:szCs w:val="20"/>
              </w:rPr>
              <w:t xml:space="preserve"> </w:t>
            </w:r>
            <w:r w:rsidRPr="000D6993">
              <w:rPr>
                <w:rFonts w:ascii="GHEA Mariam" w:hAnsi="GHEA Mariam"/>
                <w:iCs/>
                <w:sz w:val="20"/>
                <w:szCs w:val="20"/>
                <w:lang w:val="hy-AM"/>
              </w:rPr>
              <w:t xml:space="preserve">положить на </w:t>
            </w:r>
            <w:r w:rsidRPr="000D6993">
              <w:rPr>
                <w:rFonts w:ascii="GHEA Mariam" w:hAnsi="GHEA Mariam"/>
                <w:iCs/>
                <w:sz w:val="20"/>
                <w:szCs w:val="20"/>
              </w:rPr>
              <w:t xml:space="preserve">бумагу манера </w:t>
            </w:r>
            <w:r w:rsidRPr="000D6993">
              <w:rPr>
                <w:rFonts w:ascii="GHEA Mariam" w:hAnsi="GHEA Mariam"/>
                <w:iCs/>
                <w:sz w:val="20"/>
                <w:szCs w:val="20"/>
                <w:lang w:val="hy-AM"/>
              </w:rPr>
              <w:t xml:space="preserve">по заявленной </w:t>
            </w:r>
            <w:r w:rsidRPr="000D6993">
              <w:rPr>
                <w:rFonts w:ascii="GHEA Mariam" w:hAnsi="GHEA Mariam"/>
                <w:iCs/>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0D6993" w:rsidRDefault="00334B2F" w:rsidP="00845F46">
            <w:pPr>
              <w:jc w:val="center"/>
              <w:rPr>
                <w:rFonts w:ascii="GHEA Mariam" w:hAnsi="GHEA Mariam"/>
                <w:iCs/>
                <w:sz w:val="20"/>
                <w:szCs w:val="20"/>
              </w:rPr>
            </w:pPr>
          </w:p>
        </w:tc>
      </w:tr>
      <w:tr w:rsidR="00334B2F" w:rsidRPr="000D6993"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 xml:space="preserve">2 </w:t>
            </w:r>
            <w:r w:rsidRPr="000D6993">
              <w:rPr>
                <w:rFonts w:ascii="GHEA Mariam" w:hAnsi="GHEA Mariam"/>
                <w:iCs/>
                <w:sz w:val="20"/>
                <w:szCs w:val="20"/>
                <w:lang w:val="hy-AM"/>
              </w:rPr>
              <w:t xml:space="preserve">4 </w:t>
            </w:r>
            <w:r w:rsidRPr="000D6993">
              <w:rPr>
                <w:rFonts w:ascii="GHEA Mariam" w:hAnsi="GHEA Mariam"/>
                <w:iCs/>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бенефициару сопровождающий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необязательный </w:t>
            </w:r>
            <w:r w:rsidRPr="000D6993">
              <w:rPr>
                <w:rFonts w:ascii="GHEA Mariam" w:hAnsi="GHEA Mariam"/>
                <w:iCs/>
                <w:sz w:val="20"/>
                <w:szCs w:val="20"/>
              </w:rPr>
              <w:t>_</w:t>
            </w:r>
          </w:p>
          <w:p w14:paraId="4342A153" w14:textId="77777777" w:rsidR="00334B2F" w:rsidRPr="000D6993" w:rsidRDefault="00334B2F" w:rsidP="00845F46">
            <w:pPr>
              <w:jc w:val="center"/>
              <w:rPr>
                <w:rFonts w:ascii="GHEA Mariam" w:hAnsi="GHEA Mariam"/>
                <w:iCs/>
                <w:sz w:val="20"/>
                <w:szCs w:val="20"/>
              </w:rPr>
            </w:pPr>
            <w:r w:rsidRPr="000D6993">
              <w:rPr>
                <w:rFonts w:ascii="GHEA Mariam" w:hAnsi="GHEA Mariam"/>
                <w:iCs/>
                <w:sz w:val="20"/>
                <w:szCs w:val="20"/>
                <w:lang w:val="hy-AM"/>
              </w:rPr>
              <w:t xml:space="preserve">добавляется </w:t>
            </w:r>
            <w:r w:rsidRPr="000D6993">
              <w:rPr>
                <w:rFonts w:ascii="GHEA Mariam" w:hAnsi="GHEA Mariam"/>
                <w:iCs/>
                <w:sz w:val="20"/>
                <w:szCs w:val="20"/>
              </w:rPr>
              <w:t xml:space="preserve">к оплате письмо с требованием представлять </w:t>
            </w:r>
            <w:r w:rsidRPr="000D6993">
              <w:rPr>
                <w:rFonts w:ascii="GHEA Mariam" w:hAnsi="GHEA Mariam"/>
                <w:iCs/>
                <w:sz w:val="20"/>
                <w:szCs w:val="20"/>
                <w:lang w:val="hy-AM"/>
              </w:rPr>
              <w:t xml:space="preserve">последнее _ </w:t>
            </w:r>
            <w:r w:rsidRPr="000D6993">
              <w:rPr>
                <w:rFonts w:ascii="GHEA Mariam" w:hAnsi="GHEA Mariam"/>
                <w:iCs/>
                <w:sz w:val="20"/>
                <w:szCs w:val="20"/>
              </w:rPr>
              <w:t xml:space="preserve">_ случай </w:t>
            </w:r>
            <w:r w:rsidRPr="000D6993">
              <w:rPr>
                <w:rFonts w:ascii="GHEA Mariam" w:hAnsi="GHEA Mariam"/>
                <w:iCs/>
                <w:sz w:val="20"/>
                <w:szCs w:val="20"/>
                <w:lang w:val="hy-AM"/>
              </w:rPr>
              <w:t>, когда</w:t>
            </w:r>
            <w:r w:rsidRPr="000D6993" w:rsidDel="00DF049B">
              <w:rPr>
                <w:rFonts w:ascii="GHEA Mariam" w:hAnsi="GHEA Mariam"/>
                <w:iCs/>
                <w:sz w:val="20"/>
                <w:szCs w:val="20"/>
                <w:lang w:val="hy-AM"/>
              </w:rPr>
              <w:t xml:space="preserve"> </w:t>
            </w:r>
            <w:r w:rsidRPr="000D6993">
              <w:rPr>
                <w:rFonts w:ascii="GHEA Mariam" w:hAnsi="GHEA Mariam"/>
                <w:iCs/>
                <w:sz w:val="20"/>
                <w:szCs w:val="20"/>
                <w:lang w:val="hy-AM"/>
              </w:rPr>
              <w:t>эти данные</w:t>
            </w:r>
            <w:r w:rsidRPr="000D6993">
              <w:rPr>
                <w:rFonts w:ascii="GHEA Mariam" w:hAnsi="GHEA Mariam"/>
                <w:iCs/>
                <w:sz w:val="20"/>
                <w:szCs w:val="20"/>
              </w:rPr>
              <w:t xml:space="preserve"> </w:t>
            </w:r>
            <w:r w:rsidRPr="000D6993">
              <w:rPr>
                <w:rFonts w:ascii="GHEA Mariam" w:hAnsi="GHEA Mariam"/>
                <w:iCs/>
                <w:sz w:val="20"/>
                <w:szCs w:val="20"/>
                <w:lang w:val="hy-AM"/>
              </w:rPr>
              <w:t xml:space="preserve">нанесены на </w:t>
            </w:r>
            <w:r w:rsidRPr="000D6993">
              <w:rPr>
                <w:rFonts w:ascii="GHEA Mariam" w:hAnsi="GHEA Mariam"/>
                <w:iCs/>
                <w:sz w:val="20"/>
                <w:szCs w:val="20"/>
              </w:rPr>
              <w:t xml:space="preserve">бумагу манера </w:t>
            </w:r>
            <w:r w:rsidRPr="000D6993">
              <w:rPr>
                <w:rFonts w:ascii="GHEA Mariam" w:hAnsi="GHEA Mariam"/>
                <w:iCs/>
                <w:sz w:val="20"/>
                <w:szCs w:val="20"/>
                <w:lang w:val="hy-AM"/>
              </w:rPr>
              <w:t xml:space="preserve">по заявленной </w:t>
            </w:r>
            <w:r w:rsidRPr="000D6993">
              <w:rPr>
                <w:rFonts w:ascii="GHEA Mariam" w:hAnsi="GHEA Mariam"/>
                <w:iCs/>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0D6993" w:rsidRDefault="00334B2F" w:rsidP="00845F46">
            <w:pPr>
              <w:jc w:val="center"/>
              <w:rPr>
                <w:rFonts w:ascii="GHEA Mariam" w:hAnsi="GHEA Mariam"/>
                <w:iCs/>
                <w:sz w:val="20"/>
                <w:szCs w:val="20"/>
              </w:rPr>
            </w:pPr>
          </w:p>
        </w:tc>
      </w:tr>
    </w:tbl>
    <w:p w14:paraId="7677F6D2" w14:textId="77777777" w:rsidR="00334B2F" w:rsidRPr="00D77B0E" w:rsidRDefault="00334B2F" w:rsidP="00845F46">
      <w:pPr>
        <w:pStyle w:val="a3"/>
        <w:spacing w:line="240" w:lineRule="auto"/>
        <w:jc w:val="right"/>
        <w:rPr>
          <w:rFonts w:ascii="GHEA Mariam" w:hAnsi="GHEA Mariam" w:cs="Sylfaen"/>
          <w:i w:val="0"/>
          <w:iCs/>
          <w:lang w:val="ru-RU"/>
        </w:rPr>
      </w:pPr>
    </w:p>
    <w:p w14:paraId="7344D883" w14:textId="77777777" w:rsidR="00334B2F" w:rsidRPr="00D77B0E" w:rsidRDefault="00334B2F" w:rsidP="00845F46">
      <w:pPr>
        <w:pStyle w:val="a3"/>
        <w:spacing w:line="240" w:lineRule="auto"/>
        <w:jc w:val="right"/>
        <w:rPr>
          <w:rFonts w:ascii="GHEA Mariam" w:hAnsi="GHEA Mariam" w:cs="Sylfaen"/>
          <w:i w:val="0"/>
          <w:iCs/>
          <w:lang w:val="ru-RU"/>
        </w:rPr>
      </w:pPr>
    </w:p>
    <w:p w14:paraId="33330E1B" w14:textId="77777777" w:rsidR="00334B2F" w:rsidRPr="00D77B0E" w:rsidRDefault="00334B2F" w:rsidP="00845F46">
      <w:pPr>
        <w:pStyle w:val="a3"/>
        <w:spacing w:line="240" w:lineRule="auto"/>
        <w:jc w:val="right"/>
        <w:rPr>
          <w:rFonts w:ascii="GHEA Mariam" w:hAnsi="GHEA Mariam" w:cs="Sylfaen"/>
          <w:i w:val="0"/>
          <w:iCs/>
          <w:lang w:val="ru-RU"/>
        </w:rPr>
      </w:pPr>
    </w:p>
    <w:p w14:paraId="48B0E6AB" w14:textId="77777777" w:rsidR="00334B2F" w:rsidRPr="00D77B0E" w:rsidRDefault="00334B2F" w:rsidP="00845F46">
      <w:pPr>
        <w:pStyle w:val="a3"/>
        <w:spacing w:line="240" w:lineRule="auto"/>
        <w:jc w:val="right"/>
        <w:rPr>
          <w:rFonts w:ascii="GHEA Mariam" w:hAnsi="GHEA Mariam" w:cs="Sylfaen"/>
          <w:i w:val="0"/>
          <w:iCs/>
          <w:lang w:val="ru-RU"/>
        </w:rPr>
      </w:pPr>
    </w:p>
    <w:p w14:paraId="1F73B21F" w14:textId="6140A1B7" w:rsidR="00CB5EFD" w:rsidRPr="000D6993" w:rsidRDefault="00334B2F" w:rsidP="00845F46">
      <w:pPr>
        <w:pStyle w:val="31"/>
        <w:spacing w:line="240" w:lineRule="auto"/>
        <w:jc w:val="right"/>
        <w:rPr>
          <w:rFonts w:ascii="GHEA Mariam" w:hAnsi="GHEA Mariam" w:cs="Sylfaen"/>
          <w:b/>
          <w:iCs/>
          <w:lang w:val="hy-AM"/>
        </w:rPr>
      </w:pPr>
      <w:r w:rsidRPr="000D6993">
        <w:rPr>
          <w:rFonts w:ascii="GHEA Mariam" w:hAnsi="GHEA Mariam"/>
          <w:b/>
          <w:iCs/>
          <w:lang w:val="hy-AM"/>
        </w:rPr>
        <w:br w:type="page"/>
      </w:r>
    </w:p>
    <w:p w14:paraId="3E2F673A" w14:textId="77777777" w:rsidR="00CB5EFD" w:rsidRPr="000D6993" w:rsidRDefault="00CB5EFD" w:rsidP="00845F46">
      <w:pPr>
        <w:ind w:left="-66"/>
        <w:jc w:val="center"/>
        <w:rPr>
          <w:rFonts w:ascii="GHEA Mariam" w:hAnsi="GHEA Mariam" w:cs="Sylfaen"/>
          <w:b/>
          <w:iCs/>
          <w:sz w:val="20"/>
          <w:szCs w:val="20"/>
          <w:lang w:val="hy-AM"/>
        </w:rPr>
      </w:pPr>
    </w:p>
    <w:p w14:paraId="3B97E7AC" w14:textId="77777777" w:rsidR="00071D1C" w:rsidRPr="000D6993" w:rsidRDefault="00071D1C"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t>Приложение 6</w:t>
      </w:r>
    </w:p>
    <w:p w14:paraId="4D9F95E3" w14:textId="13C98373" w:rsidR="00071D1C" w:rsidRPr="000D6993" w:rsidRDefault="00C945E4" w:rsidP="00845F46">
      <w:pPr>
        <w:pStyle w:val="31"/>
        <w:spacing w:line="240" w:lineRule="auto"/>
        <w:jc w:val="right"/>
        <w:rPr>
          <w:rFonts w:ascii="GHEA Mariam" w:hAnsi="GHEA Mariam" w:cs="Sylfaen"/>
          <w:b/>
          <w:iCs/>
          <w:lang w:val="hy-AM"/>
        </w:rPr>
      </w:pPr>
      <w:r w:rsidRPr="000D6993">
        <w:rPr>
          <w:rFonts w:ascii="GHEA Mariam" w:hAnsi="GHEA Mariam" w:cs="Sylfaen"/>
          <w:b/>
          <w:iCs/>
          <w:lang w:val="hy-AM"/>
        </w:rPr>
        <w:t>КМ КНК с кодом ДПР-ГХАПЗБ-2024/01</w:t>
      </w:r>
    </w:p>
    <w:p w14:paraId="7E460E96" w14:textId="2B84561A" w:rsidR="00071D1C" w:rsidRPr="000D6993" w:rsidRDefault="0098218F" w:rsidP="00845F46">
      <w:pPr>
        <w:pStyle w:val="31"/>
        <w:spacing w:line="240" w:lineRule="auto"/>
        <w:jc w:val="right"/>
        <w:rPr>
          <w:rFonts w:ascii="GHEA Mariam" w:hAnsi="GHEA Mariam" w:cs="Sylfaen"/>
          <w:b/>
          <w:iCs/>
          <w:lang w:val="hy-AM"/>
        </w:rPr>
      </w:pPr>
      <w:r w:rsidRPr="000D6993">
        <w:rPr>
          <w:rFonts w:ascii="GHEA Mariam" w:hAnsi="GHEA Mariam" w:cs="Arial"/>
          <w:b/>
          <w:iCs/>
          <w:lang w:val="hy-AM"/>
        </w:rPr>
        <w:t>РЕЙТИНГ:</w:t>
      </w:r>
      <w:r w:rsidRPr="000D6993">
        <w:rPr>
          <w:rFonts w:ascii="GHEA Mariam" w:hAnsi="GHEA Mariam" w:cs="Sylfaen"/>
          <w:b/>
          <w:iCs/>
          <w:lang w:val="hy-AM"/>
        </w:rPr>
        <w:t xml:space="preserve"> </w:t>
      </w:r>
      <w:r w:rsidRPr="000D6993">
        <w:rPr>
          <w:rFonts w:ascii="GHEA Mariam" w:hAnsi="GHEA Mariam" w:cs="Arial"/>
          <w:b/>
          <w:iCs/>
          <w:lang w:val="hy-AM"/>
        </w:rPr>
        <w:t xml:space="preserve">ПРИГЛАШЕНИЕ </w:t>
      </w:r>
      <w:r w:rsidR="00071D1C" w:rsidRPr="000D6993">
        <w:rPr>
          <w:rFonts w:ascii="GHEA Mariam" w:hAnsi="GHEA Mariam" w:cs="Sylfaen"/>
          <w:b/>
          <w:iCs/>
          <w:lang w:val="hy-AM"/>
        </w:rPr>
        <w:t>_</w:t>
      </w:r>
    </w:p>
    <w:p w14:paraId="60AA8AA0" w14:textId="77777777" w:rsidR="00071D1C" w:rsidRPr="000D6993" w:rsidRDefault="00071D1C" w:rsidP="00845F46">
      <w:pPr>
        <w:jc w:val="right"/>
        <w:rPr>
          <w:rFonts w:ascii="GHEA Mariam" w:hAnsi="GHEA Mariam"/>
          <w:iCs/>
          <w:sz w:val="20"/>
          <w:szCs w:val="20"/>
          <w:lang w:val="hy-AM"/>
        </w:rPr>
      </w:pPr>
    </w:p>
    <w:p w14:paraId="0994F8F7" w14:textId="77777777" w:rsidR="00071D1C" w:rsidRPr="000D6993" w:rsidRDefault="00071D1C" w:rsidP="00845F46">
      <w:pPr>
        <w:tabs>
          <w:tab w:val="left" w:pos="2268"/>
        </w:tabs>
        <w:ind w:left="-284" w:firstLine="284"/>
        <w:jc w:val="right"/>
        <w:rPr>
          <w:rFonts w:ascii="GHEA Mariam" w:hAnsi="GHEA Mariam"/>
          <w:iCs/>
          <w:sz w:val="20"/>
          <w:szCs w:val="20"/>
          <w:lang w:val="hy-AM"/>
        </w:rPr>
      </w:pPr>
    </w:p>
    <w:p w14:paraId="331FD13B" w14:textId="77777777" w:rsidR="00071D1C" w:rsidRPr="000D6993" w:rsidRDefault="00071D1C" w:rsidP="00845F46">
      <w:pPr>
        <w:ind w:left="-142" w:firstLine="142"/>
        <w:jc w:val="center"/>
        <w:rPr>
          <w:rFonts w:ascii="GHEA Mariam" w:hAnsi="GHEA Mariam"/>
          <w:b/>
          <w:iCs/>
          <w:sz w:val="20"/>
          <w:szCs w:val="20"/>
          <w:lang w:val="hy-AM"/>
        </w:rPr>
      </w:pPr>
      <w:r w:rsidRPr="000D6993">
        <w:rPr>
          <w:rFonts w:ascii="GHEA Mariam" w:hAnsi="GHEA Mariam" w:cs="Sylfaen"/>
          <w:b/>
          <w:iCs/>
          <w:sz w:val="20"/>
          <w:szCs w:val="20"/>
          <w:lang w:val="hy-AM"/>
        </w:rPr>
        <w:t>СОСТОЯНИЕ</w:t>
      </w:r>
      <w:r w:rsidRPr="000D6993">
        <w:rPr>
          <w:rFonts w:ascii="GHEA Mariam" w:hAnsi="GHEA Mariam" w:cs="Times Armenian"/>
          <w:b/>
          <w:iCs/>
          <w:sz w:val="20"/>
          <w:szCs w:val="20"/>
          <w:lang w:val="hy-AM"/>
        </w:rPr>
        <w:t xml:space="preserve">  </w:t>
      </w:r>
      <w:r w:rsidRPr="000D6993">
        <w:rPr>
          <w:rFonts w:ascii="GHEA Mariam" w:hAnsi="GHEA Mariam" w:cs="Sylfaen"/>
          <w:b/>
          <w:iCs/>
          <w:sz w:val="20"/>
          <w:szCs w:val="20"/>
          <w:lang w:val="hy-AM"/>
        </w:rPr>
        <w:t>ПОТРЕБНОСТИ</w:t>
      </w:r>
      <w:r w:rsidRPr="000D6993">
        <w:rPr>
          <w:rFonts w:ascii="GHEA Mariam" w:hAnsi="GHEA Mariam" w:cs="Times Armenian"/>
          <w:b/>
          <w:iCs/>
          <w:sz w:val="20"/>
          <w:szCs w:val="20"/>
          <w:lang w:val="hy-AM"/>
        </w:rPr>
        <w:t xml:space="preserve"> </w:t>
      </w:r>
      <w:r w:rsidRPr="000D6993">
        <w:rPr>
          <w:rFonts w:ascii="GHEA Mariam" w:hAnsi="GHEA Mariam" w:cs="Sylfaen"/>
          <w:b/>
          <w:iCs/>
          <w:sz w:val="20"/>
          <w:szCs w:val="20"/>
          <w:lang w:val="hy-AM"/>
        </w:rPr>
        <w:t>ДЛЯ ДОСТАВКИ ПРОДУКТА</w:t>
      </w:r>
    </w:p>
    <w:p w14:paraId="66AA926F" w14:textId="77777777" w:rsidR="00071D1C" w:rsidRPr="000D6993" w:rsidRDefault="00071D1C" w:rsidP="00845F46">
      <w:pPr>
        <w:ind w:left="-142" w:firstLine="142"/>
        <w:jc w:val="center"/>
        <w:rPr>
          <w:rFonts w:ascii="GHEA Mariam" w:hAnsi="GHEA Mariam" w:cs="Times Armenian"/>
          <w:b/>
          <w:iCs/>
          <w:sz w:val="20"/>
          <w:szCs w:val="20"/>
          <w:lang w:val="hy-AM"/>
        </w:rPr>
      </w:pPr>
      <w:r w:rsidRPr="000D6993">
        <w:rPr>
          <w:rFonts w:ascii="GHEA Mariam" w:hAnsi="GHEA Mariam" w:cs="Sylfaen"/>
          <w:b/>
          <w:iCs/>
          <w:sz w:val="20"/>
          <w:szCs w:val="20"/>
          <w:lang w:val="hy-AM"/>
        </w:rPr>
        <w:t>ДОГОВОР:</w:t>
      </w:r>
      <w:r w:rsidRPr="000D6993">
        <w:rPr>
          <w:rFonts w:ascii="GHEA Mariam" w:hAnsi="GHEA Mariam" w:cs="Times Armenian"/>
          <w:b/>
          <w:iCs/>
          <w:sz w:val="20"/>
          <w:szCs w:val="20"/>
          <w:lang w:val="hy-AM"/>
        </w:rPr>
        <w:t xml:space="preserve">   </w:t>
      </w:r>
    </w:p>
    <w:p w14:paraId="38C08989" w14:textId="77777777" w:rsidR="00071D1C" w:rsidRPr="000D6993" w:rsidRDefault="00071D1C" w:rsidP="00845F46">
      <w:pPr>
        <w:ind w:left="-142" w:firstLine="142"/>
        <w:jc w:val="center"/>
        <w:rPr>
          <w:rFonts w:ascii="GHEA Mariam" w:hAnsi="GHEA Mariam"/>
          <w:b/>
          <w:iCs/>
          <w:sz w:val="20"/>
          <w:szCs w:val="20"/>
          <w:u w:val="single"/>
          <w:lang w:val="hy-AM"/>
        </w:rPr>
      </w:pPr>
      <w:r w:rsidRPr="000D6993">
        <w:rPr>
          <w:rFonts w:ascii="GHEA Mariam" w:hAnsi="GHEA Mariam"/>
          <w:b/>
          <w:iCs/>
          <w:sz w:val="20"/>
          <w:szCs w:val="20"/>
          <w:lang w:val="hy-AM"/>
        </w:rPr>
        <w:t>Н:</w:t>
      </w:r>
      <w:r w:rsidRPr="000D6993">
        <w:rPr>
          <w:rFonts w:ascii="GHEA Mariam" w:hAnsi="GHEA Mariam"/>
          <w:b/>
          <w:iCs/>
          <w:sz w:val="20"/>
          <w:szCs w:val="20"/>
          <w:u w:val="single"/>
          <w:lang w:val="hy-AM"/>
        </w:rPr>
        <w:tab/>
      </w:r>
      <w:r w:rsidRPr="000D6993">
        <w:rPr>
          <w:rFonts w:ascii="GHEA Mariam" w:hAnsi="GHEA Mariam"/>
          <w:b/>
          <w:iCs/>
          <w:sz w:val="20"/>
          <w:szCs w:val="20"/>
          <w:u w:val="single"/>
          <w:lang w:val="hy-AM"/>
        </w:rPr>
        <w:tab/>
      </w:r>
      <w:r w:rsidRPr="000D6993">
        <w:rPr>
          <w:rFonts w:ascii="GHEA Mariam" w:hAnsi="GHEA Mariam"/>
          <w:b/>
          <w:iCs/>
          <w:sz w:val="20"/>
          <w:szCs w:val="20"/>
          <w:u w:val="single"/>
          <w:lang w:val="hy-AM"/>
        </w:rPr>
        <w:tab/>
      </w:r>
      <w:r w:rsidRPr="000D6993">
        <w:rPr>
          <w:rFonts w:ascii="GHEA Mariam" w:hAnsi="GHEA Mariam"/>
          <w:b/>
          <w:iCs/>
          <w:sz w:val="20"/>
          <w:szCs w:val="20"/>
          <w:u w:val="single"/>
          <w:lang w:val="hy-AM"/>
        </w:rPr>
        <w:tab/>
      </w:r>
    </w:p>
    <w:p w14:paraId="4D69251C" w14:textId="77777777" w:rsidR="00071D1C" w:rsidRPr="000D6993" w:rsidRDefault="00071D1C" w:rsidP="00845F46">
      <w:pPr>
        <w:jc w:val="center"/>
        <w:rPr>
          <w:rFonts w:ascii="GHEA Mariam" w:hAnsi="GHEA Mariam" w:cs="Sylfaen"/>
          <w:iCs/>
          <w:sz w:val="20"/>
          <w:szCs w:val="20"/>
          <w:lang w:val="hy-AM"/>
        </w:rPr>
      </w:pPr>
    </w:p>
    <w:p w14:paraId="55C182EE" w14:textId="51536D0F" w:rsidR="00071D1C" w:rsidRPr="000D6993" w:rsidRDefault="00071D1C" w:rsidP="00845F46">
      <w:pPr>
        <w:tabs>
          <w:tab w:val="left" w:pos="720"/>
          <w:tab w:val="left" w:pos="1440"/>
          <w:tab w:val="left" w:pos="8865"/>
        </w:tabs>
        <w:jc w:val="both"/>
        <w:rPr>
          <w:rFonts w:ascii="GHEA Mariam" w:hAnsi="GHEA Mariam" w:cs="Sylfaen"/>
          <w:iCs/>
          <w:sz w:val="20"/>
          <w:szCs w:val="20"/>
          <w:lang w:val="hy-AM"/>
        </w:rPr>
      </w:pPr>
      <w:r w:rsidRPr="000D6993">
        <w:rPr>
          <w:rFonts w:ascii="GHEA Mariam" w:hAnsi="GHEA Mariam" w:cs="Sylfaen"/>
          <w:iCs/>
          <w:sz w:val="20"/>
          <w:szCs w:val="20"/>
          <w:lang w:val="hy-AM"/>
        </w:rPr>
        <w:tab/>
        <w:t>в.</w:t>
      </w:r>
      <w:r w:rsidRPr="000D6993">
        <w:rPr>
          <w:rFonts w:ascii="GHEA Mariam" w:hAnsi="GHEA Mariam" w:cs="Sylfaen"/>
          <w:iCs/>
          <w:sz w:val="20"/>
          <w:szCs w:val="20"/>
          <w:u w:val="single"/>
          <w:lang w:val="hy-AM"/>
        </w:rPr>
        <w:t xml:space="preserve">           </w:t>
      </w:r>
      <w:r w:rsidRPr="000D6993">
        <w:rPr>
          <w:rFonts w:ascii="GHEA Mariam" w:hAnsi="GHEA Mariam" w:cs="Sylfaen"/>
          <w:iCs/>
          <w:sz w:val="20"/>
          <w:szCs w:val="20"/>
          <w:lang w:val="hy-AM"/>
        </w:rPr>
        <w:t xml:space="preserve">                                                                                                   </w:t>
      </w:r>
      <w:r w:rsidRPr="000D6993">
        <w:rPr>
          <w:rFonts w:ascii="GHEA Mariam" w:hAnsi="GHEA Mariam"/>
          <w:iCs/>
          <w:sz w:val="20"/>
          <w:szCs w:val="20"/>
          <w:lang w:val="hy-AM"/>
        </w:rPr>
        <w:t>"</w:t>
      </w:r>
      <w:r w:rsidRPr="000D6993">
        <w:rPr>
          <w:rFonts w:ascii="GHEA Mariam" w:hAnsi="GHEA Mariam"/>
          <w:iCs/>
          <w:sz w:val="20"/>
          <w:szCs w:val="20"/>
          <w:u w:val="single"/>
          <w:lang w:val="hy-AM"/>
        </w:rPr>
        <w:t xml:space="preserve">     </w:t>
      </w:r>
      <w:r w:rsidRPr="000D6993">
        <w:rPr>
          <w:rFonts w:ascii="GHEA Mariam" w:hAnsi="GHEA Mariam"/>
          <w:iCs/>
          <w:sz w:val="20"/>
          <w:szCs w:val="20"/>
          <w:lang w:val="hy-AM"/>
        </w:rPr>
        <w:t>»</w:t>
      </w:r>
      <w:r w:rsidRPr="000D6993">
        <w:rPr>
          <w:rFonts w:ascii="GHEA Mariam" w:hAnsi="GHEA Mariam"/>
          <w:iCs/>
          <w:sz w:val="20"/>
          <w:szCs w:val="20"/>
          <w:u w:val="single"/>
          <w:lang w:val="hy-AM"/>
        </w:rPr>
        <w:t xml:space="preserve">          </w:t>
      </w:r>
      <w:r w:rsidRPr="000D6993">
        <w:rPr>
          <w:rFonts w:ascii="GHEA Mariam" w:hAnsi="GHEA Mariam"/>
          <w:iCs/>
          <w:sz w:val="20"/>
          <w:szCs w:val="20"/>
          <w:lang w:val="hy-AM"/>
        </w:rPr>
        <w:t xml:space="preserve"> </w:t>
      </w:r>
      <w:r w:rsidRPr="000D6993">
        <w:rPr>
          <w:rFonts w:ascii="GHEA Mariam" w:hAnsi="GHEA Mariam" w:cs="Sylfaen"/>
          <w:iCs/>
          <w:sz w:val="20"/>
          <w:szCs w:val="20"/>
          <w:lang w:val="hy-AM"/>
        </w:rPr>
        <w:t>20 лет</w:t>
      </w:r>
    </w:p>
    <w:p w14:paraId="7BC8C38B" w14:textId="77777777" w:rsidR="00071D1C" w:rsidRPr="000D6993" w:rsidRDefault="00071D1C" w:rsidP="00845F46">
      <w:pPr>
        <w:tabs>
          <w:tab w:val="left" w:pos="720"/>
          <w:tab w:val="left" w:pos="1440"/>
          <w:tab w:val="left" w:pos="8865"/>
        </w:tabs>
        <w:jc w:val="both"/>
        <w:rPr>
          <w:rFonts w:ascii="GHEA Mariam" w:hAnsi="GHEA Mariam" w:cs="Sylfaen"/>
          <w:iCs/>
          <w:sz w:val="20"/>
          <w:szCs w:val="20"/>
          <w:lang w:val="hy-AM"/>
        </w:rPr>
      </w:pPr>
    </w:p>
    <w:p w14:paraId="60029897" w14:textId="36D28DE2" w:rsidR="00071D1C" w:rsidRPr="000D6993" w:rsidRDefault="00961CA8" w:rsidP="00845F46">
      <w:pPr>
        <w:ind w:firstLine="720"/>
        <w:jc w:val="both"/>
        <w:rPr>
          <w:rFonts w:ascii="GHEA Mariam" w:hAnsi="GHEA Mariam"/>
          <w:iCs/>
          <w:sz w:val="20"/>
          <w:szCs w:val="20"/>
          <w:lang w:val="hy-AM"/>
        </w:rPr>
      </w:pPr>
      <w:r w:rsidRPr="000D6993">
        <w:rPr>
          <w:rFonts w:ascii="GHEA Mariam" w:hAnsi="GHEA Mariam"/>
          <w:sz w:val="20"/>
          <w:szCs w:val="20"/>
          <w:lang w:val="hy-AM"/>
        </w:rPr>
        <w:t xml:space="preserve">ГНОК «Канакераванская средняя школа» в лице директора Г.Карапетяна </w:t>
      </w:r>
      <w:r w:rsidR="00071D1C" w:rsidRPr="000D6993">
        <w:rPr>
          <w:rFonts w:ascii="GHEA Mariam" w:hAnsi="GHEA Mariam"/>
          <w:iCs/>
          <w:sz w:val="20"/>
          <w:szCs w:val="20"/>
          <w:lang w:val="hy-AM"/>
        </w:rPr>
        <w:t>, которая осуществляет</w:t>
      </w:r>
      <w:r w:rsidR="00071D1C" w:rsidRPr="000D6993">
        <w:rPr>
          <w:rFonts w:ascii="GHEA Mariam" w:hAnsi="GHEA Mariam"/>
          <w:iCs/>
          <w:sz w:val="20"/>
          <w:szCs w:val="20"/>
          <w:u w:val="single"/>
          <w:lang w:val="hy-AM"/>
        </w:rPr>
        <w:t xml:space="preserve">                                    На основании устава </w:t>
      </w:r>
      <w:r w:rsidR="009710FB" w:rsidRPr="000D6993">
        <w:rPr>
          <w:rFonts w:ascii="GHEA Mariam" w:hAnsi="GHEA Mariam"/>
          <w:sz w:val="20"/>
          <w:szCs w:val="20"/>
          <w:lang w:val="af-ZA"/>
        </w:rPr>
        <w:t xml:space="preserve">СНОК </w:t>
      </w:r>
      <w:r w:rsidR="009710FB" w:rsidRPr="000D6993">
        <w:rPr>
          <w:rFonts w:ascii="GHEA Mariam" w:hAnsi="GHEA Mariam"/>
          <w:iCs/>
          <w:sz w:val="20"/>
          <w:szCs w:val="20"/>
          <w:lang w:val="hy-AM"/>
        </w:rPr>
        <w:t>, именуемого в дальнейшем «Покупатель», с одной стороны, и __________________, в лице директора _____________________, исполняющего обязанности</w:t>
      </w:r>
      <w:r w:rsidR="00071D1C" w:rsidRPr="000D6993">
        <w:rPr>
          <w:rFonts w:ascii="GHEA Mariam" w:hAnsi="GHEA Mariam"/>
          <w:iCs/>
          <w:sz w:val="20"/>
          <w:szCs w:val="20"/>
          <w:u w:val="single"/>
          <w:lang w:val="hy-AM"/>
        </w:rPr>
        <w:t xml:space="preserve">                       </w:t>
      </w:r>
      <w:r w:rsidR="00071D1C" w:rsidRPr="000D6993">
        <w:rPr>
          <w:rFonts w:ascii="GHEA Mariam" w:hAnsi="GHEA Mariam"/>
          <w:iCs/>
          <w:sz w:val="20"/>
          <w:szCs w:val="20"/>
          <w:lang w:val="hy-AM"/>
        </w:rPr>
        <w:t>на основании устава ООО, именуемое в дальнейшем «Продавец», с другой стороны, заключило настоящий договор о нижеследующем.</w:t>
      </w:r>
    </w:p>
    <w:p w14:paraId="5EA4C4AD" w14:textId="77777777" w:rsidR="00071D1C" w:rsidRPr="000D6993" w:rsidRDefault="00071D1C" w:rsidP="00845F46">
      <w:pPr>
        <w:ind w:firstLine="709"/>
        <w:jc w:val="both"/>
        <w:rPr>
          <w:rFonts w:ascii="GHEA Mariam" w:hAnsi="GHEA Mariam"/>
          <w:b/>
          <w:iCs/>
          <w:sz w:val="20"/>
          <w:szCs w:val="20"/>
          <w:lang w:val="hy-AM"/>
        </w:rPr>
      </w:pPr>
    </w:p>
    <w:p w14:paraId="721A094C" w14:textId="77777777" w:rsidR="00071D1C" w:rsidRPr="000D6993" w:rsidRDefault="00071D1C" w:rsidP="00845F46">
      <w:pPr>
        <w:ind w:firstLine="709"/>
        <w:jc w:val="center"/>
        <w:rPr>
          <w:rFonts w:ascii="GHEA Mariam" w:hAnsi="GHEA Mariam" w:cs="Times Armenian"/>
          <w:b/>
          <w:iCs/>
          <w:sz w:val="20"/>
          <w:szCs w:val="20"/>
          <w:lang w:val="hy-AM"/>
        </w:rPr>
      </w:pPr>
      <w:r w:rsidRPr="000D6993">
        <w:rPr>
          <w:rFonts w:ascii="GHEA Mariam" w:hAnsi="GHEA Mariam"/>
          <w:b/>
          <w:iCs/>
          <w:sz w:val="20"/>
          <w:szCs w:val="20"/>
          <w:lang w:val="hy-AM"/>
        </w:rPr>
        <w:t xml:space="preserve">1. </w:t>
      </w:r>
      <w:r w:rsidRPr="000D6993">
        <w:rPr>
          <w:rFonts w:ascii="GHEA Mariam" w:hAnsi="GHEA Mariam" w:cs="Sylfaen"/>
          <w:b/>
          <w:iCs/>
          <w:sz w:val="20"/>
          <w:szCs w:val="20"/>
          <w:lang w:val="hy-AM"/>
        </w:rPr>
        <w:t>СОГЛАШЕНИЕ</w:t>
      </w:r>
      <w:r w:rsidRPr="000D6993">
        <w:rPr>
          <w:rFonts w:ascii="GHEA Mariam" w:hAnsi="GHEA Mariam" w:cs="Times Armenian"/>
          <w:b/>
          <w:iCs/>
          <w:sz w:val="20"/>
          <w:szCs w:val="20"/>
          <w:lang w:val="hy-AM"/>
        </w:rPr>
        <w:t xml:space="preserve"> </w:t>
      </w:r>
      <w:r w:rsidRPr="000D6993">
        <w:rPr>
          <w:rFonts w:ascii="GHEA Mariam" w:hAnsi="GHEA Mariam" w:cs="Sylfaen"/>
          <w:b/>
          <w:iCs/>
          <w:sz w:val="20"/>
          <w:szCs w:val="20"/>
          <w:lang w:val="hy-AM"/>
        </w:rPr>
        <w:t>ПРЕДМЕТ</w:t>
      </w:r>
    </w:p>
    <w:p w14:paraId="6BE38A63" w14:textId="77777777" w:rsidR="00071D1C" w:rsidRPr="000D6993" w:rsidRDefault="00071D1C" w:rsidP="00845F46">
      <w:pPr>
        <w:ind w:firstLine="709"/>
        <w:jc w:val="center"/>
        <w:rPr>
          <w:rFonts w:ascii="GHEA Mariam" w:hAnsi="GHEA Mariam" w:cs="Times Armenian"/>
          <w:b/>
          <w:iCs/>
          <w:sz w:val="20"/>
          <w:szCs w:val="20"/>
          <w:lang w:val="hy-AM"/>
        </w:rPr>
      </w:pPr>
    </w:p>
    <w:p w14:paraId="1340F9D2" w14:textId="77777777" w:rsidR="00071D1C" w:rsidRPr="000D6993" w:rsidRDefault="00071D1C" w:rsidP="00845F46">
      <w:pPr>
        <w:ind w:firstLine="709"/>
        <w:jc w:val="both"/>
        <w:rPr>
          <w:rFonts w:ascii="GHEA Mariam" w:hAnsi="GHEA Mariam" w:cs="Times Armenian"/>
          <w:iCs/>
          <w:sz w:val="20"/>
          <w:szCs w:val="20"/>
          <w:lang w:val="hy-AM"/>
        </w:rPr>
      </w:pPr>
      <w:r w:rsidRPr="000D6993">
        <w:rPr>
          <w:rFonts w:ascii="GHEA Mariam" w:hAnsi="GHEA Mariam"/>
          <w:iCs/>
          <w:sz w:val="20"/>
          <w:szCs w:val="20"/>
          <w:lang w:val="hy-AM"/>
        </w:rPr>
        <w:t xml:space="preserve">1.1. </w:t>
      </w:r>
      <w:r w:rsidRPr="000D6993">
        <w:rPr>
          <w:rFonts w:ascii="GHEA Mariam" w:hAnsi="GHEA Mariam" w:cs="Sylfaen"/>
          <w:iCs/>
          <w:sz w:val="20"/>
          <w:szCs w:val="20"/>
          <w:lang w:val="hy-AM"/>
        </w:rPr>
        <w:t>Продавец</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предпринимать</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является</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настоящим</w:t>
      </w:r>
      <w:r w:rsidRPr="000D6993">
        <w:rPr>
          <w:rFonts w:ascii="GHEA Mariam" w:hAnsi="GHEA Mariam" w:cs="Times Armenian"/>
          <w:iCs/>
          <w:sz w:val="20"/>
          <w:szCs w:val="20"/>
          <w:lang w:val="hy-AM"/>
        </w:rPr>
        <w:t xml:space="preserve"> определяется </w:t>
      </w:r>
      <w:r w:rsidRPr="000D6993">
        <w:rPr>
          <w:rFonts w:ascii="GHEA Mariam" w:hAnsi="GHEA Mariam" w:cs="Sylfaen"/>
          <w:iCs/>
          <w:sz w:val="20"/>
          <w:szCs w:val="20"/>
          <w:lang w:val="hy-AM"/>
        </w:rPr>
        <w:t xml:space="preserve">договором (далее </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 xml:space="preserve">договор </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 xml:space="preserve">кто , </w:t>
      </w:r>
      <w:r w:rsidRPr="000D6993">
        <w:rPr>
          <w:rFonts w:ascii="GHEA Mariam" w:hAnsi="GHEA Mariam" w:cs="Times Armenian"/>
          <w:iCs/>
          <w:sz w:val="20"/>
          <w:szCs w:val="20"/>
          <w:lang w:val="hy-AM"/>
        </w:rPr>
        <w:t xml:space="preserve">в </w:t>
      </w:r>
      <w:r w:rsidRPr="000D6993">
        <w:rPr>
          <w:rFonts w:ascii="GHEA Mariam" w:hAnsi="GHEA Mariam" w:cs="Sylfaen"/>
          <w:iCs/>
          <w:sz w:val="20"/>
          <w:szCs w:val="20"/>
          <w:lang w:val="hy-AM"/>
        </w:rPr>
        <w:t xml:space="preserve">условиях, сроках </w:t>
      </w:r>
      <w:r w:rsidRPr="000D6993">
        <w:rPr>
          <w:rFonts w:ascii="GHEA Mariam" w:hAnsi="GHEA Mariam" w:cs="Times Armenian"/>
          <w:iCs/>
          <w:sz w:val="20"/>
          <w:szCs w:val="20"/>
          <w:lang w:val="hy-AM"/>
        </w:rPr>
        <w:t xml:space="preserve">и обращении к Покупателю </w:t>
      </w:r>
      <w:r w:rsidRPr="000D6993">
        <w:rPr>
          <w:rFonts w:ascii="GHEA Mariam" w:hAnsi="GHEA Mariam" w:cs="Sylfaen"/>
          <w:iCs/>
          <w:sz w:val="20"/>
          <w:szCs w:val="20"/>
          <w:lang w:val="hy-AM"/>
        </w:rPr>
        <w:t xml:space="preserve">поставка с </w:t>
      </w:r>
      <w:r w:rsidRPr="000D6993">
        <w:rPr>
          <w:rFonts w:ascii="GHEA Mariam" w:hAnsi="GHEA Mariam"/>
          <w:iCs/>
          <w:sz w:val="20"/>
          <w:szCs w:val="20"/>
          <w:lang w:val="hy-AM"/>
        </w:rPr>
        <w:t xml:space="preserve">приложением </w:t>
      </w:r>
      <w:r w:rsidRPr="000D6993">
        <w:rPr>
          <w:rFonts w:ascii="GHEA Mariam" w:hAnsi="GHEA Mariam" w:cs="Times Armenian"/>
          <w:iCs/>
          <w:sz w:val="20"/>
          <w:szCs w:val="20"/>
          <w:lang w:val="hy-AM"/>
        </w:rPr>
        <w:t xml:space="preserve">N </w:t>
      </w:r>
      <w:r w:rsidRPr="000D6993">
        <w:rPr>
          <w:rFonts w:ascii="GHEA Mariam" w:hAnsi="GHEA Mariam" w:cs="Sylfaen"/>
          <w:iCs/>
          <w:sz w:val="20"/>
          <w:szCs w:val="20"/>
          <w:lang w:val="hy-AM"/>
        </w:rPr>
        <w:t xml:space="preserve">1 к </w:t>
      </w:r>
      <w:r w:rsidRPr="000D6993">
        <w:rPr>
          <w:rFonts w:ascii="GHEA Mariam" w:hAnsi="GHEA Mariam" w:cs="Times Armenian"/>
          <w:iCs/>
          <w:sz w:val="20"/>
          <w:szCs w:val="20"/>
          <w:lang w:val="hy-AM"/>
        </w:rPr>
        <w:t xml:space="preserve">контракту </w:t>
      </w:r>
      <w:r w:rsidRPr="000D6993">
        <w:rPr>
          <w:rFonts w:ascii="GHEA Mariam" w:hAnsi="GHEA Mariam" w:cs="Sylfaen"/>
          <w:iCs/>
          <w:sz w:val="20"/>
          <w:szCs w:val="20"/>
          <w:lang w:val="hy-AM"/>
        </w:rPr>
        <w:t>Технический</w:t>
      </w:r>
      <w:r w:rsidRPr="000D6993">
        <w:rPr>
          <w:rFonts w:ascii="GHEA Mariam" w:hAnsi="GHEA Mariam" w:cs="Times Armenian"/>
          <w:iCs/>
          <w:sz w:val="20"/>
          <w:szCs w:val="20"/>
          <w:lang w:val="hy-AM"/>
        </w:rPr>
        <w:t xml:space="preserve"> товар (далее – товар), предусмотренный </w:t>
      </w:r>
      <w:r w:rsidRPr="000D6993">
        <w:rPr>
          <w:rFonts w:ascii="GHEA Mariam" w:hAnsi="GHEA Mariam" w:cs="Sylfaen"/>
          <w:iCs/>
          <w:sz w:val="20"/>
          <w:szCs w:val="20"/>
          <w:lang w:val="hy-AM"/>
        </w:rPr>
        <w:t xml:space="preserve">стандартным </w:t>
      </w:r>
      <w:r w:rsidRPr="000D6993">
        <w:rPr>
          <w:rFonts w:ascii="GHEA Mariam" w:hAnsi="GHEA Mariam" w:cs="Times Armenian"/>
          <w:iCs/>
          <w:sz w:val="20"/>
          <w:szCs w:val="20"/>
          <w:lang w:val="hy-AM"/>
        </w:rPr>
        <w:t xml:space="preserve">графиком </w:t>
      </w:r>
      <w:r w:rsidRPr="000D6993">
        <w:rPr>
          <w:rFonts w:ascii="GHEA Mariam" w:hAnsi="GHEA Mariam" w:cs="Sylfaen"/>
          <w:iCs/>
          <w:sz w:val="20"/>
          <w:szCs w:val="20"/>
          <w:lang w:val="hy-AM"/>
        </w:rPr>
        <w:t>закупок , и</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Покупатель</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предпринимать</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является</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 xml:space="preserve">принял </w:t>
      </w:r>
      <w:r w:rsidRPr="000D6993">
        <w:rPr>
          <w:rFonts w:ascii="GHEA Mariam" w:hAnsi="GHEA Mariam" w:cs="Times Armenian"/>
          <w:iCs/>
          <w:sz w:val="20"/>
          <w:szCs w:val="20"/>
          <w:lang w:val="hy-AM"/>
        </w:rPr>
        <w:t xml:space="preserve">товар </w:t>
      </w:r>
      <w:r w:rsidRPr="000D6993">
        <w:rPr>
          <w:rFonts w:ascii="GHEA Mariam" w:hAnsi="GHEA Mariam" w:cs="Sylfaen"/>
          <w:iCs/>
          <w:sz w:val="20"/>
          <w:szCs w:val="20"/>
          <w:lang w:val="hy-AM"/>
        </w:rPr>
        <w:t>_</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и:</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платить</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этого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 xml:space="preserve">для </w:t>
      </w:r>
      <w:r w:rsidRPr="000D6993">
        <w:rPr>
          <w:rFonts w:ascii="GHEA Mariam" w:hAnsi="GHEA Mariam" w:cs="Times Armenian"/>
          <w:iCs/>
          <w:sz w:val="20"/>
          <w:szCs w:val="20"/>
          <w:lang w:val="hy-AM"/>
        </w:rPr>
        <w:t>.</w:t>
      </w:r>
    </w:p>
    <w:p w14:paraId="3EBC9886" w14:textId="77777777" w:rsidR="00071D1C" w:rsidRPr="000D6993" w:rsidRDefault="00071D1C" w:rsidP="00845F46">
      <w:pPr>
        <w:ind w:firstLine="709"/>
        <w:jc w:val="both"/>
        <w:rPr>
          <w:rFonts w:ascii="GHEA Mariam" w:hAnsi="GHEA Mariam" w:cs="Times Armenian"/>
          <w:iCs/>
          <w:sz w:val="20"/>
          <w:szCs w:val="20"/>
          <w:lang w:val="hy-AM"/>
        </w:rPr>
      </w:pPr>
    </w:p>
    <w:p w14:paraId="64341F19" w14:textId="77777777"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iCs/>
          <w:sz w:val="20"/>
          <w:szCs w:val="20"/>
          <w:lang w:val="hy-AM"/>
        </w:rPr>
        <w:tab/>
      </w:r>
      <w:r w:rsidRPr="000D6993">
        <w:rPr>
          <w:rFonts w:ascii="GHEA Mariam" w:hAnsi="GHEA Mariam"/>
          <w:b/>
          <w:iCs/>
          <w:sz w:val="20"/>
          <w:szCs w:val="20"/>
          <w:lang w:val="hy-AM"/>
        </w:rPr>
        <w:t>2. ПРАВА И ОБЯЗАННОСТИ СТОРОН</w:t>
      </w:r>
    </w:p>
    <w:p w14:paraId="3E99FACB" w14:textId="77777777" w:rsidR="00071D1C" w:rsidRPr="000D6993" w:rsidRDefault="00071D1C" w:rsidP="00845F46">
      <w:pPr>
        <w:ind w:firstLine="709"/>
        <w:jc w:val="both"/>
        <w:rPr>
          <w:rFonts w:ascii="GHEA Mariam" w:hAnsi="GHEA Mariam"/>
          <w:iCs/>
          <w:sz w:val="20"/>
          <w:szCs w:val="20"/>
          <w:lang w:val="hy-AM"/>
        </w:rPr>
      </w:pPr>
    </w:p>
    <w:p w14:paraId="34370920" w14:textId="77777777"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2.1 Покупатель имеет право:</w:t>
      </w:r>
    </w:p>
    <w:p w14:paraId="3E65E020" w14:textId="41DF1B99"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2.1.1 В случае непоставки Продавцом товара в срок, указанный в договоре, отказаться от товара, если сроки поставки нарушены более чем на </w:t>
      </w:r>
      <w:r w:rsidR="009710FB" w:rsidRPr="000D6993">
        <w:rPr>
          <w:rFonts w:ascii="GHEA Mariam" w:hAnsi="GHEA Mariam"/>
          <w:iCs/>
          <w:sz w:val="20"/>
          <w:szCs w:val="20"/>
          <w:u w:val="single"/>
          <w:lang w:val="hy-AM"/>
        </w:rPr>
        <w:t xml:space="preserve">5 </w:t>
      </w:r>
      <w:r w:rsidRPr="000D6993">
        <w:rPr>
          <w:rFonts w:ascii="GHEA Mariam" w:hAnsi="GHEA Mariam"/>
          <w:iCs/>
          <w:sz w:val="20"/>
          <w:szCs w:val="20"/>
          <w:lang w:val="hy-AM"/>
        </w:rPr>
        <w:t>дней.</w:t>
      </w:r>
    </w:p>
    <w:p w14:paraId="6553FABF"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2.1.2 Если поставлен товар ненадлежащего качества, не соответствующий техническим характеристикам, предусмотренным договором:</w:t>
      </w:r>
    </w:p>
    <w:p w14:paraId="61C76A65"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а) требовать возмещения расходов, понесенных вследствие ненадлежащего качества товара;</w:t>
      </w:r>
    </w:p>
    <w:p w14:paraId="3A498BF1"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б) не принимать товар, установив по своему усмотрению разумный срок бесплатной замены товара ненадлежащего качества на товар качества, соответствующего договору, и потребовать от Продавца уплаты штрафа, предусмотренного пунктом 6.3. контракта;</w:t>
      </w:r>
    </w:p>
    <w:p w14:paraId="328A81EE"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в) отказаться от исполнения договора и потребовать возврата денег, уплаченных за товар.</w:t>
      </w:r>
    </w:p>
    <w:p w14:paraId="06A75816"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2.1.3 Если количество поставленного товара меньше определенного договором, то:</w:t>
      </w:r>
    </w:p>
    <w:p w14:paraId="5CEB088D"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а) запрос на заполнение меньшего количества поставленного товара,</w:t>
      </w:r>
    </w:p>
    <w:p w14:paraId="3FB3EAC8"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б) отказаться от поставленного товара и оплатить его, а в случае оплаты товара потребовать возврата оплаченной суммы и уплаты неустойки, предусмотренной пунктом 6.2 договора.</w:t>
      </w:r>
    </w:p>
    <w:p w14:paraId="7442C129"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2.1.4 Если товар поставлен с нарушением типового состояния, по его выбору:</w:t>
      </w:r>
    </w:p>
    <w:p w14:paraId="3FF93F2D"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а) принять продукцию, соответствующую типовому условию, и забраковать остальную продукцию;</w:t>
      </w:r>
    </w:p>
    <w:p w14:paraId="57F96FCC"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в) требовать безвозмездной замены товара, не соответствующего условию о типе, на товар, соответствующий типу, предусмотренному договором.</w:t>
      </w:r>
    </w:p>
    <w:p w14:paraId="77A9D62D" w14:textId="77777777" w:rsidR="009E45F3"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2.1.5 В случае нарушения Продавцом условий поставки по своему усмотрению назначить новую дату поставки товара и потребовать от Продавца уплаты неустойки, предусмотренной п. 6.2 договора.</w:t>
      </w:r>
    </w:p>
    <w:p w14:paraId="451C6C1B"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2.1.6 Требовать от Продавца возмещения убытков, если в результате нарушения Продавцом своих обязательств в разумный срок после расторжения договора Покупатель приобрел товар у другого лица по более высокой, но разумной цене. цену вместо предусмотренной в договоре, в размере разницы между ценами, указанными в договоре и заключенной вместо него сделкой, а также все необходимые и разумные расходы, понесенные им при приобретении товара у другого лица.</w:t>
      </w:r>
    </w:p>
    <w:p w14:paraId="6E6C2C36" w14:textId="77777777"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t>2.1.7 В одностороннем порядке расторгнуть договор (полностью или частично), если Продавец существенно нарушил договор;</w:t>
      </w:r>
    </w:p>
    <w:p w14:paraId="46E8FCBE" w14:textId="77777777"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tab/>
        <w:t>2.1.7.1 Нарушение договора продавцом считается существенным, если:</w:t>
      </w:r>
    </w:p>
    <w:p w14:paraId="7334D8DE" w14:textId="77777777"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lastRenderedPageBreak/>
        <w:tab/>
        <w:t>а) доставили товар ненадлежащего качества, не подлежащий замене, в приемлемый для Покупателя срок;</w:t>
      </w:r>
    </w:p>
    <w:p w14:paraId="4D70A04D" w14:textId="1E9D319A"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tab/>
        <w:t xml:space="preserve">б) сроки поставки товара были нарушены более чем на </w:t>
      </w:r>
      <w:r w:rsidR="009710FB" w:rsidRPr="000D6993">
        <w:rPr>
          <w:rFonts w:ascii="GHEA Mariam" w:hAnsi="GHEA Mariam"/>
          <w:iCs/>
          <w:sz w:val="20"/>
          <w:szCs w:val="20"/>
          <w:u w:val="single"/>
          <w:lang w:val="hy-AM"/>
        </w:rPr>
        <w:t xml:space="preserve">5 </w:t>
      </w:r>
      <w:r w:rsidRPr="000D6993">
        <w:rPr>
          <w:rFonts w:ascii="GHEA Mariam" w:hAnsi="GHEA Mariam"/>
          <w:iCs/>
          <w:sz w:val="20"/>
          <w:szCs w:val="20"/>
          <w:lang w:val="hy-AM"/>
        </w:rPr>
        <w:t>дней,</w:t>
      </w:r>
    </w:p>
    <w:p w14:paraId="74C29A4A" w14:textId="77777777" w:rsidR="00071D1C" w:rsidRPr="000D6993" w:rsidRDefault="00071D1C" w:rsidP="00845F46">
      <w:pPr>
        <w:tabs>
          <w:tab w:val="left" w:pos="720"/>
        </w:tabs>
        <w:ind w:firstLine="709"/>
        <w:jc w:val="both"/>
        <w:rPr>
          <w:rFonts w:ascii="GHEA Mariam" w:hAnsi="GHEA Mariam"/>
          <w:iCs/>
          <w:sz w:val="20"/>
          <w:szCs w:val="20"/>
          <w:lang w:val="hy-AM"/>
        </w:rPr>
      </w:pPr>
      <w:r w:rsidRPr="000D6993">
        <w:rPr>
          <w:rFonts w:ascii="GHEA Mariam" w:hAnsi="GHEA Mariam"/>
          <w:iCs/>
          <w:sz w:val="20"/>
          <w:szCs w:val="20"/>
          <w:lang w:val="hy-AM"/>
        </w:rPr>
        <w:t>2.1.8 Осмотрите товар и немедленно сообщите Продавцу о любых обнаруженных дефектах.</w:t>
      </w:r>
    </w:p>
    <w:p w14:paraId="68A5ED6F" w14:textId="77777777" w:rsidR="009123CA" w:rsidRPr="000D6993" w:rsidRDefault="009123CA" w:rsidP="00845F46">
      <w:pPr>
        <w:tabs>
          <w:tab w:val="left" w:pos="720"/>
        </w:tabs>
        <w:ind w:firstLine="709"/>
        <w:jc w:val="both"/>
        <w:rPr>
          <w:rFonts w:ascii="GHEA Mariam" w:hAnsi="GHEA Mariam"/>
          <w:iCs/>
          <w:sz w:val="20"/>
          <w:szCs w:val="20"/>
          <w:lang w:val="hy-AM"/>
        </w:rPr>
      </w:pPr>
    </w:p>
    <w:p w14:paraId="4092B289" w14:textId="77777777"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2.2 Покупатель обязан:</w:t>
      </w:r>
    </w:p>
    <w:p w14:paraId="56D80B3C"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2.2.1 Выполнить все необходимые действия для обеспечения приемки поставленной продукции в соответствии с договором.</w:t>
      </w:r>
    </w:p>
    <w:p w14:paraId="3933D1FE"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2.2.2 В случае отказа от товара, доставленного Продавцом в соответствии с договором, обеспечить ответственную сохранность товара и немедленно сообщить об этом Продавцу.</w:t>
      </w:r>
    </w:p>
    <w:p w14:paraId="140BC4E8"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2.2.3 В случае приемки товара, поставленного в порядке и сроки, предусмотренные договором, уплатить Продавцу причитающиеся ему суммы, а в случае нарушения срока оплаты - также неустойку, предусмотренную п. 6.5 договора.</w:t>
      </w:r>
    </w:p>
    <w:p w14:paraId="228DC4A3"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2.2.4 Уведомить Продавца о нарушении условий договора относительно количества, сорта и качества товара немедленно после обнаружения недостатка или в разумный срок, если нарушение соответствующего условия договора должно были обнаружены в зависимости от характера и важности продукта.</w:t>
      </w:r>
    </w:p>
    <w:p w14:paraId="33BD5837"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2.2.5 В соответствии с пунктом 2.3.3 договора после расторжения договора возместить Продавцу убытки, причиненные последним и обоснованные в установленном порядке.</w:t>
      </w:r>
    </w:p>
    <w:p w14:paraId="01EDF5E6" w14:textId="77777777" w:rsidR="00071D1C" w:rsidRPr="000D6993" w:rsidRDefault="00071D1C" w:rsidP="00845F46">
      <w:pPr>
        <w:ind w:firstLine="709"/>
        <w:jc w:val="both"/>
        <w:rPr>
          <w:rFonts w:ascii="GHEA Mariam" w:hAnsi="GHEA Mariam"/>
          <w:iCs/>
          <w:sz w:val="20"/>
          <w:szCs w:val="20"/>
          <w:lang w:val="hy-AM"/>
        </w:rPr>
      </w:pPr>
    </w:p>
    <w:p w14:paraId="20FF29B6" w14:textId="77777777"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2.3 Продавец имеет право:</w:t>
      </w:r>
    </w:p>
    <w:p w14:paraId="77EFE496"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2.3.1 Просить Покупателя принять товар, поставленный </w:t>
      </w:r>
      <w:r w:rsidRPr="000D6993">
        <w:rPr>
          <w:rFonts w:ascii="GHEA Mariam" w:hAnsi="GHEA Mariam" w:cs="Sylfaen"/>
          <w:iCs/>
          <w:sz w:val="20"/>
          <w:szCs w:val="20"/>
          <w:lang w:val="hy-AM"/>
        </w:rPr>
        <w:t xml:space="preserve">в </w:t>
      </w:r>
      <w:r w:rsidRPr="000D6993">
        <w:rPr>
          <w:rFonts w:ascii="GHEA Mariam" w:hAnsi="GHEA Mariam" w:cs="Times Armenian"/>
          <w:iCs/>
          <w:sz w:val="20"/>
          <w:szCs w:val="20"/>
          <w:lang w:val="hy-AM"/>
        </w:rPr>
        <w:t xml:space="preserve">порядке </w:t>
      </w:r>
      <w:r w:rsidRPr="000D6993">
        <w:rPr>
          <w:rFonts w:ascii="GHEA Mariam" w:hAnsi="GHEA Mariam" w:cs="Sylfaen"/>
          <w:iCs/>
          <w:sz w:val="20"/>
          <w:szCs w:val="20"/>
          <w:lang w:val="hy-AM"/>
        </w:rPr>
        <w:t xml:space="preserve">, </w:t>
      </w:r>
      <w:r w:rsidRPr="000D6993">
        <w:rPr>
          <w:rFonts w:ascii="GHEA Mariam" w:hAnsi="GHEA Mariam" w:cs="Times Armenian"/>
          <w:iCs/>
          <w:sz w:val="20"/>
          <w:szCs w:val="20"/>
          <w:lang w:val="hy-AM"/>
        </w:rPr>
        <w:t xml:space="preserve">объемах </w:t>
      </w:r>
      <w:r w:rsidRPr="000D6993">
        <w:rPr>
          <w:rFonts w:ascii="GHEA Mariam" w:hAnsi="GHEA Mariam" w:cs="Sylfaen"/>
          <w:iCs/>
          <w:sz w:val="20"/>
          <w:szCs w:val="20"/>
          <w:lang w:val="hy-AM"/>
        </w:rPr>
        <w:t xml:space="preserve">, </w:t>
      </w:r>
      <w:r w:rsidRPr="000D6993">
        <w:rPr>
          <w:rFonts w:ascii="GHEA Mariam" w:hAnsi="GHEA Mariam" w:cs="Times Armenian"/>
          <w:iCs/>
          <w:sz w:val="20"/>
          <w:szCs w:val="20"/>
          <w:lang w:val="hy-AM"/>
        </w:rPr>
        <w:t>условиях и по адресу, предусмотренных договором.</w:t>
      </w:r>
    </w:p>
    <w:p w14:paraId="49214B8C"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оплаты сумм, причитающихся ему за поставленный и принятый Покупателем товар </w:t>
      </w:r>
      <w:r w:rsidRPr="000D6993">
        <w:rPr>
          <w:rFonts w:ascii="GHEA Mariam" w:hAnsi="GHEA Mariam" w:cs="Sylfaen"/>
          <w:iCs/>
          <w:sz w:val="20"/>
          <w:szCs w:val="20"/>
          <w:lang w:val="hy-AM"/>
        </w:rPr>
        <w:t xml:space="preserve">в </w:t>
      </w:r>
      <w:r w:rsidRPr="000D6993">
        <w:rPr>
          <w:rFonts w:ascii="GHEA Mariam" w:hAnsi="GHEA Mariam" w:cs="Times Armenian"/>
          <w:iCs/>
          <w:sz w:val="20"/>
          <w:szCs w:val="20"/>
          <w:lang w:val="hy-AM"/>
        </w:rPr>
        <w:t xml:space="preserve">порядке </w:t>
      </w:r>
      <w:r w:rsidRPr="000D6993">
        <w:rPr>
          <w:rFonts w:ascii="GHEA Mariam" w:hAnsi="GHEA Mariam" w:cs="Sylfaen"/>
          <w:iCs/>
          <w:sz w:val="20"/>
          <w:szCs w:val="20"/>
          <w:lang w:val="hy-AM"/>
        </w:rPr>
        <w:t xml:space="preserve">, </w:t>
      </w:r>
      <w:r w:rsidRPr="000D6993">
        <w:rPr>
          <w:rFonts w:ascii="GHEA Mariam" w:hAnsi="GHEA Mariam" w:cs="Times Armenian"/>
          <w:iCs/>
          <w:sz w:val="20"/>
          <w:szCs w:val="20"/>
          <w:lang w:val="hy-AM"/>
        </w:rPr>
        <w:t xml:space="preserve">объемах </w:t>
      </w:r>
      <w:r w:rsidRPr="000D6993">
        <w:rPr>
          <w:rFonts w:ascii="GHEA Mariam" w:hAnsi="GHEA Mariam" w:cs="Sylfaen"/>
          <w:iCs/>
          <w:sz w:val="20"/>
          <w:szCs w:val="20"/>
          <w:lang w:val="hy-AM"/>
        </w:rPr>
        <w:t xml:space="preserve">, </w:t>
      </w:r>
      <w:r w:rsidRPr="000D6993">
        <w:rPr>
          <w:rFonts w:ascii="GHEA Mariam" w:hAnsi="GHEA Mariam" w:cs="Times Armenian"/>
          <w:iCs/>
          <w:sz w:val="20"/>
          <w:szCs w:val="20"/>
          <w:lang w:val="hy-AM"/>
        </w:rPr>
        <w:t xml:space="preserve">сроки и адрес, </w:t>
      </w:r>
      <w:r w:rsidRPr="000D6993">
        <w:rPr>
          <w:rFonts w:ascii="GHEA Mariam" w:hAnsi="GHEA Mariam"/>
          <w:iCs/>
          <w:sz w:val="20"/>
          <w:szCs w:val="20"/>
          <w:lang w:val="hy-AM"/>
        </w:rPr>
        <w:t>предусмотренные договором .</w:t>
      </w:r>
    </w:p>
    <w:p w14:paraId="1D5C19D8"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2.3.3 Расторгнуть договор в одностороннем порядке (полностью или частично), если Покупатель существенно нарушил договор.</w:t>
      </w:r>
    </w:p>
    <w:p w14:paraId="71584117"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2.3.3.1 Нарушение договора покупателем считается существенным, если условия оплаты товара были нарушены неоднократно.</w:t>
      </w:r>
    </w:p>
    <w:p w14:paraId="61C61673"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2.3.4 Доставить товар досрочно с согласия Покупателя.</w:t>
      </w:r>
    </w:p>
    <w:p w14:paraId="075826CD" w14:textId="77777777" w:rsidR="009E45F3" w:rsidRPr="000D6993" w:rsidRDefault="009E45F3" w:rsidP="00845F46">
      <w:pPr>
        <w:ind w:firstLine="709"/>
        <w:jc w:val="both"/>
        <w:rPr>
          <w:rFonts w:ascii="GHEA Mariam" w:hAnsi="GHEA Mariam"/>
          <w:iCs/>
          <w:sz w:val="20"/>
          <w:szCs w:val="20"/>
          <w:lang w:val="hy-AM"/>
        </w:rPr>
      </w:pPr>
    </w:p>
    <w:p w14:paraId="5BD544F6" w14:textId="77777777" w:rsidR="00071D1C" w:rsidRPr="000D6993" w:rsidRDefault="00071D1C"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2.4 Продавец обязан:</w:t>
      </w:r>
    </w:p>
    <w:p w14:paraId="1FC37DF1"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2.4.1 Доставить товар покупателю в порядке, </w:t>
      </w:r>
      <w:r w:rsidRPr="000D6993">
        <w:rPr>
          <w:rFonts w:ascii="GHEA Mariam" w:hAnsi="GHEA Mariam" w:cs="Sylfaen"/>
          <w:iCs/>
          <w:sz w:val="20"/>
          <w:szCs w:val="20"/>
          <w:lang w:val="hy-AM"/>
        </w:rPr>
        <w:t xml:space="preserve">объемах, </w:t>
      </w:r>
      <w:r w:rsidRPr="000D6993">
        <w:rPr>
          <w:rFonts w:ascii="GHEA Mariam" w:hAnsi="GHEA Mariam" w:cs="Times Armenian"/>
          <w:iCs/>
          <w:sz w:val="20"/>
          <w:szCs w:val="20"/>
          <w:lang w:val="hy-AM"/>
        </w:rPr>
        <w:t>сроки и по адресу, предусмотренным договором.</w:t>
      </w:r>
    </w:p>
    <w:p w14:paraId="29C34199"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2.4.2 Обеспечить поставку товара в соответствии с подпунктом б) пункта 2.1.2 и (или) пунктом 2.1.5 договора в сроки, установленные Покупателем.</w:t>
      </w:r>
    </w:p>
    <w:p w14:paraId="42B84327"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2.4.3 Доставить товар покупателю без прав третьих лиц.</w:t>
      </w:r>
    </w:p>
    <w:p w14:paraId="31F50E54"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2.4.5 Доставить покупателю товара в указанном в договоре качестве и количестве, в сроки и по адресу, указанным в договоре, а также по требованию покупателя предоставить документы, удостоверяющие качество товара, определенное Законодательство РА.</w:t>
      </w:r>
    </w:p>
    <w:p w14:paraId="21337A38"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2.4.6 В случае допущения неполной поставки восполнить неполную поставку в порядке, предусмотренном договором.</w:t>
      </w:r>
    </w:p>
    <w:p w14:paraId="4EE477AE"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2.4.7 Принять обратно товар, принятый Покупателем на ответственное хранение в соответствии с пунктом 2.2.2 договора, либо распорядиться им в разумный срок, а также возместить необходимые расходы, связанные с приемкой товара. на ответственное хранение, их продажу или возврат Продавцу.</w:t>
      </w:r>
    </w:p>
    <w:p w14:paraId="2DD03709"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2.4.8 В случаях, предусмотренных договором, уплатить неустойку и штраф, предусмотренные пунктами 6.2 и 6.3 договора.</w:t>
      </w:r>
    </w:p>
    <w:p w14:paraId="27DC3288"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2.4.9 Передать покупателю имущество товара и соответствующие документы.</w:t>
      </w:r>
    </w:p>
    <w:p w14:paraId="458B5237"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2.4.10 В соответствии с пунктом 2.1.7 договора после расторжения договора возместить Покупателю убытки, причиненные последним и обоснованные в установленном порядке.</w:t>
      </w:r>
    </w:p>
    <w:p w14:paraId="0CDDD469"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2.4.11 </w:t>
      </w:r>
      <w:r w:rsidR="00BF4538" w:rsidRPr="000D6993">
        <w:rPr>
          <w:rFonts w:ascii="GHEA Mariam" w:hAnsi="GHEA Mariam"/>
          <w:iCs/>
          <w:sz w:val="20"/>
          <w:szCs w:val="20"/>
          <w:lang w:val="hy-AM"/>
        </w:rPr>
        <w:t>Лицо, представившее квалификационное и договорное обеспечение, обязано заранее письменно уведомить Покупателя в случае начала процесса ликвидации или банкротства в течение срока действия обеспечения.</w:t>
      </w:r>
    </w:p>
    <w:p w14:paraId="352A7E1C" w14:textId="77777777" w:rsidR="00071D1C" w:rsidRPr="000D6993" w:rsidRDefault="00071D1C" w:rsidP="00845F46">
      <w:pPr>
        <w:ind w:firstLine="709"/>
        <w:jc w:val="both"/>
        <w:rPr>
          <w:rFonts w:ascii="GHEA Mariam" w:hAnsi="GHEA Mariam"/>
          <w:iCs/>
          <w:sz w:val="20"/>
          <w:szCs w:val="20"/>
          <w:lang w:val="hy-AM"/>
        </w:rPr>
      </w:pPr>
    </w:p>
    <w:p w14:paraId="3A34DA54" w14:textId="77777777" w:rsidR="00071D1C" w:rsidRPr="000D6993" w:rsidRDefault="00071D1C"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3. СТОИМОСТЬ ДОГОВОРА И СПОСОБ ОПЛАТЫ</w:t>
      </w:r>
    </w:p>
    <w:p w14:paraId="18A8A069"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lastRenderedPageBreak/>
        <w:t xml:space="preserve">3.1 Цена договора составляет ________________ драм, включая НДС. </w:t>
      </w:r>
      <w:r w:rsidR="00383BC3" w:rsidRPr="000D6993">
        <w:rPr>
          <w:rFonts w:ascii="GHEA Mariam" w:hAnsi="GHEA Mariam"/>
          <w:iCs/>
          <w:sz w:val="20"/>
          <w:szCs w:val="20"/>
          <w:vertAlign w:val="superscript"/>
          <w:lang w:val="hy-AM"/>
        </w:rPr>
        <w:t xml:space="preserve">17 </w:t>
      </w:r>
      <w:r w:rsidR="007942E8" w:rsidRPr="000D6993">
        <w:rPr>
          <w:rFonts w:ascii="GHEA Mariam" w:hAnsi="GHEA Mariam"/>
          <w:iCs/>
          <w:color w:val="FFFFFF"/>
          <w:sz w:val="20"/>
          <w:szCs w:val="20"/>
          <w:vertAlign w:val="superscript"/>
          <w:lang w:val="hy-AM"/>
        </w:rPr>
        <w:t xml:space="preserve">29 </w:t>
      </w:r>
      <w:r w:rsidRPr="000D6993">
        <w:rPr>
          <w:rStyle w:val="af6"/>
          <w:rFonts w:ascii="GHEA Mariam" w:hAnsi="GHEA Mariam"/>
          <w:iCs/>
          <w:color w:val="FFFFFF"/>
          <w:sz w:val="20"/>
          <w:szCs w:val="20"/>
          <w:lang w:val="hy-AM"/>
        </w:rPr>
        <w:footnoteReference w:id="15"/>
      </w:r>
      <w:r w:rsidRPr="000D6993">
        <w:rPr>
          <w:rFonts w:ascii="GHEA Mariam" w:hAnsi="GHEA Mariam"/>
          <w:iCs/>
          <w:sz w:val="20"/>
          <w:szCs w:val="20"/>
          <w:lang w:val="hy-AM"/>
        </w:rPr>
        <w:t>В цену договора включаются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чаевые и ожидаемую прибыль.</w:t>
      </w:r>
    </w:p>
    <w:p w14:paraId="181E9218" w14:textId="77777777" w:rsidR="00071D1C" w:rsidRPr="000D6993" w:rsidRDefault="00071D1C"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Цена поставки товара является стабильной и Продавец не имеет права требовать ее повышения, а Покупатель – снижения этой цены.</w:t>
      </w:r>
    </w:p>
    <w:p w14:paraId="4F905A1B" w14:textId="7D01CF92"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3.3 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производится на основании акта сдачи-приемки, в сроки, указанные в графике платежей по договору (приложение N 2), но не позднее 30 декабря данного года.</w:t>
      </w:r>
    </w:p>
    <w:p w14:paraId="6FDD9865" w14:textId="77777777" w:rsidR="00385051" w:rsidRPr="000D6993" w:rsidRDefault="00385051"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При этом для осуществления платежа в течение 3 рабочих дней со дня подписания акта сдачи-приемки покупатель вносит платежное поручение и копию акта сдачи-приемки в казначейскую систему уполномоченного органа и на основании по документам, представленным в установленном порядке, уполномоченный орган производит данный платеж согласно акту приема-передачи, в случае внесения в казначейскую систему - в течение пяти рабочих дней в сроки, предусмотренные графиком платежей настоящего документа. договор </w:t>
      </w:r>
      <w:r w:rsidRPr="000D6993">
        <w:rPr>
          <w:rFonts w:ascii="GHEA Mariam" w:hAnsi="GHEA Mariam"/>
          <w:iCs/>
          <w:sz w:val="20"/>
          <w:szCs w:val="20"/>
          <w:vertAlign w:val="superscript"/>
          <w:lang w:val="hy-AM"/>
        </w:rPr>
        <w:t xml:space="preserve">17.1 </w:t>
      </w:r>
      <w:r w:rsidRPr="000D6993">
        <w:rPr>
          <w:rFonts w:ascii="GHEA Mariam" w:hAnsi="GHEA Mariam"/>
          <w:iCs/>
          <w:sz w:val="20"/>
          <w:szCs w:val="20"/>
          <w:lang w:val="hy-AM"/>
        </w:rPr>
        <w:t>.</w:t>
      </w:r>
    </w:p>
    <w:p w14:paraId="232C4BAF" w14:textId="77777777" w:rsidR="00385051" w:rsidRPr="000D6993" w:rsidRDefault="00385051" w:rsidP="00845F46">
      <w:pPr>
        <w:ind w:firstLine="709"/>
        <w:jc w:val="both"/>
        <w:rPr>
          <w:rFonts w:ascii="GHEA Mariam" w:hAnsi="GHEA Mariam"/>
          <w:iCs/>
          <w:sz w:val="20"/>
          <w:szCs w:val="20"/>
          <w:lang w:val="hy-AM"/>
        </w:rPr>
      </w:pPr>
    </w:p>
    <w:p w14:paraId="36495110" w14:textId="77777777" w:rsidR="00071D1C" w:rsidRPr="000D6993" w:rsidRDefault="00071D1C"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4. КАЧЕСТВО ПРОДУКЦИИ И ГАРАНТИЯ</w:t>
      </w:r>
    </w:p>
    <w:p w14:paraId="35B79E7E"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4.1 Продавец гарантирует соответствие качества поставляемого товара требованиям государственного стандарта.</w:t>
      </w:r>
    </w:p>
    <w:p w14:paraId="13F3DC8B" w14:textId="77777777" w:rsidR="00710307" w:rsidRPr="000D6993" w:rsidRDefault="00710307" w:rsidP="00845F46">
      <w:pPr>
        <w:ind w:firstLine="709"/>
        <w:jc w:val="center"/>
        <w:rPr>
          <w:rFonts w:ascii="GHEA Mariam" w:hAnsi="GHEA Mariam"/>
          <w:b/>
          <w:iCs/>
          <w:sz w:val="20"/>
          <w:szCs w:val="20"/>
          <w:lang w:val="hy-AM"/>
        </w:rPr>
      </w:pPr>
    </w:p>
    <w:p w14:paraId="0D60734D" w14:textId="77777777" w:rsidR="009E45F3" w:rsidRPr="000D6993" w:rsidRDefault="009E45F3"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5. ПРИЕМКА И ПРИЕМКА ТОВАРА</w:t>
      </w:r>
    </w:p>
    <w:p w14:paraId="48340A4B" w14:textId="77777777" w:rsidR="009E45F3" w:rsidRPr="000D6993" w:rsidRDefault="009E45F3" w:rsidP="00845F46">
      <w:pPr>
        <w:ind w:firstLine="720"/>
        <w:jc w:val="both"/>
        <w:rPr>
          <w:rFonts w:ascii="GHEA Mariam" w:hAnsi="GHEA Mariam" w:cs="Sylfaen"/>
          <w:iCs/>
          <w:sz w:val="20"/>
          <w:szCs w:val="20"/>
          <w:lang w:val="hy-AM"/>
        </w:rPr>
      </w:pPr>
      <w:r w:rsidRPr="000D6993">
        <w:rPr>
          <w:rFonts w:ascii="GHEA Mariam" w:hAnsi="GHEA Mariam"/>
          <w:iCs/>
          <w:sz w:val="20"/>
          <w:szCs w:val="20"/>
          <w:lang w:val="hy-AM"/>
        </w:rPr>
        <w:t xml:space="preserve">5.1 Приемка поставляемого товара </w:t>
      </w:r>
      <w:r w:rsidRPr="000D6993">
        <w:rPr>
          <w:rFonts w:ascii="GHEA Mariam" w:hAnsi="GHEA Mariam" w:cs="Sylfaen"/>
          <w:iCs/>
          <w:sz w:val="20"/>
          <w:szCs w:val="20"/>
          <w:lang w:val="hy-AM"/>
        </w:rPr>
        <w:t>осуществляется путем подписания акта приема-передачи между Покупателем и Продавцом. Факт передачи товара Покупателю фиксируется взаимосогласованным между Покупателем и Продавцом документом с указанием даты документа.</w:t>
      </w:r>
    </w:p>
    <w:p w14:paraId="0F7BB75D" w14:textId="486904AE" w:rsidR="009123CA" w:rsidRPr="000D6993" w:rsidRDefault="009E45F3"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 xml:space="preserve">До дня, предусмотренного договором поставки товара, Продавец предоставляет Покупателю подписанный документ, подтверждающий факт передачи товара Покупателю (приложение N 3.1) и 2 экземпляра акта приема- </w:t>
      </w:r>
      <w:r w:rsidR="00E95BAD" w:rsidRPr="000D6993">
        <w:rPr>
          <w:rFonts w:ascii="GHEA Mariam" w:hAnsi="GHEA Mariam" w:cs="Sylfaen"/>
          <w:iCs/>
          <w:sz w:val="20"/>
          <w:szCs w:val="20"/>
          <w:u w:val="single"/>
          <w:lang w:val="hy-AM"/>
        </w:rPr>
        <w:t xml:space="preserve">передачи </w:t>
      </w:r>
      <w:r w:rsidR="00A232D9" w:rsidRPr="000D6993">
        <w:rPr>
          <w:rFonts w:ascii="GHEA Mariam" w:hAnsi="GHEA Mariam" w:cs="Sylfaen"/>
          <w:iCs/>
          <w:sz w:val="20"/>
          <w:szCs w:val="20"/>
          <w:lang w:val="hy-AM"/>
        </w:rPr>
        <w:t>. протокол (приложение N 3).</w:t>
      </w:r>
    </w:p>
    <w:p w14:paraId="183635A4" w14:textId="77777777" w:rsidR="00A232D9" w:rsidRPr="000D6993" w:rsidRDefault="009123CA"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 xml:space="preserve">5.2 Акт сдачи-приемки подписывается, если </w:t>
      </w:r>
      <w:r w:rsidR="00A232D9" w:rsidRPr="000D6993">
        <w:rPr>
          <w:rFonts w:ascii="GHEA Mariam" w:hAnsi="GHEA Mariam"/>
          <w:iCs/>
          <w:sz w:val="20"/>
          <w:szCs w:val="20"/>
          <w:lang w:val="pt-BR"/>
        </w:rPr>
        <w:t xml:space="preserve">поставленная продукция </w:t>
      </w:r>
      <w:r w:rsidR="00A232D9" w:rsidRPr="000D6993">
        <w:rPr>
          <w:rFonts w:ascii="GHEA Mariam" w:hAnsi="GHEA Mariam" w:cs="Sylfaen"/>
          <w:iCs/>
          <w:sz w:val="20"/>
          <w:szCs w:val="20"/>
          <w:lang w:val="hy-AM"/>
        </w:rPr>
        <w:t>соответствует условиям договора. В противном случае результаты исполнения договора или его части не принимаются, акт сдачи-приемки не подписывается и Покупатель:</w:t>
      </w:r>
    </w:p>
    <w:p w14:paraId="72B499A9" w14:textId="77777777" w:rsidR="00A232D9" w:rsidRPr="000D6993" w:rsidRDefault="00A232D9"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а) предпринимает предусмотренные в договоре для такой ситуации меры по урегулированию вопроса;</w:t>
      </w:r>
    </w:p>
    <w:p w14:paraId="1577D45E" w14:textId="77777777" w:rsidR="00A232D9" w:rsidRPr="000D6993" w:rsidRDefault="00A232D9" w:rsidP="00845F46">
      <w:pPr>
        <w:ind w:firstLine="720"/>
        <w:jc w:val="both"/>
        <w:rPr>
          <w:rFonts w:ascii="GHEA Mariam" w:hAnsi="GHEA Mariam" w:cs="Sylfaen"/>
          <w:iCs/>
          <w:sz w:val="20"/>
          <w:szCs w:val="20"/>
          <w:lang w:val="hy-AM"/>
        </w:rPr>
      </w:pPr>
      <w:r w:rsidRPr="000D6993">
        <w:rPr>
          <w:rFonts w:ascii="GHEA Mariam" w:hAnsi="GHEA Mariam" w:cs="Sylfaen"/>
          <w:iCs/>
          <w:sz w:val="20"/>
          <w:szCs w:val="20"/>
          <w:lang w:val="hy-AM"/>
        </w:rPr>
        <w:t>б) применяет к продавцу меры ответственности, предусмотренные договором.</w:t>
      </w:r>
    </w:p>
    <w:p w14:paraId="311AEA3F" w14:textId="498503D5" w:rsidR="00A232D9" w:rsidRPr="000D6993" w:rsidRDefault="009123CA"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5.3 Покупатель </w:t>
      </w:r>
      <w:r w:rsidR="00A232D9" w:rsidRPr="000D6993">
        <w:rPr>
          <w:rFonts w:ascii="GHEA Mariam" w:hAnsi="GHEA Mariam"/>
          <w:iCs/>
          <w:sz w:val="20"/>
          <w:szCs w:val="20"/>
          <w:lang w:val="hy-AM"/>
        </w:rPr>
        <w:t xml:space="preserve">предоставляет Продавцу один экземпляр подписанного им акта приема-передачи товара или мотивированного отказа в приемке товара в течение </w:t>
      </w:r>
      <w:r w:rsidR="00E95BAD" w:rsidRPr="000D6993">
        <w:rPr>
          <w:rFonts w:ascii="GHEA Mariam" w:hAnsi="GHEA Mariam" w:cs="Sylfaen"/>
          <w:iCs/>
          <w:sz w:val="20"/>
          <w:szCs w:val="20"/>
          <w:u w:val="single"/>
          <w:lang w:val="hy-AM"/>
        </w:rPr>
        <w:t xml:space="preserve">5 </w:t>
      </w:r>
      <w:r w:rsidR="00A232D9" w:rsidRPr="000D6993">
        <w:rPr>
          <w:rFonts w:ascii="GHEA Mariam" w:hAnsi="GHEA Mariam" w:cs="Sylfaen"/>
          <w:iCs/>
          <w:sz w:val="20"/>
          <w:szCs w:val="20"/>
          <w:lang w:val="hy-AM"/>
        </w:rPr>
        <w:t>рабочих дней со дня получения акта приема-передачи.</w:t>
      </w:r>
    </w:p>
    <w:p w14:paraId="70995364" w14:textId="77777777" w:rsidR="009123CA" w:rsidRPr="000D6993" w:rsidRDefault="009123CA" w:rsidP="00845F46">
      <w:pPr>
        <w:ind w:firstLine="720"/>
        <w:jc w:val="both"/>
        <w:rPr>
          <w:rFonts w:ascii="GHEA Mariam" w:hAnsi="GHEA Mariam" w:cs="Sylfaen"/>
          <w:iCs/>
          <w:sz w:val="20"/>
          <w:szCs w:val="20"/>
          <w:lang w:val="hy-AM"/>
        </w:rPr>
      </w:pPr>
      <w:r w:rsidRPr="000D6993">
        <w:rPr>
          <w:rFonts w:ascii="GHEA Mariam" w:hAnsi="GHEA Mariam"/>
          <w:iCs/>
          <w:sz w:val="20"/>
          <w:szCs w:val="20"/>
          <w:lang w:val="hy-AM"/>
        </w:rPr>
        <w:t xml:space="preserve">5.4 </w:t>
      </w:r>
      <w:r w:rsidRPr="000D6993">
        <w:rPr>
          <w:rFonts w:ascii="GHEA Mariam" w:hAnsi="GHEA Mariam" w:cs="Sylfaen"/>
          <w:iCs/>
          <w:sz w:val="20"/>
          <w:szCs w:val="20"/>
          <w:lang w:val="hy-AM"/>
        </w:rPr>
        <w:t xml:space="preserve">Если Покупатель не принимает поставленный товар или не отказывается от его принятия в течение срока, указанного в пункте 5.3 договора, поставленный товар считается принятым и в рабочий день, следующий за сроком, указанным в пункте 5.3 договора </w:t>
      </w:r>
      <w:r w:rsidRPr="000D6993">
        <w:rPr>
          <w:rFonts w:ascii="GHEA Mariam" w:hAnsi="GHEA Mariam" w:cs="Sylfaen"/>
          <w:iCs/>
          <w:sz w:val="20"/>
          <w:szCs w:val="20"/>
          <w:lang w:val="hy-AM"/>
        </w:rPr>
        <w:softHyphen/>
        <w:t>, Покупатель предоставляет Продавцу подписанный им акт приема-передачи.</w:t>
      </w:r>
    </w:p>
    <w:p w14:paraId="452121BB" w14:textId="77777777" w:rsidR="009123CA" w:rsidRPr="000D6993" w:rsidRDefault="009123CA" w:rsidP="00845F46">
      <w:pPr>
        <w:ind w:firstLine="720"/>
        <w:jc w:val="both"/>
        <w:rPr>
          <w:rFonts w:ascii="GHEA Mariam" w:hAnsi="GHEA Mariam" w:cs="Sylfaen"/>
          <w:iCs/>
          <w:sz w:val="20"/>
          <w:szCs w:val="20"/>
          <w:lang w:val="hy-AM"/>
        </w:rPr>
      </w:pPr>
    </w:p>
    <w:p w14:paraId="67F5CD26" w14:textId="77777777" w:rsidR="009123CA" w:rsidRPr="000D6993" w:rsidRDefault="009123CA"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6. ОТВЕТСТВЕННОСТЬ СТОРОН</w:t>
      </w:r>
    </w:p>
    <w:p w14:paraId="5BCC1247" w14:textId="77777777" w:rsidR="009123CA" w:rsidRPr="000D6993" w:rsidRDefault="009123CA" w:rsidP="00845F46">
      <w:pPr>
        <w:ind w:firstLine="709"/>
        <w:jc w:val="both"/>
        <w:rPr>
          <w:rFonts w:ascii="GHEA Mariam" w:hAnsi="GHEA Mariam"/>
          <w:iCs/>
          <w:sz w:val="20"/>
          <w:szCs w:val="20"/>
          <w:lang w:val="hy-AM"/>
        </w:rPr>
      </w:pPr>
      <w:r w:rsidRPr="000D6993">
        <w:rPr>
          <w:rFonts w:ascii="GHEA Mariam" w:hAnsi="GHEA Mariam"/>
          <w:iCs/>
          <w:sz w:val="20"/>
          <w:szCs w:val="20"/>
          <w:lang w:val="hy-AM"/>
        </w:rPr>
        <w:t>6.1 Продавец несет ответственность за качество поставленного товара и сроки поставки, предусмотренные договором.</w:t>
      </w:r>
    </w:p>
    <w:p w14:paraId="3EE62814" w14:textId="77777777" w:rsidR="009123CA" w:rsidRPr="000D6993" w:rsidRDefault="009123CA" w:rsidP="00845F46">
      <w:pPr>
        <w:ind w:firstLine="709"/>
        <w:jc w:val="both"/>
        <w:rPr>
          <w:rFonts w:ascii="GHEA Mariam" w:hAnsi="GHEA Mariam"/>
          <w:iCs/>
          <w:sz w:val="20"/>
          <w:szCs w:val="20"/>
          <w:lang w:val="hy-AM"/>
        </w:rPr>
      </w:pPr>
      <w:r w:rsidRPr="000D6993">
        <w:rPr>
          <w:rFonts w:ascii="GHEA Mariam" w:hAnsi="GHEA Mariam" w:cs="Sylfaen"/>
          <w:iCs/>
          <w:sz w:val="20"/>
          <w:szCs w:val="20"/>
          <w:lang w:val="hy-AM"/>
        </w:rPr>
        <w:t xml:space="preserve">(ноль целых пять сотых) процента от </w:t>
      </w:r>
      <w:r w:rsidRPr="000D6993">
        <w:rPr>
          <w:rFonts w:ascii="GHEA Mariam" w:hAnsi="GHEA Mariam"/>
          <w:iCs/>
          <w:sz w:val="20"/>
          <w:szCs w:val="20"/>
          <w:lang w:val="hy-AM"/>
        </w:rPr>
        <w:t>цены товара, подлежащего доставке, но непоставленного. Продавцу за каждый просроченный рабочий день .</w:t>
      </w:r>
    </w:p>
    <w:p w14:paraId="1E9C4B87" w14:textId="77777777" w:rsidR="007942E8" w:rsidRPr="000D6993" w:rsidRDefault="009123CA"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с Продавца взимается неустойка в размере 0,5 </w:t>
      </w:r>
      <w:r w:rsidRPr="000D6993">
        <w:rPr>
          <w:rFonts w:ascii="GHEA Mariam" w:hAnsi="GHEA Mariam" w:cs="Sylfaen"/>
          <w:iCs/>
          <w:sz w:val="20"/>
          <w:szCs w:val="20"/>
          <w:lang w:val="hy-AM"/>
        </w:rPr>
        <w:t>(ноль целых пяти десятичных) процентов от цены договора.</w:t>
      </w:r>
      <w:r w:rsidRPr="000D6993" w:rsidDel="009B7E9C">
        <w:rPr>
          <w:rFonts w:ascii="GHEA Mariam" w:hAnsi="GHEA Mariam"/>
          <w:iCs/>
          <w:sz w:val="20"/>
          <w:szCs w:val="20"/>
          <w:lang w:val="hy-AM"/>
        </w:rPr>
        <w:t xml:space="preserve"> </w:t>
      </w:r>
      <w:r w:rsidRPr="000D6993">
        <w:rPr>
          <w:rFonts w:ascii="GHEA Mariam" w:hAnsi="GHEA Mariam"/>
          <w:iCs/>
          <w:sz w:val="20"/>
          <w:szCs w:val="20"/>
          <w:lang w:val="hy-AM"/>
        </w:rPr>
        <w:t xml:space="preserve">по размеру. </w:t>
      </w:r>
      <w:r w:rsidR="00383BC3" w:rsidRPr="000D6993">
        <w:rPr>
          <w:rFonts w:ascii="GHEA Mariam" w:hAnsi="GHEA Mariam"/>
          <w:iCs/>
          <w:sz w:val="20"/>
          <w:szCs w:val="20"/>
          <w:vertAlign w:val="superscript"/>
          <w:lang w:val="hy-AM"/>
        </w:rPr>
        <w:t xml:space="preserve">20 </w:t>
      </w:r>
      <w:r w:rsidR="007942E8" w:rsidRPr="000D6993">
        <w:rPr>
          <w:rFonts w:ascii="GHEA Mariam" w:hAnsi="GHEA Mariam"/>
          <w:iCs/>
          <w:color w:val="FFFFFF"/>
          <w:sz w:val="20"/>
          <w:szCs w:val="20"/>
          <w:vertAlign w:val="superscript"/>
          <w:lang w:val="hy-AM"/>
        </w:rPr>
        <w:t xml:space="preserve">32 </w:t>
      </w:r>
      <w:r w:rsidRPr="000D6993">
        <w:rPr>
          <w:rStyle w:val="af6"/>
          <w:rFonts w:ascii="GHEA Mariam" w:hAnsi="GHEA Mariam"/>
          <w:iCs/>
          <w:color w:val="FFFFFF"/>
          <w:sz w:val="20"/>
          <w:szCs w:val="20"/>
          <w:lang w:val="hy-AM"/>
        </w:rPr>
        <w:footnoteReference w:id="16"/>
      </w:r>
      <w:r w:rsidR="007942E8" w:rsidRPr="000D6993">
        <w:rPr>
          <w:rFonts w:ascii="GHEA Mariam" w:hAnsi="GHEA Mariam"/>
          <w:iCs/>
          <w:sz w:val="20"/>
          <w:szCs w:val="20"/>
          <w:lang w:val="hy-AM"/>
        </w:rPr>
        <w:t>При этом штраф начисляется и в том случае, если поставка товара осуществлена в срок, установленный настоящим договором, но заказчик его не принял.</w:t>
      </w:r>
    </w:p>
    <w:p w14:paraId="6D0A3FB9" w14:textId="77777777" w:rsidR="0094684E" w:rsidRPr="000D6993" w:rsidRDefault="0094684E" w:rsidP="00845F46">
      <w:pPr>
        <w:ind w:firstLine="709"/>
        <w:jc w:val="both"/>
        <w:rPr>
          <w:rFonts w:ascii="GHEA Mariam" w:hAnsi="GHEA Mariam"/>
          <w:iCs/>
          <w:sz w:val="20"/>
          <w:szCs w:val="20"/>
          <w:lang w:val="hy-AM"/>
        </w:rPr>
      </w:pPr>
      <w:r w:rsidRPr="000D6993">
        <w:rPr>
          <w:rFonts w:ascii="GHEA Mariam" w:hAnsi="GHEA Mariam"/>
          <w:iCs/>
          <w:sz w:val="20"/>
          <w:szCs w:val="20"/>
          <w:lang w:val="hy-AM"/>
        </w:rPr>
        <w:lastRenderedPageBreak/>
        <w:t>6.4 Неустойка и неустойка, предусмотренные пунктами 6.2 и 6.3 Соглашения, рассчитываются и зачитываются в счет сумм, подлежащих уплате Продавцу.</w:t>
      </w:r>
    </w:p>
    <w:p w14:paraId="3D3B9990" w14:textId="77777777" w:rsidR="0094684E" w:rsidRPr="000D6993" w:rsidRDefault="0094684E"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за каждый просроченный рабочий день начисляется неустойка в размере 0,05 </w:t>
      </w:r>
      <w:r w:rsidRPr="000D6993">
        <w:rPr>
          <w:rFonts w:ascii="GHEA Mariam" w:hAnsi="GHEA Mariam" w:cs="Sylfaen"/>
          <w:iCs/>
          <w:sz w:val="20"/>
          <w:szCs w:val="20"/>
          <w:lang w:val="hy-AM"/>
        </w:rPr>
        <w:t xml:space="preserve">(ноль целых пять сотых) процента от подлежащей уплате, но неоплаченной суммы </w:t>
      </w:r>
      <w:r w:rsidRPr="000D6993">
        <w:rPr>
          <w:rFonts w:ascii="GHEA Mariam" w:hAnsi="GHEA Mariam"/>
          <w:iCs/>
          <w:sz w:val="20"/>
          <w:szCs w:val="20"/>
          <w:lang w:val="hy-AM"/>
        </w:rPr>
        <w:t>.</w:t>
      </w:r>
    </w:p>
    <w:p w14:paraId="327EFECF" w14:textId="77777777" w:rsidR="0094684E" w:rsidRPr="000D6993" w:rsidRDefault="0094684E" w:rsidP="00845F46">
      <w:pPr>
        <w:ind w:firstLine="709"/>
        <w:jc w:val="both"/>
        <w:rPr>
          <w:rFonts w:ascii="GHEA Mariam" w:hAnsi="GHEA Mariam"/>
          <w:iCs/>
          <w:sz w:val="20"/>
          <w:szCs w:val="20"/>
          <w:lang w:val="hy-AM"/>
        </w:rPr>
      </w:pPr>
      <w:r w:rsidRPr="000D6993">
        <w:rPr>
          <w:rFonts w:ascii="GHEA Mariam" w:hAnsi="GHEA Mariam"/>
          <w:iCs/>
          <w:sz w:val="20"/>
          <w:szCs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соответствии с законодательством РА.</w:t>
      </w:r>
    </w:p>
    <w:p w14:paraId="4D020857" w14:textId="77777777" w:rsidR="0094684E" w:rsidRPr="000D6993" w:rsidRDefault="0094684E" w:rsidP="00845F46">
      <w:pPr>
        <w:ind w:firstLine="709"/>
        <w:jc w:val="both"/>
        <w:rPr>
          <w:rFonts w:ascii="GHEA Mariam" w:hAnsi="GHEA Mariam"/>
          <w:iCs/>
          <w:sz w:val="20"/>
          <w:szCs w:val="20"/>
          <w:lang w:val="hy-AM"/>
        </w:rPr>
      </w:pPr>
      <w:r w:rsidRPr="000D6993">
        <w:rPr>
          <w:rFonts w:ascii="GHEA Mariam" w:hAnsi="GHEA Mariam"/>
          <w:iCs/>
          <w:sz w:val="20"/>
          <w:szCs w:val="20"/>
          <w:lang w:val="hy-AM"/>
        </w:rPr>
        <w:t>6.7. Оплата штрафов и/или пеней не освобождает Стороны от полного исполнения своих договорных обязательств.</w:t>
      </w:r>
    </w:p>
    <w:p w14:paraId="6206D3D6" w14:textId="77777777" w:rsidR="0094684E" w:rsidRPr="000D6993" w:rsidRDefault="0094684E" w:rsidP="00845F46">
      <w:pPr>
        <w:ind w:firstLine="709"/>
        <w:jc w:val="both"/>
        <w:rPr>
          <w:rFonts w:ascii="GHEA Mariam" w:hAnsi="GHEA Mariam"/>
          <w:iCs/>
          <w:sz w:val="20"/>
          <w:szCs w:val="20"/>
          <w:lang w:val="hy-AM"/>
        </w:rPr>
      </w:pPr>
    </w:p>
    <w:p w14:paraId="07995B8A" w14:textId="77777777" w:rsidR="009F337A" w:rsidRPr="000D6993" w:rsidRDefault="009F337A"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7. ДЕЙСТВИЕ НЕПОБЕДИМОЙ СИЛЫ (ФОРС-МАЖОРНЫЕ ОБСТОЯТЕЛЬСТВА)</w:t>
      </w:r>
    </w:p>
    <w:p w14:paraId="21597E19" w14:textId="77777777" w:rsidR="009F337A" w:rsidRPr="000D6993" w:rsidRDefault="009F337A" w:rsidP="00845F46">
      <w:pPr>
        <w:ind w:firstLine="709"/>
        <w:jc w:val="center"/>
        <w:rPr>
          <w:rFonts w:ascii="GHEA Mariam" w:hAnsi="GHEA Mariam"/>
          <w:b/>
          <w:iCs/>
          <w:sz w:val="20"/>
          <w:szCs w:val="20"/>
          <w:lang w:val="hy-AM"/>
        </w:rPr>
      </w:pPr>
    </w:p>
    <w:p w14:paraId="01474B12" w14:textId="77777777" w:rsidR="009F337A" w:rsidRPr="000D6993" w:rsidRDefault="009F337A" w:rsidP="00845F46">
      <w:pPr>
        <w:ind w:firstLine="709"/>
        <w:jc w:val="both"/>
        <w:rPr>
          <w:rFonts w:ascii="GHEA Mariam" w:hAnsi="GHEA Mariam"/>
          <w:iCs/>
          <w:sz w:val="20"/>
          <w:szCs w:val="20"/>
          <w:lang w:val="hy-AM"/>
        </w:rPr>
      </w:pPr>
      <w:r w:rsidRPr="000D6993">
        <w:rPr>
          <w:rFonts w:ascii="GHEA Mariam" w:hAnsi="GHEA Mariam"/>
          <w:iCs/>
          <w:sz w:val="20"/>
          <w:szCs w:val="20"/>
          <w:lang w:val="hy-AM"/>
        </w:rPr>
        <w:t>Стороны освобождаются от ответственности за неисполнение полностью или частично обязательств по договору, если это произошло вследствие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объявление военного и чрезвычайного положения, политические волнения, забастовки, приостановление работы средств связи, акты государственных органов и т.п., которые делают невозможным выполнение обязательств по настоящему Соглашению. договор. Если действие обстоятельств непреодолимой силы продолжается более 3 (трех) месяцев, каждая из сторон имеет право расторгнуть договор, предварительно уведомив об этом другую сторону.</w:t>
      </w:r>
    </w:p>
    <w:p w14:paraId="32717C0C" w14:textId="77777777" w:rsidR="005821CF" w:rsidRPr="000D6993" w:rsidRDefault="005821CF" w:rsidP="00845F46">
      <w:pPr>
        <w:ind w:firstLine="709"/>
        <w:jc w:val="center"/>
        <w:rPr>
          <w:rFonts w:ascii="GHEA Mariam" w:hAnsi="GHEA Mariam"/>
          <w:b/>
          <w:iCs/>
          <w:sz w:val="20"/>
          <w:szCs w:val="20"/>
          <w:lang w:val="hy-AM"/>
        </w:rPr>
      </w:pPr>
    </w:p>
    <w:p w14:paraId="46B0A157" w14:textId="77777777" w:rsidR="00071D1C" w:rsidRPr="000D6993" w:rsidRDefault="00071D1C" w:rsidP="00845F46">
      <w:pPr>
        <w:ind w:firstLine="709"/>
        <w:jc w:val="center"/>
        <w:rPr>
          <w:rFonts w:ascii="GHEA Mariam" w:hAnsi="GHEA Mariam"/>
          <w:b/>
          <w:iCs/>
          <w:sz w:val="20"/>
          <w:szCs w:val="20"/>
          <w:lang w:val="hy-AM"/>
        </w:rPr>
      </w:pPr>
      <w:r w:rsidRPr="000D6993">
        <w:rPr>
          <w:rFonts w:ascii="GHEA Mariam" w:hAnsi="GHEA Mariam"/>
          <w:b/>
          <w:iCs/>
          <w:sz w:val="20"/>
          <w:szCs w:val="20"/>
          <w:lang w:val="hy-AM"/>
        </w:rPr>
        <w:t>8. ПРОЧИЕ УСЛОВИЯ</w:t>
      </w:r>
    </w:p>
    <w:p w14:paraId="012A5D4D" w14:textId="77777777" w:rsidR="00071D1C" w:rsidRPr="000D6993" w:rsidRDefault="00071D1C" w:rsidP="00845F46">
      <w:pPr>
        <w:ind w:firstLine="709"/>
        <w:jc w:val="center"/>
        <w:rPr>
          <w:rFonts w:ascii="GHEA Mariam" w:hAnsi="GHEA Mariam"/>
          <w:b/>
          <w:iCs/>
          <w:sz w:val="20"/>
          <w:szCs w:val="20"/>
          <w:lang w:val="hy-AM"/>
        </w:rPr>
      </w:pPr>
    </w:p>
    <w:p w14:paraId="20CF10FA" w14:textId="358426FB" w:rsidR="00071D1C" w:rsidRPr="000D6993" w:rsidRDefault="00071D1C" w:rsidP="00687C45">
      <w:pPr>
        <w:tabs>
          <w:tab w:val="left" w:pos="1276"/>
        </w:tabs>
        <w:ind w:firstLine="720"/>
        <w:jc w:val="both"/>
        <w:rPr>
          <w:rFonts w:ascii="GHEA Mariam" w:hAnsi="GHEA Mariam" w:cs="Times Armenian"/>
          <w:iCs/>
          <w:sz w:val="20"/>
          <w:szCs w:val="20"/>
          <w:lang w:val="hy-AM"/>
        </w:rPr>
      </w:pPr>
      <w:r w:rsidRPr="000D6993">
        <w:rPr>
          <w:rFonts w:ascii="GHEA Mariam" w:hAnsi="GHEA Mariam"/>
          <w:iCs/>
          <w:sz w:val="20"/>
          <w:szCs w:val="20"/>
          <w:lang w:val="hy-AM"/>
        </w:rPr>
        <w:t xml:space="preserve">8.1 </w:t>
      </w:r>
      <w:r w:rsidRPr="000D6993">
        <w:rPr>
          <w:rFonts w:ascii="GHEA Mariam" w:hAnsi="GHEA Mariam" w:cs="Sylfaen"/>
          <w:iCs/>
          <w:sz w:val="20"/>
          <w:szCs w:val="20"/>
          <w:lang w:val="hy-AM"/>
        </w:rPr>
        <w:t>Соглашение</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сила</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в</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является</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входить</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Стороны</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подписание</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с и действителен до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по соглашению сторон</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предпринятый</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обязательства</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живой</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в объеме</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 xml:space="preserve">производительность </w:t>
      </w:r>
      <w:r w:rsidRPr="000D6993">
        <w:rPr>
          <w:rFonts w:ascii="GHEA Mariam" w:hAnsi="GHEA Mariam" w:cs="Times Armenian"/>
          <w:iCs/>
          <w:sz w:val="20"/>
          <w:szCs w:val="20"/>
          <w:lang w:val="hy-AM"/>
        </w:rPr>
        <w:t>.</w:t>
      </w:r>
      <w:r w:rsidRPr="000D6993">
        <w:rPr>
          <w:rStyle w:val="af6"/>
          <w:rFonts w:ascii="GHEA Mariam" w:hAnsi="GHEA Mariam" w:cs="Sylfaen"/>
          <w:iCs/>
          <w:color w:val="FFFFFF"/>
          <w:sz w:val="20"/>
          <w:szCs w:val="20"/>
          <w:lang w:val="hy-AM"/>
        </w:rPr>
        <w:footnoteReference w:id="17"/>
      </w:r>
    </w:p>
    <w:p w14:paraId="42CB10C6" w14:textId="77777777" w:rsidR="00071D1C" w:rsidRPr="000D6993" w:rsidRDefault="00071D1C" w:rsidP="00845F46">
      <w:pPr>
        <w:tabs>
          <w:tab w:val="left" w:pos="1276"/>
        </w:tabs>
        <w:ind w:firstLine="720"/>
        <w:jc w:val="both"/>
        <w:rPr>
          <w:rFonts w:ascii="GHEA Mariam" w:hAnsi="GHEA Mariam" w:cs="Sylfaen"/>
          <w:iCs/>
          <w:sz w:val="20"/>
          <w:szCs w:val="20"/>
          <w:lang w:val="hy-AM"/>
        </w:rPr>
      </w:pPr>
      <w:r w:rsidRPr="000D6993">
        <w:rPr>
          <w:rFonts w:ascii="GHEA Mariam" w:hAnsi="GHEA Mariam" w:cs="Sylfaen"/>
          <w:iCs/>
          <w:sz w:val="20"/>
          <w:szCs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0D6993" w:rsidRDefault="00071D1C" w:rsidP="00687C45">
      <w:pPr>
        <w:shd w:val="clear" w:color="auto" w:fill="FFFFFF"/>
        <w:ind w:firstLine="708"/>
        <w:jc w:val="both"/>
        <w:rPr>
          <w:rFonts w:ascii="GHEA Mariam" w:hAnsi="GHEA Mariam"/>
          <w:iCs/>
          <w:color w:val="000000"/>
          <w:sz w:val="20"/>
          <w:szCs w:val="20"/>
          <w:lang w:val="hy-AM"/>
        </w:rPr>
      </w:pPr>
      <w:r w:rsidRPr="000D6993">
        <w:rPr>
          <w:rFonts w:ascii="GHEA Mariam" w:hAnsi="GHEA Mariam" w:cs="Sylfaen"/>
          <w:iCs/>
          <w:sz w:val="20"/>
          <w:szCs w:val="20"/>
          <w:lang w:val="hy-AM"/>
        </w:rPr>
        <w:t xml:space="preserve">8.3 В случае, если в результате наблюдения или контроля за выполнением требований законодательства в соответствии с законодательством или расследования рекламаций фиксируется, что в процессе покупки, организованном с целью заключения договора, до при заключении договора Продавец представил ложные документы (сведения и данные) или признать последнего выбранным участником.Принятие решения о закупке не соответствует законодательству Республики Армения, то после появления этих оснований Покупатель в одностороннем порядке расторгает контракт, если зафиксированные нарушения, если бы они были известны до заключения контракта, явились бы основанием для отказа от подписания контракта в соответствии с законодательством Республики Армения о закупках . При этом Покупатель не несет </w:t>
      </w:r>
      <w:r w:rsidR="003D1CF4" w:rsidRPr="000D6993">
        <w:rPr>
          <w:rFonts w:ascii="GHEA Mariam" w:hAnsi="GHEA Mariam" w:cs="Sylfaen"/>
          <w:iCs/>
          <w:sz w:val="20"/>
          <w:szCs w:val="20"/>
          <w:lang w:val="hy-AM"/>
        </w:rPr>
        <w:t>риска убытков или упущенной выгоды, возникающих у Продавца в результате одностороннего расторжения договора, а последний обязан возместить убытки, понесенные Покупателем по его собственной вине. в размере, в котором договор был расторгнут, в порядке, установленном законодательством Республики Армения.</w:t>
      </w:r>
      <w:r w:rsidR="00627101" w:rsidRPr="000D6993">
        <w:rPr>
          <w:rFonts w:ascii="GHEA Mariam" w:hAnsi="GHEA Mariam"/>
          <w:iCs/>
          <w:color w:val="000000"/>
          <w:sz w:val="20"/>
          <w:szCs w:val="20"/>
          <w:lang w:val="hy-AM"/>
        </w:rPr>
        <w:t xml:space="preserve"> </w:t>
      </w:r>
    </w:p>
    <w:p w14:paraId="173545BF" w14:textId="77777777" w:rsidR="00071D1C" w:rsidRPr="000D6993" w:rsidRDefault="00071D1C" w:rsidP="00845F46">
      <w:pPr>
        <w:tabs>
          <w:tab w:val="left" w:pos="1276"/>
        </w:tabs>
        <w:ind w:firstLine="720"/>
        <w:jc w:val="both"/>
        <w:rPr>
          <w:rFonts w:ascii="GHEA Mariam" w:hAnsi="GHEA Mariam" w:cs="Sylfaen"/>
          <w:iCs/>
          <w:sz w:val="20"/>
          <w:szCs w:val="20"/>
          <w:lang w:val="hy-AM"/>
        </w:rPr>
      </w:pPr>
      <w:r w:rsidRPr="000D6993">
        <w:rPr>
          <w:rFonts w:ascii="GHEA Mariam" w:hAnsi="GHEA Mariam" w:cs="Sylfaen"/>
          <w:iCs/>
          <w:sz w:val="20"/>
          <w:szCs w:val="20"/>
          <w:lang w:val="hy-AM"/>
        </w:rPr>
        <w:t>8.4. Споры, связанные с договором, подлежат рассмотрению в судах Республики Армения.</w:t>
      </w:r>
    </w:p>
    <w:p w14:paraId="71C17BEA" w14:textId="77777777" w:rsidR="00071D1C" w:rsidRPr="000D6993" w:rsidRDefault="00071D1C" w:rsidP="00845F46">
      <w:pPr>
        <w:tabs>
          <w:tab w:val="left" w:pos="1276"/>
        </w:tabs>
        <w:ind w:firstLine="720"/>
        <w:jc w:val="both"/>
        <w:rPr>
          <w:rFonts w:ascii="GHEA Mariam" w:hAnsi="GHEA Mariam" w:cs="Sylfaen"/>
          <w:iCs/>
          <w:sz w:val="20"/>
          <w:szCs w:val="20"/>
          <w:lang w:val="hy-AM"/>
        </w:rPr>
      </w:pPr>
      <w:r w:rsidRPr="000D6993">
        <w:rPr>
          <w:rFonts w:ascii="GHEA Mariam" w:hAnsi="GHEA Mariam" w:cs="Sylfaen"/>
          <w:iCs/>
          <w:sz w:val="20"/>
          <w:szCs w:val="20"/>
          <w:lang w:val="hy-AM"/>
        </w:rPr>
        <w:t xml:space="preserve">8.5 </w:t>
      </w:r>
      <w:r w:rsidRPr="000D6993">
        <w:rPr>
          <w:rFonts w:ascii="GHEA Mariam" w:hAnsi="GHEA Mariam" w:cs="Sylfaen"/>
          <w:iCs/>
          <w:sz w:val="20"/>
          <w:szCs w:val="20"/>
          <w:lang w:val="hy-AM"/>
        </w:rPr>
        <w:tab/>
        <w:t xml:space="preserve">Изменения и дополнения в договор могут быть внесены только по взаимному согласию Сторон путем подписания договора, который будет неотъемлемой </w:t>
      </w:r>
      <w:r w:rsidR="003D1CF4" w:rsidRPr="000D6993">
        <w:rPr>
          <w:rFonts w:ascii="GHEA Mariam" w:hAnsi="GHEA Mariam" w:cs="Sylfaen"/>
          <w:iCs/>
          <w:sz w:val="20"/>
          <w:szCs w:val="20"/>
          <w:lang w:val="hy-AM"/>
        </w:rPr>
        <w:t>частью договора.</w:t>
      </w:r>
    </w:p>
    <w:p w14:paraId="26BBB473" w14:textId="77777777" w:rsidR="00071D1C" w:rsidRPr="000D6993" w:rsidRDefault="00071D1C" w:rsidP="00845F46">
      <w:pPr>
        <w:tabs>
          <w:tab w:val="left" w:pos="1276"/>
        </w:tabs>
        <w:ind w:firstLine="720"/>
        <w:jc w:val="both"/>
        <w:rPr>
          <w:rFonts w:ascii="GHEA Mariam" w:hAnsi="GHEA Mariam" w:cs="Sylfaen"/>
          <w:iCs/>
          <w:sz w:val="20"/>
          <w:szCs w:val="20"/>
          <w:lang w:val="hy-AM"/>
        </w:rPr>
      </w:pPr>
      <w:r w:rsidRPr="000D6993">
        <w:rPr>
          <w:rFonts w:ascii="GHEA Mariam" w:hAnsi="GHEA Mariam" w:cs="Sylfaen"/>
          <w:iCs/>
          <w:sz w:val="20"/>
          <w:szCs w:val="20"/>
          <w:lang w:val="hy-AM"/>
        </w:rPr>
        <w:t>Запрещается вносить в договор, а если цена договора является фактором, и в договор, заключаемый в каждый последующий год действия договора, такие изменения, которые приводят к искусственному изменению объема закупаемой продукции или объема закупаемой продукции. цена единицы приобретаемого товара или цена контракта.</w:t>
      </w:r>
    </w:p>
    <w:p w14:paraId="0A065DBF" w14:textId="77777777" w:rsidR="00071D1C" w:rsidRPr="000D6993" w:rsidRDefault="00071D1C" w:rsidP="00845F46">
      <w:pPr>
        <w:tabs>
          <w:tab w:val="left" w:pos="1276"/>
        </w:tabs>
        <w:ind w:firstLine="720"/>
        <w:jc w:val="both"/>
        <w:rPr>
          <w:rFonts w:ascii="GHEA Mariam" w:hAnsi="GHEA Mariam" w:cs="Times Armenian"/>
          <w:iCs/>
          <w:sz w:val="20"/>
          <w:szCs w:val="20"/>
          <w:lang w:val="hy-AM"/>
        </w:rPr>
      </w:pPr>
      <w:r w:rsidRPr="000D6993">
        <w:rPr>
          <w:rFonts w:ascii="GHEA Mariam" w:hAnsi="GHEA Mariam" w:cs="Times Armenian"/>
          <w:iCs/>
          <w:sz w:val="20"/>
          <w:szCs w:val="20"/>
          <w:lang w:val="hy-AM"/>
        </w:rPr>
        <w:t>Правительство Республики Армения определяет каждый случай изменения договора под влиянием факторов, независимых от сторон договора.</w:t>
      </w:r>
    </w:p>
    <w:p w14:paraId="3147242E" w14:textId="77777777" w:rsidR="00071D1C" w:rsidRPr="000D6993" w:rsidRDefault="00071D1C" w:rsidP="00845F46">
      <w:pPr>
        <w:tabs>
          <w:tab w:val="left" w:pos="1276"/>
        </w:tabs>
        <w:ind w:firstLine="720"/>
        <w:jc w:val="both"/>
        <w:rPr>
          <w:rFonts w:ascii="GHEA Mariam" w:hAnsi="GHEA Mariam"/>
          <w:iCs/>
          <w:sz w:val="20"/>
          <w:szCs w:val="20"/>
          <w:lang w:val="hy-AM"/>
        </w:rPr>
      </w:pPr>
      <w:r w:rsidRPr="000D6993">
        <w:rPr>
          <w:rFonts w:ascii="GHEA Mariam" w:hAnsi="GHEA Mariam"/>
          <w:iCs/>
          <w:sz w:val="20"/>
          <w:szCs w:val="20"/>
          <w:lang w:val="pt-BR"/>
        </w:rPr>
        <w:t xml:space="preserve">8.6 Если договор был реализован </w:t>
      </w:r>
      <w:r w:rsidRPr="000D6993">
        <w:rPr>
          <w:rFonts w:ascii="GHEA Mariam" w:hAnsi="GHEA Mariam"/>
          <w:iCs/>
          <w:sz w:val="20"/>
          <w:szCs w:val="20"/>
          <w:lang w:val="hy-AM"/>
        </w:rPr>
        <w:t xml:space="preserve">путем </w:t>
      </w:r>
      <w:r w:rsidRPr="000D6993">
        <w:rPr>
          <w:rFonts w:ascii="GHEA Mariam" w:hAnsi="GHEA Mariam"/>
          <w:iCs/>
          <w:sz w:val="20"/>
          <w:szCs w:val="20"/>
          <w:lang w:val="pt-BR"/>
        </w:rPr>
        <w:t>заключения агентского договора.</w:t>
      </w:r>
    </w:p>
    <w:p w14:paraId="1143D09B" w14:textId="77777777" w:rsidR="00071D1C" w:rsidRPr="000D6993" w:rsidRDefault="00071D1C" w:rsidP="00845F46">
      <w:pPr>
        <w:tabs>
          <w:tab w:val="left" w:pos="1276"/>
        </w:tabs>
        <w:ind w:firstLine="720"/>
        <w:jc w:val="both"/>
        <w:rPr>
          <w:rFonts w:ascii="GHEA Mariam" w:hAnsi="GHEA Mariam"/>
          <w:iCs/>
          <w:sz w:val="20"/>
          <w:szCs w:val="20"/>
          <w:lang w:val="pt-BR"/>
        </w:rPr>
      </w:pPr>
      <w:r w:rsidRPr="000D6993">
        <w:rPr>
          <w:rFonts w:ascii="GHEA Mariam" w:hAnsi="GHEA Mariam"/>
          <w:iCs/>
          <w:sz w:val="20"/>
          <w:szCs w:val="20"/>
          <w:lang w:val="hy-AM"/>
        </w:rPr>
        <w:t xml:space="preserve">1) Продавец </w:t>
      </w:r>
      <w:r w:rsidRPr="000D6993">
        <w:rPr>
          <w:rFonts w:ascii="GHEA Mariam" w:hAnsi="GHEA Mariam"/>
          <w:iCs/>
          <w:sz w:val="20"/>
          <w:szCs w:val="20"/>
          <w:lang w:val="pt-BR"/>
        </w:rPr>
        <w:t>несет ответственность за неисполнение или ненадлежащее исполнение обязательств агента.</w:t>
      </w:r>
    </w:p>
    <w:p w14:paraId="71A68041" w14:textId="77777777" w:rsidR="00071D1C" w:rsidRPr="000D6993" w:rsidRDefault="00071D1C" w:rsidP="00845F46">
      <w:pPr>
        <w:tabs>
          <w:tab w:val="left" w:pos="1276"/>
        </w:tabs>
        <w:ind w:firstLine="720"/>
        <w:jc w:val="both"/>
        <w:rPr>
          <w:rFonts w:ascii="GHEA Mariam" w:hAnsi="GHEA Mariam"/>
          <w:iCs/>
          <w:sz w:val="20"/>
          <w:szCs w:val="20"/>
          <w:lang w:val="pt-BR"/>
        </w:rPr>
      </w:pPr>
      <w:r w:rsidRPr="000D6993">
        <w:rPr>
          <w:rFonts w:ascii="GHEA Mariam" w:hAnsi="GHEA Mariam"/>
          <w:iCs/>
          <w:sz w:val="20"/>
          <w:szCs w:val="20"/>
          <w:lang w:val="pt-BR"/>
        </w:rPr>
        <w:t xml:space="preserve">2) в случае смены агента в ходе исполнения договора Продавец </w:t>
      </w:r>
      <w:r w:rsidRPr="000D6993">
        <w:rPr>
          <w:rFonts w:ascii="GHEA Mariam" w:hAnsi="GHEA Mariam"/>
          <w:iCs/>
          <w:sz w:val="20"/>
          <w:szCs w:val="20"/>
          <w:lang w:val="hy-AM"/>
        </w:rPr>
        <w:t xml:space="preserve">обязан </w:t>
      </w:r>
      <w:r w:rsidRPr="000D6993">
        <w:rPr>
          <w:rFonts w:ascii="GHEA Mariam" w:hAnsi="GHEA Mariam"/>
          <w:iCs/>
          <w:sz w:val="20"/>
          <w:szCs w:val="20"/>
          <w:lang w:val="pt-BR"/>
        </w:rPr>
        <w:t xml:space="preserve">письменно уведомить Покупателя, предоставив копию агентского договора и данные лица, являющегося его стороной, в течение пяти рабочих дней. со дня изменения. </w:t>
      </w:r>
      <w:r w:rsidR="00383BC3" w:rsidRPr="000D6993">
        <w:rPr>
          <w:rFonts w:ascii="GHEA Mariam" w:hAnsi="GHEA Mariam"/>
          <w:iCs/>
          <w:sz w:val="20"/>
          <w:szCs w:val="20"/>
          <w:vertAlign w:val="superscript"/>
          <w:lang w:val="pt-BR"/>
        </w:rPr>
        <w:t>22:00</w:t>
      </w:r>
      <w:r w:rsidRPr="000D6993">
        <w:rPr>
          <w:rStyle w:val="af6"/>
          <w:rFonts w:ascii="GHEA Mariam" w:hAnsi="GHEA Mariam"/>
          <w:iCs/>
          <w:color w:val="FFFFFF"/>
          <w:sz w:val="20"/>
          <w:szCs w:val="20"/>
          <w:lang w:val="pt-BR"/>
        </w:rPr>
        <w:footnoteReference w:id="18"/>
      </w:r>
    </w:p>
    <w:p w14:paraId="1B93356D" w14:textId="77777777" w:rsidR="00071D1C" w:rsidRPr="000D6993" w:rsidRDefault="00071D1C" w:rsidP="00845F46">
      <w:pPr>
        <w:tabs>
          <w:tab w:val="left" w:pos="1276"/>
        </w:tabs>
        <w:ind w:firstLine="720"/>
        <w:jc w:val="both"/>
        <w:rPr>
          <w:rFonts w:ascii="GHEA Mariam" w:hAnsi="GHEA Mariam"/>
          <w:iCs/>
          <w:sz w:val="20"/>
          <w:szCs w:val="20"/>
          <w:lang w:val="pt-BR"/>
        </w:rPr>
      </w:pPr>
      <w:r w:rsidRPr="000D6993">
        <w:rPr>
          <w:rFonts w:ascii="GHEA Mariam" w:hAnsi="GHEA Mariam"/>
          <w:iCs/>
          <w:sz w:val="20"/>
          <w:szCs w:val="20"/>
          <w:lang w:val="pt-BR"/>
        </w:rPr>
        <w:lastRenderedPageBreak/>
        <w:t xml:space="preserve">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состава консорциума договор прекращается в одностороннем порядке и к членам консорциума применяются предусмотренные договором меры ответственности. </w:t>
      </w:r>
      <w:r w:rsidR="00383BC3" w:rsidRPr="000D6993">
        <w:rPr>
          <w:rFonts w:ascii="GHEA Mariam" w:hAnsi="GHEA Mariam"/>
          <w:iCs/>
          <w:sz w:val="20"/>
          <w:szCs w:val="20"/>
          <w:vertAlign w:val="superscript"/>
          <w:lang w:val="pt-BR"/>
        </w:rPr>
        <w:t>23:00</w:t>
      </w:r>
      <w:r w:rsidRPr="000D6993">
        <w:rPr>
          <w:rStyle w:val="af6"/>
          <w:rFonts w:ascii="GHEA Mariam" w:hAnsi="GHEA Mariam"/>
          <w:iCs/>
          <w:color w:val="FFFFFF"/>
          <w:sz w:val="20"/>
          <w:szCs w:val="20"/>
          <w:lang w:val="pt-BR"/>
        </w:rPr>
        <w:footnoteReference w:id="19"/>
      </w:r>
    </w:p>
    <w:p w14:paraId="79755B27" w14:textId="77777777" w:rsidR="00071D1C" w:rsidRPr="000D6993" w:rsidRDefault="00071D1C" w:rsidP="00845F46">
      <w:pPr>
        <w:tabs>
          <w:tab w:val="left" w:pos="1276"/>
        </w:tabs>
        <w:ind w:firstLine="720"/>
        <w:jc w:val="both"/>
        <w:rPr>
          <w:rFonts w:ascii="GHEA Mariam" w:hAnsi="GHEA Mariam"/>
          <w:iCs/>
          <w:sz w:val="20"/>
          <w:szCs w:val="20"/>
          <w:lang w:val="pt-BR"/>
        </w:rPr>
      </w:pPr>
      <w:r w:rsidRPr="000D6993">
        <w:rPr>
          <w:rFonts w:ascii="GHEA Mariam" w:hAnsi="GHEA Mariam" w:cs="Times Armenian"/>
          <w:iCs/>
          <w:sz w:val="20"/>
          <w:szCs w:val="20"/>
          <w:lang w:val="pt-BR"/>
        </w:rPr>
        <w:t xml:space="preserve">8 </w:t>
      </w:r>
      <w:r w:rsidRPr="000D6993">
        <w:rPr>
          <w:rFonts w:ascii="GHEA Mariam" w:hAnsi="GHEA Mariam" w:cs="Times Armenian"/>
          <w:iCs/>
          <w:sz w:val="20"/>
          <w:szCs w:val="20"/>
          <w:lang w:val="hy-AM"/>
        </w:rPr>
        <w:t xml:space="preserve">. </w:t>
      </w:r>
      <w:r w:rsidRPr="000D6993">
        <w:rPr>
          <w:rFonts w:ascii="GHEA Mariam" w:hAnsi="GHEA Mariam" w:cs="Times Armenian"/>
          <w:iCs/>
          <w:sz w:val="20"/>
          <w:szCs w:val="20"/>
          <w:lang w:val="pt-BR"/>
        </w:rPr>
        <w:t xml:space="preserve">8 </w:t>
      </w:r>
      <w:r w:rsidRPr="000D6993">
        <w:rPr>
          <w:rFonts w:ascii="GHEA Mariam" w:hAnsi="GHEA Mariam" w:cs="Times Armenian"/>
          <w:iCs/>
          <w:sz w:val="20"/>
          <w:szCs w:val="20"/>
          <w:lang w:val="hy-AM"/>
        </w:rPr>
        <w:t xml:space="preserve">Доставка </w:t>
      </w:r>
      <w:r w:rsidRPr="000D6993">
        <w:rPr>
          <w:rFonts w:ascii="GHEA Mariam" w:hAnsi="GHEA Mariam" w:cs="Times Armenian"/>
          <w:iCs/>
          <w:sz w:val="20"/>
          <w:szCs w:val="20"/>
        </w:rPr>
        <w:t xml:space="preserve">товара _ </w:t>
      </w:r>
      <w:r w:rsidRPr="000D6993">
        <w:rPr>
          <w:rFonts w:ascii="GHEA Mariam" w:hAnsi="GHEA Mariam" w:cs="Sylfaen"/>
          <w:iCs/>
          <w:sz w:val="20"/>
          <w:szCs w:val="20"/>
        </w:rPr>
        <w:t xml:space="preserve">_ </w:t>
      </w:r>
      <w:r w:rsidRPr="000D6993">
        <w:rPr>
          <w:rFonts w:ascii="GHEA Mariam" w:hAnsi="GHEA Mariam" w:cs="Sylfaen"/>
          <w:iCs/>
          <w:sz w:val="20"/>
          <w:szCs w:val="20"/>
          <w:lang w:val="hy-AM"/>
        </w:rPr>
        <w:t xml:space="preserve">_ </w:t>
      </w:r>
      <w:r w:rsidRPr="000D6993">
        <w:rPr>
          <w:rFonts w:ascii="GHEA Mariam" w:hAnsi="GHEA Mariam" w:cs="Times Armenian"/>
          <w:iCs/>
          <w:sz w:val="20"/>
          <w:szCs w:val="20"/>
          <w:lang w:val="hy-AM"/>
        </w:rPr>
        <w:t xml:space="preserve">_ </w:t>
      </w:r>
      <w:r w:rsidRPr="000D6993">
        <w:rPr>
          <w:rFonts w:ascii="GHEA Mariam" w:hAnsi="GHEA Mariam" w:cs="Sylfaen"/>
          <w:iCs/>
          <w:sz w:val="20"/>
          <w:szCs w:val="20"/>
          <w:lang w:val="hy-AM"/>
        </w:rPr>
        <w:t>_</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период</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может</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является</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быть продлен</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до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 xml:space="preserve">с </w:t>
      </w:r>
      <w:r w:rsidRPr="000D6993">
        <w:rPr>
          <w:rFonts w:ascii="GHEA Mariam" w:hAnsi="GHEA Mariam" w:cs="Times Armenian"/>
          <w:iCs/>
          <w:sz w:val="20"/>
          <w:szCs w:val="20"/>
          <w:lang w:val="hy-AM"/>
        </w:rPr>
        <w:t xml:space="preserve">названием </w:t>
      </w:r>
      <w:r w:rsidRPr="000D6993">
        <w:rPr>
          <w:rFonts w:ascii="GHEA Mariam" w:hAnsi="GHEA Mariam" w:cs="Times Armenian"/>
          <w:iCs/>
          <w:sz w:val="20"/>
          <w:szCs w:val="20"/>
        </w:rPr>
        <w:t>п</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период</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 xml:space="preserve">Срок действия </w:t>
      </w:r>
      <w:r w:rsidRPr="000D6993">
        <w:rPr>
          <w:rFonts w:ascii="GHEA Mariam" w:hAnsi="GHEA Mariam" w:cs="Sylfaen"/>
          <w:iCs/>
          <w:sz w:val="20"/>
          <w:szCs w:val="20"/>
          <w:lang w:val="pt-BR"/>
        </w:rPr>
        <w:t>:</w:t>
      </w:r>
      <w:r w:rsidRPr="000D6993">
        <w:rPr>
          <w:rFonts w:ascii="GHEA Mariam" w:hAnsi="GHEA Mariam" w:cs="Times Armenian"/>
          <w:iCs/>
          <w:sz w:val="20"/>
          <w:szCs w:val="20"/>
          <w:lang w:val="hy-AM"/>
        </w:rPr>
        <w:t xml:space="preserve"> </w:t>
      </w:r>
      <w:r w:rsidRPr="000D6993">
        <w:rPr>
          <w:rFonts w:ascii="GHEA Mariam" w:hAnsi="GHEA Mariam" w:cs="Times Armenian"/>
          <w:iCs/>
          <w:sz w:val="20"/>
          <w:szCs w:val="20"/>
        </w:rPr>
        <w:t>Продавец:</w:t>
      </w:r>
      <w:r w:rsidRPr="000D6993">
        <w:rPr>
          <w:rFonts w:ascii="GHEA Mariam" w:hAnsi="GHEA Mariam" w:cs="Times Armenian"/>
          <w:iCs/>
          <w:sz w:val="20"/>
          <w:szCs w:val="20"/>
          <w:lang w:val="pt-BR"/>
        </w:rPr>
        <w:t xml:space="preserve"> </w:t>
      </w:r>
      <w:r w:rsidRPr="000D6993">
        <w:rPr>
          <w:rFonts w:ascii="GHEA Mariam" w:hAnsi="GHEA Mariam" w:cs="Sylfaen"/>
          <w:iCs/>
          <w:sz w:val="20"/>
          <w:szCs w:val="20"/>
          <w:lang w:val="hy-AM"/>
        </w:rPr>
        <w:t>рекомендаций</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доступность</w:t>
      </w:r>
      <w:r w:rsidRPr="000D6993">
        <w:rPr>
          <w:rFonts w:ascii="GHEA Mariam" w:hAnsi="GHEA Mariam" w:cs="Times Armenian"/>
          <w:iCs/>
          <w:sz w:val="20"/>
          <w:szCs w:val="20"/>
          <w:lang w:val="hy-AM"/>
        </w:rPr>
        <w:t xml:space="preserve"> </w:t>
      </w:r>
      <w:r w:rsidRPr="000D6993">
        <w:rPr>
          <w:rFonts w:ascii="GHEA Mariam" w:hAnsi="GHEA Mariam" w:cs="Times Armenian"/>
          <w:iCs/>
          <w:sz w:val="20"/>
          <w:szCs w:val="20"/>
          <w:lang w:val="pt-BR"/>
        </w:rPr>
        <w:t xml:space="preserve">в </w:t>
      </w:r>
      <w:r w:rsidRPr="000D6993">
        <w:rPr>
          <w:rFonts w:ascii="GHEA Mariam" w:hAnsi="GHEA Mariam" w:cs="Sylfaen"/>
          <w:iCs/>
          <w:sz w:val="20"/>
          <w:szCs w:val="20"/>
          <w:lang w:val="hy-AM"/>
        </w:rPr>
        <w:t>случае</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 xml:space="preserve">при условии, что </w:t>
      </w:r>
      <w:r w:rsidRPr="000D6993">
        <w:rPr>
          <w:rFonts w:ascii="GHEA Mariam" w:hAnsi="GHEA Mariam" w:cs="Times Armenian"/>
          <w:iCs/>
          <w:sz w:val="20"/>
          <w:szCs w:val="20"/>
          <w:lang w:val="hy-AM"/>
        </w:rPr>
        <w:t>:</w:t>
      </w:r>
      <w:r w:rsidRPr="000D6993">
        <w:rPr>
          <w:rFonts w:ascii="GHEA Mariam" w:hAnsi="GHEA Mariam"/>
          <w:iCs/>
          <w:sz w:val="20"/>
          <w:szCs w:val="20"/>
          <w:lang w:val="hy-AM"/>
        </w:rPr>
        <w:t xml:space="preserve"> </w:t>
      </w:r>
      <w:r w:rsidRPr="000D6993">
        <w:rPr>
          <w:rFonts w:ascii="GHEA Mariam" w:hAnsi="GHEA Mariam"/>
          <w:iCs/>
          <w:sz w:val="20"/>
          <w:szCs w:val="20"/>
        </w:rPr>
        <w:t xml:space="preserve">Покупатель </w:t>
      </w:r>
      <w:r w:rsidRPr="000D6993">
        <w:rPr>
          <w:rFonts w:ascii="GHEA Mariam" w:hAnsi="GHEA Mariam"/>
          <w:iCs/>
          <w:sz w:val="20"/>
          <w:szCs w:val="20"/>
          <w:lang w:val="hy-AM"/>
        </w:rPr>
        <w:t>в:</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приблизительно</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нет</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ушел</w:t>
      </w:r>
      <w:r w:rsidRPr="000D6993">
        <w:rPr>
          <w:rFonts w:ascii="GHEA Mariam" w:hAnsi="GHEA Mariam" w:cs="Times Armenian"/>
          <w:iCs/>
          <w:sz w:val="20"/>
          <w:szCs w:val="20"/>
          <w:lang w:val="hy-AM"/>
        </w:rPr>
        <w:t xml:space="preserve"> </w:t>
      </w:r>
      <w:r w:rsidRPr="000D6993">
        <w:rPr>
          <w:rFonts w:ascii="GHEA Mariam" w:hAnsi="GHEA Mariam" w:cs="Times Armenian"/>
          <w:iCs/>
          <w:sz w:val="20"/>
          <w:szCs w:val="20"/>
        </w:rPr>
        <w:t>продукта</w:t>
      </w:r>
      <w:r w:rsidRPr="000D6993">
        <w:rPr>
          <w:rFonts w:ascii="GHEA Mariam" w:hAnsi="GHEA Mariam" w:cs="Times Armenian"/>
          <w:iCs/>
          <w:sz w:val="20"/>
          <w:szCs w:val="20"/>
          <w:lang w:val="pt-BR"/>
        </w:rPr>
        <w:t xml:space="preserve"> </w:t>
      </w:r>
      <w:r w:rsidRPr="000D6993">
        <w:rPr>
          <w:rFonts w:ascii="GHEA Mariam" w:hAnsi="GHEA Mariam" w:cs="Sylfaen"/>
          <w:iCs/>
          <w:sz w:val="20"/>
          <w:szCs w:val="20"/>
          <w:lang w:val="hy-AM"/>
        </w:rPr>
        <w:t>использования</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 xml:space="preserve">требование </w:t>
      </w:r>
      <w:r w:rsidR="00DB0602" w:rsidRPr="000D6993">
        <w:rPr>
          <w:rFonts w:ascii="GHEA Mariam" w:hAnsi="GHEA Mariam" w:cs="Sylfaen"/>
          <w:iCs/>
          <w:sz w:val="20"/>
          <w:szCs w:val="20"/>
          <w:lang w:val="pt-BR"/>
        </w:rPr>
        <w:t xml:space="preserve">и </w:t>
      </w:r>
      <w:r w:rsidR="002877FC" w:rsidRPr="000D6993">
        <w:rPr>
          <w:rFonts w:ascii="GHEA Mariam" w:hAnsi="GHEA Mariam" w:cs="Sylfaen"/>
          <w:iCs/>
          <w:sz w:val="20"/>
          <w:szCs w:val="20"/>
        </w:rPr>
        <w:t>_</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Продавец:</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предложение</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представлен</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является</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нет</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 xml:space="preserve">позже </w:t>
      </w:r>
      <w:r w:rsidR="002877FC" w:rsidRPr="000D6993">
        <w:rPr>
          <w:rFonts w:ascii="GHEA Mariam" w:hAnsi="GHEA Mariam" w:cs="Sylfaen"/>
          <w:iCs/>
          <w:sz w:val="20"/>
          <w:szCs w:val="20"/>
          <w:lang w:val="pt-BR"/>
        </w:rPr>
        <w:t xml:space="preserve">чем </w:t>
      </w:r>
      <w:r w:rsidR="002877FC" w:rsidRPr="000D6993">
        <w:rPr>
          <w:rFonts w:ascii="GHEA Mariam" w:hAnsi="GHEA Mariam" w:cs="Sylfaen"/>
          <w:iCs/>
          <w:sz w:val="20"/>
          <w:szCs w:val="20"/>
        </w:rPr>
        <w:t>_</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по контракту</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в:</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изначально</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предложения</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для</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учредил</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период</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по истечении срока</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 xml:space="preserve">не менее </w:t>
      </w:r>
      <w:r w:rsidR="002877FC" w:rsidRPr="000D6993">
        <w:rPr>
          <w:rFonts w:ascii="GHEA Mariam" w:hAnsi="GHEA Mariam" w:cs="Sylfaen"/>
          <w:iCs/>
          <w:sz w:val="20"/>
          <w:szCs w:val="20"/>
          <w:lang w:val="pt-BR"/>
        </w:rPr>
        <w:t xml:space="preserve">5 </w:t>
      </w:r>
      <w:r w:rsidR="002877FC" w:rsidRPr="000D6993">
        <w:rPr>
          <w:rFonts w:ascii="GHEA Mariam" w:hAnsi="GHEA Mariam" w:cs="Sylfaen"/>
          <w:iCs/>
          <w:sz w:val="20"/>
          <w:szCs w:val="20"/>
        </w:rPr>
        <w:t>календарных дней</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день</w:t>
      </w:r>
      <w:r w:rsidR="002877FC" w:rsidRPr="000D6993">
        <w:rPr>
          <w:rFonts w:ascii="GHEA Mariam" w:hAnsi="GHEA Mariam" w:cs="Sylfaen"/>
          <w:iCs/>
          <w:sz w:val="20"/>
          <w:szCs w:val="20"/>
          <w:lang w:val="pt-BR"/>
        </w:rPr>
        <w:t xml:space="preserve"> </w:t>
      </w:r>
      <w:r w:rsidR="002877FC" w:rsidRPr="000D6993">
        <w:rPr>
          <w:rFonts w:ascii="GHEA Mariam" w:hAnsi="GHEA Mariam" w:cs="Sylfaen"/>
          <w:iCs/>
          <w:sz w:val="20"/>
          <w:szCs w:val="20"/>
        </w:rPr>
        <w:t xml:space="preserve">до </w:t>
      </w:r>
      <w:r w:rsidRPr="000D6993">
        <w:rPr>
          <w:rFonts w:ascii="GHEA Mariam" w:hAnsi="GHEA Mariam" w:cs="Sylfaen"/>
          <w:iCs/>
          <w:sz w:val="20"/>
          <w:szCs w:val="20"/>
          <w:lang w:val="pt-BR"/>
        </w:rPr>
        <w:t xml:space="preserve">_ При этом в случае, определенном настоящим пунктом </w:t>
      </w:r>
      <w:r w:rsidRPr="000D6993">
        <w:rPr>
          <w:rFonts w:ascii="GHEA Mariam" w:hAnsi="GHEA Mariam" w:cs="Times Armenian"/>
          <w:iCs/>
          <w:sz w:val="20"/>
          <w:szCs w:val="20"/>
        </w:rPr>
        <w:t xml:space="preserve">, </w:t>
      </w:r>
      <w:r w:rsidRPr="000D6993">
        <w:rPr>
          <w:rFonts w:ascii="GHEA Mariam" w:hAnsi="GHEA Mariam" w:cs="Sylfaen"/>
          <w:iCs/>
          <w:sz w:val="20"/>
          <w:szCs w:val="20"/>
          <w:lang w:val="hy-AM"/>
        </w:rPr>
        <w:t xml:space="preserve">доставка </w:t>
      </w:r>
      <w:r w:rsidRPr="000D6993">
        <w:rPr>
          <w:rFonts w:ascii="GHEA Mariam" w:hAnsi="GHEA Mariam" w:cs="Times Armenian"/>
          <w:iCs/>
          <w:sz w:val="20"/>
          <w:szCs w:val="20"/>
          <w:lang w:val="hy-AM"/>
        </w:rPr>
        <w:t xml:space="preserve">товара </w:t>
      </w:r>
      <w:r w:rsidRPr="000D6993">
        <w:rPr>
          <w:rFonts w:ascii="GHEA Mariam" w:hAnsi="GHEA Mariam" w:cs="Sylfaen"/>
          <w:iCs/>
          <w:sz w:val="20"/>
          <w:szCs w:val="20"/>
          <w:lang w:val="hy-AM"/>
        </w:rPr>
        <w:t>период</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может</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является</w:t>
      </w:r>
      <w:r w:rsidRPr="000D6993">
        <w:rPr>
          <w:rFonts w:ascii="GHEA Mariam" w:hAnsi="GHEA Mariam" w:cs="Times Armenian"/>
          <w:iCs/>
          <w:sz w:val="20"/>
          <w:szCs w:val="20"/>
          <w:lang w:val="hy-AM"/>
        </w:rPr>
        <w:t xml:space="preserve"> </w:t>
      </w:r>
      <w:r w:rsidRPr="000D6993">
        <w:rPr>
          <w:rFonts w:ascii="GHEA Mariam" w:hAnsi="GHEA Mariam" w:cs="Sylfaen"/>
          <w:iCs/>
          <w:sz w:val="20"/>
          <w:szCs w:val="20"/>
          <w:lang w:val="hy-AM"/>
        </w:rPr>
        <w:t>быть продлен</w:t>
      </w:r>
      <w:r w:rsidRPr="000D6993">
        <w:rPr>
          <w:rFonts w:ascii="GHEA Mariam" w:hAnsi="GHEA Mariam" w:cs="Times Armenian"/>
          <w:iCs/>
          <w:sz w:val="20"/>
          <w:szCs w:val="20"/>
          <w:lang w:val="hy-AM"/>
        </w:rPr>
        <w:t xml:space="preserve"> </w:t>
      </w:r>
      <w:r w:rsidRPr="000D6993">
        <w:rPr>
          <w:rFonts w:ascii="GHEA Mariam" w:hAnsi="GHEA Mariam" w:cs="Times Armenian"/>
          <w:iCs/>
          <w:sz w:val="20"/>
          <w:szCs w:val="20"/>
        </w:rPr>
        <w:t>один</w:t>
      </w:r>
      <w:r w:rsidRPr="000D6993">
        <w:rPr>
          <w:rFonts w:ascii="GHEA Mariam" w:hAnsi="GHEA Mariam" w:cs="Times Armenian"/>
          <w:iCs/>
          <w:sz w:val="20"/>
          <w:szCs w:val="20"/>
          <w:lang w:val="pt-BR"/>
        </w:rPr>
        <w:t xml:space="preserve"> </w:t>
      </w:r>
      <w:r w:rsidRPr="000D6993">
        <w:rPr>
          <w:rFonts w:ascii="GHEA Mariam" w:hAnsi="GHEA Mariam" w:cs="Times Armenian"/>
          <w:iCs/>
          <w:sz w:val="20"/>
          <w:szCs w:val="20"/>
        </w:rPr>
        <w:t>раз</w:t>
      </w:r>
      <w:r w:rsidRPr="000D6993">
        <w:rPr>
          <w:rFonts w:ascii="GHEA Mariam" w:hAnsi="GHEA Mariam" w:cs="Times Armenian"/>
          <w:iCs/>
          <w:sz w:val="20"/>
          <w:szCs w:val="20"/>
          <w:lang w:val="pt-BR"/>
        </w:rPr>
        <w:t xml:space="preserve"> </w:t>
      </w:r>
      <w:r w:rsidRPr="000D6993">
        <w:rPr>
          <w:rFonts w:ascii="GHEA Mariam" w:hAnsi="GHEA Mariam" w:cs="Sylfaen"/>
          <w:iCs/>
          <w:sz w:val="20"/>
          <w:szCs w:val="20"/>
          <w:lang w:val="hy-AM"/>
        </w:rPr>
        <w:t xml:space="preserve">до </w:t>
      </w:r>
      <w:r w:rsidRPr="000D6993">
        <w:rPr>
          <w:rFonts w:ascii="GHEA Mariam" w:hAnsi="GHEA Mariam" w:cs="Sylfaen"/>
          <w:iCs/>
          <w:sz w:val="20"/>
          <w:szCs w:val="20"/>
          <w:lang w:val="pt-BR"/>
        </w:rPr>
        <w:t xml:space="preserve">30 </w:t>
      </w:r>
      <w:r w:rsidRPr="000D6993">
        <w:rPr>
          <w:rFonts w:ascii="GHEA Mariam" w:hAnsi="GHEA Mariam" w:cs="Sylfaen"/>
          <w:iCs/>
          <w:sz w:val="20"/>
          <w:szCs w:val="20"/>
        </w:rPr>
        <w:t>календарных дней</w:t>
      </w:r>
      <w:r w:rsidRPr="000D6993">
        <w:rPr>
          <w:rFonts w:ascii="GHEA Mariam" w:hAnsi="GHEA Mariam" w:cs="Sylfaen"/>
          <w:iCs/>
          <w:sz w:val="20"/>
          <w:szCs w:val="20"/>
          <w:lang w:val="pt-BR"/>
        </w:rPr>
        <w:t xml:space="preserve"> </w:t>
      </w:r>
      <w:r w:rsidRPr="000D6993">
        <w:rPr>
          <w:rFonts w:ascii="GHEA Mariam" w:hAnsi="GHEA Mariam" w:cs="Sylfaen"/>
          <w:iCs/>
          <w:sz w:val="20"/>
          <w:szCs w:val="20"/>
        </w:rPr>
        <w:t xml:space="preserve">днем </w:t>
      </w:r>
      <w:r w:rsidRPr="000D6993">
        <w:rPr>
          <w:rFonts w:ascii="GHEA Mariam" w:hAnsi="GHEA Mariam" w:cs="Sylfaen"/>
          <w:iCs/>
          <w:sz w:val="20"/>
          <w:szCs w:val="20"/>
          <w:lang w:val="pt-BR"/>
        </w:rPr>
        <w:t xml:space="preserve">, </w:t>
      </w:r>
      <w:r w:rsidRPr="000D6993">
        <w:rPr>
          <w:rFonts w:ascii="GHEA Mariam" w:hAnsi="GHEA Mariam" w:cs="Sylfaen"/>
          <w:iCs/>
          <w:sz w:val="20"/>
          <w:szCs w:val="20"/>
        </w:rPr>
        <w:t>но</w:t>
      </w:r>
      <w:r w:rsidRPr="000D6993">
        <w:rPr>
          <w:rFonts w:ascii="GHEA Mariam" w:hAnsi="GHEA Mariam" w:cs="Sylfaen"/>
          <w:iCs/>
          <w:sz w:val="20"/>
          <w:szCs w:val="20"/>
          <w:lang w:val="pt-BR"/>
        </w:rPr>
        <w:t xml:space="preserve"> </w:t>
      </w:r>
      <w:r w:rsidRPr="000D6993">
        <w:rPr>
          <w:rFonts w:ascii="GHEA Mariam" w:hAnsi="GHEA Mariam" w:cs="Sylfaen"/>
          <w:iCs/>
          <w:sz w:val="20"/>
          <w:szCs w:val="20"/>
        </w:rPr>
        <w:t>нет</w:t>
      </w:r>
      <w:r w:rsidRPr="000D6993">
        <w:rPr>
          <w:rFonts w:ascii="GHEA Mariam" w:hAnsi="GHEA Mariam" w:cs="Sylfaen"/>
          <w:iCs/>
          <w:sz w:val="20"/>
          <w:szCs w:val="20"/>
          <w:lang w:val="pt-BR"/>
        </w:rPr>
        <w:t xml:space="preserve"> </w:t>
      </w:r>
      <w:r w:rsidRPr="000D6993">
        <w:rPr>
          <w:rFonts w:ascii="GHEA Mariam" w:hAnsi="GHEA Mariam" w:cs="Sylfaen"/>
          <w:iCs/>
          <w:sz w:val="20"/>
          <w:szCs w:val="20"/>
        </w:rPr>
        <w:t>более</w:t>
      </w:r>
      <w:r w:rsidRPr="000D6993">
        <w:rPr>
          <w:rFonts w:ascii="GHEA Mariam" w:hAnsi="GHEA Mariam" w:cs="Sylfaen"/>
          <w:iCs/>
          <w:sz w:val="20"/>
          <w:szCs w:val="20"/>
          <w:lang w:val="pt-BR"/>
        </w:rPr>
        <w:t xml:space="preserve"> </w:t>
      </w:r>
      <w:r w:rsidRPr="000D6993">
        <w:rPr>
          <w:rFonts w:ascii="GHEA Mariam" w:hAnsi="GHEA Mariam" w:cs="Sylfaen"/>
          <w:iCs/>
          <w:sz w:val="20"/>
          <w:szCs w:val="20"/>
        </w:rPr>
        <w:t>чем</w:t>
      </w:r>
      <w:r w:rsidRPr="000D6993">
        <w:rPr>
          <w:rFonts w:ascii="GHEA Mariam" w:hAnsi="GHEA Mariam" w:cs="Sylfaen"/>
          <w:iCs/>
          <w:sz w:val="20"/>
          <w:szCs w:val="20"/>
          <w:lang w:val="pt-BR"/>
        </w:rPr>
        <w:t xml:space="preserve"> </w:t>
      </w:r>
      <w:r w:rsidRPr="000D6993">
        <w:rPr>
          <w:rFonts w:ascii="GHEA Mariam" w:hAnsi="GHEA Mariam" w:cs="Sylfaen"/>
          <w:iCs/>
          <w:sz w:val="20"/>
          <w:szCs w:val="20"/>
        </w:rPr>
        <w:t>по контракту</w:t>
      </w:r>
      <w:r w:rsidRPr="000D6993">
        <w:rPr>
          <w:rFonts w:ascii="GHEA Mariam" w:hAnsi="GHEA Mariam" w:cs="Sylfaen"/>
          <w:iCs/>
          <w:sz w:val="20"/>
          <w:szCs w:val="20"/>
          <w:lang w:val="pt-BR"/>
        </w:rPr>
        <w:t xml:space="preserve"> </w:t>
      </w:r>
      <w:r w:rsidRPr="000D6993">
        <w:rPr>
          <w:rFonts w:ascii="GHEA Mariam" w:hAnsi="GHEA Mariam" w:cs="Sylfaen"/>
          <w:iCs/>
          <w:sz w:val="20"/>
          <w:szCs w:val="20"/>
        </w:rPr>
        <w:t>учредил</w:t>
      </w:r>
      <w:r w:rsidRPr="000D6993">
        <w:rPr>
          <w:rFonts w:ascii="GHEA Mariam" w:hAnsi="GHEA Mariam" w:cs="Sylfaen"/>
          <w:iCs/>
          <w:sz w:val="20"/>
          <w:szCs w:val="20"/>
          <w:lang w:val="pt-BR"/>
        </w:rPr>
        <w:t xml:space="preserve"> </w:t>
      </w:r>
      <w:r w:rsidRPr="000D6993">
        <w:rPr>
          <w:rFonts w:ascii="GHEA Mariam" w:hAnsi="GHEA Mariam" w:cs="Sylfaen"/>
          <w:iCs/>
          <w:sz w:val="20"/>
          <w:szCs w:val="20"/>
        </w:rPr>
        <w:t>термин</w:t>
      </w:r>
      <w:r w:rsidRPr="000D6993">
        <w:rPr>
          <w:rFonts w:ascii="GHEA Mariam" w:hAnsi="GHEA Mariam" w:cs="Sylfaen"/>
          <w:iCs/>
          <w:sz w:val="20"/>
          <w:szCs w:val="20"/>
          <w:lang w:val="pt-BR"/>
        </w:rPr>
        <w:t xml:space="preserve"> </w:t>
      </w:r>
      <w:r w:rsidRPr="000D6993">
        <w:rPr>
          <w:rFonts w:ascii="GHEA Mariam" w:hAnsi="GHEA Mariam" w:cs="Sylfaen"/>
          <w:iCs/>
          <w:sz w:val="20"/>
          <w:szCs w:val="20"/>
        </w:rPr>
        <w:t xml:space="preserve">является </w:t>
      </w:r>
      <w:r w:rsidRPr="000D6993">
        <w:rPr>
          <w:rFonts w:ascii="GHEA Mariam" w:hAnsi="GHEA Mariam" w:cs="Sylfaen"/>
          <w:iCs/>
          <w:sz w:val="20"/>
          <w:szCs w:val="20"/>
          <w:lang w:val="pt-BR"/>
        </w:rPr>
        <w:t>_</w:t>
      </w:r>
    </w:p>
    <w:p w14:paraId="2636EF17" w14:textId="77777777" w:rsidR="00071D1C" w:rsidRPr="000D6993" w:rsidRDefault="00071D1C" w:rsidP="00845F46">
      <w:pPr>
        <w:tabs>
          <w:tab w:val="left" w:pos="720"/>
        </w:tabs>
        <w:jc w:val="both"/>
        <w:rPr>
          <w:rFonts w:ascii="GHEA Mariam" w:hAnsi="GHEA Mariam"/>
          <w:iCs/>
          <w:sz w:val="20"/>
          <w:szCs w:val="20"/>
          <w:lang w:val="hy-AM"/>
        </w:rPr>
      </w:pPr>
      <w:r w:rsidRPr="000D6993">
        <w:rPr>
          <w:rFonts w:ascii="GHEA Mariam" w:hAnsi="GHEA Mariam"/>
          <w:iCs/>
          <w:sz w:val="20"/>
          <w:szCs w:val="20"/>
          <w:lang w:val="hy-AM"/>
        </w:rPr>
        <w:t>8.9 Выгоды (экономия) или убытки, понесенные сторонами (Продавцом или Покупателем) при условии надлежащего исполнения договора, являются выгодами или убытками, понесенными данной стороной.</w:t>
      </w:r>
    </w:p>
    <w:p w14:paraId="247F0C04" w14:textId="77777777" w:rsidR="00071D1C" w:rsidRPr="000D6993" w:rsidRDefault="00071D1C" w:rsidP="00845F46">
      <w:pPr>
        <w:tabs>
          <w:tab w:val="num" w:pos="0"/>
          <w:tab w:val="left" w:pos="720"/>
          <w:tab w:val="num" w:pos="900"/>
        </w:tabs>
        <w:jc w:val="both"/>
        <w:rPr>
          <w:rFonts w:ascii="GHEA Mariam" w:hAnsi="GHEA Mariam"/>
          <w:iCs/>
          <w:sz w:val="20"/>
          <w:szCs w:val="20"/>
          <w:lang w:val="hy-AM"/>
        </w:rPr>
      </w:pPr>
      <w:r w:rsidRPr="000D6993">
        <w:rPr>
          <w:rFonts w:ascii="GHEA Mariam" w:hAnsi="GHEA Mariam"/>
          <w:iCs/>
          <w:sz w:val="20"/>
          <w:szCs w:val="20"/>
          <w:lang w:val="hy-AM"/>
        </w:rPr>
        <w:tab/>
        <w:t xml:space="preserve">Обязательства сторон договора перед третьими лицами, в том числе </w:t>
      </w:r>
      <w:r w:rsidR="00DD66E7" w:rsidRPr="000D6993">
        <w:rPr>
          <w:rFonts w:ascii="GHEA Mariam" w:hAnsi="GHEA Mariam"/>
          <w:iCs/>
          <w:sz w:val="20"/>
          <w:szCs w:val="20"/>
          <w:lang w:val="hy-AM"/>
        </w:rPr>
        <w:t>иные сделки, заключенные Продавцом в рамках исполнения договора, и вытекающие из них обязательства, выходят за рамки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Продавец.</w:t>
      </w:r>
    </w:p>
    <w:p w14:paraId="38FCB3F2" w14:textId="77777777" w:rsidR="00071D1C"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rPr>
        <w:tab/>
        <w:t xml:space="preserve">8.10 </w:t>
      </w:r>
      <w:r w:rsidRPr="000D6993">
        <w:rPr>
          <w:rFonts w:ascii="GHEA Mariam" w:hAnsi="GHEA Mariam"/>
          <w:iCs/>
          <w:spacing w:val="-4"/>
          <w:sz w:val="20"/>
          <w:szCs w:val="20"/>
          <w:lang w:val="hy-AM" w:eastAsia="ru-RU"/>
        </w:rPr>
        <w:t xml:space="preserve">Договор не может </w:t>
      </w:r>
      <w:r w:rsidRPr="000D6993">
        <w:rPr>
          <w:rFonts w:ascii="GHEA Mariam" w:hAnsi="GHEA Mariam"/>
          <w:iCs/>
          <w:sz w:val="20"/>
          <w:szCs w:val="20"/>
          <w:lang w:val="hy-AM" w:eastAsia="ru-RU"/>
        </w:rPr>
        <w:t xml:space="preserve">быть изменен </w:t>
      </w:r>
      <w:r w:rsidRPr="000D6993">
        <w:rPr>
          <w:rFonts w:ascii="GHEA Mariam" w:hAnsi="GHEA Mariam"/>
          <w:iCs/>
          <w:sz w:val="20"/>
          <w:szCs w:val="20"/>
          <w:lang w:val="hy-AM" w:eastAsia="ru-RU"/>
        </w:rPr>
        <w:softHyphen/>
        <w:t>вследствие частичного неисполнения обязательств сторон.</w:t>
      </w:r>
      <w:r w:rsidRPr="000D6993" w:rsidDel="00591DE3">
        <w:rPr>
          <w:rFonts w:ascii="GHEA Mariam" w:hAnsi="GHEA Mariam"/>
          <w:iCs/>
          <w:sz w:val="20"/>
          <w:szCs w:val="20"/>
          <w:lang w:val="hy-AM" w:eastAsia="ru-RU"/>
        </w:rPr>
        <w:t xml:space="preserve"> </w:t>
      </w:r>
      <w:r w:rsidRPr="000D6993">
        <w:rPr>
          <w:rFonts w:ascii="GHEA Mariam" w:hAnsi="GHEA Mariam"/>
          <w:iCs/>
          <w:sz w:val="20"/>
          <w:szCs w:val="20"/>
          <w:lang w:val="hy-AM" w:eastAsia="ru-RU"/>
        </w:rPr>
        <w:t>или быть полностью решены по взаимному согласию сторон, за исключением случаев уменьшения финансовых ассигнований, необходимых для поставки товаров в соответствии с законодательством Республики Армения. При этом необходимо получить взаимное согласие сторон договора, стороны частичного неисполнения обязательств или полного разрешения, прежде чем уменьшать финансовые ассигнования, необходимые для поставки продукции в соответствии с с законодательством Республики Армения.</w:t>
      </w:r>
    </w:p>
    <w:p w14:paraId="5190111F" w14:textId="77777777" w:rsidR="004F48B3"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eastAsia="ru-RU"/>
        </w:rPr>
        <w:tab/>
      </w:r>
      <w:r w:rsidR="00617A6E" w:rsidRPr="000D6993">
        <w:rPr>
          <w:rFonts w:ascii="GHEA Mariam" w:hAnsi="GHEA Mariam"/>
          <w:iCs/>
          <w:sz w:val="20"/>
          <w:szCs w:val="20"/>
          <w:lang w:val="hy-AM" w:eastAsia="ru-RU"/>
        </w:rPr>
        <w:t xml:space="preserve">8.11 Покупатель обязан опубликовать уведомление о полном или частичном одностороннем расторжении договора по причине неисполнения или ненадлежащего исполнения </w:t>
      </w:r>
      <w:r w:rsidRPr="000D6993">
        <w:rPr>
          <w:rFonts w:ascii="GHEA Mariam" w:hAnsi="GHEA Mariam"/>
          <w:iCs/>
          <w:sz w:val="20"/>
          <w:szCs w:val="20"/>
          <w:lang w:val="hy-AM" w:eastAsia="ru-RU"/>
        </w:rPr>
        <w:t xml:space="preserve">взятых на себя Продавцом </w:t>
      </w:r>
      <w:r w:rsidRPr="000D6993">
        <w:rPr>
          <w:rFonts w:ascii="GHEA Mariam" w:hAnsi="GHEA Mariam"/>
          <w:iCs/>
          <w:sz w:val="20"/>
          <w:szCs w:val="20"/>
          <w:lang w:val="hy-AM" w:eastAsia="ru-RU"/>
        </w:rPr>
        <w:softHyphen/>
        <w:t xml:space="preserve">обязательств в разделе «Уведомления об одностороннем расторжении договора» на сайте www.procurement. .am с указанием даты публикации. </w:t>
      </w:r>
      <w:r w:rsidR="00617A6E" w:rsidRPr="000D6993">
        <w:rPr>
          <w:rFonts w:ascii="GHEA Mariam" w:hAnsi="GHEA Mariam"/>
          <w:iCs/>
          <w:sz w:val="20"/>
          <w:szCs w:val="20"/>
          <w:lang w:val="hy-AM" w:eastAsia="ru-RU"/>
        </w:rPr>
        <w:t xml:space="preserve">Продавец об одностороннем расторжении договора считается уведомленным надлежащим образом со дня, следующего за днем опубликования уведомления, указанного в настоящем пункте. </w:t>
      </w:r>
      <w:bookmarkStart w:id="14" w:name="_Hlk23253914"/>
      <w:r w:rsidR="00323B33" w:rsidRPr="000D6993">
        <w:rPr>
          <w:rFonts w:ascii="GHEA Mariam" w:hAnsi="GHEA Mariam"/>
          <w:iCs/>
          <w:sz w:val="20"/>
          <w:szCs w:val="20"/>
          <w:lang w:val="hy-AM" w:eastAsia="ru-RU"/>
        </w:rPr>
        <w:t xml:space="preserve">В день публикации уведомления о полном или частичном одностороннем расторжении договора в информационном бюллетене </w:t>
      </w:r>
      <w:r w:rsidR="00D10B0C" w:rsidRPr="000D6993">
        <w:rPr>
          <w:rFonts w:ascii="GHEA Mariam" w:hAnsi="GHEA Mariam"/>
          <w:iCs/>
          <w:sz w:val="20"/>
          <w:szCs w:val="20"/>
          <w:lang w:val="hy-AM" w:eastAsia="ru-RU"/>
        </w:rPr>
        <w:t>Покупатель также направляет его на электронную почту Продавца.</w:t>
      </w:r>
      <w:bookmarkEnd w:id="14"/>
      <w:r w:rsidRPr="000D6993">
        <w:rPr>
          <w:rFonts w:ascii="GHEA Mariam" w:hAnsi="GHEA Mariam"/>
          <w:iCs/>
          <w:sz w:val="20"/>
          <w:szCs w:val="20"/>
          <w:lang w:val="hy-AM" w:eastAsia="ru-RU"/>
        </w:rPr>
        <w:t xml:space="preserve">   </w:t>
      </w:r>
    </w:p>
    <w:p w14:paraId="1EEDB3AC" w14:textId="77777777" w:rsidR="00071D1C"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eastAsia="ru-RU"/>
        </w:rPr>
        <w:t xml:space="preserve">8.12 </w:t>
      </w:r>
      <w:r w:rsidRPr="000D6993">
        <w:rPr>
          <w:rFonts w:ascii="GHEA Mariam" w:hAnsi="GHEA Mariam"/>
          <w:iCs/>
          <w:sz w:val="20"/>
          <w:szCs w:val="20"/>
          <w:lang w:val="hy-AM" w:eastAsia="ru-RU"/>
        </w:rPr>
        <w:tab/>
        <w:t>Споры, возникающие в связи с договором, решаются путем переговоров. В случае недостижения соглашения споры разрешаются в судебном порядке.</w:t>
      </w:r>
    </w:p>
    <w:p w14:paraId="2012860F" w14:textId="77777777" w:rsidR="00071D1C"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eastAsia="ru-RU"/>
        </w:rPr>
        <w:t>8.13 Договор состоит из ____ страниц, подписывается в двух экземплярах, имеющих одинаковую юридическую силу, по одному экземпляру передается каждой стороне. Приложения N 1, N 2, N 3 и N 3.1 договора считаются неотъемлемой частью договора.</w:t>
      </w:r>
    </w:p>
    <w:p w14:paraId="01ADA640" w14:textId="77777777" w:rsidR="00071D1C" w:rsidRPr="000D6993" w:rsidRDefault="00071D1C" w:rsidP="00845F46">
      <w:pPr>
        <w:ind w:firstLine="567"/>
        <w:jc w:val="both"/>
        <w:rPr>
          <w:rFonts w:ascii="GHEA Mariam" w:hAnsi="GHEA Mariam"/>
          <w:iCs/>
          <w:sz w:val="20"/>
          <w:szCs w:val="20"/>
          <w:lang w:val="hy-AM" w:eastAsia="ru-RU"/>
        </w:rPr>
      </w:pPr>
      <w:r w:rsidRPr="000D6993">
        <w:rPr>
          <w:rFonts w:ascii="GHEA Mariam" w:hAnsi="GHEA Mariam"/>
          <w:iCs/>
          <w:sz w:val="20"/>
          <w:szCs w:val="20"/>
          <w:lang w:val="hy-AM" w:eastAsia="ru-RU"/>
        </w:rPr>
        <w:t>8.14. К отношениям, связанным с договором, применяется право Республики Армения.</w:t>
      </w:r>
    </w:p>
    <w:p w14:paraId="1E513E33" w14:textId="77777777" w:rsidR="00071D1C" w:rsidRPr="000D6993" w:rsidRDefault="00071D1C" w:rsidP="00845F46">
      <w:pPr>
        <w:tabs>
          <w:tab w:val="left" w:pos="1276"/>
        </w:tabs>
        <w:ind w:firstLine="720"/>
        <w:jc w:val="both"/>
        <w:rPr>
          <w:rFonts w:ascii="GHEA Mariam" w:hAnsi="GHEA Mariam" w:cs="Sylfaen"/>
          <w:iCs/>
          <w:sz w:val="20"/>
          <w:szCs w:val="20"/>
          <w:u w:val="single"/>
          <w:lang w:val="hy-AM"/>
        </w:rPr>
      </w:pPr>
    </w:p>
    <w:p w14:paraId="2DCBDDB4" w14:textId="77777777" w:rsidR="00071D1C" w:rsidRPr="000D6993" w:rsidRDefault="003E63F7" w:rsidP="00845F46">
      <w:pPr>
        <w:ind w:firstLine="709"/>
        <w:jc w:val="both"/>
        <w:rPr>
          <w:rFonts w:ascii="GHEA Mariam" w:hAnsi="GHEA Mariam"/>
          <w:b/>
          <w:iCs/>
          <w:sz w:val="20"/>
          <w:szCs w:val="20"/>
          <w:lang w:val="hy-AM"/>
        </w:rPr>
      </w:pPr>
      <w:r w:rsidRPr="000D6993">
        <w:rPr>
          <w:rFonts w:ascii="GHEA Mariam" w:hAnsi="GHEA Mariam"/>
          <w:b/>
          <w:iCs/>
          <w:sz w:val="20"/>
          <w:szCs w:val="20"/>
          <w:lang w:val="hy-AM"/>
        </w:rPr>
        <w:t>9. Адреса, банковские выписки и подписи сторон.</w:t>
      </w:r>
    </w:p>
    <w:p w14:paraId="01051E8E" w14:textId="77777777" w:rsidR="00071D1C" w:rsidRPr="000D6993" w:rsidRDefault="00071D1C" w:rsidP="00845F46">
      <w:pPr>
        <w:ind w:firstLine="709"/>
        <w:jc w:val="both"/>
        <w:rPr>
          <w:rFonts w:ascii="GHEA Mariam" w:hAnsi="GHEA Mariam"/>
          <w:iCs/>
          <w:sz w:val="20"/>
          <w:szCs w:val="20"/>
          <w:lang w:val="hy-AM"/>
        </w:rPr>
      </w:pPr>
      <w:r w:rsidRPr="000D6993">
        <w:rPr>
          <w:rFonts w:ascii="GHEA Mariam" w:hAnsi="GHEA Mariam"/>
          <w:iCs/>
          <w:sz w:val="20"/>
          <w:szCs w:val="20"/>
          <w:lang w:val="hy-AM"/>
        </w:rPr>
        <w:t xml:space="preserve"> </w:t>
      </w:r>
    </w:p>
    <w:p w14:paraId="3C71F119" w14:textId="77777777" w:rsidR="00071D1C" w:rsidRPr="000D6993" w:rsidRDefault="00071D1C" w:rsidP="00845F46">
      <w:pPr>
        <w:ind w:firstLine="709"/>
        <w:jc w:val="both"/>
        <w:rPr>
          <w:rFonts w:ascii="GHEA Mariam" w:hAnsi="GHEA Mariam"/>
          <w:iCs/>
          <w:sz w:val="20"/>
          <w:szCs w:val="20"/>
          <w:lang w:val="hy-AM"/>
        </w:rPr>
      </w:pPr>
    </w:p>
    <w:p w14:paraId="7A3B18CE" w14:textId="77777777" w:rsidR="00071D1C" w:rsidRPr="000D6993" w:rsidRDefault="00071D1C" w:rsidP="00845F46">
      <w:pPr>
        <w:ind w:firstLine="709"/>
        <w:jc w:val="both"/>
        <w:rPr>
          <w:rFonts w:ascii="GHEA Mariam" w:hAnsi="GHEA Mariam"/>
          <w:iCs/>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0D6993" w14:paraId="4B71B165" w14:textId="77777777" w:rsidTr="0016519F">
        <w:tc>
          <w:tcPr>
            <w:tcW w:w="4536" w:type="dxa"/>
          </w:tcPr>
          <w:p w14:paraId="4833A281" w14:textId="77777777" w:rsidR="00071D1C" w:rsidRPr="000D6993" w:rsidRDefault="00071D1C" w:rsidP="00845F46">
            <w:pPr>
              <w:jc w:val="center"/>
              <w:rPr>
                <w:rFonts w:ascii="GHEA Mariam" w:hAnsi="GHEA Mariam" w:cs="Sylfaen"/>
                <w:b/>
                <w:bCs/>
                <w:iCs/>
                <w:sz w:val="20"/>
                <w:szCs w:val="20"/>
                <w:lang w:val="nb-NO"/>
              </w:rPr>
            </w:pPr>
            <w:r w:rsidRPr="000D6993">
              <w:rPr>
                <w:rFonts w:ascii="GHEA Mariam" w:hAnsi="GHEA Mariam" w:cs="Sylfaen"/>
                <w:b/>
                <w:bCs/>
                <w:iCs/>
                <w:sz w:val="20"/>
                <w:szCs w:val="20"/>
                <w:lang w:val="nb-NO"/>
              </w:rPr>
              <w:t>ПОКУПАТЕЛЬ:</w:t>
            </w:r>
          </w:p>
          <w:p w14:paraId="0CB4712B"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НОЦ «Канакераванская средняя школа»</w:t>
            </w:r>
          </w:p>
          <w:p w14:paraId="01663ACB"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Котайкский марз, ул. Канакераван, 11, дом 5</w:t>
            </w:r>
          </w:p>
          <w:p w14:paraId="49EA2BC0"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АВХХ 03304956</w:t>
            </w:r>
          </w:p>
          <w:p w14:paraId="379D52D2"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Оперативный департамент Министерства финансов РА</w:t>
            </w:r>
          </w:p>
          <w:p w14:paraId="297F2113"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 900118000216</w:t>
            </w:r>
          </w:p>
          <w:p w14:paraId="0D24A721" w14:textId="77777777" w:rsidR="00961CA8" w:rsidRPr="000D6993" w:rsidRDefault="00961CA8" w:rsidP="00961CA8">
            <w:pPr>
              <w:ind w:right="-10"/>
              <w:jc w:val="center"/>
              <w:rPr>
                <w:rFonts w:ascii="GHEA Mariam" w:hAnsi="GHEA Mariam" w:cs="Sylfaen"/>
                <w:sz w:val="20"/>
                <w:szCs w:val="20"/>
                <w:lang w:val="hy-AM"/>
              </w:rPr>
            </w:pPr>
          </w:p>
          <w:p w14:paraId="522C4C91"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 xml:space="preserve">Режиссер: </w:t>
            </w:r>
            <w:r w:rsidRPr="000D6993">
              <w:rPr>
                <w:rFonts w:ascii="Cambria Math" w:hAnsi="Cambria Math" w:cs="Cambria Math"/>
                <w:sz w:val="20"/>
                <w:szCs w:val="20"/>
                <w:lang w:val="hy-AM"/>
              </w:rPr>
              <w:t>Г.</w:t>
            </w:r>
            <w:r w:rsidRPr="000D6993">
              <w:rPr>
                <w:rFonts w:ascii="GHEA Mariam" w:hAnsi="GHEA Mariam" w:cs="Sylfaen"/>
                <w:sz w:val="20"/>
                <w:szCs w:val="20"/>
                <w:lang w:val="hy-AM"/>
              </w:rPr>
              <w:t xml:space="preserve"> </w:t>
            </w:r>
            <w:r w:rsidRPr="000D6993">
              <w:rPr>
                <w:rFonts w:ascii="GHEA Mariam" w:hAnsi="GHEA Mariam" w:cs="GHEA Mariam"/>
                <w:sz w:val="20"/>
                <w:szCs w:val="20"/>
                <w:lang w:val="hy-AM"/>
              </w:rPr>
              <w:t xml:space="preserve">Карапетя </w:t>
            </w:r>
            <w:r w:rsidRPr="000D6993">
              <w:rPr>
                <w:rFonts w:ascii="GHEA Mariam" w:hAnsi="GHEA Mariam" w:cs="Sylfaen"/>
                <w:sz w:val="20"/>
                <w:szCs w:val="20"/>
                <w:lang w:val="hy-AM"/>
              </w:rPr>
              <w:t>н</w:t>
            </w:r>
          </w:p>
          <w:p w14:paraId="7FEDF884" w14:textId="77777777" w:rsidR="00071D1C" w:rsidRPr="000D6993" w:rsidRDefault="00071D1C" w:rsidP="00845F46">
            <w:pPr>
              <w:jc w:val="center"/>
              <w:rPr>
                <w:rFonts w:ascii="GHEA Mariam" w:hAnsi="GHEA Mariam"/>
                <w:iCs/>
                <w:sz w:val="20"/>
                <w:szCs w:val="20"/>
                <w:u w:val="single"/>
                <w:lang w:val="hy-AM"/>
              </w:rPr>
            </w:pPr>
            <w:r w:rsidRPr="000D6993">
              <w:rPr>
                <w:rFonts w:ascii="GHEA Mariam" w:hAnsi="GHEA Mariam"/>
                <w:iCs/>
                <w:sz w:val="20"/>
                <w:szCs w:val="20"/>
                <w:u w:val="single"/>
                <w:lang w:val="hy-AM"/>
              </w:rPr>
              <w:t xml:space="preserve"> </w:t>
            </w:r>
          </w:p>
          <w:p w14:paraId="6763CEFF" w14:textId="77777777" w:rsidR="00071D1C" w:rsidRPr="000D6993" w:rsidRDefault="00071D1C" w:rsidP="00845F46">
            <w:pPr>
              <w:rPr>
                <w:rFonts w:ascii="GHEA Mariam" w:hAnsi="GHEA Mariam"/>
                <w:iCs/>
                <w:sz w:val="20"/>
                <w:szCs w:val="20"/>
                <w:lang w:val="hy-AM"/>
              </w:rPr>
            </w:pPr>
          </w:p>
          <w:p w14:paraId="7B08EDF7" w14:textId="77777777" w:rsidR="00071D1C" w:rsidRPr="000D6993" w:rsidRDefault="00071D1C" w:rsidP="00845F46">
            <w:pPr>
              <w:jc w:val="center"/>
              <w:rPr>
                <w:rFonts w:ascii="GHEA Mariam" w:hAnsi="GHEA Mariam"/>
                <w:iCs/>
                <w:sz w:val="20"/>
                <w:szCs w:val="20"/>
                <w:lang w:val="hy-AM"/>
              </w:rPr>
            </w:pPr>
            <w:r w:rsidRPr="000D6993">
              <w:rPr>
                <w:rFonts w:ascii="GHEA Mariam" w:hAnsi="GHEA Mariam"/>
                <w:iCs/>
                <w:sz w:val="20"/>
                <w:szCs w:val="20"/>
                <w:lang w:val="hy-AM"/>
              </w:rPr>
              <w:t>-------------------------------------</w:t>
            </w:r>
          </w:p>
          <w:p w14:paraId="209E1B10" w14:textId="77777777" w:rsidR="00071D1C" w:rsidRPr="000D6993" w:rsidRDefault="00071D1C" w:rsidP="00845F46">
            <w:pPr>
              <w:jc w:val="center"/>
              <w:rPr>
                <w:rFonts w:ascii="GHEA Mariam" w:hAnsi="GHEA Mariam"/>
                <w:iCs/>
                <w:sz w:val="20"/>
                <w:szCs w:val="20"/>
                <w:lang w:val="hy-AM"/>
              </w:rPr>
            </w:pP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подпись </w:t>
            </w:r>
            <w:r w:rsidRPr="000D6993">
              <w:rPr>
                <w:rFonts w:ascii="GHEA Mariam" w:hAnsi="GHEA Mariam"/>
                <w:iCs/>
                <w:sz w:val="20"/>
                <w:szCs w:val="20"/>
                <w:lang w:val="hy-AM"/>
              </w:rPr>
              <w:t>/</w:t>
            </w:r>
          </w:p>
          <w:p w14:paraId="6C80F1E0" w14:textId="77777777" w:rsidR="00071D1C" w:rsidRPr="000D6993" w:rsidRDefault="00071D1C" w:rsidP="00845F46">
            <w:pPr>
              <w:jc w:val="center"/>
              <w:rPr>
                <w:rFonts w:ascii="GHEA Mariam" w:hAnsi="GHEA Mariam"/>
                <w:iCs/>
                <w:sz w:val="20"/>
                <w:szCs w:val="20"/>
                <w:lang w:val="hy-AM"/>
              </w:rPr>
            </w:pPr>
            <w:r w:rsidRPr="000D6993">
              <w:rPr>
                <w:rFonts w:ascii="GHEA Mariam" w:hAnsi="GHEA Mariam" w:cs="Sylfaen"/>
                <w:iCs/>
                <w:sz w:val="20"/>
                <w:szCs w:val="20"/>
                <w:lang w:val="hy-AM"/>
              </w:rPr>
              <w:lastRenderedPageBreak/>
              <w:t xml:space="preserve">К. </w:t>
            </w:r>
            <w:r w:rsidRPr="000D6993">
              <w:rPr>
                <w:rFonts w:ascii="GHEA Mariam" w:hAnsi="GHEA Mariam"/>
                <w:iCs/>
                <w:sz w:val="20"/>
                <w:szCs w:val="20"/>
                <w:lang w:val="hy-AM"/>
              </w:rPr>
              <w:t xml:space="preserve">_ </w:t>
            </w:r>
            <w:r w:rsidRPr="000D6993">
              <w:rPr>
                <w:rFonts w:ascii="GHEA Mariam" w:hAnsi="GHEA Mariam" w:cs="Sylfaen"/>
                <w:iCs/>
                <w:sz w:val="20"/>
                <w:szCs w:val="20"/>
                <w:lang w:val="hy-AM"/>
              </w:rPr>
              <w:t>Т:</w:t>
            </w:r>
          </w:p>
        </w:tc>
        <w:tc>
          <w:tcPr>
            <w:tcW w:w="760" w:type="dxa"/>
          </w:tcPr>
          <w:p w14:paraId="29CC2001" w14:textId="77777777" w:rsidR="00071D1C" w:rsidRPr="000D6993" w:rsidRDefault="00071D1C" w:rsidP="00845F46">
            <w:pPr>
              <w:jc w:val="center"/>
              <w:rPr>
                <w:rFonts w:ascii="GHEA Mariam" w:hAnsi="GHEA Mariam"/>
                <w:iCs/>
                <w:sz w:val="20"/>
                <w:szCs w:val="20"/>
                <w:lang w:val="hy-AM"/>
              </w:rPr>
            </w:pPr>
          </w:p>
        </w:tc>
        <w:tc>
          <w:tcPr>
            <w:tcW w:w="4343" w:type="dxa"/>
          </w:tcPr>
          <w:p w14:paraId="16F48322" w14:textId="77777777" w:rsidR="00071D1C" w:rsidRPr="000D6993" w:rsidRDefault="00071D1C" w:rsidP="00845F46">
            <w:pPr>
              <w:jc w:val="center"/>
              <w:rPr>
                <w:rFonts w:ascii="GHEA Mariam" w:hAnsi="GHEA Mariam" w:cs="Sylfaen"/>
                <w:b/>
                <w:bCs/>
                <w:iCs/>
                <w:sz w:val="20"/>
                <w:szCs w:val="20"/>
                <w:lang w:val="hy-AM"/>
              </w:rPr>
            </w:pPr>
            <w:r w:rsidRPr="000D6993">
              <w:rPr>
                <w:rFonts w:ascii="GHEA Mariam" w:hAnsi="GHEA Mariam" w:cs="Sylfaen"/>
                <w:b/>
                <w:bCs/>
                <w:iCs/>
                <w:sz w:val="20"/>
                <w:szCs w:val="20"/>
                <w:lang w:val="hy-AM"/>
              </w:rPr>
              <w:t>ПРОДАВЕЦ</w:t>
            </w:r>
          </w:p>
          <w:p w14:paraId="3D576EBE" w14:textId="77777777" w:rsidR="00071D1C" w:rsidRPr="000D6993" w:rsidRDefault="00071D1C" w:rsidP="00845F46">
            <w:pPr>
              <w:jc w:val="center"/>
              <w:rPr>
                <w:rFonts w:ascii="GHEA Mariam" w:hAnsi="GHEA Mariam"/>
                <w:iCs/>
                <w:sz w:val="20"/>
                <w:szCs w:val="20"/>
                <w:lang w:val="hy-AM"/>
              </w:rPr>
            </w:pPr>
          </w:p>
          <w:p w14:paraId="5E403C20" w14:textId="77777777" w:rsidR="00071D1C" w:rsidRPr="000D6993" w:rsidRDefault="00071D1C" w:rsidP="00845F46">
            <w:pPr>
              <w:jc w:val="center"/>
              <w:rPr>
                <w:rFonts w:ascii="GHEA Mariam" w:hAnsi="GHEA Mariam"/>
                <w:iCs/>
                <w:sz w:val="20"/>
                <w:szCs w:val="20"/>
                <w:lang w:val="hy-AM"/>
              </w:rPr>
            </w:pPr>
          </w:p>
          <w:p w14:paraId="614F6DF1" w14:textId="77777777" w:rsidR="00071D1C" w:rsidRPr="000D6993" w:rsidRDefault="00071D1C" w:rsidP="00845F46">
            <w:pPr>
              <w:jc w:val="center"/>
              <w:rPr>
                <w:rFonts w:ascii="GHEA Mariam" w:hAnsi="GHEA Mariam"/>
                <w:iCs/>
                <w:sz w:val="20"/>
                <w:szCs w:val="20"/>
                <w:lang w:val="hy-AM"/>
              </w:rPr>
            </w:pPr>
            <w:r w:rsidRPr="000D6993">
              <w:rPr>
                <w:rFonts w:ascii="GHEA Mariam" w:hAnsi="GHEA Mariam"/>
                <w:iCs/>
                <w:sz w:val="20"/>
                <w:szCs w:val="20"/>
                <w:lang w:val="hy-AM"/>
              </w:rPr>
              <w:t>-------------------------------------</w:t>
            </w:r>
          </w:p>
          <w:p w14:paraId="3F3999FB" w14:textId="77777777" w:rsidR="00071D1C" w:rsidRPr="000D6993" w:rsidRDefault="00071D1C" w:rsidP="00845F46">
            <w:pPr>
              <w:jc w:val="center"/>
              <w:rPr>
                <w:rFonts w:ascii="GHEA Mariam" w:hAnsi="GHEA Mariam"/>
                <w:iCs/>
                <w:sz w:val="20"/>
                <w:szCs w:val="20"/>
              </w:rPr>
            </w:pPr>
            <w:r w:rsidRPr="000D6993">
              <w:rPr>
                <w:rFonts w:ascii="GHEA Mariam" w:hAnsi="GHEA Mariam"/>
                <w:iCs/>
                <w:sz w:val="20"/>
                <w:szCs w:val="20"/>
              </w:rPr>
              <w:t xml:space="preserve">/ </w:t>
            </w:r>
            <w:r w:rsidRPr="000D6993">
              <w:rPr>
                <w:rFonts w:ascii="GHEA Mariam" w:hAnsi="GHEA Mariam" w:cs="Sylfaen"/>
                <w:iCs/>
                <w:sz w:val="20"/>
                <w:szCs w:val="20"/>
                <w:lang w:val="hy-AM"/>
              </w:rPr>
              <w:t xml:space="preserve">подпись </w:t>
            </w:r>
            <w:r w:rsidRPr="000D6993">
              <w:rPr>
                <w:rFonts w:ascii="GHEA Mariam" w:hAnsi="GHEA Mariam"/>
                <w:iCs/>
                <w:sz w:val="20"/>
                <w:szCs w:val="20"/>
              </w:rPr>
              <w:t>/</w:t>
            </w:r>
          </w:p>
          <w:p w14:paraId="1FD50D73" w14:textId="77777777" w:rsidR="00071D1C" w:rsidRPr="000D6993" w:rsidRDefault="00071D1C" w:rsidP="00845F46">
            <w:pPr>
              <w:jc w:val="center"/>
              <w:rPr>
                <w:rFonts w:ascii="GHEA Mariam" w:hAnsi="GHEA Mariam"/>
                <w:iCs/>
                <w:sz w:val="20"/>
                <w:szCs w:val="20"/>
                <w:lang w:val="hy-AM"/>
              </w:rPr>
            </w:pPr>
            <w:r w:rsidRPr="000D6993">
              <w:rPr>
                <w:rFonts w:ascii="GHEA Mariam" w:hAnsi="GHEA Mariam" w:cs="Sylfaen"/>
                <w:iCs/>
                <w:sz w:val="20"/>
                <w:szCs w:val="20"/>
                <w:lang w:val="hy-AM"/>
              </w:rPr>
              <w:t xml:space="preserve">К. </w:t>
            </w:r>
            <w:r w:rsidRPr="000D6993">
              <w:rPr>
                <w:rFonts w:ascii="GHEA Mariam" w:hAnsi="GHEA Mariam"/>
                <w:iCs/>
                <w:sz w:val="20"/>
                <w:szCs w:val="20"/>
                <w:lang w:val="hy-AM"/>
              </w:rPr>
              <w:t xml:space="preserve">_ </w:t>
            </w:r>
            <w:r w:rsidRPr="000D6993">
              <w:rPr>
                <w:rFonts w:ascii="GHEA Mariam" w:hAnsi="GHEA Mariam" w:cs="Sylfaen"/>
                <w:iCs/>
                <w:sz w:val="20"/>
                <w:szCs w:val="20"/>
                <w:lang w:val="hy-AM"/>
              </w:rPr>
              <w:t>Т:</w:t>
            </w:r>
          </w:p>
        </w:tc>
      </w:tr>
    </w:tbl>
    <w:p w14:paraId="63AF4781" w14:textId="77777777" w:rsidR="00071D1C" w:rsidRPr="000D6993" w:rsidRDefault="00071D1C" w:rsidP="00845F46">
      <w:pPr>
        <w:rPr>
          <w:rFonts w:ascii="GHEA Mariam" w:hAnsi="GHEA Mariam"/>
          <w:iCs/>
          <w:sz w:val="20"/>
          <w:szCs w:val="20"/>
          <w:lang w:val="hy-AM"/>
        </w:rPr>
      </w:pPr>
    </w:p>
    <w:p w14:paraId="56571B92" w14:textId="77777777" w:rsidR="00071D1C" w:rsidRPr="000D6993" w:rsidRDefault="00071D1C" w:rsidP="00845F46">
      <w:pPr>
        <w:ind w:firstLine="720"/>
        <w:jc w:val="both"/>
        <w:rPr>
          <w:rFonts w:ascii="GHEA Mariam" w:hAnsi="GHEA Mariam"/>
          <w:iCs/>
          <w:sz w:val="20"/>
          <w:szCs w:val="20"/>
          <w:lang w:val="hy-AM"/>
        </w:rPr>
      </w:pPr>
      <w:r w:rsidRPr="000D6993">
        <w:rPr>
          <w:rFonts w:ascii="GHEA Mariam" w:hAnsi="GHEA Mariam" w:cs="Sylfaen"/>
          <w:iCs/>
          <w:sz w:val="20"/>
          <w:szCs w:val="20"/>
          <w:lang w:val="hy-AM"/>
        </w:rPr>
        <w:t>При необходимости в договор могут быть включены положения, не противоречащие законодательству РА.</w:t>
      </w:r>
    </w:p>
    <w:p w14:paraId="66C9859B" w14:textId="77777777" w:rsidR="00071D1C" w:rsidRPr="000D6993" w:rsidRDefault="00071D1C" w:rsidP="00845F46">
      <w:pPr>
        <w:tabs>
          <w:tab w:val="left" w:pos="1276"/>
        </w:tabs>
        <w:ind w:firstLine="720"/>
        <w:jc w:val="both"/>
        <w:rPr>
          <w:rFonts w:ascii="GHEA Mariam" w:hAnsi="GHEA Mariam" w:cs="Sylfaen"/>
          <w:iCs/>
          <w:sz w:val="20"/>
          <w:szCs w:val="20"/>
          <w:u w:val="single"/>
          <w:lang w:val="hy-AM"/>
        </w:rPr>
      </w:pPr>
    </w:p>
    <w:p w14:paraId="5C1775C8" w14:textId="77777777" w:rsidR="00071D1C" w:rsidRPr="000D6993" w:rsidRDefault="00071D1C" w:rsidP="00845F46">
      <w:pPr>
        <w:rPr>
          <w:rFonts w:ascii="GHEA Mariam" w:hAnsi="GHEA Mariam"/>
          <w:iCs/>
          <w:sz w:val="20"/>
          <w:szCs w:val="20"/>
          <w:lang w:val="hy-AM"/>
        </w:rPr>
      </w:pPr>
    </w:p>
    <w:p w14:paraId="0B0E57C5" w14:textId="77777777" w:rsidR="00071D1C" w:rsidRPr="000D6993" w:rsidRDefault="00071D1C" w:rsidP="00845F46">
      <w:pPr>
        <w:rPr>
          <w:rFonts w:ascii="GHEA Mariam" w:hAnsi="GHEA Mariam"/>
          <w:iCs/>
          <w:sz w:val="20"/>
          <w:szCs w:val="20"/>
          <w:lang w:val="hy-AM"/>
        </w:rPr>
      </w:pPr>
    </w:p>
    <w:p w14:paraId="4049D970" w14:textId="77777777" w:rsidR="00071D1C" w:rsidRPr="000D6993" w:rsidRDefault="00071D1C" w:rsidP="00845F46">
      <w:pPr>
        <w:rPr>
          <w:rFonts w:ascii="GHEA Mariam" w:hAnsi="GHEA Mariam"/>
          <w:iCs/>
          <w:sz w:val="20"/>
          <w:szCs w:val="20"/>
          <w:lang w:val="hy-AM"/>
        </w:rPr>
      </w:pPr>
    </w:p>
    <w:p w14:paraId="6C27725B" w14:textId="77777777" w:rsidR="00071D1C" w:rsidRPr="000D6993" w:rsidRDefault="00071D1C" w:rsidP="00845F46">
      <w:pPr>
        <w:rPr>
          <w:rFonts w:ascii="GHEA Mariam" w:hAnsi="GHEA Mariam"/>
          <w:iCs/>
          <w:sz w:val="20"/>
          <w:szCs w:val="20"/>
          <w:lang w:val="hy-AM"/>
        </w:rPr>
      </w:pPr>
    </w:p>
    <w:p w14:paraId="405AF0A3" w14:textId="77777777" w:rsidR="00071D1C" w:rsidRPr="000D6993" w:rsidRDefault="00071D1C" w:rsidP="00845F46">
      <w:pPr>
        <w:jc w:val="right"/>
        <w:rPr>
          <w:rFonts w:ascii="GHEA Mariam" w:hAnsi="GHEA Mariam"/>
          <w:iCs/>
          <w:sz w:val="20"/>
          <w:szCs w:val="20"/>
          <w:lang w:val="hy-AM"/>
        </w:rPr>
        <w:sectPr w:rsidR="00071D1C" w:rsidRPr="000D6993" w:rsidSect="00D46FA8">
          <w:headerReference w:type="default" r:id="rId12"/>
          <w:pgSz w:w="11906" w:h="16838" w:code="9"/>
          <w:pgMar w:top="720" w:right="662" w:bottom="426" w:left="1138" w:header="562" w:footer="562" w:gutter="0"/>
          <w:cols w:space="720"/>
        </w:sectPr>
      </w:pPr>
    </w:p>
    <w:p w14:paraId="7BCE867C" w14:textId="77777777"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lastRenderedPageBreak/>
        <w:t>Приложение № 1</w:t>
      </w:r>
    </w:p>
    <w:p w14:paraId="3D0A4B1E" w14:textId="77777777"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 " 20 лет запечатанный</w:t>
      </w:r>
    </w:p>
    <w:p w14:paraId="4EF09258" w14:textId="77777777"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код контракта</w:t>
      </w:r>
    </w:p>
    <w:p w14:paraId="7E2B08A4" w14:textId="77777777" w:rsidR="00071D1C" w:rsidRPr="000D6993" w:rsidRDefault="00071D1C" w:rsidP="00845F46">
      <w:pPr>
        <w:jc w:val="center"/>
        <w:rPr>
          <w:rFonts w:ascii="GHEA Mariam" w:hAnsi="GHEA Mariam"/>
          <w:iCs/>
          <w:sz w:val="20"/>
          <w:szCs w:val="20"/>
          <w:lang w:val="hy-AM"/>
        </w:rPr>
      </w:pPr>
    </w:p>
    <w:p w14:paraId="56BC4BC4" w14:textId="77777777" w:rsidR="00071D1C" w:rsidRPr="000D6993" w:rsidRDefault="00071D1C" w:rsidP="00845F46">
      <w:pPr>
        <w:jc w:val="center"/>
        <w:rPr>
          <w:rFonts w:ascii="GHEA Mariam" w:hAnsi="GHEA Mariam"/>
          <w:b/>
          <w:bCs/>
          <w:iCs/>
          <w:sz w:val="20"/>
          <w:szCs w:val="20"/>
          <w:lang w:val="hy-AM"/>
        </w:rPr>
      </w:pPr>
      <w:r w:rsidRPr="000D6993">
        <w:rPr>
          <w:rFonts w:ascii="GHEA Mariam" w:hAnsi="GHEA Mariam"/>
          <w:b/>
          <w:bCs/>
          <w:iCs/>
          <w:sz w:val="20"/>
          <w:szCs w:val="20"/>
          <w:lang w:val="hy-AM"/>
        </w:rPr>
        <w:t>ТЕХНИЧЕСКИЕ ХАРАКТЕРИСТИКИ - ГРАФИК ЗАКУПОК*</w:t>
      </w:r>
    </w:p>
    <w:p w14:paraId="10B3884E" w14:textId="77777777" w:rsidR="00071D1C" w:rsidRPr="000D6993" w:rsidRDefault="00071D1C" w:rsidP="00845F46">
      <w:pPr>
        <w:jc w:val="center"/>
        <w:rPr>
          <w:rFonts w:ascii="GHEA Mariam" w:hAnsi="GHEA Mariam"/>
          <w:iCs/>
          <w:sz w:val="20"/>
          <w:szCs w:val="20"/>
          <w:lang w:val="hy-AM"/>
        </w:rPr>
      </w:pP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r>
      <w:r w:rsidRPr="000D6993">
        <w:rPr>
          <w:rFonts w:ascii="GHEA Mariam" w:hAnsi="GHEA Mariam"/>
          <w:iCs/>
          <w:sz w:val="20"/>
          <w:szCs w:val="20"/>
          <w:lang w:val="hy-AM"/>
        </w:rPr>
        <w:tab/>
        <w:t>АМД</w:t>
      </w:r>
    </w:p>
    <w:tbl>
      <w:tblPr>
        <w:tblW w:w="161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417"/>
        <w:gridCol w:w="1418"/>
        <w:gridCol w:w="850"/>
        <w:gridCol w:w="3828"/>
        <w:gridCol w:w="850"/>
        <w:gridCol w:w="851"/>
        <w:gridCol w:w="992"/>
        <w:gridCol w:w="992"/>
        <w:gridCol w:w="1418"/>
        <w:gridCol w:w="992"/>
        <w:gridCol w:w="1276"/>
      </w:tblGrid>
      <w:tr w:rsidR="007153E6" w:rsidRPr="000D6993" w14:paraId="5914C223" w14:textId="77777777" w:rsidTr="002809E3">
        <w:trPr>
          <w:trHeight w:val="20"/>
        </w:trPr>
        <w:tc>
          <w:tcPr>
            <w:tcW w:w="16161" w:type="dxa"/>
            <w:gridSpan w:val="12"/>
            <w:vAlign w:val="center"/>
          </w:tcPr>
          <w:p w14:paraId="1BEC736C" w14:textId="77777777" w:rsidR="007153E6" w:rsidRPr="000D6993" w:rsidRDefault="007153E6" w:rsidP="002809E3">
            <w:pPr>
              <w:jc w:val="center"/>
              <w:rPr>
                <w:rFonts w:ascii="GHEA Mariam" w:hAnsi="GHEA Mariam"/>
                <w:sz w:val="20"/>
                <w:szCs w:val="20"/>
              </w:rPr>
            </w:pPr>
            <w:r w:rsidRPr="000D6993">
              <w:rPr>
                <w:rFonts w:ascii="GHEA Mariam" w:hAnsi="GHEA Mariam" w:cs="Arial"/>
                <w:sz w:val="20"/>
                <w:szCs w:val="20"/>
              </w:rPr>
              <w:t>Продукт:</w:t>
            </w:r>
          </w:p>
        </w:tc>
      </w:tr>
      <w:tr w:rsidR="007153E6" w:rsidRPr="000D6993" w14:paraId="64278A15" w14:textId="77777777" w:rsidTr="002809E3">
        <w:trPr>
          <w:trHeight w:val="20"/>
        </w:trPr>
        <w:tc>
          <w:tcPr>
            <w:tcW w:w="1277" w:type="dxa"/>
            <w:vMerge w:val="restart"/>
            <w:vAlign w:val="center"/>
          </w:tcPr>
          <w:p w14:paraId="0C6892A2"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по приглашению</w:t>
            </w:r>
            <w:r w:rsidRPr="000D6993">
              <w:rPr>
                <w:rFonts w:ascii="GHEA Mariam" w:hAnsi="GHEA Mariam"/>
                <w:sz w:val="18"/>
                <w:szCs w:val="18"/>
              </w:rPr>
              <w:t xml:space="preserve"> </w:t>
            </w:r>
            <w:r w:rsidRPr="000D6993">
              <w:rPr>
                <w:rFonts w:ascii="GHEA Mariam" w:hAnsi="GHEA Mariam" w:cs="Arial"/>
                <w:sz w:val="18"/>
                <w:szCs w:val="18"/>
              </w:rPr>
              <w:t>запланировано</w:t>
            </w:r>
            <w:r w:rsidRPr="000D6993">
              <w:rPr>
                <w:rFonts w:ascii="GHEA Mariam" w:hAnsi="GHEA Mariam"/>
                <w:sz w:val="18"/>
                <w:szCs w:val="18"/>
              </w:rPr>
              <w:t xml:space="preserve"> </w:t>
            </w:r>
            <w:r w:rsidRPr="000D6993">
              <w:rPr>
                <w:rFonts w:ascii="GHEA Mariam" w:hAnsi="GHEA Mariam" w:cs="Arial"/>
                <w:sz w:val="18"/>
                <w:szCs w:val="18"/>
              </w:rPr>
              <w:t>доза</w:t>
            </w:r>
            <w:r w:rsidRPr="000D6993">
              <w:rPr>
                <w:rFonts w:ascii="GHEA Mariam" w:hAnsi="GHEA Mariam"/>
                <w:sz w:val="18"/>
                <w:szCs w:val="18"/>
              </w:rPr>
              <w:t xml:space="preserve"> </w:t>
            </w:r>
            <w:r w:rsidRPr="000D6993">
              <w:rPr>
                <w:rFonts w:ascii="GHEA Mariam" w:hAnsi="GHEA Mariam" w:cs="Arial"/>
                <w:sz w:val="18"/>
                <w:szCs w:val="18"/>
              </w:rPr>
              <w:t>номер</w:t>
            </w:r>
          </w:p>
        </w:tc>
        <w:tc>
          <w:tcPr>
            <w:tcW w:w="1417" w:type="dxa"/>
            <w:vMerge w:val="restart"/>
            <w:vAlign w:val="center"/>
          </w:tcPr>
          <w:p w14:paraId="22CE0321"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Покупка</w:t>
            </w:r>
            <w:r w:rsidRPr="000D6993">
              <w:rPr>
                <w:rFonts w:ascii="GHEA Mariam" w:hAnsi="GHEA Mariam"/>
                <w:sz w:val="18"/>
                <w:szCs w:val="18"/>
              </w:rPr>
              <w:t xml:space="preserve"> </w:t>
            </w:r>
            <w:r w:rsidRPr="000D6993">
              <w:rPr>
                <w:rFonts w:ascii="GHEA Mariam" w:hAnsi="GHEA Mariam" w:cs="Arial"/>
                <w:sz w:val="18"/>
                <w:szCs w:val="18"/>
              </w:rPr>
              <w:t>с планом</w:t>
            </w:r>
            <w:r w:rsidRPr="000D6993">
              <w:rPr>
                <w:rFonts w:ascii="GHEA Mariam" w:hAnsi="GHEA Mariam"/>
                <w:sz w:val="18"/>
                <w:szCs w:val="18"/>
              </w:rPr>
              <w:t xml:space="preserve"> </w:t>
            </w:r>
            <w:r w:rsidRPr="000D6993">
              <w:rPr>
                <w:rFonts w:ascii="GHEA Mariam" w:hAnsi="GHEA Mariam" w:cs="Arial"/>
                <w:sz w:val="18"/>
                <w:szCs w:val="18"/>
              </w:rPr>
              <w:t>запланировано</w:t>
            </w:r>
            <w:r w:rsidRPr="000D6993">
              <w:rPr>
                <w:rFonts w:ascii="GHEA Mariam" w:hAnsi="GHEA Mariam"/>
                <w:sz w:val="18"/>
                <w:szCs w:val="18"/>
              </w:rPr>
              <w:t xml:space="preserve"> </w:t>
            </w:r>
            <w:r w:rsidRPr="000D6993">
              <w:rPr>
                <w:rFonts w:ascii="GHEA Mariam" w:hAnsi="GHEA Mariam" w:cs="Arial"/>
                <w:sz w:val="18"/>
                <w:szCs w:val="18"/>
              </w:rPr>
              <w:t>через</w:t>
            </w:r>
            <w:r w:rsidRPr="000D6993">
              <w:rPr>
                <w:rFonts w:ascii="GHEA Mariam" w:hAnsi="GHEA Mariam"/>
                <w:sz w:val="18"/>
                <w:szCs w:val="18"/>
              </w:rPr>
              <w:t xml:space="preserve"> </w:t>
            </w:r>
            <w:r w:rsidRPr="000D6993">
              <w:rPr>
                <w:rFonts w:ascii="GHEA Mariam" w:hAnsi="GHEA Mariam" w:cs="Arial"/>
                <w:sz w:val="18"/>
                <w:szCs w:val="18"/>
              </w:rPr>
              <w:t xml:space="preserve">код </w:t>
            </w:r>
            <w:r w:rsidRPr="000D6993">
              <w:rPr>
                <w:rFonts w:ascii="GHEA Mariam" w:hAnsi="GHEA Mariam"/>
                <w:sz w:val="18"/>
                <w:szCs w:val="18"/>
              </w:rPr>
              <w:t xml:space="preserve">: </w:t>
            </w:r>
            <w:r w:rsidRPr="000D6993">
              <w:rPr>
                <w:rFonts w:ascii="GHEA Mariam" w:hAnsi="GHEA Mariam" w:cs="Arial"/>
                <w:sz w:val="18"/>
                <w:szCs w:val="18"/>
              </w:rPr>
              <w:t>согласно</w:t>
            </w:r>
            <w:r w:rsidRPr="000D6993">
              <w:rPr>
                <w:rFonts w:ascii="GHEA Mariam" w:hAnsi="GHEA Mariam"/>
                <w:sz w:val="18"/>
                <w:szCs w:val="18"/>
              </w:rPr>
              <w:t xml:space="preserve"> </w:t>
            </w:r>
            <w:r w:rsidRPr="000D6993">
              <w:rPr>
                <w:rFonts w:ascii="GHEA Mariam" w:hAnsi="GHEA Mariam" w:cs="Arial"/>
                <w:sz w:val="18"/>
                <w:szCs w:val="18"/>
              </w:rPr>
              <w:t>ГМА:</w:t>
            </w:r>
            <w:r w:rsidRPr="000D6993">
              <w:rPr>
                <w:rFonts w:ascii="GHEA Mariam" w:hAnsi="GHEA Mariam"/>
                <w:sz w:val="18"/>
                <w:szCs w:val="18"/>
              </w:rPr>
              <w:t xml:space="preserve"> </w:t>
            </w:r>
            <w:r w:rsidRPr="000D6993">
              <w:rPr>
                <w:rFonts w:ascii="GHEA Mariam" w:hAnsi="GHEA Mariam" w:cs="Arial"/>
                <w:sz w:val="18"/>
                <w:szCs w:val="18"/>
              </w:rPr>
              <w:t xml:space="preserve">классификация </w:t>
            </w:r>
            <w:r w:rsidRPr="000D6993">
              <w:rPr>
                <w:rFonts w:ascii="GHEA Mariam" w:hAnsi="GHEA Mariam"/>
                <w:sz w:val="18"/>
                <w:szCs w:val="18"/>
              </w:rPr>
              <w:t>(CPV)</w:t>
            </w:r>
          </w:p>
        </w:tc>
        <w:tc>
          <w:tcPr>
            <w:tcW w:w="1418" w:type="dxa"/>
            <w:vMerge w:val="restart"/>
            <w:vAlign w:val="center"/>
          </w:tcPr>
          <w:p w14:paraId="545ADE41"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имя</w:t>
            </w:r>
          </w:p>
        </w:tc>
        <w:tc>
          <w:tcPr>
            <w:tcW w:w="850" w:type="dxa"/>
            <w:vMerge w:val="restart"/>
            <w:vAlign w:val="center"/>
          </w:tcPr>
          <w:p w14:paraId="3D0D5894"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товар</w:t>
            </w:r>
            <w:r w:rsidRPr="000D6993">
              <w:rPr>
                <w:rFonts w:ascii="GHEA Mariam" w:hAnsi="GHEA Mariam"/>
                <w:sz w:val="18"/>
                <w:szCs w:val="18"/>
              </w:rPr>
              <w:t xml:space="preserve"> </w:t>
            </w:r>
            <w:r w:rsidRPr="000D6993">
              <w:rPr>
                <w:rFonts w:ascii="GHEA Mariam" w:hAnsi="GHEA Mariam" w:cs="Arial"/>
                <w:sz w:val="18"/>
                <w:szCs w:val="18"/>
              </w:rPr>
              <w:t xml:space="preserve">знак </w:t>
            </w:r>
            <w:r w:rsidRPr="000D6993">
              <w:rPr>
                <w:rFonts w:ascii="GHEA Mariam" w:hAnsi="GHEA Mariam"/>
                <w:sz w:val="18"/>
                <w:szCs w:val="18"/>
              </w:rPr>
              <w:t xml:space="preserve">, </w:t>
            </w:r>
            <w:r w:rsidRPr="000D6993">
              <w:rPr>
                <w:rFonts w:ascii="GHEA Mariam" w:hAnsi="GHEA Mariam" w:cs="Arial"/>
                <w:sz w:val="18"/>
                <w:szCs w:val="18"/>
              </w:rPr>
              <w:t>штамп</w:t>
            </w:r>
            <w:r w:rsidRPr="000D6993">
              <w:rPr>
                <w:rFonts w:ascii="GHEA Mariam" w:hAnsi="GHEA Mariam"/>
                <w:sz w:val="18"/>
                <w:szCs w:val="18"/>
              </w:rPr>
              <w:t xml:space="preserve"> </w:t>
            </w:r>
            <w:r w:rsidRPr="000D6993">
              <w:rPr>
                <w:rFonts w:ascii="GHEA Mariam" w:hAnsi="GHEA Mariam" w:cs="Arial"/>
                <w:sz w:val="18"/>
                <w:szCs w:val="18"/>
              </w:rPr>
              <w:t>и:</w:t>
            </w:r>
            <w:r w:rsidRPr="000D6993">
              <w:rPr>
                <w:rFonts w:ascii="GHEA Mariam" w:hAnsi="GHEA Mariam"/>
                <w:sz w:val="18"/>
                <w:szCs w:val="18"/>
              </w:rPr>
              <w:t xml:space="preserve"> </w:t>
            </w:r>
            <w:r w:rsidRPr="000D6993">
              <w:rPr>
                <w:rFonts w:ascii="GHEA Mariam" w:hAnsi="GHEA Mariam" w:cs="Arial"/>
                <w:sz w:val="18"/>
                <w:szCs w:val="18"/>
              </w:rPr>
              <w:t>производителя</w:t>
            </w:r>
            <w:r w:rsidRPr="000D6993">
              <w:rPr>
                <w:rFonts w:ascii="GHEA Mariam" w:hAnsi="GHEA Mariam"/>
                <w:sz w:val="18"/>
                <w:szCs w:val="18"/>
              </w:rPr>
              <w:t xml:space="preserve"> </w:t>
            </w:r>
            <w:r w:rsidRPr="000D6993">
              <w:rPr>
                <w:rFonts w:ascii="GHEA Mariam" w:hAnsi="GHEA Mariam" w:cs="Arial"/>
                <w:sz w:val="18"/>
                <w:szCs w:val="18"/>
              </w:rPr>
              <w:t xml:space="preserve">имя </w:t>
            </w:r>
            <w:r w:rsidRPr="000D6993">
              <w:rPr>
                <w:rFonts w:ascii="GHEA Mariam" w:hAnsi="GHEA Mariam"/>
                <w:sz w:val="18"/>
                <w:szCs w:val="18"/>
              </w:rPr>
              <w:t>**</w:t>
            </w:r>
          </w:p>
        </w:tc>
        <w:tc>
          <w:tcPr>
            <w:tcW w:w="3828" w:type="dxa"/>
            <w:vMerge w:val="restart"/>
            <w:vAlign w:val="center"/>
          </w:tcPr>
          <w:p w14:paraId="440BEDFF"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технический</w:t>
            </w:r>
            <w:r w:rsidRPr="000D6993">
              <w:rPr>
                <w:rFonts w:ascii="GHEA Mariam" w:hAnsi="GHEA Mariam"/>
                <w:sz w:val="18"/>
                <w:szCs w:val="18"/>
              </w:rPr>
              <w:t xml:space="preserve"> </w:t>
            </w:r>
            <w:r w:rsidRPr="000D6993">
              <w:rPr>
                <w:rFonts w:ascii="GHEA Mariam" w:hAnsi="GHEA Mariam" w:cs="Arial"/>
                <w:sz w:val="18"/>
                <w:szCs w:val="18"/>
              </w:rPr>
              <w:t>характеристика</w:t>
            </w:r>
          </w:p>
        </w:tc>
        <w:tc>
          <w:tcPr>
            <w:tcW w:w="850" w:type="dxa"/>
            <w:vMerge w:val="restart"/>
            <w:vAlign w:val="center"/>
          </w:tcPr>
          <w:p w14:paraId="18B62D60"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измерение</w:t>
            </w:r>
            <w:r w:rsidRPr="000D6993">
              <w:rPr>
                <w:rFonts w:ascii="GHEA Mariam" w:hAnsi="GHEA Mariam"/>
                <w:sz w:val="18"/>
                <w:szCs w:val="18"/>
              </w:rPr>
              <w:t xml:space="preserve"> </w:t>
            </w:r>
            <w:r w:rsidRPr="000D6993">
              <w:rPr>
                <w:rFonts w:ascii="GHEA Mariam" w:hAnsi="GHEA Mariam" w:cs="Arial"/>
                <w:sz w:val="18"/>
                <w:szCs w:val="18"/>
              </w:rPr>
              <w:t>Единица</w:t>
            </w:r>
          </w:p>
        </w:tc>
        <w:tc>
          <w:tcPr>
            <w:tcW w:w="851" w:type="dxa"/>
            <w:vMerge w:val="restart"/>
            <w:vAlign w:val="center"/>
          </w:tcPr>
          <w:p w14:paraId="1FF77845"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единица</w:t>
            </w:r>
            <w:r w:rsidRPr="000D6993">
              <w:rPr>
                <w:rFonts w:ascii="GHEA Mariam" w:hAnsi="GHEA Mariam"/>
                <w:sz w:val="18"/>
                <w:szCs w:val="18"/>
              </w:rPr>
              <w:t xml:space="preserve"> </w:t>
            </w:r>
            <w:r w:rsidRPr="000D6993">
              <w:rPr>
                <w:rFonts w:ascii="GHEA Mariam" w:hAnsi="GHEA Mariam" w:cs="Arial"/>
                <w:sz w:val="18"/>
                <w:szCs w:val="18"/>
              </w:rPr>
              <w:t xml:space="preserve">цена </w:t>
            </w:r>
            <w:r w:rsidRPr="000D6993">
              <w:rPr>
                <w:rFonts w:ascii="GHEA Mariam" w:hAnsi="GHEA Mariam"/>
                <w:sz w:val="18"/>
                <w:szCs w:val="18"/>
              </w:rPr>
              <w:t xml:space="preserve">/ </w:t>
            </w:r>
            <w:r w:rsidRPr="000D6993">
              <w:rPr>
                <w:rFonts w:ascii="GHEA Mariam" w:hAnsi="GHEA Mariam" w:cs="Arial"/>
                <w:sz w:val="18"/>
                <w:szCs w:val="18"/>
              </w:rPr>
              <w:t>РА :</w:t>
            </w:r>
            <w:r w:rsidRPr="000D6993">
              <w:rPr>
                <w:rFonts w:ascii="GHEA Mariam" w:hAnsi="GHEA Mariam"/>
                <w:sz w:val="18"/>
                <w:szCs w:val="18"/>
              </w:rPr>
              <w:t xml:space="preserve"> </w:t>
            </w:r>
            <w:r w:rsidRPr="000D6993">
              <w:rPr>
                <w:rFonts w:ascii="GHEA Mariam" w:hAnsi="GHEA Mariam" w:cs="Arial"/>
                <w:sz w:val="18"/>
                <w:szCs w:val="18"/>
              </w:rPr>
              <w:t>АМД</w:t>
            </w:r>
          </w:p>
        </w:tc>
        <w:tc>
          <w:tcPr>
            <w:tcW w:w="992" w:type="dxa"/>
            <w:vMerge w:val="restart"/>
            <w:vAlign w:val="center"/>
          </w:tcPr>
          <w:p w14:paraId="73CDB1F9"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общий</w:t>
            </w:r>
            <w:r w:rsidRPr="000D6993">
              <w:rPr>
                <w:rFonts w:ascii="GHEA Mariam" w:hAnsi="GHEA Mariam"/>
                <w:sz w:val="18"/>
                <w:szCs w:val="18"/>
              </w:rPr>
              <w:t xml:space="preserve"> </w:t>
            </w:r>
            <w:r w:rsidRPr="000D6993">
              <w:rPr>
                <w:rFonts w:ascii="GHEA Mariam" w:hAnsi="GHEA Mariam" w:cs="Arial"/>
                <w:sz w:val="18"/>
                <w:szCs w:val="18"/>
              </w:rPr>
              <w:t xml:space="preserve">цена </w:t>
            </w:r>
            <w:r w:rsidRPr="000D6993">
              <w:rPr>
                <w:rFonts w:ascii="GHEA Mariam" w:hAnsi="GHEA Mariam"/>
                <w:sz w:val="18"/>
                <w:szCs w:val="18"/>
              </w:rPr>
              <w:t xml:space="preserve">/ </w:t>
            </w:r>
            <w:r w:rsidRPr="000D6993">
              <w:rPr>
                <w:rFonts w:ascii="GHEA Mariam" w:hAnsi="GHEA Mariam" w:cs="Arial"/>
                <w:sz w:val="18"/>
                <w:szCs w:val="18"/>
              </w:rPr>
              <w:t>РА :</w:t>
            </w:r>
            <w:r w:rsidRPr="000D6993">
              <w:rPr>
                <w:rFonts w:ascii="GHEA Mariam" w:hAnsi="GHEA Mariam"/>
                <w:sz w:val="18"/>
                <w:szCs w:val="18"/>
              </w:rPr>
              <w:t xml:space="preserve"> </w:t>
            </w:r>
            <w:r w:rsidRPr="000D6993">
              <w:rPr>
                <w:rFonts w:ascii="GHEA Mariam" w:hAnsi="GHEA Mariam" w:cs="Arial"/>
                <w:sz w:val="18"/>
                <w:szCs w:val="18"/>
              </w:rPr>
              <w:t>АМД</w:t>
            </w:r>
          </w:p>
        </w:tc>
        <w:tc>
          <w:tcPr>
            <w:tcW w:w="992" w:type="dxa"/>
            <w:vMerge w:val="restart"/>
            <w:vAlign w:val="center"/>
          </w:tcPr>
          <w:p w14:paraId="3531A587"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общий</w:t>
            </w:r>
            <w:r w:rsidRPr="000D6993">
              <w:rPr>
                <w:rFonts w:ascii="GHEA Mariam" w:hAnsi="GHEA Mariam"/>
                <w:sz w:val="18"/>
                <w:szCs w:val="18"/>
              </w:rPr>
              <w:t xml:space="preserve"> </w:t>
            </w:r>
            <w:r w:rsidRPr="000D6993">
              <w:rPr>
                <w:rFonts w:ascii="GHEA Mariam" w:hAnsi="GHEA Mariam" w:cs="Arial"/>
                <w:sz w:val="18"/>
                <w:szCs w:val="18"/>
              </w:rPr>
              <w:t>считать</w:t>
            </w:r>
          </w:p>
        </w:tc>
        <w:tc>
          <w:tcPr>
            <w:tcW w:w="3686" w:type="dxa"/>
            <w:gridSpan w:val="3"/>
            <w:vAlign w:val="center"/>
          </w:tcPr>
          <w:p w14:paraId="4CA8007D"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предложения</w:t>
            </w:r>
          </w:p>
        </w:tc>
      </w:tr>
      <w:tr w:rsidR="003B267A" w:rsidRPr="000D6993" w14:paraId="6E80BA5E" w14:textId="77777777" w:rsidTr="002809E3">
        <w:trPr>
          <w:trHeight w:val="20"/>
        </w:trPr>
        <w:tc>
          <w:tcPr>
            <w:tcW w:w="1277" w:type="dxa"/>
            <w:vMerge/>
            <w:vAlign w:val="center"/>
          </w:tcPr>
          <w:p w14:paraId="5BE93D31" w14:textId="77777777" w:rsidR="007153E6" w:rsidRPr="000D6993" w:rsidRDefault="007153E6" w:rsidP="002809E3">
            <w:pPr>
              <w:jc w:val="center"/>
              <w:rPr>
                <w:rFonts w:ascii="GHEA Mariam" w:hAnsi="GHEA Mariam"/>
                <w:sz w:val="18"/>
                <w:szCs w:val="18"/>
              </w:rPr>
            </w:pPr>
          </w:p>
        </w:tc>
        <w:tc>
          <w:tcPr>
            <w:tcW w:w="1417" w:type="dxa"/>
            <w:vMerge/>
            <w:vAlign w:val="center"/>
          </w:tcPr>
          <w:p w14:paraId="1DDD5A6B" w14:textId="77777777" w:rsidR="007153E6" w:rsidRPr="000D6993" w:rsidRDefault="007153E6" w:rsidP="002809E3">
            <w:pPr>
              <w:jc w:val="center"/>
              <w:rPr>
                <w:rFonts w:ascii="GHEA Mariam" w:hAnsi="GHEA Mariam"/>
                <w:sz w:val="18"/>
                <w:szCs w:val="18"/>
              </w:rPr>
            </w:pPr>
          </w:p>
        </w:tc>
        <w:tc>
          <w:tcPr>
            <w:tcW w:w="1418" w:type="dxa"/>
            <w:vMerge/>
            <w:vAlign w:val="center"/>
          </w:tcPr>
          <w:p w14:paraId="4FE277A3" w14:textId="77777777" w:rsidR="007153E6" w:rsidRPr="000D6993" w:rsidRDefault="007153E6" w:rsidP="002809E3">
            <w:pPr>
              <w:jc w:val="center"/>
              <w:rPr>
                <w:rFonts w:ascii="GHEA Mariam" w:hAnsi="GHEA Mariam"/>
                <w:sz w:val="18"/>
                <w:szCs w:val="18"/>
              </w:rPr>
            </w:pPr>
          </w:p>
        </w:tc>
        <w:tc>
          <w:tcPr>
            <w:tcW w:w="850" w:type="dxa"/>
            <w:vMerge/>
            <w:vAlign w:val="center"/>
          </w:tcPr>
          <w:p w14:paraId="3E148DF8" w14:textId="77777777" w:rsidR="007153E6" w:rsidRPr="000D6993" w:rsidRDefault="007153E6" w:rsidP="002809E3">
            <w:pPr>
              <w:jc w:val="center"/>
              <w:rPr>
                <w:rFonts w:ascii="GHEA Mariam" w:hAnsi="GHEA Mariam"/>
                <w:sz w:val="18"/>
                <w:szCs w:val="18"/>
              </w:rPr>
            </w:pPr>
          </w:p>
        </w:tc>
        <w:tc>
          <w:tcPr>
            <w:tcW w:w="3828" w:type="dxa"/>
            <w:vMerge/>
            <w:vAlign w:val="center"/>
          </w:tcPr>
          <w:p w14:paraId="35973032" w14:textId="77777777" w:rsidR="007153E6" w:rsidRPr="000D6993" w:rsidRDefault="007153E6" w:rsidP="002809E3">
            <w:pPr>
              <w:jc w:val="center"/>
              <w:rPr>
                <w:rFonts w:ascii="GHEA Mariam" w:hAnsi="GHEA Mariam"/>
                <w:sz w:val="18"/>
                <w:szCs w:val="18"/>
              </w:rPr>
            </w:pPr>
          </w:p>
        </w:tc>
        <w:tc>
          <w:tcPr>
            <w:tcW w:w="850" w:type="dxa"/>
            <w:vMerge/>
            <w:vAlign w:val="center"/>
          </w:tcPr>
          <w:p w14:paraId="0420C47C" w14:textId="77777777" w:rsidR="007153E6" w:rsidRPr="000D6993" w:rsidRDefault="007153E6" w:rsidP="002809E3">
            <w:pPr>
              <w:jc w:val="center"/>
              <w:rPr>
                <w:rFonts w:ascii="GHEA Mariam" w:hAnsi="GHEA Mariam"/>
                <w:sz w:val="18"/>
                <w:szCs w:val="18"/>
              </w:rPr>
            </w:pPr>
          </w:p>
        </w:tc>
        <w:tc>
          <w:tcPr>
            <w:tcW w:w="851" w:type="dxa"/>
            <w:vMerge/>
            <w:vAlign w:val="center"/>
          </w:tcPr>
          <w:p w14:paraId="781E861C" w14:textId="77777777" w:rsidR="007153E6" w:rsidRPr="000D6993" w:rsidRDefault="007153E6" w:rsidP="002809E3">
            <w:pPr>
              <w:jc w:val="center"/>
              <w:rPr>
                <w:rFonts w:ascii="GHEA Mariam" w:hAnsi="GHEA Mariam"/>
                <w:sz w:val="18"/>
                <w:szCs w:val="18"/>
              </w:rPr>
            </w:pPr>
          </w:p>
        </w:tc>
        <w:tc>
          <w:tcPr>
            <w:tcW w:w="992" w:type="dxa"/>
            <w:vMerge/>
            <w:vAlign w:val="center"/>
          </w:tcPr>
          <w:p w14:paraId="460BE1CC" w14:textId="77777777" w:rsidR="007153E6" w:rsidRPr="000D6993" w:rsidRDefault="007153E6" w:rsidP="002809E3">
            <w:pPr>
              <w:jc w:val="center"/>
              <w:rPr>
                <w:rFonts w:ascii="GHEA Mariam" w:hAnsi="GHEA Mariam"/>
                <w:sz w:val="18"/>
                <w:szCs w:val="18"/>
              </w:rPr>
            </w:pPr>
          </w:p>
        </w:tc>
        <w:tc>
          <w:tcPr>
            <w:tcW w:w="992" w:type="dxa"/>
            <w:vMerge/>
            <w:vAlign w:val="center"/>
          </w:tcPr>
          <w:p w14:paraId="50E2323D" w14:textId="77777777" w:rsidR="007153E6" w:rsidRPr="000D6993" w:rsidRDefault="007153E6" w:rsidP="002809E3">
            <w:pPr>
              <w:jc w:val="center"/>
              <w:rPr>
                <w:rFonts w:ascii="GHEA Mariam" w:hAnsi="GHEA Mariam"/>
                <w:sz w:val="18"/>
                <w:szCs w:val="18"/>
              </w:rPr>
            </w:pPr>
          </w:p>
        </w:tc>
        <w:tc>
          <w:tcPr>
            <w:tcW w:w="1418" w:type="dxa"/>
            <w:vAlign w:val="center"/>
          </w:tcPr>
          <w:p w14:paraId="10AE33EA"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адрес</w:t>
            </w:r>
          </w:p>
        </w:tc>
        <w:tc>
          <w:tcPr>
            <w:tcW w:w="992" w:type="dxa"/>
            <w:vAlign w:val="center"/>
          </w:tcPr>
          <w:p w14:paraId="060A651D"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при условии</w:t>
            </w:r>
            <w:r w:rsidRPr="000D6993">
              <w:rPr>
                <w:rFonts w:ascii="GHEA Mariam" w:hAnsi="GHEA Mariam"/>
                <w:sz w:val="18"/>
                <w:szCs w:val="18"/>
              </w:rPr>
              <w:t xml:space="preserve"> </w:t>
            </w:r>
            <w:r w:rsidRPr="000D6993">
              <w:rPr>
                <w:rFonts w:ascii="GHEA Mariam" w:hAnsi="GHEA Mariam" w:cs="Arial"/>
                <w:sz w:val="18"/>
                <w:szCs w:val="18"/>
              </w:rPr>
              <w:t>считать</w:t>
            </w:r>
          </w:p>
        </w:tc>
        <w:tc>
          <w:tcPr>
            <w:tcW w:w="1276" w:type="dxa"/>
            <w:vAlign w:val="center"/>
          </w:tcPr>
          <w:p w14:paraId="57D5B97D" w14:textId="77777777" w:rsidR="007153E6" w:rsidRPr="000D6993" w:rsidRDefault="007153E6" w:rsidP="002809E3">
            <w:pPr>
              <w:jc w:val="center"/>
              <w:rPr>
                <w:rFonts w:ascii="GHEA Mariam" w:hAnsi="GHEA Mariam"/>
                <w:sz w:val="18"/>
                <w:szCs w:val="18"/>
              </w:rPr>
            </w:pPr>
            <w:r w:rsidRPr="000D6993">
              <w:rPr>
                <w:rFonts w:ascii="GHEA Mariam" w:hAnsi="GHEA Mariam" w:cs="Arial"/>
                <w:sz w:val="18"/>
                <w:szCs w:val="18"/>
              </w:rPr>
              <w:t xml:space="preserve">Дата </w:t>
            </w:r>
            <w:r w:rsidRPr="000D6993">
              <w:rPr>
                <w:rFonts w:ascii="GHEA Mariam" w:hAnsi="GHEA Mariam"/>
                <w:sz w:val="18"/>
                <w:szCs w:val="18"/>
              </w:rPr>
              <w:t>***</w:t>
            </w:r>
          </w:p>
          <w:p w14:paraId="3D39D3D7" w14:textId="77777777" w:rsidR="007153E6" w:rsidRPr="000D6993" w:rsidRDefault="007153E6" w:rsidP="002809E3">
            <w:pPr>
              <w:jc w:val="center"/>
              <w:rPr>
                <w:rFonts w:ascii="GHEA Mariam" w:hAnsi="GHEA Mariam"/>
                <w:sz w:val="18"/>
                <w:szCs w:val="18"/>
              </w:rPr>
            </w:pPr>
          </w:p>
        </w:tc>
      </w:tr>
      <w:tr w:rsidR="002809E3" w:rsidRPr="000D6993" w14:paraId="2266391E" w14:textId="77777777" w:rsidTr="002809E3">
        <w:trPr>
          <w:trHeight w:val="20"/>
        </w:trPr>
        <w:tc>
          <w:tcPr>
            <w:tcW w:w="1277" w:type="dxa"/>
            <w:vAlign w:val="center"/>
          </w:tcPr>
          <w:p w14:paraId="37B03CFA" w14:textId="77777777"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14:paraId="7F20146A" w14:textId="704C2E98"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3221100</w:t>
            </w:r>
          </w:p>
        </w:tc>
        <w:tc>
          <w:tcPr>
            <w:tcW w:w="1418" w:type="dxa"/>
            <w:vAlign w:val="center"/>
          </w:tcPr>
          <w:p w14:paraId="0CBC1F4C" w14:textId="35A4637F"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Рука</w:t>
            </w:r>
          </w:p>
        </w:tc>
        <w:tc>
          <w:tcPr>
            <w:tcW w:w="850" w:type="dxa"/>
            <w:vAlign w:val="center"/>
          </w:tcPr>
          <w:p w14:paraId="28095298" w14:textId="77777777" w:rsidR="002809E3" w:rsidRPr="000D6993" w:rsidRDefault="002809E3" w:rsidP="002809E3">
            <w:pPr>
              <w:jc w:val="center"/>
              <w:rPr>
                <w:rFonts w:ascii="GHEA Mariam" w:hAnsi="GHEA Mariam"/>
                <w:sz w:val="20"/>
                <w:szCs w:val="20"/>
              </w:rPr>
            </w:pPr>
          </w:p>
        </w:tc>
        <w:tc>
          <w:tcPr>
            <w:tcW w:w="3828" w:type="dxa"/>
            <w:vAlign w:val="center"/>
          </w:tcPr>
          <w:p w14:paraId="08B25C9A" w14:textId="6664BB8A" w:rsidR="002809E3" w:rsidRPr="000D6993" w:rsidRDefault="002809E3" w:rsidP="002809E3">
            <w:pPr>
              <w:jc w:val="center"/>
              <w:rPr>
                <w:rFonts w:ascii="GHEA Mariam" w:hAnsi="GHEA Mariam"/>
                <w:sz w:val="18"/>
                <w:szCs w:val="18"/>
              </w:rPr>
            </w:pPr>
            <w:r w:rsidRPr="000D6993">
              <w:rPr>
                <w:rFonts w:ascii="GHEA Mariam" w:hAnsi="GHEA Mariam"/>
                <w:sz w:val="18"/>
                <w:szCs w:val="18"/>
                <w:lang w:val="hy-AM"/>
              </w:rPr>
              <w:t xml:space="preserve">Внешний вид: корни свежие, целые, без болезней, сухие, не грязные, без трещин и повреждений. </w:t>
            </w:r>
            <w:r w:rsidRPr="000D6993">
              <w:rPr>
                <w:rFonts w:ascii="GHEA Mariam" w:hAnsi="GHEA Mariam"/>
                <w:sz w:val="18"/>
                <w:szCs w:val="18"/>
                <w:lang w:val="hy-AM"/>
              </w:rPr>
              <w:br/>
              <w:t>Внутреннее строение: мякоть сочная, темно-красная различных оттенков.Размер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от общей суммы. Количество почвы, прикрепленной к корням, составляет не более 1% от общего количества.</w:t>
            </w:r>
          </w:p>
        </w:tc>
        <w:tc>
          <w:tcPr>
            <w:tcW w:w="850" w:type="dxa"/>
            <w:vAlign w:val="center"/>
          </w:tcPr>
          <w:p w14:paraId="3D972915" w14:textId="3FD29313" w:rsidR="002809E3" w:rsidRPr="000D6993" w:rsidRDefault="002809E3" w:rsidP="002809E3">
            <w:pPr>
              <w:jc w:val="center"/>
              <w:rPr>
                <w:rFonts w:ascii="GHEA Mariam" w:hAnsi="GHEA Mariam"/>
                <w:sz w:val="20"/>
                <w:szCs w:val="20"/>
                <w:lang w:val="hy-AM"/>
              </w:rPr>
            </w:pPr>
            <w:r w:rsidRPr="000D6993">
              <w:rPr>
                <w:rFonts w:ascii="GHEA Mariam" w:hAnsi="GHEA Mariam"/>
                <w:sz w:val="20"/>
                <w:szCs w:val="20"/>
                <w:lang w:val="hy-AM"/>
              </w:rPr>
              <w:t>кг</w:t>
            </w:r>
          </w:p>
        </w:tc>
        <w:tc>
          <w:tcPr>
            <w:tcW w:w="851" w:type="dxa"/>
            <w:vAlign w:val="center"/>
          </w:tcPr>
          <w:p w14:paraId="6B0FD9C0" w14:textId="77777777" w:rsidR="002809E3" w:rsidRPr="000D6993" w:rsidRDefault="002809E3" w:rsidP="002809E3">
            <w:pPr>
              <w:jc w:val="center"/>
              <w:rPr>
                <w:rFonts w:ascii="GHEA Mariam" w:hAnsi="GHEA Mariam"/>
                <w:sz w:val="20"/>
                <w:szCs w:val="20"/>
              </w:rPr>
            </w:pPr>
          </w:p>
        </w:tc>
        <w:tc>
          <w:tcPr>
            <w:tcW w:w="992" w:type="dxa"/>
            <w:vAlign w:val="center"/>
          </w:tcPr>
          <w:p w14:paraId="5A2193C2" w14:textId="77777777" w:rsidR="002809E3" w:rsidRPr="000D6993" w:rsidRDefault="002809E3" w:rsidP="002809E3">
            <w:pPr>
              <w:jc w:val="center"/>
              <w:rPr>
                <w:rFonts w:ascii="GHEA Mariam" w:hAnsi="GHEA Mariam"/>
                <w:sz w:val="20"/>
                <w:szCs w:val="20"/>
              </w:rPr>
            </w:pPr>
          </w:p>
        </w:tc>
        <w:tc>
          <w:tcPr>
            <w:tcW w:w="992" w:type="dxa"/>
            <w:vAlign w:val="center"/>
          </w:tcPr>
          <w:p w14:paraId="552E60CD" w14:textId="229E200A" w:rsidR="002809E3" w:rsidRPr="000D6993" w:rsidRDefault="002809E3" w:rsidP="002809E3">
            <w:pPr>
              <w:jc w:val="center"/>
              <w:rPr>
                <w:rFonts w:ascii="GHEA Mariam" w:hAnsi="GHEA Mariam"/>
                <w:sz w:val="20"/>
                <w:szCs w:val="20"/>
              </w:rPr>
            </w:pPr>
          </w:p>
        </w:tc>
        <w:tc>
          <w:tcPr>
            <w:tcW w:w="1418" w:type="dxa"/>
            <w:vMerge w:val="restart"/>
            <w:vAlign w:val="center"/>
          </w:tcPr>
          <w:p w14:paraId="6F4484D1" w14:textId="74AE5A95" w:rsidR="002809E3" w:rsidRPr="000D6993" w:rsidRDefault="002809E3" w:rsidP="002809E3">
            <w:pPr>
              <w:jc w:val="center"/>
              <w:rPr>
                <w:rFonts w:ascii="GHEA Mariam" w:hAnsi="GHEA Mariam" w:cs="Arial"/>
                <w:sz w:val="20"/>
                <w:szCs w:val="20"/>
              </w:rPr>
            </w:pPr>
            <w:r w:rsidRPr="000D6993">
              <w:rPr>
                <w:rFonts w:ascii="GHEA Mariam" w:hAnsi="GHEA Mariam" w:cs="Sylfaen"/>
                <w:sz w:val="20"/>
                <w:szCs w:val="20"/>
                <w:lang w:val="hy-AM"/>
              </w:rPr>
              <w:t>НОЦ «Канакераванская средняя школа»</w:t>
            </w:r>
          </w:p>
        </w:tc>
        <w:tc>
          <w:tcPr>
            <w:tcW w:w="992" w:type="dxa"/>
            <w:vAlign w:val="center"/>
          </w:tcPr>
          <w:p w14:paraId="32A838CB" w14:textId="6F8003BA"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212,5</w:t>
            </w:r>
          </w:p>
        </w:tc>
        <w:tc>
          <w:tcPr>
            <w:tcW w:w="1276" w:type="dxa"/>
            <w:vMerge w:val="restart"/>
            <w:vAlign w:val="center"/>
          </w:tcPr>
          <w:p w14:paraId="08749178" w14:textId="77777777" w:rsidR="002809E3" w:rsidRPr="000D6993" w:rsidRDefault="002809E3" w:rsidP="002809E3">
            <w:pPr>
              <w:jc w:val="center"/>
              <w:rPr>
                <w:rFonts w:ascii="GHEA Mariam" w:hAnsi="GHEA Mariam" w:cs="Arial"/>
                <w:sz w:val="20"/>
                <w:szCs w:val="20"/>
                <w:lang w:val="hy-AM"/>
              </w:rPr>
            </w:pPr>
            <w:r w:rsidRPr="000D6993">
              <w:rPr>
                <w:rFonts w:ascii="GHEA Mariam" w:hAnsi="GHEA Mariam" w:cs="Arial"/>
                <w:sz w:val="20"/>
                <w:szCs w:val="20"/>
                <w:lang w:val="hy-AM"/>
              </w:rPr>
              <w:t>До:</w:t>
            </w:r>
          </w:p>
          <w:p w14:paraId="7A9788C0" w14:textId="46A28208" w:rsidR="002809E3" w:rsidRPr="000D6993" w:rsidRDefault="002809E3" w:rsidP="002809E3">
            <w:pPr>
              <w:jc w:val="center"/>
              <w:rPr>
                <w:rFonts w:ascii="GHEA Mariam" w:hAnsi="GHEA Mariam" w:cs="Arial"/>
                <w:sz w:val="20"/>
                <w:szCs w:val="20"/>
                <w:lang w:val="hy-AM"/>
              </w:rPr>
            </w:pPr>
            <w:r w:rsidRPr="000D6993">
              <w:rPr>
                <w:rFonts w:ascii="GHEA Mariam" w:hAnsi="GHEA Mariam" w:cs="Arial"/>
                <w:sz w:val="20"/>
                <w:szCs w:val="20"/>
                <w:lang w:val="hy-AM"/>
              </w:rPr>
              <w:t xml:space="preserve">25 </w:t>
            </w:r>
            <w:r w:rsidRPr="000D6993">
              <w:rPr>
                <w:rFonts w:ascii="Cambria Math" w:hAnsi="Cambria Math" w:cs="Cambria Math"/>
                <w:sz w:val="20"/>
                <w:szCs w:val="20"/>
                <w:lang w:val="hy-AM"/>
              </w:rPr>
              <w:t xml:space="preserve">. </w:t>
            </w:r>
            <w:r w:rsidRPr="000D6993">
              <w:rPr>
                <w:rFonts w:ascii="GHEA Mariam" w:hAnsi="GHEA Mariam" w:cs="Arial"/>
                <w:sz w:val="20"/>
                <w:szCs w:val="20"/>
                <w:lang w:val="hy-AM"/>
              </w:rPr>
              <w:t xml:space="preserve">12 </w:t>
            </w:r>
            <w:r w:rsidRPr="000D6993">
              <w:rPr>
                <w:rFonts w:ascii="Cambria Math" w:hAnsi="Cambria Math" w:cs="Cambria Math"/>
                <w:sz w:val="20"/>
                <w:szCs w:val="20"/>
                <w:lang w:val="hy-AM"/>
              </w:rPr>
              <w:t xml:space="preserve">. </w:t>
            </w:r>
            <w:r w:rsidRPr="000D6993">
              <w:rPr>
                <w:rFonts w:ascii="GHEA Mariam" w:hAnsi="GHEA Mariam" w:cs="Arial"/>
                <w:sz w:val="20"/>
                <w:szCs w:val="20"/>
                <w:lang w:val="hy-AM"/>
              </w:rPr>
              <w:t xml:space="preserve">2024 </w:t>
            </w:r>
            <w:r w:rsidRPr="000D6993">
              <w:rPr>
                <w:rFonts w:ascii="Cambria Math" w:hAnsi="Cambria Math" w:cs="Cambria Math"/>
                <w:sz w:val="20"/>
                <w:szCs w:val="20"/>
                <w:lang w:val="hy-AM"/>
              </w:rPr>
              <w:t>_</w:t>
            </w:r>
          </w:p>
        </w:tc>
      </w:tr>
      <w:tr w:rsidR="002809E3" w:rsidRPr="000D6993" w14:paraId="75501177" w14:textId="77777777" w:rsidTr="002809E3">
        <w:trPr>
          <w:trHeight w:val="20"/>
        </w:trPr>
        <w:tc>
          <w:tcPr>
            <w:tcW w:w="1277" w:type="dxa"/>
            <w:vAlign w:val="center"/>
          </w:tcPr>
          <w:p w14:paraId="2385A5E8" w14:textId="77777777"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14:paraId="593A70D9" w14:textId="7E89D6B9"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3221110</w:t>
            </w:r>
          </w:p>
        </w:tc>
        <w:tc>
          <w:tcPr>
            <w:tcW w:w="1418" w:type="dxa"/>
            <w:vAlign w:val="center"/>
          </w:tcPr>
          <w:p w14:paraId="32081E2F" w14:textId="08FF8460"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Морковь</w:t>
            </w:r>
          </w:p>
        </w:tc>
        <w:tc>
          <w:tcPr>
            <w:tcW w:w="850" w:type="dxa"/>
            <w:vAlign w:val="center"/>
          </w:tcPr>
          <w:p w14:paraId="7C7AB362" w14:textId="77777777" w:rsidR="002809E3" w:rsidRPr="000D6993" w:rsidRDefault="002809E3" w:rsidP="002809E3">
            <w:pPr>
              <w:jc w:val="center"/>
              <w:rPr>
                <w:rFonts w:ascii="GHEA Mariam" w:hAnsi="GHEA Mariam"/>
                <w:sz w:val="20"/>
                <w:szCs w:val="20"/>
              </w:rPr>
            </w:pPr>
          </w:p>
        </w:tc>
        <w:tc>
          <w:tcPr>
            <w:tcW w:w="3828" w:type="dxa"/>
            <w:vAlign w:val="center"/>
          </w:tcPr>
          <w:p w14:paraId="0A40AD4B" w14:textId="25E459B8" w:rsidR="002809E3" w:rsidRPr="000D6993" w:rsidRDefault="002809E3" w:rsidP="002809E3">
            <w:pPr>
              <w:jc w:val="center"/>
              <w:rPr>
                <w:rFonts w:ascii="GHEA Mariam" w:hAnsi="GHEA Mariam"/>
                <w:sz w:val="18"/>
                <w:szCs w:val="18"/>
              </w:rPr>
            </w:pPr>
            <w:r w:rsidRPr="000D6993">
              <w:rPr>
                <w:rFonts w:ascii="GHEA Mariam" w:hAnsi="GHEA Mariam"/>
                <w:iCs/>
                <w:sz w:val="18"/>
                <w:szCs w:val="18"/>
                <w:lang w:val="hy-AM"/>
              </w:rPr>
              <w:t>Общий и выбранный тип. Безопасность и маркировка по данным Правительства РА 2006г. «Технический регламент свежих фруктов и овощей» и статья 9 Закона РА «О безопасности пищевых продуктов», утвержденного Постановлением № 1913 от 21 декабря.</w:t>
            </w:r>
          </w:p>
        </w:tc>
        <w:tc>
          <w:tcPr>
            <w:tcW w:w="850" w:type="dxa"/>
            <w:vAlign w:val="center"/>
          </w:tcPr>
          <w:p w14:paraId="6E44BEEE" w14:textId="19025703"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кг</w:t>
            </w:r>
          </w:p>
        </w:tc>
        <w:tc>
          <w:tcPr>
            <w:tcW w:w="851" w:type="dxa"/>
            <w:vAlign w:val="center"/>
          </w:tcPr>
          <w:p w14:paraId="5E5DA280" w14:textId="77777777" w:rsidR="002809E3" w:rsidRPr="000D6993" w:rsidRDefault="002809E3" w:rsidP="002809E3">
            <w:pPr>
              <w:jc w:val="center"/>
              <w:rPr>
                <w:rFonts w:ascii="GHEA Mariam" w:hAnsi="GHEA Mariam"/>
                <w:sz w:val="20"/>
                <w:szCs w:val="20"/>
              </w:rPr>
            </w:pPr>
          </w:p>
        </w:tc>
        <w:tc>
          <w:tcPr>
            <w:tcW w:w="992" w:type="dxa"/>
            <w:vAlign w:val="center"/>
          </w:tcPr>
          <w:p w14:paraId="492FF406" w14:textId="77777777" w:rsidR="002809E3" w:rsidRPr="000D6993" w:rsidRDefault="002809E3" w:rsidP="002809E3">
            <w:pPr>
              <w:jc w:val="center"/>
              <w:rPr>
                <w:rFonts w:ascii="GHEA Mariam" w:hAnsi="GHEA Mariam"/>
                <w:sz w:val="20"/>
                <w:szCs w:val="20"/>
              </w:rPr>
            </w:pPr>
          </w:p>
        </w:tc>
        <w:tc>
          <w:tcPr>
            <w:tcW w:w="992" w:type="dxa"/>
            <w:vAlign w:val="center"/>
          </w:tcPr>
          <w:p w14:paraId="4FB156C1" w14:textId="273FF7AD" w:rsidR="002809E3" w:rsidRPr="000D6993" w:rsidRDefault="002809E3" w:rsidP="002809E3">
            <w:pPr>
              <w:jc w:val="center"/>
              <w:rPr>
                <w:rFonts w:ascii="GHEA Mariam" w:hAnsi="GHEA Mariam"/>
                <w:sz w:val="20"/>
                <w:szCs w:val="20"/>
              </w:rPr>
            </w:pPr>
          </w:p>
        </w:tc>
        <w:tc>
          <w:tcPr>
            <w:tcW w:w="1418" w:type="dxa"/>
            <w:vMerge/>
            <w:vAlign w:val="center"/>
          </w:tcPr>
          <w:p w14:paraId="615A1C61" w14:textId="77777777" w:rsidR="002809E3" w:rsidRPr="000D6993" w:rsidRDefault="002809E3" w:rsidP="002809E3">
            <w:pPr>
              <w:jc w:val="center"/>
              <w:rPr>
                <w:rFonts w:ascii="GHEA Mariam" w:hAnsi="GHEA Mariam" w:cs="Arial"/>
                <w:sz w:val="20"/>
                <w:szCs w:val="20"/>
              </w:rPr>
            </w:pPr>
          </w:p>
        </w:tc>
        <w:tc>
          <w:tcPr>
            <w:tcW w:w="992" w:type="dxa"/>
            <w:vAlign w:val="center"/>
          </w:tcPr>
          <w:p w14:paraId="58FF8F27" w14:textId="3057B8BF"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314,5</w:t>
            </w:r>
          </w:p>
        </w:tc>
        <w:tc>
          <w:tcPr>
            <w:tcW w:w="1276" w:type="dxa"/>
            <w:vMerge/>
            <w:vAlign w:val="center"/>
          </w:tcPr>
          <w:p w14:paraId="5F23A3CE" w14:textId="77777777" w:rsidR="002809E3" w:rsidRPr="000D6993" w:rsidRDefault="002809E3" w:rsidP="002809E3">
            <w:pPr>
              <w:jc w:val="center"/>
              <w:rPr>
                <w:rFonts w:ascii="GHEA Mariam" w:hAnsi="GHEA Mariam" w:cs="Arial"/>
                <w:sz w:val="20"/>
                <w:szCs w:val="20"/>
              </w:rPr>
            </w:pPr>
          </w:p>
        </w:tc>
      </w:tr>
      <w:tr w:rsidR="002809E3" w:rsidRPr="000D6993" w14:paraId="524A40B3" w14:textId="77777777" w:rsidTr="002809E3">
        <w:trPr>
          <w:trHeight w:val="20"/>
        </w:trPr>
        <w:tc>
          <w:tcPr>
            <w:tcW w:w="1277" w:type="dxa"/>
            <w:vAlign w:val="center"/>
          </w:tcPr>
          <w:p w14:paraId="24BD0B05" w14:textId="77777777"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14:paraId="035C737F" w14:textId="4D861271"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3221113</w:t>
            </w:r>
          </w:p>
        </w:tc>
        <w:tc>
          <w:tcPr>
            <w:tcW w:w="1418" w:type="dxa"/>
            <w:vAlign w:val="center"/>
          </w:tcPr>
          <w:p w14:paraId="0CC776DA" w14:textId="2B7E6267"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Бобы</w:t>
            </w:r>
          </w:p>
        </w:tc>
        <w:tc>
          <w:tcPr>
            <w:tcW w:w="850" w:type="dxa"/>
            <w:vAlign w:val="center"/>
          </w:tcPr>
          <w:p w14:paraId="5B274703" w14:textId="77777777" w:rsidR="002809E3" w:rsidRPr="000D6993" w:rsidRDefault="002809E3" w:rsidP="002809E3">
            <w:pPr>
              <w:jc w:val="center"/>
              <w:rPr>
                <w:rFonts w:ascii="GHEA Mariam" w:hAnsi="GHEA Mariam"/>
                <w:sz w:val="20"/>
                <w:szCs w:val="20"/>
              </w:rPr>
            </w:pPr>
          </w:p>
        </w:tc>
        <w:tc>
          <w:tcPr>
            <w:tcW w:w="3828" w:type="dxa"/>
            <w:vAlign w:val="center"/>
          </w:tcPr>
          <w:p w14:paraId="1CB82D31" w14:textId="77777777" w:rsidR="002809E3" w:rsidRPr="000D6993" w:rsidRDefault="002809E3" w:rsidP="002809E3">
            <w:pPr>
              <w:pStyle w:val="af4"/>
              <w:jc w:val="center"/>
              <w:rPr>
                <w:rFonts w:ascii="GHEA Mariam" w:hAnsi="GHEA Mariam"/>
                <w:color w:val="000000"/>
                <w:sz w:val="18"/>
                <w:szCs w:val="18"/>
              </w:rPr>
            </w:pPr>
            <w:r w:rsidRPr="000D6993">
              <w:rPr>
                <w:rFonts w:ascii="GHEA Mariam" w:hAnsi="GHEA Mariam"/>
                <w:color w:val="000000"/>
                <w:sz w:val="18"/>
                <w:szCs w:val="18"/>
              </w:rPr>
              <w:br/>
              <w:t xml:space="preserve">Бобы цветной , однотонный , цветной светлая , сухая - влажность от 15% нет более или середина при сухости : (15,1-18,0) %. Безопасность по Н 2-III-4.9-01-2010 гигиеническая . норм , « Продукты питания </w:t>
            </w:r>
            <w:r w:rsidRPr="000D6993">
              <w:rPr>
                <w:rFonts w:ascii="GHEA Mariam" w:hAnsi="GHEA Mariam"/>
                <w:color w:val="000000"/>
                <w:sz w:val="18"/>
                <w:szCs w:val="18"/>
              </w:rPr>
              <w:lastRenderedPageBreak/>
              <w:t>безопасность о « Статья 8 Закона Республики Армения . Право на участие остаток период нет менее 50%</w:t>
            </w:r>
          </w:p>
          <w:p w14:paraId="0CDC1250" w14:textId="77777777" w:rsidR="002809E3" w:rsidRPr="000D6993" w:rsidRDefault="002809E3" w:rsidP="002809E3">
            <w:pPr>
              <w:jc w:val="center"/>
              <w:rPr>
                <w:rFonts w:ascii="GHEA Mariam" w:hAnsi="GHEA Mariam"/>
                <w:sz w:val="18"/>
                <w:szCs w:val="18"/>
              </w:rPr>
            </w:pPr>
          </w:p>
        </w:tc>
        <w:tc>
          <w:tcPr>
            <w:tcW w:w="850" w:type="dxa"/>
            <w:vAlign w:val="center"/>
          </w:tcPr>
          <w:p w14:paraId="71B740D4" w14:textId="49524406"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lastRenderedPageBreak/>
              <w:t>кг</w:t>
            </w:r>
          </w:p>
        </w:tc>
        <w:tc>
          <w:tcPr>
            <w:tcW w:w="851" w:type="dxa"/>
            <w:vAlign w:val="center"/>
          </w:tcPr>
          <w:p w14:paraId="1E3F06F2" w14:textId="77777777" w:rsidR="002809E3" w:rsidRPr="000D6993" w:rsidRDefault="002809E3" w:rsidP="002809E3">
            <w:pPr>
              <w:jc w:val="center"/>
              <w:rPr>
                <w:rFonts w:ascii="GHEA Mariam" w:hAnsi="GHEA Mariam"/>
                <w:sz w:val="20"/>
                <w:szCs w:val="20"/>
              </w:rPr>
            </w:pPr>
          </w:p>
        </w:tc>
        <w:tc>
          <w:tcPr>
            <w:tcW w:w="992" w:type="dxa"/>
            <w:vAlign w:val="center"/>
          </w:tcPr>
          <w:p w14:paraId="72FA2430" w14:textId="77777777" w:rsidR="002809E3" w:rsidRPr="000D6993" w:rsidRDefault="002809E3" w:rsidP="002809E3">
            <w:pPr>
              <w:jc w:val="center"/>
              <w:rPr>
                <w:rFonts w:ascii="GHEA Mariam" w:hAnsi="GHEA Mariam"/>
                <w:sz w:val="20"/>
                <w:szCs w:val="20"/>
              </w:rPr>
            </w:pPr>
          </w:p>
        </w:tc>
        <w:tc>
          <w:tcPr>
            <w:tcW w:w="992" w:type="dxa"/>
            <w:vAlign w:val="center"/>
          </w:tcPr>
          <w:p w14:paraId="014B4113" w14:textId="5C0D6BBB" w:rsidR="002809E3" w:rsidRPr="000D6993" w:rsidRDefault="002809E3" w:rsidP="002809E3">
            <w:pPr>
              <w:jc w:val="center"/>
              <w:rPr>
                <w:rFonts w:ascii="GHEA Mariam" w:hAnsi="GHEA Mariam"/>
                <w:sz w:val="20"/>
                <w:szCs w:val="20"/>
              </w:rPr>
            </w:pPr>
          </w:p>
        </w:tc>
        <w:tc>
          <w:tcPr>
            <w:tcW w:w="1418" w:type="dxa"/>
            <w:vMerge/>
            <w:vAlign w:val="center"/>
          </w:tcPr>
          <w:p w14:paraId="3F0C1E4A" w14:textId="77777777" w:rsidR="002809E3" w:rsidRPr="000D6993" w:rsidRDefault="002809E3" w:rsidP="002809E3">
            <w:pPr>
              <w:jc w:val="center"/>
              <w:rPr>
                <w:rFonts w:ascii="GHEA Mariam" w:hAnsi="GHEA Mariam" w:cs="Arial"/>
                <w:sz w:val="20"/>
                <w:szCs w:val="20"/>
              </w:rPr>
            </w:pPr>
          </w:p>
        </w:tc>
        <w:tc>
          <w:tcPr>
            <w:tcW w:w="992" w:type="dxa"/>
            <w:vAlign w:val="center"/>
          </w:tcPr>
          <w:p w14:paraId="4EF2D30D" w14:textId="30574F21"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212,5</w:t>
            </w:r>
          </w:p>
        </w:tc>
        <w:tc>
          <w:tcPr>
            <w:tcW w:w="1276" w:type="dxa"/>
            <w:vMerge/>
            <w:vAlign w:val="center"/>
          </w:tcPr>
          <w:p w14:paraId="54977AAE" w14:textId="77777777" w:rsidR="002809E3" w:rsidRPr="000D6993" w:rsidRDefault="002809E3" w:rsidP="002809E3">
            <w:pPr>
              <w:jc w:val="center"/>
              <w:rPr>
                <w:rFonts w:ascii="GHEA Mariam" w:hAnsi="GHEA Mariam" w:cs="Arial"/>
                <w:sz w:val="20"/>
                <w:szCs w:val="20"/>
              </w:rPr>
            </w:pPr>
          </w:p>
        </w:tc>
      </w:tr>
      <w:tr w:rsidR="002809E3" w:rsidRPr="000D6993" w14:paraId="6B392AC7" w14:textId="77777777" w:rsidTr="002809E3">
        <w:trPr>
          <w:trHeight w:val="20"/>
        </w:trPr>
        <w:tc>
          <w:tcPr>
            <w:tcW w:w="1277" w:type="dxa"/>
            <w:vAlign w:val="center"/>
          </w:tcPr>
          <w:p w14:paraId="2BA9B3E7" w14:textId="77777777"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14:paraId="28677C70" w14:textId="2A91CBBB"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3221117</w:t>
            </w:r>
          </w:p>
        </w:tc>
        <w:tc>
          <w:tcPr>
            <w:tcW w:w="1418" w:type="dxa"/>
            <w:vAlign w:val="center"/>
          </w:tcPr>
          <w:p w14:paraId="251D8E29" w14:textId="36419542"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Горох</w:t>
            </w:r>
          </w:p>
        </w:tc>
        <w:tc>
          <w:tcPr>
            <w:tcW w:w="850" w:type="dxa"/>
            <w:vAlign w:val="center"/>
          </w:tcPr>
          <w:p w14:paraId="79E37A95" w14:textId="77777777" w:rsidR="002809E3" w:rsidRPr="000D6993" w:rsidRDefault="002809E3" w:rsidP="002809E3">
            <w:pPr>
              <w:jc w:val="center"/>
              <w:rPr>
                <w:rFonts w:ascii="GHEA Mariam" w:hAnsi="GHEA Mariam"/>
                <w:sz w:val="20"/>
                <w:szCs w:val="20"/>
              </w:rPr>
            </w:pPr>
          </w:p>
        </w:tc>
        <w:tc>
          <w:tcPr>
            <w:tcW w:w="3828" w:type="dxa"/>
            <w:vAlign w:val="center"/>
          </w:tcPr>
          <w:p w14:paraId="26E28F1B" w14:textId="52812FF5" w:rsidR="002809E3" w:rsidRPr="000D6993" w:rsidRDefault="002809E3" w:rsidP="002809E3">
            <w:pPr>
              <w:jc w:val="center"/>
              <w:rPr>
                <w:rFonts w:ascii="GHEA Mariam" w:hAnsi="GHEA Mariam"/>
                <w:sz w:val="18"/>
                <w:szCs w:val="18"/>
              </w:rPr>
            </w:pPr>
            <w:r w:rsidRPr="000D6993">
              <w:rPr>
                <w:rFonts w:ascii="GHEA Mariam" w:hAnsi="GHEA Mariam"/>
                <w:color w:val="000000"/>
                <w:sz w:val="18"/>
                <w:szCs w:val="18"/>
                <w:shd w:val="clear" w:color="auto" w:fill="FFFFFF"/>
              </w:rPr>
              <w:t>Сушеный , очищенный , желтый или зеленый цвет : Безопасность : N 2-III-4.9-01-2010 гигиенический. норм и « Продукты питания безопасность о « Статья 8 Закона Республики Армения .</w:t>
            </w:r>
          </w:p>
        </w:tc>
        <w:tc>
          <w:tcPr>
            <w:tcW w:w="850" w:type="dxa"/>
            <w:vAlign w:val="center"/>
          </w:tcPr>
          <w:p w14:paraId="5C98C4B7" w14:textId="74087810"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кг</w:t>
            </w:r>
          </w:p>
        </w:tc>
        <w:tc>
          <w:tcPr>
            <w:tcW w:w="851" w:type="dxa"/>
            <w:vAlign w:val="center"/>
          </w:tcPr>
          <w:p w14:paraId="6BBF8C60" w14:textId="77777777" w:rsidR="002809E3" w:rsidRPr="000D6993" w:rsidRDefault="002809E3" w:rsidP="002809E3">
            <w:pPr>
              <w:jc w:val="center"/>
              <w:rPr>
                <w:rFonts w:ascii="GHEA Mariam" w:hAnsi="GHEA Mariam"/>
                <w:sz w:val="20"/>
                <w:szCs w:val="20"/>
              </w:rPr>
            </w:pPr>
          </w:p>
        </w:tc>
        <w:tc>
          <w:tcPr>
            <w:tcW w:w="992" w:type="dxa"/>
            <w:vAlign w:val="center"/>
          </w:tcPr>
          <w:p w14:paraId="2E792E4B" w14:textId="77777777" w:rsidR="002809E3" w:rsidRPr="000D6993" w:rsidRDefault="002809E3" w:rsidP="002809E3">
            <w:pPr>
              <w:jc w:val="center"/>
              <w:rPr>
                <w:rFonts w:ascii="GHEA Mariam" w:hAnsi="GHEA Mariam"/>
                <w:sz w:val="20"/>
                <w:szCs w:val="20"/>
              </w:rPr>
            </w:pPr>
          </w:p>
        </w:tc>
        <w:tc>
          <w:tcPr>
            <w:tcW w:w="992" w:type="dxa"/>
            <w:vAlign w:val="center"/>
          </w:tcPr>
          <w:p w14:paraId="79F1D0FA" w14:textId="09EAD481" w:rsidR="002809E3" w:rsidRPr="000D6993" w:rsidRDefault="002809E3" w:rsidP="002809E3">
            <w:pPr>
              <w:jc w:val="center"/>
              <w:rPr>
                <w:rFonts w:ascii="GHEA Mariam" w:hAnsi="GHEA Mariam"/>
                <w:sz w:val="20"/>
                <w:szCs w:val="20"/>
              </w:rPr>
            </w:pPr>
          </w:p>
        </w:tc>
        <w:tc>
          <w:tcPr>
            <w:tcW w:w="1418" w:type="dxa"/>
            <w:vMerge/>
            <w:vAlign w:val="center"/>
          </w:tcPr>
          <w:p w14:paraId="4CEB0FF0" w14:textId="77777777" w:rsidR="002809E3" w:rsidRPr="000D6993" w:rsidRDefault="002809E3" w:rsidP="002809E3">
            <w:pPr>
              <w:jc w:val="center"/>
              <w:rPr>
                <w:rFonts w:ascii="GHEA Mariam" w:hAnsi="GHEA Mariam" w:cs="Arial"/>
                <w:sz w:val="20"/>
                <w:szCs w:val="20"/>
              </w:rPr>
            </w:pPr>
          </w:p>
        </w:tc>
        <w:tc>
          <w:tcPr>
            <w:tcW w:w="992" w:type="dxa"/>
            <w:vAlign w:val="center"/>
          </w:tcPr>
          <w:p w14:paraId="70CF539C" w14:textId="2083735E"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212,5</w:t>
            </w:r>
          </w:p>
        </w:tc>
        <w:tc>
          <w:tcPr>
            <w:tcW w:w="1276" w:type="dxa"/>
            <w:vMerge/>
            <w:vAlign w:val="center"/>
          </w:tcPr>
          <w:p w14:paraId="5CC77750" w14:textId="77777777" w:rsidR="002809E3" w:rsidRPr="000D6993" w:rsidRDefault="002809E3" w:rsidP="002809E3">
            <w:pPr>
              <w:jc w:val="center"/>
              <w:rPr>
                <w:rFonts w:ascii="GHEA Mariam" w:hAnsi="GHEA Mariam" w:cs="Arial"/>
                <w:sz w:val="20"/>
                <w:szCs w:val="20"/>
              </w:rPr>
            </w:pPr>
          </w:p>
        </w:tc>
      </w:tr>
      <w:tr w:rsidR="002809E3" w:rsidRPr="000D6993" w14:paraId="125C4E32" w14:textId="77777777" w:rsidTr="002809E3">
        <w:trPr>
          <w:trHeight w:val="20"/>
        </w:trPr>
        <w:tc>
          <w:tcPr>
            <w:tcW w:w="1277" w:type="dxa"/>
            <w:vAlign w:val="center"/>
          </w:tcPr>
          <w:p w14:paraId="51D78A71" w14:textId="77777777"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14:paraId="54E6E532" w14:textId="0D07D408"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3221450</w:t>
            </w:r>
          </w:p>
        </w:tc>
        <w:tc>
          <w:tcPr>
            <w:tcW w:w="1418" w:type="dxa"/>
            <w:vAlign w:val="center"/>
          </w:tcPr>
          <w:p w14:paraId="38F38854" w14:textId="005DDC3A"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Капуста</w:t>
            </w:r>
          </w:p>
        </w:tc>
        <w:tc>
          <w:tcPr>
            <w:tcW w:w="850" w:type="dxa"/>
            <w:vAlign w:val="center"/>
          </w:tcPr>
          <w:p w14:paraId="71C1DE32" w14:textId="77777777" w:rsidR="002809E3" w:rsidRPr="000D6993" w:rsidRDefault="002809E3" w:rsidP="002809E3">
            <w:pPr>
              <w:jc w:val="center"/>
              <w:rPr>
                <w:rFonts w:ascii="GHEA Mariam" w:hAnsi="GHEA Mariam"/>
                <w:sz w:val="20"/>
                <w:szCs w:val="20"/>
              </w:rPr>
            </w:pPr>
          </w:p>
        </w:tc>
        <w:tc>
          <w:tcPr>
            <w:tcW w:w="3828" w:type="dxa"/>
            <w:vAlign w:val="center"/>
          </w:tcPr>
          <w:p w14:paraId="130D5A7E" w14:textId="77777777" w:rsidR="002809E3" w:rsidRPr="000D6993" w:rsidRDefault="002809E3" w:rsidP="002809E3">
            <w:pPr>
              <w:spacing w:line="256" w:lineRule="auto"/>
              <w:jc w:val="center"/>
              <w:rPr>
                <w:rFonts w:ascii="GHEA Mariam" w:hAnsi="GHEA Mariam"/>
                <w:iCs/>
                <w:kern w:val="2"/>
                <w:sz w:val="18"/>
                <w:szCs w:val="18"/>
                <w:lang w:val="hy-AM"/>
              </w:rPr>
            </w:pPr>
            <w:r w:rsidRPr="000D6993">
              <w:rPr>
                <w:rFonts w:ascii="GHEA Mariam" w:hAnsi="GHEA Mariam"/>
                <w:iCs/>
                <w:kern w:val="2"/>
                <w:sz w:val="18"/>
                <w:szCs w:val="18"/>
                <w:lang w:val="hy-AM"/>
              </w:rPr>
              <w:t xml:space="preserve">Капуста свежая для поставок и реализации в сетевые магазины и предприятия общественного питания. Свежая капуста по сроку созревания делится на следующие виды: раннюю, среднюю и позднюю. Внешний вид: головки свежие, целые, чистые, здоровые, полностью сформированные, без болезней, непроросшие, с окраской, характерной для данного ботанического вида. по форме и вкусу и запаху, без постороннего запаха и привкуса. Кочаны не должны быть повреждены сельскохозяйственными вредителями, не должны иметь излишней внешней влаги, должны быть плотными или менее плотными, но не ломкими, ранней капустой разной степени хрупкости. Длина капусты не более 3 см. Масса очищенных кочанов не менее 0,8 кг, ранней капусты - 0,3-0,4 кг. Не допускается наличие капусты с выраженными кочанами и кочанами . Безопасность, упаковка и маркировка согласно постановлению правительства РА от 2006 года. Статья 9 «Технического регламента свежих фруктов и овощей» и Закона Республики Армения «О безопасности пищевых продуктов», утвержденных Постановлением № 1913 от </w:t>
            </w:r>
            <w:r w:rsidRPr="000D6993">
              <w:rPr>
                <w:rFonts w:ascii="GHEA Mariam" w:hAnsi="GHEA Mariam"/>
                <w:iCs/>
                <w:kern w:val="2"/>
                <w:sz w:val="18"/>
                <w:szCs w:val="18"/>
                <w:lang w:val="hy-AM"/>
              </w:rPr>
              <w:lastRenderedPageBreak/>
              <w:t>21 декабря.</w:t>
            </w:r>
          </w:p>
          <w:p w14:paraId="357622A5" w14:textId="77777777" w:rsidR="002809E3" w:rsidRPr="000D6993" w:rsidRDefault="002809E3" w:rsidP="002809E3">
            <w:pPr>
              <w:jc w:val="center"/>
              <w:rPr>
                <w:rFonts w:ascii="GHEA Mariam" w:hAnsi="GHEA Mariam"/>
                <w:sz w:val="18"/>
                <w:szCs w:val="18"/>
              </w:rPr>
            </w:pPr>
          </w:p>
        </w:tc>
        <w:tc>
          <w:tcPr>
            <w:tcW w:w="850" w:type="dxa"/>
            <w:vAlign w:val="center"/>
          </w:tcPr>
          <w:p w14:paraId="101BDECC" w14:textId="03F2EE82"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lastRenderedPageBreak/>
              <w:t>кг</w:t>
            </w:r>
          </w:p>
        </w:tc>
        <w:tc>
          <w:tcPr>
            <w:tcW w:w="851" w:type="dxa"/>
            <w:vAlign w:val="center"/>
          </w:tcPr>
          <w:p w14:paraId="183EFD32" w14:textId="77777777" w:rsidR="002809E3" w:rsidRPr="000D6993" w:rsidRDefault="002809E3" w:rsidP="002809E3">
            <w:pPr>
              <w:jc w:val="center"/>
              <w:rPr>
                <w:rFonts w:ascii="GHEA Mariam" w:hAnsi="GHEA Mariam"/>
                <w:sz w:val="20"/>
                <w:szCs w:val="20"/>
              </w:rPr>
            </w:pPr>
          </w:p>
        </w:tc>
        <w:tc>
          <w:tcPr>
            <w:tcW w:w="992" w:type="dxa"/>
            <w:vAlign w:val="center"/>
          </w:tcPr>
          <w:p w14:paraId="43842CC6" w14:textId="77777777" w:rsidR="002809E3" w:rsidRPr="000D6993" w:rsidRDefault="002809E3" w:rsidP="002809E3">
            <w:pPr>
              <w:jc w:val="center"/>
              <w:rPr>
                <w:rFonts w:ascii="GHEA Mariam" w:hAnsi="GHEA Mariam"/>
                <w:sz w:val="20"/>
                <w:szCs w:val="20"/>
              </w:rPr>
            </w:pPr>
          </w:p>
        </w:tc>
        <w:tc>
          <w:tcPr>
            <w:tcW w:w="992" w:type="dxa"/>
            <w:vAlign w:val="center"/>
          </w:tcPr>
          <w:p w14:paraId="40B677F4" w14:textId="10E71E1A" w:rsidR="002809E3" w:rsidRPr="000D6993" w:rsidRDefault="002809E3" w:rsidP="002809E3">
            <w:pPr>
              <w:jc w:val="center"/>
              <w:rPr>
                <w:rFonts w:ascii="GHEA Mariam" w:hAnsi="GHEA Mariam"/>
                <w:sz w:val="20"/>
                <w:szCs w:val="20"/>
              </w:rPr>
            </w:pPr>
          </w:p>
        </w:tc>
        <w:tc>
          <w:tcPr>
            <w:tcW w:w="1418" w:type="dxa"/>
            <w:vMerge/>
            <w:vAlign w:val="center"/>
          </w:tcPr>
          <w:p w14:paraId="3324A52E" w14:textId="77777777" w:rsidR="002809E3" w:rsidRPr="000D6993" w:rsidRDefault="002809E3" w:rsidP="002809E3">
            <w:pPr>
              <w:jc w:val="center"/>
              <w:rPr>
                <w:rFonts w:ascii="GHEA Mariam" w:hAnsi="GHEA Mariam" w:cs="Arial"/>
                <w:sz w:val="20"/>
                <w:szCs w:val="20"/>
              </w:rPr>
            </w:pPr>
          </w:p>
        </w:tc>
        <w:tc>
          <w:tcPr>
            <w:tcW w:w="992" w:type="dxa"/>
            <w:vAlign w:val="center"/>
          </w:tcPr>
          <w:p w14:paraId="1FE1B1E0" w14:textId="6DED9079"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1062,5</w:t>
            </w:r>
          </w:p>
        </w:tc>
        <w:tc>
          <w:tcPr>
            <w:tcW w:w="1276" w:type="dxa"/>
            <w:vMerge/>
            <w:vAlign w:val="center"/>
          </w:tcPr>
          <w:p w14:paraId="3071A1E3" w14:textId="77777777" w:rsidR="002809E3" w:rsidRPr="000D6993" w:rsidRDefault="002809E3" w:rsidP="002809E3">
            <w:pPr>
              <w:jc w:val="center"/>
              <w:rPr>
                <w:rFonts w:ascii="GHEA Mariam" w:hAnsi="GHEA Mariam" w:cs="Arial"/>
                <w:sz w:val="20"/>
                <w:szCs w:val="20"/>
              </w:rPr>
            </w:pPr>
          </w:p>
        </w:tc>
      </w:tr>
      <w:tr w:rsidR="002809E3" w:rsidRPr="000D6993" w14:paraId="6996DA58" w14:textId="77777777" w:rsidTr="002809E3">
        <w:trPr>
          <w:trHeight w:val="20"/>
        </w:trPr>
        <w:tc>
          <w:tcPr>
            <w:tcW w:w="1277" w:type="dxa"/>
            <w:vAlign w:val="center"/>
          </w:tcPr>
          <w:p w14:paraId="31522100" w14:textId="77777777"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14:paraId="36C8DBDC" w14:textId="2BD63BB8"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3222128</w:t>
            </w:r>
          </w:p>
        </w:tc>
        <w:tc>
          <w:tcPr>
            <w:tcW w:w="1418" w:type="dxa"/>
            <w:vAlign w:val="center"/>
          </w:tcPr>
          <w:p w14:paraId="52A75F1D" w14:textId="54BDC07C"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Яблоко</w:t>
            </w:r>
          </w:p>
        </w:tc>
        <w:tc>
          <w:tcPr>
            <w:tcW w:w="850" w:type="dxa"/>
            <w:vAlign w:val="center"/>
          </w:tcPr>
          <w:p w14:paraId="79F8AD5B" w14:textId="77777777" w:rsidR="002809E3" w:rsidRPr="000D6993" w:rsidRDefault="002809E3" w:rsidP="002809E3">
            <w:pPr>
              <w:jc w:val="center"/>
              <w:rPr>
                <w:rFonts w:ascii="GHEA Mariam" w:hAnsi="GHEA Mariam"/>
                <w:sz w:val="20"/>
                <w:szCs w:val="20"/>
              </w:rPr>
            </w:pPr>
          </w:p>
        </w:tc>
        <w:tc>
          <w:tcPr>
            <w:tcW w:w="3828" w:type="dxa"/>
            <w:vAlign w:val="center"/>
          </w:tcPr>
          <w:p w14:paraId="541F6362" w14:textId="5500521D" w:rsidR="002809E3" w:rsidRPr="000D6993" w:rsidRDefault="002809E3" w:rsidP="002809E3">
            <w:pPr>
              <w:jc w:val="center"/>
              <w:rPr>
                <w:rFonts w:ascii="GHEA Mariam" w:hAnsi="GHEA Mariam"/>
                <w:sz w:val="18"/>
                <w:szCs w:val="18"/>
              </w:rPr>
            </w:pPr>
            <w:r w:rsidRPr="000D6993">
              <w:rPr>
                <w:rFonts w:ascii="GHEA Mariam" w:hAnsi="GHEA Mariam"/>
                <w:sz w:val="18"/>
                <w:szCs w:val="18"/>
                <w:lang w:val="hy-AM"/>
              </w:rPr>
              <w:t>Яблоко свежее, I фруктологическая группа, разные сорта Армении, диаметр узкий не менее 5 см, безопасность и маркировка согласно постановлению правительства РА от 2006 года. Статья 9 «Технического регулирования свежих фруктов и овощей» и Закона Республики Армения «Безопасность пищевых продуктов», утвержденных Постановлением № 1913 от 21 декабря.</w:t>
            </w:r>
          </w:p>
        </w:tc>
        <w:tc>
          <w:tcPr>
            <w:tcW w:w="850" w:type="dxa"/>
            <w:vAlign w:val="center"/>
          </w:tcPr>
          <w:p w14:paraId="53349306" w14:textId="4D9C5FF0"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кг</w:t>
            </w:r>
          </w:p>
        </w:tc>
        <w:tc>
          <w:tcPr>
            <w:tcW w:w="851" w:type="dxa"/>
            <w:vAlign w:val="center"/>
          </w:tcPr>
          <w:p w14:paraId="22F920A7" w14:textId="77777777" w:rsidR="002809E3" w:rsidRPr="000D6993" w:rsidRDefault="002809E3" w:rsidP="002809E3">
            <w:pPr>
              <w:jc w:val="center"/>
              <w:rPr>
                <w:rFonts w:ascii="GHEA Mariam" w:hAnsi="GHEA Mariam"/>
                <w:sz w:val="20"/>
                <w:szCs w:val="20"/>
              </w:rPr>
            </w:pPr>
          </w:p>
        </w:tc>
        <w:tc>
          <w:tcPr>
            <w:tcW w:w="992" w:type="dxa"/>
            <w:vAlign w:val="center"/>
          </w:tcPr>
          <w:p w14:paraId="4A66677B" w14:textId="77777777" w:rsidR="002809E3" w:rsidRPr="000D6993" w:rsidRDefault="002809E3" w:rsidP="002809E3">
            <w:pPr>
              <w:jc w:val="center"/>
              <w:rPr>
                <w:rFonts w:ascii="GHEA Mariam" w:hAnsi="GHEA Mariam"/>
                <w:sz w:val="20"/>
                <w:szCs w:val="20"/>
              </w:rPr>
            </w:pPr>
          </w:p>
        </w:tc>
        <w:tc>
          <w:tcPr>
            <w:tcW w:w="992" w:type="dxa"/>
            <w:vAlign w:val="center"/>
          </w:tcPr>
          <w:p w14:paraId="559CB818" w14:textId="0D7A78A1" w:rsidR="002809E3" w:rsidRPr="000D6993" w:rsidRDefault="002809E3" w:rsidP="002809E3">
            <w:pPr>
              <w:jc w:val="center"/>
              <w:rPr>
                <w:rFonts w:ascii="GHEA Mariam" w:hAnsi="GHEA Mariam"/>
                <w:sz w:val="20"/>
                <w:szCs w:val="20"/>
              </w:rPr>
            </w:pPr>
          </w:p>
        </w:tc>
        <w:tc>
          <w:tcPr>
            <w:tcW w:w="1418" w:type="dxa"/>
            <w:vMerge/>
            <w:vAlign w:val="center"/>
          </w:tcPr>
          <w:p w14:paraId="784F4576" w14:textId="77777777" w:rsidR="002809E3" w:rsidRPr="000D6993" w:rsidRDefault="002809E3" w:rsidP="002809E3">
            <w:pPr>
              <w:jc w:val="center"/>
              <w:rPr>
                <w:rFonts w:ascii="GHEA Mariam" w:hAnsi="GHEA Mariam" w:cs="Arial"/>
                <w:sz w:val="20"/>
                <w:szCs w:val="20"/>
              </w:rPr>
            </w:pPr>
          </w:p>
        </w:tc>
        <w:tc>
          <w:tcPr>
            <w:tcW w:w="992" w:type="dxa"/>
            <w:vAlign w:val="center"/>
          </w:tcPr>
          <w:p w14:paraId="1428AA6B" w14:textId="21C99241"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2125:</w:t>
            </w:r>
          </w:p>
        </w:tc>
        <w:tc>
          <w:tcPr>
            <w:tcW w:w="1276" w:type="dxa"/>
            <w:vMerge/>
            <w:vAlign w:val="center"/>
          </w:tcPr>
          <w:p w14:paraId="771E89BC" w14:textId="77777777" w:rsidR="002809E3" w:rsidRPr="000D6993" w:rsidRDefault="002809E3" w:rsidP="002809E3">
            <w:pPr>
              <w:jc w:val="center"/>
              <w:rPr>
                <w:rFonts w:ascii="GHEA Mariam" w:hAnsi="GHEA Mariam" w:cs="Arial"/>
                <w:sz w:val="20"/>
                <w:szCs w:val="20"/>
              </w:rPr>
            </w:pPr>
          </w:p>
        </w:tc>
      </w:tr>
      <w:tr w:rsidR="002809E3" w:rsidRPr="000D6993" w14:paraId="685D9E0E" w14:textId="77777777" w:rsidTr="002809E3">
        <w:trPr>
          <w:trHeight w:val="20"/>
        </w:trPr>
        <w:tc>
          <w:tcPr>
            <w:tcW w:w="1277" w:type="dxa"/>
            <w:vAlign w:val="center"/>
          </w:tcPr>
          <w:p w14:paraId="361B68BA" w14:textId="77777777"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14:paraId="548D6875" w14:textId="12484D46"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15811100</w:t>
            </w:r>
          </w:p>
        </w:tc>
        <w:tc>
          <w:tcPr>
            <w:tcW w:w="1418" w:type="dxa"/>
            <w:vAlign w:val="center"/>
          </w:tcPr>
          <w:p w14:paraId="4FED35E2" w14:textId="7AC92A0D"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Хлеб</w:t>
            </w:r>
          </w:p>
        </w:tc>
        <w:tc>
          <w:tcPr>
            <w:tcW w:w="850" w:type="dxa"/>
            <w:vAlign w:val="center"/>
          </w:tcPr>
          <w:p w14:paraId="5A38EFB9" w14:textId="77777777" w:rsidR="002809E3" w:rsidRPr="000D6993" w:rsidRDefault="002809E3" w:rsidP="002809E3">
            <w:pPr>
              <w:jc w:val="center"/>
              <w:rPr>
                <w:rFonts w:ascii="GHEA Mariam" w:hAnsi="GHEA Mariam"/>
                <w:sz w:val="20"/>
                <w:szCs w:val="20"/>
              </w:rPr>
            </w:pPr>
          </w:p>
        </w:tc>
        <w:tc>
          <w:tcPr>
            <w:tcW w:w="3828" w:type="dxa"/>
            <w:vAlign w:val="center"/>
          </w:tcPr>
          <w:p w14:paraId="50B77E16" w14:textId="77777777" w:rsidR="002809E3" w:rsidRPr="000D6993" w:rsidRDefault="002809E3" w:rsidP="002809E3">
            <w:pPr>
              <w:jc w:val="center"/>
              <w:rPr>
                <w:rFonts w:ascii="GHEA Mariam" w:hAnsi="GHEA Mariam"/>
                <w:iCs/>
                <w:sz w:val="18"/>
                <w:szCs w:val="18"/>
              </w:rPr>
            </w:pPr>
            <w:r w:rsidRPr="000D6993">
              <w:rPr>
                <w:rFonts w:ascii="GHEA Mariam" w:hAnsi="GHEA Mariam"/>
                <w:sz w:val="18"/>
                <w:szCs w:val="18"/>
                <w:lang w:val="hy-AM"/>
              </w:rPr>
              <w:t xml:space="preserve">Тип: «Матнакаш» и «Раздан»; Изготовлено из высококачественной пшеничной муки, неотбеленной, АСТ 31-99 или эквивалента. Упаковка в бумажный пакет размером больше длины или ширины хлеба. </w:t>
            </w:r>
            <w:r w:rsidRPr="000D6993">
              <w:rPr>
                <w:rFonts w:ascii="GHEA Mariam" w:hAnsi="GHEA Mariam"/>
                <w:sz w:val="18"/>
                <w:szCs w:val="18"/>
                <w:lang w:val="hy-AM"/>
              </w:rPr>
              <w:br/>
              <w:t>Безопасность, маркировка и упаковка согласно Решению Комиссии Таможенного союза от 9 декабря 2011 года № 880 «О безопасности пищевой продукции» (ТС ТК 021/2011),</w:t>
            </w:r>
            <w:r w:rsidRPr="000D6993">
              <w:rPr>
                <w:rFonts w:ascii="Calibri" w:hAnsi="Calibri" w:cs="Calibri"/>
                <w:sz w:val="18"/>
                <w:szCs w:val="18"/>
                <w:lang w:val="hy-AM"/>
              </w:rPr>
              <w:t> </w:t>
            </w:r>
            <w:r w:rsidRPr="000D6993">
              <w:rPr>
                <w:rFonts w:ascii="GHEA Mariam" w:hAnsi="GHEA Mariam"/>
                <w:sz w:val="18"/>
                <w:szCs w:val="18"/>
                <w:lang w:val="hy-AM"/>
              </w:rPr>
              <w:t xml:space="preserve"> </w:t>
            </w:r>
            <w:r w:rsidRPr="000D6993">
              <w:rPr>
                <w:rFonts w:ascii="GHEA Mariam" w:hAnsi="GHEA Mariam" w:cs="GHEA Mariam"/>
                <w:sz w:val="18"/>
                <w:szCs w:val="18"/>
                <w:lang w:val="hy-AM"/>
              </w:rPr>
              <w:t>Таможня</w:t>
            </w:r>
            <w:r w:rsidRPr="000D6993">
              <w:rPr>
                <w:rFonts w:ascii="GHEA Mariam" w:hAnsi="GHEA Mariam"/>
                <w:sz w:val="18"/>
                <w:szCs w:val="18"/>
                <w:lang w:val="hy-AM"/>
              </w:rPr>
              <w:t xml:space="preserve"> </w:t>
            </w:r>
            <w:r w:rsidRPr="000D6993">
              <w:rPr>
                <w:rFonts w:ascii="GHEA Mariam" w:hAnsi="GHEA Mariam" w:cs="GHEA Mariam"/>
                <w:sz w:val="18"/>
                <w:szCs w:val="18"/>
                <w:lang w:val="hy-AM"/>
              </w:rPr>
              <w:t>союз</w:t>
            </w:r>
            <w:r w:rsidRPr="000D6993">
              <w:rPr>
                <w:rFonts w:ascii="GHEA Mariam" w:hAnsi="GHEA Mariam"/>
                <w:sz w:val="18"/>
                <w:szCs w:val="18"/>
                <w:lang w:val="hy-AM"/>
              </w:rPr>
              <w:t xml:space="preserve"> </w:t>
            </w:r>
            <w:r w:rsidRPr="000D6993">
              <w:rPr>
                <w:rFonts w:ascii="GHEA Mariam" w:hAnsi="GHEA Mariam" w:cs="GHEA Mariam"/>
                <w:sz w:val="18"/>
                <w:szCs w:val="18"/>
                <w:lang w:val="hy-AM"/>
              </w:rPr>
              <w:t xml:space="preserve">Комиссия </w:t>
            </w:r>
            <w:r w:rsidRPr="000D6993">
              <w:rPr>
                <w:rFonts w:ascii="GHEA Mariam" w:hAnsi="GHEA Mariam"/>
                <w:sz w:val="18"/>
                <w:szCs w:val="18"/>
                <w:lang w:val="hy-AM"/>
              </w:rPr>
              <w:t xml:space="preserve">2011 </w:t>
            </w:r>
            <w:r w:rsidRPr="000D6993">
              <w:rPr>
                <w:rFonts w:ascii="GHEA Mariam" w:hAnsi="GHEA Mariam" w:cs="GHEA Mariam"/>
                <w:sz w:val="18"/>
                <w:szCs w:val="18"/>
                <w:lang w:val="hy-AM"/>
              </w:rPr>
              <w:t>года</w:t>
            </w:r>
            <w:r w:rsidRPr="000D6993">
              <w:rPr>
                <w:rFonts w:ascii="GHEA Mariam" w:hAnsi="GHEA Mariam"/>
                <w:sz w:val="18"/>
                <w:szCs w:val="18"/>
                <w:lang w:val="hy-AM"/>
              </w:rPr>
              <w:t xml:space="preserve"> 9 </w:t>
            </w:r>
            <w:r w:rsidRPr="000D6993">
              <w:rPr>
                <w:rFonts w:ascii="GHEA Mariam" w:hAnsi="GHEA Mariam" w:cs="GHEA Mariam"/>
                <w:sz w:val="18"/>
                <w:szCs w:val="18"/>
                <w:lang w:val="hy-AM"/>
              </w:rPr>
              <w:t>декабря _</w:t>
            </w:r>
            <w:r w:rsidRPr="000D6993">
              <w:rPr>
                <w:rFonts w:ascii="GHEA Mariam" w:hAnsi="GHEA Mariam"/>
                <w:sz w:val="18"/>
                <w:szCs w:val="18"/>
                <w:lang w:val="hy-AM"/>
              </w:rPr>
              <w:t xml:space="preserve"> </w:t>
            </w:r>
            <w:r w:rsidRPr="000D6993">
              <w:rPr>
                <w:rFonts w:ascii="GHEA Mariam" w:hAnsi="GHEA Mariam" w:cs="GHEA Mariam"/>
                <w:sz w:val="18"/>
                <w:szCs w:val="18"/>
                <w:lang w:val="hy-AM"/>
              </w:rPr>
              <w:t xml:space="preserve">по решению № </w:t>
            </w:r>
            <w:r w:rsidRPr="000D6993">
              <w:rPr>
                <w:rFonts w:ascii="GHEA Mariam" w:hAnsi="GHEA Mariam"/>
                <w:sz w:val="18"/>
                <w:szCs w:val="18"/>
                <w:lang w:val="hy-AM"/>
              </w:rPr>
              <w:t xml:space="preserve">881 </w:t>
            </w:r>
            <w:r w:rsidRPr="000D6993">
              <w:rPr>
                <w:rFonts w:ascii="GHEA Mariam" w:hAnsi="GHEA Mariam" w:cs="GHEA Mariam"/>
                <w:sz w:val="18"/>
                <w:szCs w:val="18"/>
                <w:lang w:val="hy-AM"/>
              </w:rPr>
              <w:t>принял</w:t>
            </w:r>
            <w:r w:rsidRPr="000D6993">
              <w:rPr>
                <w:rFonts w:ascii="GHEA Mariam" w:hAnsi="GHEA Mariam"/>
                <w:sz w:val="18"/>
                <w:szCs w:val="18"/>
                <w:lang w:val="hy-AM"/>
              </w:rPr>
              <w:t xml:space="preserve"> </w:t>
            </w:r>
            <w:r w:rsidRPr="000D6993">
              <w:rPr>
                <w:rFonts w:ascii="GHEA Mariam" w:hAnsi="GHEA Mariam" w:cs="GHEA Mariam"/>
                <w:sz w:val="18"/>
                <w:szCs w:val="18"/>
                <w:lang w:val="hy-AM"/>
              </w:rPr>
              <w:t xml:space="preserve">«Пищевая </w:t>
            </w:r>
            <w:r w:rsidRPr="000D6993">
              <w:rPr>
                <w:rFonts w:ascii="GHEA Mariam" w:hAnsi="GHEA Mariam"/>
                <w:sz w:val="18"/>
                <w:szCs w:val="18"/>
                <w:lang w:val="hy-AM"/>
              </w:rPr>
              <w:t>продукция в части ее маркировки» (ТС ТК 022/2011), утвержденная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(ТС ТК 029/2012), принятый решением Комиссии Таможенного союза от 16 августа 2011 года № 769 «О безопасности упаковки» (ТС ТК 005/2011)</w:t>
            </w:r>
          </w:p>
          <w:p w14:paraId="55517721" w14:textId="77777777" w:rsidR="002809E3" w:rsidRPr="000D6993" w:rsidRDefault="002809E3" w:rsidP="002809E3">
            <w:pPr>
              <w:jc w:val="center"/>
              <w:rPr>
                <w:rFonts w:ascii="GHEA Mariam" w:hAnsi="GHEA Mariam"/>
                <w:sz w:val="18"/>
                <w:szCs w:val="18"/>
              </w:rPr>
            </w:pPr>
          </w:p>
        </w:tc>
        <w:tc>
          <w:tcPr>
            <w:tcW w:w="850" w:type="dxa"/>
            <w:vAlign w:val="center"/>
          </w:tcPr>
          <w:p w14:paraId="31540E8C" w14:textId="50F34168"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кг</w:t>
            </w:r>
          </w:p>
        </w:tc>
        <w:tc>
          <w:tcPr>
            <w:tcW w:w="851" w:type="dxa"/>
            <w:vAlign w:val="center"/>
          </w:tcPr>
          <w:p w14:paraId="00BED75F" w14:textId="77777777" w:rsidR="002809E3" w:rsidRPr="000D6993" w:rsidRDefault="002809E3" w:rsidP="002809E3">
            <w:pPr>
              <w:jc w:val="center"/>
              <w:rPr>
                <w:rFonts w:ascii="GHEA Mariam" w:hAnsi="GHEA Mariam"/>
                <w:sz w:val="20"/>
                <w:szCs w:val="20"/>
              </w:rPr>
            </w:pPr>
          </w:p>
        </w:tc>
        <w:tc>
          <w:tcPr>
            <w:tcW w:w="992" w:type="dxa"/>
            <w:vAlign w:val="center"/>
          </w:tcPr>
          <w:p w14:paraId="34590811" w14:textId="77777777" w:rsidR="002809E3" w:rsidRPr="000D6993" w:rsidRDefault="002809E3" w:rsidP="002809E3">
            <w:pPr>
              <w:jc w:val="center"/>
              <w:rPr>
                <w:rFonts w:ascii="GHEA Mariam" w:hAnsi="GHEA Mariam"/>
                <w:sz w:val="20"/>
                <w:szCs w:val="20"/>
              </w:rPr>
            </w:pPr>
          </w:p>
        </w:tc>
        <w:tc>
          <w:tcPr>
            <w:tcW w:w="992" w:type="dxa"/>
            <w:vAlign w:val="center"/>
          </w:tcPr>
          <w:p w14:paraId="569742A0" w14:textId="2E728045" w:rsidR="002809E3" w:rsidRPr="000D6993" w:rsidRDefault="002809E3" w:rsidP="002809E3">
            <w:pPr>
              <w:jc w:val="center"/>
              <w:rPr>
                <w:rFonts w:ascii="GHEA Mariam" w:hAnsi="GHEA Mariam"/>
                <w:sz w:val="20"/>
                <w:szCs w:val="20"/>
              </w:rPr>
            </w:pPr>
          </w:p>
        </w:tc>
        <w:tc>
          <w:tcPr>
            <w:tcW w:w="1418" w:type="dxa"/>
            <w:vMerge/>
            <w:vAlign w:val="center"/>
          </w:tcPr>
          <w:p w14:paraId="03E3E04A" w14:textId="77777777" w:rsidR="002809E3" w:rsidRPr="000D6993" w:rsidRDefault="002809E3" w:rsidP="002809E3">
            <w:pPr>
              <w:jc w:val="center"/>
              <w:rPr>
                <w:rFonts w:ascii="GHEA Mariam" w:hAnsi="GHEA Mariam" w:cs="Arial"/>
                <w:sz w:val="20"/>
                <w:szCs w:val="20"/>
              </w:rPr>
            </w:pPr>
          </w:p>
        </w:tc>
        <w:tc>
          <w:tcPr>
            <w:tcW w:w="992" w:type="dxa"/>
            <w:vAlign w:val="center"/>
          </w:tcPr>
          <w:p w14:paraId="58201EBE" w14:textId="02303D51"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3017,5</w:t>
            </w:r>
          </w:p>
        </w:tc>
        <w:tc>
          <w:tcPr>
            <w:tcW w:w="1276" w:type="dxa"/>
            <w:vAlign w:val="center"/>
          </w:tcPr>
          <w:p w14:paraId="63485123" w14:textId="77777777" w:rsidR="002809E3" w:rsidRPr="000D6993" w:rsidRDefault="002809E3" w:rsidP="002809E3">
            <w:pPr>
              <w:jc w:val="center"/>
              <w:rPr>
                <w:rFonts w:ascii="GHEA Mariam" w:hAnsi="GHEA Mariam" w:cs="Arial"/>
                <w:sz w:val="20"/>
                <w:szCs w:val="20"/>
              </w:rPr>
            </w:pPr>
          </w:p>
        </w:tc>
      </w:tr>
      <w:tr w:rsidR="002809E3" w:rsidRPr="000D6993" w14:paraId="23E15F3D" w14:textId="77777777" w:rsidTr="002809E3">
        <w:trPr>
          <w:trHeight w:val="2338"/>
        </w:trPr>
        <w:tc>
          <w:tcPr>
            <w:tcW w:w="1277" w:type="dxa"/>
            <w:vAlign w:val="center"/>
          </w:tcPr>
          <w:p w14:paraId="28718EC9" w14:textId="77777777" w:rsidR="002809E3" w:rsidRPr="000D6993" w:rsidRDefault="002809E3" w:rsidP="002809E3">
            <w:pPr>
              <w:pStyle w:val="aff"/>
              <w:numPr>
                <w:ilvl w:val="0"/>
                <w:numId w:val="37"/>
              </w:numPr>
              <w:jc w:val="center"/>
              <w:rPr>
                <w:rFonts w:ascii="GHEA Mariam" w:hAnsi="GHEA Mariam"/>
                <w:sz w:val="20"/>
                <w:szCs w:val="20"/>
              </w:rPr>
            </w:pPr>
          </w:p>
        </w:tc>
        <w:tc>
          <w:tcPr>
            <w:tcW w:w="1417" w:type="dxa"/>
            <w:vAlign w:val="center"/>
          </w:tcPr>
          <w:p w14:paraId="277F8B57" w14:textId="125F3AB3"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15851100</w:t>
            </w:r>
          </w:p>
        </w:tc>
        <w:tc>
          <w:tcPr>
            <w:tcW w:w="1418" w:type="dxa"/>
            <w:vAlign w:val="center"/>
          </w:tcPr>
          <w:p w14:paraId="631145AC" w14:textId="6A5B8FCF"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Макаронные изделия</w:t>
            </w:r>
          </w:p>
        </w:tc>
        <w:tc>
          <w:tcPr>
            <w:tcW w:w="850" w:type="dxa"/>
            <w:vAlign w:val="center"/>
          </w:tcPr>
          <w:p w14:paraId="28AAB2C0" w14:textId="77777777" w:rsidR="002809E3" w:rsidRPr="000D6993" w:rsidRDefault="002809E3" w:rsidP="002809E3">
            <w:pPr>
              <w:jc w:val="center"/>
              <w:rPr>
                <w:rFonts w:ascii="GHEA Mariam" w:hAnsi="GHEA Mariam"/>
                <w:sz w:val="20"/>
                <w:szCs w:val="20"/>
              </w:rPr>
            </w:pPr>
          </w:p>
        </w:tc>
        <w:tc>
          <w:tcPr>
            <w:tcW w:w="3828" w:type="dxa"/>
            <w:vAlign w:val="center"/>
          </w:tcPr>
          <w:p w14:paraId="37982C5E" w14:textId="5A576DB7" w:rsidR="002809E3" w:rsidRPr="000D6993" w:rsidRDefault="002809E3" w:rsidP="002809E3">
            <w:pPr>
              <w:jc w:val="center"/>
              <w:rPr>
                <w:rFonts w:ascii="GHEA Mariam" w:hAnsi="GHEA Mariam"/>
                <w:iCs/>
                <w:sz w:val="18"/>
                <w:szCs w:val="18"/>
                <w:lang w:val="hy-AM"/>
              </w:rPr>
            </w:pPr>
            <w:r w:rsidRPr="000D6993">
              <w:rPr>
                <w:rFonts w:ascii="GHEA Mariam" w:hAnsi="GHEA Mariam"/>
                <w:sz w:val="18"/>
                <w:szCs w:val="18"/>
                <w:lang w:val="hy-AM"/>
              </w:rPr>
              <w:t>Макаронные изделия из рыхлого теста в зависимости от сорта и качества муки: А (из муки твердых сортов пшеницы), Б (из муки мягкой стекловидной пшеницы), Б (из муки хлебопекарной), калиброванные и безкалибровочные. Безопасность соответствует гигиеническим нормам N 2-III-4.9-01-2010, а маркировка - согласно статье 9 Закона РА "О безопасности пищевых продуктов".</w:t>
            </w:r>
          </w:p>
        </w:tc>
        <w:tc>
          <w:tcPr>
            <w:tcW w:w="850" w:type="dxa"/>
            <w:vAlign w:val="center"/>
          </w:tcPr>
          <w:p w14:paraId="63EAE9F6" w14:textId="09A953B9" w:rsidR="002809E3" w:rsidRPr="000D6993" w:rsidRDefault="002809E3" w:rsidP="002809E3">
            <w:pPr>
              <w:jc w:val="center"/>
              <w:rPr>
                <w:rFonts w:ascii="GHEA Mariam" w:hAnsi="GHEA Mariam"/>
                <w:sz w:val="20"/>
                <w:szCs w:val="20"/>
                <w:lang w:val="hy-AM"/>
              </w:rPr>
            </w:pPr>
            <w:r w:rsidRPr="000D6993">
              <w:rPr>
                <w:rFonts w:ascii="GHEA Mariam" w:hAnsi="GHEA Mariam"/>
                <w:sz w:val="20"/>
                <w:szCs w:val="20"/>
                <w:lang w:val="hy-AM"/>
              </w:rPr>
              <w:t>кг</w:t>
            </w:r>
          </w:p>
        </w:tc>
        <w:tc>
          <w:tcPr>
            <w:tcW w:w="851" w:type="dxa"/>
            <w:vAlign w:val="center"/>
          </w:tcPr>
          <w:p w14:paraId="461E7E13" w14:textId="77777777" w:rsidR="002809E3" w:rsidRPr="000D6993" w:rsidRDefault="002809E3" w:rsidP="002809E3">
            <w:pPr>
              <w:jc w:val="center"/>
              <w:rPr>
                <w:rFonts w:ascii="GHEA Mariam" w:hAnsi="GHEA Mariam"/>
                <w:sz w:val="20"/>
                <w:szCs w:val="20"/>
                <w:lang w:val="hy-AM"/>
              </w:rPr>
            </w:pPr>
          </w:p>
        </w:tc>
        <w:tc>
          <w:tcPr>
            <w:tcW w:w="992" w:type="dxa"/>
            <w:vAlign w:val="center"/>
          </w:tcPr>
          <w:p w14:paraId="1AD77479" w14:textId="77777777" w:rsidR="002809E3" w:rsidRPr="000D6993" w:rsidRDefault="002809E3" w:rsidP="002809E3">
            <w:pPr>
              <w:jc w:val="center"/>
              <w:rPr>
                <w:rFonts w:ascii="GHEA Mariam" w:hAnsi="GHEA Mariam"/>
                <w:sz w:val="20"/>
                <w:szCs w:val="20"/>
                <w:lang w:val="hy-AM"/>
              </w:rPr>
            </w:pPr>
          </w:p>
        </w:tc>
        <w:tc>
          <w:tcPr>
            <w:tcW w:w="992" w:type="dxa"/>
            <w:vAlign w:val="center"/>
          </w:tcPr>
          <w:p w14:paraId="569C0A11" w14:textId="79AFB15A" w:rsidR="002809E3" w:rsidRPr="000D6993" w:rsidRDefault="002809E3" w:rsidP="002809E3">
            <w:pPr>
              <w:jc w:val="center"/>
              <w:rPr>
                <w:rFonts w:ascii="GHEA Mariam" w:hAnsi="GHEA Mariam"/>
                <w:sz w:val="20"/>
                <w:szCs w:val="20"/>
                <w:lang w:val="hy-AM"/>
              </w:rPr>
            </w:pPr>
          </w:p>
        </w:tc>
        <w:tc>
          <w:tcPr>
            <w:tcW w:w="1418" w:type="dxa"/>
            <w:vMerge/>
            <w:vAlign w:val="center"/>
          </w:tcPr>
          <w:p w14:paraId="3B3B0C49" w14:textId="77777777" w:rsidR="002809E3" w:rsidRPr="000D6993" w:rsidRDefault="002809E3" w:rsidP="002809E3">
            <w:pPr>
              <w:jc w:val="center"/>
              <w:rPr>
                <w:rFonts w:ascii="GHEA Mariam" w:hAnsi="GHEA Mariam" w:cs="Arial"/>
                <w:sz w:val="20"/>
                <w:szCs w:val="20"/>
                <w:lang w:val="hy-AM"/>
              </w:rPr>
            </w:pPr>
          </w:p>
        </w:tc>
        <w:tc>
          <w:tcPr>
            <w:tcW w:w="992" w:type="dxa"/>
            <w:vAlign w:val="center"/>
          </w:tcPr>
          <w:p w14:paraId="63532BC0" w14:textId="0FACF6D7" w:rsidR="002809E3" w:rsidRPr="000D6993" w:rsidRDefault="002809E3" w:rsidP="002809E3">
            <w:pPr>
              <w:jc w:val="center"/>
              <w:rPr>
                <w:rFonts w:ascii="GHEA Mariam" w:hAnsi="GHEA Mariam" w:cs="Arial"/>
                <w:sz w:val="20"/>
                <w:szCs w:val="20"/>
                <w:lang w:val="hy-AM"/>
              </w:rPr>
            </w:pPr>
            <w:r w:rsidRPr="000D6993">
              <w:rPr>
                <w:rFonts w:ascii="GHEA Mariam" w:hAnsi="GHEA Mariam" w:cs="Calibri"/>
                <w:color w:val="000000"/>
                <w:sz w:val="20"/>
                <w:szCs w:val="20"/>
              </w:rPr>
              <w:t>425:</w:t>
            </w:r>
          </w:p>
        </w:tc>
        <w:tc>
          <w:tcPr>
            <w:tcW w:w="1276" w:type="dxa"/>
            <w:vAlign w:val="center"/>
          </w:tcPr>
          <w:p w14:paraId="08C25FC9" w14:textId="77777777" w:rsidR="002809E3" w:rsidRPr="000D6993" w:rsidRDefault="002809E3" w:rsidP="002809E3">
            <w:pPr>
              <w:jc w:val="center"/>
              <w:rPr>
                <w:rFonts w:ascii="GHEA Mariam" w:hAnsi="GHEA Mariam" w:cs="Arial"/>
                <w:sz w:val="20"/>
                <w:szCs w:val="20"/>
                <w:lang w:val="hy-AM"/>
              </w:rPr>
            </w:pPr>
          </w:p>
        </w:tc>
      </w:tr>
      <w:tr w:rsidR="002809E3" w:rsidRPr="000D6993" w14:paraId="17EDC9B9" w14:textId="77777777" w:rsidTr="002809E3">
        <w:trPr>
          <w:trHeight w:val="20"/>
        </w:trPr>
        <w:tc>
          <w:tcPr>
            <w:tcW w:w="1277" w:type="dxa"/>
            <w:vAlign w:val="center"/>
          </w:tcPr>
          <w:p w14:paraId="43898B88" w14:textId="77777777" w:rsidR="002809E3" w:rsidRPr="000D6993" w:rsidRDefault="002809E3" w:rsidP="002809E3">
            <w:pPr>
              <w:pStyle w:val="aff"/>
              <w:numPr>
                <w:ilvl w:val="0"/>
                <w:numId w:val="37"/>
              </w:numPr>
              <w:jc w:val="center"/>
              <w:rPr>
                <w:rFonts w:ascii="GHEA Mariam" w:hAnsi="GHEA Mariam"/>
                <w:sz w:val="20"/>
                <w:szCs w:val="20"/>
                <w:lang w:val="hy-AM"/>
              </w:rPr>
            </w:pPr>
          </w:p>
        </w:tc>
        <w:tc>
          <w:tcPr>
            <w:tcW w:w="1417" w:type="dxa"/>
            <w:vAlign w:val="center"/>
          </w:tcPr>
          <w:p w14:paraId="0EBAC257" w14:textId="55A8ED89"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15872400</w:t>
            </w:r>
          </w:p>
        </w:tc>
        <w:tc>
          <w:tcPr>
            <w:tcW w:w="1418" w:type="dxa"/>
            <w:vAlign w:val="center"/>
          </w:tcPr>
          <w:p w14:paraId="2DBE4698" w14:textId="4CAD8BD7" w:rsidR="002809E3" w:rsidRPr="000D6993" w:rsidRDefault="002809E3" w:rsidP="002809E3">
            <w:pPr>
              <w:jc w:val="center"/>
              <w:rPr>
                <w:rFonts w:ascii="GHEA Mariam" w:hAnsi="GHEA Mariam"/>
                <w:sz w:val="20"/>
                <w:szCs w:val="20"/>
              </w:rPr>
            </w:pPr>
            <w:r w:rsidRPr="000D6993">
              <w:rPr>
                <w:rFonts w:ascii="GHEA Mariam" w:hAnsi="GHEA Mariam" w:cs="Calibri"/>
                <w:color w:val="000000"/>
                <w:sz w:val="20"/>
                <w:szCs w:val="20"/>
              </w:rPr>
              <w:t>Соль:</w:t>
            </w:r>
          </w:p>
        </w:tc>
        <w:tc>
          <w:tcPr>
            <w:tcW w:w="850" w:type="dxa"/>
            <w:vAlign w:val="center"/>
          </w:tcPr>
          <w:p w14:paraId="77A6F787" w14:textId="77777777" w:rsidR="002809E3" w:rsidRPr="000D6993" w:rsidRDefault="002809E3" w:rsidP="002809E3">
            <w:pPr>
              <w:jc w:val="center"/>
              <w:rPr>
                <w:rFonts w:ascii="GHEA Mariam" w:hAnsi="GHEA Mariam"/>
                <w:sz w:val="20"/>
                <w:szCs w:val="20"/>
              </w:rPr>
            </w:pPr>
          </w:p>
        </w:tc>
        <w:tc>
          <w:tcPr>
            <w:tcW w:w="3828" w:type="dxa"/>
            <w:vAlign w:val="center"/>
          </w:tcPr>
          <w:p w14:paraId="5B72ECBA" w14:textId="03EEA03D" w:rsidR="002809E3" w:rsidRPr="000D6993" w:rsidRDefault="002809E3" w:rsidP="002809E3">
            <w:pPr>
              <w:jc w:val="center"/>
              <w:rPr>
                <w:rFonts w:ascii="GHEA Mariam" w:hAnsi="GHEA Mariam"/>
                <w:sz w:val="18"/>
                <w:szCs w:val="18"/>
              </w:rPr>
            </w:pPr>
            <w:r w:rsidRPr="000D6993">
              <w:rPr>
                <w:rFonts w:ascii="GHEA Mariam" w:hAnsi="GHEA Mariam"/>
                <w:sz w:val="18"/>
                <w:szCs w:val="18"/>
                <w:lang w:val="hy-AM"/>
              </w:rPr>
              <w:t>Соль кормовая - высококачественная, йодированная АСТ 239-2005. Срок годности не менее 12 месяцев со дня изготовления.</w:t>
            </w:r>
          </w:p>
        </w:tc>
        <w:tc>
          <w:tcPr>
            <w:tcW w:w="850" w:type="dxa"/>
            <w:vAlign w:val="center"/>
          </w:tcPr>
          <w:p w14:paraId="62F090FB" w14:textId="0471FF36" w:rsidR="002809E3" w:rsidRPr="000D6993" w:rsidRDefault="002809E3" w:rsidP="002809E3">
            <w:pPr>
              <w:jc w:val="center"/>
              <w:rPr>
                <w:rFonts w:ascii="GHEA Mariam" w:hAnsi="GHEA Mariam"/>
                <w:sz w:val="20"/>
                <w:szCs w:val="20"/>
              </w:rPr>
            </w:pPr>
            <w:r w:rsidRPr="000D6993">
              <w:rPr>
                <w:rFonts w:ascii="GHEA Mariam" w:hAnsi="GHEA Mariam"/>
                <w:sz w:val="20"/>
                <w:szCs w:val="20"/>
                <w:lang w:val="hy-AM"/>
              </w:rPr>
              <w:t>кг</w:t>
            </w:r>
          </w:p>
        </w:tc>
        <w:tc>
          <w:tcPr>
            <w:tcW w:w="851" w:type="dxa"/>
            <w:vAlign w:val="center"/>
          </w:tcPr>
          <w:p w14:paraId="41F6DF3A" w14:textId="77777777" w:rsidR="002809E3" w:rsidRPr="000D6993" w:rsidRDefault="002809E3" w:rsidP="002809E3">
            <w:pPr>
              <w:jc w:val="center"/>
              <w:rPr>
                <w:rFonts w:ascii="GHEA Mariam" w:hAnsi="GHEA Mariam"/>
                <w:sz w:val="20"/>
                <w:szCs w:val="20"/>
              </w:rPr>
            </w:pPr>
          </w:p>
        </w:tc>
        <w:tc>
          <w:tcPr>
            <w:tcW w:w="992" w:type="dxa"/>
            <w:vAlign w:val="center"/>
          </w:tcPr>
          <w:p w14:paraId="36DE7915" w14:textId="77777777" w:rsidR="002809E3" w:rsidRPr="000D6993" w:rsidRDefault="002809E3" w:rsidP="002809E3">
            <w:pPr>
              <w:jc w:val="center"/>
              <w:rPr>
                <w:rFonts w:ascii="GHEA Mariam" w:hAnsi="GHEA Mariam"/>
                <w:sz w:val="20"/>
                <w:szCs w:val="20"/>
              </w:rPr>
            </w:pPr>
          </w:p>
        </w:tc>
        <w:tc>
          <w:tcPr>
            <w:tcW w:w="992" w:type="dxa"/>
            <w:vAlign w:val="center"/>
          </w:tcPr>
          <w:p w14:paraId="0FD7D946" w14:textId="6433C52D" w:rsidR="002809E3" w:rsidRPr="000D6993" w:rsidRDefault="002809E3" w:rsidP="002809E3">
            <w:pPr>
              <w:jc w:val="center"/>
              <w:rPr>
                <w:rFonts w:ascii="GHEA Mariam" w:hAnsi="GHEA Mariam"/>
                <w:sz w:val="20"/>
                <w:szCs w:val="20"/>
              </w:rPr>
            </w:pPr>
          </w:p>
        </w:tc>
        <w:tc>
          <w:tcPr>
            <w:tcW w:w="1418" w:type="dxa"/>
            <w:vMerge/>
            <w:vAlign w:val="center"/>
          </w:tcPr>
          <w:p w14:paraId="66B70035" w14:textId="77777777" w:rsidR="002809E3" w:rsidRPr="000D6993" w:rsidRDefault="002809E3" w:rsidP="002809E3">
            <w:pPr>
              <w:jc w:val="center"/>
              <w:rPr>
                <w:rFonts w:ascii="GHEA Mariam" w:hAnsi="GHEA Mariam" w:cs="Arial"/>
                <w:sz w:val="20"/>
                <w:szCs w:val="20"/>
              </w:rPr>
            </w:pPr>
          </w:p>
        </w:tc>
        <w:tc>
          <w:tcPr>
            <w:tcW w:w="992" w:type="dxa"/>
            <w:vAlign w:val="center"/>
          </w:tcPr>
          <w:p w14:paraId="158FF0C9" w14:textId="2EA80E7B" w:rsidR="002809E3" w:rsidRPr="000D6993" w:rsidRDefault="002809E3" w:rsidP="002809E3">
            <w:pPr>
              <w:jc w:val="center"/>
              <w:rPr>
                <w:rFonts w:ascii="GHEA Mariam" w:hAnsi="GHEA Mariam" w:cs="Arial"/>
                <w:sz w:val="20"/>
                <w:szCs w:val="20"/>
              </w:rPr>
            </w:pPr>
            <w:r w:rsidRPr="000D6993">
              <w:rPr>
                <w:rFonts w:ascii="GHEA Mariam" w:hAnsi="GHEA Mariam" w:cs="Calibri"/>
                <w:color w:val="000000"/>
                <w:sz w:val="20"/>
                <w:szCs w:val="20"/>
              </w:rPr>
              <w:t>65 875</w:t>
            </w:r>
          </w:p>
        </w:tc>
        <w:tc>
          <w:tcPr>
            <w:tcW w:w="1276" w:type="dxa"/>
            <w:vAlign w:val="center"/>
          </w:tcPr>
          <w:p w14:paraId="4E150857" w14:textId="77777777" w:rsidR="002809E3" w:rsidRPr="000D6993" w:rsidRDefault="002809E3" w:rsidP="002809E3">
            <w:pPr>
              <w:jc w:val="center"/>
              <w:rPr>
                <w:rFonts w:ascii="GHEA Mariam" w:hAnsi="GHEA Mariam" w:cs="Arial"/>
                <w:sz w:val="20"/>
                <w:szCs w:val="20"/>
              </w:rPr>
            </w:pPr>
          </w:p>
        </w:tc>
      </w:tr>
    </w:tbl>
    <w:p w14:paraId="4B40BA5C" w14:textId="77777777" w:rsidR="00071D1C" w:rsidRPr="000D6993" w:rsidRDefault="00071D1C" w:rsidP="00845F46">
      <w:pPr>
        <w:jc w:val="both"/>
        <w:rPr>
          <w:rFonts w:ascii="GHEA Mariam" w:hAnsi="GHEA Mariam" w:cs="Sylfaen"/>
          <w:iCs/>
          <w:sz w:val="20"/>
          <w:szCs w:val="20"/>
          <w:lang w:val="pt-BR"/>
        </w:rPr>
      </w:pPr>
      <w:r w:rsidRPr="000D6993">
        <w:rPr>
          <w:rFonts w:ascii="GHEA Mariam" w:hAnsi="GHEA Mariam"/>
          <w:iCs/>
          <w:sz w:val="20"/>
          <w:szCs w:val="20"/>
        </w:rPr>
        <w:t xml:space="preserve">* </w:t>
      </w:r>
      <w:r w:rsidR="0022770A" w:rsidRPr="000D6993">
        <w:rPr>
          <w:rFonts w:ascii="GHEA Mariam" w:hAnsi="GHEA Mariam" w:cs="Sylfaen"/>
          <w:iCs/>
          <w:sz w:val="20"/>
          <w:szCs w:val="20"/>
          <w:lang w:val="pt-BR"/>
        </w:rPr>
        <w:t>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товара в более короткий срок. Срок поставки не может быть позднее 25 декабря текущего года.</w:t>
      </w:r>
    </w:p>
    <w:p w14:paraId="538B065A" w14:textId="3BFFD520" w:rsidR="001A39FA" w:rsidRPr="000D6993" w:rsidRDefault="00700C81" w:rsidP="00C614A2">
      <w:pPr>
        <w:pStyle w:val="af2"/>
        <w:jc w:val="both"/>
        <w:rPr>
          <w:rFonts w:ascii="GHEA Mariam" w:hAnsi="GHEA Mariam" w:cs="Sylfaen"/>
          <w:iCs/>
          <w:lang w:val="pt-BR" w:eastAsia="en-US"/>
        </w:rPr>
      </w:pPr>
      <w:r w:rsidRPr="000D6993">
        <w:rPr>
          <w:rFonts w:ascii="GHEA Mariam" w:hAnsi="GHEA Mariam"/>
          <w:iCs/>
        </w:rPr>
        <w:t xml:space="preserve">** </w:t>
      </w:r>
      <w:r w:rsidR="00FD5AE8" w:rsidRPr="000D6993">
        <w:rPr>
          <w:rFonts w:ascii="GHEA Mariam" w:hAnsi="GHEA Mariam" w:cs="Sylfaen"/>
          <w:iCs/>
          <w:lang w:val="pt-BR" w:eastAsia="en-US"/>
        </w:rPr>
        <w:t xml:space="preserve">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брендами, то в данное приложение включаются </w:t>
      </w:r>
      <w:r w:rsidR="00FD5AE8" w:rsidRPr="000D6993">
        <w:rPr>
          <w:rFonts w:ascii="GHEA Mariam" w:hAnsi="GHEA Mariam" w:cs="Sylfaen"/>
          <w:iCs/>
          <w:lang w:val="hy-AM" w:eastAsia="en-US"/>
        </w:rPr>
        <w:t xml:space="preserve">те, которые получили удовлетворительную оценку . </w:t>
      </w:r>
      <w:r w:rsidR="00FD5AE8" w:rsidRPr="000D6993">
        <w:rPr>
          <w:rFonts w:ascii="GHEA Mariam" w:hAnsi="GHEA Mariam" w:cs="Sylfaen"/>
          <w:iCs/>
          <w:lang w:val="pt-BR" w:eastAsia="en-US"/>
        </w:rPr>
        <w:t>Если в приглашении не предусмотрено представление информации о товарном знаке, фирменном наименовании, марке и производителе предлагаемой участником продукции, то «торговая марка, марка и наименование производителя» удаляются.</w:t>
      </w:r>
      <w:r w:rsidR="00EB35E7" w:rsidRPr="000D6993" w:rsidDel="00EB35E7">
        <w:rPr>
          <w:rFonts w:ascii="GHEA Mariam" w:hAnsi="GHEA Mariam" w:cs="Sylfaen"/>
          <w:iCs/>
          <w:lang w:val="pt-BR" w:eastAsia="en-US"/>
        </w:rPr>
        <w:t xml:space="preserve"> </w:t>
      </w:r>
      <w:r w:rsidR="009F06BA" w:rsidRPr="000D6993">
        <w:rPr>
          <w:rFonts w:ascii="GHEA Mariam" w:hAnsi="GHEA Mariam" w:cs="Sylfaen"/>
          <w:iCs/>
          <w:lang w:val="pt-BR" w:eastAsia="en-US"/>
        </w:rPr>
        <w:t>" столбец.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14:paraId="77DCA11D" w14:textId="77777777" w:rsidR="00C614A2" w:rsidRPr="000D6993" w:rsidRDefault="00C614A2" w:rsidP="00C614A2">
      <w:pPr>
        <w:pStyle w:val="af2"/>
        <w:jc w:val="both"/>
        <w:rPr>
          <w:rFonts w:ascii="GHEA Mariam" w:hAnsi="GHEA Mariam" w:cs="Sylfaen"/>
          <w:iCs/>
          <w:lang w:val="pt-BR" w:eastAsia="en-US"/>
        </w:rPr>
      </w:pPr>
    </w:p>
    <w:tbl>
      <w:tblPr>
        <w:tblW w:w="10065" w:type="dxa"/>
        <w:jc w:val="center"/>
        <w:tblLayout w:type="fixed"/>
        <w:tblLook w:val="0000" w:firstRow="0" w:lastRow="0" w:firstColumn="0" w:lastColumn="0" w:noHBand="0" w:noVBand="0"/>
      </w:tblPr>
      <w:tblGrid>
        <w:gridCol w:w="4678"/>
        <w:gridCol w:w="992"/>
        <w:gridCol w:w="4395"/>
      </w:tblGrid>
      <w:tr w:rsidR="00071D1C" w:rsidRPr="000D6993" w14:paraId="438E47FE" w14:textId="77777777" w:rsidTr="00C614A2">
        <w:trPr>
          <w:jc w:val="center"/>
        </w:trPr>
        <w:tc>
          <w:tcPr>
            <w:tcW w:w="4678" w:type="dxa"/>
          </w:tcPr>
          <w:p w14:paraId="62B0D7F7" w14:textId="77777777" w:rsidR="00961CA8" w:rsidRPr="000D6993" w:rsidRDefault="00961CA8" w:rsidP="00961CA8">
            <w:pPr>
              <w:jc w:val="center"/>
              <w:rPr>
                <w:rFonts w:ascii="GHEA Mariam" w:hAnsi="GHEA Mariam" w:cs="Sylfaen"/>
                <w:b/>
                <w:bCs/>
                <w:iCs/>
                <w:sz w:val="20"/>
                <w:szCs w:val="20"/>
                <w:lang w:val="nb-NO"/>
              </w:rPr>
            </w:pPr>
            <w:r w:rsidRPr="000D6993">
              <w:rPr>
                <w:rFonts w:ascii="GHEA Mariam" w:hAnsi="GHEA Mariam" w:cs="Sylfaen"/>
                <w:b/>
                <w:bCs/>
                <w:iCs/>
                <w:sz w:val="20"/>
                <w:szCs w:val="20"/>
                <w:lang w:val="nb-NO"/>
              </w:rPr>
              <w:t>ПОКУПАТЕЛЬ:</w:t>
            </w:r>
          </w:p>
          <w:p w14:paraId="3559FB0B"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НОЦ «Канакераванская средняя школа»</w:t>
            </w:r>
          </w:p>
          <w:p w14:paraId="5800A671"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Котайкский марз, ул. Канакераван, 11, дом 5</w:t>
            </w:r>
          </w:p>
          <w:p w14:paraId="2BFE27E6"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АВХХ 03304956</w:t>
            </w:r>
          </w:p>
          <w:p w14:paraId="504D7D24"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Оперативный департамент Министерства финансов РА</w:t>
            </w:r>
          </w:p>
          <w:p w14:paraId="2E9CEC15" w14:textId="1DA8C4B8" w:rsidR="00961CA8" w:rsidRPr="000D6993" w:rsidRDefault="00961CA8" w:rsidP="001A39FA">
            <w:pPr>
              <w:ind w:right="-10"/>
              <w:jc w:val="center"/>
              <w:rPr>
                <w:rFonts w:ascii="GHEA Mariam" w:hAnsi="GHEA Mariam" w:cs="Sylfaen"/>
                <w:sz w:val="20"/>
                <w:szCs w:val="20"/>
                <w:lang w:val="hy-AM"/>
              </w:rPr>
            </w:pPr>
            <w:r w:rsidRPr="000D6993">
              <w:rPr>
                <w:rFonts w:ascii="GHEA Mariam" w:hAnsi="GHEA Mariam" w:cs="Sylfaen"/>
                <w:sz w:val="20"/>
                <w:szCs w:val="20"/>
                <w:lang w:val="hy-AM"/>
              </w:rPr>
              <w:t>№ 900118000216</w:t>
            </w:r>
          </w:p>
          <w:p w14:paraId="5519B399"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 xml:space="preserve">Режиссер: </w:t>
            </w:r>
            <w:r w:rsidRPr="000D6993">
              <w:rPr>
                <w:rFonts w:ascii="Cambria Math" w:hAnsi="Cambria Math" w:cs="Cambria Math"/>
                <w:sz w:val="20"/>
                <w:szCs w:val="20"/>
                <w:lang w:val="hy-AM"/>
              </w:rPr>
              <w:t>Г.</w:t>
            </w:r>
            <w:r w:rsidRPr="000D6993">
              <w:rPr>
                <w:rFonts w:ascii="GHEA Mariam" w:hAnsi="GHEA Mariam" w:cs="Sylfaen"/>
                <w:sz w:val="20"/>
                <w:szCs w:val="20"/>
                <w:lang w:val="hy-AM"/>
              </w:rPr>
              <w:t xml:space="preserve"> </w:t>
            </w:r>
            <w:r w:rsidRPr="000D6993">
              <w:rPr>
                <w:rFonts w:ascii="GHEA Mariam" w:hAnsi="GHEA Mariam" w:cs="GHEA Mariam"/>
                <w:sz w:val="20"/>
                <w:szCs w:val="20"/>
                <w:lang w:val="hy-AM"/>
              </w:rPr>
              <w:t xml:space="preserve">Карапетя </w:t>
            </w:r>
            <w:r w:rsidRPr="000D6993">
              <w:rPr>
                <w:rFonts w:ascii="GHEA Mariam" w:hAnsi="GHEA Mariam" w:cs="Sylfaen"/>
                <w:sz w:val="20"/>
                <w:szCs w:val="20"/>
                <w:lang w:val="hy-AM"/>
              </w:rPr>
              <w:t>н</w:t>
            </w:r>
          </w:p>
          <w:p w14:paraId="560BE9D8" w14:textId="77777777" w:rsidR="00961CA8" w:rsidRPr="000D6993" w:rsidRDefault="00961CA8" w:rsidP="00961CA8">
            <w:pPr>
              <w:jc w:val="center"/>
              <w:rPr>
                <w:rFonts w:ascii="GHEA Mariam" w:hAnsi="GHEA Mariam"/>
                <w:iCs/>
                <w:sz w:val="20"/>
                <w:szCs w:val="20"/>
                <w:u w:val="single"/>
                <w:lang w:val="hy-AM"/>
              </w:rPr>
            </w:pPr>
            <w:r w:rsidRPr="000D6993">
              <w:rPr>
                <w:rFonts w:ascii="GHEA Mariam" w:hAnsi="GHEA Mariam"/>
                <w:iCs/>
                <w:sz w:val="20"/>
                <w:szCs w:val="20"/>
                <w:u w:val="single"/>
                <w:lang w:val="hy-AM"/>
              </w:rPr>
              <w:t xml:space="preserve"> </w:t>
            </w:r>
          </w:p>
          <w:p w14:paraId="63BEBFA7" w14:textId="77777777" w:rsidR="00961CA8" w:rsidRPr="000D6993" w:rsidRDefault="00961CA8" w:rsidP="00961CA8">
            <w:pPr>
              <w:jc w:val="center"/>
              <w:rPr>
                <w:rFonts w:ascii="GHEA Mariam" w:hAnsi="GHEA Mariam"/>
                <w:iCs/>
                <w:sz w:val="20"/>
                <w:szCs w:val="20"/>
                <w:lang w:val="hy-AM"/>
              </w:rPr>
            </w:pPr>
            <w:r w:rsidRPr="000D6993">
              <w:rPr>
                <w:rFonts w:ascii="GHEA Mariam" w:hAnsi="GHEA Mariam"/>
                <w:iCs/>
                <w:sz w:val="20"/>
                <w:szCs w:val="20"/>
                <w:lang w:val="hy-AM"/>
              </w:rPr>
              <w:t>-------------------------------------</w:t>
            </w:r>
          </w:p>
          <w:p w14:paraId="27CB4DEC" w14:textId="77777777" w:rsidR="00961CA8" w:rsidRPr="000D6993" w:rsidRDefault="00961CA8" w:rsidP="00961CA8">
            <w:pPr>
              <w:jc w:val="center"/>
              <w:rPr>
                <w:rFonts w:ascii="GHEA Mariam" w:hAnsi="GHEA Mariam"/>
                <w:iCs/>
                <w:sz w:val="20"/>
                <w:szCs w:val="20"/>
                <w:lang w:val="hy-AM"/>
              </w:rPr>
            </w:pP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подпись </w:t>
            </w:r>
            <w:r w:rsidRPr="000D6993">
              <w:rPr>
                <w:rFonts w:ascii="GHEA Mariam" w:hAnsi="GHEA Mariam"/>
                <w:iCs/>
                <w:sz w:val="20"/>
                <w:szCs w:val="20"/>
                <w:lang w:val="hy-AM"/>
              </w:rPr>
              <w:t>/</w:t>
            </w:r>
          </w:p>
          <w:p w14:paraId="0868B3E1" w14:textId="3D7931EC" w:rsidR="00071D1C" w:rsidRPr="000D6993" w:rsidRDefault="00961CA8" w:rsidP="00961CA8">
            <w:pPr>
              <w:jc w:val="center"/>
              <w:rPr>
                <w:rFonts w:ascii="GHEA Mariam" w:hAnsi="GHEA Mariam"/>
                <w:iCs/>
                <w:sz w:val="20"/>
                <w:szCs w:val="20"/>
                <w:lang w:val="hy-AM"/>
              </w:rPr>
            </w:pPr>
            <w:r w:rsidRPr="000D6993">
              <w:rPr>
                <w:rFonts w:ascii="GHEA Mariam" w:hAnsi="GHEA Mariam" w:cs="Sylfaen"/>
                <w:iCs/>
                <w:sz w:val="20"/>
                <w:szCs w:val="20"/>
                <w:lang w:val="hy-AM"/>
              </w:rPr>
              <w:t xml:space="preserve">К. </w:t>
            </w:r>
            <w:r w:rsidRPr="000D6993">
              <w:rPr>
                <w:rFonts w:ascii="GHEA Mariam" w:hAnsi="GHEA Mariam"/>
                <w:iCs/>
                <w:sz w:val="20"/>
                <w:szCs w:val="20"/>
                <w:lang w:val="hy-AM"/>
              </w:rPr>
              <w:t xml:space="preserve">_ </w:t>
            </w:r>
            <w:r w:rsidRPr="000D6993">
              <w:rPr>
                <w:rFonts w:ascii="GHEA Mariam" w:hAnsi="GHEA Mariam" w:cs="Sylfaen"/>
                <w:iCs/>
                <w:sz w:val="20"/>
                <w:szCs w:val="20"/>
                <w:lang w:val="hy-AM"/>
              </w:rPr>
              <w:t>Т:</w:t>
            </w:r>
          </w:p>
        </w:tc>
        <w:tc>
          <w:tcPr>
            <w:tcW w:w="992" w:type="dxa"/>
          </w:tcPr>
          <w:p w14:paraId="33C97031" w14:textId="77777777" w:rsidR="00071D1C" w:rsidRPr="000D6993" w:rsidRDefault="00071D1C" w:rsidP="00845F46">
            <w:pPr>
              <w:jc w:val="center"/>
              <w:rPr>
                <w:rFonts w:ascii="GHEA Mariam" w:hAnsi="GHEA Mariam"/>
                <w:iCs/>
                <w:sz w:val="20"/>
                <w:szCs w:val="20"/>
                <w:lang w:val="hy-AM"/>
              </w:rPr>
            </w:pPr>
          </w:p>
        </w:tc>
        <w:tc>
          <w:tcPr>
            <w:tcW w:w="4395" w:type="dxa"/>
          </w:tcPr>
          <w:p w14:paraId="51E1DD25" w14:textId="77777777" w:rsidR="00071D1C" w:rsidRPr="000D6993" w:rsidRDefault="00071D1C" w:rsidP="00845F46">
            <w:pPr>
              <w:jc w:val="center"/>
              <w:rPr>
                <w:rFonts w:ascii="GHEA Mariam" w:hAnsi="GHEA Mariam" w:cs="Sylfaen"/>
                <w:b/>
                <w:bCs/>
                <w:iCs/>
                <w:sz w:val="20"/>
                <w:szCs w:val="20"/>
                <w:lang w:val="ru-RU"/>
              </w:rPr>
            </w:pPr>
            <w:r w:rsidRPr="000D6993">
              <w:rPr>
                <w:rFonts w:ascii="GHEA Mariam" w:hAnsi="GHEA Mariam" w:cs="Sylfaen"/>
                <w:b/>
                <w:bCs/>
                <w:iCs/>
                <w:sz w:val="20"/>
                <w:szCs w:val="20"/>
                <w:lang w:val="pt-BR"/>
              </w:rPr>
              <w:t>ПРОДАВЕЦ</w:t>
            </w:r>
          </w:p>
          <w:p w14:paraId="60EDAA02" w14:textId="77777777" w:rsidR="00071D1C" w:rsidRPr="000D6993" w:rsidRDefault="00071D1C" w:rsidP="00845F46">
            <w:pPr>
              <w:jc w:val="center"/>
              <w:rPr>
                <w:rFonts w:ascii="GHEA Mariam" w:hAnsi="GHEA Mariam"/>
                <w:iCs/>
                <w:sz w:val="20"/>
                <w:szCs w:val="20"/>
                <w:lang w:val="ru-RU"/>
              </w:rPr>
            </w:pPr>
          </w:p>
          <w:p w14:paraId="42E5EB5F" w14:textId="77777777" w:rsidR="001A39FA" w:rsidRPr="000D6993" w:rsidRDefault="001A39FA" w:rsidP="00845F46">
            <w:pPr>
              <w:jc w:val="center"/>
              <w:rPr>
                <w:rFonts w:ascii="GHEA Mariam" w:hAnsi="GHEA Mariam"/>
                <w:iCs/>
                <w:sz w:val="20"/>
                <w:szCs w:val="20"/>
                <w:lang w:val="ru-RU"/>
              </w:rPr>
            </w:pPr>
          </w:p>
          <w:p w14:paraId="132E4FE3" w14:textId="77777777" w:rsidR="001A39FA" w:rsidRPr="000D6993" w:rsidRDefault="001A39FA" w:rsidP="00845F46">
            <w:pPr>
              <w:jc w:val="center"/>
              <w:rPr>
                <w:rFonts w:ascii="GHEA Mariam" w:hAnsi="GHEA Mariam"/>
                <w:iCs/>
                <w:sz w:val="20"/>
                <w:szCs w:val="20"/>
                <w:lang w:val="ru-RU"/>
              </w:rPr>
            </w:pPr>
          </w:p>
          <w:p w14:paraId="1D69958D" w14:textId="77777777" w:rsidR="001A39FA" w:rsidRPr="000D6993" w:rsidRDefault="001A39FA" w:rsidP="00845F46">
            <w:pPr>
              <w:jc w:val="center"/>
              <w:rPr>
                <w:rFonts w:ascii="GHEA Mariam" w:hAnsi="GHEA Mariam"/>
                <w:iCs/>
                <w:sz w:val="20"/>
                <w:szCs w:val="20"/>
                <w:lang w:val="ru-RU"/>
              </w:rPr>
            </w:pPr>
          </w:p>
          <w:p w14:paraId="31D0A5B3" w14:textId="77777777" w:rsidR="001A39FA" w:rsidRPr="000D6993" w:rsidRDefault="001A39FA" w:rsidP="00845F46">
            <w:pPr>
              <w:jc w:val="center"/>
              <w:rPr>
                <w:rFonts w:ascii="GHEA Mariam" w:hAnsi="GHEA Mariam"/>
                <w:iCs/>
                <w:sz w:val="20"/>
                <w:szCs w:val="20"/>
                <w:lang w:val="ru-RU"/>
              </w:rPr>
            </w:pPr>
          </w:p>
          <w:p w14:paraId="1DB69FD7" w14:textId="77777777" w:rsidR="001A39FA" w:rsidRPr="000D6993" w:rsidRDefault="001A39FA" w:rsidP="00845F46">
            <w:pPr>
              <w:jc w:val="center"/>
              <w:rPr>
                <w:rFonts w:ascii="GHEA Mariam" w:hAnsi="GHEA Mariam"/>
                <w:iCs/>
                <w:sz w:val="20"/>
                <w:szCs w:val="20"/>
                <w:lang w:val="ru-RU"/>
              </w:rPr>
            </w:pPr>
          </w:p>
          <w:p w14:paraId="7083801F" w14:textId="77777777" w:rsidR="001A39FA" w:rsidRPr="000D6993" w:rsidRDefault="001A39FA" w:rsidP="00845F46">
            <w:pPr>
              <w:jc w:val="center"/>
              <w:rPr>
                <w:rFonts w:ascii="GHEA Mariam" w:hAnsi="GHEA Mariam"/>
                <w:iCs/>
                <w:sz w:val="20"/>
                <w:szCs w:val="20"/>
                <w:lang w:val="ru-RU"/>
              </w:rPr>
            </w:pPr>
          </w:p>
          <w:p w14:paraId="4964088C" w14:textId="77777777" w:rsidR="001A39FA" w:rsidRPr="000D6993" w:rsidRDefault="001A39FA" w:rsidP="00845F46">
            <w:pPr>
              <w:jc w:val="center"/>
              <w:rPr>
                <w:rFonts w:ascii="GHEA Mariam" w:hAnsi="GHEA Mariam"/>
                <w:iCs/>
                <w:sz w:val="20"/>
                <w:szCs w:val="20"/>
                <w:lang w:val="ru-RU"/>
              </w:rPr>
            </w:pPr>
          </w:p>
          <w:p w14:paraId="4C27F7A3" w14:textId="77777777" w:rsidR="00071D1C" w:rsidRPr="000D6993" w:rsidRDefault="00071D1C" w:rsidP="00845F46">
            <w:pPr>
              <w:jc w:val="center"/>
              <w:rPr>
                <w:rFonts w:ascii="GHEA Mariam" w:hAnsi="GHEA Mariam"/>
                <w:iCs/>
                <w:sz w:val="20"/>
                <w:szCs w:val="20"/>
                <w:lang w:val="ru-RU"/>
              </w:rPr>
            </w:pPr>
            <w:r w:rsidRPr="000D6993">
              <w:rPr>
                <w:rFonts w:ascii="GHEA Mariam" w:hAnsi="GHEA Mariam"/>
                <w:iCs/>
                <w:sz w:val="20"/>
                <w:szCs w:val="20"/>
                <w:lang w:val="ru-RU"/>
              </w:rPr>
              <w:t>-------------------------------------</w:t>
            </w:r>
          </w:p>
          <w:p w14:paraId="34540773" w14:textId="77777777" w:rsidR="00071D1C" w:rsidRPr="000D6993" w:rsidRDefault="00071D1C" w:rsidP="00845F46">
            <w:pPr>
              <w:jc w:val="center"/>
              <w:rPr>
                <w:rFonts w:ascii="GHEA Mariam" w:hAnsi="GHEA Mariam"/>
                <w:iCs/>
                <w:sz w:val="20"/>
                <w:szCs w:val="20"/>
              </w:rPr>
            </w:pPr>
            <w:r w:rsidRPr="000D6993">
              <w:rPr>
                <w:rFonts w:ascii="GHEA Mariam" w:hAnsi="GHEA Mariam"/>
                <w:iCs/>
                <w:sz w:val="20"/>
                <w:szCs w:val="20"/>
              </w:rPr>
              <w:t xml:space="preserve">/ </w:t>
            </w:r>
            <w:r w:rsidRPr="000D6993">
              <w:rPr>
                <w:rFonts w:ascii="GHEA Mariam" w:hAnsi="GHEA Mariam" w:cs="Sylfaen"/>
                <w:iCs/>
                <w:sz w:val="20"/>
                <w:szCs w:val="20"/>
                <w:lang w:val="ru-RU"/>
              </w:rPr>
              <w:t xml:space="preserve">подпись </w:t>
            </w:r>
            <w:r w:rsidRPr="000D6993">
              <w:rPr>
                <w:rFonts w:ascii="GHEA Mariam" w:hAnsi="GHEA Mariam"/>
                <w:iCs/>
                <w:sz w:val="20"/>
                <w:szCs w:val="20"/>
              </w:rPr>
              <w:t>/</w:t>
            </w:r>
          </w:p>
          <w:p w14:paraId="16AE9B73" w14:textId="77777777" w:rsidR="00071D1C" w:rsidRPr="000D6993" w:rsidRDefault="00071D1C" w:rsidP="00845F46">
            <w:pPr>
              <w:jc w:val="center"/>
              <w:rPr>
                <w:rFonts w:ascii="GHEA Mariam" w:hAnsi="GHEA Mariam"/>
                <w:iCs/>
                <w:sz w:val="20"/>
                <w:szCs w:val="20"/>
                <w:lang w:val="ru-RU"/>
              </w:rPr>
            </w:pPr>
            <w:r w:rsidRPr="000D6993">
              <w:rPr>
                <w:rFonts w:ascii="GHEA Mariam" w:hAnsi="GHEA Mariam" w:cs="Sylfaen"/>
                <w:iCs/>
                <w:sz w:val="20"/>
                <w:szCs w:val="20"/>
                <w:lang w:val="ru-RU"/>
              </w:rPr>
              <w:t xml:space="preserve">К. </w:t>
            </w:r>
            <w:r w:rsidRPr="000D6993">
              <w:rPr>
                <w:rFonts w:ascii="GHEA Mariam" w:hAnsi="GHEA Mariam"/>
                <w:iCs/>
                <w:sz w:val="20"/>
                <w:szCs w:val="20"/>
                <w:lang w:val="ru-RU"/>
              </w:rPr>
              <w:t xml:space="preserve">_ </w:t>
            </w:r>
            <w:r w:rsidRPr="000D6993">
              <w:rPr>
                <w:rFonts w:ascii="GHEA Mariam" w:hAnsi="GHEA Mariam" w:cs="Sylfaen"/>
                <w:iCs/>
                <w:sz w:val="20"/>
                <w:szCs w:val="20"/>
                <w:lang w:val="ru-RU"/>
              </w:rPr>
              <w:t>Т:</w:t>
            </w:r>
          </w:p>
        </w:tc>
      </w:tr>
    </w:tbl>
    <w:p w14:paraId="1D6742D1" w14:textId="77777777" w:rsidR="005420C1" w:rsidRPr="000D6993" w:rsidRDefault="005420C1" w:rsidP="00845F46">
      <w:pPr>
        <w:jc w:val="right"/>
        <w:rPr>
          <w:rFonts w:ascii="GHEA Mariam" w:hAnsi="GHEA Mariam"/>
          <w:iCs/>
          <w:sz w:val="20"/>
          <w:szCs w:val="20"/>
          <w:lang w:val="hy-AM"/>
        </w:rPr>
      </w:pPr>
    </w:p>
    <w:p w14:paraId="161A3C43" w14:textId="77777777" w:rsidR="005420C1" w:rsidRPr="000D6993" w:rsidRDefault="005420C1" w:rsidP="00845F46">
      <w:pPr>
        <w:jc w:val="right"/>
        <w:rPr>
          <w:rFonts w:ascii="GHEA Mariam" w:hAnsi="GHEA Mariam"/>
          <w:iCs/>
          <w:sz w:val="20"/>
          <w:szCs w:val="20"/>
          <w:lang w:val="hy-AM"/>
        </w:rPr>
      </w:pPr>
    </w:p>
    <w:p w14:paraId="0827434F" w14:textId="77777777" w:rsidR="00C945E4" w:rsidRPr="000D6993" w:rsidRDefault="00C945E4" w:rsidP="00845F46">
      <w:pPr>
        <w:jc w:val="right"/>
        <w:rPr>
          <w:rFonts w:ascii="GHEA Mariam" w:hAnsi="GHEA Mariam"/>
          <w:iCs/>
          <w:sz w:val="20"/>
          <w:szCs w:val="20"/>
          <w:lang w:val="hy-AM"/>
        </w:rPr>
      </w:pPr>
    </w:p>
    <w:p w14:paraId="76DB777E" w14:textId="77777777" w:rsidR="00C945E4" w:rsidRPr="000D6993" w:rsidRDefault="00C945E4" w:rsidP="00845F46">
      <w:pPr>
        <w:jc w:val="right"/>
        <w:rPr>
          <w:rFonts w:ascii="GHEA Mariam" w:hAnsi="GHEA Mariam"/>
          <w:iCs/>
          <w:sz w:val="20"/>
          <w:szCs w:val="20"/>
          <w:lang w:val="hy-AM"/>
        </w:rPr>
      </w:pPr>
    </w:p>
    <w:p w14:paraId="518F690E" w14:textId="77777777" w:rsidR="00C945E4" w:rsidRPr="000D6993" w:rsidRDefault="00C945E4" w:rsidP="00845F46">
      <w:pPr>
        <w:jc w:val="right"/>
        <w:rPr>
          <w:rFonts w:ascii="GHEA Mariam" w:hAnsi="GHEA Mariam"/>
          <w:iCs/>
          <w:sz w:val="20"/>
          <w:szCs w:val="20"/>
          <w:lang w:val="hy-AM"/>
        </w:rPr>
      </w:pPr>
    </w:p>
    <w:p w14:paraId="690D4C3E" w14:textId="77777777" w:rsidR="00C945E4" w:rsidRPr="000D6993" w:rsidRDefault="00C945E4" w:rsidP="00845F46">
      <w:pPr>
        <w:jc w:val="right"/>
        <w:rPr>
          <w:rFonts w:ascii="GHEA Mariam" w:hAnsi="GHEA Mariam"/>
          <w:iCs/>
          <w:sz w:val="20"/>
          <w:szCs w:val="20"/>
          <w:lang w:val="hy-AM"/>
        </w:rPr>
      </w:pPr>
    </w:p>
    <w:p w14:paraId="3D5AD254" w14:textId="77777777" w:rsidR="00C945E4" w:rsidRPr="000D6993" w:rsidRDefault="00C945E4" w:rsidP="00845F46">
      <w:pPr>
        <w:jc w:val="right"/>
        <w:rPr>
          <w:rFonts w:ascii="GHEA Mariam" w:hAnsi="GHEA Mariam"/>
          <w:iCs/>
          <w:sz w:val="20"/>
          <w:szCs w:val="20"/>
          <w:lang w:val="hy-AM"/>
        </w:rPr>
      </w:pPr>
    </w:p>
    <w:p w14:paraId="1DFB4D25" w14:textId="77777777" w:rsidR="00C945E4" w:rsidRPr="000D6993" w:rsidRDefault="00C945E4" w:rsidP="00845F46">
      <w:pPr>
        <w:jc w:val="right"/>
        <w:rPr>
          <w:rFonts w:ascii="GHEA Mariam" w:hAnsi="GHEA Mariam"/>
          <w:iCs/>
          <w:sz w:val="20"/>
          <w:szCs w:val="20"/>
          <w:lang w:val="hy-AM"/>
        </w:rPr>
      </w:pPr>
    </w:p>
    <w:p w14:paraId="2A8EEB28" w14:textId="77777777" w:rsidR="00C945E4" w:rsidRPr="000D6993" w:rsidRDefault="00C945E4" w:rsidP="00845F46">
      <w:pPr>
        <w:jc w:val="right"/>
        <w:rPr>
          <w:rFonts w:ascii="GHEA Mariam" w:hAnsi="GHEA Mariam"/>
          <w:iCs/>
          <w:sz w:val="20"/>
          <w:szCs w:val="20"/>
          <w:lang w:val="hy-AM"/>
        </w:rPr>
      </w:pPr>
    </w:p>
    <w:p w14:paraId="73C311DD" w14:textId="77777777" w:rsidR="002809E3" w:rsidRPr="000D6993" w:rsidRDefault="002809E3" w:rsidP="00845F46">
      <w:pPr>
        <w:jc w:val="right"/>
        <w:rPr>
          <w:rFonts w:ascii="GHEA Mariam" w:hAnsi="GHEA Mariam"/>
          <w:iCs/>
          <w:sz w:val="20"/>
          <w:szCs w:val="20"/>
          <w:lang w:val="hy-AM"/>
        </w:rPr>
      </w:pPr>
    </w:p>
    <w:p w14:paraId="6A37CA16" w14:textId="77777777" w:rsidR="002809E3" w:rsidRPr="000D6993" w:rsidRDefault="002809E3" w:rsidP="00845F46">
      <w:pPr>
        <w:jc w:val="right"/>
        <w:rPr>
          <w:rFonts w:ascii="GHEA Mariam" w:hAnsi="GHEA Mariam"/>
          <w:iCs/>
          <w:sz w:val="20"/>
          <w:szCs w:val="20"/>
          <w:lang w:val="hy-AM"/>
        </w:rPr>
      </w:pPr>
    </w:p>
    <w:p w14:paraId="240FCA2E" w14:textId="77777777" w:rsidR="002809E3" w:rsidRPr="000D6993" w:rsidRDefault="002809E3" w:rsidP="00845F46">
      <w:pPr>
        <w:jc w:val="right"/>
        <w:rPr>
          <w:rFonts w:ascii="GHEA Mariam" w:hAnsi="GHEA Mariam"/>
          <w:iCs/>
          <w:sz w:val="20"/>
          <w:szCs w:val="20"/>
          <w:lang w:val="hy-AM"/>
        </w:rPr>
      </w:pPr>
    </w:p>
    <w:p w14:paraId="094C8979" w14:textId="77777777" w:rsidR="002809E3" w:rsidRPr="000D6993" w:rsidRDefault="002809E3" w:rsidP="00845F46">
      <w:pPr>
        <w:jc w:val="right"/>
        <w:rPr>
          <w:rFonts w:ascii="GHEA Mariam" w:hAnsi="GHEA Mariam"/>
          <w:iCs/>
          <w:sz w:val="20"/>
          <w:szCs w:val="20"/>
          <w:lang w:val="hy-AM"/>
        </w:rPr>
      </w:pPr>
    </w:p>
    <w:p w14:paraId="1002D0CA" w14:textId="77777777" w:rsidR="002809E3" w:rsidRPr="000D6993" w:rsidRDefault="002809E3" w:rsidP="00845F46">
      <w:pPr>
        <w:jc w:val="right"/>
        <w:rPr>
          <w:rFonts w:ascii="GHEA Mariam" w:hAnsi="GHEA Mariam"/>
          <w:iCs/>
          <w:sz w:val="20"/>
          <w:szCs w:val="20"/>
          <w:lang w:val="hy-AM"/>
        </w:rPr>
      </w:pPr>
    </w:p>
    <w:p w14:paraId="32815906" w14:textId="77777777" w:rsidR="002809E3" w:rsidRPr="000D6993" w:rsidRDefault="002809E3" w:rsidP="00845F46">
      <w:pPr>
        <w:jc w:val="right"/>
        <w:rPr>
          <w:rFonts w:ascii="GHEA Mariam" w:hAnsi="GHEA Mariam"/>
          <w:iCs/>
          <w:sz w:val="20"/>
          <w:szCs w:val="20"/>
          <w:lang w:val="hy-AM"/>
        </w:rPr>
      </w:pPr>
    </w:p>
    <w:p w14:paraId="04634E6D" w14:textId="77777777" w:rsidR="002809E3" w:rsidRPr="000D6993" w:rsidRDefault="002809E3" w:rsidP="00845F46">
      <w:pPr>
        <w:jc w:val="right"/>
        <w:rPr>
          <w:rFonts w:ascii="GHEA Mariam" w:hAnsi="GHEA Mariam"/>
          <w:iCs/>
          <w:sz w:val="20"/>
          <w:szCs w:val="20"/>
          <w:lang w:val="hy-AM"/>
        </w:rPr>
      </w:pPr>
    </w:p>
    <w:p w14:paraId="3999E0E7" w14:textId="77777777" w:rsidR="002809E3" w:rsidRPr="000D6993" w:rsidRDefault="002809E3" w:rsidP="00845F46">
      <w:pPr>
        <w:jc w:val="right"/>
        <w:rPr>
          <w:rFonts w:ascii="GHEA Mariam" w:hAnsi="GHEA Mariam"/>
          <w:iCs/>
          <w:sz w:val="20"/>
          <w:szCs w:val="20"/>
          <w:lang w:val="hy-AM"/>
        </w:rPr>
      </w:pPr>
    </w:p>
    <w:p w14:paraId="7829A2D7" w14:textId="77777777" w:rsidR="002809E3" w:rsidRPr="000D6993" w:rsidRDefault="002809E3" w:rsidP="00845F46">
      <w:pPr>
        <w:jc w:val="right"/>
        <w:rPr>
          <w:rFonts w:ascii="GHEA Mariam" w:hAnsi="GHEA Mariam"/>
          <w:iCs/>
          <w:sz w:val="20"/>
          <w:szCs w:val="20"/>
          <w:lang w:val="hy-AM"/>
        </w:rPr>
      </w:pPr>
    </w:p>
    <w:p w14:paraId="22098A81" w14:textId="77777777" w:rsidR="002809E3" w:rsidRPr="000D6993" w:rsidRDefault="002809E3" w:rsidP="00845F46">
      <w:pPr>
        <w:jc w:val="right"/>
        <w:rPr>
          <w:rFonts w:ascii="GHEA Mariam" w:hAnsi="GHEA Mariam"/>
          <w:iCs/>
          <w:sz w:val="20"/>
          <w:szCs w:val="20"/>
          <w:lang w:val="hy-AM"/>
        </w:rPr>
      </w:pPr>
    </w:p>
    <w:p w14:paraId="722C5330" w14:textId="77777777" w:rsidR="002809E3" w:rsidRPr="000D6993" w:rsidRDefault="002809E3" w:rsidP="00845F46">
      <w:pPr>
        <w:jc w:val="right"/>
        <w:rPr>
          <w:rFonts w:ascii="GHEA Mariam" w:hAnsi="GHEA Mariam"/>
          <w:iCs/>
          <w:sz w:val="20"/>
          <w:szCs w:val="20"/>
          <w:lang w:val="hy-AM"/>
        </w:rPr>
      </w:pPr>
    </w:p>
    <w:p w14:paraId="39967731" w14:textId="77777777" w:rsidR="002809E3" w:rsidRPr="000D6993" w:rsidRDefault="002809E3" w:rsidP="00845F46">
      <w:pPr>
        <w:jc w:val="right"/>
        <w:rPr>
          <w:rFonts w:ascii="GHEA Mariam" w:hAnsi="GHEA Mariam"/>
          <w:iCs/>
          <w:sz w:val="20"/>
          <w:szCs w:val="20"/>
          <w:lang w:val="hy-AM"/>
        </w:rPr>
      </w:pPr>
    </w:p>
    <w:p w14:paraId="04C2D825" w14:textId="77777777" w:rsidR="002809E3" w:rsidRPr="000D6993" w:rsidRDefault="002809E3" w:rsidP="00845F46">
      <w:pPr>
        <w:jc w:val="right"/>
        <w:rPr>
          <w:rFonts w:ascii="GHEA Mariam" w:hAnsi="GHEA Mariam"/>
          <w:iCs/>
          <w:sz w:val="20"/>
          <w:szCs w:val="20"/>
          <w:lang w:val="hy-AM"/>
        </w:rPr>
      </w:pPr>
    </w:p>
    <w:p w14:paraId="647B06E9" w14:textId="77777777" w:rsidR="002809E3" w:rsidRPr="000D6993" w:rsidRDefault="002809E3" w:rsidP="00845F46">
      <w:pPr>
        <w:jc w:val="right"/>
        <w:rPr>
          <w:rFonts w:ascii="GHEA Mariam" w:hAnsi="GHEA Mariam"/>
          <w:iCs/>
          <w:sz w:val="20"/>
          <w:szCs w:val="20"/>
          <w:lang w:val="hy-AM"/>
        </w:rPr>
      </w:pPr>
    </w:p>
    <w:p w14:paraId="49A7B664" w14:textId="77777777" w:rsidR="002809E3" w:rsidRPr="000D6993" w:rsidRDefault="002809E3" w:rsidP="00845F46">
      <w:pPr>
        <w:jc w:val="right"/>
        <w:rPr>
          <w:rFonts w:ascii="GHEA Mariam" w:hAnsi="GHEA Mariam"/>
          <w:iCs/>
          <w:sz w:val="20"/>
          <w:szCs w:val="20"/>
          <w:lang w:val="hy-AM"/>
        </w:rPr>
      </w:pPr>
    </w:p>
    <w:p w14:paraId="39CDCCB6" w14:textId="77777777" w:rsidR="00302DE9" w:rsidRPr="000D6993" w:rsidRDefault="00302DE9" w:rsidP="00845F46">
      <w:pPr>
        <w:jc w:val="right"/>
        <w:rPr>
          <w:rFonts w:ascii="GHEA Mariam" w:hAnsi="GHEA Mariam"/>
          <w:iCs/>
          <w:sz w:val="20"/>
          <w:szCs w:val="20"/>
          <w:lang w:val="hy-AM"/>
        </w:rPr>
      </w:pPr>
    </w:p>
    <w:p w14:paraId="74D4C90F" w14:textId="77777777" w:rsidR="00302DE9" w:rsidRPr="000D6993" w:rsidRDefault="00302DE9" w:rsidP="00845F46">
      <w:pPr>
        <w:jc w:val="right"/>
        <w:rPr>
          <w:rFonts w:ascii="GHEA Mariam" w:hAnsi="GHEA Mariam"/>
          <w:iCs/>
          <w:sz w:val="20"/>
          <w:szCs w:val="20"/>
          <w:lang w:val="hy-AM"/>
        </w:rPr>
      </w:pPr>
    </w:p>
    <w:p w14:paraId="7CA33672" w14:textId="77777777" w:rsidR="00302DE9" w:rsidRPr="000D6993" w:rsidRDefault="00302DE9" w:rsidP="00845F46">
      <w:pPr>
        <w:jc w:val="right"/>
        <w:rPr>
          <w:rFonts w:ascii="GHEA Mariam" w:hAnsi="GHEA Mariam"/>
          <w:iCs/>
          <w:sz w:val="20"/>
          <w:szCs w:val="20"/>
          <w:lang w:val="hy-AM"/>
        </w:rPr>
      </w:pPr>
    </w:p>
    <w:p w14:paraId="0F08BF2F" w14:textId="77777777" w:rsidR="00302DE9" w:rsidRPr="000D6993" w:rsidRDefault="00302DE9" w:rsidP="00845F46">
      <w:pPr>
        <w:jc w:val="right"/>
        <w:rPr>
          <w:rFonts w:ascii="GHEA Mariam" w:hAnsi="GHEA Mariam"/>
          <w:iCs/>
          <w:sz w:val="20"/>
          <w:szCs w:val="20"/>
          <w:lang w:val="hy-AM"/>
        </w:rPr>
      </w:pPr>
    </w:p>
    <w:p w14:paraId="23DE8A56" w14:textId="77777777" w:rsidR="00302DE9" w:rsidRPr="000D6993" w:rsidRDefault="00302DE9" w:rsidP="00845F46">
      <w:pPr>
        <w:jc w:val="right"/>
        <w:rPr>
          <w:rFonts w:ascii="GHEA Mariam" w:hAnsi="GHEA Mariam"/>
          <w:iCs/>
          <w:sz w:val="20"/>
          <w:szCs w:val="20"/>
          <w:lang w:val="hy-AM"/>
        </w:rPr>
      </w:pPr>
    </w:p>
    <w:p w14:paraId="2D738413" w14:textId="77777777" w:rsidR="00302DE9" w:rsidRPr="000D6993" w:rsidRDefault="00302DE9" w:rsidP="00845F46">
      <w:pPr>
        <w:jc w:val="right"/>
        <w:rPr>
          <w:rFonts w:ascii="GHEA Mariam" w:hAnsi="GHEA Mariam"/>
          <w:iCs/>
          <w:sz w:val="20"/>
          <w:szCs w:val="20"/>
          <w:lang w:val="hy-AM"/>
        </w:rPr>
      </w:pPr>
    </w:p>
    <w:p w14:paraId="36A0CD85" w14:textId="77777777" w:rsidR="00302DE9" w:rsidRPr="000D6993" w:rsidRDefault="00302DE9" w:rsidP="00845F46">
      <w:pPr>
        <w:jc w:val="right"/>
        <w:rPr>
          <w:rFonts w:ascii="GHEA Mariam" w:hAnsi="GHEA Mariam"/>
          <w:iCs/>
          <w:sz w:val="20"/>
          <w:szCs w:val="20"/>
          <w:lang w:val="hy-AM"/>
        </w:rPr>
      </w:pPr>
    </w:p>
    <w:p w14:paraId="50EAF53B" w14:textId="439E9AAE"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Приложение N 2</w:t>
      </w:r>
    </w:p>
    <w:p w14:paraId="60CEA6BB" w14:textId="77777777"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 " 20 лет запечатанный</w:t>
      </w:r>
    </w:p>
    <w:p w14:paraId="72DF4D04" w14:textId="77777777"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код контракта</w:t>
      </w:r>
    </w:p>
    <w:p w14:paraId="51CF54F7" w14:textId="768A7014" w:rsidR="00071D1C" w:rsidRPr="000D6993" w:rsidRDefault="00071D1C" w:rsidP="00845F46">
      <w:pPr>
        <w:jc w:val="center"/>
        <w:rPr>
          <w:rFonts w:ascii="GHEA Mariam" w:hAnsi="GHEA Mariam"/>
          <w:b/>
          <w:bCs/>
          <w:iCs/>
          <w:sz w:val="20"/>
          <w:szCs w:val="20"/>
        </w:rPr>
      </w:pPr>
      <w:r w:rsidRPr="000D6993">
        <w:rPr>
          <w:rFonts w:ascii="GHEA Mariam" w:hAnsi="GHEA Mariam"/>
          <w:b/>
          <w:bCs/>
          <w:iCs/>
          <w:sz w:val="20"/>
          <w:szCs w:val="20"/>
        </w:rPr>
        <w:t>ГРАФИК ОПЛАТЫ*</w:t>
      </w:r>
    </w:p>
    <w:p w14:paraId="19FB720E" w14:textId="77777777" w:rsidR="00071D1C" w:rsidRPr="000D6993" w:rsidRDefault="00071D1C" w:rsidP="00845F46">
      <w:pPr>
        <w:jc w:val="center"/>
        <w:rPr>
          <w:rFonts w:ascii="GHEA Mariam" w:hAnsi="GHEA Mariam"/>
          <w:iCs/>
          <w:sz w:val="20"/>
          <w:szCs w:val="20"/>
        </w:rPr>
      </w:pPr>
      <w:r w:rsidRPr="000D6993">
        <w:rPr>
          <w:rFonts w:ascii="GHEA Mariam" w:hAnsi="GHEA Mariam"/>
          <w:iCs/>
          <w:sz w:val="20"/>
          <w:szCs w:val="20"/>
        </w:rPr>
        <w:t xml:space="preserve">                                                                                                                                                                                                            </w:t>
      </w:r>
      <w:r w:rsidRPr="000D6993">
        <w:rPr>
          <w:rFonts w:ascii="GHEA Mariam" w:hAnsi="GHEA Mariam" w:cs="Sylfaen"/>
          <w:iCs/>
          <w:sz w:val="20"/>
          <w:szCs w:val="20"/>
        </w:rPr>
        <w:t>РА:</w:t>
      </w:r>
      <w:r w:rsidRPr="000D6993">
        <w:rPr>
          <w:rFonts w:ascii="GHEA Mariam" w:hAnsi="GHEA Mariam" w:cs="Sylfaen"/>
          <w:iCs/>
          <w:sz w:val="20"/>
          <w:szCs w:val="20"/>
          <w:lang w:val="es-ES"/>
        </w:rPr>
        <w:t xml:space="preserve"> </w:t>
      </w:r>
      <w:r w:rsidRPr="000D6993">
        <w:rPr>
          <w:rFonts w:ascii="GHEA Mariam" w:hAnsi="GHEA Mariam" w:cs="Sylfaen"/>
          <w:iCs/>
          <w:sz w:val="20"/>
          <w:szCs w:val="20"/>
        </w:rPr>
        <w:t>АМД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2268"/>
        <w:gridCol w:w="2835"/>
        <w:gridCol w:w="582"/>
        <w:gridCol w:w="499"/>
        <w:gridCol w:w="499"/>
        <w:gridCol w:w="499"/>
        <w:gridCol w:w="499"/>
        <w:gridCol w:w="499"/>
        <w:gridCol w:w="499"/>
        <w:gridCol w:w="511"/>
        <w:gridCol w:w="511"/>
        <w:gridCol w:w="511"/>
        <w:gridCol w:w="511"/>
        <w:gridCol w:w="511"/>
        <w:gridCol w:w="1963"/>
      </w:tblGrid>
      <w:tr w:rsidR="00071D1C" w:rsidRPr="000D6993" w14:paraId="3DADF274" w14:textId="77777777" w:rsidTr="00714D19">
        <w:trPr>
          <w:cantSplit/>
          <w:trHeight w:val="20"/>
        </w:trPr>
        <w:tc>
          <w:tcPr>
            <w:tcW w:w="15211" w:type="dxa"/>
            <w:gridSpan w:val="16"/>
            <w:vAlign w:val="center"/>
          </w:tcPr>
          <w:p w14:paraId="5E535342" w14:textId="77777777" w:rsidR="00071D1C" w:rsidRPr="000D6993" w:rsidRDefault="00071D1C" w:rsidP="00D81CEB">
            <w:pPr>
              <w:jc w:val="center"/>
              <w:rPr>
                <w:rFonts w:ascii="GHEA Mariam" w:hAnsi="GHEA Mariam"/>
                <w:iCs/>
                <w:sz w:val="20"/>
                <w:szCs w:val="20"/>
                <w:lang w:val="es-ES"/>
              </w:rPr>
            </w:pPr>
            <w:r w:rsidRPr="000D6993">
              <w:rPr>
                <w:rFonts w:ascii="GHEA Mariam" w:hAnsi="GHEA Mariam"/>
                <w:iCs/>
                <w:sz w:val="20"/>
                <w:szCs w:val="20"/>
                <w:lang w:val="es-ES"/>
              </w:rPr>
              <w:t>Продукт:</w:t>
            </w:r>
          </w:p>
        </w:tc>
      </w:tr>
      <w:tr w:rsidR="00071D1C" w:rsidRPr="000D6993" w14:paraId="3B23D777" w14:textId="77777777" w:rsidTr="002809E3">
        <w:trPr>
          <w:cantSplit/>
          <w:trHeight w:val="20"/>
        </w:trPr>
        <w:tc>
          <w:tcPr>
            <w:tcW w:w="2014" w:type="dxa"/>
            <w:vAlign w:val="center"/>
          </w:tcPr>
          <w:p w14:paraId="553B200F" w14:textId="77777777" w:rsidR="00071D1C" w:rsidRPr="000D6993" w:rsidRDefault="00071D1C" w:rsidP="00D81CEB">
            <w:pPr>
              <w:jc w:val="center"/>
              <w:rPr>
                <w:rFonts w:ascii="GHEA Mariam" w:hAnsi="GHEA Mariam"/>
                <w:iCs/>
                <w:sz w:val="18"/>
                <w:szCs w:val="18"/>
                <w:lang w:val="es-ES"/>
              </w:rPr>
            </w:pPr>
            <w:r w:rsidRPr="000D6993">
              <w:rPr>
                <w:rFonts w:ascii="GHEA Mariam" w:hAnsi="GHEA Mariam"/>
                <w:iCs/>
                <w:sz w:val="18"/>
                <w:szCs w:val="18"/>
              </w:rPr>
              <w:t>по приглашению запланировано доза номер</w:t>
            </w:r>
          </w:p>
        </w:tc>
        <w:tc>
          <w:tcPr>
            <w:tcW w:w="2268" w:type="dxa"/>
            <w:vAlign w:val="center"/>
          </w:tcPr>
          <w:p w14:paraId="5849CA12" w14:textId="77777777" w:rsidR="00071D1C" w:rsidRPr="000D6993" w:rsidRDefault="00071D1C" w:rsidP="00D81CEB">
            <w:pPr>
              <w:jc w:val="center"/>
              <w:rPr>
                <w:rFonts w:ascii="GHEA Mariam" w:hAnsi="GHEA Mariam"/>
                <w:iCs/>
                <w:sz w:val="18"/>
                <w:szCs w:val="18"/>
                <w:lang w:val="es-ES"/>
              </w:rPr>
            </w:pPr>
            <w:r w:rsidRPr="000D6993">
              <w:rPr>
                <w:rFonts w:ascii="GHEA Mariam" w:hAnsi="GHEA Mariam"/>
                <w:iCs/>
                <w:sz w:val="18"/>
                <w:szCs w:val="18"/>
              </w:rPr>
              <w:t>Покупка</w:t>
            </w:r>
            <w:r w:rsidRPr="000D6993">
              <w:rPr>
                <w:rFonts w:ascii="GHEA Mariam" w:hAnsi="GHEA Mariam"/>
                <w:iCs/>
                <w:sz w:val="18"/>
                <w:szCs w:val="18"/>
                <w:lang w:val="es-ES"/>
              </w:rPr>
              <w:t xml:space="preserve"> </w:t>
            </w:r>
            <w:r w:rsidRPr="000D6993">
              <w:rPr>
                <w:rFonts w:ascii="GHEA Mariam" w:hAnsi="GHEA Mariam"/>
                <w:iCs/>
                <w:sz w:val="18"/>
                <w:szCs w:val="18"/>
              </w:rPr>
              <w:t>с планом</w:t>
            </w:r>
            <w:r w:rsidRPr="000D6993">
              <w:rPr>
                <w:rFonts w:ascii="GHEA Mariam" w:hAnsi="GHEA Mariam"/>
                <w:iCs/>
                <w:sz w:val="18"/>
                <w:szCs w:val="18"/>
                <w:lang w:val="es-ES"/>
              </w:rPr>
              <w:t xml:space="preserve"> </w:t>
            </w:r>
            <w:r w:rsidRPr="000D6993">
              <w:rPr>
                <w:rFonts w:ascii="GHEA Mariam" w:hAnsi="GHEA Mariam"/>
                <w:iCs/>
                <w:sz w:val="18"/>
                <w:szCs w:val="18"/>
              </w:rPr>
              <w:t>запланировано</w:t>
            </w:r>
            <w:r w:rsidRPr="000D6993">
              <w:rPr>
                <w:rFonts w:ascii="GHEA Mariam" w:hAnsi="GHEA Mariam"/>
                <w:iCs/>
                <w:sz w:val="18"/>
                <w:szCs w:val="18"/>
                <w:lang w:val="es-ES"/>
              </w:rPr>
              <w:t xml:space="preserve"> </w:t>
            </w:r>
            <w:r w:rsidRPr="000D6993">
              <w:rPr>
                <w:rFonts w:ascii="GHEA Mariam" w:hAnsi="GHEA Mariam"/>
                <w:iCs/>
                <w:sz w:val="18"/>
                <w:szCs w:val="18"/>
              </w:rPr>
              <w:t>через</w:t>
            </w:r>
            <w:r w:rsidRPr="000D6993">
              <w:rPr>
                <w:rFonts w:ascii="GHEA Mariam" w:hAnsi="GHEA Mariam"/>
                <w:iCs/>
                <w:sz w:val="18"/>
                <w:szCs w:val="18"/>
                <w:lang w:val="es-ES"/>
              </w:rPr>
              <w:t xml:space="preserve"> </w:t>
            </w:r>
            <w:r w:rsidRPr="000D6993">
              <w:rPr>
                <w:rFonts w:ascii="GHEA Mariam" w:hAnsi="GHEA Mariam"/>
                <w:iCs/>
                <w:sz w:val="18"/>
                <w:szCs w:val="18"/>
              </w:rPr>
              <w:t xml:space="preserve">код </w:t>
            </w:r>
            <w:r w:rsidRPr="000D6993">
              <w:rPr>
                <w:rFonts w:ascii="GHEA Mariam" w:hAnsi="GHEA Mariam"/>
                <w:iCs/>
                <w:sz w:val="18"/>
                <w:szCs w:val="18"/>
                <w:lang w:val="es-ES"/>
              </w:rPr>
              <w:t xml:space="preserve">: </w:t>
            </w:r>
            <w:r w:rsidRPr="000D6993">
              <w:rPr>
                <w:rFonts w:ascii="GHEA Mariam" w:hAnsi="GHEA Mariam"/>
                <w:iCs/>
                <w:sz w:val="18"/>
                <w:szCs w:val="18"/>
              </w:rPr>
              <w:t>согласно</w:t>
            </w:r>
            <w:r w:rsidRPr="000D6993">
              <w:rPr>
                <w:rFonts w:ascii="GHEA Mariam" w:hAnsi="GHEA Mariam"/>
                <w:iCs/>
                <w:sz w:val="18"/>
                <w:szCs w:val="18"/>
                <w:lang w:val="es-ES"/>
              </w:rPr>
              <w:t xml:space="preserve"> </w:t>
            </w:r>
            <w:r w:rsidRPr="000D6993">
              <w:rPr>
                <w:rFonts w:ascii="GHEA Mariam" w:hAnsi="GHEA Mariam"/>
                <w:iCs/>
                <w:sz w:val="18"/>
                <w:szCs w:val="18"/>
              </w:rPr>
              <w:t>ГМА:</w:t>
            </w:r>
            <w:r w:rsidRPr="000D6993">
              <w:rPr>
                <w:rFonts w:ascii="GHEA Mariam" w:hAnsi="GHEA Mariam"/>
                <w:iCs/>
                <w:sz w:val="18"/>
                <w:szCs w:val="18"/>
                <w:lang w:val="es-ES"/>
              </w:rPr>
              <w:t xml:space="preserve"> </w:t>
            </w:r>
            <w:r w:rsidRPr="000D6993">
              <w:rPr>
                <w:rFonts w:ascii="GHEA Mariam" w:hAnsi="GHEA Mariam"/>
                <w:iCs/>
                <w:sz w:val="18"/>
                <w:szCs w:val="18"/>
              </w:rPr>
              <w:t xml:space="preserve">классификация </w:t>
            </w:r>
            <w:r w:rsidRPr="000D6993">
              <w:rPr>
                <w:rFonts w:ascii="GHEA Mariam" w:hAnsi="GHEA Mariam"/>
                <w:iCs/>
                <w:sz w:val="18"/>
                <w:szCs w:val="18"/>
                <w:lang w:val="es-ES"/>
              </w:rPr>
              <w:t>(CPV)</w:t>
            </w:r>
          </w:p>
        </w:tc>
        <w:tc>
          <w:tcPr>
            <w:tcW w:w="2835" w:type="dxa"/>
            <w:vAlign w:val="center"/>
          </w:tcPr>
          <w:p w14:paraId="21DA0096" w14:textId="77777777" w:rsidR="00071D1C" w:rsidRPr="000D6993" w:rsidRDefault="00071D1C" w:rsidP="00D81CEB">
            <w:pPr>
              <w:jc w:val="center"/>
              <w:rPr>
                <w:rFonts w:ascii="GHEA Mariam" w:hAnsi="GHEA Mariam"/>
                <w:iCs/>
                <w:sz w:val="18"/>
                <w:szCs w:val="18"/>
                <w:lang w:val="es-ES"/>
              </w:rPr>
            </w:pPr>
            <w:r w:rsidRPr="000D6993">
              <w:rPr>
                <w:rFonts w:ascii="GHEA Mariam" w:hAnsi="GHEA Mariam"/>
                <w:iCs/>
                <w:sz w:val="18"/>
                <w:szCs w:val="18"/>
              </w:rPr>
              <w:t>имя</w:t>
            </w:r>
          </w:p>
        </w:tc>
        <w:tc>
          <w:tcPr>
            <w:tcW w:w="8094" w:type="dxa"/>
            <w:gridSpan w:val="13"/>
            <w:vAlign w:val="center"/>
          </w:tcPr>
          <w:p w14:paraId="4355517C" w14:textId="44B8DD76" w:rsidR="00071D1C" w:rsidRPr="000D6993" w:rsidRDefault="00071D1C" w:rsidP="00D81CEB">
            <w:pPr>
              <w:jc w:val="center"/>
              <w:rPr>
                <w:rFonts w:ascii="GHEA Mariam" w:hAnsi="GHEA Mariam"/>
                <w:iCs/>
                <w:sz w:val="18"/>
                <w:szCs w:val="18"/>
                <w:lang w:val="es-ES"/>
              </w:rPr>
            </w:pPr>
            <w:r w:rsidRPr="000D6993">
              <w:rPr>
                <w:rFonts w:ascii="GHEA Mariam" w:hAnsi="GHEA Mariam"/>
                <w:iCs/>
                <w:sz w:val="18"/>
                <w:szCs w:val="18"/>
                <w:lang w:val="es-ES"/>
              </w:rPr>
              <w:t xml:space="preserve">Выплаты планируется осуществить в </w:t>
            </w:r>
            <w:r w:rsidR="004751A0" w:rsidRPr="000D6993">
              <w:rPr>
                <w:rFonts w:ascii="GHEA Mariam" w:hAnsi="GHEA Mariam"/>
                <w:iCs/>
                <w:sz w:val="18"/>
                <w:szCs w:val="18"/>
                <w:lang w:val="hy-AM"/>
              </w:rPr>
              <w:t xml:space="preserve">2022 году3 </w:t>
            </w:r>
            <w:r w:rsidR="001A39FA" w:rsidRPr="000D6993">
              <w:rPr>
                <w:rFonts w:ascii="Cambria Math" w:hAnsi="Cambria Math" w:cs="Cambria Math"/>
                <w:iCs/>
                <w:sz w:val="18"/>
                <w:szCs w:val="18"/>
                <w:lang w:val="hy-AM"/>
              </w:rPr>
              <w:t xml:space="preserve">. </w:t>
            </w:r>
            <w:r w:rsidRPr="000D6993">
              <w:rPr>
                <w:rFonts w:ascii="GHEA Mariam" w:hAnsi="GHEA Mariam"/>
                <w:iCs/>
                <w:sz w:val="18"/>
                <w:szCs w:val="18"/>
                <w:lang w:val="es-ES"/>
              </w:rPr>
              <w:t>по месяцам, в том числе**</w:t>
            </w:r>
          </w:p>
        </w:tc>
      </w:tr>
      <w:tr w:rsidR="00071D1C" w:rsidRPr="000D6993" w14:paraId="4EA8CAC4" w14:textId="77777777" w:rsidTr="002809E3">
        <w:trPr>
          <w:cantSplit/>
          <w:trHeight w:val="1283"/>
        </w:trPr>
        <w:tc>
          <w:tcPr>
            <w:tcW w:w="2014" w:type="dxa"/>
            <w:vAlign w:val="center"/>
          </w:tcPr>
          <w:p w14:paraId="690DCCC4" w14:textId="77777777" w:rsidR="00071D1C" w:rsidRPr="000D6993" w:rsidRDefault="00071D1C" w:rsidP="00D81CEB">
            <w:pPr>
              <w:jc w:val="center"/>
              <w:rPr>
                <w:rFonts w:ascii="GHEA Mariam" w:hAnsi="GHEA Mariam"/>
                <w:iCs/>
                <w:sz w:val="20"/>
                <w:szCs w:val="20"/>
                <w:lang w:val="hy-AM"/>
              </w:rPr>
            </w:pPr>
          </w:p>
        </w:tc>
        <w:tc>
          <w:tcPr>
            <w:tcW w:w="2268" w:type="dxa"/>
            <w:vAlign w:val="center"/>
          </w:tcPr>
          <w:p w14:paraId="5175618E" w14:textId="77777777" w:rsidR="00071D1C" w:rsidRPr="000D6993" w:rsidRDefault="00071D1C" w:rsidP="00D81CEB">
            <w:pPr>
              <w:jc w:val="center"/>
              <w:rPr>
                <w:rFonts w:ascii="GHEA Mariam" w:hAnsi="GHEA Mariam"/>
                <w:iCs/>
                <w:sz w:val="20"/>
                <w:szCs w:val="20"/>
                <w:lang w:val="es-ES"/>
              </w:rPr>
            </w:pPr>
          </w:p>
        </w:tc>
        <w:tc>
          <w:tcPr>
            <w:tcW w:w="2835" w:type="dxa"/>
            <w:vAlign w:val="center"/>
          </w:tcPr>
          <w:p w14:paraId="1F2C6313" w14:textId="77777777" w:rsidR="00071D1C" w:rsidRPr="000D6993" w:rsidRDefault="00071D1C" w:rsidP="00D81CEB">
            <w:pPr>
              <w:jc w:val="center"/>
              <w:rPr>
                <w:rFonts w:ascii="GHEA Mariam" w:hAnsi="GHEA Mariam"/>
                <w:iCs/>
                <w:sz w:val="20"/>
                <w:szCs w:val="20"/>
                <w:lang w:val="es-ES"/>
              </w:rPr>
            </w:pPr>
          </w:p>
        </w:tc>
        <w:tc>
          <w:tcPr>
            <w:tcW w:w="582" w:type="dxa"/>
            <w:textDirection w:val="btLr"/>
            <w:vAlign w:val="center"/>
          </w:tcPr>
          <w:p w14:paraId="04E18541" w14:textId="77777777"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январь</w:t>
            </w:r>
          </w:p>
        </w:tc>
        <w:tc>
          <w:tcPr>
            <w:tcW w:w="499" w:type="dxa"/>
            <w:textDirection w:val="btLr"/>
            <w:vAlign w:val="center"/>
          </w:tcPr>
          <w:p w14:paraId="5AC1CEAD" w14:textId="77777777" w:rsidR="00071D1C" w:rsidRPr="000D6993" w:rsidRDefault="00071D1C" w:rsidP="00D81CEB">
            <w:pPr>
              <w:ind w:left="113" w:right="-7"/>
              <w:jc w:val="center"/>
              <w:rPr>
                <w:rFonts w:ascii="GHEA Mariam" w:hAnsi="GHEA Mariam" w:cs="Sylfaen"/>
                <w:iCs/>
                <w:sz w:val="20"/>
                <w:szCs w:val="20"/>
                <w:lang w:val="pt-BR"/>
              </w:rPr>
            </w:pPr>
            <w:r w:rsidRPr="000D6993">
              <w:rPr>
                <w:rFonts w:ascii="GHEA Mariam" w:hAnsi="GHEA Mariam" w:cs="Sylfaen"/>
                <w:iCs/>
                <w:sz w:val="20"/>
                <w:szCs w:val="20"/>
                <w:lang w:val="pt-BR"/>
              </w:rPr>
              <w:t>февраль</w:t>
            </w:r>
          </w:p>
        </w:tc>
        <w:tc>
          <w:tcPr>
            <w:tcW w:w="499" w:type="dxa"/>
            <w:textDirection w:val="btLr"/>
            <w:vAlign w:val="center"/>
          </w:tcPr>
          <w:p w14:paraId="5822A84D" w14:textId="77777777"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маршировать</w:t>
            </w:r>
          </w:p>
        </w:tc>
        <w:tc>
          <w:tcPr>
            <w:tcW w:w="499" w:type="dxa"/>
            <w:textDirection w:val="btLr"/>
            <w:vAlign w:val="center"/>
          </w:tcPr>
          <w:p w14:paraId="449F6990" w14:textId="77777777" w:rsidR="00071D1C" w:rsidRPr="000D6993" w:rsidRDefault="00071D1C" w:rsidP="00D81CEB">
            <w:pPr>
              <w:ind w:left="113" w:right="-7"/>
              <w:jc w:val="center"/>
              <w:rPr>
                <w:rFonts w:ascii="GHEA Mariam" w:hAnsi="GHEA Mariam" w:cs="Sylfaen"/>
                <w:iCs/>
                <w:sz w:val="20"/>
                <w:szCs w:val="20"/>
                <w:lang w:val="pt-BR"/>
              </w:rPr>
            </w:pPr>
            <w:r w:rsidRPr="000D6993">
              <w:rPr>
                <w:rFonts w:ascii="GHEA Mariam" w:hAnsi="GHEA Mariam" w:cs="Sylfaen"/>
                <w:iCs/>
                <w:sz w:val="20"/>
                <w:szCs w:val="20"/>
                <w:lang w:val="pt-BR"/>
              </w:rPr>
              <w:t>апрель</w:t>
            </w:r>
          </w:p>
        </w:tc>
        <w:tc>
          <w:tcPr>
            <w:tcW w:w="499" w:type="dxa"/>
            <w:textDirection w:val="btLr"/>
            <w:vAlign w:val="center"/>
          </w:tcPr>
          <w:p w14:paraId="32A1A01E" w14:textId="77777777"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может</w:t>
            </w:r>
          </w:p>
        </w:tc>
        <w:tc>
          <w:tcPr>
            <w:tcW w:w="499" w:type="dxa"/>
            <w:textDirection w:val="btLr"/>
            <w:vAlign w:val="center"/>
          </w:tcPr>
          <w:p w14:paraId="7D885A77" w14:textId="77777777"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Июнь</w:t>
            </w:r>
          </w:p>
        </w:tc>
        <w:tc>
          <w:tcPr>
            <w:tcW w:w="499" w:type="dxa"/>
            <w:textDirection w:val="btLr"/>
            <w:vAlign w:val="center"/>
          </w:tcPr>
          <w:p w14:paraId="73037094" w14:textId="14C900C8"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Июль</w:t>
            </w:r>
          </w:p>
        </w:tc>
        <w:tc>
          <w:tcPr>
            <w:tcW w:w="511" w:type="dxa"/>
            <w:textDirection w:val="btLr"/>
            <w:vAlign w:val="center"/>
          </w:tcPr>
          <w:p w14:paraId="6602C697" w14:textId="77777777"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август</w:t>
            </w:r>
          </w:p>
        </w:tc>
        <w:tc>
          <w:tcPr>
            <w:tcW w:w="511" w:type="dxa"/>
            <w:textDirection w:val="btLr"/>
            <w:vAlign w:val="center"/>
          </w:tcPr>
          <w:p w14:paraId="13896D31" w14:textId="7E2FC2FB"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Сентябрь</w:t>
            </w:r>
          </w:p>
        </w:tc>
        <w:tc>
          <w:tcPr>
            <w:tcW w:w="511" w:type="dxa"/>
            <w:textDirection w:val="btLr"/>
            <w:vAlign w:val="center"/>
          </w:tcPr>
          <w:p w14:paraId="1A2EBE94" w14:textId="77777777"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Октябрь</w:t>
            </w:r>
          </w:p>
        </w:tc>
        <w:tc>
          <w:tcPr>
            <w:tcW w:w="511" w:type="dxa"/>
            <w:textDirection w:val="btLr"/>
            <w:vAlign w:val="center"/>
          </w:tcPr>
          <w:p w14:paraId="0E51FC13" w14:textId="09581E95"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ноябрь</w:t>
            </w:r>
          </w:p>
        </w:tc>
        <w:tc>
          <w:tcPr>
            <w:tcW w:w="511" w:type="dxa"/>
            <w:textDirection w:val="btLr"/>
            <w:vAlign w:val="center"/>
          </w:tcPr>
          <w:p w14:paraId="7A40233D" w14:textId="77777777" w:rsidR="00071D1C" w:rsidRPr="000D6993" w:rsidRDefault="00071D1C" w:rsidP="00D81CEB">
            <w:pPr>
              <w:ind w:left="113" w:right="-7"/>
              <w:jc w:val="center"/>
              <w:rPr>
                <w:rFonts w:ascii="GHEA Mariam" w:hAnsi="GHEA Mariam"/>
                <w:iCs/>
                <w:sz w:val="20"/>
                <w:szCs w:val="20"/>
                <w:lang w:val="pt-BR"/>
              </w:rPr>
            </w:pPr>
            <w:r w:rsidRPr="000D6993">
              <w:rPr>
                <w:rFonts w:ascii="GHEA Mariam" w:hAnsi="GHEA Mariam" w:cs="Sylfaen"/>
                <w:iCs/>
                <w:sz w:val="20"/>
                <w:szCs w:val="20"/>
                <w:lang w:val="pt-BR"/>
              </w:rPr>
              <w:t>Декабрь</w:t>
            </w:r>
          </w:p>
        </w:tc>
        <w:tc>
          <w:tcPr>
            <w:tcW w:w="1963" w:type="dxa"/>
            <w:vAlign w:val="center"/>
          </w:tcPr>
          <w:p w14:paraId="0994E029" w14:textId="77777777" w:rsidR="00071D1C" w:rsidRPr="000D6993" w:rsidRDefault="00071D1C" w:rsidP="00D81CEB">
            <w:pPr>
              <w:ind w:right="-1"/>
              <w:jc w:val="center"/>
              <w:rPr>
                <w:rFonts w:ascii="GHEA Mariam" w:hAnsi="GHEA Mariam"/>
                <w:iCs/>
                <w:sz w:val="20"/>
                <w:szCs w:val="20"/>
                <w:lang w:val="pt-BR"/>
              </w:rPr>
            </w:pPr>
            <w:r w:rsidRPr="000D6993">
              <w:rPr>
                <w:rFonts w:ascii="GHEA Mariam" w:hAnsi="GHEA Mariam" w:cs="Sylfaen"/>
                <w:iCs/>
                <w:sz w:val="20"/>
                <w:szCs w:val="20"/>
                <w:lang w:val="pt-BR"/>
              </w:rPr>
              <w:t>Вот и все</w:t>
            </w:r>
          </w:p>
          <w:p w14:paraId="2F684842" w14:textId="77777777" w:rsidR="00071D1C" w:rsidRPr="000D6993" w:rsidRDefault="00071D1C" w:rsidP="00D81CEB">
            <w:pPr>
              <w:jc w:val="center"/>
              <w:rPr>
                <w:rFonts w:ascii="GHEA Mariam" w:hAnsi="GHEA Mariam"/>
                <w:iCs/>
                <w:sz w:val="20"/>
                <w:szCs w:val="20"/>
                <w:lang w:val="es-ES"/>
              </w:rPr>
            </w:pPr>
          </w:p>
        </w:tc>
      </w:tr>
      <w:tr w:rsidR="002809E3" w:rsidRPr="000D6993" w14:paraId="140D6FE5" w14:textId="77777777" w:rsidTr="002809E3">
        <w:trPr>
          <w:cantSplit/>
          <w:trHeight w:val="359"/>
        </w:trPr>
        <w:tc>
          <w:tcPr>
            <w:tcW w:w="2014" w:type="dxa"/>
            <w:vAlign w:val="center"/>
          </w:tcPr>
          <w:p w14:paraId="3C77A349" w14:textId="033F7A0C"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14:paraId="54BFF871" w14:textId="7873C658" w:rsidR="002809E3" w:rsidRPr="000D6993" w:rsidRDefault="002809E3" w:rsidP="002809E3">
            <w:pPr>
              <w:jc w:val="center"/>
              <w:rPr>
                <w:rFonts w:ascii="GHEA Mariam" w:hAnsi="GHEA Mariam"/>
                <w:iCs/>
                <w:sz w:val="20"/>
                <w:szCs w:val="20"/>
                <w:lang w:val="es-ES"/>
              </w:rPr>
            </w:pPr>
            <w:r w:rsidRPr="000D6993">
              <w:rPr>
                <w:rFonts w:ascii="GHEA Mariam" w:hAnsi="GHEA Mariam" w:cs="Calibri"/>
                <w:color w:val="000000"/>
                <w:sz w:val="20"/>
                <w:szCs w:val="20"/>
              </w:rPr>
              <w:t>3221100</w:t>
            </w:r>
          </w:p>
        </w:tc>
        <w:tc>
          <w:tcPr>
            <w:tcW w:w="2835" w:type="dxa"/>
            <w:vAlign w:val="center"/>
          </w:tcPr>
          <w:p w14:paraId="63AAE77B" w14:textId="0C8D1974" w:rsidR="002809E3" w:rsidRPr="000D6993" w:rsidRDefault="002809E3" w:rsidP="002809E3">
            <w:pPr>
              <w:jc w:val="center"/>
              <w:rPr>
                <w:rFonts w:ascii="GHEA Mariam" w:hAnsi="GHEA Mariam"/>
                <w:iCs/>
                <w:sz w:val="20"/>
                <w:szCs w:val="20"/>
                <w:lang w:val="es-ES"/>
              </w:rPr>
            </w:pPr>
            <w:r w:rsidRPr="000D6993">
              <w:rPr>
                <w:rFonts w:ascii="GHEA Mariam" w:hAnsi="GHEA Mariam" w:cs="Calibri"/>
                <w:color w:val="000000"/>
                <w:sz w:val="20"/>
                <w:szCs w:val="20"/>
              </w:rPr>
              <w:t>Рука</w:t>
            </w:r>
          </w:p>
        </w:tc>
        <w:tc>
          <w:tcPr>
            <w:tcW w:w="6131" w:type="dxa"/>
            <w:gridSpan w:val="12"/>
            <w:vMerge w:val="restart"/>
            <w:vAlign w:val="center"/>
          </w:tcPr>
          <w:p w14:paraId="1A48623A" w14:textId="75DB0530" w:rsidR="002809E3" w:rsidRPr="000D6993" w:rsidRDefault="002809E3" w:rsidP="002809E3">
            <w:pPr>
              <w:jc w:val="center"/>
              <w:rPr>
                <w:rFonts w:ascii="GHEA Mariam" w:hAnsi="GHEA Mariam" w:cs="Arial"/>
                <w:iCs/>
                <w:sz w:val="20"/>
                <w:szCs w:val="20"/>
                <w:lang w:val="pt-BR"/>
              </w:rPr>
            </w:pPr>
            <w:r w:rsidRPr="000D6993">
              <w:rPr>
                <w:rFonts w:ascii="GHEA Mariam" w:hAnsi="GHEA Mariam"/>
                <w:sz w:val="20"/>
                <w:szCs w:val="20"/>
              </w:rPr>
              <w:t>Счет:</w:t>
            </w:r>
            <w:r w:rsidRPr="000D6993">
              <w:rPr>
                <w:rFonts w:ascii="GHEA Mariam" w:hAnsi="GHEA Mariam"/>
                <w:sz w:val="20"/>
                <w:szCs w:val="20"/>
                <w:lang w:val="es-ES"/>
              </w:rPr>
              <w:t xml:space="preserve"> </w:t>
            </w:r>
            <w:r w:rsidRPr="000D6993">
              <w:rPr>
                <w:rFonts w:ascii="GHEA Mariam" w:hAnsi="GHEA Mariam"/>
                <w:sz w:val="20"/>
                <w:szCs w:val="20"/>
              </w:rPr>
              <w:t>счет</w:t>
            </w:r>
            <w:r w:rsidRPr="000D6993">
              <w:rPr>
                <w:rFonts w:ascii="GHEA Mariam" w:hAnsi="GHEA Mariam"/>
                <w:sz w:val="20"/>
                <w:szCs w:val="20"/>
                <w:lang w:val="es-ES"/>
              </w:rPr>
              <w:t xml:space="preserve"> </w:t>
            </w:r>
            <w:r w:rsidRPr="000D6993">
              <w:rPr>
                <w:rFonts w:ascii="GHEA Mariam" w:hAnsi="GHEA Mariam"/>
                <w:sz w:val="20"/>
                <w:szCs w:val="20"/>
              </w:rPr>
              <w:t>вне</w:t>
            </w:r>
            <w:r w:rsidRPr="000D6993">
              <w:rPr>
                <w:rFonts w:ascii="GHEA Mariam" w:hAnsi="GHEA Mariam"/>
                <w:sz w:val="20"/>
                <w:szCs w:val="20"/>
                <w:lang w:val="es-ES"/>
              </w:rPr>
              <w:t xml:space="preserve"> </w:t>
            </w:r>
            <w:r w:rsidRPr="000D6993">
              <w:rPr>
                <w:rFonts w:ascii="GHEA Mariam" w:hAnsi="GHEA Mariam"/>
                <w:sz w:val="20"/>
                <w:szCs w:val="20"/>
              </w:rPr>
              <w:t>от написания</w:t>
            </w:r>
            <w:r w:rsidRPr="000D6993">
              <w:rPr>
                <w:rFonts w:ascii="GHEA Mariam" w:hAnsi="GHEA Mariam"/>
                <w:sz w:val="20"/>
                <w:szCs w:val="20"/>
                <w:lang w:val="es-ES"/>
              </w:rPr>
              <w:t xml:space="preserve"> </w:t>
            </w:r>
            <w:r w:rsidRPr="000D6993">
              <w:rPr>
                <w:rFonts w:ascii="GHEA Mariam" w:hAnsi="GHEA Mariam"/>
                <w:sz w:val="20"/>
                <w:szCs w:val="20"/>
              </w:rPr>
              <w:t>после</w:t>
            </w:r>
            <w:r w:rsidRPr="000D6993">
              <w:rPr>
                <w:rFonts w:ascii="GHEA Mariam" w:hAnsi="GHEA Mariam"/>
                <w:sz w:val="20"/>
                <w:szCs w:val="20"/>
                <w:lang w:val="es-ES"/>
              </w:rPr>
              <w:t xml:space="preserve"> </w:t>
            </w:r>
            <w:r w:rsidRPr="000D6993">
              <w:rPr>
                <w:rFonts w:ascii="GHEA Mariam" w:hAnsi="GHEA Mariam"/>
                <w:sz w:val="20"/>
                <w:szCs w:val="20"/>
              </w:rPr>
              <w:t>до</w:t>
            </w:r>
            <w:r w:rsidRPr="000D6993">
              <w:rPr>
                <w:rFonts w:ascii="GHEA Mariam" w:hAnsi="GHEA Mariam"/>
                <w:sz w:val="20"/>
                <w:szCs w:val="20"/>
                <w:lang w:val="es-ES"/>
              </w:rPr>
              <w:t xml:space="preserve"> </w:t>
            </w:r>
            <w:r w:rsidRPr="000D6993">
              <w:rPr>
                <w:rFonts w:ascii="GHEA Mariam" w:hAnsi="GHEA Mariam"/>
                <w:sz w:val="20"/>
                <w:szCs w:val="20"/>
              </w:rPr>
              <w:t>следующий</w:t>
            </w:r>
            <w:r w:rsidRPr="000D6993">
              <w:rPr>
                <w:rFonts w:ascii="GHEA Mariam" w:hAnsi="GHEA Mariam"/>
                <w:sz w:val="20"/>
                <w:szCs w:val="20"/>
                <w:lang w:val="es-ES"/>
              </w:rPr>
              <w:t xml:space="preserve"> 15 </w:t>
            </w:r>
            <w:r w:rsidRPr="000D6993">
              <w:rPr>
                <w:rFonts w:ascii="GHEA Mariam" w:hAnsi="GHEA Mariam"/>
                <w:sz w:val="20"/>
                <w:szCs w:val="20"/>
              </w:rPr>
              <w:t>числа месяца</w:t>
            </w:r>
            <w:r w:rsidRPr="000D6993">
              <w:rPr>
                <w:rFonts w:ascii="GHEA Mariam" w:hAnsi="GHEA Mariam"/>
                <w:sz w:val="20"/>
                <w:szCs w:val="20"/>
                <w:lang w:val="es-ES"/>
              </w:rPr>
              <w:t xml:space="preserve"> </w:t>
            </w:r>
            <w:r w:rsidRPr="000D6993">
              <w:rPr>
                <w:rFonts w:ascii="GHEA Mariam" w:hAnsi="GHEA Mariam"/>
                <w:sz w:val="20"/>
                <w:szCs w:val="20"/>
              </w:rPr>
              <w:t>день</w:t>
            </w:r>
            <w:r w:rsidRPr="000D6993">
              <w:rPr>
                <w:rFonts w:ascii="GHEA Mariam" w:hAnsi="GHEA Mariam"/>
                <w:sz w:val="20"/>
                <w:szCs w:val="20"/>
                <w:lang w:val="es-ES"/>
              </w:rPr>
              <w:t xml:space="preserve"> </w:t>
            </w:r>
            <w:r w:rsidRPr="000D6993">
              <w:rPr>
                <w:rFonts w:ascii="GHEA Mariam" w:hAnsi="GHEA Mariam"/>
                <w:sz w:val="20"/>
                <w:szCs w:val="20"/>
              </w:rPr>
              <w:t>включая _</w:t>
            </w:r>
          </w:p>
        </w:tc>
        <w:tc>
          <w:tcPr>
            <w:tcW w:w="1963" w:type="dxa"/>
            <w:vAlign w:val="center"/>
          </w:tcPr>
          <w:p w14:paraId="08F75891" w14:textId="190EEE26" w:rsidR="002809E3" w:rsidRPr="000D6993" w:rsidRDefault="002809E3" w:rsidP="002809E3">
            <w:pPr>
              <w:jc w:val="center"/>
              <w:rPr>
                <w:rFonts w:ascii="GHEA Mariam" w:hAnsi="GHEA Mariam"/>
                <w:b/>
                <w:iCs/>
                <w:sz w:val="20"/>
                <w:szCs w:val="20"/>
              </w:rPr>
            </w:pPr>
            <w:r w:rsidRPr="000D6993">
              <w:rPr>
                <w:rFonts w:ascii="GHEA Mariam" w:hAnsi="GHEA Mariam" w:cs="Calibri"/>
                <w:color w:val="000000"/>
                <w:sz w:val="20"/>
                <w:szCs w:val="20"/>
                <w:lang w:val="hy-AM"/>
              </w:rPr>
              <w:t xml:space="preserve">100 </w:t>
            </w:r>
            <w:r w:rsidRPr="000D6993">
              <w:rPr>
                <w:rFonts w:ascii="GHEA Mariam" w:hAnsi="GHEA Mariam" w:cs="Calibri"/>
                <w:color w:val="000000"/>
                <w:sz w:val="20"/>
                <w:szCs w:val="20"/>
              </w:rPr>
              <w:t>%</w:t>
            </w:r>
          </w:p>
        </w:tc>
      </w:tr>
      <w:tr w:rsidR="002809E3" w:rsidRPr="000D6993" w14:paraId="69868DC4" w14:textId="77777777" w:rsidTr="002809E3">
        <w:trPr>
          <w:cantSplit/>
          <w:trHeight w:val="168"/>
        </w:trPr>
        <w:tc>
          <w:tcPr>
            <w:tcW w:w="2014" w:type="dxa"/>
            <w:vAlign w:val="center"/>
          </w:tcPr>
          <w:p w14:paraId="04DB30EC" w14:textId="77777777"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14:paraId="67F0924B" w14:textId="1C1637CE"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3221110</w:t>
            </w:r>
          </w:p>
        </w:tc>
        <w:tc>
          <w:tcPr>
            <w:tcW w:w="2835" w:type="dxa"/>
            <w:vAlign w:val="center"/>
          </w:tcPr>
          <w:p w14:paraId="132928CE" w14:textId="1B67AA50"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Морковь</w:t>
            </w:r>
          </w:p>
        </w:tc>
        <w:tc>
          <w:tcPr>
            <w:tcW w:w="6131" w:type="dxa"/>
            <w:gridSpan w:val="12"/>
            <w:vMerge/>
            <w:vAlign w:val="center"/>
          </w:tcPr>
          <w:p w14:paraId="08705FA2" w14:textId="77777777" w:rsidR="002809E3" w:rsidRPr="000D6993" w:rsidRDefault="002809E3" w:rsidP="002809E3">
            <w:pPr>
              <w:jc w:val="center"/>
              <w:rPr>
                <w:rFonts w:ascii="GHEA Mariam" w:hAnsi="GHEA Mariam"/>
                <w:iCs/>
                <w:sz w:val="20"/>
                <w:szCs w:val="20"/>
                <w:lang w:val="hy-AM"/>
              </w:rPr>
            </w:pPr>
          </w:p>
        </w:tc>
        <w:tc>
          <w:tcPr>
            <w:tcW w:w="1963" w:type="dxa"/>
            <w:vAlign w:val="center"/>
          </w:tcPr>
          <w:p w14:paraId="5A116CC4" w14:textId="379F32B5"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 xml:space="preserve">100 </w:t>
            </w:r>
            <w:r w:rsidRPr="000D6993">
              <w:rPr>
                <w:rFonts w:ascii="GHEA Mariam" w:hAnsi="GHEA Mariam" w:cs="Calibri"/>
                <w:color w:val="000000"/>
                <w:sz w:val="20"/>
                <w:szCs w:val="20"/>
              </w:rPr>
              <w:t>%</w:t>
            </w:r>
          </w:p>
        </w:tc>
      </w:tr>
      <w:tr w:rsidR="002809E3" w:rsidRPr="000D6993" w14:paraId="35D3FD12" w14:textId="77777777" w:rsidTr="002809E3">
        <w:trPr>
          <w:cantSplit/>
          <w:trHeight w:val="173"/>
        </w:trPr>
        <w:tc>
          <w:tcPr>
            <w:tcW w:w="2014" w:type="dxa"/>
            <w:vAlign w:val="center"/>
          </w:tcPr>
          <w:p w14:paraId="4AB4DABA" w14:textId="77777777"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14:paraId="1737DE69" w14:textId="72FD75AF"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3221113</w:t>
            </w:r>
          </w:p>
        </w:tc>
        <w:tc>
          <w:tcPr>
            <w:tcW w:w="2835" w:type="dxa"/>
            <w:vAlign w:val="center"/>
          </w:tcPr>
          <w:p w14:paraId="555C3337" w14:textId="0098A461"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Бобы</w:t>
            </w:r>
          </w:p>
        </w:tc>
        <w:tc>
          <w:tcPr>
            <w:tcW w:w="6131" w:type="dxa"/>
            <w:gridSpan w:val="12"/>
            <w:vMerge/>
            <w:vAlign w:val="center"/>
          </w:tcPr>
          <w:p w14:paraId="689302E9" w14:textId="77777777" w:rsidR="002809E3" w:rsidRPr="000D6993" w:rsidRDefault="002809E3" w:rsidP="002809E3">
            <w:pPr>
              <w:jc w:val="center"/>
              <w:rPr>
                <w:rFonts w:ascii="GHEA Mariam" w:hAnsi="GHEA Mariam"/>
                <w:iCs/>
                <w:sz w:val="20"/>
                <w:szCs w:val="20"/>
                <w:lang w:val="hy-AM"/>
              </w:rPr>
            </w:pPr>
          </w:p>
        </w:tc>
        <w:tc>
          <w:tcPr>
            <w:tcW w:w="1963" w:type="dxa"/>
            <w:vAlign w:val="center"/>
          </w:tcPr>
          <w:p w14:paraId="6AE3878C" w14:textId="6A6D458B"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 xml:space="preserve">100 </w:t>
            </w:r>
            <w:r w:rsidRPr="000D6993">
              <w:rPr>
                <w:rFonts w:ascii="GHEA Mariam" w:hAnsi="GHEA Mariam" w:cs="Calibri"/>
                <w:color w:val="000000"/>
                <w:sz w:val="20"/>
                <w:szCs w:val="20"/>
              </w:rPr>
              <w:t>%</w:t>
            </w:r>
          </w:p>
        </w:tc>
      </w:tr>
      <w:tr w:rsidR="002809E3" w:rsidRPr="000D6993" w14:paraId="3031C8B4" w14:textId="77777777" w:rsidTr="002809E3">
        <w:trPr>
          <w:cantSplit/>
          <w:trHeight w:val="190"/>
        </w:trPr>
        <w:tc>
          <w:tcPr>
            <w:tcW w:w="2014" w:type="dxa"/>
            <w:vAlign w:val="center"/>
          </w:tcPr>
          <w:p w14:paraId="709DE545" w14:textId="77777777"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14:paraId="74717AA1" w14:textId="7AE6BCA1"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3221117</w:t>
            </w:r>
          </w:p>
        </w:tc>
        <w:tc>
          <w:tcPr>
            <w:tcW w:w="2835" w:type="dxa"/>
            <w:vAlign w:val="center"/>
          </w:tcPr>
          <w:p w14:paraId="407A685A" w14:textId="00DF70D1"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Горох</w:t>
            </w:r>
          </w:p>
        </w:tc>
        <w:tc>
          <w:tcPr>
            <w:tcW w:w="6131" w:type="dxa"/>
            <w:gridSpan w:val="12"/>
            <w:vMerge/>
            <w:vAlign w:val="center"/>
          </w:tcPr>
          <w:p w14:paraId="4BDD22E6" w14:textId="77777777" w:rsidR="002809E3" w:rsidRPr="000D6993" w:rsidRDefault="002809E3" w:rsidP="002809E3">
            <w:pPr>
              <w:jc w:val="center"/>
              <w:rPr>
                <w:rFonts w:ascii="GHEA Mariam" w:hAnsi="GHEA Mariam"/>
                <w:iCs/>
                <w:sz w:val="20"/>
                <w:szCs w:val="20"/>
                <w:lang w:val="hy-AM"/>
              </w:rPr>
            </w:pPr>
          </w:p>
        </w:tc>
        <w:tc>
          <w:tcPr>
            <w:tcW w:w="1963" w:type="dxa"/>
            <w:vAlign w:val="center"/>
          </w:tcPr>
          <w:p w14:paraId="7D909F07" w14:textId="2F307D88"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 xml:space="preserve">100 </w:t>
            </w:r>
            <w:r w:rsidRPr="000D6993">
              <w:rPr>
                <w:rFonts w:ascii="GHEA Mariam" w:hAnsi="GHEA Mariam" w:cs="Calibri"/>
                <w:color w:val="000000"/>
                <w:sz w:val="20"/>
                <w:szCs w:val="20"/>
              </w:rPr>
              <w:t>%</w:t>
            </w:r>
          </w:p>
        </w:tc>
      </w:tr>
      <w:tr w:rsidR="002809E3" w:rsidRPr="000D6993" w14:paraId="16AC78C0" w14:textId="77777777" w:rsidTr="002809E3">
        <w:trPr>
          <w:cantSplit/>
          <w:trHeight w:val="180"/>
        </w:trPr>
        <w:tc>
          <w:tcPr>
            <w:tcW w:w="2014" w:type="dxa"/>
            <w:vAlign w:val="center"/>
          </w:tcPr>
          <w:p w14:paraId="4B24451F" w14:textId="77777777"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14:paraId="497CA1C9" w14:textId="16F7B867"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3221450</w:t>
            </w:r>
          </w:p>
        </w:tc>
        <w:tc>
          <w:tcPr>
            <w:tcW w:w="2835" w:type="dxa"/>
            <w:vAlign w:val="center"/>
          </w:tcPr>
          <w:p w14:paraId="4D576899" w14:textId="3869FCEB"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Капуста</w:t>
            </w:r>
          </w:p>
        </w:tc>
        <w:tc>
          <w:tcPr>
            <w:tcW w:w="6131" w:type="dxa"/>
            <w:gridSpan w:val="12"/>
            <w:vMerge/>
            <w:vAlign w:val="center"/>
          </w:tcPr>
          <w:p w14:paraId="5916DD5A" w14:textId="77777777" w:rsidR="002809E3" w:rsidRPr="000D6993" w:rsidRDefault="002809E3" w:rsidP="002809E3">
            <w:pPr>
              <w:jc w:val="center"/>
              <w:rPr>
                <w:rFonts w:ascii="GHEA Mariam" w:hAnsi="GHEA Mariam"/>
                <w:iCs/>
                <w:sz w:val="20"/>
                <w:szCs w:val="20"/>
                <w:lang w:val="hy-AM"/>
              </w:rPr>
            </w:pPr>
          </w:p>
        </w:tc>
        <w:tc>
          <w:tcPr>
            <w:tcW w:w="1963" w:type="dxa"/>
            <w:vAlign w:val="center"/>
          </w:tcPr>
          <w:p w14:paraId="5D36B437" w14:textId="01B8D164"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 xml:space="preserve">100 </w:t>
            </w:r>
            <w:r w:rsidRPr="000D6993">
              <w:rPr>
                <w:rFonts w:ascii="GHEA Mariam" w:hAnsi="GHEA Mariam" w:cs="Calibri"/>
                <w:color w:val="000000"/>
                <w:sz w:val="20"/>
                <w:szCs w:val="20"/>
              </w:rPr>
              <w:t>%</w:t>
            </w:r>
          </w:p>
        </w:tc>
      </w:tr>
      <w:tr w:rsidR="002809E3" w:rsidRPr="000D6993" w14:paraId="0DAE6FD9" w14:textId="77777777" w:rsidTr="002809E3">
        <w:trPr>
          <w:cantSplit/>
          <w:trHeight w:val="184"/>
        </w:trPr>
        <w:tc>
          <w:tcPr>
            <w:tcW w:w="2014" w:type="dxa"/>
            <w:vAlign w:val="center"/>
          </w:tcPr>
          <w:p w14:paraId="4FC757D6" w14:textId="77777777"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14:paraId="2D81853C" w14:textId="55189CDF"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3222128</w:t>
            </w:r>
          </w:p>
        </w:tc>
        <w:tc>
          <w:tcPr>
            <w:tcW w:w="2835" w:type="dxa"/>
            <w:vAlign w:val="center"/>
          </w:tcPr>
          <w:p w14:paraId="5CE11621" w14:textId="2C4702E9"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Яблоко</w:t>
            </w:r>
          </w:p>
        </w:tc>
        <w:tc>
          <w:tcPr>
            <w:tcW w:w="6131" w:type="dxa"/>
            <w:gridSpan w:val="12"/>
            <w:vMerge/>
            <w:vAlign w:val="center"/>
          </w:tcPr>
          <w:p w14:paraId="33F5EFF7" w14:textId="77777777" w:rsidR="002809E3" w:rsidRPr="000D6993" w:rsidRDefault="002809E3" w:rsidP="002809E3">
            <w:pPr>
              <w:jc w:val="center"/>
              <w:rPr>
                <w:rFonts w:ascii="GHEA Mariam" w:hAnsi="GHEA Mariam"/>
                <w:iCs/>
                <w:sz w:val="20"/>
                <w:szCs w:val="20"/>
                <w:lang w:val="hy-AM"/>
              </w:rPr>
            </w:pPr>
          </w:p>
        </w:tc>
        <w:tc>
          <w:tcPr>
            <w:tcW w:w="1963" w:type="dxa"/>
            <w:vAlign w:val="center"/>
          </w:tcPr>
          <w:p w14:paraId="7D03966B" w14:textId="49DCF0AF"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 xml:space="preserve">100 </w:t>
            </w:r>
            <w:r w:rsidRPr="000D6993">
              <w:rPr>
                <w:rFonts w:ascii="GHEA Mariam" w:hAnsi="GHEA Mariam" w:cs="Calibri"/>
                <w:color w:val="000000"/>
                <w:sz w:val="20"/>
                <w:szCs w:val="20"/>
              </w:rPr>
              <w:t>%</w:t>
            </w:r>
          </w:p>
        </w:tc>
      </w:tr>
      <w:tr w:rsidR="002809E3" w:rsidRPr="000D6993" w14:paraId="7AD63293" w14:textId="77777777" w:rsidTr="002809E3">
        <w:trPr>
          <w:cantSplit/>
          <w:trHeight w:val="202"/>
        </w:trPr>
        <w:tc>
          <w:tcPr>
            <w:tcW w:w="2014" w:type="dxa"/>
            <w:vAlign w:val="center"/>
          </w:tcPr>
          <w:p w14:paraId="080CA567" w14:textId="77777777"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14:paraId="68322460" w14:textId="3B476DB3"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15811100</w:t>
            </w:r>
          </w:p>
        </w:tc>
        <w:tc>
          <w:tcPr>
            <w:tcW w:w="2835" w:type="dxa"/>
            <w:vAlign w:val="center"/>
          </w:tcPr>
          <w:p w14:paraId="66AA6D69" w14:textId="3E4849B0"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Хлеб</w:t>
            </w:r>
          </w:p>
        </w:tc>
        <w:tc>
          <w:tcPr>
            <w:tcW w:w="6131" w:type="dxa"/>
            <w:gridSpan w:val="12"/>
            <w:vMerge/>
            <w:vAlign w:val="center"/>
          </w:tcPr>
          <w:p w14:paraId="79D13463" w14:textId="77777777" w:rsidR="002809E3" w:rsidRPr="000D6993" w:rsidRDefault="002809E3" w:rsidP="002809E3">
            <w:pPr>
              <w:jc w:val="center"/>
              <w:rPr>
                <w:rFonts w:ascii="GHEA Mariam" w:hAnsi="GHEA Mariam"/>
                <w:iCs/>
                <w:sz w:val="20"/>
                <w:szCs w:val="20"/>
                <w:lang w:val="hy-AM"/>
              </w:rPr>
            </w:pPr>
          </w:p>
        </w:tc>
        <w:tc>
          <w:tcPr>
            <w:tcW w:w="1963" w:type="dxa"/>
            <w:vAlign w:val="center"/>
          </w:tcPr>
          <w:p w14:paraId="69D3BBBD" w14:textId="572CD0B5"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 xml:space="preserve">100 </w:t>
            </w:r>
            <w:r w:rsidRPr="000D6993">
              <w:rPr>
                <w:rFonts w:ascii="GHEA Mariam" w:hAnsi="GHEA Mariam" w:cs="Calibri"/>
                <w:color w:val="000000"/>
                <w:sz w:val="20"/>
                <w:szCs w:val="20"/>
              </w:rPr>
              <w:t>%</w:t>
            </w:r>
          </w:p>
        </w:tc>
      </w:tr>
      <w:tr w:rsidR="002809E3" w:rsidRPr="000D6993" w14:paraId="21F2D090" w14:textId="77777777" w:rsidTr="002809E3">
        <w:trPr>
          <w:cantSplit/>
          <w:trHeight w:val="193"/>
        </w:trPr>
        <w:tc>
          <w:tcPr>
            <w:tcW w:w="2014" w:type="dxa"/>
            <w:vAlign w:val="center"/>
          </w:tcPr>
          <w:p w14:paraId="61E98FC9" w14:textId="77777777"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14:paraId="583DFEBD" w14:textId="763FC0B9"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15851100</w:t>
            </w:r>
          </w:p>
        </w:tc>
        <w:tc>
          <w:tcPr>
            <w:tcW w:w="2835" w:type="dxa"/>
            <w:vAlign w:val="center"/>
          </w:tcPr>
          <w:p w14:paraId="5D628801" w14:textId="06D1669B"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Макаронные изделия</w:t>
            </w:r>
          </w:p>
        </w:tc>
        <w:tc>
          <w:tcPr>
            <w:tcW w:w="6131" w:type="dxa"/>
            <w:gridSpan w:val="12"/>
            <w:vMerge/>
            <w:vAlign w:val="center"/>
          </w:tcPr>
          <w:p w14:paraId="4CCD67B2" w14:textId="77777777" w:rsidR="002809E3" w:rsidRPr="000D6993" w:rsidRDefault="002809E3" w:rsidP="002809E3">
            <w:pPr>
              <w:jc w:val="center"/>
              <w:rPr>
                <w:rFonts w:ascii="GHEA Mariam" w:hAnsi="GHEA Mariam"/>
                <w:iCs/>
                <w:sz w:val="20"/>
                <w:szCs w:val="20"/>
                <w:lang w:val="hy-AM"/>
              </w:rPr>
            </w:pPr>
          </w:p>
        </w:tc>
        <w:tc>
          <w:tcPr>
            <w:tcW w:w="1963" w:type="dxa"/>
            <w:vAlign w:val="center"/>
          </w:tcPr>
          <w:p w14:paraId="7F0FF339" w14:textId="7DEF86B0" w:rsidR="002809E3" w:rsidRPr="000D6993" w:rsidRDefault="002809E3" w:rsidP="002809E3">
            <w:pPr>
              <w:jc w:val="center"/>
              <w:rPr>
                <w:rFonts w:ascii="GHEA Mariam" w:hAnsi="GHEA Mariam"/>
                <w:iCs/>
                <w:sz w:val="20"/>
                <w:szCs w:val="20"/>
                <w:lang w:val="hy-AM"/>
              </w:rPr>
            </w:pPr>
            <w:r w:rsidRPr="000D6993">
              <w:rPr>
                <w:rFonts w:ascii="GHEA Mariam" w:hAnsi="GHEA Mariam" w:cs="Calibri"/>
                <w:color w:val="000000"/>
                <w:sz w:val="20"/>
                <w:szCs w:val="20"/>
                <w:lang w:val="hy-AM"/>
              </w:rPr>
              <w:t xml:space="preserve">100 </w:t>
            </w:r>
            <w:r w:rsidRPr="000D6993">
              <w:rPr>
                <w:rFonts w:ascii="GHEA Mariam" w:hAnsi="GHEA Mariam" w:cs="Calibri"/>
                <w:color w:val="000000"/>
                <w:sz w:val="20"/>
                <w:szCs w:val="20"/>
              </w:rPr>
              <w:t>%</w:t>
            </w:r>
          </w:p>
        </w:tc>
      </w:tr>
      <w:tr w:rsidR="002809E3" w:rsidRPr="000D6993" w14:paraId="2BA2B9F6" w14:textId="77777777" w:rsidTr="002809E3">
        <w:trPr>
          <w:cantSplit/>
          <w:trHeight w:val="70"/>
        </w:trPr>
        <w:tc>
          <w:tcPr>
            <w:tcW w:w="2014" w:type="dxa"/>
            <w:vAlign w:val="center"/>
          </w:tcPr>
          <w:p w14:paraId="63E9BD8E" w14:textId="77777777" w:rsidR="002809E3" w:rsidRPr="000D6993" w:rsidRDefault="002809E3" w:rsidP="002809E3">
            <w:pPr>
              <w:pStyle w:val="aff"/>
              <w:numPr>
                <w:ilvl w:val="0"/>
                <w:numId w:val="33"/>
              </w:numPr>
              <w:jc w:val="center"/>
              <w:rPr>
                <w:rFonts w:ascii="GHEA Mariam" w:hAnsi="GHEA Mariam"/>
                <w:iCs/>
                <w:sz w:val="20"/>
                <w:szCs w:val="20"/>
                <w:lang w:val="hy-AM"/>
              </w:rPr>
            </w:pPr>
          </w:p>
        </w:tc>
        <w:tc>
          <w:tcPr>
            <w:tcW w:w="2268" w:type="dxa"/>
            <w:vAlign w:val="center"/>
          </w:tcPr>
          <w:p w14:paraId="1919CBB4" w14:textId="2A5A0347"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15872400</w:t>
            </w:r>
          </w:p>
        </w:tc>
        <w:tc>
          <w:tcPr>
            <w:tcW w:w="2835" w:type="dxa"/>
            <w:vAlign w:val="center"/>
          </w:tcPr>
          <w:p w14:paraId="0DA86713" w14:textId="5A3C92C2" w:rsidR="002809E3" w:rsidRPr="000D6993" w:rsidRDefault="002809E3" w:rsidP="002809E3">
            <w:pPr>
              <w:jc w:val="center"/>
              <w:rPr>
                <w:rFonts w:ascii="GHEA Mariam" w:hAnsi="GHEA Mariam" w:cs="Calibri"/>
                <w:color w:val="000000"/>
                <w:sz w:val="20"/>
                <w:szCs w:val="20"/>
              </w:rPr>
            </w:pPr>
            <w:r w:rsidRPr="000D6993">
              <w:rPr>
                <w:rFonts w:ascii="GHEA Mariam" w:hAnsi="GHEA Mariam" w:cs="Calibri"/>
                <w:color w:val="000000"/>
                <w:sz w:val="20"/>
                <w:szCs w:val="20"/>
              </w:rPr>
              <w:t>Соль:</w:t>
            </w:r>
          </w:p>
        </w:tc>
        <w:tc>
          <w:tcPr>
            <w:tcW w:w="6131" w:type="dxa"/>
            <w:gridSpan w:val="12"/>
            <w:vMerge/>
            <w:vAlign w:val="center"/>
          </w:tcPr>
          <w:p w14:paraId="1086FD9A" w14:textId="77777777" w:rsidR="002809E3" w:rsidRPr="000D6993" w:rsidRDefault="002809E3" w:rsidP="002809E3">
            <w:pPr>
              <w:jc w:val="center"/>
              <w:rPr>
                <w:rFonts w:ascii="GHEA Mariam" w:hAnsi="GHEA Mariam"/>
                <w:iCs/>
                <w:sz w:val="20"/>
                <w:szCs w:val="20"/>
                <w:lang w:val="hy-AM"/>
              </w:rPr>
            </w:pPr>
          </w:p>
        </w:tc>
        <w:tc>
          <w:tcPr>
            <w:tcW w:w="1963" w:type="dxa"/>
            <w:vAlign w:val="center"/>
          </w:tcPr>
          <w:p w14:paraId="25BBAB2E" w14:textId="41CE5B1F" w:rsidR="002809E3" w:rsidRPr="000D6993" w:rsidRDefault="002809E3" w:rsidP="002809E3">
            <w:pPr>
              <w:jc w:val="center"/>
              <w:rPr>
                <w:rFonts w:ascii="GHEA Mariam" w:hAnsi="GHEA Mariam" w:cs="Calibri"/>
                <w:color w:val="000000"/>
                <w:sz w:val="20"/>
                <w:szCs w:val="20"/>
                <w:lang w:val="hy-AM"/>
              </w:rPr>
            </w:pPr>
            <w:r w:rsidRPr="000D6993">
              <w:rPr>
                <w:rFonts w:ascii="GHEA Mariam" w:hAnsi="GHEA Mariam" w:cs="Calibri"/>
                <w:color w:val="000000"/>
                <w:sz w:val="20"/>
                <w:szCs w:val="20"/>
                <w:lang w:val="hy-AM"/>
              </w:rPr>
              <w:t xml:space="preserve">100 </w:t>
            </w:r>
            <w:r w:rsidRPr="000D6993">
              <w:rPr>
                <w:rFonts w:ascii="GHEA Mariam" w:hAnsi="GHEA Mariam" w:cs="Calibri"/>
                <w:color w:val="000000"/>
                <w:sz w:val="20"/>
                <w:szCs w:val="20"/>
              </w:rPr>
              <w:t>%</w:t>
            </w:r>
          </w:p>
        </w:tc>
      </w:tr>
    </w:tbl>
    <w:p w14:paraId="077CDA1B" w14:textId="77777777" w:rsidR="002809E3" w:rsidRPr="000D6993" w:rsidRDefault="002809E3" w:rsidP="002809E3">
      <w:pPr>
        <w:rPr>
          <w:rFonts w:ascii="GHEA Mariam" w:hAnsi="GHEA Mariam"/>
          <w:iCs/>
          <w:sz w:val="20"/>
          <w:szCs w:val="20"/>
          <w:lang w:val="es-ES"/>
        </w:rPr>
      </w:pPr>
    </w:p>
    <w:tbl>
      <w:tblPr>
        <w:tblW w:w="10206" w:type="dxa"/>
        <w:jc w:val="center"/>
        <w:tblLayout w:type="fixed"/>
        <w:tblLook w:val="0000" w:firstRow="0" w:lastRow="0" w:firstColumn="0" w:lastColumn="0" w:noHBand="0" w:noVBand="0"/>
      </w:tblPr>
      <w:tblGrid>
        <w:gridCol w:w="5103"/>
        <w:gridCol w:w="760"/>
        <w:gridCol w:w="4343"/>
      </w:tblGrid>
      <w:tr w:rsidR="00071D1C" w:rsidRPr="000D6993" w14:paraId="26A92C5B" w14:textId="77777777" w:rsidTr="002809E3">
        <w:trPr>
          <w:jc w:val="center"/>
        </w:trPr>
        <w:tc>
          <w:tcPr>
            <w:tcW w:w="5103" w:type="dxa"/>
          </w:tcPr>
          <w:p w14:paraId="7078A952" w14:textId="77777777" w:rsidR="00961CA8" w:rsidRPr="000D6993" w:rsidRDefault="00961CA8" w:rsidP="00961CA8">
            <w:pPr>
              <w:jc w:val="center"/>
              <w:rPr>
                <w:rFonts w:ascii="GHEA Mariam" w:hAnsi="GHEA Mariam" w:cs="Sylfaen"/>
                <w:b/>
                <w:bCs/>
                <w:iCs/>
                <w:sz w:val="20"/>
                <w:szCs w:val="20"/>
                <w:lang w:val="nb-NO"/>
              </w:rPr>
            </w:pPr>
            <w:r w:rsidRPr="000D6993">
              <w:rPr>
                <w:rFonts w:ascii="GHEA Mariam" w:hAnsi="GHEA Mariam" w:cs="Sylfaen"/>
                <w:b/>
                <w:bCs/>
                <w:iCs/>
                <w:sz w:val="20"/>
                <w:szCs w:val="20"/>
                <w:lang w:val="nb-NO"/>
              </w:rPr>
              <w:t>ПОКУПАТЕЛЬ:</w:t>
            </w:r>
          </w:p>
          <w:p w14:paraId="6004AA32"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НОЦ «Канакераванская средняя школа»</w:t>
            </w:r>
          </w:p>
          <w:p w14:paraId="2E02204C"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Котайкский марз, ул. Канакераван, 11, дом 5</w:t>
            </w:r>
          </w:p>
          <w:p w14:paraId="229DDF2D"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АВХХ 03304956</w:t>
            </w:r>
          </w:p>
          <w:p w14:paraId="1D87737A"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Оперативный департамент Министерства финансов РА</w:t>
            </w:r>
          </w:p>
          <w:p w14:paraId="7065D6A6" w14:textId="77777777" w:rsidR="00961CA8" w:rsidRPr="000D6993" w:rsidRDefault="00961CA8" w:rsidP="00961CA8">
            <w:pPr>
              <w:ind w:right="-10"/>
              <w:jc w:val="center"/>
              <w:rPr>
                <w:rFonts w:ascii="GHEA Mariam" w:hAnsi="GHEA Mariam" w:cs="Sylfaen"/>
                <w:sz w:val="20"/>
                <w:szCs w:val="20"/>
                <w:lang w:val="hy-AM"/>
              </w:rPr>
            </w:pPr>
            <w:r w:rsidRPr="000D6993">
              <w:rPr>
                <w:rFonts w:ascii="GHEA Mariam" w:hAnsi="GHEA Mariam" w:cs="Sylfaen"/>
                <w:sz w:val="20"/>
                <w:szCs w:val="20"/>
                <w:lang w:val="hy-AM"/>
              </w:rPr>
              <w:t>№ 900118000216</w:t>
            </w:r>
          </w:p>
          <w:p w14:paraId="107F4F31" w14:textId="2089752A" w:rsidR="00961CA8" w:rsidRPr="000D6993" w:rsidRDefault="00961CA8" w:rsidP="002809E3">
            <w:pPr>
              <w:ind w:right="-10"/>
              <w:jc w:val="center"/>
              <w:rPr>
                <w:rFonts w:ascii="GHEA Mariam" w:hAnsi="GHEA Mariam" w:cs="Sylfaen"/>
                <w:sz w:val="20"/>
                <w:szCs w:val="20"/>
                <w:lang w:val="hy-AM"/>
              </w:rPr>
            </w:pPr>
            <w:r w:rsidRPr="000D6993">
              <w:rPr>
                <w:rFonts w:ascii="GHEA Mariam" w:hAnsi="GHEA Mariam" w:cs="Sylfaen"/>
                <w:sz w:val="20"/>
                <w:szCs w:val="20"/>
                <w:lang w:val="hy-AM"/>
              </w:rPr>
              <w:t xml:space="preserve">Режиссер: </w:t>
            </w:r>
            <w:r w:rsidRPr="000D6993">
              <w:rPr>
                <w:rFonts w:ascii="Cambria Math" w:hAnsi="Cambria Math" w:cs="Cambria Math"/>
                <w:sz w:val="20"/>
                <w:szCs w:val="20"/>
                <w:lang w:val="hy-AM"/>
              </w:rPr>
              <w:t>Г.</w:t>
            </w:r>
            <w:r w:rsidRPr="000D6993">
              <w:rPr>
                <w:rFonts w:ascii="GHEA Mariam" w:hAnsi="GHEA Mariam" w:cs="Sylfaen"/>
                <w:sz w:val="20"/>
                <w:szCs w:val="20"/>
                <w:lang w:val="hy-AM"/>
              </w:rPr>
              <w:t xml:space="preserve"> </w:t>
            </w:r>
            <w:r w:rsidRPr="000D6993">
              <w:rPr>
                <w:rFonts w:ascii="GHEA Mariam" w:hAnsi="GHEA Mariam" w:cs="GHEA Mariam"/>
                <w:sz w:val="20"/>
                <w:szCs w:val="20"/>
                <w:lang w:val="hy-AM"/>
              </w:rPr>
              <w:t xml:space="preserve">Карапетя </w:t>
            </w:r>
            <w:r w:rsidRPr="000D6993">
              <w:rPr>
                <w:rFonts w:ascii="GHEA Mariam" w:hAnsi="GHEA Mariam" w:cs="Sylfaen"/>
                <w:sz w:val="20"/>
                <w:szCs w:val="20"/>
                <w:lang w:val="hy-AM"/>
              </w:rPr>
              <w:t>н</w:t>
            </w:r>
          </w:p>
          <w:p w14:paraId="4E6EAE46" w14:textId="77777777" w:rsidR="00961CA8" w:rsidRPr="000D6993" w:rsidRDefault="00961CA8" w:rsidP="00961CA8">
            <w:pPr>
              <w:jc w:val="center"/>
              <w:rPr>
                <w:rFonts w:ascii="GHEA Mariam" w:hAnsi="GHEA Mariam"/>
                <w:iCs/>
                <w:sz w:val="20"/>
                <w:szCs w:val="20"/>
                <w:lang w:val="hy-AM"/>
              </w:rPr>
            </w:pPr>
            <w:r w:rsidRPr="000D6993">
              <w:rPr>
                <w:rFonts w:ascii="GHEA Mariam" w:hAnsi="GHEA Mariam"/>
                <w:iCs/>
                <w:sz w:val="20"/>
                <w:szCs w:val="20"/>
                <w:lang w:val="hy-AM"/>
              </w:rPr>
              <w:t>-------------------------------------</w:t>
            </w:r>
          </w:p>
          <w:p w14:paraId="07208E79" w14:textId="77777777" w:rsidR="00961CA8" w:rsidRPr="000D6993" w:rsidRDefault="00961CA8" w:rsidP="00961CA8">
            <w:pPr>
              <w:jc w:val="center"/>
              <w:rPr>
                <w:rFonts w:ascii="GHEA Mariam" w:hAnsi="GHEA Mariam"/>
                <w:iCs/>
                <w:sz w:val="20"/>
                <w:szCs w:val="20"/>
                <w:lang w:val="hy-AM"/>
              </w:rPr>
            </w:pPr>
            <w:r w:rsidRPr="000D6993">
              <w:rPr>
                <w:rFonts w:ascii="GHEA Mariam" w:hAnsi="GHEA Mariam"/>
                <w:iCs/>
                <w:sz w:val="20"/>
                <w:szCs w:val="20"/>
                <w:lang w:val="hy-AM"/>
              </w:rPr>
              <w:t xml:space="preserve">/ </w:t>
            </w:r>
            <w:r w:rsidRPr="000D6993">
              <w:rPr>
                <w:rFonts w:ascii="GHEA Mariam" w:hAnsi="GHEA Mariam" w:cs="Sylfaen"/>
                <w:iCs/>
                <w:sz w:val="20"/>
                <w:szCs w:val="20"/>
                <w:lang w:val="hy-AM"/>
              </w:rPr>
              <w:t xml:space="preserve">подпись </w:t>
            </w:r>
            <w:r w:rsidRPr="000D6993">
              <w:rPr>
                <w:rFonts w:ascii="GHEA Mariam" w:hAnsi="GHEA Mariam"/>
                <w:iCs/>
                <w:sz w:val="20"/>
                <w:szCs w:val="20"/>
                <w:lang w:val="hy-AM"/>
              </w:rPr>
              <w:t>/</w:t>
            </w:r>
          </w:p>
          <w:p w14:paraId="5D5E3C8B" w14:textId="07065FAC" w:rsidR="00071D1C" w:rsidRPr="000D6993" w:rsidRDefault="00961CA8" w:rsidP="00961CA8">
            <w:pPr>
              <w:jc w:val="center"/>
              <w:rPr>
                <w:rFonts w:ascii="GHEA Mariam" w:hAnsi="GHEA Mariam"/>
                <w:iCs/>
                <w:sz w:val="20"/>
                <w:szCs w:val="20"/>
                <w:lang w:val="hy-AM"/>
              </w:rPr>
            </w:pPr>
            <w:r w:rsidRPr="000D6993">
              <w:rPr>
                <w:rFonts w:ascii="GHEA Mariam" w:hAnsi="GHEA Mariam" w:cs="Sylfaen"/>
                <w:iCs/>
                <w:sz w:val="20"/>
                <w:szCs w:val="20"/>
                <w:lang w:val="hy-AM"/>
              </w:rPr>
              <w:t xml:space="preserve">К. </w:t>
            </w:r>
            <w:r w:rsidRPr="000D6993">
              <w:rPr>
                <w:rFonts w:ascii="GHEA Mariam" w:hAnsi="GHEA Mariam"/>
                <w:iCs/>
                <w:sz w:val="20"/>
                <w:szCs w:val="20"/>
                <w:lang w:val="hy-AM"/>
              </w:rPr>
              <w:t xml:space="preserve">_ </w:t>
            </w:r>
            <w:r w:rsidRPr="000D6993">
              <w:rPr>
                <w:rFonts w:ascii="GHEA Mariam" w:hAnsi="GHEA Mariam" w:cs="Sylfaen"/>
                <w:iCs/>
                <w:sz w:val="20"/>
                <w:szCs w:val="20"/>
                <w:lang w:val="hy-AM"/>
              </w:rPr>
              <w:t>Т:</w:t>
            </w:r>
          </w:p>
        </w:tc>
        <w:tc>
          <w:tcPr>
            <w:tcW w:w="760" w:type="dxa"/>
          </w:tcPr>
          <w:p w14:paraId="034575EB" w14:textId="77777777" w:rsidR="00071D1C" w:rsidRPr="000D6993" w:rsidRDefault="00071D1C" w:rsidP="00845F46">
            <w:pPr>
              <w:jc w:val="center"/>
              <w:rPr>
                <w:rFonts w:ascii="GHEA Mariam" w:hAnsi="GHEA Mariam"/>
                <w:iCs/>
                <w:sz w:val="20"/>
                <w:szCs w:val="20"/>
                <w:lang w:val="hy-AM"/>
              </w:rPr>
            </w:pPr>
          </w:p>
        </w:tc>
        <w:tc>
          <w:tcPr>
            <w:tcW w:w="4343" w:type="dxa"/>
          </w:tcPr>
          <w:p w14:paraId="1AC96E8C" w14:textId="77777777" w:rsidR="00071D1C" w:rsidRPr="000D6993" w:rsidRDefault="00071D1C" w:rsidP="00845F46">
            <w:pPr>
              <w:jc w:val="center"/>
              <w:rPr>
                <w:rFonts w:ascii="GHEA Mariam" w:hAnsi="GHEA Mariam" w:cs="Sylfaen"/>
                <w:b/>
                <w:bCs/>
                <w:iCs/>
                <w:sz w:val="20"/>
                <w:szCs w:val="20"/>
                <w:lang w:val="ru-RU"/>
              </w:rPr>
            </w:pPr>
            <w:r w:rsidRPr="000D6993">
              <w:rPr>
                <w:rFonts w:ascii="GHEA Mariam" w:hAnsi="GHEA Mariam" w:cs="Sylfaen"/>
                <w:b/>
                <w:bCs/>
                <w:iCs/>
                <w:sz w:val="20"/>
                <w:szCs w:val="20"/>
                <w:lang w:val="pt-BR"/>
              </w:rPr>
              <w:t>ПРОДАВЕЦ</w:t>
            </w:r>
          </w:p>
          <w:p w14:paraId="3CA2B0DA" w14:textId="77777777" w:rsidR="00071D1C" w:rsidRPr="000D6993" w:rsidRDefault="00071D1C" w:rsidP="00845F46">
            <w:pPr>
              <w:jc w:val="center"/>
              <w:rPr>
                <w:rFonts w:ascii="GHEA Mariam" w:hAnsi="GHEA Mariam"/>
                <w:iCs/>
                <w:sz w:val="20"/>
                <w:szCs w:val="20"/>
                <w:lang w:val="ru-RU"/>
              </w:rPr>
            </w:pPr>
          </w:p>
          <w:p w14:paraId="761107A6" w14:textId="77777777" w:rsidR="00D81CEB" w:rsidRPr="000D6993" w:rsidRDefault="00D81CEB" w:rsidP="00845F46">
            <w:pPr>
              <w:jc w:val="center"/>
              <w:rPr>
                <w:rFonts w:ascii="GHEA Mariam" w:hAnsi="GHEA Mariam"/>
                <w:iCs/>
                <w:sz w:val="20"/>
                <w:szCs w:val="20"/>
                <w:lang w:val="ru-RU"/>
              </w:rPr>
            </w:pPr>
          </w:p>
          <w:p w14:paraId="15EE4914" w14:textId="77777777" w:rsidR="00D81CEB" w:rsidRPr="000D6993" w:rsidRDefault="00D81CEB" w:rsidP="00845F46">
            <w:pPr>
              <w:jc w:val="center"/>
              <w:rPr>
                <w:rFonts w:ascii="GHEA Mariam" w:hAnsi="GHEA Mariam"/>
                <w:iCs/>
                <w:sz w:val="20"/>
                <w:szCs w:val="20"/>
                <w:lang w:val="ru-RU"/>
              </w:rPr>
            </w:pPr>
          </w:p>
          <w:p w14:paraId="5E95ED95" w14:textId="77777777" w:rsidR="00D81CEB" w:rsidRPr="000D6993" w:rsidRDefault="00D81CEB" w:rsidP="00845F46">
            <w:pPr>
              <w:jc w:val="center"/>
              <w:rPr>
                <w:rFonts w:ascii="GHEA Mariam" w:hAnsi="GHEA Mariam"/>
                <w:iCs/>
                <w:sz w:val="20"/>
                <w:szCs w:val="20"/>
                <w:lang w:val="ru-RU"/>
              </w:rPr>
            </w:pPr>
          </w:p>
          <w:p w14:paraId="797685CF" w14:textId="77777777" w:rsidR="00D81CEB" w:rsidRPr="000D6993" w:rsidRDefault="00D81CEB" w:rsidP="00845F46">
            <w:pPr>
              <w:jc w:val="center"/>
              <w:rPr>
                <w:rFonts w:ascii="GHEA Mariam" w:hAnsi="GHEA Mariam"/>
                <w:iCs/>
                <w:sz w:val="20"/>
                <w:szCs w:val="20"/>
                <w:lang w:val="ru-RU"/>
              </w:rPr>
            </w:pPr>
          </w:p>
          <w:p w14:paraId="0DEB27BF" w14:textId="77777777" w:rsidR="00D81CEB" w:rsidRPr="000D6993" w:rsidRDefault="00D81CEB" w:rsidP="002809E3">
            <w:pPr>
              <w:rPr>
                <w:rFonts w:ascii="GHEA Mariam" w:hAnsi="GHEA Mariam"/>
                <w:iCs/>
                <w:sz w:val="20"/>
                <w:szCs w:val="20"/>
                <w:lang w:val="ru-RU"/>
              </w:rPr>
            </w:pPr>
          </w:p>
          <w:p w14:paraId="42669E6F" w14:textId="77777777" w:rsidR="00071D1C" w:rsidRPr="000D6993" w:rsidRDefault="00071D1C" w:rsidP="00845F46">
            <w:pPr>
              <w:jc w:val="center"/>
              <w:rPr>
                <w:rFonts w:ascii="GHEA Mariam" w:hAnsi="GHEA Mariam"/>
                <w:iCs/>
                <w:sz w:val="20"/>
                <w:szCs w:val="20"/>
                <w:lang w:val="ru-RU"/>
              </w:rPr>
            </w:pPr>
            <w:r w:rsidRPr="000D6993">
              <w:rPr>
                <w:rFonts w:ascii="GHEA Mariam" w:hAnsi="GHEA Mariam"/>
                <w:iCs/>
                <w:sz w:val="20"/>
                <w:szCs w:val="20"/>
                <w:lang w:val="ru-RU"/>
              </w:rPr>
              <w:t>-------------------------------------</w:t>
            </w:r>
          </w:p>
          <w:p w14:paraId="75D8EF93" w14:textId="77777777" w:rsidR="00071D1C" w:rsidRPr="000D6993" w:rsidRDefault="00071D1C" w:rsidP="00845F46">
            <w:pPr>
              <w:jc w:val="center"/>
              <w:rPr>
                <w:rFonts w:ascii="GHEA Mariam" w:hAnsi="GHEA Mariam"/>
                <w:iCs/>
                <w:sz w:val="20"/>
                <w:szCs w:val="20"/>
              </w:rPr>
            </w:pPr>
            <w:r w:rsidRPr="000D6993">
              <w:rPr>
                <w:rFonts w:ascii="GHEA Mariam" w:hAnsi="GHEA Mariam"/>
                <w:iCs/>
                <w:sz w:val="20"/>
                <w:szCs w:val="20"/>
              </w:rPr>
              <w:t xml:space="preserve">/ </w:t>
            </w:r>
            <w:r w:rsidRPr="000D6993">
              <w:rPr>
                <w:rFonts w:ascii="GHEA Mariam" w:hAnsi="GHEA Mariam" w:cs="Sylfaen"/>
                <w:iCs/>
                <w:sz w:val="20"/>
                <w:szCs w:val="20"/>
                <w:lang w:val="ru-RU"/>
              </w:rPr>
              <w:t xml:space="preserve">подпись </w:t>
            </w:r>
            <w:r w:rsidRPr="000D6993">
              <w:rPr>
                <w:rFonts w:ascii="GHEA Mariam" w:hAnsi="GHEA Mariam"/>
                <w:iCs/>
                <w:sz w:val="20"/>
                <w:szCs w:val="20"/>
              </w:rPr>
              <w:t>/</w:t>
            </w:r>
          </w:p>
          <w:p w14:paraId="1E6BBFC8" w14:textId="77777777" w:rsidR="00071D1C" w:rsidRPr="000D6993" w:rsidRDefault="00071D1C" w:rsidP="00845F46">
            <w:pPr>
              <w:jc w:val="center"/>
              <w:rPr>
                <w:rFonts w:ascii="GHEA Mariam" w:hAnsi="GHEA Mariam"/>
                <w:iCs/>
                <w:sz w:val="20"/>
                <w:szCs w:val="20"/>
                <w:lang w:val="ru-RU"/>
              </w:rPr>
            </w:pPr>
            <w:r w:rsidRPr="000D6993">
              <w:rPr>
                <w:rFonts w:ascii="GHEA Mariam" w:hAnsi="GHEA Mariam" w:cs="Sylfaen"/>
                <w:iCs/>
                <w:sz w:val="20"/>
                <w:szCs w:val="20"/>
                <w:lang w:val="ru-RU"/>
              </w:rPr>
              <w:t xml:space="preserve">К. </w:t>
            </w:r>
            <w:r w:rsidRPr="000D6993">
              <w:rPr>
                <w:rFonts w:ascii="GHEA Mariam" w:hAnsi="GHEA Mariam"/>
                <w:iCs/>
                <w:sz w:val="20"/>
                <w:szCs w:val="20"/>
                <w:lang w:val="ru-RU"/>
              </w:rPr>
              <w:t xml:space="preserve">_ </w:t>
            </w:r>
            <w:r w:rsidRPr="000D6993">
              <w:rPr>
                <w:rFonts w:ascii="GHEA Mariam" w:hAnsi="GHEA Mariam" w:cs="Sylfaen"/>
                <w:iCs/>
                <w:sz w:val="20"/>
                <w:szCs w:val="20"/>
                <w:lang w:val="ru-RU"/>
              </w:rPr>
              <w:t>Т:</w:t>
            </w:r>
          </w:p>
        </w:tc>
      </w:tr>
    </w:tbl>
    <w:p w14:paraId="43176A96" w14:textId="77777777" w:rsidR="00071D1C" w:rsidRPr="000D6993" w:rsidRDefault="00071D1C" w:rsidP="00845F46">
      <w:pPr>
        <w:rPr>
          <w:rFonts w:ascii="GHEA Mariam" w:hAnsi="GHEA Mariam"/>
          <w:iCs/>
          <w:sz w:val="20"/>
          <w:szCs w:val="20"/>
          <w:lang w:val="ru-RU"/>
        </w:rPr>
        <w:sectPr w:rsidR="00071D1C" w:rsidRPr="000D6993"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0D6993" w:rsidRDefault="00071D1C" w:rsidP="00845F46">
      <w:pPr>
        <w:rPr>
          <w:rFonts w:ascii="GHEA Mariam" w:hAnsi="GHEA Mariam"/>
          <w:iCs/>
          <w:sz w:val="20"/>
          <w:szCs w:val="20"/>
          <w:lang w:val="ru-RU"/>
        </w:rPr>
      </w:pPr>
    </w:p>
    <w:p w14:paraId="42954658" w14:textId="77777777" w:rsidR="00071D1C" w:rsidRPr="000D6993" w:rsidRDefault="00071D1C" w:rsidP="00845F46">
      <w:pPr>
        <w:jc w:val="right"/>
        <w:rPr>
          <w:rFonts w:ascii="GHEA Mariam" w:hAnsi="GHEA Mariam"/>
          <w:iCs/>
          <w:sz w:val="20"/>
          <w:szCs w:val="20"/>
        </w:rPr>
      </w:pPr>
      <w:r w:rsidRPr="000D6993">
        <w:rPr>
          <w:rFonts w:ascii="GHEA Mariam" w:hAnsi="GHEA Mariam"/>
          <w:iCs/>
          <w:sz w:val="20"/>
          <w:szCs w:val="20"/>
          <w:lang w:val="hy-AM"/>
        </w:rPr>
        <w:t xml:space="preserve">Приложение № </w:t>
      </w:r>
      <w:r w:rsidRPr="000D6993">
        <w:rPr>
          <w:rFonts w:ascii="GHEA Mariam" w:hAnsi="GHEA Mariam"/>
          <w:iCs/>
          <w:sz w:val="20"/>
          <w:szCs w:val="20"/>
        </w:rPr>
        <w:t>3</w:t>
      </w:r>
    </w:p>
    <w:p w14:paraId="73B87183" w14:textId="77777777"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 " 20 лет запечатанный</w:t>
      </w:r>
    </w:p>
    <w:p w14:paraId="05E79CBD" w14:textId="77777777" w:rsidR="00071D1C" w:rsidRPr="000D6993" w:rsidRDefault="00071D1C" w:rsidP="00845F46">
      <w:pPr>
        <w:jc w:val="right"/>
        <w:rPr>
          <w:rFonts w:ascii="GHEA Mariam" w:hAnsi="GHEA Mariam"/>
          <w:iCs/>
          <w:sz w:val="20"/>
          <w:szCs w:val="20"/>
          <w:lang w:val="hy-AM"/>
        </w:rPr>
      </w:pPr>
      <w:r w:rsidRPr="000D6993">
        <w:rPr>
          <w:rFonts w:ascii="GHEA Mariam" w:hAnsi="GHEA Mariam"/>
          <w:iCs/>
          <w:sz w:val="20"/>
          <w:szCs w:val="20"/>
          <w:lang w:val="hy-AM"/>
        </w:rPr>
        <w:t>код контракта</w:t>
      </w:r>
    </w:p>
    <w:p w14:paraId="2174B2BD" w14:textId="77777777" w:rsidR="00071D1C" w:rsidRPr="000D6993" w:rsidRDefault="00071D1C" w:rsidP="00845F46">
      <w:pPr>
        <w:ind w:left="-142" w:firstLine="142"/>
        <w:jc w:val="center"/>
        <w:rPr>
          <w:rFonts w:ascii="GHEA Mariam" w:hAnsi="GHEA Mariam" w:cs="Sylfaen"/>
          <w:b/>
          <w:iCs/>
          <w:sz w:val="20"/>
          <w:szCs w:val="20"/>
        </w:rPr>
      </w:pPr>
    </w:p>
    <w:p w14:paraId="14F9B95B" w14:textId="77777777" w:rsidR="0038400D" w:rsidRPr="000D6993" w:rsidRDefault="0038400D" w:rsidP="00845F46">
      <w:pPr>
        <w:ind w:left="-142" w:firstLine="142"/>
        <w:jc w:val="center"/>
        <w:rPr>
          <w:rFonts w:ascii="GHEA Mariam" w:hAnsi="GHEA Mariam" w:cs="Sylfaen"/>
          <w:b/>
          <w:iCs/>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141"/>
        <w:gridCol w:w="5609"/>
      </w:tblGrid>
      <w:tr w:rsidR="0038400D" w:rsidRPr="000D6993" w14:paraId="2BF17983" w14:textId="77777777" w:rsidTr="007A2020">
        <w:trPr>
          <w:tblCellSpacing w:w="7" w:type="dxa"/>
          <w:jc w:val="center"/>
        </w:trPr>
        <w:tc>
          <w:tcPr>
            <w:tcW w:w="0" w:type="auto"/>
            <w:vAlign w:val="center"/>
          </w:tcPr>
          <w:p w14:paraId="4B48907B" w14:textId="682F61D6" w:rsidR="0038400D" w:rsidRPr="000D6993" w:rsidRDefault="00B05F1F" w:rsidP="00845F46">
            <w:pPr>
              <w:jc w:val="center"/>
              <w:rPr>
                <w:rFonts w:ascii="GHEA Mariam" w:hAnsi="GHEA Mariam"/>
                <w:iCs/>
                <w:color w:val="000000"/>
                <w:sz w:val="20"/>
                <w:szCs w:val="20"/>
                <w:lang w:val="pt-BR"/>
              </w:rPr>
            </w:pPr>
            <w:r w:rsidRPr="000D6993">
              <w:rPr>
                <w:rFonts w:ascii="GHEA Mariam" w:hAnsi="GHEA Mariam"/>
                <w:iCs/>
                <w:noProof/>
                <w:sz w:val="20"/>
                <w:szCs w:val="20"/>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0D6993">
              <w:rPr>
                <w:rFonts w:ascii="GHEA Mariam" w:hAnsi="GHEA Mariam"/>
                <w:iCs/>
                <w:color w:val="000000"/>
                <w:sz w:val="20"/>
                <w:szCs w:val="20"/>
              </w:rPr>
              <w:t>контракта</w:t>
            </w:r>
            <w:r w:rsidR="0038400D" w:rsidRPr="000D6993">
              <w:rPr>
                <w:rFonts w:ascii="GHEA Mariam" w:hAnsi="GHEA Mariam"/>
                <w:iCs/>
                <w:color w:val="000000"/>
                <w:sz w:val="20"/>
                <w:szCs w:val="20"/>
                <w:lang w:val="pt-BR"/>
              </w:rPr>
              <w:t xml:space="preserve"> </w:t>
            </w:r>
            <w:r w:rsidR="0038400D" w:rsidRPr="000D6993">
              <w:rPr>
                <w:rFonts w:ascii="GHEA Mariam" w:hAnsi="GHEA Mariam"/>
                <w:iCs/>
                <w:color w:val="000000"/>
                <w:sz w:val="20"/>
                <w:szCs w:val="20"/>
              </w:rPr>
              <w:t>сторона</w:t>
            </w:r>
            <w:r w:rsidR="0038400D" w:rsidRPr="000D6993">
              <w:rPr>
                <w:rFonts w:ascii="GHEA Mariam" w:hAnsi="GHEA Mariam"/>
                <w:iCs/>
                <w:color w:val="000000"/>
                <w:sz w:val="20"/>
                <w:szCs w:val="20"/>
                <w:lang w:val="pt-BR"/>
              </w:rPr>
              <w:t xml:space="preserve"> </w:t>
            </w:r>
          </w:p>
          <w:p w14:paraId="39DB8FE8"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lang w:val="pt-BR"/>
              </w:rPr>
              <w:t>___________________________</w:t>
            </w:r>
          </w:p>
          <w:p w14:paraId="372C8D3A"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lang w:val="pt-BR"/>
              </w:rPr>
              <w:t>___________________________</w:t>
            </w:r>
          </w:p>
          <w:p w14:paraId="4332AAA9"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расположение</w:t>
            </w:r>
            <w:r w:rsidRPr="000D6993">
              <w:rPr>
                <w:rFonts w:ascii="GHEA Mariam" w:hAnsi="GHEA Mariam"/>
                <w:iCs/>
                <w:color w:val="000000"/>
                <w:sz w:val="20"/>
                <w:szCs w:val="20"/>
                <w:lang w:val="pt-BR"/>
              </w:rPr>
              <w:t xml:space="preserve"> </w:t>
            </w:r>
            <w:r w:rsidRPr="000D6993">
              <w:rPr>
                <w:rFonts w:ascii="GHEA Mariam" w:hAnsi="GHEA Mariam"/>
                <w:iCs/>
                <w:color w:val="000000"/>
                <w:sz w:val="20"/>
                <w:szCs w:val="20"/>
              </w:rPr>
              <w:t xml:space="preserve">место </w:t>
            </w:r>
            <w:r w:rsidRPr="000D6993">
              <w:rPr>
                <w:rFonts w:ascii="GHEA Mariam" w:hAnsi="GHEA Mariam"/>
                <w:iCs/>
                <w:color w:val="000000"/>
                <w:sz w:val="20"/>
                <w:szCs w:val="20"/>
                <w:lang w:val="pt-BR"/>
              </w:rPr>
              <w:t>______________</w:t>
            </w:r>
          </w:p>
          <w:p w14:paraId="09C9DEE7"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 xml:space="preserve">хх </w:t>
            </w:r>
            <w:r w:rsidRPr="000D6993">
              <w:rPr>
                <w:rFonts w:ascii="GHEA Mariam" w:hAnsi="GHEA Mariam"/>
                <w:iCs/>
                <w:color w:val="000000"/>
                <w:sz w:val="20"/>
                <w:szCs w:val="20"/>
                <w:lang w:val="pt-BR"/>
              </w:rPr>
              <w:t>_________________________</w:t>
            </w:r>
          </w:p>
          <w:p w14:paraId="2078FEAA"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 xml:space="preserve">ххх </w:t>
            </w:r>
            <w:r w:rsidRPr="000D6993">
              <w:rPr>
                <w:rFonts w:ascii="GHEA Mariam" w:hAnsi="GHEA Mariam"/>
                <w:iCs/>
                <w:color w:val="000000"/>
                <w:sz w:val="20"/>
                <w:szCs w:val="20"/>
                <w:lang w:val="pt-BR"/>
              </w:rPr>
              <w:t>_______________________</w:t>
            </w:r>
          </w:p>
        </w:tc>
        <w:tc>
          <w:tcPr>
            <w:tcW w:w="0" w:type="auto"/>
            <w:vAlign w:val="center"/>
          </w:tcPr>
          <w:p w14:paraId="5CCE82D1"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Клиент:</w:t>
            </w:r>
          </w:p>
          <w:p w14:paraId="797D7B91"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lang w:val="pt-BR"/>
              </w:rPr>
              <w:t>________________________________</w:t>
            </w:r>
          </w:p>
          <w:p w14:paraId="5DFA5C3D"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lang w:val="pt-BR"/>
              </w:rPr>
              <w:t>________________________________</w:t>
            </w:r>
          </w:p>
          <w:p w14:paraId="68B18605"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расположение</w:t>
            </w:r>
            <w:r w:rsidRPr="000D6993">
              <w:rPr>
                <w:rFonts w:ascii="GHEA Mariam" w:hAnsi="GHEA Mariam"/>
                <w:iCs/>
                <w:color w:val="000000"/>
                <w:sz w:val="20"/>
                <w:szCs w:val="20"/>
                <w:lang w:val="pt-BR"/>
              </w:rPr>
              <w:t xml:space="preserve"> </w:t>
            </w:r>
            <w:r w:rsidRPr="000D6993">
              <w:rPr>
                <w:rFonts w:ascii="GHEA Mariam" w:hAnsi="GHEA Mariam"/>
                <w:iCs/>
                <w:color w:val="000000"/>
                <w:sz w:val="20"/>
                <w:szCs w:val="20"/>
              </w:rPr>
              <w:t xml:space="preserve">место </w:t>
            </w:r>
            <w:r w:rsidRPr="000D6993">
              <w:rPr>
                <w:rFonts w:ascii="GHEA Mariam" w:hAnsi="GHEA Mariam"/>
                <w:iCs/>
                <w:color w:val="000000"/>
                <w:sz w:val="20"/>
                <w:szCs w:val="20"/>
                <w:lang w:val="pt-BR"/>
              </w:rPr>
              <w:t>_________________</w:t>
            </w:r>
          </w:p>
          <w:p w14:paraId="7D6F634D"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 xml:space="preserve">хх </w:t>
            </w:r>
            <w:r w:rsidRPr="000D6993">
              <w:rPr>
                <w:rFonts w:ascii="GHEA Mariam" w:hAnsi="GHEA Mariam"/>
                <w:iCs/>
                <w:color w:val="000000"/>
                <w:sz w:val="20"/>
                <w:szCs w:val="20"/>
                <w:lang w:val="pt-BR"/>
              </w:rPr>
              <w:t>____________________________</w:t>
            </w:r>
          </w:p>
          <w:p w14:paraId="354179FC" w14:textId="77777777" w:rsidR="0038400D" w:rsidRPr="000D6993" w:rsidRDefault="0038400D" w:rsidP="00845F46">
            <w:pPr>
              <w:jc w:val="center"/>
              <w:rPr>
                <w:rFonts w:ascii="GHEA Mariam" w:hAnsi="GHEA Mariam"/>
                <w:iCs/>
                <w:color w:val="000000"/>
                <w:sz w:val="20"/>
                <w:szCs w:val="20"/>
                <w:lang w:val="pt-BR"/>
              </w:rPr>
            </w:pPr>
            <w:r w:rsidRPr="000D6993">
              <w:rPr>
                <w:rFonts w:ascii="GHEA Mariam" w:hAnsi="GHEA Mariam"/>
                <w:iCs/>
                <w:color w:val="000000"/>
                <w:sz w:val="20"/>
                <w:szCs w:val="20"/>
              </w:rPr>
              <w:t xml:space="preserve">ххх </w:t>
            </w:r>
            <w:r w:rsidRPr="000D6993">
              <w:rPr>
                <w:rFonts w:ascii="GHEA Mariam" w:hAnsi="GHEA Mariam"/>
                <w:iCs/>
                <w:color w:val="000000"/>
                <w:sz w:val="20"/>
                <w:szCs w:val="20"/>
                <w:lang w:val="pt-BR"/>
              </w:rPr>
              <w:t>_________________________________________</w:t>
            </w:r>
          </w:p>
        </w:tc>
      </w:tr>
    </w:tbl>
    <w:p w14:paraId="69CF5C92" w14:textId="77777777" w:rsidR="0038400D" w:rsidRPr="000D6993" w:rsidRDefault="0038400D" w:rsidP="00845F46">
      <w:pPr>
        <w:ind w:firstLine="375"/>
        <w:rPr>
          <w:rFonts w:ascii="GHEA Mariam" w:hAnsi="GHEA Mariam" w:cs="Arial"/>
          <w:iCs/>
          <w:color w:val="000000"/>
          <w:sz w:val="20"/>
          <w:szCs w:val="20"/>
          <w:lang w:val="pt-BR"/>
        </w:rPr>
      </w:pPr>
      <w:r w:rsidRPr="000D6993">
        <w:rPr>
          <w:rFonts w:ascii="Calibri" w:hAnsi="Calibri" w:cs="Calibri"/>
          <w:iCs/>
          <w:color w:val="000000"/>
          <w:sz w:val="20"/>
          <w:szCs w:val="20"/>
          <w:lang w:val="pt-BR"/>
        </w:rPr>
        <w:t>  </w:t>
      </w:r>
    </w:p>
    <w:p w14:paraId="531F3FE7" w14:textId="77777777" w:rsidR="0038400D" w:rsidRPr="000D6993" w:rsidRDefault="0038400D" w:rsidP="00845F46">
      <w:pPr>
        <w:ind w:firstLine="375"/>
        <w:rPr>
          <w:rFonts w:ascii="GHEA Mariam" w:hAnsi="GHEA Mariam"/>
          <w:iCs/>
          <w:color w:val="000000"/>
          <w:sz w:val="20"/>
          <w:szCs w:val="20"/>
          <w:lang w:val="pt-BR"/>
        </w:rPr>
      </w:pPr>
    </w:p>
    <w:p w14:paraId="70E36C36" w14:textId="77777777" w:rsidR="0038400D" w:rsidRPr="000D6993" w:rsidRDefault="0038400D" w:rsidP="00845F46">
      <w:pPr>
        <w:ind w:firstLine="375"/>
        <w:jc w:val="center"/>
        <w:rPr>
          <w:rFonts w:ascii="GHEA Mariam" w:hAnsi="GHEA Mariam"/>
          <w:iCs/>
          <w:color w:val="000000"/>
          <w:sz w:val="20"/>
          <w:szCs w:val="20"/>
          <w:lang w:val="pt-BR"/>
        </w:rPr>
      </w:pPr>
      <w:r w:rsidRPr="000D6993">
        <w:rPr>
          <w:rFonts w:ascii="GHEA Mariam" w:hAnsi="GHEA Mariam"/>
          <w:b/>
          <w:bCs/>
          <w:iCs/>
          <w:color w:val="000000"/>
          <w:sz w:val="20"/>
          <w:szCs w:val="20"/>
        </w:rPr>
        <w:t xml:space="preserve">ПРОТОКОЛ </w:t>
      </w:r>
      <w:r w:rsidRPr="000D6993">
        <w:rPr>
          <w:rFonts w:ascii="GHEA Mariam" w:hAnsi="GHEA Mariam"/>
          <w:b/>
          <w:bCs/>
          <w:iCs/>
          <w:color w:val="000000"/>
          <w:sz w:val="20"/>
          <w:szCs w:val="20"/>
          <w:lang w:val="pt-BR"/>
        </w:rPr>
        <w:t>№:</w:t>
      </w:r>
    </w:p>
    <w:p w14:paraId="5FBB5804" w14:textId="77777777" w:rsidR="0038400D" w:rsidRPr="000D6993" w:rsidRDefault="0038400D" w:rsidP="00845F46">
      <w:pPr>
        <w:ind w:firstLine="375"/>
        <w:jc w:val="center"/>
        <w:rPr>
          <w:rFonts w:ascii="GHEA Mariam" w:hAnsi="GHEA Mariam"/>
          <w:b/>
          <w:bCs/>
          <w:iCs/>
          <w:color w:val="000000"/>
          <w:sz w:val="20"/>
          <w:szCs w:val="20"/>
          <w:lang w:val="pt-BR"/>
        </w:rPr>
      </w:pPr>
      <w:r w:rsidRPr="000D6993">
        <w:rPr>
          <w:rFonts w:ascii="GHEA Mariam" w:hAnsi="GHEA Mariam"/>
          <w:b/>
          <w:bCs/>
          <w:iCs/>
          <w:color w:val="000000"/>
          <w:sz w:val="20"/>
          <w:szCs w:val="20"/>
        </w:rPr>
        <w:t>ДОГОВОР</w:t>
      </w:r>
      <w:r w:rsidRPr="000D6993">
        <w:rPr>
          <w:rFonts w:ascii="GHEA Mariam" w:hAnsi="GHEA Mariam"/>
          <w:b/>
          <w:bCs/>
          <w:iCs/>
          <w:color w:val="000000"/>
          <w:sz w:val="20"/>
          <w:szCs w:val="20"/>
          <w:lang w:val="pt-BR"/>
        </w:rPr>
        <w:t xml:space="preserve"> </w:t>
      </w:r>
      <w:r w:rsidRPr="000D6993">
        <w:rPr>
          <w:rFonts w:ascii="GHEA Mariam" w:hAnsi="GHEA Mariam"/>
          <w:b/>
          <w:bCs/>
          <w:iCs/>
          <w:color w:val="000000"/>
          <w:sz w:val="20"/>
          <w:szCs w:val="20"/>
        </w:rPr>
        <w:t>ИЛИ:</w:t>
      </w:r>
      <w:r w:rsidRPr="000D6993">
        <w:rPr>
          <w:rFonts w:ascii="GHEA Mariam" w:hAnsi="GHEA Mariam"/>
          <w:b/>
          <w:bCs/>
          <w:iCs/>
          <w:color w:val="000000"/>
          <w:sz w:val="20"/>
          <w:szCs w:val="20"/>
          <w:lang w:val="pt-BR"/>
        </w:rPr>
        <w:t xml:space="preserve"> </w:t>
      </w:r>
      <w:r w:rsidRPr="000D6993">
        <w:rPr>
          <w:rFonts w:ascii="GHEA Mariam" w:hAnsi="GHEA Mariam"/>
          <w:b/>
          <w:bCs/>
          <w:iCs/>
          <w:color w:val="000000"/>
          <w:sz w:val="20"/>
          <w:szCs w:val="20"/>
        </w:rPr>
        <w:t>ЧТО</w:t>
      </w:r>
      <w:r w:rsidRPr="000D6993">
        <w:rPr>
          <w:rFonts w:ascii="GHEA Mariam" w:hAnsi="GHEA Mariam"/>
          <w:b/>
          <w:bCs/>
          <w:iCs/>
          <w:color w:val="000000"/>
          <w:sz w:val="20"/>
          <w:szCs w:val="20"/>
          <w:lang w:val="pt-BR"/>
        </w:rPr>
        <w:t xml:space="preserve"> </w:t>
      </w:r>
      <w:r w:rsidRPr="000D6993">
        <w:rPr>
          <w:rFonts w:ascii="GHEA Mariam" w:hAnsi="GHEA Mariam"/>
          <w:b/>
          <w:bCs/>
          <w:iCs/>
          <w:color w:val="000000"/>
          <w:sz w:val="20"/>
          <w:szCs w:val="20"/>
        </w:rPr>
        <w:t>МИ:</w:t>
      </w:r>
      <w:r w:rsidRPr="000D6993">
        <w:rPr>
          <w:rFonts w:ascii="GHEA Mariam" w:hAnsi="GHEA Mariam"/>
          <w:b/>
          <w:bCs/>
          <w:iCs/>
          <w:color w:val="000000"/>
          <w:sz w:val="20"/>
          <w:szCs w:val="20"/>
          <w:lang w:val="pt-BR"/>
        </w:rPr>
        <w:t xml:space="preserve"> РЕЗУЛЬТАТЫ РАБОТЫ </w:t>
      </w:r>
      <w:r w:rsidRPr="000D6993">
        <w:rPr>
          <w:rFonts w:ascii="GHEA Mariam" w:hAnsi="GHEA Mariam"/>
          <w:b/>
          <w:bCs/>
          <w:iCs/>
          <w:color w:val="000000"/>
          <w:sz w:val="20"/>
          <w:szCs w:val="20"/>
        </w:rPr>
        <w:t>ДЕТАЛЕЙ</w:t>
      </w:r>
    </w:p>
    <w:p w14:paraId="312C69CB" w14:textId="77777777" w:rsidR="0038400D" w:rsidRPr="000D6993" w:rsidRDefault="0038400D" w:rsidP="00845F46">
      <w:pPr>
        <w:ind w:firstLine="375"/>
        <w:jc w:val="center"/>
        <w:rPr>
          <w:rFonts w:ascii="GHEA Mariam" w:hAnsi="GHEA Mariam"/>
          <w:iCs/>
          <w:color w:val="000000"/>
          <w:sz w:val="20"/>
          <w:szCs w:val="20"/>
          <w:lang w:val="pt-BR"/>
        </w:rPr>
      </w:pPr>
      <w:r w:rsidRPr="000D6993">
        <w:rPr>
          <w:rFonts w:ascii="GHEA Mariam" w:hAnsi="GHEA Mariam"/>
          <w:b/>
          <w:bCs/>
          <w:iCs/>
          <w:color w:val="000000"/>
          <w:sz w:val="20"/>
          <w:szCs w:val="20"/>
        </w:rPr>
        <w:t xml:space="preserve">ПРИЕМ </w:t>
      </w:r>
      <w:r w:rsidRPr="000D6993">
        <w:rPr>
          <w:rFonts w:ascii="GHEA Mariam" w:hAnsi="GHEA Mariam"/>
          <w:b/>
          <w:bCs/>
          <w:iCs/>
          <w:color w:val="000000"/>
          <w:sz w:val="20"/>
          <w:szCs w:val="20"/>
          <w:lang w:val="pt-BR"/>
        </w:rPr>
        <w:t xml:space="preserve">- </w:t>
      </w:r>
      <w:r w:rsidRPr="000D6993">
        <w:rPr>
          <w:rFonts w:ascii="GHEA Mariam" w:hAnsi="GHEA Mariam"/>
          <w:b/>
          <w:bCs/>
          <w:iCs/>
          <w:color w:val="000000"/>
          <w:sz w:val="20"/>
          <w:szCs w:val="20"/>
        </w:rPr>
        <w:t>ПРИЕМКА</w:t>
      </w:r>
    </w:p>
    <w:p w14:paraId="0FE37082" w14:textId="77777777" w:rsidR="0038400D" w:rsidRPr="000D6993" w:rsidRDefault="0038400D" w:rsidP="00845F46">
      <w:pPr>
        <w:pStyle w:val="a3"/>
        <w:spacing w:line="240" w:lineRule="auto"/>
        <w:ind w:firstLine="0"/>
        <w:jc w:val="center"/>
        <w:rPr>
          <w:rFonts w:ascii="GHEA Mariam" w:hAnsi="GHEA Mariam"/>
          <w:b/>
          <w:bCs/>
          <w:i w:val="0"/>
          <w:iCs/>
          <w:lang w:val="es-ES"/>
        </w:rPr>
      </w:pPr>
    </w:p>
    <w:p w14:paraId="235FE3F3" w14:textId="77777777" w:rsidR="0038400D" w:rsidRPr="000D6993" w:rsidRDefault="0038400D" w:rsidP="00845F46">
      <w:pPr>
        <w:pStyle w:val="a3"/>
        <w:spacing w:line="240" w:lineRule="auto"/>
        <w:ind w:firstLine="540"/>
        <w:rPr>
          <w:rFonts w:ascii="GHEA Mariam" w:hAnsi="GHEA Mariam"/>
          <w:i w:val="0"/>
          <w:iCs/>
          <w:lang w:val="es-ES"/>
        </w:rPr>
      </w:pPr>
      <w:r w:rsidRPr="000D6993">
        <w:rPr>
          <w:rFonts w:ascii="GHEA Mariam" w:hAnsi="GHEA Mariam"/>
          <w:i w:val="0"/>
          <w:iCs/>
          <w:color w:val="000000"/>
          <w:lang w:val="es-ES" w:eastAsia="ru-RU"/>
        </w:rPr>
        <w:t>" " " "</w:t>
      </w:r>
      <w:r w:rsidRPr="000D6993">
        <w:rPr>
          <w:rFonts w:ascii="GHEA Mariam" w:hAnsi="GHEA Mariam"/>
          <w:i w:val="0"/>
          <w:iCs/>
          <w:lang w:val="es-ES"/>
        </w:rPr>
        <w:t xml:space="preserve">  </w:t>
      </w:r>
      <w:r w:rsidRPr="000D6993">
        <w:rPr>
          <w:rFonts w:ascii="GHEA Mariam" w:hAnsi="GHEA Mariam"/>
          <w:i w:val="0"/>
          <w:iCs/>
          <w:color w:val="000000"/>
          <w:lang w:val="es-ES" w:eastAsia="ru-RU"/>
        </w:rPr>
        <w:t xml:space="preserve">20 </w:t>
      </w:r>
      <w:r w:rsidRPr="000D6993">
        <w:rPr>
          <w:rFonts w:ascii="GHEA Mariam" w:hAnsi="GHEA Mariam"/>
          <w:i w:val="0"/>
          <w:iCs/>
          <w:color w:val="000000"/>
          <w:lang w:eastAsia="ru-RU"/>
        </w:rPr>
        <w:t xml:space="preserve">лет </w:t>
      </w:r>
      <w:r w:rsidRPr="000D6993">
        <w:rPr>
          <w:rFonts w:ascii="GHEA Mariam" w:hAnsi="GHEA Mariam"/>
          <w:i w:val="0"/>
          <w:iCs/>
          <w:color w:val="000000"/>
          <w:lang w:val="es-ES" w:eastAsia="ru-RU"/>
        </w:rPr>
        <w:t>_</w:t>
      </w:r>
    </w:p>
    <w:p w14:paraId="30B8A803" w14:textId="77777777" w:rsidR="0038400D" w:rsidRPr="000D6993" w:rsidRDefault="0038400D" w:rsidP="00845F46">
      <w:pPr>
        <w:pStyle w:val="a3"/>
        <w:spacing w:line="240" w:lineRule="auto"/>
        <w:ind w:firstLine="0"/>
        <w:rPr>
          <w:rFonts w:ascii="GHEA Mariam" w:hAnsi="GHEA Mariam"/>
          <w:i w:val="0"/>
          <w:iCs/>
          <w:lang w:val="es-ES"/>
        </w:rPr>
      </w:pPr>
    </w:p>
    <w:p w14:paraId="3712408D" w14:textId="77777777" w:rsidR="0038400D" w:rsidRPr="000D6993" w:rsidRDefault="0038400D" w:rsidP="00845F46">
      <w:pPr>
        <w:pStyle w:val="af4"/>
        <w:spacing w:before="0" w:beforeAutospacing="0" w:after="0" w:afterAutospacing="0"/>
        <w:rPr>
          <w:rFonts w:ascii="GHEA Mariam" w:hAnsi="GHEA Mariam"/>
          <w:iCs/>
          <w:color w:val="000000"/>
          <w:sz w:val="20"/>
          <w:szCs w:val="20"/>
          <w:lang w:val="es-ES"/>
        </w:rPr>
      </w:pPr>
      <w:r w:rsidRPr="000D6993">
        <w:rPr>
          <w:rFonts w:ascii="GHEA Mariam" w:hAnsi="GHEA Mariam"/>
          <w:iCs/>
          <w:color w:val="000000"/>
          <w:sz w:val="20"/>
          <w:szCs w:val="20"/>
        </w:rPr>
        <w:t xml:space="preserve">Название договора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 xml:space="preserve">далее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 xml:space="preserve">Договор </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 xml:space="preserve">наименование </w:t>
      </w:r>
      <w:r w:rsidRPr="000D6993">
        <w:rPr>
          <w:rFonts w:ascii="GHEA Mariam" w:hAnsi="GHEA Mariam"/>
          <w:iCs/>
          <w:color w:val="000000"/>
          <w:sz w:val="20"/>
          <w:szCs w:val="20"/>
          <w:lang w:val="es-ES"/>
        </w:rPr>
        <w:t>: __________________________________________________________________________________________________</w:t>
      </w:r>
    </w:p>
    <w:p w14:paraId="5243234F" w14:textId="77777777" w:rsidR="0038400D" w:rsidRPr="000D6993" w:rsidRDefault="0038400D" w:rsidP="00845F46">
      <w:pPr>
        <w:pStyle w:val="af4"/>
        <w:spacing w:before="0" w:beforeAutospacing="0" w:after="0" w:afterAutospacing="0"/>
        <w:rPr>
          <w:rFonts w:ascii="GHEA Mariam" w:hAnsi="GHEA Mariam"/>
          <w:iCs/>
          <w:color w:val="000000"/>
          <w:sz w:val="20"/>
          <w:szCs w:val="20"/>
          <w:lang w:val="es-ES"/>
        </w:rPr>
      </w:pPr>
      <w:r w:rsidRPr="000D6993">
        <w:rPr>
          <w:rFonts w:ascii="GHEA Mariam" w:hAnsi="GHEA Mariam"/>
          <w:iCs/>
          <w:color w:val="000000"/>
          <w:sz w:val="20"/>
          <w:szCs w:val="20"/>
        </w:rPr>
        <w:t>контракта</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уплотнение</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 xml:space="preserve">дата </w:t>
      </w:r>
      <w:r w:rsidRPr="000D6993">
        <w:rPr>
          <w:rFonts w:ascii="GHEA Mariam" w:hAnsi="GHEA Mariam"/>
          <w:iCs/>
          <w:color w:val="000000"/>
          <w:sz w:val="20"/>
          <w:szCs w:val="20"/>
          <w:lang w:val="es-ES"/>
        </w:rPr>
        <w:t xml:space="preserve">: "____" "__________________ " </w:t>
      </w:r>
      <w:r w:rsidRPr="000D6993">
        <w:rPr>
          <w:rFonts w:ascii="GHEA Mariam" w:hAnsi="GHEA Mariam"/>
          <w:iCs/>
          <w:color w:val="000000"/>
          <w:sz w:val="20"/>
          <w:szCs w:val="20"/>
        </w:rPr>
        <w:t>20</w:t>
      </w:r>
    </w:p>
    <w:p w14:paraId="74AE6F7A" w14:textId="77777777" w:rsidR="0038400D" w:rsidRPr="000D6993" w:rsidRDefault="0038400D" w:rsidP="00845F46">
      <w:pPr>
        <w:pStyle w:val="af4"/>
        <w:spacing w:before="0" w:beforeAutospacing="0" w:after="0" w:afterAutospacing="0"/>
        <w:rPr>
          <w:rFonts w:ascii="GHEA Mariam" w:hAnsi="GHEA Mariam"/>
          <w:iCs/>
          <w:color w:val="000000"/>
          <w:sz w:val="20"/>
          <w:szCs w:val="20"/>
          <w:lang w:val="es-ES"/>
        </w:rPr>
      </w:pPr>
      <w:r w:rsidRPr="000D6993">
        <w:rPr>
          <w:rFonts w:ascii="GHEA Mariam" w:hAnsi="GHEA Mariam"/>
          <w:iCs/>
          <w:color w:val="000000"/>
          <w:sz w:val="20"/>
          <w:szCs w:val="20"/>
        </w:rPr>
        <w:t>контракта</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 xml:space="preserve">число </w:t>
      </w:r>
      <w:r w:rsidRPr="000D6993">
        <w:rPr>
          <w:rFonts w:ascii="GHEA Mariam" w:hAnsi="GHEA Mariam"/>
          <w:iCs/>
          <w:color w:val="000000"/>
          <w:sz w:val="20"/>
          <w:szCs w:val="20"/>
          <w:lang w:val="es-ES"/>
        </w:rPr>
        <w:t>: __________</w:t>
      </w:r>
    </w:p>
    <w:p w14:paraId="62F79D18" w14:textId="77777777" w:rsidR="0038400D" w:rsidRPr="000D6993" w:rsidRDefault="0038400D" w:rsidP="00845F46">
      <w:pPr>
        <w:jc w:val="both"/>
        <w:rPr>
          <w:rFonts w:ascii="GHEA Mariam" w:hAnsi="GHEA Mariam" w:cs="Sylfaen"/>
          <w:iCs/>
          <w:sz w:val="20"/>
          <w:szCs w:val="20"/>
          <w:lang w:val="es-ES"/>
        </w:rPr>
      </w:pPr>
      <w:r w:rsidRPr="000D6993">
        <w:rPr>
          <w:rFonts w:ascii="GHEA Mariam" w:hAnsi="GHEA Mariam"/>
          <w:iCs/>
          <w:color w:val="000000"/>
          <w:sz w:val="20"/>
          <w:szCs w:val="20"/>
        </w:rPr>
        <w:t>Клиент:</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и:</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контракта</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сторона _</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основа</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принятие</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контракта</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производительность</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касательно</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20:00</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lang w:val="hy-AM"/>
        </w:rPr>
        <w:t xml:space="preserve">год счет-фактура </w:t>
      </w:r>
      <w:r w:rsidRPr="000D6993">
        <w:rPr>
          <w:rFonts w:ascii="GHEA Mariam" w:hAnsi="GHEA Mariam"/>
          <w:iCs/>
          <w:color w:val="000000"/>
          <w:sz w:val="20"/>
          <w:szCs w:val="20"/>
          <w:lang w:val="es-ES"/>
        </w:rPr>
        <w:t xml:space="preserve">N ___ </w:t>
      </w:r>
      <w:r w:rsidRPr="000D6993">
        <w:rPr>
          <w:rFonts w:ascii="GHEA Mariam" w:hAnsi="GHEA Mariam"/>
          <w:iCs/>
          <w:color w:val="000000"/>
          <w:sz w:val="20"/>
          <w:szCs w:val="20"/>
          <w:lang w:val="hy-AM"/>
        </w:rPr>
        <w:t>списана</w:t>
      </w:r>
      <w:proofErr w:type="gramStart"/>
      <w:r w:rsidRPr="000D6993">
        <w:rPr>
          <w:rFonts w:ascii="GHEA Mariam" w:hAnsi="GHEA Mariam"/>
          <w:iCs/>
          <w:color w:val="000000"/>
          <w:sz w:val="20"/>
          <w:szCs w:val="20"/>
          <w:lang w:val="hy-AM"/>
        </w:rPr>
        <w:t xml:space="preserve"> ,</w:t>
      </w:r>
      <w:proofErr w:type="gramEnd"/>
      <w:r w:rsidRPr="000D6993">
        <w:rPr>
          <w:rFonts w:ascii="GHEA Mariam" w:hAnsi="GHEA Mariam"/>
          <w:iCs/>
          <w:color w:val="000000"/>
          <w:sz w:val="20"/>
          <w:szCs w:val="20"/>
          <w:lang w:val="hy-AM"/>
        </w:rPr>
        <w:t xml:space="preserve"> </w:t>
      </w:r>
      <w:r w:rsidRPr="000D6993">
        <w:rPr>
          <w:rFonts w:ascii="GHEA Mariam" w:hAnsi="GHEA Mariam"/>
          <w:iCs/>
          <w:color w:val="000000"/>
          <w:sz w:val="20"/>
          <w:szCs w:val="20"/>
          <w:lang w:val="es-ES"/>
        </w:rPr>
        <w:t>составила настоящий протокол о следующем:</w:t>
      </w:r>
    </w:p>
    <w:p w14:paraId="505292A3" w14:textId="77777777" w:rsidR="0038400D" w:rsidRPr="000D6993" w:rsidRDefault="0038400D" w:rsidP="00845F46">
      <w:pPr>
        <w:jc w:val="both"/>
        <w:rPr>
          <w:rFonts w:ascii="GHEA Mariam" w:hAnsi="GHEA Mariam"/>
          <w:iCs/>
          <w:color w:val="000000"/>
          <w:sz w:val="20"/>
          <w:szCs w:val="20"/>
          <w:lang w:val="hy-AM"/>
        </w:rPr>
      </w:pPr>
      <w:r w:rsidRPr="000D6993">
        <w:rPr>
          <w:rFonts w:ascii="GHEA Mariam" w:hAnsi="GHEA Mariam"/>
          <w:iCs/>
          <w:color w:val="000000"/>
          <w:sz w:val="20"/>
          <w:szCs w:val="20"/>
        </w:rPr>
        <w:t>контракта</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в пределах</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 xml:space="preserve">Для поставки </w:t>
      </w:r>
      <w:r w:rsidRPr="000D6993">
        <w:rPr>
          <w:rFonts w:ascii="GHEA Mariam" w:hAnsi="GHEA Mariam"/>
          <w:iCs/>
          <w:snapToGrid w:val="0"/>
          <w:color w:val="000000"/>
          <w:sz w:val="20"/>
          <w:szCs w:val="20"/>
          <w:lang w:val="es-ES"/>
        </w:rPr>
        <w:t>стороне договора</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является</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следующее:</w:t>
      </w:r>
      <w:r w:rsidRPr="000D6993">
        <w:rPr>
          <w:rFonts w:ascii="GHEA Mariam" w:hAnsi="GHEA Mariam"/>
          <w:iCs/>
          <w:color w:val="000000"/>
          <w:sz w:val="20"/>
          <w:szCs w:val="20"/>
          <w:lang w:val="es-ES"/>
        </w:rPr>
        <w:t xml:space="preserve"> </w:t>
      </w:r>
      <w:r w:rsidRPr="000D6993">
        <w:rPr>
          <w:rFonts w:ascii="GHEA Mariam" w:hAnsi="GHEA Mariam"/>
          <w:iCs/>
          <w:color w:val="000000"/>
          <w:sz w:val="20"/>
          <w:szCs w:val="20"/>
        </w:rPr>
        <w:t>продукты _</w:t>
      </w:r>
    </w:p>
    <w:p w14:paraId="0AD046CB" w14:textId="77777777" w:rsidR="0038400D" w:rsidRPr="000D6993" w:rsidRDefault="0038400D" w:rsidP="00845F46">
      <w:pPr>
        <w:jc w:val="both"/>
        <w:rPr>
          <w:rFonts w:ascii="GHEA Mariam" w:hAnsi="GHEA Mariam"/>
          <w:iCs/>
          <w:color w:val="000000"/>
          <w:sz w:val="20"/>
          <w:szCs w:val="20"/>
          <w:lang w:val="hy-AM"/>
        </w:rPr>
      </w:pPr>
    </w:p>
    <w:tbl>
      <w:tblPr>
        <w:tblW w:w="10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80"/>
      </w:tblGrid>
      <w:tr w:rsidR="0038400D" w:rsidRPr="000D6993" w14:paraId="7E44D517" w14:textId="77777777" w:rsidTr="00302DE9">
        <w:trPr>
          <w:jc w:val="right"/>
        </w:trPr>
        <w:tc>
          <w:tcPr>
            <w:tcW w:w="357" w:type="dxa"/>
            <w:vMerge w:val="restart"/>
            <w:shd w:val="clear" w:color="auto" w:fill="auto"/>
            <w:vAlign w:val="center"/>
          </w:tcPr>
          <w:p w14:paraId="73388979"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Н:</w:t>
            </w:r>
          </w:p>
        </w:tc>
        <w:tc>
          <w:tcPr>
            <w:tcW w:w="10553" w:type="dxa"/>
            <w:gridSpan w:val="8"/>
            <w:shd w:val="clear" w:color="auto" w:fill="auto"/>
            <w:vAlign w:val="center"/>
          </w:tcPr>
          <w:p w14:paraId="5AFEDBD8" w14:textId="77777777" w:rsidR="0038400D" w:rsidRPr="000D6993" w:rsidRDefault="0038400D" w:rsidP="0084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Mariam" w:hAnsi="GHEA Mariam"/>
                <w:iCs/>
                <w:sz w:val="20"/>
                <w:szCs w:val="20"/>
              </w:rPr>
            </w:pPr>
            <w:r w:rsidRPr="000D6993">
              <w:rPr>
                <w:rFonts w:ascii="GHEA Mariam" w:hAnsi="GHEA Mariam" w:cs="Sylfaen"/>
                <w:iCs/>
                <w:sz w:val="20"/>
                <w:szCs w:val="20"/>
              </w:rPr>
              <w:t>Предоставил</w:t>
            </w:r>
            <w:r w:rsidRPr="000D6993">
              <w:rPr>
                <w:rFonts w:ascii="GHEA Mariam" w:hAnsi="GHEA Mariam" w:cs="Courier New"/>
                <w:iCs/>
                <w:sz w:val="20"/>
                <w:szCs w:val="20"/>
              </w:rPr>
              <w:t xml:space="preserve"> </w:t>
            </w:r>
            <w:r w:rsidRPr="000D6993">
              <w:rPr>
                <w:rFonts w:ascii="GHEA Mariam" w:hAnsi="GHEA Mariam" w:cs="Sylfaen"/>
                <w:iCs/>
                <w:sz w:val="20"/>
                <w:szCs w:val="20"/>
              </w:rPr>
              <w:t>товаров</w:t>
            </w:r>
          </w:p>
        </w:tc>
      </w:tr>
      <w:tr w:rsidR="0038400D" w:rsidRPr="000D6993" w14:paraId="33DC7038" w14:textId="77777777" w:rsidTr="00302DE9">
        <w:trPr>
          <w:jc w:val="right"/>
        </w:trPr>
        <w:tc>
          <w:tcPr>
            <w:tcW w:w="357" w:type="dxa"/>
            <w:vMerge/>
            <w:shd w:val="clear" w:color="auto" w:fill="auto"/>
          </w:tcPr>
          <w:p w14:paraId="31AFDB94"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73" w:type="dxa"/>
            <w:vMerge w:val="restart"/>
            <w:shd w:val="clear" w:color="auto" w:fill="auto"/>
            <w:vAlign w:val="center"/>
          </w:tcPr>
          <w:p w14:paraId="428778EF"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имя</w:t>
            </w:r>
          </w:p>
        </w:tc>
        <w:tc>
          <w:tcPr>
            <w:tcW w:w="1440" w:type="dxa"/>
            <w:vMerge w:val="restart"/>
            <w:shd w:val="clear" w:color="auto" w:fill="auto"/>
            <w:vAlign w:val="center"/>
          </w:tcPr>
          <w:p w14:paraId="62373D31" w14:textId="77777777" w:rsidR="0038400D" w:rsidRPr="000D6993" w:rsidRDefault="0038400D" w:rsidP="00845F46">
            <w:pPr>
              <w:pStyle w:val="af4"/>
              <w:spacing w:before="0" w:beforeAutospacing="0" w:after="0" w:afterAutospacing="0"/>
              <w:jc w:val="center"/>
              <w:rPr>
                <w:rFonts w:ascii="GHEA Mariam" w:hAnsi="GHEA Mariam"/>
                <w:iCs/>
                <w:sz w:val="20"/>
                <w:szCs w:val="20"/>
              </w:rPr>
            </w:pPr>
            <w:proofErr w:type="gramStart"/>
            <w:r w:rsidRPr="000D6993">
              <w:rPr>
                <w:rFonts w:ascii="GHEA Mariam" w:hAnsi="GHEA Mariam"/>
                <w:iCs/>
                <w:sz w:val="20"/>
                <w:szCs w:val="20"/>
              </w:rPr>
              <w:t>технический</w:t>
            </w:r>
            <w:proofErr w:type="gramEnd"/>
            <w:r w:rsidRPr="000D6993">
              <w:rPr>
                <w:rFonts w:ascii="GHEA Mariam" w:hAnsi="GHEA Mariam"/>
                <w:iCs/>
                <w:sz w:val="20"/>
                <w:szCs w:val="20"/>
              </w:rPr>
              <w:t xml:space="preserve">  характеристика кратко эссе</w:t>
            </w:r>
          </w:p>
        </w:tc>
        <w:tc>
          <w:tcPr>
            <w:tcW w:w="2916" w:type="dxa"/>
            <w:gridSpan w:val="2"/>
            <w:shd w:val="clear" w:color="auto" w:fill="auto"/>
            <w:vAlign w:val="center"/>
          </w:tcPr>
          <w:p w14:paraId="7C336EDE"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количественный индикатор</w:t>
            </w:r>
          </w:p>
        </w:tc>
        <w:tc>
          <w:tcPr>
            <w:tcW w:w="2976" w:type="dxa"/>
            <w:gridSpan w:val="2"/>
            <w:shd w:val="clear" w:color="auto" w:fill="auto"/>
            <w:vAlign w:val="center"/>
          </w:tcPr>
          <w:p w14:paraId="5C313455"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производительность период</w:t>
            </w:r>
          </w:p>
        </w:tc>
        <w:tc>
          <w:tcPr>
            <w:tcW w:w="1168" w:type="dxa"/>
            <w:vMerge w:val="restart"/>
            <w:shd w:val="clear" w:color="auto" w:fill="auto"/>
            <w:vAlign w:val="center"/>
          </w:tcPr>
          <w:p w14:paraId="66B17A1E"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Оплата: при условии сумма / тысяча AMD /</w:t>
            </w:r>
          </w:p>
        </w:tc>
        <w:tc>
          <w:tcPr>
            <w:tcW w:w="880" w:type="dxa"/>
            <w:vMerge w:val="restart"/>
            <w:shd w:val="clear" w:color="auto" w:fill="auto"/>
            <w:vAlign w:val="center"/>
          </w:tcPr>
          <w:p w14:paraId="41A6B78D"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Оплата: срок сдачи / по оплата расписание /</w:t>
            </w:r>
          </w:p>
        </w:tc>
      </w:tr>
      <w:tr w:rsidR="0038400D" w:rsidRPr="000D6993" w14:paraId="5A889CB3" w14:textId="77777777" w:rsidTr="00302DE9">
        <w:trPr>
          <w:trHeight w:val="1105"/>
          <w:jc w:val="right"/>
        </w:trPr>
        <w:tc>
          <w:tcPr>
            <w:tcW w:w="357" w:type="dxa"/>
            <w:vMerge/>
            <w:tcBorders>
              <w:bottom w:val="single" w:sz="4" w:space="0" w:color="auto"/>
            </w:tcBorders>
            <w:shd w:val="clear" w:color="auto" w:fill="auto"/>
          </w:tcPr>
          <w:p w14:paraId="2AC9DF93"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73" w:type="dxa"/>
            <w:vMerge/>
            <w:tcBorders>
              <w:bottom w:val="single" w:sz="4" w:space="0" w:color="auto"/>
            </w:tcBorders>
            <w:shd w:val="clear" w:color="auto" w:fill="auto"/>
            <w:vAlign w:val="center"/>
          </w:tcPr>
          <w:p w14:paraId="1D92CBF8"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440" w:type="dxa"/>
            <w:vMerge/>
            <w:tcBorders>
              <w:bottom w:val="single" w:sz="4" w:space="0" w:color="auto"/>
            </w:tcBorders>
            <w:shd w:val="clear" w:color="auto" w:fill="auto"/>
            <w:vAlign w:val="center"/>
          </w:tcPr>
          <w:p w14:paraId="23A79A19"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00" w:type="dxa"/>
            <w:tcBorders>
              <w:bottom w:val="single" w:sz="4" w:space="0" w:color="auto"/>
            </w:tcBorders>
            <w:shd w:val="clear" w:color="auto" w:fill="auto"/>
            <w:vAlign w:val="center"/>
          </w:tcPr>
          <w:p w14:paraId="6FCF82FA"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в соответствии с по контракту одобренный покупки расписания</w:t>
            </w:r>
          </w:p>
        </w:tc>
        <w:tc>
          <w:tcPr>
            <w:tcW w:w="1116" w:type="dxa"/>
            <w:tcBorders>
              <w:bottom w:val="single" w:sz="4" w:space="0" w:color="auto"/>
            </w:tcBorders>
            <w:shd w:val="clear" w:color="auto" w:fill="auto"/>
            <w:vAlign w:val="center"/>
          </w:tcPr>
          <w:p w14:paraId="06E09F1E"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на самом деле</w:t>
            </w:r>
          </w:p>
        </w:tc>
        <w:tc>
          <w:tcPr>
            <w:tcW w:w="1842" w:type="dxa"/>
            <w:tcBorders>
              <w:bottom w:val="single" w:sz="4" w:space="0" w:color="auto"/>
            </w:tcBorders>
            <w:shd w:val="clear" w:color="auto" w:fill="auto"/>
            <w:vAlign w:val="center"/>
          </w:tcPr>
          <w:p w14:paraId="724503C2"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в соответствии с по контракту одобренный покупки расписания</w:t>
            </w:r>
          </w:p>
        </w:tc>
        <w:tc>
          <w:tcPr>
            <w:tcW w:w="1134" w:type="dxa"/>
            <w:tcBorders>
              <w:bottom w:val="single" w:sz="4" w:space="0" w:color="auto"/>
            </w:tcBorders>
            <w:shd w:val="clear" w:color="auto" w:fill="auto"/>
            <w:vAlign w:val="center"/>
          </w:tcPr>
          <w:p w14:paraId="5CAE1CB7" w14:textId="77777777" w:rsidR="0038400D" w:rsidRPr="000D6993" w:rsidRDefault="0038400D" w:rsidP="00845F46">
            <w:pPr>
              <w:pStyle w:val="af4"/>
              <w:spacing w:before="0" w:beforeAutospacing="0" w:after="0" w:afterAutospacing="0"/>
              <w:jc w:val="center"/>
              <w:rPr>
                <w:rFonts w:ascii="GHEA Mariam" w:hAnsi="GHEA Mariam"/>
                <w:iCs/>
                <w:sz w:val="20"/>
                <w:szCs w:val="20"/>
              </w:rPr>
            </w:pPr>
            <w:r w:rsidRPr="000D6993">
              <w:rPr>
                <w:rFonts w:ascii="GHEA Mariam" w:hAnsi="GHEA Mariam"/>
                <w:iCs/>
                <w:sz w:val="20"/>
                <w:szCs w:val="20"/>
              </w:rPr>
              <w:t>на самом деле</w:t>
            </w:r>
          </w:p>
        </w:tc>
        <w:tc>
          <w:tcPr>
            <w:tcW w:w="1168" w:type="dxa"/>
            <w:vMerge/>
            <w:tcBorders>
              <w:bottom w:val="single" w:sz="4" w:space="0" w:color="auto"/>
            </w:tcBorders>
            <w:shd w:val="clear" w:color="auto" w:fill="auto"/>
            <w:vAlign w:val="center"/>
          </w:tcPr>
          <w:p w14:paraId="1E908069"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880" w:type="dxa"/>
            <w:vMerge/>
            <w:tcBorders>
              <w:bottom w:val="single" w:sz="4" w:space="0" w:color="auto"/>
            </w:tcBorders>
            <w:shd w:val="clear" w:color="auto" w:fill="auto"/>
            <w:vAlign w:val="center"/>
          </w:tcPr>
          <w:p w14:paraId="289AED26"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r>
      <w:tr w:rsidR="0038400D" w:rsidRPr="000D6993" w14:paraId="7512D9C4" w14:textId="77777777" w:rsidTr="00302DE9">
        <w:trPr>
          <w:jc w:val="right"/>
        </w:trPr>
        <w:tc>
          <w:tcPr>
            <w:tcW w:w="357" w:type="dxa"/>
            <w:shd w:val="clear" w:color="auto" w:fill="auto"/>
            <w:vAlign w:val="center"/>
          </w:tcPr>
          <w:p w14:paraId="45F06D52"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73" w:type="dxa"/>
            <w:shd w:val="clear" w:color="auto" w:fill="auto"/>
            <w:vAlign w:val="center"/>
          </w:tcPr>
          <w:p w14:paraId="339ECB04"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440" w:type="dxa"/>
            <w:shd w:val="clear" w:color="auto" w:fill="auto"/>
            <w:vAlign w:val="center"/>
          </w:tcPr>
          <w:p w14:paraId="6DDF2554"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00" w:type="dxa"/>
            <w:shd w:val="clear" w:color="auto" w:fill="auto"/>
            <w:vAlign w:val="center"/>
          </w:tcPr>
          <w:p w14:paraId="24A7EF4B"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16" w:type="dxa"/>
            <w:shd w:val="clear" w:color="auto" w:fill="auto"/>
            <w:vAlign w:val="center"/>
          </w:tcPr>
          <w:p w14:paraId="5993D9C0"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42" w:type="dxa"/>
            <w:shd w:val="clear" w:color="auto" w:fill="auto"/>
            <w:vAlign w:val="center"/>
          </w:tcPr>
          <w:p w14:paraId="18157BDC"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34" w:type="dxa"/>
            <w:shd w:val="clear" w:color="auto" w:fill="auto"/>
            <w:vAlign w:val="center"/>
          </w:tcPr>
          <w:p w14:paraId="0B3D69FC"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68" w:type="dxa"/>
            <w:shd w:val="clear" w:color="auto" w:fill="auto"/>
            <w:vAlign w:val="center"/>
          </w:tcPr>
          <w:p w14:paraId="4E17B1D4"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880" w:type="dxa"/>
            <w:shd w:val="clear" w:color="auto" w:fill="auto"/>
            <w:vAlign w:val="center"/>
          </w:tcPr>
          <w:p w14:paraId="7E0DDE37"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r>
      <w:tr w:rsidR="0038400D" w:rsidRPr="000D6993" w14:paraId="7A865E01" w14:textId="77777777" w:rsidTr="00302DE9">
        <w:trPr>
          <w:jc w:val="right"/>
        </w:trPr>
        <w:tc>
          <w:tcPr>
            <w:tcW w:w="357" w:type="dxa"/>
            <w:shd w:val="clear" w:color="auto" w:fill="auto"/>
          </w:tcPr>
          <w:p w14:paraId="6F3922B8"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73" w:type="dxa"/>
            <w:shd w:val="clear" w:color="auto" w:fill="auto"/>
          </w:tcPr>
          <w:p w14:paraId="7DF5EA0C"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440" w:type="dxa"/>
            <w:shd w:val="clear" w:color="auto" w:fill="auto"/>
          </w:tcPr>
          <w:p w14:paraId="5E20BC47"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00" w:type="dxa"/>
            <w:shd w:val="clear" w:color="auto" w:fill="auto"/>
          </w:tcPr>
          <w:p w14:paraId="28E3DB9E"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16" w:type="dxa"/>
            <w:shd w:val="clear" w:color="auto" w:fill="auto"/>
          </w:tcPr>
          <w:p w14:paraId="486CFE7C"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842" w:type="dxa"/>
            <w:shd w:val="clear" w:color="auto" w:fill="auto"/>
          </w:tcPr>
          <w:p w14:paraId="186BBCD5"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34" w:type="dxa"/>
            <w:shd w:val="clear" w:color="auto" w:fill="auto"/>
          </w:tcPr>
          <w:p w14:paraId="7837EC6D"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1168" w:type="dxa"/>
            <w:shd w:val="clear" w:color="auto" w:fill="auto"/>
          </w:tcPr>
          <w:p w14:paraId="14760285"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c>
          <w:tcPr>
            <w:tcW w:w="880" w:type="dxa"/>
            <w:shd w:val="clear" w:color="auto" w:fill="auto"/>
          </w:tcPr>
          <w:p w14:paraId="0E4B519B" w14:textId="77777777" w:rsidR="0038400D" w:rsidRPr="000D6993" w:rsidRDefault="0038400D" w:rsidP="00845F46">
            <w:pPr>
              <w:pStyle w:val="af4"/>
              <w:spacing w:before="0" w:beforeAutospacing="0" w:after="0" w:afterAutospacing="0"/>
              <w:jc w:val="center"/>
              <w:rPr>
                <w:rFonts w:ascii="GHEA Mariam" w:hAnsi="GHEA Mariam"/>
                <w:iCs/>
                <w:sz w:val="20"/>
                <w:szCs w:val="20"/>
              </w:rPr>
            </w:pPr>
          </w:p>
        </w:tc>
      </w:tr>
    </w:tbl>
    <w:p w14:paraId="69230310" w14:textId="4D637BB8" w:rsidR="0038400D" w:rsidRPr="000D6993" w:rsidRDefault="0038400D" w:rsidP="00845F46">
      <w:pPr>
        <w:ind w:firstLine="375"/>
        <w:jc w:val="both"/>
        <w:rPr>
          <w:rFonts w:ascii="GHEA Mariam" w:hAnsi="GHEA Mariam"/>
          <w:iCs/>
          <w:snapToGrid w:val="0"/>
          <w:color w:val="000000"/>
          <w:sz w:val="20"/>
          <w:szCs w:val="20"/>
          <w:lang w:val="es-ES"/>
        </w:rPr>
      </w:pPr>
      <w:r w:rsidRPr="000D6993">
        <w:rPr>
          <w:rFonts w:ascii="Calibri" w:hAnsi="Calibri" w:cs="Calibri"/>
          <w:iCs/>
          <w:color w:val="000000"/>
          <w:sz w:val="20"/>
          <w:szCs w:val="20"/>
          <w:lang w:val="es-ES"/>
        </w:rPr>
        <w:t>  </w:t>
      </w:r>
      <w:r w:rsidRPr="000D6993">
        <w:rPr>
          <w:rFonts w:ascii="GHEA Mariam" w:hAnsi="GHEA Mariam"/>
          <w:iCs/>
          <w:snapToGrid w:val="0"/>
          <w:color w:val="000000"/>
          <w:sz w:val="20"/>
          <w:szCs w:val="20"/>
          <w:lang w:val="hy-AM"/>
        </w:rPr>
        <w:t xml:space="preserve">этого </w:t>
      </w:r>
      <w:r w:rsidRPr="000D6993">
        <w:rPr>
          <w:rFonts w:ascii="GHEA Mariam" w:hAnsi="GHEA Mariam"/>
          <w:iCs/>
          <w:snapToGrid w:val="0"/>
          <w:color w:val="000000"/>
          <w:sz w:val="20"/>
          <w:szCs w:val="20"/>
        </w:rPr>
        <w:t>протокола</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rPr>
        <w:t>двусторонний</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lang w:val="hy-AM"/>
        </w:rPr>
        <w:t>основание для утверждения</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rPr>
        <w:t>счет</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rPr>
        <w:t>счет</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rPr>
        <w:t>и:</w:t>
      </w:r>
      <w:r w:rsidRPr="000D6993">
        <w:rPr>
          <w:rFonts w:ascii="GHEA Mariam" w:hAnsi="GHEA Mariam"/>
          <w:iCs/>
          <w:snapToGrid w:val="0"/>
          <w:color w:val="000000"/>
          <w:sz w:val="20"/>
          <w:szCs w:val="20"/>
          <w:lang w:val="es-ES"/>
        </w:rPr>
        <w:t xml:space="preserve"> </w:t>
      </w:r>
      <w:r w:rsidRPr="000D6993">
        <w:rPr>
          <w:rFonts w:ascii="GHEA Mariam" w:hAnsi="GHEA Mariam"/>
          <w:iCs/>
          <w:snapToGrid w:val="0"/>
          <w:color w:val="000000"/>
          <w:sz w:val="20"/>
          <w:szCs w:val="20"/>
          <w:lang w:val="hy-AM"/>
        </w:rPr>
        <w:t xml:space="preserve">положительное </w:t>
      </w:r>
      <w:r w:rsidRPr="000D6993">
        <w:rPr>
          <w:rFonts w:ascii="GHEA Mariam" w:hAnsi="GHEA Mariam"/>
          <w:iCs/>
          <w:color w:val="000000"/>
          <w:sz w:val="20"/>
          <w:szCs w:val="20"/>
          <w:lang w:val="es-ES"/>
        </w:rPr>
        <w:t xml:space="preserve">заключение </w:t>
      </w:r>
      <w:r w:rsidRPr="000D6993">
        <w:rPr>
          <w:rFonts w:ascii="GHEA Mariam" w:hAnsi="GHEA Mariam"/>
          <w:iCs/>
          <w:snapToGrid w:val="0"/>
          <w:color w:val="000000"/>
          <w:sz w:val="20"/>
          <w:szCs w:val="20"/>
          <w:lang w:val="es-ES"/>
        </w:rPr>
        <w:t>являются неотъемлемой частью настоящего протокола и прилагаются.</w:t>
      </w:r>
    </w:p>
    <w:p w14:paraId="4DA96675" w14:textId="77777777" w:rsidR="00302DE9" w:rsidRPr="000D6993" w:rsidRDefault="00302DE9" w:rsidP="00845F46">
      <w:pPr>
        <w:ind w:firstLine="375"/>
        <w:jc w:val="both"/>
        <w:rPr>
          <w:rFonts w:ascii="GHEA Mariam" w:hAnsi="GHEA Mariam"/>
          <w:iCs/>
          <w:snapToGrid w:val="0"/>
          <w:color w:val="000000"/>
          <w:sz w:val="20"/>
          <w:szCs w:val="20"/>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0D6993" w14:paraId="56001E7F" w14:textId="77777777" w:rsidTr="007A2020">
        <w:trPr>
          <w:trHeight w:val="266"/>
          <w:tblCellSpacing w:w="7" w:type="dxa"/>
          <w:jc w:val="center"/>
        </w:trPr>
        <w:tc>
          <w:tcPr>
            <w:tcW w:w="0" w:type="auto"/>
            <w:vAlign w:val="center"/>
          </w:tcPr>
          <w:p w14:paraId="564233C1" w14:textId="7C8E0DBE" w:rsidR="0038400D" w:rsidRPr="000D6993" w:rsidRDefault="0038400D" w:rsidP="00845F46">
            <w:pPr>
              <w:jc w:val="center"/>
              <w:rPr>
                <w:rFonts w:ascii="GHEA Mariam" w:hAnsi="GHEA Mariam"/>
                <w:iCs/>
                <w:color w:val="000000"/>
                <w:sz w:val="20"/>
                <w:szCs w:val="20"/>
              </w:rPr>
            </w:pPr>
            <w:r w:rsidRPr="000D6993">
              <w:rPr>
                <w:rFonts w:ascii="Calibri" w:hAnsi="Calibri" w:cs="Calibri"/>
                <w:iCs/>
                <w:snapToGrid w:val="0"/>
                <w:color w:val="000000"/>
                <w:sz w:val="20"/>
                <w:szCs w:val="20"/>
                <w:lang w:val="es-ES"/>
              </w:rPr>
              <w:t> </w:t>
            </w:r>
            <w:r w:rsidRPr="000D6993">
              <w:rPr>
                <w:rFonts w:ascii="GHEA Mariam" w:hAnsi="GHEA Mariam"/>
                <w:iCs/>
                <w:color w:val="000000"/>
                <w:sz w:val="20"/>
                <w:szCs w:val="20"/>
              </w:rPr>
              <w:t xml:space="preserve">Продукт: передал </w:t>
            </w:r>
          </w:p>
        </w:tc>
        <w:tc>
          <w:tcPr>
            <w:tcW w:w="0" w:type="auto"/>
            <w:vAlign w:val="center"/>
          </w:tcPr>
          <w:p w14:paraId="44C85F62" w14:textId="77777777" w:rsidR="0038400D" w:rsidRPr="000D6993" w:rsidRDefault="0038400D" w:rsidP="00845F46">
            <w:pPr>
              <w:jc w:val="center"/>
              <w:rPr>
                <w:rFonts w:ascii="GHEA Mariam" w:hAnsi="GHEA Mariam"/>
                <w:iCs/>
                <w:color w:val="000000"/>
                <w:sz w:val="20"/>
                <w:szCs w:val="20"/>
              </w:rPr>
            </w:pPr>
            <w:r w:rsidRPr="000D6993">
              <w:rPr>
                <w:rFonts w:ascii="GHEA Mariam" w:hAnsi="GHEA Mariam"/>
                <w:iCs/>
                <w:color w:val="000000"/>
                <w:sz w:val="20"/>
                <w:szCs w:val="20"/>
              </w:rPr>
              <w:t>Продукт: принял</w:t>
            </w:r>
          </w:p>
        </w:tc>
      </w:tr>
      <w:tr w:rsidR="0038400D" w:rsidRPr="000D6993" w14:paraId="529D7212" w14:textId="77777777" w:rsidTr="007A2020">
        <w:trPr>
          <w:trHeight w:val="473"/>
          <w:tblCellSpacing w:w="7" w:type="dxa"/>
          <w:jc w:val="center"/>
        </w:trPr>
        <w:tc>
          <w:tcPr>
            <w:tcW w:w="0" w:type="auto"/>
            <w:vAlign w:val="center"/>
          </w:tcPr>
          <w:p w14:paraId="5D9EDD8E" w14:textId="77777777"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___________________________</w:t>
            </w:r>
          </w:p>
          <w:p w14:paraId="32A66E3F" w14:textId="77777777"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 xml:space="preserve">подпись </w:t>
            </w:r>
          </w:p>
        </w:tc>
        <w:tc>
          <w:tcPr>
            <w:tcW w:w="0" w:type="auto"/>
            <w:vAlign w:val="center"/>
          </w:tcPr>
          <w:p w14:paraId="35E042AD" w14:textId="77777777"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___________________________</w:t>
            </w:r>
          </w:p>
          <w:p w14:paraId="776AADE0" w14:textId="77777777"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 xml:space="preserve">подпись </w:t>
            </w:r>
          </w:p>
        </w:tc>
      </w:tr>
      <w:tr w:rsidR="0038400D" w:rsidRPr="000D6993" w14:paraId="23141DF7" w14:textId="77777777" w:rsidTr="007A2020">
        <w:trPr>
          <w:trHeight w:val="503"/>
          <w:tblCellSpacing w:w="7" w:type="dxa"/>
          <w:jc w:val="center"/>
        </w:trPr>
        <w:tc>
          <w:tcPr>
            <w:tcW w:w="0" w:type="auto"/>
            <w:vAlign w:val="center"/>
          </w:tcPr>
          <w:p w14:paraId="7D2DF494" w14:textId="77777777"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___________________________</w:t>
            </w:r>
          </w:p>
          <w:p w14:paraId="670CBC03" w14:textId="77777777"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фамилия Имя _</w:t>
            </w:r>
          </w:p>
        </w:tc>
        <w:tc>
          <w:tcPr>
            <w:tcW w:w="0" w:type="auto"/>
            <w:vAlign w:val="center"/>
          </w:tcPr>
          <w:p w14:paraId="6E95AECE" w14:textId="77777777"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___________________________</w:t>
            </w:r>
          </w:p>
          <w:p w14:paraId="7F600E5E" w14:textId="77777777" w:rsidR="0038400D" w:rsidRPr="000D6993" w:rsidRDefault="0038400D" w:rsidP="00845F46">
            <w:pPr>
              <w:jc w:val="center"/>
              <w:rPr>
                <w:rFonts w:ascii="GHEA Mariam" w:hAnsi="GHEA Mariam"/>
                <w:iCs/>
                <w:sz w:val="20"/>
                <w:szCs w:val="20"/>
              </w:rPr>
            </w:pPr>
            <w:r w:rsidRPr="000D6993">
              <w:rPr>
                <w:rFonts w:ascii="GHEA Mariam" w:hAnsi="GHEA Mariam"/>
                <w:iCs/>
                <w:sz w:val="20"/>
                <w:szCs w:val="20"/>
              </w:rPr>
              <w:t>фамилия Имя</w:t>
            </w:r>
          </w:p>
        </w:tc>
      </w:tr>
      <w:tr w:rsidR="0038400D" w:rsidRPr="000D6993" w14:paraId="0370AC52" w14:textId="77777777" w:rsidTr="007A2020">
        <w:trPr>
          <w:trHeight w:val="281"/>
          <w:tblCellSpacing w:w="7" w:type="dxa"/>
          <w:jc w:val="center"/>
        </w:trPr>
        <w:tc>
          <w:tcPr>
            <w:tcW w:w="0" w:type="auto"/>
            <w:vAlign w:val="center"/>
          </w:tcPr>
          <w:p w14:paraId="55CE6346" w14:textId="77777777" w:rsidR="0038400D" w:rsidRPr="000D6993" w:rsidRDefault="0038400D" w:rsidP="00845F46">
            <w:pPr>
              <w:rPr>
                <w:rFonts w:ascii="GHEA Mariam" w:hAnsi="GHEA Mariam"/>
                <w:iCs/>
                <w:color w:val="000000"/>
                <w:sz w:val="20"/>
                <w:szCs w:val="20"/>
              </w:rPr>
            </w:pPr>
            <w:r w:rsidRPr="000D6993">
              <w:rPr>
                <w:rFonts w:ascii="GHEA Mariam" w:hAnsi="GHEA Mariam"/>
                <w:iCs/>
                <w:color w:val="000000"/>
                <w:sz w:val="20"/>
                <w:szCs w:val="20"/>
              </w:rPr>
              <w:t>К.Т.</w:t>
            </w:r>
            <w:r w:rsidRPr="000D6993">
              <w:rPr>
                <w:rFonts w:ascii="Calibri" w:hAnsi="Calibri" w:cs="Calibri"/>
                <w:iCs/>
                <w:color w:val="000000"/>
                <w:sz w:val="20"/>
                <w:szCs w:val="20"/>
              </w:rPr>
              <w:t> </w:t>
            </w:r>
            <w:r w:rsidRPr="000D6993">
              <w:rPr>
                <w:rFonts w:ascii="GHEA Mariam" w:hAnsi="GHEA Mariam" w:cs="Arial"/>
                <w:iCs/>
                <w:color w:val="000000"/>
                <w:sz w:val="20"/>
                <w:szCs w:val="20"/>
              </w:rPr>
              <w:t xml:space="preserve">                                                                                </w:t>
            </w:r>
          </w:p>
        </w:tc>
        <w:tc>
          <w:tcPr>
            <w:tcW w:w="0" w:type="auto"/>
            <w:vAlign w:val="center"/>
          </w:tcPr>
          <w:p w14:paraId="69C34666" w14:textId="77777777" w:rsidR="0038400D" w:rsidRPr="000D6993" w:rsidRDefault="0038400D" w:rsidP="00845F46">
            <w:pPr>
              <w:rPr>
                <w:rFonts w:ascii="GHEA Mariam" w:hAnsi="GHEA Mariam"/>
                <w:iCs/>
                <w:color w:val="000000"/>
                <w:sz w:val="20"/>
                <w:szCs w:val="20"/>
              </w:rPr>
            </w:pPr>
            <w:r w:rsidRPr="000D6993">
              <w:rPr>
                <w:rFonts w:ascii="Calibri" w:hAnsi="Calibri" w:cs="Calibri"/>
                <w:iCs/>
                <w:color w:val="000000"/>
                <w:sz w:val="20"/>
                <w:szCs w:val="20"/>
              </w:rPr>
              <w:t> </w:t>
            </w:r>
            <w:r w:rsidRPr="000D6993">
              <w:rPr>
                <w:rFonts w:ascii="GHEA Mariam" w:hAnsi="GHEA Mariam" w:cs="Arial"/>
                <w:iCs/>
                <w:color w:val="000000"/>
                <w:sz w:val="20"/>
                <w:szCs w:val="20"/>
              </w:rPr>
              <w:t xml:space="preserve">                                    </w:t>
            </w:r>
            <w:r w:rsidRPr="000D6993">
              <w:rPr>
                <w:rFonts w:ascii="GHEA Mariam" w:hAnsi="GHEA Mariam"/>
                <w:iCs/>
                <w:color w:val="000000"/>
                <w:sz w:val="20"/>
                <w:szCs w:val="20"/>
              </w:rPr>
              <w:t>К.Т.</w:t>
            </w:r>
          </w:p>
        </w:tc>
      </w:tr>
    </w:tbl>
    <w:p w14:paraId="148F8388" w14:textId="77777777" w:rsidR="00071D1C" w:rsidRPr="000D6993" w:rsidRDefault="00071D1C" w:rsidP="00845F46">
      <w:pPr>
        <w:ind w:left="-142" w:firstLine="142"/>
        <w:jc w:val="center"/>
        <w:rPr>
          <w:rFonts w:ascii="GHEA Mariam" w:hAnsi="GHEA Mariam" w:cs="Sylfaen"/>
          <w:b/>
          <w:iCs/>
          <w:sz w:val="20"/>
          <w:szCs w:val="20"/>
        </w:rPr>
      </w:pPr>
    </w:p>
    <w:p w14:paraId="60B5C5A8" w14:textId="77777777" w:rsidR="00071D1C" w:rsidRPr="000D6993" w:rsidRDefault="00071D1C" w:rsidP="00845F46">
      <w:pPr>
        <w:ind w:left="-142" w:firstLine="142"/>
        <w:jc w:val="center"/>
        <w:rPr>
          <w:rFonts w:ascii="GHEA Mariam" w:hAnsi="GHEA Mariam" w:cs="Sylfaen"/>
          <w:b/>
          <w:iCs/>
          <w:sz w:val="20"/>
          <w:szCs w:val="20"/>
        </w:rPr>
      </w:pPr>
    </w:p>
    <w:p w14:paraId="31B11022" w14:textId="77777777" w:rsidR="00302DE9" w:rsidRPr="000D6993" w:rsidRDefault="00302DE9" w:rsidP="00845F46">
      <w:pPr>
        <w:jc w:val="right"/>
        <w:rPr>
          <w:rFonts w:ascii="GHEA Mariam" w:hAnsi="GHEA Mariam" w:cs="Sylfaen"/>
          <w:iCs/>
          <w:sz w:val="20"/>
          <w:szCs w:val="20"/>
          <w:lang w:val="pt-BR"/>
        </w:rPr>
      </w:pPr>
    </w:p>
    <w:p w14:paraId="44DF600E" w14:textId="77777777" w:rsidR="00302DE9" w:rsidRPr="000D6993" w:rsidRDefault="00302DE9" w:rsidP="00845F46">
      <w:pPr>
        <w:jc w:val="right"/>
        <w:rPr>
          <w:rFonts w:ascii="GHEA Mariam" w:hAnsi="GHEA Mariam" w:cs="Sylfaen"/>
          <w:iCs/>
          <w:sz w:val="20"/>
          <w:szCs w:val="20"/>
          <w:lang w:val="pt-BR"/>
        </w:rPr>
      </w:pPr>
    </w:p>
    <w:p w14:paraId="433FF19E" w14:textId="77777777" w:rsidR="00302DE9" w:rsidRPr="000D6993" w:rsidRDefault="00302DE9" w:rsidP="00845F46">
      <w:pPr>
        <w:jc w:val="right"/>
        <w:rPr>
          <w:rFonts w:ascii="GHEA Mariam" w:hAnsi="GHEA Mariam" w:cs="Sylfaen"/>
          <w:iCs/>
          <w:sz w:val="20"/>
          <w:szCs w:val="20"/>
          <w:lang w:val="pt-BR"/>
        </w:rPr>
      </w:pPr>
    </w:p>
    <w:p w14:paraId="33724640" w14:textId="77777777" w:rsidR="00302DE9" w:rsidRPr="000D6993" w:rsidRDefault="00302DE9" w:rsidP="00845F46">
      <w:pPr>
        <w:jc w:val="right"/>
        <w:rPr>
          <w:rFonts w:ascii="GHEA Mariam" w:hAnsi="GHEA Mariam" w:cs="Sylfaen"/>
          <w:iCs/>
          <w:sz w:val="20"/>
          <w:szCs w:val="20"/>
          <w:lang w:val="pt-BR"/>
        </w:rPr>
      </w:pPr>
    </w:p>
    <w:p w14:paraId="3F5F3554" w14:textId="77777777" w:rsidR="00302DE9" w:rsidRPr="000D6993" w:rsidRDefault="00302DE9" w:rsidP="00845F46">
      <w:pPr>
        <w:jc w:val="right"/>
        <w:rPr>
          <w:rFonts w:ascii="GHEA Mariam" w:hAnsi="GHEA Mariam" w:cs="Sylfaen"/>
          <w:iCs/>
          <w:sz w:val="20"/>
          <w:szCs w:val="20"/>
          <w:lang w:val="pt-BR"/>
        </w:rPr>
      </w:pPr>
    </w:p>
    <w:p w14:paraId="59D3ECC4" w14:textId="41FDC444" w:rsidR="00071D1C" w:rsidRPr="000D6993" w:rsidRDefault="00071D1C" w:rsidP="00845F46">
      <w:pPr>
        <w:jc w:val="right"/>
        <w:rPr>
          <w:rFonts w:ascii="GHEA Mariam" w:hAnsi="GHEA Mariam" w:cs="Sylfaen"/>
          <w:iCs/>
          <w:sz w:val="20"/>
          <w:szCs w:val="20"/>
          <w:lang w:val="pt-BR"/>
        </w:rPr>
      </w:pPr>
      <w:r w:rsidRPr="000D6993">
        <w:rPr>
          <w:rFonts w:ascii="GHEA Mariam" w:hAnsi="GHEA Mariam" w:cs="Sylfaen"/>
          <w:iCs/>
          <w:sz w:val="20"/>
          <w:szCs w:val="20"/>
          <w:lang w:val="pt-BR"/>
        </w:rPr>
        <w:t>Приложение 3.1</w:t>
      </w:r>
    </w:p>
    <w:p w14:paraId="322EF724" w14:textId="77777777" w:rsidR="00341A74" w:rsidRPr="000D6993" w:rsidRDefault="00341A74" w:rsidP="00845F46">
      <w:pPr>
        <w:jc w:val="right"/>
        <w:rPr>
          <w:rFonts w:ascii="GHEA Mariam" w:hAnsi="GHEA Mariam" w:cs="Sylfaen"/>
          <w:iCs/>
          <w:sz w:val="20"/>
          <w:szCs w:val="20"/>
          <w:lang w:val="pt-BR"/>
        </w:rPr>
      </w:pPr>
      <w:r w:rsidRPr="000D6993">
        <w:rPr>
          <w:rFonts w:ascii="GHEA Mariam" w:hAnsi="GHEA Mariam" w:cs="Sylfaen"/>
          <w:iCs/>
          <w:sz w:val="20"/>
          <w:szCs w:val="20"/>
          <w:lang w:val="pt-BR"/>
        </w:rPr>
        <w:t>" " 20 лет запечатанный</w:t>
      </w:r>
    </w:p>
    <w:p w14:paraId="4ECBF50C" w14:textId="77777777" w:rsidR="00341A74" w:rsidRPr="000D6993" w:rsidRDefault="00341A74" w:rsidP="00845F46">
      <w:pPr>
        <w:jc w:val="right"/>
        <w:rPr>
          <w:rFonts w:ascii="GHEA Mariam" w:hAnsi="GHEA Mariam" w:cs="Sylfaen"/>
          <w:iCs/>
          <w:sz w:val="20"/>
          <w:szCs w:val="20"/>
          <w:lang w:val="pt-BR"/>
        </w:rPr>
      </w:pPr>
      <w:r w:rsidRPr="000D6993">
        <w:rPr>
          <w:rFonts w:ascii="GHEA Mariam" w:hAnsi="GHEA Mariam" w:cs="Sylfaen"/>
          <w:iCs/>
          <w:sz w:val="20"/>
          <w:szCs w:val="20"/>
          <w:lang w:val="pt-BR"/>
        </w:rPr>
        <w:t>код контракта</w:t>
      </w:r>
    </w:p>
    <w:p w14:paraId="0184A674" w14:textId="77777777" w:rsidR="00071D1C" w:rsidRPr="000D6993" w:rsidRDefault="00071D1C" w:rsidP="00845F46">
      <w:pPr>
        <w:tabs>
          <w:tab w:val="left" w:pos="360"/>
          <w:tab w:val="left" w:pos="540"/>
        </w:tabs>
        <w:jc w:val="center"/>
        <w:rPr>
          <w:rFonts w:ascii="GHEA Mariam" w:hAnsi="GHEA Mariam" w:cs="Sylfaen"/>
          <w:b/>
          <w:bCs/>
          <w:iCs/>
          <w:sz w:val="20"/>
          <w:szCs w:val="20"/>
          <w:lang w:val="pt-BR"/>
        </w:rPr>
      </w:pPr>
    </w:p>
    <w:p w14:paraId="58F2627E" w14:textId="77777777" w:rsidR="00071D1C" w:rsidRPr="000D6993" w:rsidRDefault="00071D1C" w:rsidP="00845F46">
      <w:pPr>
        <w:tabs>
          <w:tab w:val="left" w:pos="360"/>
          <w:tab w:val="left" w:pos="540"/>
        </w:tabs>
        <w:jc w:val="center"/>
        <w:rPr>
          <w:rFonts w:ascii="GHEA Mariam" w:hAnsi="GHEA Mariam" w:cs="Sylfaen"/>
          <w:b/>
          <w:bCs/>
          <w:iCs/>
          <w:sz w:val="20"/>
          <w:szCs w:val="20"/>
          <w:lang w:val="pt-BR"/>
        </w:rPr>
      </w:pPr>
    </w:p>
    <w:p w14:paraId="12724109" w14:textId="77777777" w:rsidR="00071D1C" w:rsidRPr="000D6993" w:rsidRDefault="00071D1C" w:rsidP="00845F46">
      <w:pPr>
        <w:jc w:val="center"/>
        <w:rPr>
          <w:rFonts w:ascii="GHEA Mariam" w:hAnsi="GHEA Mariam" w:cs="Sylfaen"/>
          <w:bCs/>
          <w:iCs/>
          <w:sz w:val="20"/>
          <w:szCs w:val="20"/>
          <w:lang w:val="pt-BR"/>
        </w:rPr>
      </w:pPr>
      <w:r w:rsidRPr="000D6993">
        <w:rPr>
          <w:rFonts w:ascii="GHEA Mariam" w:hAnsi="GHEA Mariam" w:cs="Sylfaen"/>
          <w:bCs/>
          <w:iCs/>
          <w:sz w:val="20"/>
          <w:szCs w:val="20"/>
        </w:rPr>
        <w:t xml:space="preserve">АКТ </w:t>
      </w:r>
      <w:r w:rsidRPr="000D6993">
        <w:rPr>
          <w:rFonts w:ascii="GHEA Mariam" w:hAnsi="GHEA Mariam" w:cs="Sylfaen"/>
          <w:bCs/>
          <w:iCs/>
          <w:sz w:val="20"/>
          <w:szCs w:val="20"/>
          <w:lang w:val="pt-BR"/>
        </w:rPr>
        <w:t>Н:</w:t>
      </w:r>
      <w:r w:rsidR="000F494F" w:rsidRPr="000D6993">
        <w:rPr>
          <w:rFonts w:ascii="GHEA Mariam" w:hAnsi="GHEA Mariam" w:cs="Sylfaen"/>
          <w:bCs/>
          <w:iCs/>
          <w:sz w:val="20"/>
          <w:szCs w:val="20"/>
          <w:u w:val="single"/>
          <w:lang w:val="pt-BR"/>
        </w:rPr>
        <w:tab/>
      </w:r>
      <w:r w:rsidRPr="000D6993">
        <w:rPr>
          <w:rFonts w:ascii="GHEA Mariam" w:hAnsi="GHEA Mariam" w:cs="Sylfaen"/>
          <w:bCs/>
          <w:iCs/>
          <w:sz w:val="20"/>
          <w:szCs w:val="20"/>
          <w:lang w:val="pt-BR"/>
        </w:rPr>
        <w:t xml:space="preserve">           </w:t>
      </w:r>
    </w:p>
    <w:p w14:paraId="4435B6DC" w14:textId="77777777" w:rsidR="00071D1C" w:rsidRPr="000D6993" w:rsidRDefault="00071D1C" w:rsidP="00845F46">
      <w:pPr>
        <w:tabs>
          <w:tab w:val="left" w:pos="360"/>
          <w:tab w:val="left" w:pos="540"/>
          <w:tab w:val="left" w:pos="2250"/>
        </w:tabs>
        <w:jc w:val="center"/>
        <w:rPr>
          <w:rFonts w:ascii="GHEA Mariam" w:hAnsi="GHEA Mariam" w:cs="Sylfaen"/>
          <w:bCs/>
          <w:iCs/>
          <w:sz w:val="20"/>
          <w:szCs w:val="20"/>
          <w:lang w:val="pt-BR"/>
        </w:rPr>
      </w:pPr>
      <w:r w:rsidRPr="000D6993">
        <w:rPr>
          <w:rFonts w:ascii="GHEA Mariam" w:hAnsi="GHEA Mariam" w:cs="Sylfaen"/>
          <w:bCs/>
          <w:iCs/>
          <w:sz w:val="20"/>
          <w:szCs w:val="20"/>
        </w:rPr>
        <w:t>контракта</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результат</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Покупателю</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доставлять</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факт</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исправить</w:t>
      </w:r>
      <w:r w:rsidRPr="000D6993">
        <w:rPr>
          <w:rFonts w:ascii="GHEA Mariam" w:hAnsi="GHEA Mariam" w:cs="Sylfaen"/>
          <w:bCs/>
          <w:iCs/>
          <w:sz w:val="20"/>
          <w:szCs w:val="20"/>
          <w:lang w:val="pt-BR"/>
        </w:rPr>
        <w:t xml:space="preserve"> </w:t>
      </w:r>
      <w:r w:rsidRPr="000D6993">
        <w:rPr>
          <w:rFonts w:ascii="GHEA Mariam" w:hAnsi="GHEA Mariam" w:cs="Sylfaen"/>
          <w:bCs/>
          <w:iCs/>
          <w:sz w:val="20"/>
          <w:szCs w:val="20"/>
        </w:rPr>
        <w:t>касательно</w:t>
      </w:r>
      <w:r w:rsidRPr="000D6993">
        <w:rPr>
          <w:rFonts w:ascii="GHEA Mariam" w:hAnsi="GHEA Mariam" w:cs="Sylfaen"/>
          <w:bCs/>
          <w:iCs/>
          <w:sz w:val="20"/>
          <w:szCs w:val="20"/>
          <w:lang w:val="pt-BR"/>
        </w:rPr>
        <w:t xml:space="preserve">                                                                                                                               </w:t>
      </w:r>
    </w:p>
    <w:p w14:paraId="5BB4DF6D" w14:textId="77777777" w:rsidR="00071D1C" w:rsidRPr="000D6993" w:rsidRDefault="00071D1C" w:rsidP="00845F46">
      <w:pPr>
        <w:jc w:val="center"/>
        <w:rPr>
          <w:rFonts w:ascii="GHEA Mariam" w:hAnsi="GHEA Mariam" w:cs="Sylfaen"/>
          <w:b/>
          <w:bCs/>
          <w:iCs/>
          <w:sz w:val="20"/>
          <w:szCs w:val="20"/>
          <w:lang w:val="pt-BR"/>
        </w:rPr>
      </w:pPr>
      <w:r w:rsidRPr="000D6993">
        <w:rPr>
          <w:rFonts w:ascii="GHEA Mariam" w:hAnsi="GHEA Mariam" w:cs="Sylfaen"/>
          <w:bCs/>
          <w:iCs/>
          <w:sz w:val="20"/>
          <w:szCs w:val="20"/>
          <w:lang w:val="pt-BR"/>
        </w:rPr>
        <w:t xml:space="preserve">                                                                                                                        </w:t>
      </w:r>
    </w:p>
    <w:p w14:paraId="44EC39B4" w14:textId="77777777" w:rsidR="00071D1C" w:rsidRPr="000D6993" w:rsidRDefault="00071D1C" w:rsidP="00845F46">
      <w:pPr>
        <w:tabs>
          <w:tab w:val="left" w:pos="360"/>
          <w:tab w:val="left" w:pos="540"/>
        </w:tabs>
        <w:rPr>
          <w:rFonts w:ascii="GHEA Mariam" w:hAnsi="GHEA Mariam" w:cs="Sylfaen"/>
          <w:iCs/>
          <w:sz w:val="20"/>
          <w:szCs w:val="20"/>
          <w:lang w:val="pt-BR"/>
        </w:rPr>
      </w:pPr>
    </w:p>
    <w:p w14:paraId="356E97D1" w14:textId="77777777" w:rsidR="000F494F" w:rsidRPr="000D6993" w:rsidRDefault="00071D1C" w:rsidP="00845F46">
      <w:pPr>
        <w:tabs>
          <w:tab w:val="left" w:pos="360"/>
          <w:tab w:val="left" w:pos="540"/>
        </w:tabs>
        <w:ind w:left="-540" w:firstLine="180"/>
        <w:jc w:val="both"/>
        <w:rPr>
          <w:rFonts w:ascii="GHEA Mariam" w:hAnsi="GHEA Mariam" w:cs="Sylfaen"/>
          <w:iCs/>
          <w:sz w:val="20"/>
          <w:szCs w:val="20"/>
          <w:lang w:val="pt-BR"/>
        </w:rPr>
      </w:pPr>
      <w:r w:rsidRPr="000D6993">
        <w:rPr>
          <w:rFonts w:ascii="GHEA Mariam" w:hAnsi="GHEA Mariam" w:cs="Sylfaen"/>
          <w:iCs/>
          <w:sz w:val="20"/>
          <w:szCs w:val="20"/>
          <w:lang w:val="pt-BR"/>
        </w:rPr>
        <w:tab/>
      </w:r>
      <w:r w:rsidRPr="000D6993">
        <w:rPr>
          <w:rFonts w:ascii="GHEA Mariam" w:hAnsi="GHEA Mariam" w:cs="Sylfaen"/>
          <w:iCs/>
          <w:sz w:val="20"/>
          <w:szCs w:val="20"/>
          <w:lang w:val="hy-AM"/>
        </w:rPr>
        <w:t xml:space="preserve">Настоящим </w:t>
      </w:r>
      <w:r w:rsidRPr="000D6993">
        <w:rPr>
          <w:rFonts w:ascii="GHEA Mariam" w:hAnsi="GHEA Mariam" w:cs="Sylfaen"/>
          <w:iCs/>
          <w:sz w:val="20"/>
          <w:szCs w:val="20"/>
        </w:rPr>
        <w:t>записано</w:t>
      </w:r>
      <w:r w:rsidRPr="000D6993">
        <w:rPr>
          <w:rFonts w:ascii="GHEA Mariam" w:hAnsi="GHEA Mariam" w:cs="Sylfaen"/>
          <w:iCs/>
          <w:sz w:val="20"/>
          <w:szCs w:val="20"/>
          <w:lang w:val="pt-BR"/>
        </w:rPr>
        <w:t xml:space="preserve"> </w:t>
      </w:r>
      <w:r w:rsidRPr="000D6993">
        <w:rPr>
          <w:rFonts w:ascii="GHEA Mariam" w:hAnsi="GHEA Mariam" w:cs="Sylfaen"/>
          <w:iCs/>
          <w:sz w:val="20"/>
          <w:szCs w:val="20"/>
        </w:rPr>
        <w:t xml:space="preserve">в </w:t>
      </w:r>
      <w:r w:rsidRPr="000D6993">
        <w:rPr>
          <w:rFonts w:ascii="GHEA Mariam" w:hAnsi="GHEA Mariam" w:cs="Sylfaen"/>
          <w:iCs/>
          <w:sz w:val="20"/>
          <w:szCs w:val="20"/>
          <w:lang w:val="hy-AM"/>
        </w:rPr>
        <w:t>том, что</w:t>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t xml:space="preserve">        </w:t>
      </w:r>
      <w:r w:rsidRPr="000D6993">
        <w:rPr>
          <w:rFonts w:ascii="GHEA Mariam" w:hAnsi="GHEA Mariam" w:cs="Sylfaen"/>
          <w:iCs/>
          <w:sz w:val="20"/>
          <w:szCs w:val="20"/>
          <w:lang w:val="pt-BR"/>
        </w:rPr>
        <w:t xml:space="preserve">( </w:t>
      </w:r>
      <w:r w:rsidR="000F494F" w:rsidRPr="000D6993">
        <w:rPr>
          <w:rFonts w:ascii="GHEA Mariam" w:hAnsi="GHEA Mariam" w:cs="Sylfaen"/>
          <w:iCs/>
          <w:sz w:val="20"/>
          <w:szCs w:val="20"/>
          <w:lang w:val="pt-BR"/>
        </w:rPr>
        <w:t xml:space="preserve">далее </w:t>
      </w:r>
      <w:r w:rsidRPr="000D6993">
        <w:rPr>
          <w:rFonts w:ascii="GHEA Mariam" w:hAnsi="GHEA Mariam" w:cs="Sylfaen"/>
          <w:iCs/>
          <w:sz w:val="20"/>
          <w:szCs w:val="20"/>
          <w:lang w:val="pt-BR"/>
        </w:rPr>
        <w:t xml:space="preserve">: </w:t>
      </w:r>
      <w:r w:rsidRPr="000D6993">
        <w:rPr>
          <w:rFonts w:ascii="GHEA Mariam" w:hAnsi="GHEA Mariam" w:cs="Sylfaen"/>
          <w:iCs/>
          <w:sz w:val="20"/>
          <w:szCs w:val="20"/>
        </w:rPr>
        <w:t xml:space="preserve">Покупатель </w:t>
      </w:r>
      <w:r w:rsidRPr="000D6993">
        <w:rPr>
          <w:rFonts w:ascii="GHEA Mariam" w:hAnsi="GHEA Mariam" w:cs="Sylfaen"/>
          <w:iCs/>
          <w:sz w:val="20"/>
          <w:szCs w:val="20"/>
          <w:lang w:val="pt-BR"/>
        </w:rPr>
        <w:t xml:space="preserve">) </w:t>
      </w:r>
      <w:r w:rsidRPr="000D6993">
        <w:rPr>
          <w:rFonts w:ascii="GHEA Mariam" w:hAnsi="GHEA Mariam" w:cs="Sylfaen"/>
          <w:iCs/>
          <w:sz w:val="20"/>
          <w:szCs w:val="20"/>
          <w:lang w:val="hy-AM"/>
        </w:rPr>
        <w:t xml:space="preserve">и </w:t>
      </w:r>
      <w:r w:rsidRPr="000D6993">
        <w:rPr>
          <w:rFonts w:ascii="GHEA Mariam" w:hAnsi="GHEA Mariam" w:cs="Sylfaen"/>
          <w:iCs/>
          <w:sz w:val="20"/>
          <w:szCs w:val="20"/>
        </w:rPr>
        <w:t>_ _</w:t>
      </w:r>
      <w:r w:rsidR="000F494F" w:rsidRPr="000D6993">
        <w:rPr>
          <w:rFonts w:ascii="GHEA Mariam" w:hAnsi="GHEA Mariam" w:cs="Sylfaen"/>
          <w:iCs/>
          <w:sz w:val="20"/>
          <w:szCs w:val="20"/>
          <w:lang w:val="pt-BR"/>
        </w:rPr>
        <w:t xml:space="preserve"> </w:t>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p>
    <w:p w14:paraId="6EC2F634" w14:textId="78960EE5" w:rsidR="00071D1C" w:rsidRPr="000D6993" w:rsidRDefault="000F494F" w:rsidP="00845F46">
      <w:pPr>
        <w:tabs>
          <w:tab w:val="left" w:pos="360"/>
          <w:tab w:val="left" w:pos="540"/>
        </w:tabs>
        <w:ind w:left="-540" w:firstLine="180"/>
        <w:jc w:val="both"/>
        <w:rPr>
          <w:rFonts w:ascii="GHEA Mariam" w:hAnsi="GHEA Mariam" w:cs="Sylfaen"/>
          <w:iCs/>
          <w:sz w:val="20"/>
          <w:szCs w:val="20"/>
          <w:lang w:val="pt-BR"/>
        </w:rPr>
      </w:pP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t xml:space="preserve">       </w:t>
      </w:r>
      <w:r w:rsidR="00071D1C" w:rsidRPr="000D6993">
        <w:rPr>
          <w:rFonts w:ascii="GHEA Mariam" w:hAnsi="GHEA Mariam" w:cs="Sylfaen"/>
          <w:iCs/>
          <w:sz w:val="20"/>
          <w:szCs w:val="20"/>
          <w:lang w:val="pt-BR"/>
        </w:rPr>
        <w:t xml:space="preserve"> </w:t>
      </w:r>
      <w:r w:rsidRPr="000D6993">
        <w:rPr>
          <w:rFonts w:ascii="GHEA Mariam" w:hAnsi="GHEA Mariam" w:cs="Sylfaen"/>
          <w:iCs/>
          <w:sz w:val="20"/>
          <w:szCs w:val="20"/>
        </w:rPr>
        <w:t>Покупатель:</w:t>
      </w:r>
      <w:r w:rsidRPr="000D6993">
        <w:rPr>
          <w:rFonts w:ascii="GHEA Mariam" w:hAnsi="GHEA Mariam" w:cs="Sylfaen"/>
          <w:iCs/>
          <w:sz w:val="20"/>
          <w:szCs w:val="20"/>
          <w:lang w:val="pt-BR"/>
        </w:rPr>
        <w:t xml:space="preserve"> </w:t>
      </w:r>
      <w:r w:rsidRPr="000D6993">
        <w:rPr>
          <w:rFonts w:ascii="GHEA Mariam" w:hAnsi="GHEA Mariam" w:cs="Sylfaen"/>
          <w:iCs/>
          <w:sz w:val="20"/>
          <w:szCs w:val="20"/>
        </w:rPr>
        <w:t>имя</w:t>
      </w:r>
      <w:r w:rsidR="00071D1C" w:rsidRPr="000D6993">
        <w:rPr>
          <w:rFonts w:ascii="GHEA Mariam" w:hAnsi="GHEA Mariam" w:cs="Sylfaen"/>
          <w:iCs/>
          <w:sz w:val="20"/>
          <w:szCs w:val="20"/>
          <w:lang w:val="pt-BR"/>
        </w:rPr>
        <w:t xml:space="preserve">     </w:t>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lang w:val="pt-BR"/>
        </w:rPr>
        <w:tab/>
      </w:r>
      <w:r w:rsidRPr="000D6993">
        <w:rPr>
          <w:rFonts w:ascii="GHEA Mariam" w:hAnsi="GHEA Mariam" w:cs="Sylfaen"/>
          <w:iCs/>
          <w:sz w:val="20"/>
          <w:szCs w:val="20"/>
        </w:rPr>
        <w:t>Продавец:</w:t>
      </w:r>
      <w:r w:rsidRPr="000D6993">
        <w:rPr>
          <w:rFonts w:ascii="GHEA Mariam" w:hAnsi="GHEA Mariam" w:cs="Sylfaen"/>
          <w:iCs/>
          <w:sz w:val="20"/>
          <w:szCs w:val="20"/>
          <w:lang w:val="pt-BR"/>
        </w:rPr>
        <w:t xml:space="preserve"> </w:t>
      </w:r>
      <w:r w:rsidRPr="000D6993">
        <w:rPr>
          <w:rFonts w:ascii="GHEA Mariam" w:hAnsi="GHEA Mariam" w:cs="Sylfaen"/>
          <w:iCs/>
          <w:sz w:val="20"/>
          <w:szCs w:val="20"/>
        </w:rPr>
        <w:t>имя</w:t>
      </w:r>
      <w:r w:rsidRPr="000D6993">
        <w:rPr>
          <w:rFonts w:ascii="GHEA Mariam" w:hAnsi="GHEA Mariam" w:cs="Sylfaen"/>
          <w:iCs/>
          <w:sz w:val="20"/>
          <w:szCs w:val="20"/>
          <w:lang w:val="pt-BR"/>
        </w:rPr>
        <w:tab/>
      </w:r>
    </w:p>
    <w:p w14:paraId="486C1B75" w14:textId="77777777" w:rsidR="00071D1C" w:rsidRPr="000D6993" w:rsidRDefault="00071D1C" w:rsidP="00845F46">
      <w:pPr>
        <w:tabs>
          <w:tab w:val="left" w:pos="360"/>
          <w:tab w:val="left" w:pos="540"/>
        </w:tabs>
        <w:ind w:right="-360"/>
        <w:jc w:val="both"/>
        <w:rPr>
          <w:rFonts w:ascii="GHEA Mariam" w:hAnsi="GHEA Mariam" w:cs="Sylfaen"/>
          <w:iCs/>
          <w:sz w:val="20"/>
          <w:szCs w:val="20"/>
          <w:u w:val="single"/>
          <w:lang w:val="hy-AM"/>
        </w:rPr>
      </w:pPr>
      <w:r w:rsidRPr="000D6993">
        <w:rPr>
          <w:rFonts w:ascii="GHEA Mariam" w:hAnsi="GHEA Mariam" w:cs="Sylfaen"/>
          <w:iCs/>
          <w:sz w:val="20"/>
          <w:szCs w:val="20"/>
          <w:lang w:val="hy-AM"/>
        </w:rPr>
        <w:t xml:space="preserve">(далее: </w:t>
      </w:r>
      <w:r w:rsidRPr="000D6993">
        <w:rPr>
          <w:rFonts w:ascii="GHEA Mariam" w:hAnsi="GHEA Mariam" w:cs="Sylfaen"/>
          <w:iCs/>
          <w:sz w:val="20"/>
          <w:szCs w:val="20"/>
        </w:rPr>
        <w:t xml:space="preserve">Продавец </w:t>
      </w:r>
      <w:r w:rsidRPr="000D6993">
        <w:rPr>
          <w:rFonts w:ascii="GHEA Mariam" w:hAnsi="GHEA Mariam" w:cs="Sylfaen"/>
          <w:iCs/>
          <w:sz w:val="20"/>
          <w:szCs w:val="20"/>
          <w:lang w:val="hy-AM"/>
        </w:rPr>
        <w:t>)</w:t>
      </w:r>
      <w:r w:rsidRPr="000D6993">
        <w:rPr>
          <w:rFonts w:ascii="GHEA Mariam" w:hAnsi="GHEA Mariam" w:cs="Sylfaen"/>
          <w:iCs/>
          <w:sz w:val="20"/>
          <w:szCs w:val="20"/>
          <w:lang w:val="pt-BR"/>
        </w:rPr>
        <w:t xml:space="preserve"> </w:t>
      </w:r>
      <w:r w:rsidRPr="000D6993">
        <w:rPr>
          <w:rFonts w:ascii="GHEA Mariam" w:hAnsi="GHEA Mariam" w:cs="Sylfaen"/>
          <w:iCs/>
          <w:sz w:val="20"/>
          <w:szCs w:val="20"/>
        </w:rPr>
        <w:t xml:space="preserve">между </w:t>
      </w:r>
      <w:r w:rsidRPr="000D6993">
        <w:rPr>
          <w:rFonts w:ascii="GHEA Mariam" w:hAnsi="GHEA Mariam" w:cs="Sylfaen"/>
          <w:iCs/>
          <w:sz w:val="20"/>
          <w:szCs w:val="20"/>
          <w:lang w:val="pt-BR"/>
        </w:rPr>
        <w:t xml:space="preserve">20 </w:t>
      </w:r>
      <w:r w:rsidRPr="000D6993">
        <w:rPr>
          <w:rFonts w:ascii="GHEA Mariam" w:hAnsi="GHEA Mariam" w:cs="Sylfaen"/>
          <w:iCs/>
          <w:sz w:val="20"/>
          <w:szCs w:val="20"/>
        </w:rPr>
        <w:t xml:space="preserve">_ </w:t>
      </w:r>
      <w:r w:rsidRPr="000D6993">
        <w:rPr>
          <w:rFonts w:ascii="GHEA Mariam" w:hAnsi="GHEA Mariam" w:cs="Sylfaen"/>
          <w:iCs/>
          <w:sz w:val="20"/>
          <w:szCs w:val="20"/>
          <w:lang w:val="pt-BR"/>
        </w:rPr>
        <w:t xml:space="preserve">_ </w:t>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000F494F" w:rsidRPr="000D6993">
        <w:rPr>
          <w:rFonts w:ascii="GHEA Mariam" w:hAnsi="GHEA Mariam" w:cs="Sylfaen"/>
          <w:iCs/>
          <w:sz w:val="20"/>
          <w:szCs w:val="20"/>
          <w:u w:val="single"/>
          <w:lang w:val="pt-BR"/>
        </w:rPr>
        <w:tab/>
      </w:r>
      <w:r w:rsidRPr="000D6993">
        <w:rPr>
          <w:rFonts w:ascii="GHEA Mariam" w:hAnsi="GHEA Mariam" w:cs="Sylfaen"/>
          <w:iCs/>
          <w:sz w:val="20"/>
          <w:szCs w:val="20"/>
          <w:lang w:val="hy-AM"/>
        </w:rPr>
        <w:t>N запечатан</w:t>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p>
    <w:p w14:paraId="76662700" w14:textId="659C8BED" w:rsidR="000F494F" w:rsidRPr="000D6993" w:rsidRDefault="000F494F" w:rsidP="00845F46">
      <w:pPr>
        <w:tabs>
          <w:tab w:val="left" w:pos="360"/>
          <w:tab w:val="left" w:pos="540"/>
        </w:tabs>
        <w:ind w:right="-360"/>
        <w:jc w:val="both"/>
        <w:rPr>
          <w:rFonts w:ascii="GHEA Mariam" w:hAnsi="GHEA Mariam" w:cs="Sylfaen"/>
          <w:iCs/>
          <w:sz w:val="20"/>
          <w:szCs w:val="20"/>
          <w:lang w:val="hy-AM"/>
        </w:rPr>
      </w:pP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r>
      <w:r w:rsidRPr="000D6993">
        <w:rPr>
          <w:rFonts w:ascii="GHEA Mariam" w:hAnsi="GHEA Mariam" w:cs="Sylfaen"/>
          <w:iCs/>
          <w:sz w:val="20"/>
          <w:szCs w:val="20"/>
          <w:lang w:val="hy-AM"/>
        </w:rPr>
        <w:tab/>
        <w:t>дата заключения договора, номер договора</w:t>
      </w:r>
      <w:r w:rsidRPr="000D6993">
        <w:rPr>
          <w:rFonts w:ascii="GHEA Mariam" w:hAnsi="GHEA Mariam" w:cs="Sylfaen"/>
          <w:iCs/>
          <w:sz w:val="20"/>
          <w:szCs w:val="20"/>
          <w:lang w:val="hy-AM"/>
        </w:rPr>
        <w:tab/>
      </w:r>
      <w:r w:rsidRPr="000D6993">
        <w:rPr>
          <w:rFonts w:ascii="GHEA Mariam" w:hAnsi="GHEA Mariam" w:cs="Sylfaen"/>
          <w:iCs/>
          <w:sz w:val="20"/>
          <w:szCs w:val="20"/>
          <w:lang w:val="hy-AM"/>
        </w:rPr>
        <w:tab/>
      </w:r>
    </w:p>
    <w:p w14:paraId="47F3207D" w14:textId="77777777" w:rsidR="00071D1C" w:rsidRPr="000D6993" w:rsidRDefault="00071D1C" w:rsidP="00845F46">
      <w:pPr>
        <w:tabs>
          <w:tab w:val="left" w:pos="360"/>
          <w:tab w:val="left" w:pos="540"/>
        </w:tabs>
        <w:jc w:val="both"/>
        <w:rPr>
          <w:rFonts w:ascii="GHEA Mariam" w:hAnsi="GHEA Mariam" w:cs="Sylfaen"/>
          <w:iCs/>
          <w:sz w:val="20"/>
          <w:szCs w:val="20"/>
          <w:lang w:val="hy-AM"/>
        </w:rPr>
      </w:pPr>
      <w:r w:rsidRPr="000D6993">
        <w:rPr>
          <w:rFonts w:ascii="GHEA Mariam" w:hAnsi="GHEA Mariam" w:cs="Sylfaen"/>
          <w:iCs/>
          <w:sz w:val="20"/>
          <w:szCs w:val="20"/>
          <w:lang w:val="hy-AM"/>
        </w:rPr>
        <w:t xml:space="preserve">в рамках договора Продавец 20 </w:t>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r w:rsidR="000F494F" w:rsidRPr="000D6993">
        <w:rPr>
          <w:rFonts w:ascii="GHEA Mariam" w:hAnsi="GHEA Mariam" w:cs="Sylfaen"/>
          <w:iCs/>
          <w:sz w:val="20"/>
          <w:szCs w:val="20"/>
          <w:u w:val="single"/>
          <w:lang w:val="hy-AM"/>
        </w:rPr>
        <w:tab/>
      </w:r>
      <w:r w:rsidRPr="000D6993">
        <w:rPr>
          <w:rFonts w:ascii="GHEA Mariam" w:hAnsi="GHEA Mariam" w:cs="Sylfaen"/>
          <w:iCs/>
          <w:sz w:val="20"/>
          <w:szCs w:val="20"/>
          <w:lang w:val="hy-AM"/>
        </w:rPr>
        <w:t>доставил Покупателю в целях сдачи-приемки следующую продукцию.</w:t>
      </w:r>
    </w:p>
    <w:p w14:paraId="55322E0E" w14:textId="77777777" w:rsidR="00071D1C" w:rsidRPr="000D6993" w:rsidRDefault="00071D1C" w:rsidP="00845F46">
      <w:pPr>
        <w:tabs>
          <w:tab w:val="left" w:pos="2972"/>
        </w:tabs>
        <w:jc w:val="both"/>
        <w:rPr>
          <w:rFonts w:ascii="GHEA Mariam" w:hAnsi="GHEA Mariam" w:cs="Sylfaen"/>
          <w:iCs/>
          <w:sz w:val="20"/>
          <w:szCs w:val="20"/>
          <w:lang w:val="hy-AM"/>
        </w:rPr>
      </w:pPr>
      <w:r w:rsidRPr="000D6993">
        <w:rPr>
          <w:rFonts w:ascii="GHEA Mariam" w:hAnsi="GHEA Mariam" w:cs="Sylfaen"/>
          <w:iCs/>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0D6993"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0D6993" w:rsidRDefault="00071D1C" w:rsidP="00845F46">
            <w:pPr>
              <w:jc w:val="center"/>
              <w:rPr>
                <w:rFonts w:ascii="GHEA Mariam" w:hAnsi="GHEA Mariam" w:cs="Sylfaen"/>
                <w:bCs/>
                <w:iCs/>
                <w:sz w:val="20"/>
                <w:szCs w:val="20"/>
                <w:lang w:eastAsia="ru-RU"/>
              </w:rPr>
            </w:pPr>
            <w:r w:rsidRPr="000D6993">
              <w:rPr>
                <w:rFonts w:ascii="GHEA Mariam" w:hAnsi="GHEA Mariam" w:cs="Sylfaen"/>
                <w:bCs/>
                <w:iCs/>
                <w:sz w:val="20"/>
                <w:szCs w:val="20"/>
                <w:lang w:eastAsia="ru-RU"/>
              </w:rPr>
              <w:t>Продукт:</w:t>
            </w:r>
          </w:p>
        </w:tc>
      </w:tr>
      <w:tr w:rsidR="00071D1C" w:rsidRPr="000D6993"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0D6993" w:rsidRDefault="0016519F" w:rsidP="00845F46">
            <w:pPr>
              <w:jc w:val="center"/>
              <w:rPr>
                <w:rFonts w:ascii="GHEA Mariam" w:hAnsi="GHEA Mariam"/>
                <w:iCs/>
                <w:sz w:val="20"/>
                <w:szCs w:val="20"/>
              </w:rPr>
            </w:pPr>
            <w:r w:rsidRPr="000D6993">
              <w:rPr>
                <w:rFonts w:ascii="GHEA Mariam" w:hAnsi="GHEA Mariam" w:cs="Sylfaen"/>
                <w:iCs/>
                <w:sz w:val="20"/>
                <w:szCs w:val="20"/>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0D6993" w:rsidRDefault="000F494F" w:rsidP="00845F46">
            <w:pPr>
              <w:jc w:val="center"/>
              <w:rPr>
                <w:rFonts w:ascii="GHEA Mariam" w:hAnsi="GHEA Mariam"/>
                <w:iCs/>
                <w:sz w:val="20"/>
                <w:szCs w:val="20"/>
              </w:rPr>
            </w:pPr>
            <w:r w:rsidRPr="000D6993">
              <w:rPr>
                <w:rFonts w:ascii="GHEA Mariam" w:hAnsi="GHEA Mariam" w:cs="Sylfaen"/>
                <w:iCs/>
                <w:sz w:val="20"/>
                <w:szCs w:val="20"/>
              </w:rPr>
              <w:t xml:space="preserve">измерение Единица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0D6993" w:rsidRDefault="000F494F" w:rsidP="00845F46">
            <w:pPr>
              <w:jc w:val="center"/>
              <w:rPr>
                <w:rFonts w:ascii="GHEA Mariam" w:hAnsi="GHEA Mariam"/>
                <w:iCs/>
                <w:sz w:val="20"/>
                <w:szCs w:val="20"/>
              </w:rPr>
            </w:pPr>
            <w:r w:rsidRPr="000D6993">
              <w:rPr>
                <w:rFonts w:ascii="GHEA Mariam" w:hAnsi="GHEA Mariam" w:cs="Sylfaen"/>
                <w:iCs/>
                <w:sz w:val="20"/>
                <w:szCs w:val="20"/>
              </w:rPr>
              <w:t xml:space="preserve">сумма </w:t>
            </w:r>
            <w:r w:rsidRPr="000D6993">
              <w:rPr>
                <w:rFonts w:ascii="GHEA Mariam" w:hAnsi="GHEA Mariam"/>
                <w:iCs/>
                <w:sz w:val="20"/>
                <w:szCs w:val="20"/>
              </w:rPr>
              <w:t xml:space="preserve">( </w:t>
            </w:r>
            <w:r w:rsidRPr="000D6993">
              <w:rPr>
                <w:rFonts w:ascii="GHEA Mariam" w:hAnsi="GHEA Mariam" w:cs="Sylfaen"/>
                <w:iCs/>
                <w:sz w:val="20"/>
                <w:szCs w:val="20"/>
              </w:rPr>
              <w:t xml:space="preserve">фактическая </w:t>
            </w:r>
            <w:r w:rsidRPr="000D6993">
              <w:rPr>
                <w:rFonts w:ascii="GHEA Mariam" w:hAnsi="GHEA Mariam"/>
                <w:iCs/>
                <w:sz w:val="20"/>
                <w:szCs w:val="20"/>
              </w:rPr>
              <w:t>)</w:t>
            </w:r>
          </w:p>
        </w:tc>
      </w:tr>
      <w:tr w:rsidR="00071D1C" w:rsidRPr="000D6993"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0D6993" w:rsidRDefault="00071D1C" w:rsidP="00845F46">
            <w:pPr>
              <w:jc w:val="center"/>
              <w:rPr>
                <w:rFonts w:ascii="GHEA Mariam" w:hAnsi="GHEA Mariam" w:cs="Sylfaen"/>
                <w:iCs/>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0D6993" w:rsidRDefault="00071D1C" w:rsidP="00845F46">
            <w:pPr>
              <w:jc w:val="center"/>
              <w:rPr>
                <w:rFonts w:ascii="GHEA Mariam" w:hAnsi="GHEA Mariam" w:cs="Sylfaen"/>
                <w:iCs/>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0D6993" w:rsidRDefault="00071D1C" w:rsidP="00845F46">
            <w:pPr>
              <w:jc w:val="center"/>
              <w:rPr>
                <w:rFonts w:ascii="GHEA Mariam" w:hAnsi="GHEA Mariam" w:cs="Sylfaen"/>
                <w:iCs/>
                <w:sz w:val="20"/>
                <w:szCs w:val="20"/>
                <w:lang w:val="ru-RU" w:eastAsia="ru-RU"/>
              </w:rPr>
            </w:pPr>
          </w:p>
        </w:tc>
      </w:tr>
      <w:tr w:rsidR="00071D1C" w:rsidRPr="000D6993"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0D6993" w:rsidRDefault="00071D1C" w:rsidP="00845F46">
            <w:pPr>
              <w:jc w:val="center"/>
              <w:rPr>
                <w:rFonts w:ascii="GHEA Mariam" w:hAnsi="GHEA Mariam" w:cs="Sylfaen"/>
                <w:iCs/>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0D6993" w:rsidRDefault="00071D1C" w:rsidP="00845F46">
            <w:pPr>
              <w:jc w:val="center"/>
              <w:rPr>
                <w:rFonts w:ascii="GHEA Mariam" w:hAnsi="GHEA Mariam" w:cs="Sylfaen"/>
                <w:iCs/>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0D6993" w:rsidRDefault="00071D1C" w:rsidP="00845F46">
            <w:pPr>
              <w:jc w:val="center"/>
              <w:rPr>
                <w:rFonts w:ascii="GHEA Mariam" w:hAnsi="GHEA Mariam" w:cs="Sylfaen"/>
                <w:iCs/>
                <w:sz w:val="20"/>
                <w:szCs w:val="20"/>
                <w:lang w:val="ru-RU" w:eastAsia="ru-RU"/>
              </w:rPr>
            </w:pPr>
          </w:p>
        </w:tc>
      </w:tr>
    </w:tbl>
    <w:p w14:paraId="36A0ECF4" w14:textId="77777777" w:rsidR="00071D1C" w:rsidRPr="000D6993" w:rsidRDefault="00071D1C" w:rsidP="00845F46">
      <w:pPr>
        <w:tabs>
          <w:tab w:val="left" w:pos="360"/>
          <w:tab w:val="left" w:pos="540"/>
        </w:tabs>
        <w:jc w:val="both"/>
        <w:rPr>
          <w:rFonts w:ascii="GHEA Mariam" w:hAnsi="GHEA Mariam" w:cs="Sylfaen"/>
          <w:iCs/>
          <w:sz w:val="20"/>
          <w:szCs w:val="20"/>
          <w:lang w:eastAsia="ru-RU"/>
        </w:rPr>
      </w:pPr>
    </w:p>
    <w:p w14:paraId="56AF30AB" w14:textId="77777777" w:rsidR="00071D1C" w:rsidRPr="000D6993" w:rsidRDefault="00071D1C" w:rsidP="00845F46">
      <w:pPr>
        <w:tabs>
          <w:tab w:val="left" w:pos="360"/>
          <w:tab w:val="left" w:pos="540"/>
        </w:tabs>
        <w:jc w:val="both"/>
        <w:rPr>
          <w:rFonts w:ascii="GHEA Mariam" w:hAnsi="GHEA Mariam" w:cs="Sylfaen"/>
          <w:iCs/>
          <w:sz w:val="20"/>
          <w:szCs w:val="20"/>
        </w:rPr>
      </w:pPr>
      <w:r w:rsidRPr="000D6993">
        <w:rPr>
          <w:rFonts w:ascii="GHEA Mariam" w:hAnsi="GHEA Mariam" w:cs="Sylfaen"/>
          <w:iCs/>
          <w:sz w:val="20"/>
          <w:szCs w:val="20"/>
        </w:rPr>
        <w:t>Подарок Закон состоит из 2 экземпляров каждый В сторону предоставляется по одному например _</w:t>
      </w:r>
    </w:p>
    <w:p w14:paraId="19EAFCC5" w14:textId="77777777" w:rsidR="00071D1C" w:rsidRPr="000D6993" w:rsidRDefault="00071D1C" w:rsidP="00845F46">
      <w:pPr>
        <w:tabs>
          <w:tab w:val="left" w:pos="360"/>
          <w:tab w:val="left" w:pos="540"/>
        </w:tabs>
        <w:rPr>
          <w:rFonts w:ascii="GHEA Mariam" w:hAnsi="GHEA Mariam" w:cs="Sylfaen"/>
          <w:iCs/>
          <w:sz w:val="20"/>
          <w:szCs w:val="20"/>
          <w:lang w:val="hy-AM"/>
        </w:rPr>
      </w:pPr>
    </w:p>
    <w:p w14:paraId="7820A04C" w14:textId="77777777" w:rsidR="00071D1C" w:rsidRPr="000D6993" w:rsidRDefault="00071D1C" w:rsidP="00845F46">
      <w:pPr>
        <w:jc w:val="center"/>
        <w:rPr>
          <w:rFonts w:ascii="GHEA Mariam" w:hAnsi="GHEA Mariam" w:cs="Sylfaen"/>
          <w:iCs/>
          <w:sz w:val="20"/>
          <w:szCs w:val="20"/>
          <w:lang w:val="hy-AM"/>
        </w:rPr>
      </w:pPr>
    </w:p>
    <w:p w14:paraId="16B27428" w14:textId="77777777" w:rsidR="00071D1C" w:rsidRPr="000D6993" w:rsidRDefault="00071D1C" w:rsidP="00845F46">
      <w:pPr>
        <w:jc w:val="center"/>
        <w:rPr>
          <w:rFonts w:ascii="GHEA Mariam" w:hAnsi="GHEA Mariam" w:cs="Sylfaen"/>
          <w:b/>
          <w:bCs/>
          <w:iCs/>
          <w:sz w:val="20"/>
          <w:szCs w:val="20"/>
        </w:rPr>
      </w:pPr>
      <w:r w:rsidRPr="000D6993">
        <w:rPr>
          <w:rFonts w:ascii="GHEA Mariam" w:hAnsi="GHEA Mariam" w:cs="Sylfaen"/>
          <w:b/>
          <w:bCs/>
          <w:iCs/>
          <w:sz w:val="20"/>
          <w:szCs w:val="20"/>
        </w:rPr>
        <w:t>СТОРОНЫ</w:t>
      </w:r>
    </w:p>
    <w:p w14:paraId="571ECF6A" w14:textId="77777777" w:rsidR="00071D1C" w:rsidRPr="000D6993" w:rsidRDefault="00071D1C" w:rsidP="00845F46">
      <w:pPr>
        <w:jc w:val="center"/>
        <w:rPr>
          <w:rFonts w:ascii="GHEA Mariam" w:hAnsi="GHEA Mariam" w:cs="Sylfaen"/>
          <w:iCs/>
          <w:sz w:val="20"/>
          <w:szCs w:val="20"/>
        </w:rPr>
      </w:pPr>
    </w:p>
    <w:p w14:paraId="5407E7C7" w14:textId="77777777" w:rsidR="00071D1C" w:rsidRPr="000D6993" w:rsidRDefault="00071D1C" w:rsidP="00845F46">
      <w:pPr>
        <w:tabs>
          <w:tab w:val="left" w:pos="360"/>
          <w:tab w:val="left" w:pos="540"/>
        </w:tabs>
        <w:rPr>
          <w:rFonts w:ascii="GHEA Mariam" w:hAnsi="GHEA Mariam" w:cs="Sylfaen"/>
          <w:iCs/>
          <w:sz w:val="20"/>
          <w:szCs w:val="20"/>
        </w:rPr>
      </w:pPr>
    </w:p>
    <w:tbl>
      <w:tblPr>
        <w:tblW w:w="0" w:type="auto"/>
        <w:tblLook w:val="00A0" w:firstRow="1" w:lastRow="0" w:firstColumn="1" w:lastColumn="0" w:noHBand="0" w:noVBand="0"/>
      </w:tblPr>
      <w:tblGrid>
        <w:gridCol w:w="4785"/>
        <w:gridCol w:w="5223"/>
      </w:tblGrid>
      <w:tr w:rsidR="00071D1C" w:rsidRPr="000D6993" w14:paraId="3E468D2A" w14:textId="77777777" w:rsidTr="00E22E51">
        <w:tc>
          <w:tcPr>
            <w:tcW w:w="4785" w:type="dxa"/>
          </w:tcPr>
          <w:p w14:paraId="7A6367CB" w14:textId="77777777" w:rsidR="00071D1C" w:rsidRPr="000D6993" w:rsidRDefault="00071D1C" w:rsidP="00845F46">
            <w:pPr>
              <w:tabs>
                <w:tab w:val="left" w:pos="360"/>
                <w:tab w:val="left" w:pos="540"/>
              </w:tabs>
              <w:jc w:val="center"/>
              <w:rPr>
                <w:rFonts w:ascii="GHEA Mariam" w:hAnsi="GHEA Mariam" w:cs="Sylfaen"/>
                <w:b/>
                <w:bCs/>
                <w:iCs/>
                <w:sz w:val="20"/>
                <w:szCs w:val="20"/>
                <w:lang w:eastAsia="ru-RU"/>
              </w:rPr>
            </w:pPr>
            <w:r w:rsidRPr="000D6993">
              <w:rPr>
                <w:rFonts w:ascii="GHEA Mariam" w:hAnsi="GHEA Mariam" w:cs="Sylfaen"/>
                <w:b/>
                <w:bCs/>
                <w:iCs/>
                <w:sz w:val="20"/>
                <w:szCs w:val="20"/>
              </w:rPr>
              <w:t>Доставленный</w:t>
            </w:r>
          </w:p>
        </w:tc>
        <w:tc>
          <w:tcPr>
            <w:tcW w:w="5223" w:type="dxa"/>
          </w:tcPr>
          <w:p w14:paraId="5291CBDC" w14:textId="77777777" w:rsidR="00071D1C" w:rsidRPr="000D6993" w:rsidRDefault="00071D1C" w:rsidP="00845F46">
            <w:pPr>
              <w:tabs>
                <w:tab w:val="left" w:pos="360"/>
                <w:tab w:val="left" w:pos="540"/>
              </w:tabs>
              <w:jc w:val="center"/>
              <w:rPr>
                <w:rFonts w:ascii="GHEA Mariam" w:hAnsi="GHEA Mariam" w:cs="Sylfaen"/>
                <w:b/>
                <w:bCs/>
                <w:iCs/>
                <w:sz w:val="20"/>
                <w:szCs w:val="20"/>
                <w:lang w:eastAsia="ru-RU"/>
              </w:rPr>
            </w:pPr>
            <w:r w:rsidRPr="000D6993">
              <w:rPr>
                <w:rFonts w:ascii="GHEA Mariam" w:hAnsi="GHEA Mariam" w:cs="Sylfaen"/>
                <w:b/>
                <w:bCs/>
                <w:iCs/>
                <w:sz w:val="20"/>
                <w:szCs w:val="20"/>
              </w:rPr>
              <w:t xml:space="preserve">        Принял</w:t>
            </w:r>
          </w:p>
        </w:tc>
      </w:tr>
    </w:tbl>
    <w:p w14:paraId="33A260B8" w14:textId="77777777" w:rsidR="00071D1C" w:rsidRPr="000D6993" w:rsidRDefault="00071D1C" w:rsidP="00845F46">
      <w:pPr>
        <w:tabs>
          <w:tab w:val="left" w:pos="360"/>
          <w:tab w:val="left" w:pos="540"/>
        </w:tabs>
        <w:rPr>
          <w:rFonts w:ascii="GHEA Mariam" w:hAnsi="GHEA Mariam" w:cs="Sylfaen"/>
          <w:iCs/>
          <w:sz w:val="20"/>
          <w:szCs w:val="20"/>
          <w:lang w:eastAsia="ru-RU"/>
        </w:rPr>
      </w:pPr>
      <w:r w:rsidRPr="000D6993">
        <w:rPr>
          <w:rFonts w:ascii="GHEA Mariam" w:hAnsi="GHEA Mariam" w:cs="Sylfaen"/>
          <w:iCs/>
          <w:sz w:val="20"/>
          <w:szCs w:val="20"/>
          <w:lang w:eastAsia="ru-RU"/>
        </w:rPr>
        <w:t xml:space="preserve">                                                                                                  приложение разработано представитель :</w:t>
      </w:r>
    </w:p>
    <w:p w14:paraId="77655239" w14:textId="77777777" w:rsidR="00071D1C" w:rsidRPr="000D6993" w:rsidRDefault="00071D1C" w:rsidP="00845F46">
      <w:pPr>
        <w:tabs>
          <w:tab w:val="left" w:pos="360"/>
          <w:tab w:val="left" w:pos="540"/>
        </w:tabs>
        <w:rPr>
          <w:rFonts w:ascii="GHEA Mariam" w:hAnsi="GHEA Mariam" w:cs="Sylfaen"/>
          <w:iCs/>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0D6993" w14:paraId="45F5CE18" w14:textId="77777777" w:rsidTr="00E22E51">
        <w:trPr>
          <w:tblCellSpacing w:w="7" w:type="dxa"/>
          <w:jc w:val="center"/>
        </w:trPr>
        <w:tc>
          <w:tcPr>
            <w:tcW w:w="0" w:type="auto"/>
            <w:vAlign w:val="center"/>
          </w:tcPr>
          <w:p w14:paraId="05105DAE" w14:textId="77777777"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___________________________</w:t>
            </w:r>
          </w:p>
          <w:p w14:paraId="5FE6912F" w14:textId="77777777"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фамилия Имя _</w:t>
            </w:r>
          </w:p>
        </w:tc>
        <w:tc>
          <w:tcPr>
            <w:tcW w:w="0" w:type="auto"/>
            <w:vAlign w:val="center"/>
          </w:tcPr>
          <w:p w14:paraId="2B5CA206" w14:textId="77777777"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___________________________</w:t>
            </w:r>
          </w:p>
          <w:p w14:paraId="1BC093E1" w14:textId="77777777"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фамилия Имя _</w:t>
            </w:r>
          </w:p>
        </w:tc>
      </w:tr>
      <w:tr w:rsidR="00071D1C" w:rsidRPr="000D6993" w14:paraId="762C0E5D" w14:textId="77777777" w:rsidTr="00E22E51">
        <w:trPr>
          <w:tblCellSpacing w:w="7" w:type="dxa"/>
          <w:jc w:val="center"/>
        </w:trPr>
        <w:tc>
          <w:tcPr>
            <w:tcW w:w="0" w:type="auto"/>
            <w:vAlign w:val="center"/>
          </w:tcPr>
          <w:p w14:paraId="01F040C5" w14:textId="77777777"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___________________________</w:t>
            </w:r>
          </w:p>
          <w:p w14:paraId="78F17511" w14:textId="77777777"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Подпись:</w:t>
            </w:r>
          </w:p>
        </w:tc>
        <w:tc>
          <w:tcPr>
            <w:tcW w:w="0" w:type="auto"/>
            <w:vAlign w:val="center"/>
          </w:tcPr>
          <w:p w14:paraId="62251386" w14:textId="77777777"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___________________________</w:t>
            </w:r>
          </w:p>
          <w:p w14:paraId="436AE04F" w14:textId="77777777" w:rsidR="00071D1C" w:rsidRPr="000D6993" w:rsidRDefault="00071D1C" w:rsidP="00845F46">
            <w:pPr>
              <w:jc w:val="cente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подпись</w:t>
            </w:r>
          </w:p>
        </w:tc>
      </w:tr>
      <w:tr w:rsidR="00071D1C" w:rsidRPr="000D6993" w14:paraId="4C112849" w14:textId="77777777" w:rsidTr="00E22E51">
        <w:trPr>
          <w:tblCellSpacing w:w="7" w:type="dxa"/>
          <w:jc w:val="center"/>
        </w:trPr>
        <w:tc>
          <w:tcPr>
            <w:tcW w:w="0" w:type="auto"/>
            <w:vAlign w:val="center"/>
          </w:tcPr>
          <w:p w14:paraId="132FF38F" w14:textId="77777777" w:rsidR="00071D1C" w:rsidRPr="000D6993" w:rsidRDefault="00071D1C" w:rsidP="00845F46">
            <w:pPr>
              <w:rPr>
                <w:rFonts w:ascii="GHEA Mariam" w:hAnsi="GHEA Mariam" w:cs="GHEA Grapalat"/>
                <w:iCs/>
                <w:color w:val="000000"/>
                <w:sz w:val="20"/>
                <w:szCs w:val="20"/>
                <w:lang w:val="ru-RU" w:eastAsia="ru-RU"/>
              </w:rPr>
            </w:pPr>
            <w:r w:rsidRPr="000D6993">
              <w:rPr>
                <w:rFonts w:ascii="GHEA Mariam" w:hAnsi="GHEA Mariam" w:cs="GHEA Grapalat"/>
                <w:iCs/>
                <w:color w:val="000000"/>
                <w:sz w:val="20"/>
                <w:szCs w:val="20"/>
              </w:rPr>
              <w:t xml:space="preserve">                              </w:t>
            </w:r>
          </w:p>
        </w:tc>
        <w:tc>
          <w:tcPr>
            <w:tcW w:w="0" w:type="auto"/>
            <w:vAlign w:val="center"/>
          </w:tcPr>
          <w:p w14:paraId="319F6C79" w14:textId="77777777" w:rsidR="00071D1C" w:rsidRPr="000D6993" w:rsidRDefault="00071D1C" w:rsidP="00845F46">
            <w:pPr>
              <w:rPr>
                <w:rFonts w:ascii="GHEA Mariam" w:hAnsi="GHEA Mariam" w:cs="GHEA Grapalat"/>
                <w:iCs/>
                <w:color w:val="000000"/>
                <w:sz w:val="20"/>
                <w:szCs w:val="20"/>
                <w:lang w:val="ru-RU" w:eastAsia="ru-RU"/>
              </w:rPr>
            </w:pPr>
          </w:p>
        </w:tc>
      </w:tr>
    </w:tbl>
    <w:p w14:paraId="4943598D" w14:textId="77777777" w:rsidR="00071D1C" w:rsidRPr="000D6993" w:rsidRDefault="00071D1C" w:rsidP="00845F46">
      <w:pPr>
        <w:ind w:left="-142" w:firstLine="142"/>
        <w:jc w:val="center"/>
        <w:rPr>
          <w:rFonts w:ascii="GHEA Mariam" w:hAnsi="GHEA Mariam" w:cs="Sylfaen"/>
          <w:b/>
          <w:iCs/>
          <w:sz w:val="20"/>
          <w:szCs w:val="20"/>
        </w:rPr>
      </w:pPr>
    </w:p>
    <w:p w14:paraId="37CF58AE" w14:textId="77777777" w:rsidR="00071D1C" w:rsidRPr="000D6993" w:rsidRDefault="00071D1C" w:rsidP="00845F46">
      <w:pPr>
        <w:ind w:left="-142" w:firstLine="142"/>
        <w:jc w:val="center"/>
        <w:rPr>
          <w:rFonts w:ascii="GHEA Mariam" w:hAnsi="GHEA Mariam" w:cs="Sylfaen"/>
          <w:b/>
          <w:iCs/>
          <w:sz w:val="20"/>
          <w:szCs w:val="20"/>
        </w:rPr>
      </w:pPr>
    </w:p>
    <w:p w14:paraId="2889D89D" w14:textId="77777777" w:rsidR="00536BFB" w:rsidRPr="000D6993" w:rsidRDefault="00536BFB" w:rsidP="00845F46">
      <w:pPr>
        <w:rPr>
          <w:rFonts w:ascii="GHEA Mariam" w:hAnsi="GHEA Mariam"/>
          <w:iCs/>
          <w:sz w:val="20"/>
          <w:szCs w:val="20"/>
          <w:lang w:val="hy-AM"/>
        </w:rPr>
      </w:pPr>
    </w:p>
    <w:p w14:paraId="4B47CADD" w14:textId="77777777" w:rsidR="00057264" w:rsidRPr="000D6993" w:rsidRDefault="00057264" w:rsidP="00302DE9">
      <w:pPr>
        <w:rPr>
          <w:rFonts w:ascii="GHEA Mariam" w:hAnsi="GHEA Mariam" w:cs="Sylfaen"/>
          <w:b/>
          <w:iCs/>
          <w:sz w:val="20"/>
          <w:szCs w:val="20"/>
        </w:rPr>
        <w:sectPr w:rsidR="00057264" w:rsidRPr="000D6993" w:rsidSect="00536BFB">
          <w:footnotePr>
            <w:pos w:val="beneathText"/>
          </w:footnotePr>
          <w:pgSz w:w="11906" w:h="16838" w:code="9"/>
          <w:pgMar w:top="720" w:right="662" w:bottom="533" w:left="1138" w:header="562" w:footer="562" w:gutter="0"/>
          <w:cols w:space="720"/>
        </w:sectPr>
      </w:pPr>
    </w:p>
    <w:p w14:paraId="1C3E533C" w14:textId="77777777" w:rsidR="00B2572B" w:rsidRPr="000D6993" w:rsidRDefault="00B2572B" w:rsidP="00302DE9">
      <w:pPr>
        <w:pStyle w:val="a3"/>
        <w:spacing w:line="240" w:lineRule="auto"/>
        <w:ind w:firstLine="0"/>
        <w:rPr>
          <w:rFonts w:ascii="GHEA Mariam" w:hAnsi="GHEA Mariam" w:cs="GHEA Grapalat"/>
          <w:i w:val="0"/>
          <w:iCs/>
          <w:lang w:val="hy-AM"/>
        </w:rPr>
      </w:pPr>
    </w:p>
    <w:sectPr w:rsidR="00B2572B" w:rsidRPr="000D6993"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D16E5" w14:textId="77777777" w:rsidR="00915D28" w:rsidRDefault="00915D28">
      <w:r>
        <w:separator/>
      </w:r>
    </w:p>
  </w:endnote>
  <w:endnote w:type="continuationSeparator" w:id="0">
    <w:p w14:paraId="015D40A9" w14:textId="77777777" w:rsidR="00915D28" w:rsidRDefault="0091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CC8DA" w14:textId="77777777" w:rsidR="00915D28" w:rsidRDefault="00915D28">
      <w:r>
        <w:separator/>
      </w:r>
    </w:p>
  </w:footnote>
  <w:footnote w:type="continuationSeparator" w:id="0">
    <w:p w14:paraId="22139FD2" w14:textId="77777777" w:rsidR="00915D28" w:rsidRDefault="00915D28">
      <w:r>
        <w:continuationSeparator/>
      </w:r>
    </w:p>
  </w:footnote>
  <w:footnote w:id="1">
    <w:p w14:paraId="34943ACD" w14:textId="11417F5C" w:rsidR="00EA4B24" w:rsidRDefault="00EA4B24" w:rsidP="00EA4B24">
      <w:pPr>
        <w:pStyle w:val="af2"/>
        <w:rPr>
          <w:rFonts w:ascii="GHEA Grapalat" w:hAnsi="GHEA Grapalat" w:cs="Sylfaen"/>
          <w:i/>
          <w:sz w:val="16"/>
          <w:szCs w:val="16"/>
          <w:lang w:val="en-US"/>
        </w:rPr>
      </w:pPr>
    </w:p>
    <w:p w14:paraId="08AB6025" w14:textId="77777777" w:rsidR="00D81CEB" w:rsidRPr="00762340" w:rsidRDefault="00D81CEB" w:rsidP="00EA4B24">
      <w:pPr>
        <w:pStyle w:val="af2"/>
        <w:rPr>
          <w:rFonts w:ascii="Calibri" w:hAnsi="Calibri"/>
        </w:rPr>
      </w:pPr>
    </w:p>
  </w:footnote>
  <w:footnote w:id="2">
    <w:p w14:paraId="48454937" w14:textId="0BCE615A" w:rsidR="00091EBC" w:rsidRPr="006265F4" w:rsidRDefault="00091EBC" w:rsidP="006C1D25">
      <w:pPr>
        <w:pStyle w:val="af2"/>
        <w:jc w:val="both"/>
        <w:rPr>
          <w:lang w:val="en-US"/>
        </w:rPr>
      </w:pPr>
    </w:p>
  </w:footnote>
  <w:footnote w:id="3">
    <w:p w14:paraId="25169F5E" w14:textId="11941B2C" w:rsidR="00091EBC" w:rsidRPr="006265F4" w:rsidRDefault="00091EBC" w:rsidP="003850A0">
      <w:pPr>
        <w:pStyle w:val="af2"/>
        <w:jc w:val="both"/>
        <w:rPr>
          <w:lang w:val="en-US"/>
        </w:rPr>
      </w:pPr>
    </w:p>
  </w:footnote>
  <w:footnote w:id="4">
    <w:p w14:paraId="6FECB190" w14:textId="126C115D" w:rsidR="00091EBC" w:rsidRPr="006265F4" w:rsidRDefault="00091EBC" w:rsidP="006C1D25">
      <w:pPr>
        <w:pStyle w:val="af2"/>
        <w:jc w:val="both"/>
        <w:rPr>
          <w:lang w:val="en-US"/>
        </w:rPr>
      </w:pPr>
    </w:p>
  </w:footnote>
  <w:footnote w:id="5">
    <w:p w14:paraId="435B02AC" w14:textId="77777777" w:rsidR="00091EBC" w:rsidRPr="006265F4" w:rsidRDefault="00091EBC">
      <w:pPr>
        <w:pStyle w:val="af2"/>
      </w:pPr>
      <w:r w:rsidRPr="006265F4">
        <w:rPr>
          <w:rStyle w:val="af6"/>
          <w:color w:val="FFFFFF"/>
        </w:rPr>
        <w:footnoteRef/>
      </w:r>
      <w:r w:rsidRPr="006265F4">
        <w:t xml:space="preserve"> </w:t>
      </w:r>
      <w:r w:rsidR="006265F4" w:rsidRPr="00D77B0E">
        <w:rPr>
          <w:vertAlign w:val="superscript"/>
          <w:lang w:val="ru-RU"/>
        </w:rPr>
        <w:t xml:space="preserve">10 </w:t>
      </w:r>
      <w:r w:rsidRPr="006265F4">
        <w:rPr>
          <w:rFonts w:ascii="GHEA Grapalat" w:hAnsi="GHEA Grapalat" w:cs="Sylfaen"/>
          <w:i/>
          <w:sz w:val="16"/>
          <w:szCs w:val="16"/>
        </w:rPr>
        <w:t xml:space="preserve">Определяется </w:t>
      </w:r>
      <w:r w:rsidRPr="00D77B0E">
        <w:rPr>
          <w:rFonts w:ascii="GHEA Grapalat" w:hAnsi="GHEA Grapalat" w:cs="Sylfaen"/>
          <w:i/>
          <w:sz w:val="16"/>
          <w:szCs w:val="16"/>
          <w:lang w:val="ru-RU"/>
        </w:rPr>
        <w:t xml:space="preserve">работодателем </w:t>
      </w:r>
      <w:r w:rsidRPr="006265F4">
        <w:rPr>
          <w:rFonts w:ascii="GHEA Grapalat" w:hAnsi="GHEA Grapalat" w:cs="Sylfaen"/>
          <w:i/>
          <w:sz w:val="16"/>
          <w:szCs w:val="16"/>
        </w:rPr>
        <w:t>.</w:t>
      </w:r>
    </w:p>
  </w:footnote>
  <w:footnote w:id="6">
    <w:p w14:paraId="15824E90" w14:textId="37712F57" w:rsidR="00091EBC" w:rsidRPr="00D77B0E" w:rsidRDefault="00091EBC" w:rsidP="00571F29">
      <w:pPr>
        <w:pStyle w:val="af2"/>
        <w:rPr>
          <w:rFonts w:ascii="Sylfaen" w:hAnsi="Sylfaen"/>
          <w:lang w:val="ru-RU"/>
        </w:rPr>
      </w:pPr>
      <w:r w:rsidRPr="006265F4">
        <w:rPr>
          <w:rFonts w:ascii="GHEA Grapalat" w:hAnsi="GHEA Grapalat" w:cs="Sylfaen"/>
          <w:i/>
          <w:sz w:val="16"/>
          <w:szCs w:val="16"/>
        </w:rPr>
        <w:t>:</w:t>
      </w:r>
    </w:p>
  </w:footnote>
  <w:footnote w:id="7">
    <w:p w14:paraId="4364264A" w14:textId="49494AC4" w:rsidR="005A72DB" w:rsidRPr="00D533CD" w:rsidRDefault="005A72DB" w:rsidP="005A72DB">
      <w:pPr>
        <w:pStyle w:val="af2"/>
        <w:rPr>
          <w:rFonts w:ascii="Calibri" w:hAnsi="Calibri"/>
          <w:lang w:val="hy-AM"/>
        </w:rPr>
      </w:pPr>
    </w:p>
  </w:footnote>
  <w:footnote w:id="8">
    <w:p w14:paraId="0921AA67" w14:textId="77777777" w:rsidR="004177EC" w:rsidRPr="00B462B5" w:rsidRDefault="004177EC">
      <w:pPr>
        <w:pStyle w:val="af2"/>
        <w:rPr>
          <w:rFonts w:ascii="Times New Roman" w:hAnsi="Times New Roman"/>
          <w:vertAlign w:val="superscript"/>
          <w:lang w:val="hy-AM"/>
        </w:rPr>
      </w:pPr>
    </w:p>
  </w:footnote>
  <w:footnote w:id="9">
    <w:p w14:paraId="6B92E9D6" w14:textId="77777777" w:rsidR="00091EBC" w:rsidRPr="008C7473" w:rsidRDefault="004B7C30">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00091EBC" w:rsidRPr="006265F4">
        <w:rPr>
          <w:rFonts w:ascii="GHEA Grapalat" w:hAnsi="GHEA Grapalat" w:cs="Sylfaen"/>
          <w:i/>
          <w:sz w:val="16"/>
          <w:szCs w:val="16"/>
        </w:rPr>
        <w:t xml:space="preserve">Данный пункт отредактирован по усмотрению соответствующего </w:t>
      </w:r>
      <w:r w:rsidR="00091EBC" w:rsidRPr="008C7473">
        <w:rPr>
          <w:rFonts w:ascii="GHEA Grapalat" w:hAnsi="GHEA Grapalat" w:cs="Sylfaen"/>
          <w:i/>
          <w:sz w:val="16"/>
          <w:szCs w:val="16"/>
          <w:lang w:val="hy-AM"/>
        </w:rPr>
        <w:t xml:space="preserve">работодателя </w:t>
      </w:r>
      <w:r w:rsidR="00091EBC" w:rsidRPr="006265F4">
        <w:rPr>
          <w:rFonts w:ascii="GHEA Grapalat" w:hAnsi="GHEA Grapalat" w:cs="Sylfaen"/>
          <w:i/>
          <w:sz w:val="16"/>
          <w:szCs w:val="16"/>
        </w:rPr>
        <w:t>.</w:t>
      </w:r>
      <w:r w:rsidR="00091EBC" w:rsidRPr="008C7473">
        <w:rPr>
          <w:rFonts w:ascii="GHEA Grapalat" w:hAnsi="GHEA Grapalat"/>
          <w:lang w:val="hy-AM"/>
        </w:rPr>
        <w:t xml:space="preserve"> </w:t>
      </w:r>
    </w:p>
  </w:footnote>
  <w:footnote w:id="10">
    <w:p w14:paraId="7E21AE53" w14:textId="77777777" w:rsidR="00091EBC" w:rsidRPr="006265F4" w:rsidRDefault="004B7C30"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В случае участия </w:t>
      </w:r>
      <w:r w:rsidR="00091EBC" w:rsidRPr="006265F4">
        <w:rPr>
          <w:rFonts w:ascii="GHEA Grapalat" w:hAnsi="GHEA Grapalat" w:cs="Sylfaen"/>
          <w:i/>
          <w:sz w:val="16"/>
          <w:szCs w:val="16"/>
          <w:lang w:val="es-ES" w:eastAsia="en-US"/>
        </w:rPr>
        <w:t xml:space="preserve">в совместной </w:t>
      </w:r>
      <w:r w:rsidR="00091EBC" w:rsidRPr="006265F4">
        <w:rPr>
          <w:rFonts w:ascii="GHEA Grapalat" w:hAnsi="GHEA Grapalat" w:cs="Sylfaen"/>
          <w:i/>
          <w:sz w:val="16"/>
          <w:szCs w:val="16"/>
        </w:rPr>
        <w:t>операции (консорциуме) документы, включенные в заявку и утвержденные участником, должны быть одобрены всеми членами консорциума.</w:t>
      </w:r>
    </w:p>
  </w:footnote>
  <w:footnote w:id="11">
    <w:p w14:paraId="6D29A275" w14:textId="77777777" w:rsidR="00091EBC" w:rsidRPr="00AB6289" w:rsidRDefault="004B7C30" w:rsidP="00E74BF6">
      <w:pPr>
        <w:pStyle w:val="af2"/>
        <w:jc w:val="both"/>
        <w:rPr>
          <w:lang w:val="af-ZA"/>
        </w:rPr>
      </w:pPr>
      <w:r w:rsidRPr="00AB6289">
        <w:rPr>
          <w:vertAlign w:val="superscript"/>
          <w:lang w:val="af-ZA"/>
        </w:rPr>
        <w:t xml:space="preserve">16 </w:t>
      </w:r>
      <w:r w:rsidR="00091EBC" w:rsidRPr="00D77B0E">
        <w:rPr>
          <w:rFonts w:ascii="GHEA Grapalat" w:hAnsi="GHEA Grapalat" w:cs="Sylfaen"/>
          <w:i/>
          <w:sz w:val="16"/>
          <w:szCs w:val="16"/>
          <w:lang w:val="ru-RU"/>
        </w:rPr>
        <w:t>Если:</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по приглашению</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приложения</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обеспечение</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презентация</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требование</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учредил</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 xml:space="preserve">нет </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тогда</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настоящим</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смысл</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из приглашения</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удаленный</w:t>
      </w:r>
      <w:r w:rsidR="00091EBC" w:rsidRPr="00AB6289">
        <w:rPr>
          <w:rFonts w:ascii="GHEA Grapalat" w:hAnsi="GHEA Grapalat" w:cs="Sylfaen"/>
          <w:i/>
          <w:sz w:val="16"/>
          <w:szCs w:val="16"/>
          <w:lang w:val="af-ZA"/>
        </w:rPr>
        <w:t xml:space="preserve"> </w:t>
      </w:r>
      <w:r w:rsidR="00091EBC" w:rsidRPr="00D77B0E">
        <w:rPr>
          <w:rFonts w:ascii="GHEA Grapalat" w:hAnsi="GHEA Grapalat" w:cs="Sylfaen"/>
          <w:i/>
          <w:sz w:val="16"/>
          <w:szCs w:val="16"/>
          <w:lang w:val="ru-RU"/>
        </w:rPr>
        <w:t xml:space="preserve">является </w:t>
      </w:r>
      <w:r w:rsidR="00091EBC" w:rsidRPr="00AB6289">
        <w:rPr>
          <w:rFonts w:ascii="GHEA Grapalat" w:hAnsi="GHEA Grapalat" w:cs="Sylfaen"/>
          <w:i/>
          <w:sz w:val="16"/>
          <w:szCs w:val="16"/>
          <w:lang w:val="af-ZA"/>
        </w:rPr>
        <w:t>_</w:t>
      </w:r>
    </w:p>
  </w:footnote>
  <w:footnote w:id="12">
    <w:p w14:paraId="714A4987" w14:textId="77777777" w:rsidR="00734132" w:rsidRPr="000B7538" w:rsidRDefault="00734132"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Если применяется правило, предусмотренное вторым предложением пункта 2.4 части 1 настоящего приглашения, то слова «обязывают в случае признания выбранным участником в порядке и сроки, указанные в приглашении, представить квалификационную обеспечение" заменяются на "последнее или данная процедура". На дату вскрытия заявок организация, производящая продукцию, поставляемую последним в качестве официального представителя, имеет рейтинг кредитоспособности, присвоенный международными авторитетными организациями (Fitch, Moody's, </w:t>
      </w:r>
      <w:hyperlink r:id="rId1" w:tgtFrame="_blank" w:history="1">
        <w:r w:rsidRPr="000B7538">
          <w:rPr>
            <w:rFonts w:ascii="GHEA Grapalat" w:hAnsi="GHEA Grapalat"/>
            <w:i/>
            <w:sz w:val="16"/>
            <w:szCs w:val="16"/>
            <w:lang w:val="hy-AM" w:eastAsia="ru-RU"/>
          </w:rPr>
          <w:t>Standard &amp; Poor's ) не ниже суверенного рейтинга, присвоенного Республике Армения.</w:t>
        </w:r>
      </w:hyperlink>
    </w:p>
    <w:p w14:paraId="49F3B6F4" w14:textId="77777777" w:rsidR="00734132" w:rsidRPr="000B7538" w:rsidRDefault="00734132" w:rsidP="00734132">
      <w:pPr>
        <w:pStyle w:val="af2"/>
        <w:rPr>
          <w:rFonts w:ascii="Calibri" w:hAnsi="Calibri"/>
        </w:rPr>
      </w:pPr>
      <w:r w:rsidRPr="000B7538">
        <w:rPr>
          <w:rFonts w:ascii="GHEA Grapalat" w:hAnsi="GHEA Grapalat"/>
          <w:i/>
          <w:sz w:val="16"/>
          <w:szCs w:val="16"/>
          <w:lang w:val="hy-AM"/>
        </w:rPr>
        <w:t>&gt;&gt; прописью.Кроме того, указывается размер рейтинга и название организации, имеющей рейтинг кредитоспособности.</w:t>
      </w:r>
    </w:p>
  </w:footnote>
  <w:footnote w:id="13">
    <w:p w14:paraId="79424135" w14:textId="77777777" w:rsidR="005F1C06" w:rsidRPr="00961CA8" w:rsidRDefault="005F1C06" w:rsidP="005F1C06">
      <w:pPr>
        <w:pStyle w:val="af2"/>
        <w:jc w:val="both"/>
        <w:rPr>
          <w:rFonts w:ascii="GHEA Grapalat" w:hAnsi="GHEA Grapalat"/>
          <w:i/>
          <w:sz w:val="16"/>
          <w:szCs w:val="16"/>
          <w:lang w:val="hy-AM"/>
        </w:rPr>
      </w:pPr>
    </w:p>
    <w:p w14:paraId="7DCC7BCC" w14:textId="77777777" w:rsidR="00091EBC" w:rsidRPr="00B20703" w:rsidDel="006C3873" w:rsidRDefault="00091EBC" w:rsidP="00CE3A99">
      <w:pPr>
        <w:jc w:val="both"/>
        <w:rPr>
          <w:del w:id="6" w:author="User" w:date="2019-05-26T09:52:00Z"/>
          <w:rFonts w:ascii="GHEA Grapalat" w:hAnsi="GHEA Grapalat" w:cs="Sylfaen"/>
          <w:sz w:val="20"/>
          <w:lang w:val="hy-AM"/>
        </w:rPr>
      </w:pPr>
    </w:p>
  </w:footnote>
  <w:footnote w:id="14">
    <w:p w14:paraId="28B63088" w14:textId="77777777" w:rsidR="00091EBC" w:rsidRPr="006265F4" w:rsidRDefault="00091EBC"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быть законченным</w:t>
      </w:r>
      <w:r w:rsidRPr="006265F4">
        <w:rPr>
          <w:rFonts w:ascii="GHEA Grapalat" w:hAnsi="GHEA Grapalat"/>
          <w:i/>
          <w:sz w:val="16"/>
          <w:szCs w:val="16"/>
          <w:lang w:val="af-ZA"/>
        </w:rPr>
        <w:t xml:space="preserve"> </w:t>
      </w:r>
      <w:r w:rsidRPr="005F1C06">
        <w:rPr>
          <w:rFonts w:ascii="GHEA Grapalat" w:hAnsi="GHEA Grapalat"/>
          <w:i/>
          <w:sz w:val="16"/>
          <w:szCs w:val="16"/>
          <w:lang w:val="hy-AM"/>
        </w:rPr>
        <w:t>является</w:t>
      </w:r>
      <w:r w:rsidRPr="006265F4">
        <w:rPr>
          <w:rFonts w:ascii="GHEA Grapalat" w:hAnsi="GHEA Grapalat"/>
          <w:i/>
          <w:sz w:val="16"/>
          <w:szCs w:val="16"/>
          <w:lang w:val="af-ZA"/>
        </w:rPr>
        <w:t xml:space="preserve"> </w:t>
      </w:r>
      <w:r w:rsidRPr="005F1C06">
        <w:rPr>
          <w:rFonts w:ascii="GHEA Grapalat" w:hAnsi="GHEA Grapalat"/>
          <w:i/>
          <w:sz w:val="16"/>
          <w:szCs w:val="16"/>
          <w:lang w:val="hy-AM"/>
        </w:rPr>
        <w:t>комиссии</w:t>
      </w:r>
      <w:r w:rsidRPr="006265F4">
        <w:rPr>
          <w:rFonts w:ascii="GHEA Grapalat" w:hAnsi="GHEA Grapalat"/>
          <w:i/>
          <w:sz w:val="16"/>
          <w:szCs w:val="16"/>
          <w:lang w:val="af-ZA"/>
        </w:rPr>
        <w:t xml:space="preserve"> </w:t>
      </w:r>
      <w:r w:rsidRPr="005F1C06">
        <w:rPr>
          <w:rFonts w:ascii="GHEA Grapalat" w:hAnsi="GHEA Grapalat"/>
          <w:i/>
          <w:sz w:val="16"/>
          <w:szCs w:val="16"/>
          <w:lang w:val="hy-AM"/>
        </w:rPr>
        <w:t>секретаря</w:t>
      </w:r>
      <w:r w:rsidRPr="006265F4">
        <w:rPr>
          <w:rFonts w:ascii="GHEA Grapalat" w:hAnsi="GHEA Grapalat"/>
          <w:i/>
          <w:sz w:val="16"/>
          <w:szCs w:val="16"/>
          <w:lang w:val="af-ZA"/>
        </w:rPr>
        <w:t xml:space="preserve"> </w:t>
      </w:r>
      <w:r w:rsidRPr="005F1C06">
        <w:rPr>
          <w:rFonts w:ascii="GHEA Grapalat" w:hAnsi="GHEA Grapalat"/>
          <w:i/>
          <w:sz w:val="16"/>
          <w:szCs w:val="16"/>
          <w:lang w:val="hy-AM"/>
        </w:rPr>
        <w:t xml:space="preserve">по </w:t>
      </w:r>
      <w:r w:rsidRPr="006265F4">
        <w:rPr>
          <w:rFonts w:ascii="GHEA Grapalat" w:hAnsi="GHEA Grapalat"/>
          <w:i/>
          <w:sz w:val="16"/>
          <w:szCs w:val="16"/>
          <w:lang w:val="af-ZA"/>
        </w:rPr>
        <w:t xml:space="preserve">: </w:t>
      </w:r>
      <w:r w:rsidRPr="005F1C06">
        <w:rPr>
          <w:rFonts w:ascii="GHEA Grapalat" w:hAnsi="GHEA Grapalat"/>
          <w:i/>
          <w:sz w:val="16"/>
          <w:szCs w:val="16"/>
          <w:lang w:val="hy-AM"/>
        </w:rPr>
        <w:t>до</w:t>
      </w:r>
      <w:r w:rsidRPr="006265F4">
        <w:rPr>
          <w:rFonts w:ascii="GHEA Grapalat" w:hAnsi="GHEA Grapalat"/>
          <w:i/>
          <w:sz w:val="16"/>
          <w:szCs w:val="16"/>
          <w:lang w:val="af-ZA"/>
        </w:rPr>
        <w:t xml:space="preserve"> </w:t>
      </w:r>
      <w:r w:rsidRPr="005F1C06">
        <w:rPr>
          <w:rFonts w:ascii="GHEA Grapalat" w:hAnsi="GHEA Grapalat"/>
          <w:i/>
          <w:sz w:val="16"/>
          <w:szCs w:val="16"/>
          <w:lang w:val="hy-AM"/>
        </w:rPr>
        <w:t>приглашение</w:t>
      </w:r>
      <w:r w:rsidRPr="006265F4">
        <w:rPr>
          <w:rFonts w:ascii="GHEA Grapalat" w:hAnsi="GHEA Grapalat"/>
          <w:i/>
          <w:sz w:val="16"/>
          <w:szCs w:val="16"/>
          <w:lang w:val="af-ZA"/>
        </w:rPr>
        <w:t xml:space="preserve"> </w:t>
      </w:r>
      <w:r w:rsidRPr="005F1C06">
        <w:rPr>
          <w:rFonts w:ascii="GHEA Grapalat" w:hAnsi="GHEA Grapalat"/>
          <w:i/>
          <w:sz w:val="16"/>
          <w:szCs w:val="16"/>
          <w:lang w:val="hy-AM"/>
        </w:rPr>
        <w:t>в информационном бюллетене</w:t>
      </w:r>
      <w:r w:rsidRPr="006265F4">
        <w:rPr>
          <w:rFonts w:ascii="GHEA Grapalat" w:hAnsi="GHEA Grapalat"/>
          <w:i/>
          <w:sz w:val="16"/>
          <w:szCs w:val="16"/>
          <w:lang w:val="af-ZA"/>
        </w:rPr>
        <w:t xml:space="preserve"> </w:t>
      </w:r>
      <w:r w:rsidRPr="005F1C06">
        <w:rPr>
          <w:rFonts w:ascii="GHEA Grapalat" w:hAnsi="GHEA Grapalat"/>
          <w:i/>
          <w:sz w:val="16"/>
          <w:szCs w:val="16"/>
          <w:lang w:val="hy-AM"/>
        </w:rPr>
        <w:t>издательский.</w:t>
      </w:r>
    </w:p>
    <w:p w14:paraId="707088C7" w14:textId="77777777" w:rsidR="00091EBC" w:rsidRPr="006265F4" w:rsidRDefault="00091EBC" w:rsidP="00B2572B">
      <w:pPr>
        <w:ind w:right="309"/>
        <w:jc w:val="both"/>
        <w:rPr>
          <w:rFonts w:ascii="GHEA Grapalat" w:hAnsi="GHEA Grapalat"/>
          <w:bCs/>
          <w:i/>
          <w:iCs/>
          <w:sz w:val="20"/>
          <w:lang w:val="es-ES"/>
        </w:rPr>
      </w:pPr>
      <w:r w:rsidRPr="006265F4">
        <w:rPr>
          <w:rFonts w:ascii="GHEA Grapalat" w:hAnsi="GHEA Grapalat"/>
          <w:bCs/>
          <w:i/>
          <w:sz w:val="18"/>
          <w:szCs w:val="18"/>
          <w:lang w:val="es-ES"/>
        </w:rPr>
        <w:t xml:space="preserve">** </w:t>
      </w:r>
      <w:r w:rsidRPr="006265F4">
        <w:rPr>
          <w:rFonts w:ascii="GHEA Grapalat" w:hAnsi="GHEA Grapalat"/>
          <w:i/>
          <w:sz w:val="16"/>
          <w:szCs w:val="16"/>
        </w:rPr>
        <w:t>если</w:t>
      </w:r>
      <w:r w:rsidRPr="006265F4">
        <w:rPr>
          <w:rFonts w:ascii="GHEA Grapalat" w:hAnsi="GHEA Grapalat"/>
          <w:i/>
          <w:sz w:val="16"/>
          <w:szCs w:val="16"/>
          <w:lang w:val="af-ZA"/>
        </w:rPr>
        <w:t xml:space="preserve"> </w:t>
      </w:r>
      <w:r w:rsidRPr="006265F4">
        <w:rPr>
          <w:rFonts w:ascii="GHEA Grapalat" w:hAnsi="GHEA Grapalat"/>
          <w:i/>
          <w:sz w:val="16"/>
          <w:szCs w:val="16"/>
        </w:rPr>
        <w:t>участник</w:t>
      </w:r>
      <w:r w:rsidRPr="006265F4">
        <w:rPr>
          <w:rFonts w:ascii="GHEA Grapalat" w:hAnsi="GHEA Grapalat"/>
          <w:i/>
          <w:sz w:val="16"/>
          <w:szCs w:val="16"/>
          <w:lang w:val="af-ZA"/>
        </w:rPr>
        <w:t xml:space="preserve"> </w:t>
      </w:r>
      <w:r w:rsidRPr="006265F4">
        <w:rPr>
          <w:rFonts w:ascii="GHEA Grapalat" w:hAnsi="GHEA Grapalat"/>
          <w:i/>
          <w:sz w:val="16"/>
          <w:szCs w:val="16"/>
        </w:rPr>
        <w:t>добавлен</w:t>
      </w:r>
      <w:r w:rsidRPr="006265F4">
        <w:rPr>
          <w:rFonts w:ascii="GHEA Grapalat" w:hAnsi="GHEA Grapalat"/>
          <w:i/>
          <w:sz w:val="16"/>
          <w:szCs w:val="16"/>
          <w:lang w:val="af-ZA"/>
        </w:rPr>
        <w:t xml:space="preserve"> </w:t>
      </w:r>
      <w:r w:rsidRPr="006265F4">
        <w:rPr>
          <w:rFonts w:ascii="GHEA Grapalat" w:hAnsi="GHEA Grapalat"/>
          <w:i/>
          <w:sz w:val="16"/>
          <w:szCs w:val="16"/>
        </w:rPr>
        <w:t>ценить</w:t>
      </w:r>
      <w:r w:rsidRPr="006265F4">
        <w:rPr>
          <w:rFonts w:ascii="GHEA Grapalat" w:hAnsi="GHEA Grapalat"/>
          <w:i/>
          <w:sz w:val="16"/>
          <w:szCs w:val="16"/>
          <w:lang w:val="af-ZA"/>
        </w:rPr>
        <w:t xml:space="preserve"> </w:t>
      </w:r>
      <w:r w:rsidRPr="006265F4">
        <w:rPr>
          <w:rFonts w:ascii="GHEA Grapalat" w:hAnsi="GHEA Grapalat"/>
          <w:i/>
          <w:sz w:val="16"/>
          <w:szCs w:val="16"/>
        </w:rPr>
        <w:t>налог</w:t>
      </w:r>
      <w:r w:rsidRPr="006265F4">
        <w:rPr>
          <w:rFonts w:ascii="GHEA Grapalat" w:hAnsi="GHEA Grapalat"/>
          <w:i/>
          <w:sz w:val="16"/>
          <w:szCs w:val="16"/>
          <w:lang w:val="af-ZA"/>
        </w:rPr>
        <w:t xml:space="preserve"> </w:t>
      </w:r>
      <w:r w:rsidRPr="006265F4">
        <w:rPr>
          <w:rFonts w:ascii="GHEA Grapalat" w:hAnsi="GHEA Grapalat"/>
          <w:i/>
          <w:sz w:val="16"/>
          <w:szCs w:val="16"/>
        </w:rPr>
        <w:t>плательщик</w:t>
      </w:r>
      <w:r w:rsidRPr="006265F4">
        <w:rPr>
          <w:rFonts w:ascii="GHEA Grapalat" w:hAnsi="GHEA Grapalat"/>
          <w:i/>
          <w:sz w:val="16"/>
          <w:szCs w:val="16"/>
          <w:lang w:val="af-ZA"/>
        </w:rPr>
        <w:t xml:space="preserve"> </w:t>
      </w:r>
      <w:r w:rsidRPr="006265F4">
        <w:rPr>
          <w:rFonts w:ascii="GHEA Grapalat" w:hAnsi="GHEA Grapalat"/>
          <w:i/>
          <w:sz w:val="16"/>
          <w:szCs w:val="16"/>
        </w:rPr>
        <w:t xml:space="preserve">затем </w:t>
      </w:r>
      <w:r w:rsidRPr="006265F4">
        <w:rPr>
          <w:rFonts w:ascii="GHEA Grapalat" w:hAnsi="GHEA Grapalat"/>
          <w:i/>
          <w:sz w:val="16"/>
          <w:szCs w:val="16"/>
          <w:lang w:val="af-ZA"/>
        </w:rPr>
        <w:t xml:space="preserve">_ </w:t>
      </w:r>
      <w:r w:rsidRPr="006265F4">
        <w:rPr>
          <w:rFonts w:ascii="GHEA Grapalat" w:hAnsi="GHEA Grapalat"/>
          <w:i/>
          <w:sz w:val="16"/>
          <w:szCs w:val="16"/>
        </w:rPr>
        <w:t>_</w:t>
      </w:r>
      <w:r w:rsidRPr="006265F4">
        <w:rPr>
          <w:rFonts w:ascii="GHEA Grapalat" w:hAnsi="GHEA Grapalat"/>
          <w:i/>
          <w:sz w:val="16"/>
          <w:szCs w:val="16"/>
          <w:lang w:val="af-ZA"/>
        </w:rPr>
        <w:t xml:space="preserve"> </w:t>
      </w:r>
      <w:r w:rsidRPr="006265F4">
        <w:rPr>
          <w:rFonts w:ascii="GHEA Grapalat" w:hAnsi="GHEA Grapalat"/>
          <w:i/>
          <w:sz w:val="16"/>
          <w:szCs w:val="16"/>
        </w:rPr>
        <w:t>данные</w:t>
      </w:r>
      <w:r w:rsidRPr="006265F4">
        <w:rPr>
          <w:rFonts w:ascii="GHEA Grapalat" w:hAnsi="GHEA Grapalat"/>
          <w:i/>
          <w:sz w:val="16"/>
          <w:szCs w:val="16"/>
          <w:lang w:val="af-ZA"/>
        </w:rPr>
        <w:t xml:space="preserve"> </w:t>
      </w:r>
      <w:r w:rsidRPr="006265F4">
        <w:rPr>
          <w:rFonts w:ascii="GHEA Grapalat" w:hAnsi="GHEA Grapalat"/>
          <w:i/>
          <w:sz w:val="16"/>
          <w:szCs w:val="16"/>
        </w:rPr>
        <w:t>контракта</w:t>
      </w:r>
      <w:r w:rsidRPr="006265F4">
        <w:rPr>
          <w:rFonts w:ascii="GHEA Grapalat" w:hAnsi="GHEA Grapalat"/>
          <w:i/>
          <w:sz w:val="16"/>
          <w:szCs w:val="16"/>
          <w:lang w:val="af-ZA"/>
        </w:rPr>
        <w:t xml:space="preserve"> </w:t>
      </w:r>
      <w:r w:rsidRPr="006265F4">
        <w:rPr>
          <w:rFonts w:ascii="GHEA Grapalat" w:hAnsi="GHEA Grapalat"/>
          <w:i/>
          <w:sz w:val="16"/>
          <w:szCs w:val="16"/>
        </w:rPr>
        <w:t>линия</w:t>
      </w:r>
      <w:r w:rsidRPr="006265F4">
        <w:rPr>
          <w:rFonts w:ascii="GHEA Grapalat" w:hAnsi="GHEA Grapalat"/>
          <w:i/>
          <w:sz w:val="16"/>
          <w:szCs w:val="16"/>
          <w:lang w:val="af-ZA"/>
        </w:rPr>
        <w:t xml:space="preserve"> </w:t>
      </w:r>
      <w:r w:rsidRPr="006265F4">
        <w:rPr>
          <w:rFonts w:ascii="GHEA Grapalat" w:hAnsi="GHEA Grapalat"/>
          <w:i/>
          <w:sz w:val="16"/>
          <w:szCs w:val="16"/>
        </w:rPr>
        <w:t>Армения</w:t>
      </w:r>
      <w:r w:rsidRPr="006265F4">
        <w:rPr>
          <w:rFonts w:ascii="GHEA Grapalat" w:hAnsi="GHEA Grapalat"/>
          <w:i/>
          <w:sz w:val="16"/>
          <w:szCs w:val="16"/>
          <w:lang w:val="af-ZA"/>
        </w:rPr>
        <w:t xml:space="preserve"> </w:t>
      </w:r>
      <w:r w:rsidRPr="006265F4">
        <w:rPr>
          <w:rFonts w:ascii="GHEA Grapalat" w:hAnsi="GHEA Grapalat"/>
          <w:i/>
          <w:sz w:val="16"/>
          <w:szCs w:val="16"/>
        </w:rPr>
        <w:t>Республика</w:t>
      </w:r>
      <w:r w:rsidRPr="006265F4">
        <w:rPr>
          <w:rFonts w:ascii="GHEA Grapalat" w:hAnsi="GHEA Grapalat"/>
          <w:i/>
          <w:sz w:val="16"/>
          <w:szCs w:val="16"/>
          <w:lang w:val="af-ZA"/>
        </w:rPr>
        <w:t xml:space="preserve"> </w:t>
      </w:r>
      <w:r w:rsidRPr="006265F4">
        <w:rPr>
          <w:rFonts w:ascii="GHEA Grapalat" w:hAnsi="GHEA Grapalat"/>
          <w:i/>
          <w:sz w:val="16"/>
          <w:szCs w:val="16"/>
        </w:rPr>
        <w:t>Состояние</w:t>
      </w:r>
      <w:r w:rsidRPr="006265F4">
        <w:rPr>
          <w:rFonts w:ascii="GHEA Grapalat" w:hAnsi="GHEA Grapalat"/>
          <w:i/>
          <w:sz w:val="16"/>
          <w:szCs w:val="16"/>
          <w:lang w:val="af-ZA"/>
        </w:rPr>
        <w:t xml:space="preserve"> </w:t>
      </w:r>
      <w:r w:rsidRPr="006265F4">
        <w:rPr>
          <w:rFonts w:ascii="GHEA Grapalat" w:hAnsi="GHEA Grapalat"/>
          <w:i/>
          <w:sz w:val="16"/>
          <w:szCs w:val="16"/>
        </w:rPr>
        <w:t>бюджет</w:t>
      </w:r>
      <w:r w:rsidRPr="006265F4">
        <w:rPr>
          <w:rFonts w:ascii="GHEA Grapalat" w:hAnsi="GHEA Grapalat"/>
          <w:i/>
          <w:sz w:val="16"/>
          <w:szCs w:val="16"/>
          <w:lang w:val="af-ZA"/>
        </w:rPr>
        <w:t xml:space="preserve"> </w:t>
      </w:r>
      <w:r w:rsidRPr="006265F4">
        <w:rPr>
          <w:rFonts w:ascii="GHEA Grapalat" w:hAnsi="GHEA Grapalat"/>
          <w:i/>
          <w:sz w:val="16"/>
          <w:szCs w:val="16"/>
        </w:rPr>
        <w:t>быть оплаченным</w:t>
      </w:r>
      <w:r w:rsidRPr="006265F4">
        <w:rPr>
          <w:rFonts w:ascii="GHEA Grapalat" w:hAnsi="GHEA Grapalat"/>
          <w:i/>
          <w:sz w:val="16"/>
          <w:szCs w:val="16"/>
          <w:lang w:val="af-ZA"/>
        </w:rPr>
        <w:t xml:space="preserve"> </w:t>
      </w:r>
      <w:r w:rsidRPr="006265F4">
        <w:rPr>
          <w:rFonts w:ascii="GHEA Grapalat" w:hAnsi="GHEA Grapalat"/>
          <w:i/>
          <w:sz w:val="16"/>
          <w:szCs w:val="16"/>
        </w:rPr>
        <w:t>добавлен</w:t>
      </w:r>
      <w:r w:rsidRPr="006265F4">
        <w:rPr>
          <w:rFonts w:ascii="GHEA Grapalat" w:hAnsi="GHEA Grapalat"/>
          <w:i/>
          <w:sz w:val="16"/>
          <w:szCs w:val="16"/>
          <w:lang w:val="af-ZA"/>
        </w:rPr>
        <w:t xml:space="preserve"> </w:t>
      </w:r>
      <w:r w:rsidRPr="006265F4">
        <w:rPr>
          <w:rFonts w:ascii="GHEA Grapalat" w:hAnsi="GHEA Grapalat"/>
          <w:i/>
          <w:sz w:val="16"/>
          <w:szCs w:val="16"/>
        </w:rPr>
        <w:t>ценить</w:t>
      </w:r>
      <w:r w:rsidRPr="006265F4">
        <w:rPr>
          <w:rFonts w:ascii="GHEA Grapalat" w:hAnsi="GHEA Grapalat"/>
          <w:i/>
          <w:sz w:val="16"/>
          <w:szCs w:val="16"/>
          <w:lang w:val="af-ZA"/>
        </w:rPr>
        <w:t xml:space="preserve"> </w:t>
      </w:r>
      <w:r w:rsidRPr="006265F4">
        <w:rPr>
          <w:rFonts w:ascii="GHEA Grapalat" w:hAnsi="GHEA Grapalat"/>
          <w:i/>
          <w:sz w:val="16"/>
          <w:szCs w:val="16"/>
        </w:rPr>
        <w:t>налог</w:t>
      </w:r>
      <w:r w:rsidRPr="006265F4">
        <w:rPr>
          <w:rFonts w:ascii="GHEA Grapalat" w:hAnsi="GHEA Grapalat"/>
          <w:i/>
          <w:sz w:val="16"/>
          <w:szCs w:val="16"/>
          <w:lang w:val="af-ZA"/>
        </w:rPr>
        <w:t xml:space="preserve"> </w:t>
      </w:r>
      <w:r w:rsidRPr="006265F4">
        <w:rPr>
          <w:rFonts w:ascii="GHEA Grapalat" w:hAnsi="GHEA Grapalat"/>
          <w:i/>
          <w:sz w:val="16"/>
          <w:szCs w:val="16"/>
        </w:rPr>
        <w:t>сумма</w:t>
      </w:r>
      <w:r w:rsidRPr="006265F4">
        <w:rPr>
          <w:rFonts w:ascii="GHEA Grapalat" w:hAnsi="GHEA Grapalat"/>
          <w:i/>
          <w:sz w:val="16"/>
          <w:szCs w:val="16"/>
          <w:lang w:val="af-ZA"/>
        </w:rPr>
        <w:t xml:space="preserve"> </w:t>
      </w:r>
      <w:r w:rsidRPr="006265F4">
        <w:rPr>
          <w:rFonts w:ascii="GHEA Grapalat" w:hAnsi="GHEA Grapalat"/>
          <w:i/>
          <w:sz w:val="16"/>
          <w:szCs w:val="16"/>
        </w:rPr>
        <w:t>отмеченный</w:t>
      </w:r>
      <w:r w:rsidRPr="006265F4">
        <w:rPr>
          <w:rFonts w:ascii="GHEA Grapalat" w:hAnsi="GHEA Grapalat"/>
          <w:i/>
          <w:sz w:val="16"/>
          <w:szCs w:val="16"/>
          <w:lang w:val="af-ZA"/>
        </w:rPr>
        <w:t xml:space="preserve"> </w:t>
      </w:r>
      <w:r w:rsidRPr="006265F4">
        <w:rPr>
          <w:rFonts w:ascii="GHEA Grapalat" w:hAnsi="GHEA Grapalat"/>
          <w:i/>
          <w:sz w:val="16"/>
          <w:szCs w:val="16"/>
        </w:rPr>
        <w:t>является</w:t>
      </w:r>
      <w:r w:rsidRPr="006265F4">
        <w:rPr>
          <w:rFonts w:ascii="GHEA Grapalat" w:hAnsi="GHEA Grapalat"/>
          <w:i/>
          <w:sz w:val="16"/>
          <w:szCs w:val="16"/>
          <w:lang w:val="af-ZA"/>
        </w:rPr>
        <w:t xml:space="preserve"> </w:t>
      </w:r>
      <w:r w:rsidR="00C41477">
        <w:rPr>
          <w:rFonts w:ascii="GHEA Grapalat" w:hAnsi="GHEA Grapalat"/>
          <w:i/>
          <w:sz w:val="16"/>
          <w:szCs w:val="16"/>
          <w:lang w:val="hy-AM"/>
        </w:rPr>
        <w:t xml:space="preserve">4-й </w:t>
      </w:r>
      <w:r w:rsidRPr="006265F4">
        <w:rPr>
          <w:rFonts w:ascii="GHEA Grapalat" w:hAnsi="GHEA Grapalat"/>
          <w:i/>
          <w:sz w:val="16"/>
          <w:szCs w:val="16"/>
          <w:lang w:val="af-ZA"/>
        </w:rPr>
        <w:t xml:space="preserve">_ </w:t>
      </w:r>
      <w:r w:rsidRPr="006265F4">
        <w:rPr>
          <w:rFonts w:ascii="GHEA Grapalat" w:hAnsi="GHEA Grapalat"/>
          <w:i/>
          <w:sz w:val="16"/>
          <w:szCs w:val="16"/>
        </w:rPr>
        <w:t>_</w:t>
      </w:r>
      <w:r w:rsidRPr="006265F4">
        <w:rPr>
          <w:rFonts w:ascii="GHEA Grapalat" w:hAnsi="GHEA Grapalat"/>
          <w:i/>
          <w:sz w:val="16"/>
          <w:szCs w:val="16"/>
          <w:lang w:val="af-ZA"/>
        </w:rPr>
        <w:t xml:space="preserve"> </w:t>
      </w:r>
      <w:r w:rsidRPr="006265F4">
        <w:rPr>
          <w:rFonts w:ascii="GHEA Grapalat" w:hAnsi="GHEA Grapalat"/>
          <w:i/>
          <w:sz w:val="16"/>
          <w:szCs w:val="16"/>
        </w:rPr>
        <w:t>в столбце.</w:t>
      </w:r>
    </w:p>
    <w:p w14:paraId="283C1D0D" w14:textId="77777777" w:rsidR="00091EBC" w:rsidRPr="006265F4" w:rsidDel="00856FDE" w:rsidRDefault="00091EBC" w:rsidP="00B2572B">
      <w:pPr>
        <w:pStyle w:val="af2"/>
        <w:rPr>
          <w:del w:id="9" w:author="User" w:date="2019-05-26T09:57:00Z"/>
          <w:i/>
          <w:lang w:val="af-ZA"/>
        </w:rPr>
      </w:pPr>
    </w:p>
  </w:footnote>
  <w:footnote w:id="15">
    <w:p w14:paraId="25333EC9" w14:textId="77777777" w:rsidR="00C65A05" w:rsidRPr="00C65A05" w:rsidRDefault="00091EBC" w:rsidP="00385051">
      <w:pPr>
        <w:rPr>
          <w:rFonts w:ascii="GHEA Grapalat" w:hAnsi="GHEA Grapalat"/>
          <w:i/>
          <w:sz w:val="16"/>
          <w:lang w:val="hy-AM"/>
        </w:rPr>
      </w:pPr>
      <w:r w:rsidRPr="006265F4">
        <w:rPr>
          <w:color w:val="FFFFFF"/>
          <w:vertAlign w:val="superscript"/>
          <w:lang w:val="af-ZA"/>
        </w:rPr>
        <w:t xml:space="preserve">29 </w:t>
      </w:r>
      <w:r w:rsidRPr="006265F4">
        <w:rPr>
          <w:vertAlign w:val="superscript"/>
          <w:lang w:val="af-ZA"/>
        </w:rPr>
        <w:t xml:space="preserve">17 </w:t>
      </w:r>
      <w:r w:rsidRPr="006265F4">
        <w:rPr>
          <w:rFonts w:ascii="GHEA Grapalat" w:hAnsi="GHEA Grapalat"/>
          <w:i/>
          <w:sz w:val="16"/>
          <w:lang w:val="hy-AM"/>
        </w:rPr>
        <w:t xml:space="preserve">Если </w:t>
      </w:r>
      <w:r w:rsidRPr="006265F4">
        <w:rPr>
          <w:rFonts w:ascii="GHEA Grapalat" w:hAnsi="GHEA Grapalat"/>
          <w:i/>
          <w:sz w:val="16"/>
        </w:rPr>
        <w:t xml:space="preserve">аукцион A </w:t>
      </w:r>
      <w:r w:rsidRPr="006265F4">
        <w:rPr>
          <w:rFonts w:ascii="GHEA Grapalat" w:hAnsi="GHEA Grapalat"/>
          <w:i/>
          <w:sz w:val="16"/>
          <w:lang w:val="hy-AM"/>
        </w:rPr>
        <w:t xml:space="preserve">был куплен аукционистом </w:t>
      </w:r>
      <w:r w:rsidRPr="006265F4">
        <w:rPr>
          <w:rFonts w:ascii="GHEA Grapalat" w:hAnsi="GHEA Grapalat"/>
          <w:i/>
          <w:sz w:val="16"/>
        </w:rPr>
        <w:t>B</w:t>
      </w:r>
      <w:r w:rsidRPr="006265F4">
        <w:rPr>
          <w:rFonts w:ascii="GHEA Grapalat" w:hAnsi="GHEA Grapalat"/>
          <w:i/>
          <w:sz w:val="16"/>
          <w:lang w:val="af-ZA"/>
        </w:rPr>
        <w:t xml:space="preserve"> </w:t>
      </w:r>
      <w:r w:rsidRPr="006265F4">
        <w:rPr>
          <w:rFonts w:ascii="GHEA Grapalat" w:hAnsi="GHEA Grapalat"/>
          <w:i/>
          <w:sz w:val="16"/>
        </w:rPr>
        <w:t>представлен</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w:t>
      </w:r>
      <w:r w:rsidRPr="006265F4">
        <w:rPr>
          <w:rFonts w:ascii="GHEA Grapalat" w:hAnsi="GHEA Grapalat"/>
          <w:i/>
          <w:sz w:val="16"/>
        </w:rPr>
        <w:t xml:space="preserve">то </w:t>
      </w:r>
      <w:r w:rsidRPr="006265F4">
        <w:rPr>
          <w:rFonts w:ascii="GHEA Grapalat" w:hAnsi="GHEA Grapalat"/>
          <w:i/>
          <w:sz w:val="16"/>
          <w:lang w:val="af-ZA"/>
        </w:rPr>
        <w:t xml:space="preserve">_ </w:t>
      </w:r>
      <w:r w:rsidRPr="006265F4">
        <w:rPr>
          <w:rFonts w:ascii="GHEA Grapalat" w:hAnsi="GHEA Grapalat"/>
          <w:i/>
          <w:sz w:val="16"/>
        </w:rPr>
        <w:t>_</w:t>
      </w:r>
      <w:r w:rsidRPr="006265F4">
        <w:rPr>
          <w:rFonts w:ascii="GHEA Grapalat" w:hAnsi="GHEA Grapalat"/>
          <w:i/>
          <w:sz w:val="16"/>
          <w:lang w:val="af-ZA"/>
        </w:rPr>
        <w:t xml:space="preserve">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пломбировании </w:t>
      </w:r>
      <w:r w:rsidRPr="006265F4">
        <w:rPr>
          <w:rFonts w:ascii="GHEA Grapalat" w:hAnsi="GHEA Grapalat"/>
          <w:i/>
          <w:sz w:val="16"/>
          <w:lang w:val="af-ZA"/>
        </w:rPr>
        <w:t xml:space="preserve">» </w:t>
      </w:r>
      <w:r w:rsidRPr="006265F4">
        <w:rPr>
          <w:rFonts w:ascii="GHEA Grapalat" w:hAnsi="GHEA Grapalat"/>
          <w:i/>
          <w:sz w:val="16"/>
        </w:rPr>
        <w:t>включительно</w:t>
      </w:r>
      <w:r w:rsidRPr="006265F4">
        <w:rPr>
          <w:rFonts w:ascii="GHEA Grapalat" w:hAnsi="GHEA Grapalat"/>
          <w:i/>
          <w:sz w:val="16"/>
          <w:lang w:val="af-ZA"/>
        </w:rPr>
        <w:t xml:space="preserve"> </w:t>
      </w:r>
      <w:r w:rsidRPr="006265F4">
        <w:rPr>
          <w:rFonts w:ascii="GHEA Grapalat" w:hAnsi="GHEA Grapalat"/>
          <w:i/>
          <w:sz w:val="16"/>
        </w:rPr>
        <w:t xml:space="preserve">Слова </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w:t>
      </w:r>
      <w:r w:rsidRPr="006265F4">
        <w:rPr>
          <w:rFonts w:ascii="GHEA Grapalat" w:hAnsi="GHEA Grapalat"/>
          <w:i/>
          <w:sz w:val="16"/>
        </w:rPr>
        <w:t>.</w:t>
      </w:r>
      <w:r w:rsidRPr="006265F4">
        <w:rPr>
          <w:rFonts w:ascii="GHEA Grapalat" w:hAnsi="GHEA Grapalat"/>
          <w:i/>
          <w:sz w:val="16"/>
          <w:lang w:val="af-ZA"/>
        </w:rPr>
        <w:t xml:space="preserve"> </w:t>
      </w:r>
      <w:r w:rsidRPr="006265F4">
        <w:rPr>
          <w:rFonts w:ascii="GHEA Grapalat" w:hAnsi="GHEA Grapalat"/>
          <w:i/>
          <w:sz w:val="16"/>
        </w:rPr>
        <w:t>удаленный</w:t>
      </w:r>
      <w:r w:rsidRPr="006265F4">
        <w:rPr>
          <w:rFonts w:ascii="GHEA Grapalat" w:hAnsi="GHEA Grapalat"/>
          <w:i/>
          <w:sz w:val="16"/>
          <w:lang w:val="af-ZA"/>
        </w:rPr>
        <w:t xml:space="preserve"> </w:t>
      </w:r>
      <w:r w:rsidRPr="006265F4">
        <w:rPr>
          <w:rFonts w:ascii="GHEA Grapalat" w:hAnsi="GHEA Grapalat"/>
          <w:i/>
          <w:sz w:val="16"/>
        </w:rPr>
        <w:t xml:space="preserve">являются </w:t>
      </w:r>
      <w:r w:rsidR="00C65A05">
        <w:rPr>
          <w:rFonts w:ascii="GHEA Grapalat" w:hAnsi="GHEA Grapalat"/>
          <w:i/>
          <w:sz w:val="16"/>
          <w:lang w:val="hy-AM"/>
        </w:rPr>
        <w:t>_</w:t>
      </w:r>
    </w:p>
    <w:p w14:paraId="39FC6E4D" w14:textId="77777777" w:rsidR="00385051" w:rsidRPr="00C65A05" w:rsidRDefault="00385051" w:rsidP="00C65A05">
      <w:pPr>
        <w:rPr>
          <w:rFonts w:ascii="GHEA Grapalat" w:hAnsi="GHEA Grapalat"/>
          <w:i/>
          <w:sz w:val="16"/>
          <w:lang w:val="hy-AM"/>
        </w:rPr>
      </w:pPr>
      <w:r>
        <w:rPr>
          <w:rFonts w:ascii="GHEA Grapalat" w:hAnsi="GHEA Grapalat"/>
          <w:i/>
          <w:sz w:val="16"/>
          <w:vertAlign w:val="superscript"/>
          <w:lang w:val="hy-AM"/>
        </w:rPr>
        <w:t xml:space="preserve">17..1 </w:t>
      </w:r>
      <w:r w:rsidRPr="00385051">
        <w:rPr>
          <w:rFonts w:ascii="GHEA Grapalat" w:hAnsi="GHEA Grapalat"/>
          <w:i/>
          <w:sz w:val="16"/>
          <w:lang w:val="hy-AM"/>
        </w:rPr>
        <w:t>В отношении клиентов, не имеющих счетов в Казначействе, последний абзац настоящего пункта изложить следующего содержания: "При этом оплата покупки производится в срок, установленный графиком платежей настоящего договора, в течение пяти рабочих дней".</w:t>
      </w:r>
    </w:p>
  </w:footnote>
  <w:footnote w:id="16">
    <w:p w14:paraId="41AA5916" w14:textId="77777777" w:rsidR="00091EBC" w:rsidRPr="006265F4" w:rsidRDefault="00383BC3" w:rsidP="009123CA">
      <w:pPr>
        <w:pStyle w:val="af2"/>
        <w:jc w:val="both"/>
        <w:rPr>
          <w:rFonts w:ascii="GHEA Grapalat" w:hAnsi="GHEA Grapalat"/>
          <w:i/>
          <w:sz w:val="16"/>
          <w:szCs w:val="24"/>
          <w:lang w:val="hy-AM" w:eastAsia="en-US"/>
        </w:rPr>
      </w:pPr>
      <w:r w:rsidRPr="00AB6289">
        <w:rPr>
          <w:vertAlign w:val="superscript"/>
          <w:lang w:val="hy-AM"/>
        </w:rPr>
        <w:t xml:space="preserve">20 </w:t>
      </w:r>
      <w:r w:rsidR="00091EBC" w:rsidRPr="006265F4">
        <w:rPr>
          <w:rFonts w:ascii="GHEA Grapalat" w:hAnsi="GHEA Grapalat"/>
          <w:i/>
          <w:sz w:val="16"/>
          <w:szCs w:val="24"/>
          <w:lang w:val="hy-AM" w:eastAsia="en-US"/>
        </w:rPr>
        <w:t>Если контракт был заключен на основании пункта 6 статьи 15 Закона РА «О закупках», штраф рассчитывается относительно цены контракта, в рамках которой обнаружено обстоятельство неисполнения или ненадлежащего исполнения контракта. зафиксировано выполнение принятых обязательств.</w:t>
      </w:r>
    </w:p>
    <w:p w14:paraId="3F2877C2" w14:textId="77777777" w:rsidR="00091EBC" w:rsidRPr="006265F4" w:rsidDel="007942E8" w:rsidRDefault="00091EBC" w:rsidP="009123CA">
      <w:pPr>
        <w:pStyle w:val="af2"/>
        <w:jc w:val="both"/>
        <w:rPr>
          <w:del w:id="10" w:author="User" w:date="2019-05-26T10:03:00Z"/>
          <w:lang w:val="hy-AM"/>
        </w:rPr>
      </w:pPr>
      <w:r w:rsidRPr="006265F4">
        <w:rPr>
          <w:rFonts w:ascii="GHEA Grapalat" w:hAnsi="GHEA Grapalat"/>
          <w:i/>
          <w:sz w:val="16"/>
          <w:szCs w:val="24"/>
          <w:lang w:val="hy-AM" w:eastAsia="en-US"/>
        </w:rPr>
        <w:t>Если контракт включает более одной части, штраф рассчитывается исходя из общей цены, указанной в контракте для этой части.</w:t>
      </w:r>
    </w:p>
  </w:footnote>
  <w:footnote w:id="17">
    <w:p w14:paraId="0E87345B" w14:textId="77777777" w:rsidR="00091EBC" w:rsidRPr="006265F4" w:rsidDel="007942E8" w:rsidRDefault="00383BC3" w:rsidP="00071D1C">
      <w:pPr>
        <w:pStyle w:val="af2"/>
        <w:jc w:val="both"/>
        <w:rPr>
          <w:del w:id="11" w:author="User" w:date="2019-05-26T10:04:00Z"/>
          <w:sz w:val="16"/>
          <w:szCs w:val="16"/>
          <w:lang w:val="hy-AM"/>
        </w:rPr>
      </w:pPr>
      <w:r w:rsidRPr="00AB6289">
        <w:rPr>
          <w:vertAlign w:val="superscript"/>
          <w:lang w:val="hy-AM"/>
        </w:rPr>
        <w:t xml:space="preserve">21 </w:t>
      </w:r>
      <w:r w:rsidR="00091EBC" w:rsidRPr="006265F4">
        <w:rPr>
          <w:rFonts w:ascii="GHEA Grapalat" w:hAnsi="GHEA Grapalat" w:cs="Sylfaen"/>
          <w:i/>
          <w:sz w:val="16"/>
          <w:szCs w:val="16"/>
          <w:lang w:val="hy-AM"/>
        </w:rPr>
        <w:t>В случае закупок, не вызывающих обязательств за счет государственного бюджета, данное предложение из договора исключается.</w:t>
      </w:r>
    </w:p>
  </w:footnote>
  <w:footnote w:id="18">
    <w:p w14:paraId="73F04998" w14:textId="44F12EC4" w:rsidR="00091EBC" w:rsidRPr="001A39FA" w:rsidDel="002877FC" w:rsidRDefault="00091EBC" w:rsidP="00071D1C">
      <w:pPr>
        <w:pStyle w:val="af2"/>
        <w:jc w:val="both"/>
        <w:rPr>
          <w:del w:id="12" w:author="User" w:date="2019-05-26T10:04:00Z"/>
          <w:rFonts w:asciiTheme="minorHAnsi" w:hAnsiTheme="minorHAnsi"/>
          <w:lang w:val="hy-AM"/>
        </w:rPr>
      </w:pPr>
    </w:p>
  </w:footnote>
  <w:footnote w:id="19">
    <w:p w14:paraId="64443172" w14:textId="5894D7A7" w:rsidR="00091EBC" w:rsidRPr="001A39FA" w:rsidDel="002877FC" w:rsidRDefault="00091EBC" w:rsidP="00071D1C">
      <w:pPr>
        <w:pStyle w:val="af2"/>
        <w:jc w:val="both"/>
        <w:rPr>
          <w:del w:id="13" w:author="User" w:date="2019-05-26T10:04:00Z"/>
          <w:rFonts w:asciiTheme="minorHAnsi" w:hAnsiTheme="minorHAnsi"/>
          <w:lang w:val="hy-AM"/>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E91B3" w14:textId="1DBF7FA1" w:rsidR="00845F46" w:rsidRDefault="00845F46">
    <w:pPr>
      <w:pStyle w:val="ad"/>
    </w:pPr>
    <w:r>
      <w:rPr>
        <w:rFonts w:ascii="Sylfaen" w:hAnsi="Sylfaen" w:cs="Sylfaen"/>
        <w:b/>
        <w:noProof/>
        <w:sz w:val="24"/>
        <w:szCs w:val="24"/>
        <w:lang w:val="ru-RU"/>
      </w:rPr>
      <w:drawing>
        <wp:anchor distT="0" distB="0" distL="114300" distR="114300" simplePos="0" relativeHeight="251659264" behindDoc="1" locked="0" layoutInCell="1" allowOverlap="1" wp14:anchorId="56900340" wp14:editId="07B92EA2">
          <wp:simplePos x="0" y="0"/>
          <wp:positionH relativeFrom="page">
            <wp:posOffset>9752495</wp:posOffset>
          </wp:positionH>
          <wp:positionV relativeFrom="paragraph">
            <wp:posOffset>-349001</wp:posOffset>
          </wp:positionV>
          <wp:extent cx="816139" cy="409575"/>
          <wp:effectExtent l="0" t="0" r="3175" b="0"/>
          <wp:wrapNone/>
          <wp:docPr id="14140903" name="Рисунок 14140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6139" cy="409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3505662"/>
    <w:multiLevelType w:val="hybridMultilevel"/>
    <w:tmpl w:val="821CD3B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5E13962"/>
    <w:multiLevelType w:val="hybridMultilevel"/>
    <w:tmpl w:val="67C44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1677CE"/>
    <w:multiLevelType w:val="multilevel"/>
    <w:tmpl w:val="D974D03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3D1947"/>
    <w:multiLevelType w:val="hybridMultilevel"/>
    <w:tmpl w:val="C63A1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B6E5662"/>
    <w:multiLevelType w:val="hybridMultilevel"/>
    <w:tmpl w:val="3E26B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DE141D"/>
    <w:multiLevelType w:val="hybridMultilevel"/>
    <w:tmpl w:val="92681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535E28"/>
    <w:multiLevelType w:val="hybridMultilevel"/>
    <w:tmpl w:val="B650B322"/>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0"/>
  </w:num>
  <w:num w:numId="3">
    <w:abstractNumId w:val="23"/>
  </w:num>
  <w:num w:numId="4">
    <w:abstractNumId w:val="20"/>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8"/>
  </w:num>
  <w:num w:numId="12">
    <w:abstractNumId w:val="32"/>
  </w:num>
  <w:num w:numId="13">
    <w:abstractNumId w:val="29"/>
  </w:num>
  <w:num w:numId="14">
    <w:abstractNumId w:val="13"/>
  </w:num>
  <w:num w:numId="15">
    <w:abstractNumId w:val="30"/>
  </w:num>
  <w:num w:numId="16">
    <w:abstractNumId w:val="18"/>
  </w:num>
  <w:num w:numId="17">
    <w:abstractNumId w:val="7"/>
  </w:num>
  <w:num w:numId="18">
    <w:abstractNumId w:val="3"/>
  </w:num>
  <w:num w:numId="19">
    <w:abstractNumId w:val="5"/>
  </w:num>
  <w:num w:numId="20">
    <w:abstractNumId w:val="4"/>
  </w:num>
  <w:num w:numId="21">
    <w:abstractNumId w:val="33"/>
  </w:num>
  <w:num w:numId="22">
    <w:abstractNumId w:val="31"/>
  </w:num>
  <w:num w:numId="23">
    <w:abstractNumId w:val="27"/>
  </w:num>
  <w:num w:numId="24">
    <w:abstractNumId w:val="0"/>
  </w:num>
  <w:num w:numId="25">
    <w:abstractNumId w:val="17"/>
  </w:num>
  <w:num w:numId="26">
    <w:abstractNumId w:val="21"/>
  </w:num>
  <w:num w:numId="27">
    <w:abstractNumId w:val="19"/>
  </w:num>
  <w:num w:numId="28">
    <w:abstractNumId w:val="11"/>
  </w:num>
  <w:num w:numId="29">
    <w:abstractNumId w:val="16"/>
  </w:num>
  <w:num w:numId="30">
    <w:abstractNumId w:val="24"/>
  </w:num>
  <w:num w:numId="31">
    <w:abstractNumId w:val="15"/>
  </w:num>
  <w:num w:numId="32">
    <w:abstractNumId w:val="14"/>
  </w:num>
  <w:num w:numId="33">
    <w:abstractNumId w:val="1"/>
  </w:num>
  <w:num w:numId="34">
    <w:abstractNumId w:val="2"/>
  </w:num>
  <w:num w:numId="35">
    <w:abstractNumId w:val="9"/>
  </w:num>
  <w:num w:numId="36">
    <w:abstractNumId w:val="12"/>
  </w:num>
  <w:num w:numId="37">
    <w:abstractNumId w:val="2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993"/>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839"/>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9FA"/>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198"/>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1B7"/>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36E"/>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9E3"/>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5F2"/>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2DE9"/>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2FB3"/>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7A"/>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A8D"/>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1A0"/>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637"/>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873"/>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0C1"/>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65CA"/>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6011"/>
    <w:rsid w:val="00687C45"/>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4C96"/>
    <w:rsid w:val="00714D19"/>
    <w:rsid w:val="007153E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2B41"/>
    <w:rsid w:val="00732B79"/>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581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A86"/>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17E83"/>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CDF"/>
    <w:rsid w:val="00842DEA"/>
    <w:rsid w:val="008435A4"/>
    <w:rsid w:val="008435DB"/>
    <w:rsid w:val="00843892"/>
    <w:rsid w:val="00844434"/>
    <w:rsid w:val="00845AA5"/>
    <w:rsid w:val="00845F4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D"/>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DB9"/>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D28"/>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27A"/>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1CA8"/>
    <w:rsid w:val="00962585"/>
    <w:rsid w:val="00962791"/>
    <w:rsid w:val="00963E00"/>
    <w:rsid w:val="009647B3"/>
    <w:rsid w:val="009648D5"/>
    <w:rsid w:val="00965350"/>
    <w:rsid w:val="00965B76"/>
    <w:rsid w:val="00965E05"/>
    <w:rsid w:val="00965FCF"/>
    <w:rsid w:val="009666E0"/>
    <w:rsid w:val="009710FB"/>
    <w:rsid w:val="00971CAE"/>
    <w:rsid w:val="00972668"/>
    <w:rsid w:val="009732B6"/>
    <w:rsid w:val="00973601"/>
    <w:rsid w:val="0097362A"/>
    <w:rsid w:val="00973BAB"/>
    <w:rsid w:val="00973FB1"/>
    <w:rsid w:val="009750D7"/>
    <w:rsid w:val="00975F7E"/>
    <w:rsid w:val="009771B9"/>
    <w:rsid w:val="009775DB"/>
    <w:rsid w:val="00977F43"/>
    <w:rsid w:val="009813C4"/>
    <w:rsid w:val="00981540"/>
    <w:rsid w:val="0098218F"/>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565"/>
    <w:rsid w:val="009C7DD3"/>
    <w:rsid w:val="009D03A4"/>
    <w:rsid w:val="009D158E"/>
    <w:rsid w:val="009D2415"/>
    <w:rsid w:val="009D2800"/>
    <w:rsid w:val="009D3229"/>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374B5"/>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64E"/>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2DE0"/>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64C"/>
    <w:rsid w:val="00B15AD9"/>
    <w:rsid w:val="00B1695D"/>
    <w:rsid w:val="00B169A3"/>
    <w:rsid w:val="00B16E83"/>
    <w:rsid w:val="00B176AF"/>
    <w:rsid w:val="00B2066D"/>
    <w:rsid w:val="00B20703"/>
    <w:rsid w:val="00B21689"/>
    <w:rsid w:val="00B217A5"/>
    <w:rsid w:val="00B21BA9"/>
    <w:rsid w:val="00B2283B"/>
    <w:rsid w:val="00B23909"/>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712"/>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87F58"/>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3DE2"/>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4A2"/>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5E4"/>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3A8"/>
    <w:rsid w:val="00CC2E47"/>
    <w:rsid w:val="00CC32EA"/>
    <w:rsid w:val="00CC3419"/>
    <w:rsid w:val="00CC3A77"/>
    <w:rsid w:val="00CC43F3"/>
    <w:rsid w:val="00CC49B7"/>
    <w:rsid w:val="00CC518E"/>
    <w:rsid w:val="00CC73F0"/>
    <w:rsid w:val="00CC7693"/>
    <w:rsid w:val="00CD043A"/>
    <w:rsid w:val="00CD0453"/>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1C4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B0E"/>
    <w:rsid w:val="00D77EF7"/>
    <w:rsid w:val="00D815D1"/>
    <w:rsid w:val="00D81660"/>
    <w:rsid w:val="00D81962"/>
    <w:rsid w:val="00D81CEB"/>
    <w:rsid w:val="00D820D2"/>
    <w:rsid w:val="00D82DAD"/>
    <w:rsid w:val="00D83043"/>
    <w:rsid w:val="00D8313C"/>
    <w:rsid w:val="00D84287"/>
    <w:rsid w:val="00D84988"/>
    <w:rsid w:val="00D85304"/>
    <w:rsid w:val="00D86538"/>
    <w:rsid w:val="00D873FE"/>
    <w:rsid w:val="00D875CB"/>
    <w:rsid w:val="00D879FD"/>
    <w:rsid w:val="00D87CE0"/>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3D49"/>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495"/>
    <w:rsid w:val="00E51117"/>
    <w:rsid w:val="00E51A98"/>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5A49"/>
    <w:rsid w:val="00E85E5C"/>
    <w:rsid w:val="00E90E72"/>
    <w:rsid w:val="00E90FD0"/>
    <w:rsid w:val="00E92272"/>
    <w:rsid w:val="00E92948"/>
    <w:rsid w:val="00E92B8E"/>
    <w:rsid w:val="00E92BAA"/>
    <w:rsid w:val="00E93CA2"/>
    <w:rsid w:val="00E9479B"/>
    <w:rsid w:val="00E94D7F"/>
    <w:rsid w:val="00E95BAD"/>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C7B75"/>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378"/>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C1C"/>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45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val="ru"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5D65C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45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val="ru"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5D6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34796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1759353">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789232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21435278">
      <w:bodyDiv w:val="1"/>
      <w:marLeft w:val="0"/>
      <w:marRight w:val="0"/>
      <w:marTop w:val="0"/>
      <w:marBottom w:val="0"/>
      <w:divBdr>
        <w:top w:val="none" w:sz="0" w:space="0" w:color="auto"/>
        <w:left w:val="none" w:sz="0" w:space="0" w:color="auto"/>
        <w:bottom w:val="none" w:sz="0" w:space="0" w:color="auto"/>
        <w:right w:val="none" w:sz="0" w:space="0" w:color="auto"/>
      </w:divBdr>
    </w:div>
    <w:div w:id="562982886">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54188796">
      <w:bodyDiv w:val="1"/>
      <w:marLeft w:val="0"/>
      <w:marRight w:val="0"/>
      <w:marTop w:val="0"/>
      <w:marBottom w:val="0"/>
      <w:divBdr>
        <w:top w:val="none" w:sz="0" w:space="0" w:color="auto"/>
        <w:left w:val="none" w:sz="0" w:space="0" w:color="auto"/>
        <w:bottom w:val="none" w:sz="0" w:space="0" w:color="auto"/>
        <w:right w:val="none" w:sz="0" w:space="0" w:color="auto"/>
      </w:divBdr>
    </w:div>
    <w:div w:id="680275422">
      <w:bodyDiv w:val="1"/>
      <w:marLeft w:val="0"/>
      <w:marRight w:val="0"/>
      <w:marTop w:val="0"/>
      <w:marBottom w:val="0"/>
      <w:divBdr>
        <w:top w:val="none" w:sz="0" w:space="0" w:color="auto"/>
        <w:left w:val="none" w:sz="0" w:space="0" w:color="auto"/>
        <w:bottom w:val="none" w:sz="0" w:space="0" w:color="auto"/>
        <w:right w:val="none" w:sz="0" w:space="0" w:color="auto"/>
      </w:divBdr>
    </w:div>
    <w:div w:id="850995420">
      <w:bodyDiv w:val="1"/>
      <w:marLeft w:val="0"/>
      <w:marRight w:val="0"/>
      <w:marTop w:val="0"/>
      <w:marBottom w:val="0"/>
      <w:divBdr>
        <w:top w:val="none" w:sz="0" w:space="0" w:color="auto"/>
        <w:left w:val="none" w:sz="0" w:space="0" w:color="auto"/>
        <w:bottom w:val="none" w:sz="0" w:space="0" w:color="auto"/>
        <w:right w:val="none" w:sz="0" w:space="0" w:color="auto"/>
      </w:divBdr>
    </w:div>
    <w:div w:id="1071386825">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9869407">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2268312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9031504">
      <w:bodyDiv w:val="1"/>
      <w:marLeft w:val="0"/>
      <w:marRight w:val="0"/>
      <w:marTop w:val="0"/>
      <w:marBottom w:val="0"/>
      <w:divBdr>
        <w:top w:val="none" w:sz="0" w:space="0" w:color="auto"/>
        <w:left w:val="none" w:sz="0" w:space="0" w:color="auto"/>
        <w:bottom w:val="none" w:sz="0" w:space="0" w:color="auto"/>
        <w:right w:val="none" w:sz="0" w:space="0" w:color="auto"/>
      </w:divBdr>
    </w:div>
    <w:div w:id="18721040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554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legesgnumner@gmail.com" TargetMode="External"/><Relationship Id="rId4" Type="http://schemas.microsoft.com/office/2007/relationships/stylesWithEffects" Target="stylesWithEffects.xml"/><Relationship Id="rId9" Type="http://schemas.openxmlformats.org/officeDocument/2006/relationships/hyperlink" Target="mailto:legesgnumner@gmail.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1640B-56A0-44B7-87D6-42B4DC80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64</Pages>
  <Words>21238</Words>
  <Characters>121057</Characters>
  <Application>Microsoft Office Word</Application>
  <DocSecurity>0</DocSecurity>
  <Lines>1008</Lines>
  <Paragraphs>284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142011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cp:lastModifiedBy>
  <cp:revision>48</cp:revision>
  <cp:lastPrinted>2018-02-16T07:12:00Z</cp:lastPrinted>
  <dcterms:created xsi:type="dcterms:W3CDTF">2022-05-30T17:01:00Z</dcterms:created>
  <dcterms:modified xsi:type="dcterms:W3CDTF">2023-11-27T11:44:00Z</dcterms:modified>
</cp:coreProperties>
</file>