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317F5" w14:textId="77777777" w:rsidR="00642EFE" w:rsidRPr="009044F1" w:rsidRDefault="00642EFE" w:rsidP="00D87EF3">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4EBB04CB" w14:textId="3442609C" w:rsidR="00642EFE" w:rsidRPr="00666A21" w:rsidRDefault="00642EFE" w:rsidP="00D87EF3">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666A21">
        <w:rPr>
          <w:rFonts w:ascii="GHEA Grapalat" w:hAnsi="GHEA Grapalat"/>
          <w:i w:val="0"/>
          <w:sz w:val="24"/>
          <w:szCs w:val="24"/>
        </w:rPr>
        <w:t>ЗАЯВКЕ КАТИРОВОК</w:t>
      </w:r>
    </w:p>
    <w:p w14:paraId="77B3C412" w14:textId="77777777" w:rsidR="00642EFE" w:rsidRPr="009044F1" w:rsidRDefault="00642EFE" w:rsidP="00D87EF3">
      <w:pPr>
        <w:pStyle w:val="a3"/>
        <w:widowControl w:val="0"/>
        <w:spacing w:line="240" w:lineRule="auto"/>
        <w:ind w:firstLine="0"/>
        <w:jc w:val="center"/>
        <w:rPr>
          <w:rFonts w:ascii="GHEA Grapalat" w:hAnsi="GHEA Grapalat"/>
          <w:i w:val="0"/>
          <w:sz w:val="24"/>
          <w:szCs w:val="24"/>
        </w:rPr>
      </w:pPr>
    </w:p>
    <w:p w14:paraId="4675EF0F" w14:textId="20316CF0" w:rsidR="0091042F" w:rsidRPr="009044F1" w:rsidRDefault="00642EFE" w:rsidP="00D87EF3">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490793">
        <w:rPr>
          <w:rFonts w:ascii="GHEA Grapalat" w:hAnsi="GHEA Grapalat"/>
          <w:i w:val="0"/>
          <w:sz w:val="24"/>
          <w:szCs w:val="24"/>
          <w:lang w:val="hy-AM"/>
        </w:rPr>
        <w:t>17.12.2025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p>
    <w:p w14:paraId="3560EA7E" w14:textId="756D848C" w:rsidR="0091042F" w:rsidRPr="00F44F3D" w:rsidRDefault="0006703E" w:rsidP="00D87EF3">
      <w:pPr>
        <w:pStyle w:val="a3"/>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490793">
        <w:rPr>
          <w:rFonts w:ascii="GHEA Grapalat" w:hAnsi="GHEA Grapalat"/>
          <w:i w:val="0"/>
          <w:sz w:val="24"/>
          <w:szCs w:val="24"/>
        </w:rPr>
        <w:t>KEAP- GHATsDzB-MAQ-26/01</w:t>
      </w:r>
    </w:p>
    <w:p w14:paraId="6210A7A8" w14:textId="77777777" w:rsidR="0091042F" w:rsidRPr="009044F1" w:rsidRDefault="0091042F" w:rsidP="00D87EF3">
      <w:pPr>
        <w:pStyle w:val="a3"/>
        <w:widowControl w:val="0"/>
        <w:spacing w:line="240" w:lineRule="auto"/>
        <w:rPr>
          <w:rFonts w:ascii="GHEA Grapalat" w:hAnsi="GHEA Grapalat"/>
          <w:i w:val="0"/>
          <w:sz w:val="24"/>
          <w:szCs w:val="24"/>
        </w:rPr>
      </w:pPr>
    </w:p>
    <w:p w14:paraId="3550DFFC" w14:textId="00B503F4" w:rsidR="00D87EF3" w:rsidRPr="00B02E29" w:rsidRDefault="00D87EF3" w:rsidP="00D87EF3">
      <w:pPr>
        <w:pStyle w:val="a3"/>
        <w:widowControl w:val="0"/>
        <w:spacing w:line="240" w:lineRule="auto"/>
        <w:ind w:firstLine="567"/>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00BE33AC">
        <w:rPr>
          <w:rFonts w:ascii="GHEA Grapalat" w:hAnsi="GHEA Grapalat"/>
          <w:b/>
          <w:i w:val="0"/>
          <w:sz w:val="24"/>
          <w:szCs w:val="24"/>
        </w:rPr>
        <w:t>“ ПОЛИКЛИНИКА ИМЕНИ КАРЛЕНА ЕСАЯНА» ГЗАО</w:t>
      </w:r>
      <w:r w:rsidRPr="004C4106">
        <w:rPr>
          <w:rFonts w:ascii="GHEA Grapalat" w:hAnsi="GHEA Grapalat"/>
          <w:i w:val="0"/>
          <w:sz w:val="24"/>
          <w:szCs w:val="24"/>
        </w:rPr>
        <w:t xml:space="preserve">, находящийся по адресу: </w:t>
      </w:r>
      <w:r w:rsidRPr="006D4F3E">
        <w:rPr>
          <w:rFonts w:ascii="GHEA Grapalat" w:hAnsi="GHEA Grapalat"/>
          <w:b/>
          <w:i w:val="0"/>
          <w:sz w:val="24"/>
          <w:szCs w:val="24"/>
        </w:rPr>
        <w:t xml:space="preserve">РА, г. Ереван, </w:t>
      </w:r>
      <w:r w:rsidR="0097523D">
        <w:rPr>
          <w:rFonts w:ascii="GHEA Grapalat" w:hAnsi="GHEA Grapalat"/>
          <w:b/>
          <w:i w:val="0"/>
          <w:sz w:val="24"/>
          <w:szCs w:val="24"/>
        </w:rPr>
        <w:t>Нерсисян 7/1</w:t>
      </w:r>
      <w:r w:rsidRPr="004C4106">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14:paraId="52C637C4" w14:textId="46EE6B15" w:rsidR="00341A74" w:rsidRPr="003A1EBB" w:rsidRDefault="00A20B69" w:rsidP="00D87EF3">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proofErr w:type="gramStart"/>
      <w:r w:rsidRPr="00782D60">
        <w:rPr>
          <w:rFonts w:ascii="GHEA Grapalat" w:hAnsi="GHEA Grapalat"/>
          <w:i w:val="0"/>
          <w:spacing w:val="6"/>
          <w:sz w:val="24"/>
          <w:szCs w:val="24"/>
        </w:rPr>
        <w:t xml:space="preserve">на </w:t>
      </w:r>
      <w:r w:rsidR="00D87EF3" w:rsidRPr="00B02E29">
        <w:rPr>
          <w:rFonts w:ascii="GHEA Grapalat" w:hAnsi="GHEA Grapalat"/>
          <w:i w:val="0"/>
          <w:sz w:val="24"/>
          <w:szCs w:val="24"/>
        </w:rPr>
        <w:t>предоставление</w:t>
      </w:r>
      <w:proofErr w:type="gramEnd"/>
      <w:r w:rsidR="00D87EF3">
        <w:rPr>
          <w:rFonts w:ascii="GHEA Grapalat" w:hAnsi="GHEA Grapalat"/>
          <w:i w:val="0"/>
          <w:sz w:val="24"/>
          <w:szCs w:val="24"/>
        </w:rPr>
        <w:t xml:space="preserve"> </w:t>
      </w:r>
      <w:r w:rsidR="0004000B" w:rsidRPr="0004000B">
        <w:rPr>
          <w:rFonts w:ascii="GHEA Grapalat" w:hAnsi="GHEA Grapalat"/>
          <w:i w:val="0"/>
          <w:sz w:val="24"/>
          <w:szCs w:val="24"/>
        </w:rPr>
        <w:t xml:space="preserve">очищающий </w:t>
      </w:r>
      <w:r w:rsidR="0004000B" w:rsidRPr="0095790C">
        <w:rPr>
          <w:rFonts w:ascii="GHEA Grapalat" w:hAnsi="GHEA Grapalat"/>
          <w:i w:val="0"/>
          <w:sz w:val="24"/>
          <w:szCs w:val="24"/>
        </w:rPr>
        <w:t xml:space="preserve">услуги </w:t>
      </w:r>
      <w:r w:rsidR="00782D60">
        <w:rPr>
          <w:rFonts w:ascii="GHEA Grapalat" w:hAnsi="GHEA Grapalat"/>
          <w:i w:val="0"/>
          <w:sz w:val="24"/>
          <w:szCs w:val="24"/>
        </w:rPr>
        <w:t>(далее — договор).</w:t>
      </w:r>
    </w:p>
    <w:p w14:paraId="1A6243D1" w14:textId="77777777" w:rsidR="00357D48" w:rsidRPr="009044F1" w:rsidRDefault="00A20B69" w:rsidP="00D87EF3">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46D07966" w14:textId="77777777" w:rsidR="008B069D" w:rsidRDefault="00052084" w:rsidP="00D87EF3">
      <w:pPr>
        <w:pStyle w:val="a3"/>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46CE1B0A" w14:textId="77777777" w:rsidR="00357D48" w:rsidRPr="003F762C" w:rsidRDefault="00EE73A8" w:rsidP="00D87EF3">
      <w:pPr>
        <w:pStyle w:val="a3"/>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9B1C014" w14:textId="2DAC5B66" w:rsidR="007E15A7" w:rsidRPr="009044F1" w:rsidRDefault="00677658" w:rsidP="00D87EF3">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90793" w:rsidRPr="00490793">
        <w:rPr>
          <w:rFonts w:ascii="GHEA Grapalat" w:hAnsi="GHEA Grapalat"/>
          <w:i w:val="0"/>
          <w:sz w:val="24"/>
          <w:szCs w:val="24"/>
        </w:rPr>
        <w:t>14:00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D87EF3">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3322C3AA" w14:textId="77777777" w:rsidR="0067579A" w:rsidRPr="00D5443D" w:rsidRDefault="00357D48" w:rsidP="00D87EF3">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7B92919" w14:textId="77777777" w:rsidR="0067579A" w:rsidRPr="001B32D9" w:rsidRDefault="00363E98" w:rsidP="00D87EF3">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14:paraId="31B5B11A" w14:textId="20ABCCE8" w:rsidR="009216D6" w:rsidRPr="00D85563" w:rsidRDefault="009216D6" w:rsidP="004F3254">
      <w:pPr>
        <w:pStyle w:val="a3"/>
        <w:widowControl w:val="0"/>
        <w:spacing w:line="240" w:lineRule="auto"/>
        <w:ind w:firstLine="567"/>
        <w:rPr>
          <w:rFonts w:ascii="GHEA Grapalat" w:hAnsi="GHEA Grapalat"/>
          <w:i w:val="0"/>
          <w:sz w:val="24"/>
          <w:szCs w:val="24"/>
        </w:rPr>
      </w:pPr>
      <w:r w:rsidRPr="00D85563">
        <w:rPr>
          <w:rFonts w:ascii="GHEA Grapalat" w:hAnsi="GHEA Grapalat"/>
          <w:i w:val="0"/>
          <w:sz w:val="24"/>
          <w:szCs w:val="24"/>
        </w:rPr>
        <w:t xml:space="preserve">Заявки на </w:t>
      </w:r>
      <w:proofErr w:type="spellStart"/>
      <w:r w:rsidRPr="00D85563">
        <w:rPr>
          <w:rFonts w:ascii="GHEA Grapalat" w:hAnsi="GHEA Grapalat"/>
          <w:i w:val="0"/>
          <w:sz w:val="24"/>
          <w:szCs w:val="24"/>
        </w:rPr>
        <w:t>на</w:t>
      </w:r>
      <w:proofErr w:type="spellEnd"/>
      <w:r w:rsidRPr="00D85563">
        <w:rPr>
          <w:rFonts w:ascii="GHEA Grapalat" w:hAnsi="GHEA Grapalat"/>
          <w:i w:val="0"/>
          <w:sz w:val="24"/>
          <w:szCs w:val="24"/>
        </w:rPr>
        <w:t xml:space="preserve"> </w:t>
      </w:r>
      <w:r w:rsidR="00666A21">
        <w:rPr>
          <w:rFonts w:ascii="GHEA Grapalat" w:hAnsi="GHEA Grapalat"/>
          <w:i w:val="0"/>
          <w:sz w:val="24"/>
          <w:szCs w:val="24"/>
        </w:rPr>
        <w:t xml:space="preserve">запрос </w:t>
      </w:r>
      <w:proofErr w:type="spellStart"/>
      <w:r w:rsidR="00666A21">
        <w:rPr>
          <w:rFonts w:ascii="GHEA Grapalat" w:hAnsi="GHEA Grapalat"/>
          <w:i w:val="0"/>
          <w:sz w:val="24"/>
          <w:szCs w:val="24"/>
        </w:rPr>
        <w:t>катировок</w:t>
      </w:r>
      <w:proofErr w:type="spellEnd"/>
      <w:r w:rsidRPr="00D85563">
        <w:rPr>
          <w:rFonts w:ascii="GHEA Grapalat" w:hAnsi="GHEA Grapalat"/>
          <w:i w:val="0"/>
          <w:sz w:val="24"/>
          <w:szCs w:val="24"/>
        </w:rPr>
        <w:t xml:space="preserve"> необходимо подавать по адресу</w:t>
      </w:r>
      <w:r w:rsidR="004F3254">
        <w:rPr>
          <w:rFonts w:ascii="GHEA Grapalat" w:hAnsi="GHEA Grapalat"/>
          <w:i w:val="0"/>
          <w:spacing w:val="6"/>
          <w:sz w:val="24"/>
          <w:szCs w:val="24"/>
        </w:rPr>
        <w:t xml:space="preserve"> </w:t>
      </w:r>
      <w:r w:rsidR="004F3254" w:rsidRPr="006D4F3E">
        <w:rPr>
          <w:rFonts w:ascii="GHEA Grapalat" w:hAnsi="GHEA Grapalat"/>
          <w:b/>
          <w:i w:val="0"/>
          <w:sz w:val="24"/>
          <w:szCs w:val="24"/>
        </w:rPr>
        <w:t xml:space="preserve">РА, г. Ереван, </w:t>
      </w:r>
      <w:r w:rsidR="0097523D">
        <w:rPr>
          <w:rFonts w:ascii="GHEA Grapalat" w:hAnsi="GHEA Grapalat"/>
          <w:b/>
          <w:i w:val="0"/>
          <w:sz w:val="24"/>
          <w:szCs w:val="24"/>
        </w:rPr>
        <w:t>Нерсисян 7/1</w:t>
      </w:r>
      <w:r w:rsidR="004F3254" w:rsidRPr="00D85563">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955631">
        <w:rPr>
          <w:rFonts w:ascii="GHEA Grapalat" w:hAnsi="GHEA Grapalat"/>
          <w:i w:val="0"/>
          <w:sz w:val="24"/>
          <w:szCs w:val="24"/>
        </w:rPr>
        <w:t>14</w:t>
      </w:r>
      <w:r w:rsidR="00F44F3D">
        <w:rPr>
          <w:rFonts w:ascii="GHEA Grapalat" w:hAnsi="GHEA Grapalat"/>
          <w:i w:val="0"/>
          <w:sz w:val="24"/>
          <w:szCs w:val="24"/>
          <w:lang w:val="hy-AM"/>
        </w:rPr>
        <w:t>։00</w:t>
      </w:r>
      <w:r w:rsidR="004F3254">
        <w:rPr>
          <w:rFonts w:ascii="GHEA Grapalat" w:hAnsi="GHEA Grapalat"/>
          <w:i w:val="0"/>
          <w:sz w:val="24"/>
          <w:szCs w:val="24"/>
        </w:rPr>
        <w:t xml:space="preserve"> </w:t>
      </w:r>
      <w:r w:rsidRPr="00D85563">
        <w:rPr>
          <w:rFonts w:ascii="GHEA Grapalat" w:hAnsi="GHEA Grapalat"/>
          <w:i w:val="0"/>
          <w:sz w:val="24"/>
          <w:szCs w:val="24"/>
        </w:rPr>
        <w:t xml:space="preserve">часов </w:t>
      </w:r>
      <w:r w:rsidR="004F3254">
        <w:rPr>
          <w:rFonts w:ascii="GHEA Grapalat" w:hAnsi="GHEA Grapalat"/>
          <w:i w:val="0"/>
          <w:sz w:val="24"/>
          <w:szCs w:val="24"/>
        </w:rPr>
        <w:t>7</w:t>
      </w:r>
      <w:r w:rsidRPr="00D85563">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257F06A" w14:textId="1D57C830" w:rsidR="009216D6" w:rsidRPr="00525E03" w:rsidRDefault="009216D6" w:rsidP="00D87EF3">
      <w:pPr>
        <w:pStyle w:val="a3"/>
        <w:widowControl w:val="0"/>
        <w:spacing w:line="240" w:lineRule="auto"/>
        <w:ind w:firstLine="567"/>
        <w:rPr>
          <w:rFonts w:ascii="GHEA Grapalat" w:hAnsi="GHEA Grapalat"/>
          <w:b/>
          <w:i w:val="0"/>
          <w:sz w:val="24"/>
          <w:szCs w:val="24"/>
        </w:rPr>
      </w:pPr>
      <w:r w:rsidRPr="00D85563">
        <w:rPr>
          <w:rFonts w:ascii="GHEA Grapalat" w:hAnsi="GHEA Grapalat"/>
          <w:i w:val="0"/>
          <w:sz w:val="24"/>
          <w:szCs w:val="24"/>
        </w:rPr>
        <w:t xml:space="preserve">Вскрытие заявок будет проводиться по адресу </w:t>
      </w:r>
      <w:r w:rsidR="004F3254" w:rsidRPr="006D4F3E">
        <w:rPr>
          <w:rFonts w:ascii="GHEA Grapalat" w:hAnsi="GHEA Grapalat"/>
          <w:b/>
          <w:i w:val="0"/>
          <w:sz w:val="24"/>
          <w:szCs w:val="24"/>
        </w:rPr>
        <w:t xml:space="preserve">РА, г. </w:t>
      </w:r>
      <w:proofErr w:type="gramStart"/>
      <w:r w:rsidR="004F3254" w:rsidRPr="006D4F3E">
        <w:rPr>
          <w:rFonts w:ascii="GHEA Grapalat" w:hAnsi="GHEA Grapalat"/>
          <w:b/>
          <w:i w:val="0"/>
          <w:sz w:val="24"/>
          <w:szCs w:val="24"/>
        </w:rPr>
        <w:t xml:space="preserve">Ереван, </w:t>
      </w:r>
      <w:r w:rsidR="004F3254">
        <w:rPr>
          <w:rFonts w:ascii="GHEA Grapalat" w:hAnsi="GHEA Grapalat"/>
          <w:b/>
          <w:i w:val="0"/>
          <w:sz w:val="24"/>
          <w:szCs w:val="24"/>
        </w:rPr>
        <w:t xml:space="preserve"> </w:t>
      </w:r>
      <w:r w:rsidR="0097523D">
        <w:rPr>
          <w:rFonts w:ascii="GHEA Grapalat" w:hAnsi="GHEA Grapalat"/>
          <w:b/>
          <w:i w:val="0"/>
          <w:sz w:val="24"/>
          <w:szCs w:val="24"/>
        </w:rPr>
        <w:t>Нерсисян</w:t>
      </w:r>
      <w:proofErr w:type="gramEnd"/>
      <w:r w:rsidR="0097523D">
        <w:rPr>
          <w:rFonts w:ascii="GHEA Grapalat" w:hAnsi="GHEA Grapalat"/>
          <w:b/>
          <w:i w:val="0"/>
          <w:sz w:val="24"/>
          <w:szCs w:val="24"/>
        </w:rPr>
        <w:t xml:space="preserve"> 7/1</w:t>
      </w:r>
      <w:r w:rsidRPr="00D85563">
        <w:rPr>
          <w:rFonts w:ascii="GHEA Grapalat" w:hAnsi="GHEA Grapalat"/>
          <w:i w:val="0"/>
          <w:sz w:val="24"/>
          <w:szCs w:val="24"/>
        </w:rPr>
        <w:t xml:space="preserve">, в </w:t>
      </w:r>
      <w:r w:rsidR="00692FFC">
        <w:rPr>
          <w:rFonts w:ascii="GHEA Grapalat" w:hAnsi="GHEA Grapalat"/>
          <w:i w:val="0"/>
          <w:sz w:val="24"/>
          <w:szCs w:val="24"/>
          <w:lang w:val="hy-AM"/>
        </w:rPr>
        <w:t>1</w:t>
      </w:r>
      <w:r w:rsidR="00F44F3D">
        <w:rPr>
          <w:rFonts w:ascii="GHEA Grapalat" w:hAnsi="GHEA Grapalat"/>
          <w:i w:val="0"/>
          <w:sz w:val="24"/>
          <w:szCs w:val="24"/>
          <w:lang w:val="hy-AM"/>
        </w:rPr>
        <w:t>4</w:t>
      </w:r>
      <w:r w:rsidR="00692FFC">
        <w:rPr>
          <w:rFonts w:ascii="GHEA Grapalat" w:hAnsi="GHEA Grapalat"/>
          <w:i w:val="0"/>
          <w:sz w:val="24"/>
          <w:szCs w:val="24"/>
          <w:lang w:val="hy-AM"/>
        </w:rPr>
        <w:t>։00</w:t>
      </w:r>
      <w:r w:rsidRPr="00D85563">
        <w:rPr>
          <w:rFonts w:ascii="GHEA Grapalat" w:hAnsi="GHEA Grapalat"/>
          <w:i w:val="0"/>
          <w:sz w:val="24"/>
          <w:szCs w:val="24"/>
        </w:rPr>
        <w:t xml:space="preserve"> часов "</w:t>
      </w:r>
      <w:r w:rsidR="00490793">
        <w:rPr>
          <w:rFonts w:ascii="GHEA Grapalat" w:hAnsi="GHEA Grapalat"/>
          <w:i w:val="0"/>
          <w:sz w:val="24"/>
          <w:szCs w:val="24"/>
          <w:lang w:val="en-US"/>
        </w:rPr>
        <w:t>24</w:t>
      </w:r>
      <w:r w:rsidRPr="00525E03">
        <w:rPr>
          <w:rFonts w:ascii="GHEA Grapalat" w:hAnsi="GHEA Grapalat"/>
          <w:b/>
          <w:i w:val="0"/>
          <w:sz w:val="24"/>
          <w:szCs w:val="24"/>
        </w:rPr>
        <w:t>" "</w:t>
      </w:r>
      <w:r w:rsidR="002E1B59" w:rsidRPr="00525E03">
        <w:rPr>
          <w:rFonts w:ascii="GHEA Grapalat" w:hAnsi="GHEA Grapalat"/>
          <w:b/>
          <w:i w:val="0"/>
          <w:sz w:val="24"/>
          <w:szCs w:val="24"/>
        </w:rPr>
        <w:t xml:space="preserve"> </w:t>
      </w:r>
      <w:r w:rsidR="00490793">
        <w:rPr>
          <w:rFonts w:ascii="GHEA Grapalat" w:hAnsi="GHEA Grapalat"/>
          <w:b/>
          <w:i w:val="0"/>
          <w:sz w:val="24"/>
          <w:szCs w:val="24"/>
          <w:lang w:val="en-US"/>
        </w:rPr>
        <w:t>12</w:t>
      </w:r>
      <w:r w:rsidRPr="00525E03">
        <w:rPr>
          <w:rFonts w:ascii="GHEA Grapalat" w:hAnsi="GHEA Grapalat"/>
          <w:b/>
          <w:i w:val="0"/>
          <w:sz w:val="24"/>
          <w:szCs w:val="24"/>
        </w:rPr>
        <w:t>" "</w:t>
      </w:r>
      <w:r w:rsidR="0095790C" w:rsidRPr="00525E03">
        <w:rPr>
          <w:rFonts w:ascii="GHEA Grapalat" w:hAnsi="GHEA Grapalat"/>
          <w:b/>
          <w:i w:val="0"/>
          <w:sz w:val="24"/>
          <w:szCs w:val="24"/>
        </w:rPr>
        <w:t>202</w:t>
      </w:r>
      <w:r w:rsidR="00F44F3D">
        <w:rPr>
          <w:rFonts w:ascii="GHEA Grapalat" w:hAnsi="GHEA Grapalat"/>
          <w:b/>
          <w:i w:val="0"/>
          <w:sz w:val="24"/>
          <w:szCs w:val="24"/>
          <w:lang w:val="hy-AM"/>
        </w:rPr>
        <w:t>5</w:t>
      </w:r>
      <w:r w:rsidR="004F3254" w:rsidRPr="00525E03">
        <w:rPr>
          <w:rFonts w:ascii="GHEA Grapalat" w:hAnsi="GHEA Grapalat"/>
          <w:b/>
          <w:i w:val="0"/>
          <w:sz w:val="24"/>
          <w:szCs w:val="24"/>
        </w:rPr>
        <w:t>г</w:t>
      </w:r>
      <w:r w:rsidRPr="00525E03">
        <w:rPr>
          <w:rFonts w:ascii="GHEA Grapalat" w:hAnsi="GHEA Grapalat"/>
          <w:b/>
          <w:i w:val="0"/>
          <w:sz w:val="24"/>
          <w:szCs w:val="24"/>
        </w:rPr>
        <w:t>".</w:t>
      </w:r>
    </w:p>
    <w:p w14:paraId="22AECE4D" w14:textId="77777777" w:rsidR="006D7C2D" w:rsidRDefault="001305C6" w:rsidP="00D87EF3">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14:paraId="23C7CFEB" w14:textId="499C95FD" w:rsidR="004F3254" w:rsidRPr="006D4F3E" w:rsidRDefault="004F3254" w:rsidP="004F3254">
      <w:pPr>
        <w:pStyle w:val="a3"/>
        <w:widowControl w:val="0"/>
        <w:spacing w:line="240" w:lineRule="auto"/>
        <w:ind w:firstLine="567"/>
        <w:rPr>
          <w:rFonts w:ascii="GHEA Grapalat" w:hAnsi="GHEA Grapalat"/>
          <w:i w:val="0"/>
          <w:sz w:val="24"/>
          <w:szCs w:val="24"/>
        </w:rPr>
      </w:pP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дополнительной</w:t>
      </w:r>
      <w:r>
        <w:rPr>
          <w:rFonts w:ascii="GHEA Grapalat" w:hAnsi="GHEA Grapalat"/>
          <w:i w:val="0"/>
          <w:sz w:val="24"/>
          <w:szCs w:val="24"/>
        </w:rPr>
        <w:t xml:space="preserve"> </w:t>
      </w:r>
      <w:r w:rsidRPr="00B02E29">
        <w:rPr>
          <w:rFonts w:ascii="GHEA Grapalat" w:hAnsi="GHEA Grapalat"/>
          <w:i w:val="0"/>
          <w:sz w:val="24"/>
          <w:szCs w:val="24"/>
        </w:rPr>
        <w:t>информации,</w:t>
      </w:r>
      <w:r>
        <w:rPr>
          <w:rFonts w:ascii="GHEA Grapalat" w:hAnsi="GHEA Grapalat"/>
          <w:i w:val="0"/>
          <w:sz w:val="24"/>
          <w:szCs w:val="24"/>
        </w:rPr>
        <w:t xml:space="preserve"> </w:t>
      </w:r>
      <w:r w:rsidRPr="00B02E29">
        <w:rPr>
          <w:rFonts w:ascii="GHEA Grapalat" w:hAnsi="GHEA Grapalat"/>
          <w:i w:val="0"/>
          <w:sz w:val="24"/>
          <w:szCs w:val="24"/>
        </w:rPr>
        <w:t>свя</w:t>
      </w:r>
      <w:r>
        <w:rPr>
          <w:rFonts w:ascii="GHEA Grapalat" w:hAnsi="GHEA Grapalat"/>
          <w:i w:val="0"/>
          <w:sz w:val="24"/>
          <w:szCs w:val="24"/>
        </w:rPr>
        <w:t xml:space="preserve">занной с настоящим объявлением, </w:t>
      </w:r>
      <w:r w:rsidRPr="00DD2B43">
        <w:rPr>
          <w:rFonts w:ascii="GHEA Grapalat" w:hAnsi="GHEA Grapalat"/>
          <w:i w:val="0"/>
          <w:sz w:val="24"/>
          <w:szCs w:val="24"/>
        </w:rPr>
        <w:t>можете</w:t>
      </w:r>
      <w:r>
        <w:rPr>
          <w:rFonts w:ascii="GHEA Grapalat" w:hAnsi="GHEA Grapalat"/>
          <w:i w:val="0"/>
          <w:sz w:val="24"/>
          <w:szCs w:val="24"/>
        </w:rPr>
        <w:t xml:space="preserve"> </w:t>
      </w:r>
      <w:r w:rsidRPr="00DD2B43">
        <w:rPr>
          <w:rFonts w:ascii="GHEA Grapalat" w:hAnsi="GHEA Grapalat"/>
          <w:i w:val="0"/>
          <w:sz w:val="24"/>
          <w:szCs w:val="24"/>
        </w:rPr>
        <w:t>обратиться</w:t>
      </w:r>
      <w:r>
        <w:rPr>
          <w:rFonts w:ascii="GHEA Grapalat" w:hAnsi="GHEA Grapalat"/>
          <w:i w:val="0"/>
          <w:sz w:val="24"/>
          <w:szCs w:val="24"/>
        </w:rPr>
        <w:t xml:space="preserve"> </w:t>
      </w:r>
      <w:r w:rsidRPr="00DD2B43">
        <w:rPr>
          <w:rFonts w:ascii="GHEA Grapalat" w:hAnsi="GHEA Grapalat"/>
          <w:i w:val="0"/>
          <w:sz w:val="24"/>
          <w:szCs w:val="24"/>
        </w:rPr>
        <w:t>к</w:t>
      </w:r>
      <w:r>
        <w:rPr>
          <w:rFonts w:ascii="GHEA Grapalat" w:hAnsi="GHEA Grapalat"/>
          <w:i w:val="0"/>
          <w:sz w:val="24"/>
          <w:szCs w:val="24"/>
        </w:rPr>
        <w:t xml:space="preserve"> </w:t>
      </w:r>
      <w:r w:rsidRPr="00DD2B43">
        <w:rPr>
          <w:rFonts w:ascii="GHEA Grapalat" w:hAnsi="GHEA Grapalat"/>
          <w:i w:val="0"/>
          <w:sz w:val="24"/>
          <w:szCs w:val="24"/>
        </w:rPr>
        <w:t>секретарю</w:t>
      </w:r>
      <w:r>
        <w:rPr>
          <w:rFonts w:ascii="GHEA Grapalat" w:hAnsi="GHEA Grapalat"/>
          <w:i w:val="0"/>
          <w:sz w:val="24"/>
          <w:szCs w:val="24"/>
        </w:rPr>
        <w:t xml:space="preserve"> </w:t>
      </w:r>
      <w:r w:rsidRPr="00DD2B43">
        <w:rPr>
          <w:rFonts w:ascii="GHEA Grapalat" w:hAnsi="GHEA Grapalat"/>
          <w:i w:val="0"/>
          <w:sz w:val="24"/>
          <w:szCs w:val="24"/>
        </w:rPr>
        <w:t>Оценоч</w:t>
      </w:r>
      <w:r>
        <w:rPr>
          <w:rFonts w:ascii="GHEA Grapalat" w:hAnsi="GHEA Grapalat"/>
          <w:i w:val="0"/>
          <w:sz w:val="24"/>
          <w:szCs w:val="24"/>
        </w:rPr>
        <w:t xml:space="preserve">ной комиссии </w:t>
      </w:r>
      <w:r w:rsidR="0095790C">
        <w:rPr>
          <w:rFonts w:ascii="GHEA Grapalat" w:hAnsi="GHEA Grapalat"/>
          <w:i w:val="0"/>
          <w:sz w:val="24"/>
          <w:szCs w:val="24"/>
        </w:rPr>
        <w:t xml:space="preserve">Нелли </w:t>
      </w:r>
      <w:r w:rsidR="0095790C">
        <w:rPr>
          <w:rFonts w:ascii="GHEA Grapalat" w:hAnsi="GHEA Grapalat"/>
          <w:i w:val="0"/>
          <w:sz w:val="24"/>
          <w:szCs w:val="24"/>
        </w:rPr>
        <w:lastRenderedPageBreak/>
        <w:t>Аветисян</w:t>
      </w:r>
      <w:r w:rsidRPr="006D4F3E">
        <w:rPr>
          <w:rFonts w:ascii="GHEA Grapalat" w:hAnsi="GHEA Grapalat"/>
          <w:i w:val="0"/>
          <w:sz w:val="24"/>
          <w:szCs w:val="24"/>
        </w:rPr>
        <w:t>у.</w:t>
      </w:r>
    </w:p>
    <w:p w14:paraId="43802052" w14:textId="77777777" w:rsidR="004F3254" w:rsidRPr="00294A3D" w:rsidRDefault="004F3254" w:rsidP="004F3254">
      <w:pPr>
        <w:pStyle w:val="a3"/>
        <w:widowControl w:val="0"/>
        <w:spacing w:line="240" w:lineRule="auto"/>
        <w:rPr>
          <w:rFonts w:ascii="GHEA Grapalat" w:hAnsi="GHEA Grapalat"/>
          <w:i w:val="0"/>
          <w:sz w:val="24"/>
          <w:szCs w:val="24"/>
        </w:rPr>
      </w:pPr>
    </w:p>
    <w:p w14:paraId="2564BB3D" w14:textId="61F9313F" w:rsidR="004F3254" w:rsidRPr="00D37A5F" w:rsidRDefault="004F3254" w:rsidP="004F3254">
      <w:pPr>
        <w:spacing w:line="360" w:lineRule="auto"/>
        <w:jc w:val="both"/>
        <w:rPr>
          <w:rFonts w:ascii="GHEA Grapalat" w:hAnsi="GHEA Grapalat"/>
        </w:rPr>
      </w:pPr>
      <w:r>
        <w:rPr>
          <w:rFonts w:ascii="GHEA Grapalat" w:hAnsi="GHEA Grapalat"/>
        </w:rPr>
        <w:t xml:space="preserve">                   </w:t>
      </w:r>
      <w:r w:rsidRPr="00D37A5F">
        <w:rPr>
          <w:rFonts w:ascii="GHEA Grapalat" w:hAnsi="GHEA Grapalat"/>
        </w:rPr>
        <w:t xml:space="preserve">Телефон </w:t>
      </w:r>
      <w:r w:rsidR="00BE33AC" w:rsidRPr="0095790C">
        <w:rPr>
          <w:rFonts w:ascii="GHEA Grapalat" w:hAnsi="GHEA Grapalat"/>
        </w:rPr>
        <w:t>010244974</w:t>
      </w:r>
      <w:r w:rsidRPr="00D37A5F">
        <w:rPr>
          <w:rFonts w:ascii="GHEA Grapalat" w:hAnsi="GHEA Grapalat"/>
        </w:rPr>
        <w:t>:</w:t>
      </w:r>
    </w:p>
    <w:p w14:paraId="246FD7A6" w14:textId="386DB116" w:rsidR="004F3254" w:rsidRPr="0095790C" w:rsidRDefault="004F3254" w:rsidP="004F3254">
      <w:pPr>
        <w:jc w:val="both"/>
        <w:rPr>
          <w:rFonts w:ascii="GHEA Grapalat" w:hAnsi="GHEA Grapalat"/>
        </w:rPr>
      </w:pPr>
      <w:r>
        <w:rPr>
          <w:rFonts w:ascii="GHEA Grapalat" w:hAnsi="GHEA Grapalat"/>
        </w:rPr>
        <w:t xml:space="preserve">                   </w:t>
      </w:r>
      <w:r w:rsidRPr="00D37A5F">
        <w:rPr>
          <w:rFonts w:ascii="GHEA Grapalat" w:hAnsi="GHEA Grapalat"/>
        </w:rPr>
        <w:t xml:space="preserve">Электронная почта </w:t>
      </w:r>
      <w:proofErr w:type="spellStart"/>
      <w:r w:rsidR="00BE33AC">
        <w:rPr>
          <w:rFonts w:ascii="GHEA Grapalat" w:hAnsi="GHEA Grapalat"/>
          <w:lang w:val="en-US"/>
        </w:rPr>
        <w:t>protender</w:t>
      </w:r>
      <w:proofErr w:type="spellEnd"/>
      <w:r w:rsidR="00BE33AC" w:rsidRPr="0095790C">
        <w:rPr>
          <w:rFonts w:ascii="GHEA Grapalat" w:hAnsi="GHEA Grapalat"/>
        </w:rPr>
        <w:t>.</w:t>
      </w:r>
      <w:proofErr w:type="spellStart"/>
      <w:r w:rsidR="00BE33AC">
        <w:rPr>
          <w:rFonts w:ascii="GHEA Grapalat" w:hAnsi="GHEA Grapalat"/>
          <w:lang w:val="en-US"/>
        </w:rPr>
        <w:t>itender</w:t>
      </w:r>
      <w:proofErr w:type="spellEnd"/>
      <w:r w:rsidR="00BE33AC" w:rsidRPr="0095790C">
        <w:rPr>
          <w:rFonts w:ascii="GHEA Grapalat" w:hAnsi="GHEA Grapalat"/>
        </w:rPr>
        <w:t>@</w:t>
      </w:r>
      <w:proofErr w:type="spellStart"/>
      <w:r w:rsidR="00BE33AC">
        <w:rPr>
          <w:rFonts w:ascii="GHEA Grapalat" w:hAnsi="GHEA Grapalat"/>
          <w:lang w:val="en-US"/>
        </w:rPr>
        <w:t>gmail</w:t>
      </w:r>
      <w:proofErr w:type="spellEnd"/>
      <w:r w:rsidR="00BE33AC" w:rsidRPr="0095790C">
        <w:rPr>
          <w:rFonts w:ascii="GHEA Grapalat" w:hAnsi="GHEA Grapalat"/>
        </w:rPr>
        <w:t>.</w:t>
      </w:r>
      <w:r w:rsidR="00BE33AC">
        <w:rPr>
          <w:rFonts w:ascii="GHEA Grapalat" w:hAnsi="GHEA Grapalat"/>
          <w:lang w:val="en-US"/>
        </w:rPr>
        <w:t>com</w:t>
      </w:r>
    </w:p>
    <w:p w14:paraId="71B0AF87" w14:textId="77777777" w:rsidR="004F3254" w:rsidRPr="00D37A5F" w:rsidRDefault="004F3254" w:rsidP="004F3254">
      <w:pPr>
        <w:jc w:val="both"/>
        <w:rPr>
          <w:rFonts w:ascii="GHEA Grapalat" w:hAnsi="GHEA Grapalat"/>
        </w:rPr>
      </w:pPr>
    </w:p>
    <w:p w14:paraId="224ABF09" w14:textId="5EEF19D8" w:rsidR="00BE33AC" w:rsidRPr="00B02E29" w:rsidRDefault="004F3254" w:rsidP="00BE33AC">
      <w:pPr>
        <w:jc w:val="both"/>
        <w:rPr>
          <w:rFonts w:ascii="GHEA Grapalat" w:hAnsi="GHEA Grapalat"/>
          <w:i/>
        </w:rPr>
      </w:pPr>
      <w:r>
        <w:rPr>
          <w:rFonts w:ascii="GHEA Grapalat" w:hAnsi="GHEA Grapalat"/>
        </w:rPr>
        <w:t xml:space="preserve">Заказчик </w:t>
      </w:r>
      <w:r w:rsidR="00BE33AC">
        <w:rPr>
          <w:rFonts w:ascii="GHEA Grapalat" w:hAnsi="GHEA Grapalat"/>
          <w:b/>
          <w:i/>
        </w:rPr>
        <w:t>“ ПОЛИКЛИНИКА ИМЕНИ КАРЛЕНА ЕСАЯНА» ГЗАО</w:t>
      </w:r>
    </w:p>
    <w:p w14:paraId="15BF5F85" w14:textId="77777777" w:rsidR="00BE33AC" w:rsidRPr="0095790C" w:rsidRDefault="00BE33AC" w:rsidP="004F3254">
      <w:pPr>
        <w:pStyle w:val="aa"/>
        <w:widowControl w:val="0"/>
        <w:spacing w:after="0"/>
        <w:ind w:right="-7" w:firstLine="567"/>
        <w:jc w:val="right"/>
        <w:rPr>
          <w:rFonts w:ascii="GHEA Grapalat" w:hAnsi="GHEA Grapalat"/>
          <w:i/>
        </w:rPr>
      </w:pPr>
    </w:p>
    <w:p w14:paraId="69C021F1" w14:textId="77777777" w:rsidR="00BE33AC" w:rsidRPr="0095790C" w:rsidRDefault="00BE33AC" w:rsidP="004F3254">
      <w:pPr>
        <w:pStyle w:val="aa"/>
        <w:widowControl w:val="0"/>
        <w:spacing w:after="0"/>
        <w:ind w:right="-7" w:firstLine="567"/>
        <w:jc w:val="right"/>
        <w:rPr>
          <w:rFonts w:ascii="GHEA Grapalat" w:hAnsi="GHEA Grapalat"/>
          <w:i/>
        </w:rPr>
      </w:pPr>
    </w:p>
    <w:p w14:paraId="0AE31656" w14:textId="77777777" w:rsidR="00BE33AC" w:rsidRPr="0095790C" w:rsidRDefault="00BE33AC" w:rsidP="004F3254">
      <w:pPr>
        <w:pStyle w:val="aa"/>
        <w:widowControl w:val="0"/>
        <w:spacing w:after="0"/>
        <w:ind w:right="-7" w:firstLine="567"/>
        <w:jc w:val="right"/>
        <w:rPr>
          <w:rFonts w:ascii="GHEA Grapalat" w:hAnsi="GHEA Grapalat"/>
          <w:i/>
        </w:rPr>
      </w:pPr>
    </w:p>
    <w:p w14:paraId="44DC976A" w14:textId="77777777" w:rsidR="00BE33AC" w:rsidRPr="0095790C" w:rsidRDefault="00BE33AC" w:rsidP="004F3254">
      <w:pPr>
        <w:pStyle w:val="aa"/>
        <w:widowControl w:val="0"/>
        <w:spacing w:after="0"/>
        <w:ind w:right="-7" w:firstLine="567"/>
        <w:jc w:val="right"/>
        <w:rPr>
          <w:rFonts w:ascii="GHEA Grapalat" w:hAnsi="GHEA Grapalat"/>
          <w:i/>
        </w:rPr>
      </w:pPr>
    </w:p>
    <w:p w14:paraId="5DA9A3DC" w14:textId="77777777" w:rsidR="00BE33AC" w:rsidRPr="0095790C" w:rsidRDefault="00BE33AC" w:rsidP="004F3254">
      <w:pPr>
        <w:pStyle w:val="aa"/>
        <w:widowControl w:val="0"/>
        <w:spacing w:after="0"/>
        <w:ind w:right="-7" w:firstLine="567"/>
        <w:jc w:val="right"/>
        <w:rPr>
          <w:rFonts w:ascii="GHEA Grapalat" w:hAnsi="GHEA Grapalat"/>
          <w:i/>
        </w:rPr>
      </w:pPr>
    </w:p>
    <w:p w14:paraId="50000D68" w14:textId="77777777" w:rsidR="00BE33AC" w:rsidRPr="0095790C" w:rsidRDefault="00BE33AC" w:rsidP="004F3254">
      <w:pPr>
        <w:pStyle w:val="aa"/>
        <w:widowControl w:val="0"/>
        <w:spacing w:after="0"/>
        <w:ind w:right="-7" w:firstLine="567"/>
        <w:jc w:val="right"/>
        <w:rPr>
          <w:rFonts w:ascii="GHEA Grapalat" w:hAnsi="GHEA Grapalat"/>
          <w:i/>
        </w:rPr>
      </w:pPr>
    </w:p>
    <w:p w14:paraId="2D0F2A7F" w14:textId="77777777" w:rsidR="00BE33AC" w:rsidRPr="0095790C" w:rsidRDefault="00BE33AC" w:rsidP="004F3254">
      <w:pPr>
        <w:pStyle w:val="aa"/>
        <w:widowControl w:val="0"/>
        <w:spacing w:after="0"/>
        <w:ind w:right="-7" w:firstLine="567"/>
        <w:jc w:val="right"/>
        <w:rPr>
          <w:rFonts w:ascii="GHEA Grapalat" w:hAnsi="GHEA Grapalat"/>
          <w:i/>
        </w:rPr>
      </w:pPr>
    </w:p>
    <w:p w14:paraId="39DE0A33" w14:textId="77777777" w:rsidR="00BE33AC" w:rsidRPr="0095790C" w:rsidRDefault="00BE33AC" w:rsidP="004F3254">
      <w:pPr>
        <w:pStyle w:val="aa"/>
        <w:widowControl w:val="0"/>
        <w:spacing w:after="0"/>
        <w:ind w:right="-7" w:firstLine="567"/>
        <w:jc w:val="right"/>
        <w:rPr>
          <w:rFonts w:ascii="GHEA Grapalat" w:hAnsi="GHEA Grapalat"/>
          <w:i/>
        </w:rPr>
      </w:pPr>
    </w:p>
    <w:p w14:paraId="163A2BFC" w14:textId="77777777" w:rsidR="00BE33AC" w:rsidRPr="0095790C" w:rsidRDefault="00BE33AC" w:rsidP="004F3254">
      <w:pPr>
        <w:pStyle w:val="aa"/>
        <w:widowControl w:val="0"/>
        <w:spacing w:after="0"/>
        <w:ind w:right="-7" w:firstLine="567"/>
        <w:jc w:val="right"/>
        <w:rPr>
          <w:rFonts w:ascii="GHEA Grapalat" w:hAnsi="GHEA Grapalat"/>
          <w:i/>
        </w:rPr>
      </w:pPr>
    </w:p>
    <w:p w14:paraId="50B613C6" w14:textId="77777777" w:rsidR="00BE33AC" w:rsidRPr="0095790C" w:rsidRDefault="00BE33AC" w:rsidP="004F3254">
      <w:pPr>
        <w:pStyle w:val="aa"/>
        <w:widowControl w:val="0"/>
        <w:spacing w:after="0"/>
        <w:ind w:right="-7" w:firstLine="567"/>
        <w:jc w:val="right"/>
        <w:rPr>
          <w:rFonts w:ascii="GHEA Grapalat" w:hAnsi="GHEA Grapalat"/>
          <w:i/>
        </w:rPr>
      </w:pPr>
    </w:p>
    <w:p w14:paraId="742179BA" w14:textId="77777777" w:rsidR="00BE33AC" w:rsidRPr="0095790C" w:rsidRDefault="00BE33AC" w:rsidP="004F3254">
      <w:pPr>
        <w:pStyle w:val="aa"/>
        <w:widowControl w:val="0"/>
        <w:spacing w:after="0"/>
        <w:ind w:right="-7" w:firstLine="567"/>
        <w:jc w:val="right"/>
        <w:rPr>
          <w:rFonts w:ascii="GHEA Grapalat" w:hAnsi="GHEA Grapalat"/>
          <w:i/>
        </w:rPr>
      </w:pPr>
    </w:p>
    <w:p w14:paraId="4347DCDD" w14:textId="77777777" w:rsidR="00BE33AC" w:rsidRPr="0095790C" w:rsidRDefault="00BE33AC" w:rsidP="004F3254">
      <w:pPr>
        <w:pStyle w:val="aa"/>
        <w:widowControl w:val="0"/>
        <w:spacing w:after="0"/>
        <w:ind w:right="-7" w:firstLine="567"/>
        <w:jc w:val="right"/>
        <w:rPr>
          <w:rFonts w:ascii="GHEA Grapalat" w:hAnsi="GHEA Grapalat"/>
          <w:i/>
        </w:rPr>
      </w:pPr>
    </w:p>
    <w:p w14:paraId="36F0F3B6" w14:textId="77777777" w:rsidR="00BE33AC" w:rsidRPr="0095790C" w:rsidRDefault="00BE33AC" w:rsidP="004F3254">
      <w:pPr>
        <w:pStyle w:val="aa"/>
        <w:widowControl w:val="0"/>
        <w:spacing w:after="0"/>
        <w:ind w:right="-7" w:firstLine="567"/>
        <w:jc w:val="right"/>
        <w:rPr>
          <w:rFonts w:ascii="GHEA Grapalat" w:hAnsi="GHEA Grapalat"/>
          <w:i/>
        </w:rPr>
      </w:pPr>
    </w:p>
    <w:p w14:paraId="54C25665" w14:textId="77777777" w:rsidR="00BE33AC" w:rsidRPr="0095790C" w:rsidRDefault="00BE33AC" w:rsidP="004F3254">
      <w:pPr>
        <w:pStyle w:val="aa"/>
        <w:widowControl w:val="0"/>
        <w:spacing w:after="0"/>
        <w:ind w:right="-7" w:firstLine="567"/>
        <w:jc w:val="right"/>
        <w:rPr>
          <w:rFonts w:ascii="GHEA Grapalat" w:hAnsi="GHEA Grapalat"/>
          <w:i/>
        </w:rPr>
      </w:pPr>
    </w:p>
    <w:p w14:paraId="3E795342" w14:textId="77777777" w:rsidR="00BE33AC" w:rsidRPr="0095790C" w:rsidRDefault="00BE33AC" w:rsidP="004F3254">
      <w:pPr>
        <w:pStyle w:val="aa"/>
        <w:widowControl w:val="0"/>
        <w:spacing w:after="0"/>
        <w:ind w:right="-7" w:firstLine="567"/>
        <w:jc w:val="right"/>
        <w:rPr>
          <w:rFonts w:ascii="GHEA Grapalat" w:hAnsi="GHEA Grapalat"/>
          <w:i/>
        </w:rPr>
      </w:pPr>
    </w:p>
    <w:p w14:paraId="4F7BDA66" w14:textId="77777777" w:rsidR="00BE33AC" w:rsidRPr="0095790C" w:rsidRDefault="00BE33AC" w:rsidP="004F3254">
      <w:pPr>
        <w:pStyle w:val="aa"/>
        <w:widowControl w:val="0"/>
        <w:spacing w:after="0"/>
        <w:ind w:right="-7" w:firstLine="567"/>
        <w:jc w:val="right"/>
        <w:rPr>
          <w:rFonts w:ascii="GHEA Grapalat" w:hAnsi="GHEA Grapalat"/>
          <w:i/>
        </w:rPr>
      </w:pPr>
    </w:p>
    <w:p w14:paraId="5D766993" w14:textId="77777777" w:rsidR="00BE33AC" w:rsidRPr="0095790C" w:rsidRDefault="00BE33AC" w:rsidP="004F3254">
      <w:pPr>
        <w:pStyle w:val="aa"/>
        <w:widowControl w:val="0"/>
        <w:spacing w:after="0"/>
        <w:ind w:right="-7" w:firstLine="567"/>
        <w:jc w:val="right"/>
        <w:rPr>
          <w:rFonts w:ascii="GHEA Grapalat" w:hAnsi="GHEA Grapalat"/>
          <w:i/>
        </w:rPr>
      </w:pPr>
    </w:p>
    <w:p w14:paraId="22BD032C" w14:textId="77777777" w:rsidR="00BE33AC" w:rsidRPr="0095790C" w:rsidRDefault="00BE33AC" w:rsidP="004F3254">
      <w:pPr>
        <w:pStyle w:val="aa"/>
        <w:widowControl w:val="0"/>
        <w:spacing w:after="0"/>
        <w:ind w:right="-7" w:firstLine="567"/>
        <w:jc w:val="right"/>
        <w:rPr>
          <w:rFonts w:ascii="GHEA Grapalat" w:hAnsi="GHEA Grapalat"/>
          <w:i/>
        </w:rPr>
      </w:pPr>
    </w:p>
    <w:p w14:paraId="482F6F7F" w14:textId="77777777" w:rsidR="00BE33AC" w:rsidRPr="0095790C" w:rsidRDefault="00BE33AC" w:rsidP="004F3254">
      <w:pPr>
        <w:pStyle w:val="aa"/>
        <w:widowControl w:val="0"/>
        <w:spacing w:after="0"/>
        <w:ind w:right="-7" w:firstLine="567"/>
        <w:jc w:val="right"/>
        <w:rPr>
          <w:rFonts w:ascii="GHEA Grapalat" w:hAnsi="GHEA Grapalat"/>
          <w:i/>
        </w:rPr>
      </w:pPr>
    </w:p>
    <w:p w14:paraId="5ED54409" w14:textId="77777777" w:rsidR="00BE33AC" w:rsidRPr="0095790C" w:rsidRDefault="00BE33AC" w:rsidP="004F3254">
      <w:pPr>
        <w:pStyle w:val="aa"/>
        <w:widowControl w:val="0"/>
        <w:spacing w:after="0"/>
        <w:ind w:right="-7" w:firstLine="567"/>
        <w:jc w:val="right"/>
        <w:rPr>
          <w:rFonts w:ascii="GHEA Grapalat" w:hAnsi="GHEA Grapalat"/>
          <w:i/>
        </w:rPr>
      </w:pPr>
    </w:p>
    <w:p w14:paraId="369FF280" w14:textId="77777777" w:rsidR="00BE33AC" w:rsidRPr="0095790C" w:rsidRDefault="00BE33AC" w:rsidP="004F3254">
      <w:pPr>
        <w:pStyle w:val="aa"/>
        <w:widowControl w:val="0"/>
        <w:spacing w:after="0"/>
        <w:ind w:right="-7" w:firstLine="567"/>
        <w:jc w:val="right"/>
        <w:rPr>
          <w:rFonts w:ascii="GHEA Grapalat" w:hAnsi="GHEA Grapalat"/>
          <w:i/>
        </w:rPr>
      </w:pPr>
    </w:p>
    <w:p w14:paraId="3126DB30" w14:textId="77777777" w:rsidR="00BE33AC" w:rsidRPr="0095790C" w:rsidRDefault="00BE33AC" w:rsidP="004F3254">
      <w:pPr>
        <w:pStyle w:val="aa"/>
        <w:widowControl w:val="0"/>
        <w:spacing w:after="0"/>
        <w:ind w:right="-7" w:firstLine="567"/>
        <w:jc w:val="right"/>
        <w:rPr>
          <w:rFonts w:ascii="GHEA Grapalat" w:hAnsi="GHEA Grapalat"/>
          <w:i/>
        </w:rPr>
      </w:pPr>
    </w:p>
    <w:p w14:paraId="3AB38D3D" w14:textId="77777777" w:rsidR="00BE33AC" w:rsidRPr="0095790C" w:rsidRDefault="00BE33AC" w:rsidP="004F3254">
      <w:pPr>
        <w:pStyle w:val="aa"/>
        <w:widowControl w:val="0"/>
        <w:spacing w:after="0"/>
        <w:ind w:right="-7" w:firstLine="567"/>
        <w:jc w:val="right"/>
        <w:rPr>
          <w:rFonts w:ascii="GHEA Grapalat" w:hAnsi="GHEA Grapalat"/>
          <w:i/>
        </w:rPr>
      </w:pPr>
    </w:p>
    <w:p w14:paraId="153E3DF8" w14:textId="77777777" w:rsidR="00BE33AC" w:rsidRPr="0095790C" w:rsidRDefault="00BE33AC" w:rsidP="004F3254">
      <w:pPr>
        <w:pStyle w:val="aa"/>
        <w:widowControl w:val="0"/>
        <w:spacing w:after="0"/>
        <w:ind w:right="-7" w:firstLine="567"/>
        <w:jc w:val="right"/>
        <w:rPr>
          <w:rFonts w:ascii="GHEA Grapalat" w:hAnsi="GHEA Grapalat"/>
          <w:i/>
        </w:rPr>
      </w:pPr>
    </w:p>
    <w:p w14:paraId="0FDC20A6" w14:textId="77777777" w:rsidR="00BE33AC" w:rsidRPr="0095790C" w:rsidRDefault="00BE33AC" w:rsidP="004F3254">
      <w:pPr>
        <w:pStyle w:val="aa"/>
        <w:widowControl w:val="0"/>
        <w:spacing w:after="0"/>
        <w:ind w:right="-7" w:firstLine="567"/>
        <w:jc w:val="right"/>
        <w:rPr>
          <w:rFonts w:ascii="GHEA Grapalat" w:hAnsi="GHEA Grapalat"/>
          <w:i/>
        </w:rPr>
      </w:pPr>
    </w:p>
    <w:p w14:paraId="0ADD33B6" w14:textId="77777777" w:rsidR="00BE33AC" w:rsidRPr="0095790C" w:rsidRDefault="00BE33AC" w:rsidP="004F3254">
      <w:pPr>
        <w:pStyle w:val="aa"/>
        <w:widowControl w:val="0"/>
        <w:spacing w:after="0"/>
        <w:ind w:right="-7" w:firstLine="567"/>
        <w:jc w:val="right"/>
        <w:rPr>
          <w:rFonts w:ascii="GHEA Grapalat" w:hAnsi="GHEA Grapalat"/>
          <w:i/>
        </w:rPr>
      </w:pPr>
    </w:p>
    <w:p w14:paraId="63157175" w14:textId="77777777" w:rsidR="00BE33AC" w:rsidRPr="0095790C" w:rsidRDefault="00BE33AC" w:rsidP="004F3254">
      <w:pPr>
        <w:pStyle w:val="aa"/>
        <w:widowControl w:val="0"/>
        <w:spacing w:after="0"/>
        <w:ind w:right="-7" w:firstLine="567"/>
        <w:jc w:val="right"/>
        <w:rPr>
          <w:rFonts w:ascii="GHEA Grapalat" w:hAnsi="GHEA Grapalat"/>
          <w:i/>
        </w:rPr>
      </w:pPr>
    </w:p>
    <w:p w14:paraId="48AE7304" w14:textId="77777777" w:rsidR="00BE33AC" w:rsidRPr="0095790C" w:rsidRDefault="00BE33AC" w:rsidP="004F3254">
      <w:pPr>
        <w:pStyle w:val="aa"/>
        <w:widowControl w:val="0"/>
        <w:spacing w:after="0"/>
        <w:ind w:right="-7" w:firstLine="567"/>
        <w:jc w:val="right"/>
        <w:rPr>
          <w:rFonts w:ascii="GHEA Grapalat" w:hAnsi="GHEA Grapalat"/>
          <w:i/>
        </w:rPr>
      </w:pPr>
    </w:p>
    <w:p w14:paraId="677F2E4D" w14:textId="77777777" w:rsidR="00BE33AC" w:rsidRPr="0095790C" w:rsidRDefault="00BE33AC" w:rsidP="004F3254">
      <w:pPr>
        <w:pStyle w:val="aa"/>
        <w:widowControl w:val="0"/>
        <w:spacing w:after="0"/>
        <w:ind w:right="-7" w:firstLine="567"/>
        <w:jc w:val="right"/>
        <w:rPr>
          <w:rFonts w:ascii="GHEA Grapalat" w:hAnsi="GHEA Grapalat"/>
          <w:i/>
        </w:rPr>
      </w:pPr>
    </w:p>
    <w:p w14:paraId="1520359D" w14:textId="77777777" w:rsidR="00BE33AC" w:rsidRPr="0095790C" w:rsidRDefault="00BE33AC" w:rsidP="004F3254">
      <w:pPr>
        <w:pStyle w:val="aa"/>
        <w:widowControl w:val="0"/>
        <w:spacing w:after="0"/>
        <w:ind w:right="-7" w:firstLine="567"/>
        <w:jc w:val="right"/>
        <w:rPr>
          <w:rFonts w:ascii="GHEA Grapalat" w:hAnsi="GHEA Grapalat"/>
          <w:i/>
        </w:rPr>
      </w:pPr>
    </w:p>
    <w:p w14:paraId="0FB58242" w14:textId="77777777" w:rsidR="00BE33AC" w:rsidRPr="0095790C" w:rsidRDefault="00BE33AC" w:rsidP="004F3254">
      <w:pPr>
        <w:pStyle w:val="aa"/>
        <w:widowControl w:val="0"/>
        <w:spacing w:after="0"/>
        <w:ind w:right="-7" w:firstLine="567"/>
        <w:jc w:val="right"/>
        <w:rPr>
          <w:rFonts w:ascii="GHEA Grapalat" w:hAnsi="GHEA Grapalat"/>
          <w:i/>
        </w:rPr>
      </w:pPr>
    </w:p>
    <w:p w14:paraId="4152D69F" w14:textId="77777777" w:rsidR="00BE33AC" w:rsidRPr="0095790C" w:rsidRDefault="00BE33AC" w:rsidP="004F3254">
      <w:pPr>
        <w:pStyle w:val="aa"/>
        <w:widowControl w:val="0"/>
        <w:spacing w:after="0"/>
        <w:ind w:right="-7" w:firstLine="567"/>
        <w:jc w:val="right"/>
        <w:rPr>
          <w:rFonts w:ascii="GHEA Grapalat" w:hAnsi="GHEA Grapalat"/>
          <w:i/>
        </w:rPr>
      </w:pPr>
    </w:p>
    <w:p w14:paraId="220077E4" w14:textId="77777777" w:rsidR="00BE33AC" w:rsidRPr="0095790C" w:rsidRDefault="00BE33AC" w:rsidP="004F3254">
      <w:pPr>
        <w:pStyle w:val="aa"/>
        <w:widowControl w:val="0"/>
        <w:spacing w:after="0"/>
        <w:ind w:right="-7" w:firstLine="567"/>
        <w:jc w:val="right"/>
        <w:rPr>
          <w:rFonts w:ascii="GHEA Grapalat" w:hAnsi="GHEA Grapalat"/>
          <w:i/>
        </w:rPr>
      </w:pPr>
    </w:p>
    <w:p w14:paraId="07042F69" w14:textId="77777777" w:rsidR="00BE33AC" w:rsidRPr="0095790C" w:rsidRDefault="00BE33AC" w:rsidP="004F3254">
      <w:pPr>
        <w:pStyle w:val="aa"/>
        <w:widowControl w:val="0"/>
        <w:spacing w:after="0"/>
        <w:ind w:right="-7" w:firstLine="567"/>
        <w:jc w:val="right"/>
        <w:rPr>
          <w:rFonts w:ascii="GHEA Grapalat" w:hAnsi="GHEA Grapalat"/>
          <w:i/>
        </w:rPr>
      </w:pPr>
    </w:p>
    <w:p w14:paraId="469B90DB" w14:textId="77777777" w:rsidR="00BE33AC" w:rsidRPr="0095790C" w:rsidRDefault="00BE33AC" w:rsidP="004F3254">
      <w:pPr>
        <w:pStyle w:val="aa"/>
        <w:widowControl w:val="0"/>
        <w:spacing w:after="0"/>
        <w:ind w:right="-7" w:firstLine="567"/>
        <w:jc w:val="right"/>
        <w:rPr>
          <w:rFonts w:ascii="GHEA Grapalat" w:hAnsi="GHEA Grapalat"/>
          <w:i/>
        </w:rPr>
      </w:pPr>
    </w:p>
    <w:p w14:paraId="591106DC" w14:textId="77777777" w:rsidR="00BE33AC" w:rsidRPr="0095790C" w:rsidRDefault="00BE33AC" w:rsidP="004F3254">
      <w:pPr>
        <w:pStyle w:val="aa"/>
        <w:widowControl w:val="0"/>
        <w:spacing w:after="0"/>
        <w:ind w:right="-7" w:firstLine="567"/>
        <w:jc w:val="right"/>
        <w:rPr>
          <w:rFonts w:ascii="GHEA Grapalat" w:hAnsi="GHEA Grapalat"/>
          <w:i/>
        </w:rPr>
      </w:pPr>
    </w:p>
    <w:p w14:paraId="7D4115F0" w14:textId="77777777" w:rsidR="00BE33AC" w:rsidRPr="0095790C" w:rsidRDefault="00BE33AC" w:rsidP="004F3254">
      <w:pPr>
        <w:pStyle w:val="aa"/>
        <w:widowControl w:val="0"/>
        <w:spacing w:after="0"/>
        <w:ind w:right="-7" w:firstLine="567"/>
        <w:jc w:val="right"/>
        <w:rPr>
          <w:rFonts w:ascii="GHEA Grapalat" w:hAnsi="GHEA Grapalat"/>
          <w:i/>
        </w:rPr>
      </w:pPr>
    </w:p>
    <w:p w14:paraId="44F3873B" w14:textId="77777777" w:rsidR="00BE33AC" w:rsidRPr="0095790C" w:rsidRDefault="00BE33AC" w:rsidP="004F3254">
      <w:pPr>
        <w:pStyle w:val="aa"/>
        <w:widowControl w:val="0"/>
        <w:spacing w:after="0"/>
        <w:ind w:right="-7" w:firstLine="567"/>
        <w:jc w:val="right"/>
        <w:rPr>
          <w:rFonts w:ascii="GHEA Grapalat" w:hAnsi="GHEA Grapalat"/>
          <w:i/>
        </w:rPr>
      </w:pPr>
    </w:p>
    <w:p w14:paraId="20586917" w14:textId="4B772F0A" w:rsidR="004F3254" w:rsidRPr="00B02E29" w:rsidRDefault="004F3254" w:rsidP="004F3254">
      <w:pPr>
        <w:pStyle w:val="aa"/>
        <w:widowControl w:val="0"/>
        <w:spacing w:after="0"/>
        <w:ind w:right="-7" w:firstLine="567"/>
        <w:jc w:val="right"/>
        <w:rPr>
          <w:rFonts w:ascii="GHEA Grapalat" w:hAnsi="GHEA Grapalat" w:cs="Sylfaen"/>
          <w:i/>
        </w:rPr>
      </w:pPr>
      <w:r w:rsidRPr="00B02E29">
        <w:rPr>
          <w:rFonts w:ascii="GHEA Grapalat" w:hAnsi="GHEA Grapalat"/>
          <w:i/>
        </w:rPr>
        <w:t>Утверждено</w:t>
      </w:r>
    </w:p>
    <w:p w14:paraId="7AC44CED" w14:textId="67658DA4" w:rsidR="004F3254" w:rsidRPr="00B02E29" w:rsidRDefault="004F3254" w:rsidP="004F3254">
      <w:pPr>
        <w:pStyle w:val="aa"/>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sidR="00B1339B">
        <w:rPr>
          <w:rFonts w:ascii="GHEA Grapalat" w:hAnsi="GHEA Grapalat"/>
          <w:i/>
        </w:rPr>
        <w:t xml:space="preserve">№ 2 от </w:t>
      </w:r>
      <w:r w:rsidR="00490793" w:rsidRPr="00490793">
        <w:rPr>
          <w:rFonts w:ascii="GHEA Grapalat" w:hAnsi="GHEA Grapalat"/>
          <w:i/>
        </w:rPr>
        <w:t>17.12</w:t>
      </w:r>
      <w:r>
        <w:rPr>
          <w:rFonts w:ascii="GHEA Grapalat" w:hAnsi="GHEA Grapalat"/>
          <w:i/>
        </w:rPr>
        <w:t>.</w:t>
      </w:r>
      <w:r w:rsidRPr="00B02E29">
        <w:rPr>
          <w:rFonts w:ascii="GHEA Grapalat" w:hAnsi="GHEA Grapalat"/>
          <w:i/>
        </w:rPr>
        <w:t>20</w:t>
      </w:r>
      <w:r w:rsidR="0095790C">
        <w:rPr>
          <w:rFonts w:ascii="GHEA Grapalat" w:hAnsi="GHEA Grapalat"/>
          <w:i/>
          <w:lang w:val="hy-AM"/>
        </w:rPr>
        <w:t>2</w:t>
      </w:r>
      <w:r w:rsidR="00490793">
        <w:rPr>
          <w:rFonts w:ascii="GHEA Grapalat" w:hAnsi="GHEA Grapalat"/>
          <w:i/>
          <w:lang w:val="hy-AM"/>
        </w:rPr>
        <w:t>5</w:t>
      </w:r>
      <w:r w:rsidRPr="00B02E29">
        <w:rPr>
          <w:rFonts w:ascii="GHEA Grapalat" w:hAnsi="GHEA Grapalat"/>
          <w:i/>
        </w:rPr>
        <w:t>.</w:t>
      </w:r>
    </w:p>
    <w:p w14:paraId="57C81B6E" w14:textId="5F73A166" w:rsidR="004F3254" w:rsidRPr="00490793" w:rsidRDefault="004F3254" w:rsidP="004F3254">
      <w:pPr>
        <w:pStyle w:val="a3"/>
        <w:widowControl w:val="0"/>
        <w:spacing w:line="240" w:lineRule="auto"/>
        <w:ind w:firstLine="0"/>
        <w:jc w:val="right"/>
        <w:rPr>
          <w:rFonts w:ascii="GHEA Grapalat" w:hAnsi="GHEA Grapalat"/>
          <w:b/>
          <w:i w:val="0"/>
          <w:sz w:val="24"/>
          <w:szCs w:val="24"/>
        </w:rPr>
      </w:pPr>
      <w:r w:rsidRPr="00B02E29">
        <w:rPr>
          <w:rFonts w:ascii="GHEA Grapalat" w:hAnsi="GHEA Grapalat"/>
          <w:i w:val="0"/>
        </w:rPr>
        <w:t>запроса</w:t>
      </w:r>
      <w:r>
        <w:rPr>
          <w:rFonts w:ascii="GHEA Grapalat" w:hAnsi="GHEA Grapalat"/>
          <w:i w:val="0"/>
        </w:rPr>
        <w:t xml:space="preserve"> </w:t>
      </w:r>
      <w:r w:rsidRPr="00B02E29">
        <w:rPr>
          <w:rFonts w:ascii="GHEA Grapalat" w:hAnsi="GHEA Grapalat"/>
          <w:i w:val="0"/>
        </w:rPr>
        <w:t>котировок</w:t>
      </w:r>
      <w:r>
        <w:rPr>
          <w:rFonts w:ascii="GHEA Grapalat" w:hAnsi="GHEA Grapalat"/>
          <w:i w:val="0"/>
        </w:rPr>
        <w:t xml:space="preserve"> </w:t>
      </w:r>
      <w:r w:rsidRPr="00B02E29">
        <w:rPr>
          <w:rFonts w:ascii="GHEA Grapalat" w:hAnsi="GHEA Grapalat"/>
          <w:i w:val="0"/>
        </w:rPr>
        <w:t>под</w:t>
      </w:r>
      <w:r>
        <w:rPr>
          <w:rFonts w:ascii="GHEA Grapalat" w:hAnsi="GHEA Grapalat"/>
          <w:i w:val="0"/>
        </w:rPr>
        <w:t xml:space="preserve"> </w:t>
      </w:r>
      <w:r w:rsidRPr="00B02E29">
        <w:rPr>
          <w:rFonts w:ascii="GHEA Grapalat" w:hAnsi="GHEA Grapalat"/>
          <w:i w:val="0"/>
        </w:rPr>
        <w:t>кодом</w:t>
      </w:r>
      <w:r>
        <w:rPr>
          <w:rFonts w:ascii="GHEA Grapalat" w:hAnsi="GHEA Grapalat"/>
          <w:i w:val="0"/>
        </w:rPr>
        <w:t xml:space="preserve"> </w:t>
      </w:r>
      <w:r w:rsidR="00BE10EE">
        <w:rPr>
          <w:rFonts w:ascii="GHEA Grapalat" w:hAnsi="GHEA Grapalat"/>
          <w:b/>
          <w:i w:val="0"/>
          <w:sz w:val="24"/>
          <w:szCs w:val="24"/>
        </w:rPr>
        <w:t>KEAP- GHATsDzB-MAQ-2</w:t>
      </w:r>
      <w:r w:rsidR="00490793" w:rsidRPr="00490793">
        <w:rPr>
          <w:rFonts w:ascii="GHEA Grapalat" w:hAnsi="GHEA Grapalat"/>
          <w:b/>
          <w:i w:val="0"/>
          <w:sz w:val="24"/>
          <w:szCs w:val="24"/>
        </w:rPr>
        <w:t>6/01</w:t>
      </w:r>
    </w:p>
    <w:p w14:paraId="4491A80F" w14:textId="32D12434" w:rsidR="00096865" w:rsidRPr="009044F1" w:rsidRDefault="00096865" w:rsidP="004F3254">
      <w:pPr>
        <w:pStyle w:val="a3"/>
        <w:widowControl w:val="0"/>
        <w:spacing w:line="240" w:lineRule="auto"/>
        <w:ind w:left="3969" w:firstLine="0"/>
        <w:rPr>
          <w:rFonts w:ascii="GHEA Grapalat" w:hAnsi="GHEA Grapalat"/>
        </w:rPr>
      </w:pPr>
    </w:p>
    <w:p w14:paraId="22E92A35" w14:textId="77777777" w:rsidR="00096865" w:rsidRPr="003A1EBB" w:rsidRDefault="00096865" w:rsidP="00D87EF3">
      <w:pPr>
        <w:pStyle w:val="aa"/>
        <w:widowControl w:val="0"/>
        <w:spacing w:after="0"/>
        <w:ind w:right="-7" w:firstLine="567"/>
        <w:jc w:val="center"/>
        <w:rPr>
          <w:rFonts w:ascii="GHEA Grapalat" w:hAnsi="GHEA Grapalat"/>
        </w:rPr>
      </w:pPr>
    </w:p>
    <w:p w14:paraId="6604F62A" w14:textId="77777777" w:rsidR="000763E5" w:rsidRPr="003A1EBB" w:rsidRDefault="000763E5" w:rsidP="00D87EF3">
      <w:pPr>
        <w:pStyle w:val="aa"/>
        <w:widowControl w:val="0"/>
        <w:spacing w:after="0"/>
        <w:ind w:right="-7" w:firstLine="567"/>
        <w:jc w:val="center"/>
        <w:rPr>
          <w:rFonts w:ascii="GHEA Grapalat" w:hAnsi="GHEA Grapalat"/>
        </w:rPr>
      </w:pPr>
    </w:p>
    <w:p w14:paraId="67648AF6" w14:textId="77777777" w:rsidR="00D12E3B" w:rsidRDefault="00D12E3B" w:rsidP="00D87EF3">
      <w:pPr>
        <w:pStyle w:val="aa"/>
        <w:widowControl w:val="0"/>
        <w:spacing w:after="0"/>
        <w:ind w:right="-7" w:firstLine="567"/>
        <w:jc w:val="center"/>
        <w:rPr>
          <w:rFonts w:ascii="GHEA Grapalat" w:hAnsi="GHEA Grapalat"/>
          <w:i/>
        </w:rPr>
      </w:pPr>
    </w:p>
    <w:p w14:paraId="1733FA2D" w14:textId="77777777" w:rsidR="00D12E3B" w:rsidRDefault="00D12E3B" w:rsidP="00D87EF3">
      <w:pPr>
        <w:pStyle w:val="aa"/>
        <w:widowControl w:val="0"/>
        <w:spacing w:after="0"/>
        <w:ind w:right="-7" w:firstLine="567"/>
        <w:jc w:val="center"/>
        <w:rPr>
          <w:rFonts w:ascii="GHEA Grapalat" w:hAnsi="GHEA Grapalat"/>
          <w:i/>
        </w:rPr>
      </w:pPr>
    </w:p>
    <w:p w14:paraId="40115F06" w14:textId="77777777" w:rsidR="00D12E3B" w:rsidRDefault="00D12E3B" w:rsidP="00D87EF3">
      <w:pPr>
        <w:pStyle w:val="aa"/>
        <w:widowControl w:val="0"/>
        <w:spacing w:after="0"/>
        <w:ind w:right="-7" w:firstLine="567"/>
        <w:jc w:val="center"/>
        <w:rPr>
          <w:rFonts w:ascii="GHEA Grapalat" w:hAnsi="GHEA Grapalat"/>
          <w:i/>
        </w:rPr>
      </w:pPr>
    </w:p>
    <w:p w14:paraId="75773860" w14:textId="77777777" w:rsidR="00D12E3B" w:rsidRDefault="00D12E3B" w:rsidP="00D87EF3">
      <w:pPr>
        <w:pStyle w:val="aa"/>
        <w:widowControl w:val="0"/>
        <w:spacing w:after="0"/>
        <w:ind w:right="-7" w:firstLine="567"/>
        <w:jc w:val="center"/>
        <w:rPr>
          <w:rFonts w:ascii="GHEA Grapalat" w:hAnsi="GHEA Grapalat"/>
          <w:i/>
        </w:rPr>
      </w:pPr>
    </w:p>
    <w:p w14:paraId="610BB1CE" w14:textId="72F61D12" w:rsidR="004F3254" w:rsidRPr="00B02E29" w:rsidRDefault="00BE33AC" w:rsidP="004F3254">
      <w:pPr>
        <w:pStyle w:val="aa"/>
        <w:widowControl w:val="0"/>
        <w:spacing w:after="0"/>
        <w:ind w:right="-7"/>
        <w:jc w:val="center"/>
        <w:rPr>
          <w:rFonts w:ascii="GHEA Grapalat" w:hAnsi="GHEA Grapalat"/>
        </w:rPr>
      </w:pPr>
      <w:r>
        <w:rPr>
          <w:rFonts w:ascii="GHEA Grapalat" w:hAnsi="GHEA Grapalat"/>
          <w:b/>
        </w:rPr>
        <w:t>“ ПОЛИКЛИНИКА ИМЕНИ КАРЛЕНА ЕСАЯНА» ГЗАО</w:t>
      </w:r>
    </w:p>
    <w:p w14:paraId="18B12154" w14:textId="77777777" w:rsidR="004F3254" w:rsidRPr="00B02E29" w:rsidRDefault="004F3254" w:rsidP="004F3254">
      <w:pPr>
        <w:pStyle w:val="aa"/>
        <w:widowControl w:val="0"/>
        <w:spacing w:after="0"/>
        <w:ind w:right="-7"/>
        <w:jc w:val="center"/>
        <w:rPr>
          <w:rFonts w:ascii="GHEA Grapalat" w:hAnsi="GHEA Grapalat"/>
        </w:rPr>
      </w:pPr>
    </w:p>
    <w:p w14:paraId="5E583FCC" w14:textId="77777777" w:rsidR="004F3254" w:rsidRPr="00A92F39" w:rsidRDefault="004F3254" w:rsidP="004F3254">
      <w:pPr>
        <w:pStyle w:val="aa"/>
        <w:widowControl w:val="0"/>
        <w:spacing w:after="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r>
        <w:rPr>
          <w:rFonts w:ascii="GHEA Grapalat" w:hAnsi="GHEA Grapalat"/>
          <w:lang w:val="hy-AM"/>
        </w:rPr>
        <w:t xml:space="preserve"> </w:t>
      </w:r>
      <w:r>
        <w:rPr>
          <w:rFonts w:ascii="GHEA Grapalat" w:hAnsi="GHEA Grapalat"/>
        </w:rPr>
        <w:t xml:space="preserve">С </w:t>
      </w:r>
      <w:r w:rsidRPr="00A92F39">
        <w:rPr>
          <w:rFonts w:ascii="GHEA Grapalat" w:hAnsi="GHEA Grapalat"/>
        </w:rPr>
        <w:t>ВНЕСЕНИ</w:t>
      </w:r>
      <w:r>
        <w:rPr>
          <w:rFonts w:ascii="GHEA Grapalat" w:hAnsi="GHEA Grapalat"/>
        </w:rPr>
        <w:t>ЯМИ</w:t>
      </w:r>
      <w:r w:rsidRPr="00A92F39">
        <w:rPr>
          <w:rFonts w:ascii="GHEA Grapalat" w:hAnsi="GHEA Grapalat"/>
        </w:rPr>
        <w:t xml:space="preserve"> </w:t>
      </w:r>
      <w:r>
        <w:rPr>
          <w:rFonts w:ascii="GHEA Grapalat" w:hAnsi="GHEA Grapalat"/>
        </w:rPr>
        <w:t>ИЗМЕМЕНИЙ</w:t>
      </w:r>
    </w:p>
    <w:p w14:paraId="7A945C5B" w14:textId="77777777" w:rsidR="004F3254" w:rsidRPr="00B02E29" w:rsidRDefault="004F3254" w:rsidP="004F3254">
      <w:pPr>
        <w:pStyle w:val="aa"/>
        <w:widowControl w:val="0"/>
        <w:spacing w:after="0"/>
        <w:ind w:right="-7"/>
        <w:jc w:val="center"/>
        <w:rPr>
          <w:rFonts w:ascii="GHEA Grapalat" w:hAnsi="GHEA Grapalat" w:cs="Sylfaen"/>
        </w:rPr>
      </w:pPr>
    </w:p>
    <w:p w14:paraId="28A81ACD" w14:textId="77777777" w:rsidR="004F3254" w:rsidRPr="00B02E29" w:rsidRDefault="004F3254" w:rsidP="004F3254">
      <w:pPr>
        <w:pStyle w:val="aa"/>
        <w:widowControl w:val="0"/>
        <w:spacing w:after="0"/>
        <w:ind w:right="-7"/>
        <w:jc w:val="center"/>
        <w:rPr>
          <w:rFonts w:ascii="GHEA Grapalat" w:hAnsi="GHEA Grapalat" w:cs="Sylfaen"/>
        </w:rPr>
      </w:pPr>
    </w:p>
    <w:p w14:paraId="5418FB2B" w14:textId="6ED79ED9" w:rsidR="004F3254" w:rsidRPr="00B02E29" w:rsidRDefault="004F3254" w:rsidP="004F3254">
      <w:pPr>
        <w:pStyle w:val="aa"/>
        <w:widowControl w:val="0"/>
        <w:spacing w:after="0"/>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0004000B" w:rsidRPr="0004000B">
        <w:rPr>
          <w:rFonts w:ascii="GHEA Grapalat" w:hAnsi="GHEA Grapalat"/>
        </w:rPr>
        <w:t>ОЧИЩАЮЩИЙ</w:t>
      </w:r>
      <w:r>
        <w:rPr>
          <w:rFonts w:ascii="GHEA Grapalat" w:hAnsi="GHEA Grapalat"/>
        </w:rPr>
        <w:t xml:space="preserve"> УСЛУГ</w:t>
      </w:r>
      <w:r w:rsidRPr="00B02E29">
        <w:rPr>
          <w:rFonts w:ascii="GHEA Grapalat" w:hAnsi="GHEA Grapalat"/>
        </w:rPr>
        <w:t xml:space="preserve"> 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00BE33AC">
        <w:rPr>
          <w:rFonts w:ascii="GHEA Grapalat" w:hAnsi="GHEA Grapalat"/>
        </w:rPr>
        <w:t>“ ПОЛИКЛИНИКА ИМЕНИ КАРЛЕНА ЕСАЯНА» ГЗАО</w:t>
      </w:r>
    </w:p>
    <w:p w14:paraId="029A5D22" w14:textId="49E2D8CA" w:rsidR="000763E5" w:rsidRDefault="000763E5" w:rsidP="00D87EF3">
      <w:pPr>
        <w:rPr>
          <w:rFonts w:ascii="GHEA Grapalat" w:hAnsi="GHEA Grapalat"/>
        </w:rPr>
      </w:pPr>
    </w:p>
    <w:p w14:paraId="76F38B9C" w14:textId="77777777" w:rsidR="001A43A4" w:rsidRPr="009044F1" w:rsidRDefault="00096865" w:rsidP="00D87EF3">
      <w:pPr>
        <w:widowControl w:val="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83FCA98" w14:textId="77777777" w:rsidR="00160AE4" w:rsidRPr="009044F1" w:rsidRDefault="00994A77" w:rsidP="00D87EF3">
      <w:pPr>
        <w:widowControl w:val="0"/>
        <w:ind w:firstLine="567"/>
        <w:jc w:val="center"/>
        <w:rPr>
          <w:rFonts w:ascii="GHEA Grapalat" w:hAnsi="GHEA Grapalat" w:cs="Sylfaen"/>
          <w:b/>
        </w:rPr>
      </w:pPr>
      <w:r w:rsidRPr="009044F1">
        <w:rPr>
          <w:rFonts w:ascii="GHEA Grapalat" w:hAnsi="GHEA Grapalat"/>
        </w:rPr>
        <w:br w:type="page"/>
      </w:r>
    </w:p>
    <w:p w14:paraId="424C21C7" w14:textId="77777777" w:rsidR="00160AE4" w:rsidRPr="009044F1" w:rsidRDefault="00160AE4" w:rsidP="00D87EF3">
      <w:pPr>
        <w:widowControl w:val="0"/>
        <w:jc w:val="center"/>
        <w:rPr>
          <w:rFonts w:ascii="GHEA Grapalat" w:hAnsi="GHEA Grapalat"/>
          <w:b/>
        </w:rPr>
      </w:pPr>
      <w:r w:rsidRPr="009044F1">
        <w:rPr>
          <w:rFonts w:ascii="GHEA Grapalat" w:hAnsi="GHEA Grapalat"/>
          <w:b/>
        </w:rPr>
        <w:lastRenderedPageBreak/>
        <w:t>СОДЕРЖАНИЕ</w:t>
      </w:r>
    </w:p>
    <w:p w14:paraId="7DB8B32B" w14:textId="77777777" w:rsidR="00160AE4" w:rsidRPr="009044F1" w:rsidRDefault="00160AE4" w:rsidP="00D87EF3">
      <w:pPr>
        <w:widowControl w:val="0"/>
        <w:ind w:firstLine="567"/>
        <w:jc w:val="center"/>
        <w:rPr>
          <w:rFonts w:ascii="GHEA Grapalat" w:hAnsi="GHEA Grapalat"/>
          <w:i/>
        </w:rPr>
      </w:pPr>
    </w:p>
    <w:p w14:paraId="62D660FE" w14:textId="2DB1743B" w:rsidR="004F3254" w:rsidRPr="008D1D27" w:rsidRDefault="004F3254" w:rsidP="004F3254">
      <w:pPr>
        <w:pStyle w:val="aa"/>
        <w:widowControl w:val="0"/>
        <w:spacing w:after="0"/>
        <w:ind w:right="-7"/>
        <w:jc w:val="center"/>
        <w:rPr>
          <w:rFonts w:ascii="GHEA Grapalat" w:hAnsi="GHEA Grapalat"/>
          <w:b/>
        </w:rPr>
      </w:pPr>
      <w:r w:rsidRPr="00B02E29">
        <w:rPr>
          <w:rFonts w:ascii="GHEA Grapalat" w:hAnsi="GHEA Grapalat"/>
          <w:b/>
        </w:rPr>
        <w:t>ПРИГЛАШЕНИЯ</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r w:rsidRPr="008E5CF8">
        <w:rPr>
          <w:rFonts w:ascii="GHEA Grapalat" w:hAnsi="GHEA Grapalat"/>
          <w:b/>
        </w:rPr>
        <w:br/>
      </w:r>
      <w:r w:rsidRPr="00B02E29">
        <w:rPr>
          <w:rFonts w:ascii="GHEA Grapalat" w:hAnsi="GHEA Grapalat"/>
          <w:b/>
        </w:rPr>
        <w:t>ОБЪЯВЛЕННЫЙ</w:t>
      </w:r>
      <w:r>
        <w:rPr>
          <w:rFonts w:ascii="GHEA Grapalat" w:hAnsi="GHEA Grapalat"/>
          <w:b/>
        </w:rPr>
        <w:t xml:space="preserve"> </w:t>
      </w:r>
      <w:r w:rsidRPr="00B02E29">
        <w:rPr>
          <w:rFonts w:ascii="GHEA Grapalat" w:hAnsi="GHEA Grapalat"/>
          <w:b/>
        </w:rPr>
        <w:t>С</w:t>
      </w:r>
      <w:r>
        <w:rPr>
          <w:rFonts w:ascii="GHEA Grapalat" w:hAnsi="GHEA Grapalat"/>
          <w:b/>
        </w:rPr>
        <w:t xml:space="preserve"> </w:t>
      </w:r>
      <w:r w:rsidRPr="00B02E29">
        <w:rPr>
          <w:rFonts w:ascii="GHEA Grapalat" w:hAnsi="GHEA Grapalat"/>
          <w:b/>
        </w:rPr>
        <w:t>ЦЕЛЬЮ</w:t>
      </w:r>
      <w:r>
        <w:rPr>
          <w:rFonts w:ascii="GHEA Grapalat" w:hAnsi="GHEA Grapalat"/>
          <w:b/>
        </w:rPr>
        <w:t xml:space="preserve"> </w:t>
      </w:r>
      <w:r w:rsidRPr="008D1D27">
        <w:rPr>
          <w:rFonts w:ascii="GHEA Grapalat" w:hAnsi="GHEA Grapalat"/>
          <w:b/>
        </w:rPr>
        <w:t xml:space="preserve">ПРИОБРЕТЕНИЯ </w:t>
      </w:r>
      <w:r>
        <w:rPr>
          <w:rFonts w:ascii="GHEA Grapalat" w:hAnsi="GHEA Grapalat"/>
          <w:b/>
        </w:rPr>
        <w:t>ОХРАННЫХ УСЛУГ</w:t>
      </w:r>
      <w:r w:rsidRPr="008D1D27">
        <w:rPr>
          <w:rFonts w:ascii="GHEA Grapalat" w:hAnsi="GHEA Grapalat"/>
          <w:b/>
        </w:rPr>
        <w:t xml:space="preserve"> ДЛЯ НУЖД </w:t>
      </w:r>
      <w:r w:rsidR="00BE33AC">
        <w:rPr>
          <w:rFonts w:ascii="GHEA Grapalat" w:hAnsi="GHEA Grapalat"/>
          <w:b/>
        </w:rPr>
        <w:t>“ ПОЛИКЛИНИКА ИМЕНИ КАРЛЕНА ЕСАЯНА» ГЗАО</w:t>
      </w:r>
    </w:p>
    <w:p w14:paraId="5A2E46AF" w14:textId="77777777" w:rsidR="00C67E80" w:rsidRPr="009044F1" w:rsidRDefault="00C67E80" w:rsidP="00D87EF3">
      <w:pPr>
        <w:widowControl w:val="0"/>
        <w:jc w:val="center"/>
        <w:rPr>
          <w:rFonts w:ascii="GHEA Grapalat" w:hAnsi="GHEA Grapalat" w:cs="Sylfaen"/>
          <w:b/>
        </w:rPr>
      </w:pPr>
    </w:p>
    <w:p w14:paraId="3C5A9532" w14:textId="77777777" w:rsidR="00096865" w:rsidRPr="008842CE" w:rsidRDefault="00096865" w:rsidP="00D87EF3">
      <w:pPr>
        <w:widowControl w:val="0"/>
        <w:jc w:val="center"/>
        <w:rPr>
          <w:rFonts w:ascii="GHEA Grapalat" w:hAnsi="GHEA Grapalat"/>
          <w:b/>
        </w:rPr>
      </w:pPr>
      <w:r w:rsidRPr="009044F1">
        <w:rPr>
          <w:rFonts w:ascii="GHEA Grapalat" w:hAnsi="GHEA Grapalat"/>
          <w:b/>
        </w:rPr>
        <w:t>ЧАСТЬ I.</w:t>
      </w:r>
    </w:p>
    <w:p w14:paraId="7A1A6F09" w14:textId="77777777" w:rsidR="002E069D" w:rsidRPr="008842CE" w:rsidRDefault="002E069D" w:rsidP="00D87EF3">
      <w:pPr>
        <w:widowControl w:val="0"/>
        <w:jc w:val="center"/>
        <w:rPr>
          <w:rFonts w:ascii="GHEA Grapalat" w:hAnsi="GHEA Grapalat"/>
        </w:rPr>
      </w:pPr>
    </w:p>
    <w:p w14:paraId="63229E3C" w14:textId="77777777" w:rsidR="00096865" w:rsidRPr="009044F1" w:rsidRDefault="00096865" w:rsidP="00D87EF3">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421D4847" w14:textId="77777777" w:rsidR="00096865" w:rsidRPr="009044F1" w:rsidRDefault="00096865" w:rsidP="00D87EF3">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86A9585" w14:textId="77777777" w:rsidR="00096865" w:rsidRPr="00543BAE" w:rsidRDefault="00096865" w:rsidP="00D87EF3">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2BF70554" w14:textId="77777777" w:rsidR="00087A30" w:rsidRPr="009044F1" w:rsidRDefault="00096865" w:rsidP="00D87EF3">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E9444A7" w14:textId="77777777" w:rsidR="00096865" w:rsidRPr="009044F1" w:rsidRDefault="00543BAE" w:rsidP="00D87EF3">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591A8C0A" w14:textId="77777777" w:rsidR="00096865" w:rsidRPr="009044F1" w:rsidRDefault="00087A30" w:rsidP="00D87EF3">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540634D" w14:textId="00F47768" w:rsidR="00096865" w:rsidRPr="008842CE" w:rsidRDefault="004F3254" w:rsidP="00D87EF3">
      <w:pPr>
        <w:widowControl w:val="0"/>
        <w:tabs>
          <w:tab w:val="left" w:pos="1134"/>
        </w:tabs>
        <w:ind w:left="1134" w:hanging="567"/>
        <w:jc w:val="both"/>
        <w:rPr>
          <w:rFonts w:ascii="GHEA Grapalat" w:hAnsi="GHEA Grapalat" w:cs="Sylfaen"/>
        </w:rPr>
      </w:pPr>
      <w:r>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14:paraId="622E4B3A" w14:textId="2B0594E7" w:rsidR="00096865" w:rsidRPr="003A1EBB" w:rsidRDefault="004F3254" w:rsidP="00D87EF3">
      <w:pPr>
        <w:widowControl w:val="0"/>
        <w:tabs>
          <w:tab w:val="left" w:pos="1134"/>
        </w:tabs>
        <w:ind w:left="1134" w:hanging="567"/>
        <w:jc w:val="both"/>
        <w:rPr>
          <w:rFonts w:ascii="GHEA Grapalat" w:hAnsi="GHEA Grapalat"/>
        </w:rPr>
      </w:pPr>
      <w:r>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14:paraId="2508CA23" w14:textId="1047EEC1" w:rsidR="00096865" w:rsidRPr="009044F1" w:rsidRDefault="004F3254" w:rsidP="00D87EF3">
      <w:pPr>
        <w:widowControl w:val="0"/>
        <w:tabs>
          <w:tab w:val="left" w:pos="1134"/>
        </w:tabs>
        <w:ind w:left="1134" w:hanging="567"/>
        <w:jc w:val="both"/>
        <w:rPr>
          <w:rFonts w:ascii="GHEA Grapalat" w:hAnsi="GHEA Grapalat"/>
        </w:rPr>
      </w:pPr>
      <w:r>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00087A30" w:rsidRPr="009044F1">
        <w:rPr>
          <w:rFonts w:ascii="GHEA Grapalat" w:hAnsi="GHEA Grapalat"/>
        </w:rPr>
        <w:t xml:space="preserve"> </w:t>
      </w:r>
    </w:p>
    <w:p w14:paraId="5D3F60ED" w14:textId="1B3FFCB6" w:rsidR="00096865" w:rsidRPr="003A1EBB" w:rsidRDefault="00096865" w:rsidP="00D87EF3">
      <w:pPr>
        <w:widowControl w:val="0"/>
        <w:tabs>
          <w:tab w:val="left" w:pos="1134"/>
        </w:tabs>
        <w:ind w:left="1134" w:hanging="567"/>
        <w:jc w:val="both"/>
        <w:rPr>
          <w:rFonts w:ascii="GHEA Grapalat" w:hAnsi="GHEA Grapalat"/>
        </w:rPr>
      </w:pPr>
      <w:r w:rsidRPr="009044F1">
        <w:rPr>
          <w:rFonts w:ascii="GHEA Grapalat" w:hAnsi="GHEA Grapalat"/>
        </w:rPr>
        <w:t>1</w:t>
      </w:r>
      <w:r w:rsidR="004F3254">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6376577C" w14:textId="11716128" w:rsidR="00096865" w:rsidRPr="00543BAE" w:rsidRDefault="00096865" w:rsidP="00D87EF3">
      <w:pPr>
        <w:widowControl w:val="0"/>
        <w:tabs>
          <w:tab w:val="left" w:pos="1134"/>
        </w:tabs>
        <w:ind w:left="1134" w:hanging="567"/>
        <w:jc w:val="both"/>
        <w:rPr>
          <w:rFonts w:ascii="GHEA Grapalat" w:hAnsi="GHEA Grapalat"/>
        </w:rPr>
      </w:pPr>
      <w:r w:rsidRPr="009044F1">
        <w:rPr>
          <w:rFonts w:ascii="GHEA Grapalat" w:hAnsi="GHEA Grapalat"/>
        </w:rPr>
        <w:t>1</w:t>
      </w:r>
      <w:r w:rsidR="004F325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4E0725C2" w14:textId="77777777" w:rsidR="00520F57" w:rsidRDefault="00520F57" w:rsidP="00D87EF3">
      <w:pPr>
        <w:widowControl w:val="0"/>
        <w:jc w:val="center"/>
        <w:rPr>
          <w:rFonts w:ascii="GHEA Grapalat" w:hAnsi="GHEA Grapalat"/>
          <w:b/>
        </w:rPr>
      </w:pPr>
    </w:p>
    <w:p w14:paraId="03406B08" w14:textId="77777777" w:rsidR="00520F57" w:rsidRDefault="00520F57" w:rsidP="00D87EF3">
      <w:pPr>
        <w:widowControl w:val="0"/>
        <w:jc w:val="center"/>
        <w:rPr>
          <w:rFonts w:ascii="GHEA Grapalat" w:hAnsi="GHEA Grapalat"/>
          <w:b/>
        </w:rPr>
      </w:pPr>
    </w:p>
    <w:p w14:paraId="5956C66E" w14:textId="77777777" w:rsidR="008842CE" w:rsidRPr="00374F4A" w:rsidRDefault="00CA590C" w:rsidP="00D87EF3">
      <w:pPr>
        <w:widowControl w:val="0"/>
        <w:jc w:val="center"/>
        <w:rPr>
          <w:rFonts w:ascii="GHEA Grapalat" w:hAnsi="GHEA Grapalat"/>
          <w:b/>
        </w:rPr>
      </w:pPr>
      <w:r>
        <w:rPr>
          <w:rFonts w:ascii="GHEA Grapalat" w:hAnsi="GHEA Grapalat"/>
          <w:b/>
        </w:rPr>
        <w:t xml:space="preserve">ЧАСТЬ II. </w:t>
      </w:r>
    </w:p>
    <w:p w14:paraId="71075076" w14:textId="77777777" w:rsidR="008842CE" w:rsidRPr="00374F4A" w:rsidRDefault="008842CE" w:rsidP="00D87EF3">
      <w:pPr>
        <w:widowControl w:val="0"/>
        <w:jc w:val="center"/>
        <w:rPr>
          <w:rFonts w:ascii="GHEA Grapalat" w:hAnsi="GHEA Grapalat"/>
          <w:b/>
        </w:rPr>
      </w:pPr>
    </w:p>
    <w:p w14:paraId="40A6C24B" w14:textId="3A5D2F43" w:rsidR="00096865" w:rsidRDefault="00096865" w:rsidP="00D87EF3">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66A21">
        <w:rPr>
          <w:rFonts w:ascii="GHEA Grapalat" w:hAnsi="GHEA Grapalat"/>
          <w:b/>
        </w:rPr>
        <w:t>ЗАПРОС КАТИРОВОК</w:t>
      </w:r>
    </w:p>
    <w:p w14:paraId="587881CC" w14:textId="77777777" w:rsidR="00520F57" w:rsidRPr="008842CE" w:rsidRDefault="00520F57" w:rsidP="00D87EF3">
      <w:pPr>
        <w:widowControl w:val="0"/>
        <w:jc w:val="center"/>
        <w:rPr>
          <w:rFonts w:ascii="GHEA Grapalat" w:hAnsi="GHEA Grapalat"/>
          <w:b/>
        </w:rPr>
      </w:pPr>
    </w:p>
    <w:p w14:paraId="2218650C" w14:textId="77777777" w:rsidR="00096865" w:rsidRPr="003A1EBB" w:rsidRDefault="00096865" w:rsidP="00D87EF3">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CE95374" w14:textId="77777777" w:rsidR="00096865" w:rsidRPr="003A1EBB" w:rsidRDefault="00543BAE" w:rsidP="00D87EF3">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E3357AA" w14:textId="7DC352F0" w:rsidR="0061522D" w:rsidRPr="00625529" w:rsidRDefault="00450C30" w:rsidP="00D87EF3">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F3254">
        <w:rPr>
          <w:rFonts w:ascii="GHEA Grapalat" w:hAnsi="GHEA Grapalat"/>
        </w:rPr>
        <w:t>5</w:t>
      </w:r>
    </w:p>
    <w:p w14:paraId="52B6FC62" w14:textId="77777777" w:rsidR="00E17B7F" w:rsidRDefault="00E17B7F" w:rsidP="00D87EF3">
      <w:pPr>
        <w:rPr>
          <w:rFonts w:ascii="GHEA Grapalat" w:hAnsi="GHEA Grapalat"/>
          <w:spacing w:val="-6"/>
        </w:rPr>
      </w:pPr>
      <w:r>
        <w:rPr>
          <w:rFonts w:ascii="GHEA Grapalat" w:hAnsi="GHEA Grapalat"/>
          <w:spacing w:val="-6"/>
        </w:rPr>
        <w:br w:type="page"/>
      </w:r>
    </w:p>
    <w:p w14:paraId="50FD1D75" w14:textId="142A4CA7" w:rsidR="00096865" w:rsidRPr="006D2DF7" w:rsidRDefault="00E17B7F" w:rsidP="00D87EF3">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666A21">
        <w:rPr>
          <w:rFonts w:ascii="GHEA Grapalat" w:hAnsi="GHEA Grapalat"/>
          <w:spacing w:val="-6"/>
        </w:rPr>
        <w:t xml:space="preserve">запросе </w:t>
      </w:r>
      <w:proofErr w:type="spellStart"/>
      <w:r w:rsidR="00666A21">
        <w:rPr>
          <w:rFonts w:ascii="GHEA Grapalat" w:hAnsi="GHEA Grapalat"/>
          <w:spacing w:val="-6"/>
        </w:rPr>
        <w:t>катировок</w:t>
      </w:r>
      <w:proofErr w:type="spellEnd"/>
      <w:r w:rsidR="00096865" w:rsidRPr="006D2DF7">
        <w:rPr>
          <w:rFonts w:ascii="GHEA Grapalat" w:hAnsi="GHEA Grapalat"/>
          <w:spacing w:val="-6"/>
        </w:rPr>
        <w:t xml:space="preserve">, проводимом под кодом </w:t>
      </w:r>
      <w:r w:rsidR="00BE10EE">
        <w:rPr>
          <w:rFonts w:ascii="GHEA Grapalat" w:hAnsi="GHEA Grapalat"/>
        </w:rPr>
        <w:t>KEAP- GHATsDzB-MAQ-22/06</w:t>
      </w:r>
      <w:r w:rsidR="004F3254" w:rsidRPr="008D1D27">
        <w:rPr>
          <w:rFonts w:ascii="GHEA Grapalat" w:hAnsi="GHEA Grapalat"/>
        </w:rPr>
        <w:t xml:space="preserve"> </w:t>
      </w:r>
      <w:r w:rsidR="00096865" w:rsidRPr="006D2DF7">
        <w:rPr>
          <w:rFonts w:ascii="GHEA Grapalat" w:hAnsi="GHEA Grapalat"/>
          <w:spacing w:val="-6"/>
        </w:rPr>
        <w:t>(далее — процедура).</w:t>
      </w:r>
    </w:p>
    <w:p w14:paraId="195FF3E3" w14:textId="153A3E04" w:rsidR="00096865" w:rsidRPr="000B2CFA" w:rsidRDefault="00096865" w:rsidP="00D87EF3">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BE33AC">
        <w:rPr>
          <w:rFonts w:ascii="GHEA Grapalat" w:hAnsi="GHEA Grapalat"/>
          <w:b/>
        </w:rPr>
        <w:t>“ ПОЛИКЛИНИКА ИМЕНИ КАРЛЕНА ЕСАЯНА» ГЗАО</w:t>
      </w:r>
      <w:r w:rsidR="004F3254">
        <w:rPr>
          <w:rFonts w:ascii="GHEA Grapalat" w:hAnsi="GHEA Grapalat"/>
          <w:spacing w:val="-6"/>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1C11E7" w14:textId="77777777" w:rsidR="00096865" w:rsidRPr="009044F1" w:rsidRDefault="00096865" w:rsidP="00D87EF3">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CE77480" w14:textId="77777777" w:rsidR="00096865" w:rsidRPr="009044F1" w:rsidRDefault="00096865" w:rsidP="00D87EF3">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D5077D5" w14:textId="1E41D9E7" w:rsidR="004F3254" w:rsidRPr="0095790C" w:rsidRDefault="004F3254" w:rsidP="004F3254">
      <w:pPr>
        <w:jc w:val="center"/>
        <w:rPr>
          <w:rFonts w:ascii="GHEA Grapalat" w:hAnsi="GHEA Grapalat"/>
          <w:b/>
        </w:rPr>
      </w:pPr>
      <w:r w:rsidRPr="00B02E29">
        <w:rPr>
          <w:rFonts w:ascii="GHEA Grapalat" w:hAnsi="GHEA Grapalat"/>
        </w:rPr>
        <w:t>Адрес</w:t>
      </w:r>
      <w:r>
        <w:rPr>
          <w:rFonts w:ascii="GHEA Grapalat" w:hAnsi="GHEA Grapalat"/>
        </w:rPr>
        <w:t xml:space="preserve"> </w:t>
      </w:r>
      <w:r w:rsidRPr="00B02E29">
        <w:rPr>
          <w:rFonts w:ascii="GHEA Grapalat" w:hAnsi="GHEA Grapalat"/>
        </w:rPr>
        <w:t>электронной</w:t>
      </w:r>
      <w:r>
        <w:rPr>
          <w:rFonts w:ascii="GHEA Grapalat" w:hAnsi="GHEA Grapalat"/>
        </w:rPr>
        <w:t xml:space="preserve"> </w:t>
      </w:r>
      <w:r w:rsidRPr="00B02E29">
        <w:rPr>
          <w:rFonts w:ascii="GHEA Grapalat" w:hAnsi="GHEA Grapalat"/>
        </w:rPr>
        <w:t>почты</w:t>
      </w:r>
      <w:r>
        <w:rPr>
          <w:rFonts w:ascii="GHEA Grapalat" w:hAnsi="GHEA Grapalat"/>
        </w:rPr>
        <w:t xml:space="preserve"> </w:t>
      </w:r>
      <w:r w:rsidRPr="00B02E29">
        <w:rPr>
          <w:rFonts w:ascii="GHEA Grapalat" w:hAnsi="GHEA Grapalat"/>
        </w:rPr>
        <w:t>секретаря</w:t>
      </w:r>
      <w:r>
        <w:rPr>
          <w:rFonts w:ascii="GHEA Grapalat" w:hAnsi="GHEA Grapalat"/>
        </w:rPr>
        <w:t xml:space="preserve"> </w:t>
      </w:r>
      <w:r w:rsidRPr="00B02E29">
        <w:rPr>
          <w:rFonts w:ascii="GHEA Grapalat" w:hAnsi="GHEA Grapalat"/>
        </w:rPr>
        <w:t>оценочной</w:t>
      </w:r>
      <w:r>
        <w:rPr>
          <w:rFonts w:ascii="GHEA Grapalat" w:hAnsi="GHEA Grapalat"/>
        </w:rPr>
        <w:t xml:space="preserve"> </w:t>
      </w:r>
      <w:r w:rsidRPr="00B02E29">
        <w:rPr>
          <w:rFonts w:ascii="GHEA Grapalat" w:hAnsi="GHEA Grapalat"/>
        </w:rPr>
        <w:t>комиссии</w:t>
      </w:r>
      <w:r>
        <w:rPr>
          <w:rFonts w:ascii="GHEA Grapalat" w:hAnsi="GHEA Grapalat"/>
        </w:rPr>
        <w:t xml:space="preserve"> </w:t>
      </w:r>
      <w:proofErr w:type="spellStart"/>
      <w:r w:rsidR="00BE33AC">
        <w:rPr>
          <w:rFonts w:ascii="GHEA Grapalat" w:hAnsi="GHEA Grapalat"/>
          <w:lang w:val="en-US"/>
        </w:rPr>
        <w:t>protender</w:t>
      </w:r>
      <w:proofErr w:type="spellEnd"/>
      <w:r w:rsidR="00BE33AC" w:rsidRPr="0095790C">
        <w:rPr>
          <w:rFonts w:ascii="GHEA Grapalat" w:hAnsi="GHEA Grapalat"/>
        </w:rPr>
        <w:t>.</w:t>
      </w:r>
      <w:proofErr w:type="spellStart"/>
      <w:r w:rsidR="00BE33AC">
        <w:rPr>
          <w:rFonts w:ascii="GHEA Grapalat" w:hAnsi="GHEA Grapalat"/>
          <w:lang w:val="en-US"/>
        </w:rPr>
        <w:t>itender</w:t>
      </w:r>
      <w:proofErr w:type="spellEnd"/>
      <w:r w:rsidR="00BE33AC" w:rsidRPr="0095790C">
        <w:rPr>
          <w:rFonts w:ascii="GHEA Grapalat" w:hAnsi="GHEA Grapalat"/>
        </w:rPr>
        <w:t>@</w:t>
      </w:r>
      <w:proofErr w:type="spellStart"/>
      <w:r w:rsidR="00BE33AC">
        <w:rPr>
          <w:rFonts w:ascii="GHEA Grapalat" w:hAnsi="GHEA Grapalat"/>
          <w:lang w:val="en-US"/>
        </w:rPr>
        <w:t>gmail</w:t>
      </w:r>
      <w:proofErr w:type="spellEnd"/>
      <w:r w:rsidR="00BE33AC" w:rsidRPr="0095790C">
        <w:rPr>
          <w:rFonts w:ascii="GHEA Grapalat" w:hAnsi="GHEA Grapalat"/>
        </w:rPr>
        <w:t>.</w:t>
      </w:r>
      <w:r w:rsidR="00BE33AC">
        <w:rPr>
          <w:rFonts w:ascii="GHEA Grapalat" w:hAnsi="GHEA Grapalat"/>
          <w:lang w:val="en-US"/>
        </w:rPr>
        <w:t>com</w:t>
      </w:r>
    </w:p>
    <w:p w14:paraId="39F3C1C2" w14:textId="77777777" w:rsidR="00096865" w:rsidRPr="009044F1" w:rsidRDefault="00F5653D" w:rsidP="00D87EF3">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75D008C" w14:textId="77777777" w:rsidR="00096865" w:rsidRPr="009044F1" w:rsidRDefault="00096865" w:rsidP="00D87EF3">
      <w:pPr>
        <w:pStyle w:val="3"/>
        <w:keepNext w:val="0"/>
        <w:widowControl w:val="0"/>
        <w:spacing w:line="240" w:lineRule="auto"/>
        <w:rPr>
          <w:rFonts w:ascii="GHEA Grapalat" w:hAnsi="GHEA Grapalat"/>
          <w:sz w:val="24"/>
          <w:szCs w:val="24"/>
        </w:rPr>
      </w:pPr>
    </w:p>
    <w:p w14:paraId="25EAE93B" w14:textId="77777777" w:rsidR="00096865" w:rsidRPr="009044F1" w:rsidRDefault="00F63BBB" w:rsidP="00D87EF3">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02B10F3" w14:textId="5582DDFC" w:rsidR="004F3254" w:rsidRDefault="004F3254" w:rsidP="004F3254">
      <w:pPr>
        <w:pStyle w:val="3"/>
        <w:keepNext w:val="0"/>
        <w:widowControl w:val="0"/>
        <w:tabs>
          <w:tab w:val="left" w:pos="1134"/>
        </w:tabs>
        <w:spacing w:line="240" w:lineRule="auto"/>
        <w:ind w:firstLine="567"/>
        <w:jc w:val="both"/>
        <w:rPr>
          <w:rFonts w:ascii="GHEA Grapalat" w:hAnsi="GHEA Grapalat"/>
          <w:i w:val="0"/>
          <w:sz w:val="24"/>
          <w:szCs w:val="24"/>
        </w:rPr>
      </w:pPr>
      <w:r w:rsidRPr="00B02E29">
        <w:rPr>
          <w:rFonts w:ascii="GHEA Grapalat" w:hAnsi="GHEA Grapalat"/>
          <w:i w:val="0"/>
          <w:sz w:val="24"/>
          <w:szCs w:val="24"/>
        </w:rPr>
        <w:t>1.1</w:t>
      </w:r>
      <w:r w:rsidRPr="008E5CF8">
        <w:rPr>
          <w:rFonts w:ascii="GHEA Grapalat" w:hAnsi="GHEA Grapalat"/>
          <w:i w:val="0"/>
          <w:sz w:val="24"/>
          <w:szCs w:val="24"/>
        </w:rPr>
        <w:t>.</w:t>
      </w:r>
      <w:r w:rsidRPr="008E5CF8">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sidRPr="00DB789F">
        <w:rPr>
          <w:rFonts w:ascii="GHEA Grapalat" w:hAnsi="GHEA Grapalat"/>
          <w:b/>
          <w:i w:val="0"/>
          <w:sz w:val="24"/>
          <w:szCs w:val="24"/>
        </w:rPr>
        <w:t xml:space="preserve"> </w:t>
      </w:r>
      <w:r>
        <w:rPr>
          <w:rFonts w:ascii="GHEA Grapalat" w:hAnsi="GHEA Grapalat"/>
          <w:b/>
          <w:i w:val="0"/>
          <w:sz w:val="24"/>
          <w:szCs w:val="24"/>
        </w:rPr>
        <w:t>охранных услуг</w:t>
      </w:r>
      <w:r>
        <w:rPr>
          <w:rFonts w:ascii="GHEA Grapalat" w:hAnsi="GHEA Grapalat"/>
          <w:i w:val="0"/>
          <w:sz w:val="24"/>
          <w:szCs w:val="24"/>
        </w:rPr>
        <w:t xml:space="preserve"> </w:t>
      </w:r>
      <w:r w:rsidRPr="00B02E29">
        <w:rPr>
          <w:rFonts w:ascii="GHEA Grapalat" w:hAnsi="GHEA Grapalat"/>
          <w:i w:val="0"/>
          <w:sz w:val="24"/>
          <w:szCs w:val="24"/>
        </w:rPr>
        <w:t>(далее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00BE33AC">
        <w:rPr>
          <w:rFonts w:ascii="GHEA Grapalat" w:hAnsi="GHEA Grapalat"/>
          <w:i w:val="0"/>
          <w:sz w:val="24"/>
          <w:szCs w:val="24"/>
        </w:rPr>
        <w:t>“ ПОЛИКЛИНИКА ИМЕНИ КАРЛЕНА ЕСАЯНА» ГЗАО</w:t>
      </w:r>
      <w:r w:rsidRPr="00B02E29">
        <w:rPr>
          <w:rFonts w:ascii="GHEA Grapalat" w:hAnsi="GHEA Grapalat"/>
          <w:i w:val="0"/>
          <w:sz w:val="24"/>
          <w:szCs w:val="24"/>
        </w:rPr>
        <w:t>:</w:t>
      </w:r>
    </w:p>
    <w:p w14:paraId="4F361F94" w14:textId="77777777" w:rsidR="004F3254" w:rsidRPr="008D1D27" w:rsidRDefault="004F3254" w:rsidP="004F3254"/>
    <w:tbl>
      <w:tblPr>
        <w:tblW w:w="910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1589"/>
        <w:gridCol w:w="6267"/>
      </w:tblGrid>
      <w:tr w:rsidR="00490793" w:rsidRPr="008E5CF8" w14:paraId="1748FF36" w14:textId="77777777" w:rsidTr="00490793">
        <w:tc>
          <w:tcPr>
            <w:tcW w:w="1246" w:type="dxa"/>
            <w:vAlign w:val="center"/>
          </w:tcPr>
          <w:p w14:paraId="6A6660C8" w14:textId="77777777" w:rsidR="00490793" w:rsidRPr="008E5CF8" w:rsidRDefault="00490793" w:rsidP="00BE33AC">
            <w:pPr>
              <w:pStyle w:val="23"/>
              <w:widowControl w:val="0"/>
              <w:spacing w:line="240" w:lineRule="auto"/>
              <w:ind w:firstLine="0"/>
              <w:jc w:val="center"/>
              <w:rPr>
                <w:rFonts w:ascii="GHEA Grapalat" w:hAnsi="GHEA Grapalat"/>
                <w:b/>
                <w:bCs/>
                <w:i/>
                <w:iCs/>
              </w:rPr>
            </w:pPr>
            <w:r w:rsidRPr="008E5CF8">
              <w:rPr>
                <w:rFonts w:ascii="GHEA Grapalat" w:hAnsi="GHEA Grapalat"/>
                <w:b/>
                <w:i/>
              </w:rPr>
              <w:t>Номера</w:t>
            </w:r>
            <w:r>
              <w:rPr>
                <w:rFonts w:ascii="GHEA Grapalat" w:hAnsi="GHEA Grapalat"/>
                <w:b/>
                <w:i/>
              </w:rPr>
              <w:t xml:space="preserve"> </w:t>
            </w:r>
            <w:r w:rsidRPr="008E5CF8">
              <w:rPr>
                <w:rFonts w:ascii="GHEA Grapalat" w:hAnsi="GHEA Grapalat"/>
                <w:b/>
                <w:i/>
              </w:rPr>
              <w:t>лотов</w:t>
            </w:r>
          </w:p>
        </w:tc>
        <w:tc>
          <w:tcPr>
            <w:tcW w:w="1589" w:type="dxa"/>
          </w:tcPr>
          <w:p w14:paraId="1E22607D" w14:textId="77777777" w:rsidR="00490793" w:rsidRPr="008E5CF8" w:rsidRDefault="00490793" w:rsidP="00BE33AC">
            <w:pPr>
              <w:pStyle w:val="23"/>
              <w:widowControl w:val="0"/>
              <w:spacing w:line="240" w:lineRule="auto"/>
              <w:ind w:firstLine="0"/>
              <w:jc w:val="center"/>
              <w:rPr>
                <w:rFonts w:ascii="GHEA Grapalat" w:hAnsi="GHEA Grapalat"/>
                <w:b/>
                <w:i/>
              </w:rPr>
            </w:pPr>
          </w:p>
        </w:tc>
        <w:tc>
          <w:tcPr>
            <w:tcW w:w="6267" w:type="dxa"/>
            <w:vAlign w:val="center"/>
          </w:tcPr>
          <w:p w14:paraId="749BC7B2" w14:textId="031A2C4E" w:rsidR="00490793" w:rsidRPr="008E5CF8" w:rsidRDefault="00490793" w:rsidP="00BE33AC">
            <w:pPr>
              <w:pStyle w:val="23"/>
              <w:widowControl w:val="0"/>
              <w:spacing w:line="240" w:lineRule="auto"/>
              <w:ind w:firstLine="0"/>
              <w:jc w:val="center"/>
              <w:rPr>
                <w:rFonts w:ascii="GHEA Grapalat" w:hAnsi="GHEA Grapalat"/>
                <w:b/>
                <w:bCs/>
                <w:i/>
                <w:iCs/>
              </w:rPr>
            </w:pPr>
            <w:r w:rsidRPr="008E5CF8">
              <w:rPr>
                <w:rFonts w:ascii="GHEA Grapalat" w:hAnsi="GHEA Grapalat"/>
                <w:b/>
                <w:i/>
              </w:rPr>
              <w:t>Наименование</w:t>
            </w:r>
            <w:r>
              <w:rPr>
                <w:rFonts w:ascii="GHEA Grapalat" w:hAnsi="GHEA Grapalat"/>
                <w:b/>
                <w:i/>
              </w:rPr>
              <w:t xml:space="preserve"> </w:t>
            </w:r>
            <w:r w:rsidRPr="008E5CF8">
              <w:rPr>
                <w:rFonts w:ascii="GHEA Grapalat" w:hAnsi="GHEA Grapalat"/>
                <w:b/>
                <w:i/>
              </w:rPr>
              <w:t>лота</w:t>
            </w:r>
          </w:p>
        </w:tc>
      </w:tr>
      <w:tr w:rsidR="00490793" w:rsidRPr="008E5CF8" w14:paraId="31B6A0B3" w14:textId="77777777" w:rsidTr="00490793">
        <w:tc>
          <w:tcPr>
            <w:tcW w:w="1246" w:type="dxa"/>
            <w:vAlign w:val="center"/>
          </w:tcPr>
          <w:p w14:paraId="667384B8" w14:textId="77777777" w:rsidR="00490793" w:rsidRPr="008E5CF8" w:rsidRDefault="00490793" w:rsidP="00BE33AC">
            <w:pPr>
              <w:pStyle w:val="23"/>
              <w:widowControl w:val="0"/>
              <w:spacing w:line="240" w:lineRule="auto"/>
              <w:ind w:firstLine="0"/>
              <w:jc w:val="center"/>
              <w:rPr>
                <w:rFonts w:ascii="GHEA Grapalat" w:hAnsi="GHEA Grapalat"/>
              </w:rPr>
            </w:pPr>
            <w:r w:rsidRPr="008E5CF8">
              <w:rPr>
                <w:rFonts w:ascii="GHEA Grapalat" w:hAnsi="GHEA Grapalat"/>
              </w:rPr>
              <w:t>1</w:t>
            </w:r>
          </w:p>
        </w:tc>
        <w:tc>
          <w:tcPr>
            <w:tcW w:w="1589" w:type="dxa"/>
          </w:tcPr>
          <w:p w14:paraId="4C382734" w14:textId="237C2540" w:rsidR="00490793" w:rsidRPr="0004000B" w:rsidRDefault="00490793" w:rsidP="00490793">
            <w:pPr>
              <w:jc w:val="center"/>
              <w:rPr>
                <w:rFonts w:ascii="GHEA Grapalat" w:hAnsi="GHEA Grapalat"/>
                <w:b/>
                <w:i/>
              </w:rPr>
            </w:pPr>
            <w:r>
              <w:rPr>
                <w:rFonts w:ascii="Arial" w:hAnsi="Arial"/>
                <w:sz w:val="20"/>
                <w:szCs w:val="20"/>
                <w:lang w:val="hy-AM"/>
              </w:rPr>
              <w:t>6 891 000</w:t>
            </w:r>
          </w:p>
        </w:tc>
        <w:tc>
          <w:tcPr>
            <w:tcW w:w="6267" w:type="dxa"/>
            <w:vAlign w:val="center"/>
          </w:tcPr>
          <w:p w14:paraId="78B77955" w14:textId="27DC5F13" w:rsidR="00490793" w:rsidRPr="00FC3722" w:rsidRDefault="00490793" w:rsidP="00BE33AC">
            <w:pPr>
              <w:pStyle w:val="23"/>
              <w:widowControl w:val="0"/>
              <w:spacing w:line="240" w:lineRule="auto"/>
              <w:ind w:firstLine="0"/>
              <w:rPr>
                <w:rFonts w:ascii="GHEA Grapalat" w:hAnsi="GHEA Grapalat"/>
                <w:sz w:val="16"/>
                <w:szCs w:val="16"/>
                <w:u w:val="single"/>
              </w:rPr>
            </w:pPr>
            <w:r w:rsidRPr="0004000B">
              <w:rPr>
                <w:rFonts w:ascii="GHEA Grapalat" w:hAnsi="GHEA Grapalat"/>
                <w:b/>
                <w:i/>
                <w:sz w:val="24"/>
                <w:szCs w:val="24"/>
              </w:rPr>
              <w:t>очищающий</w:t>
            </w:r>
            <w:r>
              <w:rPr>
                <w:rFonts w:ascii="GHEA Grapalat" w:hAnsi="GHEA Grapalat"/>
                <w:b/>
                <w:i/>
                <w:sz w:val="24"/>
                <w:szCs w:val="24"/>
              </w:rPr>
              <w:t xml:space="preserve"> услуги</w:t>
            </w:r>
          </w:p>
        </w:tc>
      </w:tr>
    </w:tbl>
    <w:p w14:paraId="19959498" w14:textId="77777777" w:rsidR="00096865" w:rsidRPr="009044F1" w:rsidRDefault="00816505" w:rsidP="00D87EF3">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00263BDA" w14:textId="77777777" w:rsidR="00096865" w:rsidRPr="009044F1" w:rsidRDefault="00096865" w:rsidP="00D87EF3">
      <w:pPr>
        <w:widowControl w:val="0"/>
        <w:ind w:firstLine="567"/>
        <w:jc w:val="center"/>
        <w:rPr>
          <w:rFonts w:ascii="GHEA Grapalat" w:hAnsi="GHEA Grapalat" w:cs="Sylfaen"/>
          <w:i/>
        </w:rPr>
      </w:pPr>
    </w:p>
    <w:p w14:paraId="55D2C2CF" w14:textId="77777777" w:rsidR="00096865" w:rsidRPr="009044F1" w:rsidRDefault="00693101" w:rsidP="00D87EF3">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1885AE9" w14:textId="77777777" w:rsidR="00753E6E" w:rsidRPr="009044F1" w:rsidRDefault="00096865" w:rsidP="00D87EF3">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37144C73" w14:textId="77777777" w:rsidR="00753E6E" w:rsidRPr="009044F1" w:rsidRDefault="00753E6E" w:rsidP="00D87EF3">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0C5AD46" w14:textId="77777777" w:rsidR="00753E6E" w:rsidRPr="009044F1" w:rsidRDefault="00753E6E" w:rsidP="00D87EF3">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A951392" w14:textId="77777777" w:rsidR="00753E6E" w:rsidRPr="003240F7" w:rsidRDefault="00753E6E" w:rsidP="00D87EF3">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241CAA46" w14:textId="77777777" w:rsidR="00753E6E" w:rsidRPr="009044F1" w:rsidRDefault="00753E6E" w:rsidP="00D87EF3">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антиконкурентное соглашение или злоупотребление доминирующим положением в сфере закупок;</w:t>
      </w:r>
    </w:p>
    <w:p w14:paraId="7ABCF7EC" w14:textId="77777777" w:rsidR="00753E6E" w:rsidRPr="009044F1" w:rsidRDefault="00753E6E" w:rsidP="00D87EF3">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3E80174A" w14:textId="77777777" w:rsidR="00753E6E" w:rsidRPr="009044F1" w:rsidRDefault="00753E6E" w:rsidP="00D87EF3">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30A43C7" w14:textId="77777777" w:rsidR="00990561" w:rsidRPr="009044F1" w:rsidRDefault="00990561" w:rsidP="00D87EF3">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D71796" w14:textId="77777777" w:rsidR="00753E6E" w:rsidRPr="009044F1" w:rsidRDefault="00753E6E" w:rsidP="00D87EF3">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5B0BDB8" w14:textId="77777777" w:rsidR="00BA3554" w:rsidRPr="009044F1" w:rsidRDefault="00BA3554" w:rsidP="00D87EF3">
      <w:pPr>
        <w:widowControl w:val="0"/>
        <w:tabs>
          <w:tab w:val="left" w:pos="1134"/>
        </w:tabs>
        <w:ind w:firstLine="567"/>
        <w:jc w:val="both"/>
        <w:rPr>
          <w:rFonts w:ascii="GHEA Grapalat" w:hAnsi="GHEA Grapalat"/>
        </w:rPr>
      </w:pPr>
      <w:r w:rsidRPr="009044F1">
        <w:rPr>
          <w:rFonts w:ascii="GHEA Grapalat" w:hAnsi="GHEA Grapalat"/>
        </w:rPr>
        <w:lastRenderedPageBreak/>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86B08B9" w14:textId="77777777" w:rsidR="00D5674E" w:rsidRPr="009044F1" w:rsidRDefault="009F18D0" w:rsidP="00D87EF3">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7D3A629E" w14:textId="77777777" w:rsidR="00D5674E" w:rsidRPr="009044F1"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3E63731" w14:textId="77777777" w:rsidR="00D5674E" w:rsidRPr="009044F1"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1E02CF0" w14:textId="77777777" w:rsidR="00D5674E" w:rsidRPr="009044F1"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028E0BC" w14:textId="77777777" w:rsidR="00D5674E" w:rsidRPr="009044F1"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B425559" w14:textId="77777777" w:rsidR="00D5674E" w:rsidRPr="009044F1"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AD13B5B" w14:textId="77777777" w:rsidR="00D5674E" w:rsidRPr="009044F1"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DEEE00" w14:textId="77777777" w:rsidR="00D5674E" w:rsidRPr="008842CE"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E5D249C" w14:textId="77777777" w:rsidR="00D5674E" w:rsidRPr="009044F1"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6522766" w14:textId="77777777" w:rsidR="00D5674E" w:rsidRPr="009044F1"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8BE4CC5" w14:textId="77777777" w:rsidR="00D5674E" w:rsidRPr="009044F1" w:rsidRDefault="00D5674E" w:rsidP="00D87EF3">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93FDCD" w14:textId="77777777" w:rsidR="00D5674E" w:rsidRPr="009044F1"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14:paraId="037C9252" w14:textId="77777777" w:rsidR="00D5674E" w:rsidRPr="009044F1" w:rsidRDefault="00D5674E" w:rsidP="00D87EF3">
      <w:pPr>
        <w:widowControl w:val="0"/>
        <w:tabs>
          <w:tab w:val="left" w:pos="1134"/>
        </w:tabs>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5D05F62E" w14:textId="66F21FD6" w:rsidR="004175B6" w:rsidRPr="009044F1" w:rsidRDefault="00096865" w:rsidP="00D87EF3">
      <w:pPr>
        <w:widowControl w:val="0"/>
        <w:tabs>
          <w:tab w:val="left" w:pos="1134"/>
        </w:tabs>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434072">
        <w:rPr>
          <w:rFonts w:ascii="GHEA Grapalat" w:hAnsi="GHEA Grapalat"/>
        </w:rPr>
        <w:t xml:space="preserve">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14:paraId="48C22ADC" w14:textId="77777777" w:rsidR="000A6B75" w:rsidRPr="009044F1" w:rsidRDefault="000A6B75" w:rsidP="00D87EF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BF32631" w14:textId="77777777" w:rsidR="009E07EE" w:rsidRPr="009044F1" w:rsidRDefault="000A6B75" w:rsidP="00D87EF3">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A0D11B3" w14:textId="77777777" w:rsidR="000A6B75" w:rsidRPr="009044F1" w:rsidRDefault="000A6B75" w:rsidP="00D87EF3">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26CC916" w14:textId="77777777" w:rsidR="005A405F" w:rsidRPr="00ED3BA4" w:rsidRDefault="00C366B6" w:rsidP="00D87EF3">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26B084B" w14:textId="77777777" w:rsidR="000A6B75" w:rsidRPr="009044F1" w:rsidRDefault="00C366B6" w:rsidP="00D87EF3">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F29DAAB" w14:textId="77777777" w:rsidR="00096865" w:rsidRPr="009044F1" w:rsidRDefault="00096865" w:rsidP="00D87EF3">
      <w:pPr>
        <w:widowControl w:val="0"/>
        <w:ind w:firstLine="567"/>
        <w:jc w:val="both"/>
        <w:rPr>
          <w:rFonts w:ascii="GHEA Grapalat" w:hAnsi="GHEA Grapalat"/>
          <w:b/>
        </w:rPr>
      </w:pPr>
    </w:p>
    <w:p w14:paraId="03B6D686" w14:textId="77777777" w:rsidR="0026293A" w:rsidRDefault="0026293A" w:rsidP="00D87EF3">
      <w:pPr>
        <w:widowControl w:val="0"/>
        <w:jc w:val="center"/>
        <w:rPr>
          <w:rFonts w:ascii="GHEA Grapalat" w:hAnsi="GHEA Grapalat"/>
          <w:b/>
          <w:lang w:val="hy-AM"/>
        </w:rPr>
      </w:pPr>
    </w:p>
    <w:p w14:paraId="185084A9" w14:textId="77777777" w:rsidR="00096865" w:rsidRPr="009044F1" w:rsidRDefault="00ED2352" w:rsidP="00D87EF3">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63FE00CA" w14:textId="77777777" w:rsidR="00096865" w:rsidRPr="009044F1" w:rsidRDefault="00096865" w:rsidP="00D87EF3">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2712478" w14:textId="31311B71" w:rsidR="00096865" w:rsidRPr="009044F1" w:rsidRDefault="00096865" w:rsidP="00D87EF3">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990D653" w14:textId="77777777" w:rsidR="00096865" w:rsidRPr="009044F1" w:rsidRDefault="00096865" w:rsidP="00D87EF3">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47B19F9" w14:textId="77777777" w:rsidR="00462E00" w:rsidRPr="00204EEA" w:rsidRDefault="00096865" w:rsidP="00D87EF3">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1A04DE9" w14:textId="77777777" w:rsidR="00096865" w:rsidRDefault="00096865" w:rsidP="00D87EF3">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DD99F36" w14:textId="77777777" w:rsidR="002D7D70" w:rsidRPr="000811C1" w:rsidRDefault="002D7D70" w:rsidP="00D87EF3">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0BDC3F7" w14:textId="01839D2B" w:rsidR="00096865" w:rsidRPr="009044F1" w:rsidRDefault="00096865" w:rsidP="00D87EF3">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1B13C38F" w14:textId="77777777" w:rsidR="00B051BE" w:rsidRPr="009044F1" w:rsidRDefault="00B051BE" w:rsidP="00D87EF3">
      <w:pPr>
        <w:widowControl w:val="0"/>
        <w:jc w:val="center"/>
        <w:rPr>
          <w:rFonts w:ascii="GHEA Grapalat" w:hAnsi="GHEA Grapalat"/>
          <w:b/>
        </w:rPr>
      </w:pPr>
    </w:p>
    <w:p w14:paraId="6041FCD8" w14:textId="77777777" w:rsidR="00096865" w:rsidRPr="00995804" w:rsidRDefault="00955A1E" w:rsidP="00D87EF3">
      <w:pPr>
        <w:widowControl w:val="0"/>
        <w:jc w:val="center"/>
        <w:rPr>
          <w:rFonts w:ascii="GHEA Grapalat" w:hAnsi="GHEA Grapalat" w:cs="Arial"/>
          <w:b/>
        </w:rPr>
      </w:pPr>
      <w:r w:rsidRPr="00995804">
        <w:rPr>
          <w:rFonts w:ascii="GHEA Grapalat" w:hAnsi="GHEA Grapalat"/>
          <w:b/>
        </w:rPr>
        <w:t>4. ПОРЯДОК ПОДАЧИ ЗАЯВКИ</w:t>
      </w:r>
    </w:p>
    <w:p w14:paraId="5E8DD7A3" w14:textId="77777777" w:rsidR="00096865" w:rsidRPr="009044F1" w:rsidRDefault="00096865" w:rsidP="00D87EF3">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2967B02" w14:textId="77777777" w:rsidR="00486B55" w:rsidRPr="009044F1" w:rsidRDefault="00096865" w:rsidP="00D87EF3">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1F9B9B1" w14:textId="77777777" w:rsidR="00096865" w:rsidRPr="009044F1" w:rsidRDefault="000946A3" w:rsidP="00D87EF3">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4559D76" w14:textId="02CC9EF1" w:rsidR="00096865" w:rsidRPr="005114D0" w:rsidRDefault="000946A3" w:rsidP="00D87EF3">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666A21">
        <w:rPr>
          <w:rFonts w:ascii="GHEA Grapalat" w:hAnsi="GHEA Grapalat"/>
          <w:sz w:val="24"/>
          <w:szCs w:val="24"/>
        </w:rPr>
        <w:t xml:space="preserve">запрос </w:t>
      </w:r>
      <w:proofErr w:type="spellStart"/>
      <w:r w:rsidR="00666A21">
        <w:rPr>
          <w:rFonts w:ascii="GHEA Grapalat" w:hAnsi="GHEA Grapalat"/>
          <w:sz w:val="24"/>
          <w:szCs w:val="24"/>
        </w:rPr>
        <w:t>катировок</w:t>
      </w:r>
      <w:proofErr w:type="spellEnd"/>
      <w:r w:rsidRPr="009044F1">
        <w:rPr>
          <w:rFonts w:ascii="GHEA Grapalat" w:hAnsi="GHEA Grapalat"/>
          <w:sz w:val="24"/>
          <w:szCs w:val="24"/>
        </w:rPr>
        <w:t>.</w:t>
      </w:r>
    </w:p>
    <w:p w14:paraId="23868066" w14:textId="08D2B293" w:rsidR="000371A2" w:rsidRDefault="000371A2" w:rsidP="00D87EF3">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1342F5">
        <w:rPr>
          <w:rFonts w:ascii="GHEA Grapalat" w:hAnsi="GHEA Grapalat"/>
          <w:b/>
          <w:i/>
          <w:sz w:val="24"/>
          <w:szCs w:val="24"/>
        </w:rPr>
        <w:t>РА, г. Ереван,</w:t>
      </w:r>
      <w:r w:rsidR="004F3254">
        <w:rPr>
          <w:rFonts w:ascii="GHEA Grapalat" w:hAnsi="GHEA Grapalat"/>
          <w:b/>
          <w:i/>
          <w:sz w:val="24"/>
          <w:szCs w:val="24"/>
        </w:rPr>
        <w:t xml:space="preserve"> </w:t>
      </w:r>
      <w:r w:rsidR="0097523D">
        <w:rPr>
          <w:rFonts w:ascii="GHEA Grapalat" w:hAnsi="GHEA Grapalat"/>
          <w:b/>
          <w:i/>
          <w:sz w:val="24"/>
          <w:szCs w:val="24"/>
        </w:rPr>
        <w:t>Нерсисян 7/1</w:t>
      </w:r>
      <w:r w:rsidR="004F3254">
        <w:rPr>
          <w:rFonts w:ascii="GHEA Grapalat" w:hAnsi="GHEA Grapalat"/>
          <w:b/>
          <w:i/>
          <w:sz w:val="24"/>
          <w:szCs w:val="24"/>
        </w:rPr>
        <w:t xml:space="preserve"> </w:t>
      </w:r>
      <w:r>
        <w:rPr>
          <w:rFonts w:ascii="GHEA Grapalat" w:hAnsi="GHEA Grapalat"/>
          <w:sz w:val="24"/>
          <w:szCs w:val="24"/>
        </w:rPr>
        <w:t>не позднее, чем "</w:t>
      </w:r>
      <w:r w:rsidR="00BE10EE">
        <w:rPr>
          <w:rFonts w:ascii="GHEA Grapalat" w:hAnsi="GHEA Grapalat"/>
          <w:sz w:val="24"/>
          <w:szCs w:val="24"/>
        </w:rPr>
        <w:t>14։00</w:t>
      </w:r>
      <w:r>
        <w:rPr>
          <w:rFonts w:ascii="GHEA Grapalat" w:hAnsi="GHEA Grapalat"/>
          <w:sz w:val="24"/>
          <w:szCs w:val="24"/>
        </w:rPr>
        <w:t>" часов "</w:t>
      </w:r>
      <w:r w:rsidR="004F3254">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9F89C4C" w14:textId="53C17B10" w:rsidR="000371A2" w:rsidRDefault="000371A2" w:rsidP="00D87EF3">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97523D">
        <w:rPr>
          <w:rFonts w:ascii="GHEA Grapalat" w:hAnsi="GHEA Grapalat"/>
          <w:sz w:val="24"/>
          <w:szCs w:val="24"/>
        </w:rPr>
        <w:t xml:space="preserve"> </w:t>
      </w:r>
      <w:r w:rsidR="0097523D" w:rsidRPr="0097523D">
        <w:rPr>
          <w:rFonts w:ascii="GHEA Grapalat" w:hAnsi="GHEA Grapalat"/>
          <w:sz w:val="24"/>
          <w:szCs w:val="24"/>
        </w:rPr>
        <w:t>Эдвард Григо</w:t>
      </w:r>
      <w:r w:rsidR="004F3254" w:rsidRPr="0097523D">
        <w:rPr>
          <w:rFonts w:ascii="GHEA Grapalat" w:hAnsi="GHEA Grapalat"/>
          <w:sz w:val="24"/>
          <w:szCs w:val="24"/>
        </w:rPr>
        <w:t>рян</w:t>
      </w:r>
      <w:r w:rsidRPr="0097523D">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191083E" w14:textId="77777777" w:rsidR="00B67CCD" w:rsidRPr="00D3436F" w:rsidRDefault="00B67CCD" w:rsidP="00D87EF3">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3F61D72" w14:textId="77777777" w:rsidR="005F25EF" w:rsidRDefault="005F25EF" w:rsidP="00D87EF3">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53D47FF8" w14:textId="77777777" w:rsidR="005F25EF" w:rsidRDefault="005F25EF" w:rsidP="00D87EF3">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1A3E39F8" w14:textId="77777777" w:rsidR="00C648DF" w:rsidRDefault="005F25EF" w:rsidP="00D87EF3">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14:paraId="60428FA5" w14:textId="77777777" w:rsidR="005F25EF" w:rsidRDefault="005F25EF" w:rsidP="00D87EF3">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748DA1C0" w14:textId="77777777" w:rsidR="005F25EF" w:rsidRDefault="005F25EF" w:rsidP="00D87EF3">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788349C5" w14:textId="77777777" w:rsidR="00EA0D10" w:rsidRDefault="001361B2" w:rsidP="00D87EF3">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w:t>
      </w:r>
      <w:r>
        <w:rPr>
          <w:rFonts w:ascii="GHEA Grapalat" w:hAnsi="GHEA Grapalat"/>
          <w:sz w:val="24"/>
          <w:szCs w:val="24"/>
        </w:rPr>
        <w:lastRenderedPageBreak/>
        <w:t xml:space="preserve">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5FB1F0B1" w14:textId="77777777" w:rsidR="00B67CCD" w:rsidRPr="009044F1" w:rsidRDefault="008E58A2" w:rsidP="00D87EF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4D86078" w14:textId="6369AEDD" w:rsidR="000845F6" w:rsidRPr="009044F1" w:rsidRDefault="004F3254" w:rsidP="00D87EF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BF9BCC6" w14:textId="379EDE46" w:rsidR="000845F6" w:rsidRPr="00D3436F" w:rsidRDefault="004F3254" w:rsidP="00D87EF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6CBE853" w14:textId="77777777" w:rsidR="00721677" w:rsidRDefault="00721677" w:rsidP="00D87EF3">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79C7D50" w14:textId="77777777" w:rsidR="00721677" w:rsidRDefault="00721677" w:rsidP="00D87EF3">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98032A4" w14:textId="77777777" w:rsidR="00721677" w:rsidRDefault="00721677" w:rsidP="00D87EF3">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623897C" w14:textId="77777777" w:rsidR="00721677" w:rsidRPr="00721677" w:rsidRDefault="00721677" w:rsidP="00D87EF3">
      <w:pPr>
        <w:pStyle w:val="norm"/>
        <w:widowControl w:val="0"/>
        <w:tabs>
          <w:tab w:val="left" w:pos="1134"/>
        </w:tabs>
        <w:spacing w:line="240" w:lineRule="auto"/>
        <w:ind w:firstLine="567"/>
        <w:rPr>
          <w:rFonts w:ascii="GHEA Grapalat" w:hAnsi="GHEA Grapalat" w:cs="Sylfaen"/>
          <w:sz w:val="24"/>
          <w:szCs w:val="24"/>
        </w:rPr>
      </w:pPr>
    </w:p>
    <w:p w14:paraId="1C5E0D9A" w14:textId="77777777" w:rsidR="00A45946" w:rsidRPr="009044F1" w:rsidRDefault="00333B85" w:rsidP="00D87EF3">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F3C7F38" w14:textId="77777777" w:rsidR="00A45946" w:rsidRPr="009044F1" w:rsidRDefault="00C8055A" w:rsidP="00D87EF3">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F527F6B" w14:textId="00CD955D" w:rsidR="00A70A2B" w:rsidRPr="004F3254" w:rsidRDefault="00C8055A" w:rsidP="004F3254">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r w:rsidR="00940B86">
        <w:rPr>
          <w:rFonts w:ascii="GHEA Grapalat" w:hAnsi="GHEA Grapalat"/>
          <w:sz w:val="24"/>
          <w:szCs w:val="24"/>
        </w:rPr>
        <w:t>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5B44EB09" w14:textId="77777777" w:rsidR="00B95FE0" w:rsidRPr="009044F1" w:rsidRDefault="00B95FE0" w:rsidP="00D87EF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14:paraId="7DF991E1" w14:textId="77777777" w:rsidR="00B95FE0" w:rsidRPr="009044F1" w:rsidRDefault="00B95FE0" w:rsidP="00D87EF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lastRenderedPageBreak/>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proofErr w:type="gramStart"/>
      <w:r w:rsidR="00A60D60" w:rsidRPr="009044F1">
        <w:rPr>
          <w:rFonts w:ascii="GHEA Grapalat" w:hAnsi="GHEA Grapalat"/>
          <w:sz w:val="24"/>
          <w:szCs w:val="24"/>
        </w:rPr>
        <w:t xml:space="preserve">" </w:t>
      </w:r>
      <w:r w:rsidRPr="009044F1">
        <w:rPr>
          <w:rFonts w:ascii="GHEA Grapalat" w:hAnsi="GHEA Grapalat"/>
          <w:sz w:val="24"/>
          <w:szCs w:val="24"/>
        </w:rPr>
        <w:t xml:space="preserve"> и</w:t>
      </w:r>
      <w:proofErr w:type="gram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A5E6E3B" w14:textId="77777777" w:rsidR="00A45946" w:rsidRDefault="00B95FE0" w:rsidP="00D87EF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B7B343" w14:textId="77777777" w:rsidR="00B9778A" w:rsidRDefault="00B9778A" w:rsidP="00D87EF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964E568" w14:textId="77777777" w:rsidR="00A14685" w:rsidRDefault="00A14685" w:rsidP="00D87EF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EC1BF58" w14:textId="77777777" w:rsidR="00147FD7" w:rsidRDefault="00147FD7" w:rsidP="00D87EF3">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9D6507C" w14:textId="77777777" w:rsidR="0048059F" w:rsidRPr="009044F1" w:rsidRDefault="0048059F" w:rsidP="00D87EF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DDA83C2" w14:textId="77777777" w:rsidR="00580617" w:rsidRDefault="00C8055A" w:rsidP="00D87EF3">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12FD73BC" w14:textId="77777777" w:rsidR="00A45946" w:rsidRPr="009044F1" w:rsidRDefault="00C8055A" w:rsidP="00D87EF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04DA700" w14:textId="77777777" w:rsidR="00096865" w:rsidRPr="009044F1" w:rsidRDefault="00096865" w:rsidP="00D87EF3">
      <w:pPr>
        <w:pStyle w:val="23"/>
        <w:widowControl w:val="0"/>
        <w:spacing w:line="240" w:lineRule="auto"/>
        <w:ind w:firstLine="567"/>
        <w:rPr>
          <w:rFonts w:ascii="GHEA Grapalat" w:hAnsi="GHEA Grapalat"/>
          <w:sz w:val="24"/>
          <w:szCs w:val="24"/>
        </w:rPr>
      </w:pPr>
    </w:p>
    <w:p w14:paraId="5E0C6B36" w14:textId="77777777" w:rsidR="009D180E" w:rsidRDefault="009D180E" w:rsidP="00D87EF3">
      <w:pPr>
        <w:widowControl w:val="0"/>
        <w:ind w:left="567" w:right="565"/>
        <w:jc w:val="center"/>
        <w:rPr>
          <w:rFonts w:ascii="GHEA Grapalat" w:hAnsi="GHEA Grapalat"/>
          <w:b/>
          <w:lang w:val="hy-AM"/>
        </w:rPr>
      </w:pPr>
    </w:p>
    <w:p w14:paraId="1D79EA02" w14:textId="77777777" w:rsidR="00096865" w:rsidRPr="009044F1" w:rsidRDefault="00220C7C" w:rsidP="00D87EF3">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9131E13" w14:textId="77777777" w:rsidR="00096865" w:rsidRPr="00AA7117" w:rsidRDefault="00220C7C" w:rsidP="00D87EF3">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D75A675" w14:textId="77777777" w:rsidR="00096865" w:rsidRPr="009044F1" w:rsidRDefault="00220C7C" w:rsidP="00D87EF3">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57F8B07" w14:textId="77777777" w:rsidR="00FA0E41" w:rsidRPr="009044F1" w:rsidRDefault="00FA0E41" w:rsidP="00D87EF3">
      <w:pPr>
        <w:widowControl w:val="0"/>
        <w:ind w:firstLine="567"/>
        <w:jc w:val="center"/>
        <w:rPr>
          <w:rFonts w:ascii="GHEA Grapalat" w:hAnsi="GHEA Grapalat"/>
          <w:b/>
        </w:rPr>
      </w:pPr>
    </w:p>
    <w:p w14:paraId="2724DA27" w14:textId="77777777" w:rsidR="002626F7" w:rsidRDefault="002626F7" w:rsidP="00D87EF3">
      <w:pPr>
        <w:rPr>
          <w:rFonts w:ascii="GHEA Grapalat" w:hAnsi="GHEA Grapalat" w:cs="Sylfaen"/>
        </w:rPr>
      </w:pPr>
    </w:p>
    <w:p w14:paraId="4BD1BEC4" w14:textId="6EFAE294" w:rsidR="00096865" w:rsidRPr="009044F1" w:rsidRDefault="00707EEA" w:rsidP="00D87EF3">
      <w:pPr>
        <w:widowControl w:val="0"/>
        <w:jc w:val="center"/>
        <w:rPr>
          <w:rFonts w:ascii="GHEA Grapalat" w:hAnsi="GHEA Grapalat"/>
          <w:b/>
        </w:rPr>
      </w:pPr>
      <w:r>
        <w:rPr>
          <w:rFonts w:ascii="GHEA Grapalat" w:hAnsi="GHEA Grapalat"/>
          <w:b/>
        </w:rPr>
        <w:t>7</w:t>
      </w:r>
      <w:r w:rsidR="00E70FC4">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89052AC" w14:textId="6A143CD1" w:rsidR="00A9098A" w:rsidRPr="00AD29CE" w:rsidRDefault="00707EEA" w:rsidP="00D87EF3">
      <w:pPr>
        <w:pStyle w:val="23"/>
        <w:widowControl w:val="0"/>
        <w:tabs>
          <w:tab w:val="left" w:pos="1134"/>
        </w:tabs>
        <w:spacing w:line="240" w:lineRule="auto"/>
        <w:ind w:firstLine="567"/>
        <w:rPr>
          <w:rFonts w:ascii="GHEA Grapalat" w:hAnsi="GHEA Grapalat" w:cs="Tahoma"/>
          <w:sz w:val="24"/>
          <w:szCs w:val="24"/>
        </w:rPr>
      </w:pPr>
      <w:r>
        <w:rPr>
          <w:rFonts w:ascii="GHEA Grapalat" w:hAnsi="GHEA Grapalat"/>
          <w:sz w:val="24"/>
          <w:szCs w:val="24"/>
        </w:rPr>
        <w:t>7</w:t>
      </w:r>
      <w:r w:rsidR="00FD2748" w:rsidRPr="009044F1">
        <w:rPr>
          <w:rFonts w:ascii="GHEA Grapalat" w:hAnsi="GHEA Grapalat"/>
          <w:sz w:val="24"/>
          <w:szCs w:val="24"/>
        </w:rPr>
        <w:t>.1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4F3254">
        <w:rPr>
          <w:rFonts w:ascii="GHEA Grapalat" w:hAnsi="GHEA Grapalat"/>
          <w:sz w:val="24"/>
          <w:szCs w:val="24"/>
        </w:rPr>
        <w:t>7</w:t>
      </w:r>
      <w:r w:rsidR="00A9098A" w:rsidRPr="00AD29CE">
        <w:rPr>
          <w:rFonts w:ascii="GHEA Grapalat" w:hAnsi="GHEA Grapalat"/>
          <w:sz w:val="24"/>
          <w:szCs w:val="24"/>
        </w:rPr>
        <w:t>"-</w:t>
      </w:r>
      <w:r w:rsidR="004F3254">
        <w:rPr>
          <w:rFonts w:ascii="GHEA Grapalat" w:hAnsi="GHEA Grapalat"/>
          <w:sz w:val="24"/>
          <w:szCs w:val="24"/>
        </w:rPr>
        <w:t>о</w:t>
      </w:r>
      <w:r w:rsidR="00A9098A" w:rsidRPr="00AD29CE">
        <w:rPr>
          <w:rFonts w:ascii="GHEA Grapalat" w:hAnsi="GHEA Grapalat"/>
          <w:sz w:val="24"/>
          <w:szCs w:val="24"/>
        </w:rPr>
        <w:t>й день в "</w:t>
      </w:r>
      <w:r w:rsidR="00BE10EE">
        <w:rPr>
          <w:rFonts w:ascii="GHEA Grapalat" w:hAnsi="GHEA Grapalat"/>
          <w:sz w:val="24"/>
          <w:szCs w:val="24"/>
        </w:rPr>
        <w:t>14։00</w:t>
      </w:r>
      <w:r w:rsidR="00A9098A" w:rsidRPr="00AD29CE">
        <w:rPr>
          <w:rFonts w:ascii="GHEA Grapalat" w:hAnsi="GHEA Grapalat"/>
          <w:sz w:val="24"/>
          <w:szCs w:val="24"/>
        </w:rPr>
        <w:t xml:space="preserve">" </w:t>
      </w:r>
      <w:r w:rsidR="004F3254">
        <w:rPr>
          <w:rFonts w:ascii="GHEA Grapalat" w:hAnsi="GHEA Grapalat"/>
          <w:sz w:val="24"/>
          <w:szCs w:val="24"/>
        </w:rPr>
        <w:t xml:space="preserve">часов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63C078C8" w14:textId="77777777" w:rsidR="00A9098A" w:rsidRDefault="00A9098A" w:rsidP="00D87EF3">
      <w:pPr>
        <w:widowControl w:val="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14:paraId="69E68ADD" w14:textId="77777777" w:rsidR="00A9098A" w:rsidRDefault="00A9098A" w:rsidP="00D87EF3">
      <w:pPr>
        <w:widowControl w:val="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C6A23F0" w14:textId="77777777" w:rsidR="00A9098A" w:rsidRDefault="00A9098A" w:rsidP="00D87EF3">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EF19E5C" w14:textId="77777777" w:rsidR="00A9098A" w:rsidRDefault="00A9098A" w:rsidP="00D87EF3">
      <w:pPr>
        <w:widowControl w:val="0"/>
        <w:tabs>
          <w:tab w:val="left" w:pos="1134"/>
        </w:tabs>
        <w:ind w:firstLine="567"/>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654DFAD" w14:textId="77777777" w:rsidR="00A9098A" w:rsidRDefault="00A9098A" w:rsidP="00D87EF3">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115C8C9" w14:textId="77777777" w:rsidR="00A9098A" w:rsidRDefault="00A9098A" w:rsidP="00D87EF3">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C4B829" w14:textId="3B084052" w:rsidR="009A796C" w:rsidRPr="009044F1" w:rsidRDefault="00707EEA" w:rsidP="00D87EF3">
      <w:pPr>
        <w:widowControl w:val="0"/>
        <w:tabs>
          <w:tab w:val="left" w:pos="1134"/>
        </w:tabs>
        <w:ind w:firstLine="567"/>
        <w:jc w:val="both"/>
        <w:rPr>
          <w:rFonts w:ascii="GHEA Grapalat" w:hAnsi="GHEA Grapalat" w:cs="Sylfaen"/>
        </w:rPr>
      </w:pPr>
      <w:r>
        <w:rPr>
          <w:rFonts w:ascii="GHEA Grapalat" w:hAnsi="GHEA Grapalat"/>
        </w:rPr>
        <w:t>7</w:t>
      </w:r>
      <w:r w:rsidR="00FD2748" w:rsidRPr="009044F1">
        <w:rPr>
          <w:rFonts w:ascii="GHEA Grapalat" w:hAnsi="GHEA Grapalat"/>
        </w:rPr>
        <w:t>.2.</w:t>
      </w:r>
      <w:r w:rsidR="00D07367" w:rsidRPr="005114D0">
        <w:rPr>
          <w:rFonts w:ascii="GHEA Grapalat" w:hAnsi="GHEA Grapalat"/>
        </w:rPr>
        <w:tab/>
      </w:r>
      <w:r w:rsidR="00FD2748" w:rsidRPr="009044F1">
        <w:rPr>
          <w:rFonts w:ascii="GHEA Grapalat" w:hAnsi="GHEA Grapalat"/>
        </w:rPr>
        <w:t xml:space="preserve">Заявки оцениваются в порядке, установленном настоящим приглашением. </w:t>
      </w:r>
    </w:p>
    <w:p w14:paraId="74D9E185" w14:textId="77777777" w:rsidR="002A665D" w:rsidRPr="002A665D" w:rsidRDefault="00CF34DE" w:rsidP="00D87EF3">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65ADA96B" w14:textId="77777777" w:rsidR="00ED6836" w:rsidRPr="009044F1" w:rsidRDefault="00745561" w:rsidP="00D87EF3">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14:paraId="524962AF" w14:textId="5F5287BC" w:rsidR="00B514E8" w:rsidRPr="009044F1" w:rsidRDefault="00707EEA" w:rsidP="00D87EF3">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7</w:t>
      </w:r>
      <w:r w:rsidR="00FD2748" w:rsidRPr="009044F1">
        <w:rPr>
          <w:rFonts w:ascii="GHEA Grapalat" w:hAnsi="GHEA Grapalat"/>
          <w:sz w:val="24"/>
          <w:szCs w:val="24"/>
        </w:rPr>
        <w:t>.</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00FD2748" w:rsidRPr="009044F1">
        <w:rPr>
          <w:rFonts w:ascii="GHEA Grapalat" w:hAnsi="GHEA Grapalat"/>
          <w:sz w:val="24"/>
          <w:szCs w:val="24"/>
        </w:rPr>
        <w:t>частник</w:t>
      </w:r>
      <w:r w:rsidR="007A4247">
        <w:rPr>
          <w:rFonts w:ascii="GHEA Grapalat" w:hAnsi="GHEA Grapalat"/>
          <w:sz w:val="24"/>
          <w:szCs w:val="24"/>
        </w:rPr>
        <w:t xml:space="preserve"> </w:t>
      </w:r>
      <w:r w:rsidR="00FD2748"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00FD2748"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54905053" w14:textId="12F767FA" w:rsidR="004F3254" w:rsidRDefault="00707EEA" w:rsidP="00D87EF3">
      <w:pPr>
        <w:pStyle w:val="a3"/>
        <w:widowControl w:val="0"/>
        <w:tabs>
          <w:tab w:val="left" w:pos="1134"/>
        </w:tabs>
        <w:spacing w:line="240" w:lineRule="auto"/>
        <w:ind w:firstLine="567"/>
        <w:rPr>
          <w:rFonts w:ascii="GHEA Grapalat" w:hAnsi="GHEA Grapalat"/>
          <w:b/>
          <w:i w:val="0"/>
          <w:sz w:val="24"/>
          <w:szCs w:val="24"/>
        </w:rPr>
      </w:pPr>
      <w:r>
        <w:rPr>
          <w:rFonts w:ascii="GHEA Grapalat" w:hAnsi="GHEA Grapalat"/>
          <w:i w:val="0"/>
          <w:sz w:val="24"/>
          <w:szCs w:val="24"/>
        </w:rPr>
        <w:t>7</w:t>
      </w:r>
      <w:r w:rsidR="00FD2748" w:rsidRPr="009044F1">
        <w:rPr>
          <w:rFonts w:ascii="GHEA Grapalat" w:hAnsi="GHEA Grapalat"/>
          <w:i w:val="0"/>
          <w:sz w:val="24"/>
          <w:szCs w:val="24"/>
        </w:rPr>
        <w:t>.</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FD2748"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proofErr w:type="spellStart"/>
      <w:r w:rsidR="004F3254" w:rsidRPr="00703A6F">
        <w:rPr>
          <w:rFonts w:ascii="GHEA Grapalat" w:hAnsi="GHEA Grapalat"/>
          <w:b/>
          <w:i w:val="0"/>
          <w:sz w:val="24"/>
          <w:szCs w:val="24"/>
        </w:rPr>
        <w:t>курсу</w:t>
      </w:r>
      <w:proofErr w:type="spellEnd"/>
      <w:r w:rsidR="004F3254" w:rsidRPr="00703A6F">
        <w:rPr>
          <w:rFonts w:ascii="GHEA Grapalat" w:hAnsi="GHEA Grapalat"/>
          <w:b/>
          <w:i w:val="0"/>
          <w:sz w:val="24"/>
          <w:szCs w:val="24"/>
        </w:rPr>
        <w:t>, установленному Центральным банком Армении на день открытия заявок.</w:t>
      </w:r>
    </w:p>
    <w:p w14:paraId="2D1E216A" w14:textId="56702CE5" w:rsidR="00096865" w:rsidRPr="009044F1" w:rsidRDefault="00707EEA" w:rsidP="00D87EF3">
      <w:pPr>
        <w:pStyle w:val="a3"/>
        <w:widowControl w:val="0"/>
        <w:tabs>
          <w:tab w:val="left" w:pos="1134"/>
        </w:tabs>
        <w:spacing w:line="240" w:lineRule="auto"/>
        <w:ind w:firstLine="567"/>
        <w:rPr>
          <w:rFonts w:ascii="GHEA Grapalat" w:hAnsi="GHEA Grapalat" w:cs="Sylfaen"/>
          <w:i w:val="0"/>
          <w:sz w:val="24"/>
          <w:szCs w:val="24"/>
        </w:rPr>
      </w:pPr>
      <w:r>
        <w:rPr>
          <w:rFonts w:ascii="GHEA Grapalat" w:hAnsi="GHEA Grapalat"/>
          <w:i w:val="0"/>
          <w:sz w:val="24"/>
          <w:szCs w:val="24"/>
        </w:rPr>
        <w:t>7</w:t>
      </w:r>
      <w:r w:rsidR="00FD2748" w:rsidRPr="009044F1">
        <w:rPr>
          <w:rFonts w:ascii="GHEA Grapalat" w:hAnsi="GHEA Grapalat"/>
          <w:i w:val="0"/>
          <w:sz w:val="24"/>
          <w:szCs w:val="24"/>
        </w:rPr>
        <w:t>.</w:t>
      </w:r>
      <w:r w:rsidR="00360274">
        <w:rPr>
          <w:rFonts w:ascii="GHEA Grapalat" w:hAnsi="GHEA Grapalat"/>
          <w:i w:val="0"/>
          <w:sz w:val="24"/>
          <w:szCs w:val="24"/>
        </w:rPr>
        <w:t>5</w:t>
      </w:r>
      <w:r w:rsidR="00FD2748" w:rsidRPr="009044F1">
        <w:rPr>
          <w:rFonts w:ascii="GHEA Grapalat" w:hAnsi="GHEA Grapalat"/>
          <w:i w:val="0"/>
          <w:sz w:val="24"/>
          <w:szCs w:val="24"/>
        </w:rPr>
        <w:t>.</w:t>
      </w:r>
      <w:r w:rsidR="00644850" w:rsidRPr="005114D0">
        <w:rPr>
          <w:rFonts w:ascii="GHEA Grapalat" w:hAnsi="GHEA Grapalat"/>
          <w:i w:val="0"/>
          <w:sz w:val="24"/>
          <w:szCs w:val="24"/>
        </w:rPr>
        <w:tab/>
      </w:r>
      <w:r w:rsidR="00FD2748"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77F49B26" w14:textId="01A7C6F9" w:rsidR="00096865" w:rsidRPr="009044F1" w:rsidRDefault="00096865" w:rsidP="00D87EF3">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w:t>
      </w:r>
      <w:r w:rsidR="00707EEA">
        <w:rPr>
          <w:rFonts w:ascii="GHEA Grapalat" w:hAnsi="GHEA Grapalat"/>
          <w:i w:val="0"/>
          <w:sz w:val="24"/>
          <w:szCs w:val="24"/>
        </w:rPr>
        <w:t>7</w:t>
      </w:r>
      <w:r w:rsidRPr="009044F1">
        <w:rPr>
          <w:rFonts w:ascii="GHEA Grapalat" w:hAnsi="GHEA Grapalat"/>
          <w:i w:val="0"/>
          <w:sz w:val="24"/>
          <w:szCs w:val="24"/>
        </w:rPr>
        <w:t>.1.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7DF0F11E" w14:textId="77777777" w:rsidR="00096865" w:rsidRPr="009044F1" w:rsidDel="00992C40" w:rsidRDefault="00096865" w:rsidP="00D87EF3">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1F5F16E5" w14:textId="4E319E6D" w:rsidR="009B6D58" w:rsidRPr="00186559" w:rsidRDefault="00707EEA" w:rsidP="00D87EF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7</w:t>
      </w:r>
      <w:r w:rsidR="00FD2748" w:rsidRPr="009044F1">
        <w:rPr>
          <w:rFonts w:ascii="GHEA Grapalat" w:hAnsi="GHEA Grapalat"/>
          <w:sz w:val="24"/>
          <w:szCs w:val="24"/>
        </w:rPr>
        <w:t>.</w:t>
      </w:r>
      <w:r w:rsidR="00360274">
        <w:rPr>
          <w:rFonts w:ascii="GHEA Grapalat" w:hAnsi="GHEA Grapalat"/>
          <w:sz w:val="24"/>
          <w:szCs w:val="24"/>
        </w:rPr>
        <w:t>6</w:t>
      </w:r>
      <w:r w:rsidR="00FD2748" w:rsidRPr="009044F1">
        <w:rPr>
          <w:rFonts w:ascii="GHEA Grapalat" w:hAnsi="GHEA Grapalat"/>
          <w:sz w:val="24"/>
          <w:szCs w:val="24"/>
        </w:rPr>
        <w:t>.</w:t>
      </w:r>
      <w:r w:rsidR="00644850" w:rsidRPr="005114D0">
        <w:rPr>
          <w:rFonts w:ascii="GHEA Grapalat" w:hAnsi="GHEA Grapalat"/>
          <w:sz w:val="24"/>
          <w:szCs w:val="24"/>
        </w:rPr>
        <w:tab/>
      </w:r>
      <w:r w:rsidR="00FD2748"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00FD2748"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00FD2748" w:rsidRPr="009044F1">
        <w:rPr>
          <w:rFonts w:ascii="GHEA Grapalat" w:hAnsi="GHEA Grapalat"/>
          <w:sz w:val="24"/>
          <w:szCs w:val="24"/>
        </w:rPr>
        <w:t xml:space="preserve">последующие </w:t>
      </w:r>
      <w:proofErr w:type="spellStart"/>
      <w:r w:rsidR="00FD2748" w:rsidRPr="009044F1">
        <w:rPr>
          <w:rFonts w:ascii="GHEA Grapalat" w:hAnsi="GHEA Grapalat"/>
          <w:sz w:val="24"/>
          <w:szCs w:val="24"/>
        </w:rPr>
        <w:t>места.При</w:t>
      </w:r>
      <w:proofErr w:type="spellEnd"/>
      <w:r w:rsidR="00FD2748"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w:t>
      </w:r>
      <w:r w:rsidR="00FD2748" w:rsidRPr="009044F1">
        <w:rPr>
          <w:rFonts w:ascii="GHEA Grapalat" w:hAnsi="GHEA Grapalat"/>
          <w:sz w:val="24"/>
          <w:szCs w:val="24"/>
        </w:rPr>
        <w:lastRenderedPageBreak/>
        <w:t xml:space="preserve">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00FD2748"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14:paraId="1DFE0092" w14:textId="77777777" w:rsidR="009B6D58" w:rsidRPr="009044F1" w:rsidRDefault="009B6D58" w:rsidP="00D87EF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468AF6A" w14:textId="77777777" w:rsidR="009B6D58" w:rsidRPr="009044F1" w:rsidRDefault="009B6D58" w:rsidP="00D87EF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2F1E4F33" w14:textId="77777777" w:rsidR="009B6D58" w:rsidRPr="00A50C53" w:rsidRDefault="009B6D58" w:rsidP="00D87EF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8D11B43" w14:textId="77777777" w:rsidR="009B6D58" w:rsidRPr="009044F1" w:rsidRDefault="009B6D58" w:rsidP="00D87EF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490FBAF9" w14:textId="77777777" w:rsidR="009B6D58" w:rsidRPr="009044F1" w:rsidRDefault="009B6D58" w:rsidP="00D87EF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proofErr w:type="gramStart"/>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7B84AFEE" w14:textId="77777777" w:rsidR="008F2148" w:rsidRDefault="009B6D58" w:rsidP="00D87EF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w:t>
      </w:r>
      <w:proofErr w:type="gramStart"/>
      <w:r w:rsidRPr="009044F1">
        <w:rPr>
          <w:rFonts w:ascii="GHEA Grapalat" w:hAnsi="GHEA Grapalat"/>
          <w:sz w:val="24"/>
          <w:szCs w:val="24"/>
        </w:rPr>
        <w:t>установленного для переговоров окончательного срока</w:t>
      </w:r>
      <w:proofErr w:type="gramEnd"/>
      <w:r w:rsidRPr="009044F1">
        <w:rPr>
          <w:rFonts w:ascii="GHEA Grapalat" w:hAnsi="GHEA Grapalat"/>
          <w:sz w:val="24"/>
          <w:szCs w:val="24"/>
        </w:rPr>
        <w:t xml:space="preserve">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2C5E369F" w14:textId="77777777" w:rsidR="00235D56" w:rsidRDefault="008F2148" w:rsidP="00D87EF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356240AA" w14:textId="77777777" w:rsidR="008F2148" w:rsidRDefault="00235D56" w:rsidP="00D87EF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14:paraId="15577780" w14:textId="77777777" w:rsidR="009B6D58" w:rsidRPr="009044F1" w:rsidRDefault="003572EA" w:rsidP="00D87EF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xml:space="preserve">,, е " настоящего </w:t>
      </w:r>
      <w:r w:rsidR="00C34AFD" w:rsidRPr="00C34AFD">
        <w:rPr>
          <w:rFonts w:ascii="GHEA Grapalat" w:hAnsi="GHEA Grapalat"/>
          <w:sz w:val="24"/>
          <w:szCs w:val="24"/>
        </w:rPr>
        <w:lastRenderedPageBreak/>
        <w:t>подпункта</w:t>
      </w:r>
      <w:r w:rsidR="009B6D58" w:rsidRPr="009044F1">
        <w:rPr>
          <w:rFonts w:ascii="GHEA Grapalat" w:hAnsi="GHEA Grapalat"/>
          <w:sz w:val="24"/>
          <w:szCs w:val="24"/>
        </w:rPr>
        <w:t xml:space="preserve">. </w:t>
      </w:r>
    </w:p>
    <w:p w14:paraId="579036C0" w14:textId="32EC4438" w:rsidR="00B514E8" w:rsidRPr="009044F1" w:rsidRDefault="00707EEA" w:rsidP="00D87EF3">
      <w:pPr>
        <w:widowControl w:val="0"/>
        <w:tabs>
          <w:tab w:val="left" w:pos="1134"/>
        </w:tabs>
        <w:ind w:firstLine="567"/>
        <w:jc w:val="both"/>
        <w:rPr>
          <w:rFonts w:ascii="GHEA Grapalat" w:hAnsi="GHEA Grapalat"/>
        </w:rPr>
      </w:pPr>
      <w:r>
        <w:rPr>
          <w:rFonts w:ascii="GHEA Grapalat" w:hAnsi="GHEA Grapalat"/>
        </w:rPr>
        <w:t>7</w:t>
      </w:r>
      <w:r w:rsidR="00FD2748" w:rsidRPr="009044F1">
        <w:rPr>
          <w:rFonts w:ascii="GHEA Grapalat" w:hAnsi="GHEA Grapalat"/>
        </w:rPr>
        <w:t>.</w:t>
      </w:r>
      <w:r w:rsidR="0057264D">
        <w:rPr>
          <w:rFonts w:ascii="GHEA Grapalat" w:hAnsi="GHEA Grapalat"/>
        </w:rPr>
        <w:t>7</w:t>
      </w:r>
      <w:r w:rsidR="00FD2748" w:rsidRPr="009044F1">
        <w:rPr>
          <w:rFonts w:ascii="GHEA Grapalat" w:hAnsi="GHEA Grapalat"/>
        </w:rPr>
        <w:t>.</w:t>
      </w:r>
      <w:r w:rsidR="00C37724" w:rsidRPr="005114D0">
        <w:rPr>
          <w:rFonts w:ascii="GHEA Grapalat" w:hAnsi="GHEA Grapalat"/>
        </w:rPr>
        <w:tab/>
      </w:r>
      <w:r w:rsidR="00FD2748"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00FD2748"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00FD2748" w:rsidRPr="009044F1">
        <w:rPr>
          <w:rFonts w:ascii="GHEA Grapalat" w:hAnsi="GHEA Grapalat"/>
        </w:rPr>
        <w:t>документ</w:t>
      </w:r>
      <w:r w:rsidR="00F7541A">
        <w:rPr>
          <w:rFonts w:ascii="GHEA Grapalat" w:hAnsi="GHEA Grapalat"/>
        </w:rPr>
        <w:t>ы</w:t>
      </w:r>
      <w:r w:rsidR="00FD2748"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00FD2748" w:rsidRPr="009044F1">
        <w:rPr>
          <w:rFonts w:ascii="GHEA Grapalat" w:hAnsi="GHEA Grapalat"/>
        </w:rPr>
        <w:t>препятствуя нормальному функционированию комиссии.</w:t>
      </w:r>
    </w:p>
    <w:p w14:paraId="52914801" w14:textId="3F613EFD" w:rsidR="00AD2081" w:rsidRDefault="00707EEA" w:rsidP="00D87EF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sidR="0057264D">
        <w:rPr>
          <w:rFonts w:ascii="GHEA Grapalat" w:hAnsi="GHEA Grapalat"/>
          <w:sz w:val="24"/>
          <w:szCs w:val="24"/>
        </w:rPr>
        <w:t>8</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00A150A9"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00A150A9"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 xml:space="preserve">электронной </w:t>
      </w:r>
      <w:proofErr w:type="gramStart"/>
      <w:r w:rsidR="0057264D">
        <w:rPr>
          <w:rFonts w:ascii="GHEA Grapalat" w:hAnsi="GHEA Grapalat"/>
        </w:rPr>
        <w:t>форме</w:t>
      </w:r>
      <w:r w:rsidR="007A34A6">
        <w:rPr>
          <w:rFonts w:ascii="GHEA Grapalat" w:hAnsi="GHEA Grapalat"/>
        </w:rPr>
        <w:t xml:space="preserve"> </w:t>
      </w:r>
      <w:r w:rsidR="00A150A9" w:rsidRPr="009044F1">
        <w:rPr>
          <w:rFonts w:ascii="GHEA Grapalat" w:hAnsi="GHEA Grapalat"/>
          <w:sz w:val="24"/>
          <w:szCs w:val="24"/>
        </w:rPr>
        <w:t xml:space="preserve"> информирует</w:t>
      </w:r>
      <w:proofErr w:type="gramEnd"/>
      <w:r w:rsidR="00A150A9"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2A84298D" w14:textId="77777777" w:rsidR="003B3E74" w:rsidRPr="00AA7117" w:rsidRDefault="006A202F" w:rsidP="00D87EF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proofErr w:type="gram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proofErr w:type="gram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2B3AE23C" w14:textId="530B7AAF" w:rsidR="00C27BA4" w:rsidRDefault="00707EEA" w:rsidP="00D87EF3">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sidR="006C7442">
        <w:rPr>
          <w:rFonts w:ascii="GHEA Grapalat" w:hAnsi="GHEA Grapalat"/>
          <w:sz w:val="24"/>
          <w:szCs w:val="24"/>
        </w:rPr>
        <w:t>9</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00A150A9"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00A150A9"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D05F3BD" w14:textId="77777777" w:rsidR="00C27BA4" w:rsidRPr="00AA7117" w:rsidRDefault="00C27BA4" w:rsidP="00D87EF3">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38644844" w14:textId="78ED5CE6" w:rsidR="005E0E50" w:rsidRPr="009044F1" w:rsidRDefault="00707EEA" w:rsidP="00D87EF3">
      <w:pPr>
        <w:pStyle w:val="23"/>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.1</w:t>
      </w:r>
      <w:r w:rsidR="006C7442">
        <w:rPr>
          <w:rFonts w:ascii="GHEA Grapalat" w:hAnsi="GHEA Grapalat"/>
          <w:sz w:val="24"/>
          <w:szCs w:val="24"/>
        </w:rPr>
        <w:t>0</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E857472" w14:textId="77777777" w:rsidR="00707EEA" w:rsidRDefault="00707EEA" w:rsidP="00D87EF3">
      <w:pPr>
        <w:pStyle w:val="23"/>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00A150A9"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A3531CA" w14:textId="00A2CD5E" w:rsidR="00E65F37" w:rsidRPr="009044F1" w:rsidRDefault="00707EEA" w:rsidP="00D87EF3">
      <w:pPr>
        <w:pStyle w:val="23"/>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w:t>
      </w:r>
      <w:proofErr w:type="gramStart"/>
      <w:r w:rsidR="00A150A9" w:rsidRPr="009044F1">
        <w:rPr>
          <w:rFonts w:ascii="GHEA Grapalat" w:hAnsi="GHEA Grapalat"/>
          <w:sz w:val="24"/>
          <w:szCs w:val="24"/>
        </w:rPr>
        <w:t>1</w:t>
      </w:r>
      <w:r w:rsidR="00874C2B">
        <w:rPr>
          <w:rFonts w:ascii="GHEA Grapalat" w:hAnsi="GHEA Grapalat"/>
          <w:sz w:val="24"/>
          <w:szCs w:val="24"/>
        </w:rPr>
        <w:t>2</w:t>
      </w:r>
      <w:r w:rsidR="00A150A9" w:rsidRPr="009044F1">
        <w:rPr>
          <w:rFonts w:ascii="GHEA Grapalat" w:hAnsi="GHEA Grapalat"/>
          <w:sz w:val="24"/>
          <w:szCs w:val="24"/>
        </w:rPr>
        <w:t>.Не</w:t>
      </w:r>
      <w:proofErr w:type="gramEnd"/>
      <w:r w:rsidR="00A150A9" w:rsidRPr="009044F1">
        <w:rPr>
          <w:rFonts w:ascii="GHEA Grapalat" w:hAnsi="GHEA Grapalat"/>
          <w:sz w:val="24"/>
          <w:szCs w:val="24"/>
        </w:rPr>
        <w:t xml:space="preserve">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00A150A9" w:rsidRPr="009044F1">
        <w:rPr>
          <w:rFonts w:ascii="GHEA Grapalat" w:hAnsi="GHEA Grapalat"/>
          <w:sz w:val="24"/>
          <w:szCs w:val="24"/>
        </w:rPr>
        <w:t xml:space="preserve"> заявок секретарь комиссии: </w:t>
      </w:r>
    </w:p>
    <w:p w14:paraId="65C41176" w14:textId="77777777" w:rsidR="00A24827" w:rsidRPr="009044F1" w:rsidRDefault="00A24827" w:rsidP="00D87EF3">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DDEB81B" w14:textId="77777777" w:rsidR="008B73CD" w:rsidRPr="009044F1" w:rsidRDefault="008B73CD" w:rsidP="00D87EF3">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449AE49" w14:textId="5585B1DF" w:rsidR="00E64D24" w:rsidRDefault="00707EEA" w:rsidP="00D87EF3">
      <w:pPr>
        <w:widowControl w:val="0"/>
        <w:tabs>
          <w:tab w:val="left" w:pos="1276"/>
        </w:tabs>
        <w:ind w:firstLine="567"/>
        <w:jc w:val="both"/>
        <w:rPr>
          <w:rFonts w:ascii="GHEA Grapalat" w:hAnsi="GHEA Grapalat"/>
        </w:rPr>
      </w:pPr>
      <w:r>
        <w:rPr>
          <w:rFonts w:ascii="GHEA Grapalat" w:hAnsi="GHEA Grapalat"/>
        </w:rPr>
        <w:t>7</w:t>
      </w:r>
      <w:r w:rsidR="008769B4" w:rsidRPr="009044F1">
        <w:rPr>
          <w:rFonts w:ascii="GHEA Grapalat" w:hAnsi="GHEA Grapalat"/>
        </w:rPr>
        <w:t>.</w:t>
      </w:r>
      <w:r w:rsidR="005B6DCF">
        <w:rPr>
          <w:rFonts w:ascii="GHEA Grapalat" w:hAnsi="GHEA Grapalat"/>
          <w:lang w:val="hy-AM"/>
        </w:rPr>
        <w:t>1</w:t>
      </w:r>
      <w:r>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8769B4"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008769B4"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8769B4"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008769B4"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008769B4" w:rsidRPr="009044F1">
        <w:rPr>
          <w:rFonts w:ascii="GHEA Grapalat" w:hAnsi="GHEA Grapalat"/>
        </w:rPr>
        <w:t xml:space="preserve">участника о том, что он имеет право на участие </w:t>
      </w:r>
      <w:proofErr w:type="gramStart"/>
      <w:r w:rsidR="008769B4" w:rsidRPr="009044F1">
        <w:rPr>
          <w:rFonts w:ascii="GHEA Grapalat" w:hAnsi="GHEA Grapalat"/>
        </w:rPr>
        <w:t>в предусмотренных приглашением закупках</w:t>
      </w:r>
      <w:proofErr w:type="gramEnd"/>
      <w:r w:rsidR="008769B4" w:rsidRPr="009044F1">
        <w:rPr>
          <w:rFonts w:ascii="GHEA Grapalat" w:hAnsi="GHEA Grapalat"/>
        </w:rPr>
        <w:t xml:space="preserve">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008769B4" w:rsidRPr="009044F1">
        <w:rPr>
          <w:rFonts w:ascii="GHEA Grapalat" w:hAnsi="GHEA Grapalat"/>
        </w:rPr>
        <w:t xml:space="preserve">действительности </w:t>
      </w:r>
      <w:r w:rsidR="00F763EC">
        <w:rPr>
          <w:rFonts w:ascii="GHEA Grapalat" w:hAnsi="GHEA Grapalat"/>
        </w:rPr>
        <w:t xml:space="preserve">либо </w:t>
      </w:r>
      <w:r w:rsidR="008769B4"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008769B4"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008769B4" w:rsidRPr="009044F1">
        <w:rPr>
          <w:rFonts w:ascii="GHEA Grapalat" w:hAnsi="GHEA Grapalat"/>
        </w:rPr>
        <w:t>то это обстоятельство считается нарушением обязательства, принятого в рамках процесса закупки.</w:t>
      </w:r>
    </w:p>
    <w:p w14:paraId="29B0157D" w14:textId="39E25E21" w:rsidR="00A63D83" w:rsidRPr="009044F1" w:rsidRDefault="00707EEA" w:rsidP="00D87EF3">
      <w:pPr>
        <w:widowControl w:val="0"/>
        <w:tabs>
          <w:tab w:val="left" w:pos="1276"/>
        </w:tabs>
        <w:ind w:firstLine="567"/>
        <w:jc w:val="both"/>
        <w:rPr>
          <w:rFonts w:ascii="GHEA Grapalat" w:hAnsi="GHEA Grapalat"/>
        </w:rPr>
      </w:pPr>
      <w:r>
        <w:rPr>
          <w:rFonts w:ascii="GHEA Grapalat" w:hAnsi="GHEA Grapalat"/>
        </w:rPr>
        <w:t>7</w:t>
      </w:r>
      <w:r w:rsidR="00A63D83">
        <w:rPr>
          <w:rFonts w:ascii="GHEA Grapalat" w:hAnsi="GHEA Grapalat"/>
        </w:rPr>
        <w:t>.1</w:t>
      </w:r>
      <w:r>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335369F" w14:textId="6CE5BD8C" w:rsidR="00A23E7B" w:rsidRDefault="00707EEA" w:rsidP="00D87EF3">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7</w:t>
      </w:r>
      <w:r w:rsidR="00E64D24">
        <w:rPr>
          <w:rFonts w:ascii="GHEA Grapalat" w:hAnsi="GHEA Grapalat"/>
          <w:sz w:val="24"/>
          <w:szCs w:val="24"/>
        </w:rPr>
        <w:t>.1</w:t>
      </w:r>
      <w:r>
        <w:rPr>
          <w:rFonts w:ascii="GHEA Grapalat" w:hAnsi="GHEA Grapalat"/>
          <w:sz w:val="24"/>
          <w:szCs w:val="24"/>
        </w:rPr>
        <w:t>5</w:t>
      </w:r>
      <w:r w:rsidR="00E64D24">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пунктах </w:t>
      </w:r>
      <w:r>
        <w:rPr>
          <w:rFonts w:ascii="GHEA Grapalat" w:hAnsi="GHEA Grapalat"/>
          <w:sz w:val="24"/>
          <w:szCs w:val="24"/>
        </w:rPr>
        <w:t>7</w:t>
      </w:r>
      <w:r w:rsidR="00A74478" w:rsidRPr="00A74478">
        <w:rPr>
          <w:rFonts w:ascii="GHEA Grapalat" w:hAnsi="GHEA Grapalat"/>
          <w:sz w:val="24"/>
          <w:szCs w:val="24"/>
        </w:rPr>
        <w:t>.</w:t>
      </w:r>
      <w:r w:rsidR="00F20C21" w:rsidRPr="00F20C21">
        <w:rPr>
          <w:rFonts w:ascii="GHEA Grapalat" w:hAnsi="GHEA Grapalat"/>
          <w:sz w:val="24"/>
          <w:szCs w:val="24"/>
        </w:rPr>
        <w:t>8</w:t>
      </w:r>
      <w:r w:rsidR="00A74478" w:rsidRPr="00A74478">
        <w:rPr>
          <w:rFonts w:ascii="GHEA Grapalat" w:hAnsi="GHEA Grapalat"/>
          <w:sz w:val="24"/>
          <w:szCs w:val="24"/>
        </w:rPr>
        <w:t xml:space="preserve"> и </w:t>
      </w:r>
      <w:r>
        <w:rPr>
          <w:rFonts w:ascii="GHEA Grapalat" w:hAnsi="GHEA Grapalat"/>
          <w:sz w:val="24"/>
          <w:szCs w:val="24"/>
        </w:rPr>
        <w:t>7</w:t>
      </w:r>
      <w:r w:rsidR="00A74478" w:rsidRPr="00A74478">
        <w:rPr>
          <w:rFonts w:ascii="GHEA Grapalat" w:hAnsi="GHEA Grapalat"/>
          <w:sz w:val="24"/>
          <w:szCs w:val="24"/>
        </w:rPr>
        <w:t>.</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B7D6647" w14:textId="21CA692E" w:rsidR="002B121D" w:rsidRPr="001439BD" w:rsidRDefault="00707EEA" w:rsidP="00D87EF3">
      <w:pPr>
        <w:pStyle w:val="23"/>
        <w:widowControl w:val="0"/>
        <w:tabs>
          <w:tab w:val="left" w:pos="1276"/>
        </w:tabs>
        <w:spacing w:line="240" w:lineRule="auto"/>
        <w:ind w:firstLine="567"/>
        <w:rPr>
          <w:rFonts w:ascii="GHEA Grapalat" w:hAnsi="GHEA Grapalat" w:cs="Sylfaen"/>
          <w:spacing w:val="-4"/>
          <w:sz w:val="24"/>
          <w:szCs w:val="24"/>
        </w:rPr>
      </w:pPr>
      <w:r>
        <w:rPr>
          <w:rFonts w:ascii="GHEA Grapalat" w:hAnsi="GHEA Grapalat"/>
          <w:sz w:val="24"/>
          <w:szCs w:val="24"/>
        </w:rPr>
        <w:t>7</w:t>
      </w:r>
      <w:r w:rsidR="00A150A9" w:rsidRPr="009044F1">
        <w:rPr>
          <w:rFonts w:ascii="GHEA Grapalat" w:hAnsi="GHEA Grapalat"/>
          <w:sz w:val="24"/>
          <w:szCs w:val="24"/>
        </w:rPr>
        <w:t>.</w:t>
      </w:r>
      <w:r w:rsidR="0093610F" w:rsidRPr="000811C1">
        <w:rPr>
          <w:rFonts w:ascii="GHEA Grapalat" w:hAnsi="GHEA Grapalat"/>
          <w:sz w:val="24"/>
          <w:szCs w:val="24"/>
        </w:rPr>
        <w:t>1</w:t>
      </w:r>
      <w:r>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00A150A9"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4C97693" w14:textId="29FCB78C" w:rsidR="00BF457D" w:rsidRPr="003E009B" w:rsidRDefault="00707EEA" w:rsidP="00D87EF3">
      <w:pPr>
        <w:widowControl w:val="0"/>
        <w:tabs>
          <w:tab w:val="left" w:pos="1276"/>
        </w:tabs>
        <w:ind w:firstLine="567"/>
        <w:jc w:val="both"/>
        <w:rPr>
          <w:rFonts w:ascii="GHEA Grapalat" w:hAnsi="GHEA Grapalat"/>
        </w:rPr>
      </w:pPr>
      <w:r>
        <w:rPr>
          <w:rFonts w:ascii="GHEA Grapalat" w:hAnsi="GHEA Grapalat"/>
        </w:rPr>
        <w:t>7</w:t>
      </w:r>
      <w:r w:rsidR="00BF457D" w:rsidRPr="00AD29CE">
        <w:rPr>
          <w:rFonts w:ascii="GHEA Grapalat" w:hAnsi="GHEA Grapalat"/>
        </w:rPr>
        <w:t>.</w:t>
      </w:r>
      <w:r w:rsidR="00BF457D">
        <w:rPr>
          <w:rFonts w:ascii="GHEA Grapalat" w:hAnsi="GHEA Grapalat"/>
        </w:rPr>
        <w:t>1</w:t>
      </w:r>
      <w:r>
        <w:rPr>
          <w:rFonts w:ascii="GHEA Grapalat" w:hAnsi="GHEA Grapalat"/>
        </w:rPr>
        <w:t>7</w:t>
      </w:r>
      <w:r w:rsidR="00BF457D">
        <w:rPr>
          <w:rFonts w:ascii="GHEA Grapalat" w:hAnsi="GHEA Grapalat"/>
        </w:rPr>
        <w:t>.</w:t>
      </w:r>
      <w:r w:rsidR="00BF457D">
        <w:rPr>
          <w:rFonts w:ascii="GHEA Grapalat" w:hAnsi="GHEA Grapalat"/>
        </w:rPr>
        <w:tab/>
      </w:r>
      <w:r w:rsidR="00BF457D" w:rsidRPr="00AA5BD2">
        <w:rPr>
          <w:rFonts w:ascii="GHEA Grapalat" w:hAnsi="GHEA Grapalat"/>
        </w:rPr>
        <w:t xml:space="preserve">Электронные извещения отправляются комиссией и (или) заказчиком </w:t>
      </w:r>
      <w:r w:rsidR="00BF457D">
        <w:rPr>
          <w:rFonts w:ascii="GHEA Grapalat" w:hAnsi="GHEA Grapalat"/>
        </w:rPr>
        <w:t>на электронную почту, указанную в заявке участника</w:t>
      </w:r>
      <w:r w:rsidR="00BF457D"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FD6DBDE" w14:textId="77777777" w:rsidR="00BF457D" w:rsidRPr="00AA5BD2" w:rsidRDefault="00BF457D" w:rsidP="00D87EF3">
      <w:pPr>
        <w:widowControl w:val="0"/>
        <w:ind w:firstLine="567"/>
        <w:jc w:val="both"/>
        <w:rPr>
          <w:rFonts w:ascii="GHEA Grapalat" w:hAnsi="GHEA Grapalat"/>
        </w:rPr>
      </w:pPr>
      <w:r w:rsidRPr="00AA5BD2">
        <w:rPr>
          <w:rFonts w:ascii="GHEA Grapalat" w:hAnsi="GHEA Grapalat"/>
        </w:rPr>
        <w:t xml:space="preserve">При обмене сведениями (документами) электронным способом участник </w:t>
      </w:r>
      <w:r w:rsidRPr="00AA5BD2">
        <w:rPr>
          <w:rFonts w:ascii="GHEA Grapalat" w:hAnsi="GHEA Grapalat"/>
        </w:rPr>
        <w:lastRenderedPageBreak/>
        <w:t>отправляет сведения (документы) в воспроизведенном (отсканированном) с утвержденного оригинала варианте.</w:t>
      </w:r>
    </w:p>
    <w:p w14:paraId="52F57CC9" w14:textId="57892C06" w:rsidR="00583092" w:rsidRPr="009044F1" w:rsidRDefault="00707EEA" w:rsidP="00D87EF3">
      <w:pPr>
        <w:widowControl w:val="0"/>
        <w:tabs>
          <w:tab w:val="left" w:pos="1276"/>
        </w:tabs>
        <w:ind w:firstLine="567"/>
        <w:jc w:val="both"/>
        <w:rPr>
          <w:rFonts w:ascii="GHEA Grapalat" w:hAnsi="GHEA Grapalat"/>
        </w:rPr>
      </w:pPr>
      <w:r>
        <w:rPr>
          <w:rFonts w:ascii="GHEA Grapalat" w:hAnsi="GHEA Grapalat"/>
        </w:rPr>
        <w:t>7</w:t>
      </w:r>
      <w:r w:rsidR="00A150A9" w:rsidRPr="009044F1">
        <w:rPr>
          <w:rFonts w:ascii="GHEA Grapalat" w:hAnsi="GHEA Grapalat"/>
        </w:rPr>
        <w:t>.</w:t>
      </w:r>
      <w:r w:rsidR="0018426E">
        <w:rPr>
          <w:rFonts w:ascii="GHEA Grapalat" w:hAnsi="GHEA Grapalat"/>
        </w:rPr>
        <w:t>1</w:t>
      </w:r>
      <w:r>
        <w:rPr>
          <w:rFonts w:ascii="GHEA Grapalat" w:hAnsi="GHEA Grapalat"/>
        </w:rPr>
        <w:t>8</w:t>
      </w:r>
      <w:r w:rsidR="009F2C5D" w:rsidRPr="009F2C5D">
        <w:rPr>
          <w:rFonts w:ascii="GHEA Grapalat" w:hAnsi="GHEA Grapalat"/>
        </w:rPr>
        <w:t>.</w:t>
      </w:r>
      <w:r w:rsidR="009F2C5D" w:rsidRPr="005114D0">
        <w:rPr>
          <w:rFonts w:ascii="GHEA Grapalat" w:hAnsi="GHEA Grapalat"/>
        </w:rPr>
        <w:tab/>
      </w:r>
      <w:r w:rsidR="00A150A9"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00A150A9"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00A150A9"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 xml:space="preserve">признается </w:t>
      </w:r>
      <w:proofErr w:type="gramStart"/>
      <w:r w:rsidR="005F2F3B">
        <w:rPr>
          <w:rFonts w:ascii="GHEA Grapalat" w:hAnsi="GHEA Grapalat"/>
        </w:rPr>
        <w:t>участник</w:t>
      </w:r>
      <w:proofErr w:type="gramEnd"/>
      <w:r w:rsidR="005F2F3B">
        <w:rPr>
          <w:rFonts w:ascii="GHEA Grapalat" w:hAnsi="GHEA Grapalat"/>
        </w:rPr>
        <w:t xml:space="preserve"> занявший следующее место</w:t>
      </w:r>
      <w:r w:rsidR="00951CE5">
        <w:rPr>
          <w:rFonts w:ascii="GHEA Grapalat" w:hAnsi="GHEA Grapalat"/>
          <w:lang w:val="hy-AM"/>
        </w:rPr>
        <w:t xml:space="preserve"> </w:t>
      </w:r>
      <w:r w:rsidR="00951CE5">
        <w:rPr>
          <w:rFonts w:ascii="GHEA Grapalat" w:hAnsi="GHEA Grapalat"/>
        </w:rPr>
        <w:t>с</w:t>
      </w:r>
      <w:r w:rsidR="00A150A9"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00A150A9" w:rsidRPr="009044F1">
        <w:rPr>
          <w:rFonts w:ascii="GHEA Grapalat" w:hAnsi="GHEA Grapalat"/>
        </w:rPr>
        <w:t>, установленн</w:t>
      </w:r>
      <w:r w:rsidR="00951CE5">
        <w:rPr>
          <w:rFonts w:ascii="GHEA Grapalat" w:hAnsi="GHEA Grapalat"/>
        </w:rPr>
        <w:t>ой</w:t>
      </w:r>
      <w:r w:rsidR="00A150A9" w:rsidRPr="009044F1">
        <w:rPr>
          <w:rFonts w:ascii="GHEA Grapalat" w:hAnsi="GHEA Grapalat"/>
        </w:rPr>
        <w:t xml:space="preserve"> </w:t>
      </w:r>
      <w:r w:rsidR="00A150A9" w:rsidRPr="00921AD2">
        <w:rPr>
          <w:rFonts w:ascii="GHEA Grapalat" w:hAnsi="GHEA Grapalat"/>
          <w:color w:val="FF0000"/>
        </w:rPr>
        <w:t xml:space="preserve">пунктами </w:t>
      </w:r>
      <w:r>
        <w:rPr>
          <w:rFonts w:ascii="GHEA Grapalat" w:hAnsi="GHEA Grapalat"/>
          <w:color w:val="FF0000"/>
        </w:rPr>
        <w:t>7</w:t>
      </w:r>
      <w:r w:rsidR="00A150A9" w:rsidRPr="00921AD2">
        <w:rPr>
          <w:rFonts w:ascii="GHEA Grapalat" w:hAnsi="GHEA Grapalat"/>
          <w:color w:val="FF0000"/>
        </w:rPr>
        <w:t>.1</w:t>
      </w:r>
      <w:r w:rsidR="00C808AC" w:rsidRPr="00C808AC">
        <w:rPr>
          <w:rFonts w:ascii="GHEA Grapalat" w:hAnsi="GHEA Grapalat"/>
          <w:color w:val="FF0000"/>
        </w:rPr>
        <w:t>2</w:t>
      </w:r>
      <w:r w:rsidR="00A150A9" w:rsidRPr="00921AD2">
        <w:rPr>
          <w:rFonts w:ascii="GHEA Grapalat" w:hAnsi="GHEA Grapalat"/>
          <w:color w:val="FF0000"/>
        </w:rPr>
        <w:t>-</w:t>
      </w:r>
      <w:r>
        <w:rPr>
          <w:rFonts w:ascii="GHEA Grapalat" w:hAnsi="GHEA Grapalat"/>
          <w:color w:val="FF0000"/>
        </w:rPr>
        <w:t>7</w:t>
      </w:r>
      <w:r w:rsidR="00A150A9" w:rsidRPr="00921AD2">
        <w:rPr>
          <w:rFonts w:ascii="GHEA Grapalat" w:hAnsi="GHEA Grapalat"/>
          <w:color w:val="FF0000"/>
        </w:rPr>
        <w:t>.</w:t>
      </w:r>
      <w:r w:rsidR="00807FD0" w:rsidRPr="00921AD2">
        <w:rPr>
          <w:rFonts w:ascii="GHEA Grapalat" w:hAnsi="GHEA Grapalat"/>
          <w:color w:val="FF0000"/>
        </w:rPr>
        <w:t>1</w:t>
      </w:r>
      <w:r>
        <w:rPr>
          <w:rFonts w:ascii="GHEA Grapalat" w:hAnsi="GHEA Grapalat"/>
          <w:color w:val="FF0000"/>
        </w:rPr>
        <w:t>9</w:t>
      </w:r>
      <w:r w:rsidR="007854B2" w:rsidRPr="00921AD2">
        <w:rPr>
          <w:rFonts w:ascii="GHEA Grapalat" w:hAnsi="GHEA Grapalat"/>
          <w:color w:val="FF0000"/>
        </w:rPr>
        <w:t xml:space="preserve"> </w:t>
      </w:r>
      <w:r w:rsidR="00A150A9" w:rsidRPr="009044F1">
        <w:rPr>
          <w:rFonts w:ascii="GHEA Grapalat" w:hAnsi="GHEA Grapalat"/>
        </w:rPr>
        <w:t>части 1 настоящего Приглашения.</w:t>
      </w:r>
    </w:p>
    <w:p w14:paraId="2EC11545" w14:textId="4D5FE1A0" w:rsidR="00583092" w:rsidRPr="009044F1" w:rsidRDefault="00707EEA" w:rsidP="00D87EF3">
      <w:pPr>
        <w:pStyle w:val="23"/>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w:t>
      </w:r>
      <w:r w:rsidR="00CD5FEB" w:rsidRPr="00925DE0">
        <w:rPr>
          <w:rFonts w:ascii="GHEA Grapalat" w:hAnsi="GHEA Grapalat"/>
          <w:sz w:val="24"/>
          <w:szCs w:val="24"/>
        </w:rPr>
        <w:t>1</w:t>
      </w:r>
      <w:r>
        <w:rPr>
          <w:rFonts w:ascii="GHEA Grapalat" w:hAnsi="GHEA Grapalat"/>
          <w:sz w:val="24"/>
          <w:szCs w:val="24"/>
        </w:rPr>
        <w:t>9</w:t>
      </w:r>
      <w:r w:rsidR="00FA2DBA" w:rsidRPr="00FA2DBA">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059C146" w14:textId="77777777" w:rsidR="00583092" w:rsidRPr="005114D0" w:rsidRDefault="00662165" w:rsidP="00D87EF3">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E585FAA" w14:textId="59BBC935" w:rsidR="00583092" w:rsidRPr="00374F4A" w:rsidRDefault="00707EEA" w:rsidP="00D87EF3">
      <w:pPr>
        <w:pStyle w:val="23"/>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Pr>
          <w:rFonts w:ascii="GHEA Grapalat" w:hAnsi="GHEA Grapalat"/>
          <w:sz w:val="24"/>
          <w:szCs w:val="24"/>
        </w:rPr>
        <w:t>20</w:t>
      </w:r>
      <w:r w:rsidR="00A150A9" w:rsidRPr="009044F1">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С целью применения пункта 8.</w:t>
      </w:r>
      <w:r w:rsidR="00E32AB7" w:rsidRPr="00D80C32">
        <w:rPr>
          <w:rFonts w:ascii="GHEA Grapalat" w:hAnsi="GHEA Grapalat"/>
          <w:sz w:val="24"/>
          <w:szCs w:val="24"/>
        </w:rPr>
        <w:t>1</w:t>
      </w:r>
      <w:r w:rsidR="004F3254">
        <w:rPr>
          <w:rFonts w:ascii="GHEA Grapalat" w:hAnsi="GHEA Grapalat"/>
          <w:sz w:val="24"/>
          <w:szCs w:val="24"/>
        </w:rPr>
        <w:t>8</w:t>
      </w:r>
      <w:r w:rsidR="00A150A9"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00A150A9" w:rsidRPr="009044F1">
        <w:rPr>
          <w:rFonts w:ascii="GHEA Grapalat" w:hAnsi="GHEA Grapalat"/>
          <w:sz w:val="24"/>
          <w:szCs w:val="24"/>
        </w:rPr>
        <w:t>внеочередное заседание комиссии.</w:t>
      </w:r>
    </w:p>
    <w:p w14:paraId="2F5AD04E" w14:textId="54418747" w:rsidR="00E45ACA" w:rsidRPr="000811C1" w:rsidRDefault="00707EEA" w:rsidP="00D87EF3">
      <w:pPr>
        <w:pStyle w:val="norm"/>
        <w:widowControl w:val="0"/>
        <w:tabs>
          <w:tab w:val="left" w:pos="1276"/>
        </w:tabs>
        <w:spacing w:line="240" w:lineRule="auto"/>
        <w:ind w:firstLine="567"/>
        <w:rPr>
          <w:rFonts w:ascii="GHEA Grapalat" w:hAnsi="GHEA Grapalat"/>
          <w:sz w:val="24"/>
          <w:szCs w:val="24"/>
        </w:rPr>
      </w:pPr>
      <w:r>
        <w:rPr>
          <w:rFonts w:ascii="GHEA Grapalat" w:hAnsi="GHEA Grapalat"/>
          <w:spacing w:val="-6"/>
          <w:sz w:val="24"/>
          <w:szCs w:val="24"/>
        </w:rPr>
        <w:t>7</w:t>
      </w:r>
      <w:r w:rsidR="00A150A9" w:rsidRPr="009044F1">
        <w:rPr>
          <w:rFonts w:ascii="GHEA Grapalat" w:hAnsi="GHEA Grapalat"/>
          <w:spacing w:val="-6"/>
          <w:sz w:val="24"/>
          <w:szCs w:val="24"/>
        </w:rPr>
        <w:t>.</w:t>
      </w:r>
      <w:r w:rsidR="004D0EA7" w:rsidRPr="009044F1">
        <w:rPr>
          <w:rFonts w:ascii="GHEA Grapalat" w:hAnsi="GHEA Grapalat"/>
          <w:spacing w:val="-6"/>
          <w:sz w:val="24"/>
          <w:szCs w:val="24"/>
        </w:rPr>
        <w:t>2</w:t>
      </w:r>
      <w:r>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00A150A9"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00A150A9"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00A150A9"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00A150A9" w:rsidRPr="009044F1">
        <w:rPr>
          <w:rFonts w:ascii="GHEA Grapalat" w:hAnsi="GHEA Grapalat"/>
          <w:sz w:val="24"/>
          <w:szCs w:val="24"/>
        </w:rPr>
        <w:t>периоде ожидания.</w:t>
      </w:r>
    </w:p>
    <w:p w14:paraId="49F6081E" w14:textId="40E9A4AA" w:rsidR="00583092" w:rsidRPr="009044F1" w:rsidRDefault="00707EEA" w:rsidP="00D87EF3">
      <w:pPr>
        <w:pStyle w:val="23"/>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w:t>
      </w:r>
      <w:r w:rsidR="00163324">
        <w:rPr>
          <w:rFonts w:ascii="GHEA Grapalat" w:hAnsi="GHEA Grapalat"/>
          <w:sz w:val="24"/>
          <w:szCs w:val="24"/>
        </w:rPr>
        <w:t>2</w:t>
      </w:r>
      <w:r>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00A150A9"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EA2412F" w14:textId="2711CB25" w:rsidR="00583092" w:rsidRPr="009044F1" w:rsidRDefault="00583092" w:rsidP="00D87EF3">
      <w:pPr>
        <w:pStyle w:val="23"/>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707EEA">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31ABA38F" w14:textId="77777777" w:rsidR="00583092" w:rsidRPr="009044F1" w:rsidRDefault="00583092" w:rsidP="00D87EF3">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20AE659D" w14:textId="77777777" w:rsidR="00B138F3" w:rsidRDefault="00B138F3" w:rsidP="00D87EF3">
      <w:pPr>
        <w:widowControl w:val="0"/>
        <w:jc w:val="center"/>
        <w:rPr>
          <w:rFonts w:ascii="GHEA Grapalat" w:hAnsi="GHEA Grapalat"/>
          <w:b/>
        </w:rPr>
      </w:pPr>
    </w:p>
    <w:p w14:paraId="5D7D0882" w14:textId="77020B9E" w:rsidR="000313A6" w:rsidRPr="009044F1" w:rsidRDefault="00707EEA" w:rsidP="00D87EF3">
      <w:pPr>
        <w:widowControl w:val="0"/>
        <w:jc w:val="center"/>
        <w:rPr>
          <w:rFonts w:ascii="GHEA Grapalat" w:hAnsi="GHEA Grapalat" w:cs="Arial"/>
          <w:b/>
          <w:iCs/>
        </w:rPr>
      </w:pPr>
      <w:r>
        <w:rPr>
          <w:rFonts w:ascii="GHEA Grapalat" w:hAnsi="GHEA Grapalat"/>
          <w:b/>
        </w:rPr>
        <w:t>8</w:t>
      </w:r>
      <w:r w:rsidR="00AA0AD8" w:rsidRPr="009044F1">
        <w:rPr>
          <w:rFonts w:ascii="GHEA Grapalat" w:hAnsi="GHEA Grapalat"/>
          <w:b/>
        </w:rPr>
        <w:t xml:space="preserve">. ЗАКЛЮЧЕНИЕ ДОГОВОРА </w:t>
      </w:r>
    </w:p>
    <w:p w14:paraId="20BC4037" w14:textId="0F29755A" w:rsidR="00096865" w:rsidRPr="009044F1" w:rsidRDefault="00707EEA" w:rsidP="00D87EF3">
      <w:pPr>
        <w:widowControl w:val="0"/>
        <w:tabs>
          <w:tab w:val="left" w:pos="1134"/>
        </w:tabs>
        <w:ind w:firstLine="567"/>
        <w:jc w:val="both"/>
        <w:rPr>
          <w:rFonts w:ascii="GHEA Grapalat" w:hAnsi="GHEA Grapalat" w:cs="Sylfaen"/>
        </w:rPr>
      </w:pPr>
      <w:r>
        <w:rPr>
          <w:rFonts w:ascii="GHEA Grapalat" w:hAnsi="GHEA Grapalat"/>
        </w:rPr>
        <w:t>8</w:t>
      </w:r>
      <w:r w:rsidR="00AA0AD8" w:rsidRPr="009044F1">
        <w:rPr>
          <w:rFonts w:ascii="GHEA Grapalat" w:hAnsi="GHEA Grapalat"/>
        </w:rPr>
        <w:t>.1</w:t>
      </w:r>
      <w:r w:rsidR="002A3FC1" w:rsidRPr="002A3FC1">
        <w:rPr>
          <w:rFonts w:ascii="GHEA Grapalat" w:hAnsi="GHEA Grapalat"/>
        </w:rPr>
        <w:t>.</w:t>
      </w:r>
      <w:r w:rsidR="002A3FC1" w:rsidRPr="005114D0">
        <w:rPr>
          <w:rFonts w:ascii="GHEA Grapalat" w:hAnsi="GHEA Grapalat"/>
        </w:rPr>
        <w:tab/>
      </w:r>
      <w:r w:rsidR="00AA0AD8"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0F8416A" w14:textId="2ADBEFE2" w:rsidR="00EB6E54" w:rsidRPr="009044F1" w:rsidRDefault="00707EEA" w:rsidP="00D87EF3">
      <w:pPr>
        <w:widowControl w:val="0"/>
        <w:tabs>
          <w:tab w:val="left" w:pos="1134"/>
        </w:tabs>
        <w:ind w:firstLine="567"/>
        <w:jc w:val="both"/>
        <w:rPr>
          <w:rFonts w:ascii="GHEA Grapalat" w:hAnsi="GHEA Grapalat" w:cs="Sylfaen"/>
        </w:rPr>
      </w:pPr>
      <w:r>
        <w:rPr>
          <w:rFonts w:ascii="GHEA Grapalat" w:hAnsi="GHEA Grapalat"/>
        </w:rPr>
        <w:t>8</w:t>
      </w:r>
      <w:r w:rsidR="00AA0AD8" w:rsidRPr="009044F1">
        <w:rPr>
          <w:rFonts w:ascii="GHEA Grapalat" w:hAnsi="GHEA Grapalat"/>
        </w:rPr>
        <w:t>.2.</w:t>
      </w:r>
      <w:r w:rsidR="002A3FC1" w:rsidRPr="005114D0">
        <w:rPr>
          <w:rFonts w:ascii="GHEA Grapalat" w:hAnsi="GHEA Grapalat"/>
        </w:rPr>
        <w:tab/>
      </w:r>
      <w:r w:rsidR="00AA0AD8" w:rsidRPr="009044F1">
        <w:rPr>
          <w:rFonts w:ascii="GHEA Grapalat" w:hAnsi="GHEA Grapalat"/>
        </w:rPr>
        <w:t xml:space="preserve">В течение четырех рабочих дней, следующих за окончанием периода ожидания, установленного пунктом </w:t>
      </w:r>
      <w:r>
        <w:rPr>
          <w:rFonts w:ascii="GHEA Grapalat" w:hAnsi="GHEA Grapalat"/>
        </w:rPr>
        <w:t>7</w:t>
      </w:r>
      <w:r w:rsidR="00AA0AD8" w:rsidRPr="009044F1">
        <w:rPr>
          <w:rFonts w:ascii="GHEA Grapalat" w:hAnsi="GHEA Grapalat"/>
        </w:rPr>
        <w:t>.</w:t>
      </w:r>
      <w:r w:rsidR="00DA3F9C">
        <w:rPr>
          <w:rFonts w:ascii="GHEA Grapalat" w:hAnsi="GHEA Grapalat"/>
        </w:rPr>
        <w:t>2</w:t>
      </w:r>
      <w:r w:rsidR="00E00AE5" w:rsidRPr="00E00AE5">
        <w:rPr>
          <w:rFonts w:ascii="GHEA Grapalat" w:hAnsi="GHEA Grapalat"/>
        </w:rPr>
        <w:t>2</w:t>
      </w:r>
      <w:r w:rsidR="00AA0AD8"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w:t>
      </w:r>
      <w:r>
        <w:rPr>
          <w:rFonts w:ascii="GHEA Grapalat" w:hAnsi="GHEA Grapalat"/>
        </w:rPr>
        <w:t>7</w:t>
      </w:r>
      <w:r w:rsidR="00AA0AD8" w:rsidRPr="009044F1">
        <w:rPr>
          <w:rFonts w:ascii="GHEA Grapalat" w:hAnsi="GHEA Grapalat"/>
        </w:rPr>
        <w:t>.</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00AA0AD8" w:rsidRPr="009044F1">
        <w:rPr>
          <w:rFonts w:ascii="GHEA Grapalat" w:hAnsi="GHEA Grapalat"/>
        </w:rPr>
        <w:t>части 1 настоящего Приглашения.</w:t>
      </w:r>
    </w:p>
    <w:p w14:paraId="7EF26BA0" w14:textId="3F5B8968" w:rsidR="00F23A51" w:rsidRPr="009044F1" w:rsidRDefault="00707EEA" w:rsidP="00D87EF3">
      <w:pPr>
        <w:widowControl w:val="0"/>
        <w:tabs>
          <w:tab w:val="left" w:pos="1134"/>
        </w:tabs>
        <w:ind w:firstLine="567"/>
        <w:jc w:val="both"/>
        <w:rPr>
          <w:rFonts w:ascii="GHEA Grapalat" w:hAnsi="GHEA Grapalat" w:cs="Sylfaen"/>
        </w:rPr>
      </w:pPr>
      <w:r>
        <w:rPr>
          <w:rFonts w:ascii="GHEA Grapalat" w:hAnsi="GHEA Grapalat"/>
        </w:rPr>
        <w:lastRenderedPageBreak/>
        <w:t>8</w:t>
      </w:r>
      <w:r w:rsidR="00AA0AD8" w:rsidRPr="009044F1">
        <w:rPr>
          <w:rFonts w:ascii="GHEA Grapalat" w:hAnsi="GHEA Grapalat"/>
        </w:rPr>
        <w:t>.3.</w:t>
      </w:r>
      <w:r w:rsidR="002A3FC1" w:rsidRPr="005114D0">
        <w:rPr>
          <w:rFonts w:ascii="GHEA Grapalat" w:hAnsi="GHEA Grapalat"/>
        </w:rPr>
        <w:tab/>
      </w:r>
      <w:r w:rsidR="00AA0AD8"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00AA0AD8"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3517DD86" w14:textId="3766A464" w:rsidR="00096865" w:rsidRPr="009044F1" w:rsidRDefault="00707EEA" w:rsidP="00D87EF3">
      <w:pPr>
        <w:widowControl w:val="0"/>
        <w:tabs>
          <w:tab w:val="left" w:pos="1134"/>
        </w:tabs>
        <w:ind w:firstLine="567"/>
        <w:jc w:val="both"/>
        <w:rPr>
          <w:rFonts w:ascii="GHEA Grapalat" w:hAnsi="GHEA Grapalat" w:cs="Sylfaen"/>
        </w:rPr>
      </w:pPr>
      <w:r>
        <w:rPr>
          <w:rFonts w:ascii="GHEA Grapalat" w:hAnsi="GHEA Grapalat"/>
        </w:rPr>
        <w:t>8</w:t>
      </w:r>
      <w:r w:rsidR="00AA0AD8" w:rsidRPr="009044F1">
        <w:rPr>
          <w:rFonts w:ascii="GHEA Grapalat" w:hAnsi="GHEA Grapalat"/>
        </w:rPr>
        <w:t>.</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A0AD8"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00AA0AD8"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6F9A3604" w14:textId="77777777" w:rsidR="000313A6" w:rsidRPr="009044F1" w:rsidRDefault="000313A6" w:rsidP="00D87EF3">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A173D94" w14:textId="5991816D" w:rsidR="00D612BC" w:rsidRPr="009044F1" w:rsidRDefault="00707EEA" w:rsidP="00D87EF3">
      <w:pPr>
        <w:pStyle w:val="a3"/>
        <w:widowControl w:val="0"/>
        <w:tabs>
          <w:tab w:val="left" w:pos="1134"/>
        </w:tabs>
        <w:spacing w:line="240" w:lineRule="auto"/>
        <w:ind w:firstLine="567"/>
        <w:rPr>
          <w:rFonts w:ascii="GHEA Grapalat" w:hAnsi="GHEA Grapalat" w:cs="Sylfaen"/>
          <w:i w:val="0"/>
          <w:sz w:val="24"/>
          <w:szCs w:val="24"/>
        </w:rPr>
      </w:pPr>
      <w:r>
        <w:rPr>
          <w:rFonts w:ascii="GHEA Grapalat" w:hAnsi="GHEA Grapalat"/>
          <w:i w:val="0"/>
          <w:sz w:val="24"/>
          <w:szCs w:val="24"/>
        </w:rPr>
        <w:t>8</w:t>
      </w:r>
      <w:r w:rsidR="00AA0AD8" w:rsidRPr="009044F1">
        <w:rPr>
          <w:rFonts w:ascii="GHEA Grapalat" w:hAnsi="GHEA Grapalat"/>
          <w:i w:val="0"/>
          <w:sz w:val="24"/>
          <w:szCs w:val="24"/>
        </w:rPr>
        <w:t>.</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00AA0AD8" w:rsidRPr="009044F1">
        <w:rPr>
          <w:rFonts w:ascii="GHEA Grapalat" w:hAnsi="GHEA Grapalat"/>
          <w:i w:val="0"/>
          <w:sz w:val="24"/>
          <w:szCs w:val="24"/>
        </w:rPr>
        <w:t xml:space="preserve">До истечения срока, предусмотренного пунктом </w:t>
      </w:r>
      <w:r>
        <w:rPr>
          <w:rFonts w:ascii="GHEA Grapalat" w:hAnsi="GHEA Grapalat"/>
          <w:i w:val="0"/>
          <w:sz w:val="24"/>
          <w:szCs w:val="24"/>
        </w:rPr>
        <w:t>8</w:t>
      </w:r>
      <w:r w:rsidR="00AA0AD8" w:rsidRPr="009044F1">
        <w:rPr>
          <w:rFonts w:ascii="GHEA Grapalat" w:hAnsi="GHEA Grapalat"/>
          <w:i w:val="0"/>
          <w:sz w:val="24"/>
          <w:szCs w:val="24"/>
        </w:rPr>
        <w:t>.</w:t>
      </w:r>
      <w:r w:rsidR="005729B9" w:rsidRPr="005729B9">
        <w:rPr>
          <w:rFonts w:ascii="GHEA Grapalat" w:hAnsi="GHEA Grapalat"/>
          <w:i w:val="0"/>
          <w:sz w:val="24"/>
          <w:szCs w:val="24"/>
        </w:rPr>
        <w:t>4</w:t>
      </w:r>
      <w:r w:rsidR="00AA0AD8"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00AA0AD8" w:rsidRPr="009044F1">
        <w:rPr>
          <w:rFonts w:ascii="GHEA Grapalat" w:hAnsi="GHEA Grapalat"/>
          <w:spacing w:val="-8"/>
          <w:sz w:val="24"/>
          <w:szCs w:val="24"/>
        </w:rPr>
        <w:t xml:space="preserve"> </w:t>
      </w:r>
    </w:p>
    <w:p w14:paraId="38A20FA3" w14:textId="77777777" w:rsidR="00096865" w:rsidRPr="009044F1" w:rsidRDefault="00096865" w:rsidP="00D87EF3">
      <w:pPr>
        <w:widowControl w:val="0"/>
        <w:jc w:val="center"/>
        <w:rPr>
          <w:rFonts w:ascii="GHEA Grapalat" w:hAnsi="GHEA Grapalat"/>
          <w:b/>
          <w:iCs/>
        </w:rPr>
      </w:pPr>
    </w:p>
    <w:p w14:paraId="3C3EB4E2" w14:textId="3133DDE8" w:rsidR="00096865" w:rsidRPr="00925DE0" w:rsidRDefault="00707EEA" w:rsidP="00707EEA">
      <w:pPr>
        <w:jc w:val="center"/>
        <w:rPr>
          <w:rFonts w:ascii="GHEA Grapalat" w:hAnsi="GHEA Grapalat"/>
          <w:b/>
        </w:rPr>
      </w:pPr>
      <w:r>
        <w:rPr>
          <w:rFonts w:ascii="GHEA Grapalat" w:hAnsi="GHEA Grapalat"/>
          <w:b/>
        </w:rPr>
        <w:t>9</w:t>
      </w:r>
      <w:r w:rsidR="00030D40" w:rsidRPr="009044F1">
        <w:rPr>
          <w:rFonts w:ascii="GHEA Grapalat" w:hAnsi="GHEA Grapalat"/>
          <w:b/>
        </w:rPr>
        <w:t xml:space="preserve">.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4CAE25AE" w14:textId="77777777" w:rsidR="007F245B" w:rsidRPr="00925DE0" w:rsidRDefault="007F245B" w:rsidP="00D87EF3">
      <w:pPr>
        <w:rPr>
          <w:rFonts w:ascii="GHEA Grapalat" w:hAnsi="GHEA Grapalat" w:cs="Arial"/>
          <w:b/>
          <w:iCs/>
        </w:rPr>
      </w:pPr>
    </w:p>
    <w:p w14:paraId="4FE86D69" w14:textId="59661C72" w:rsidR="00096865" w:rsidRDefault="00707EEA" w:rsidP="00D87EF3">
      <w:pPr>
        <w:widowControl w:val="0"/>
        <w:tabs>
          <w:tab w:val="left" w:pos="1276"/>
        </w:tabs>
        <w:ind w:firstLine="567"/>
        <w:jc w:val="both"/>
        <w:rPr>
          <w:rFonts w:ascii="GHEA Grapalat" w:hAnsi="GHEA Grapalat"/>
        </w:rPr>
      </w:pPr>
      <w:r>
        <w:rPr>
          <w:rFonts w:ascii="GHEA Grapalat" w:hAnsi="GHEA Grapalat"/>
        </w:rPr>
        <w:t>9</w:t>
      </w:r>
      <w:r w:rsidR="00030D40" w:rsidRPr="009044F1">
        <w:rPr>
          <w:rFonts w:ascii="GHEA Grapalat" w:hAnsi="GHEA Grapalat"/>
        </w:rPr>
        <w:t>.1</w:t>
      </w:r>
      <w:r w:rsidR="00DC30CC" w:rsidRPr="00DC30CC">
        <w:rPr>
          <w:rFonts w:ascii="GHEA Grapalat" w:hAnsi="GHEA Grapalat"/>
        </w:rPr>
        <w:t>.</w:t>
      </w:r>
      <w:r w:rsidR="00DC30CC" w:rsidRPr="005114D0">
        <w:rPr>
          <w:rFonts w:ascii="GHEA Grapalat" w:hAnsi="GHEA Grapalat"/>
        </w:rPr>
        <w:tab/>
      </w:r>
      <w:r w:rsidR="00030D40"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00030D40"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30D40"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00030D40"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00030D40"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w:t>
      </w:r>
      <w:proofErr w:type="gramStart"/>
      <w:r w:rsidR="000E4039">
        <w:rPr>
          <w:rFonts w:ascii="GHEA Grapalat" w:hAnsi="GHEA Grapalat"/>
        </w:rPr>
        <w:t xml:space="preserve">и </w:t>
      </w:r>
      <w:r w:rsidR="000E4039" w:rsidRPr="009044F1">
        <w:rPr>
          <w:rFonts w:ascii="GHEA Grapalat" w:hAnsi="GHEA Grapalat"/>
        </w:rPr>
        <w:t xml:space="preserve"> </w:t>
      </w:r>
      <w:r w:rsidR="00030D40" w:rsidRPr="009044F1">
        <w:rPr>
          <w:rFonts w:ascii="GHEA Grapalat" w:hAnsi="GHEA Grapalat"/>
        </w:rPr>
        <w:t>договора</w:t>
      </w:r>
      <w:proofErr w:type="gramEnd"/>
      <w:r w:rsidR="00030D40" w:rsidRPr="009044F1">
        <w:rPr>
          <w:rFonts w:ascii="GHEA Grapalat" w:hAnsi="GHEA Grapalat"/>
        </w:rPr>
        <w:t>.</w:t>
      </w:r>
    </w:p>
    <w:p w14:paraId="22BA2FE3" w14:textId="391CFBAB" w:rsidR="0035631F" w:rsidRDefault="00707EEA" w:rsidP="00D87EF3">
      <w:pPr>
        <w:widowControl w:val="0"/>
        <w:tabs>
          <w:tab w:val="left" w:pos="1276"/>
        </w:tabs>
        <w:ind w:firstLine="567"/>
        <w:jc w:val="both"/>
        <w:rPr>
          <w:rFonts w:ascii="GHEA Grapalat" w:hAnsi="GHEA Grapalat"/>
        </w:rPr>
      </w:pPr>
      <w:r>
        <w:rPr>
          <w:rFonts w:ascii="GHEA Grapalat" w:hAnsi="GHEA Grapalat"/>
        </w:rPr>
        <w:t>9</w:t>
      </w:r>
      <w:r w:rsidR="00A6609C">
        <w:rPr>
          <w:rFonts w:ascii="GHEA Grapalat" w:hAnsi="GHEA Grapalat"/>
        </w:rPr>
        <w:t xml:space="preserve">.2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proofErr w:type="gramStart"/>
      <w:r w:rsidR="008C5F2A" w:rsidRPr="008C5F2A">
        <w:rPr>
          <w:rFonts w:ascii="GHEA Grapalat" w:hAnsi="GHEA Grapalat"/>
        </w:rPr>
        <w:t>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proofErr w:type="spellEnd"/>
      <w:proofErr w:type="gram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Pr="00707EEA">
        <w:rPr>
          <w:rFonts w:ascii="GHEA Grapalat" w:hAnsi="GHEA Grapalat"/>
        </w:rPr>
        <w:t xml:space="preserve">в одностороннем порядке утвержденного заявления в виде неустойки (приложение </w:t>
      </w:r>
      <w:r>
        <w:rPr>
          <w:rFonts w:ascii="GHEA Grapalat" w:hAnsi="GHEA Grapalat"/>
        </w:rPr>
        <w:t>3</w:t>
      </w:r>
      <w:r w:rsidRPr="00707EEA">
        <w:rPr>
          <w:rFonts w:ascii="GHEA Grapalat" w:hAnsi="GHEA Grapalat"/>
        </w:rPr>
        <w:t>.1) или наличных денег</w:t>
      </w:r>
      <w:r w:rsidR="001647D2" w:rsidRPr="001647D2">
        <w:rPr>
          <w:rFonts w:ascii="GHEA Grapalat" w:hAnsi="GHEA Grapalat"/>
        </w:rPr>
        <w:t xml:space="preserve">, которое должно быть действительным как </w:t>
      </w:r>
      <w:proofErr w:type="gramStart"/>
      <w:r w:rsidR="001647D2" w:rsidRPr="001647D2">
        <w:rPr>
          <w:rFonts w:ascii="GHEA Grapalat" w:hAnsi="GHEA Grapalat"/>
        </w:rPr>
        <w:t>минимум  включительно</w:t>
      </w:r>
      <w:proofErr w:type="gramEnd"/>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proofErr w:type="gramStart"/>
      <w:r w:rsidR="001647D2" w:rsidRPr="0027573B">
        <w:rPr>
          <w:rFonts w:ascii="GHEA Grapalat" w:hAnsi="GHEA Grapalat"/>
        </w:rPr>
        <w:t>контракта</w:t>
      </w:r>
      <w:r w:rsidR="00A6609C" w:rsidRPr="0027573B">
        <w:rPr>
          <w:rFonts w:ascii="GHEA Grapalat" w:hAnsi="GHEA Grapalat"/>
        </w:rPr>
        <w:t xml:space="preserve"> </w:t>
      </w:r>
      <w:r w:rsidR="00853CBA" w:rsidRPr="0027573B">
        <w:rPr>
          <w:rFonts w:ascii="GHEA Grapalat" w:hAnsi="GHEA Grapalat"/>
        </w:rPr>
        <w:t>.</w:t>
      </w:r>
      <w:proofErr w:type="gramEnd"/>
    </w:p>
    <w:p w14:paraId="5BCBC9AA" w14:textId="23176C28" w:rsidR="0035631F" w:rsidRDefault="0035631F" w:rsidP="00D87EF3">
      <w:pPr>
        <w:widowControl w:val="0"/>
        <w:tabs>
          <w:tab w:val="left" w:pos="1276"/>
        </w:tabs>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w:t>
      </w:r>
      <w:r w:rsidR="00707EEA">
        <w:rPr>
          <w:rFonts w:ascii="GHEA Grapalat" w:hAnsi="GHEA Grapalat" w:cs="Sylfaen"/>
        </w:rPr>
        <w:t xml:space="preserve"> </w:t>
      </w:r>
      <w:r w:rsidR="00707EEA" w:rsidRPr="001647D2">
        <w:rPr>
          <w:rFonts w:ascii="GHEA Grapalat" w:hAnsi="GHEA Grapalat"/>
        </w:rPr>
        <w:t>(</w:t>
      </w:r>
      <w:r w:rsidR="00707EEA">
        <w:rPr>
          <w:rFonts w:ascii="GHEA Grapalat" w:hAnsi="GHEA Grapalat"/>
        </w:rPr>
        <w:t>П</w:t>
      </w:r>
      <w:r w:rsidR="00707EEA" w:rsidRPr="001647D2">
        <w:rPr>
          <w:rFonts w:ascii="GHEA Grapalat" w:hAnsi="GHEA Grapalat"/>
        </w:rPr>
        <w:t xml:space="preserve">риложение </w:t>
      </w:r>
      <w:r w:rsidR="00707EEA">
        <w:rPr>
          <w:rFonts w:ascii="GHEA Grapalat" w:hAnsi="GHEA Grapalat"/>
        </w:rPr>
        <w:t>3</w:t>
      </w:r>
      <w:r w:rsidR="00707EEA" w:rsidRPr="001647D2">
        <w:rPr>
          <w:rFonts w:ascii="GHEA Grapalat" w:hAnsi="GHEA Grapalat"/>
        </w:rPr>
        <w:t>)</w:t>
      </w:r>
      <w:r w:rsidRPr="0035631F">
        <w:rPr>
          <w:rFonts w:ascii="GHEA Grapalat" w:hAnsi="GHEA Grapalat" w:cs="Sylfaen"/>
        </w:rPr>
        <w:t xml:space="preserve"> </w:t>
      </w:r>
      <w:r w:rsidR="00707EEA" w:rsidRPr="00707EEA">
        <w:rPr>
          <w:rFonts w:ascii="GHEA Grapalat" w:hAnsi="GHEA Grapalat"/>
        </w:rPr>
        <w:t>или наличных денег</w:t>
      </w:r>
      <w:r w:rsidR="00707EEA" w:rsidRPr="0035631F">
        <w:rPr>
          <w:rFonts w:ascii="GHEA Grapalat" w:hAnsi="GHEA Grapalat" w:cs="Sylfaen"/>
        </w:rPr>
        <w:t xml:space="preserve"> </w:t>
      </w:r>
      <w:r w:rsidRPr="0035631F">
        <w:rPr>
          <w:rFonts w:ascii="GHEA Grapalat" w:hAnsi="GHEA Grapalat" w:cs="Sylfaen"/>
        </w:rPr>
        <w:t>в размере общей цены договора</w:t>
      </w:r>
      <w:r w:rsidR="008F1F9B">
        <w:rPr>
          <w:rFonts w:ascii="GHEA Grapalat" w:hAnsi="GHEA Grapalat" w:cs="Sylfaen"/>
        </w:rPr>
        <w:t>.</w:t>
      </w:r>
    </w:p>
    <w:p w14:paraId="3404736C" w14:textId="77777777" w:rsidR="002406D8" w:rsidRPr="009044F1" w:rsidRDefault="002406D8" w:rsidP="00D87EF3">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29CCC8F5" w14:textId="74E54059" w:rsidR="00366C4E" w:rsidRDefault="00707EEA" w:rsidP="00D87EF3">
      <w:pPr>
        <w:widowControl w:val="0"/>
        <w:tabs>
          <w:tab w:val="left" w:pos="1276"/>
        </w:tabs>
        <w:ind w:firstLine="567"/>
        <w:jc w:val="both"/>
        <w:rPr>
          <w:rFonts w:ascii="GHEA Grapalat" w:hAnsi="GHEA Grapalat"/>
        </w:rPr>
      </w:pPr>
      <w:r>
        <w:rPr>
          <w:rFonts w:ascii="GHEA Grapalat" w:hAnsi="GHEA Grapalat"/>
        </w:rPr>
        <w:t>9</w:t>
      </w:r>
      <w:r w:rsidR="00030D40" w:rsidRPr="009044F1">
        <w:rPr>
          <w:rFonts w:ascii="GHEA Grapalat" w:hAnsi="GHEA Grapalat"/>
        </w:rPr>
        <w:t>.</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030D40"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Pr="00707EEA">
        <w:rPr>
          <w:rFonts w:ascii="GHEA Grapalat" w:hAnsi="GHEA Grapalat"/>
        </w:rPr>
        <w:t xml:space="preserve">в одностороннем порядке утвержденного заявления в виде неустойки (приложение </w:t>
      </w:r>
      <w:r>
        <w:rPr>
          <w:rFonts w:ascii="GHEA Grapalat" w:hAnsi="GHEA Grapalat"/>
        </w:rPr>
        <w:t>4</w:t>
      </w:r>
      <w:r w:rsidRPr="00707EEA">
        <w:rPr>
          <w:rFonts w:ascii="GHEA Grapalat" w:hAnsi="GHEA Grapalat"/>
        </w:rPr>
        <w:t>.1) или наличных денег</w:t>
      </w:r>
      <w:r w:rsidR="00375E5E">
        <w:rPr>
          <w:rFonts w:ascii="GHEA Grapalat" w:hAnsi="GHEA Grapalat"/>
        </w:rPr>
        <w:t>.</w:t>
      </w:r>
    </w:p>
    <w:p w14:paraId="304626DD" w14:textId="28D2D5CE" w:rsidR="0058395E" w:rsidRDefault="0058395E" w:rsidP="00D87EF3">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xml:space="preserve">, то обеспечение договора представляется в виде банковской гарантии </w:t>
      </w:r>
      <w:r w:rsidR="00707EEA" w:rsidRPr="001647D2">
        <w:rPr>
          <w:rFonts w:ascii="GHEA Grapalat" w:hAnsi="GHEA Grapalat"/>
        </w:rPr>
        <w:t>(</w:t>
      </w:r>
      <w:r w:rsidR="00707EEA">
        <w:rPr>
          <w:rFonts w:ascii="GHEA Grapalat" w:hAnsi="GHEA Grapalat"/>
        </w:rPr>
        <w:t>П</w:t>
      </w:r>
      <w:r w:rsidR="00707EEA" w:rsidRPr="001647D2">
        <w:rPr>
          <w:rFonts w:ascii="GHEA Grapalat" w:hAnsi="GHEA Grapalat"/>
        </w:rPr>
        <w:t>риложение 4)</w:t>
      </w:r>
      <w:r w:rsidR="00707EEA">
        <w:rPr>
          <w:rFonts w:ascii="GHEA Grapalat" w:hAnsi="GHEA Grapalat"/>
        </w:rPr>
        <w:t xml:space="preserve"> </w:t>
      </w:r>
      <w:r w:rsidR="00707EEA" w:rsidRPr="00707EEA">
        <w:rPr>
          <w:rFonts w:ascii="GHEA Grapalat" w:hAnsi="GHEA Grapalat"/>
        </w:rPr>
        <w:t>или наличных денег</w:t>
      </w:r>
      <w:r w:rsidR="00707EEA" w:rsidRPr="0058395E">
        <w:rPr>
          <w:rFonts w:ascii="GHEA Grapalat" w:hAnsi="GHEA Grapalat"/>
        </w:rPr>
        <w:t xml:space="preserve"> </w:t>
      </w:r>
      <w:r w:rsidRPr="0058395E">
        <w:rPr>
          <w:rFonts w:ascii="GHEA Grapalat" w:hAnsi="GHEA Grapalat"/>
        </w:rPr>
        <w:t>в размере общей цены договора</w:t>
      </w:r>
      <w:r>
        <w:rPr>
          <w:rFonts w:ascii="GHEA Grapalat" w:hAnsi="GHEA Grapalat"/>
        </w:rPr>
        <w:t>.</w:t>
      </w:r>
    </w:p>
    <w:p w14:paraId="0E4DA72F" w14:textId="77777777" w:rsidR="00E969ED" w:rsidRPr="00DC30CC" w:rsidRDefault="00030D40" w:rsidP="00D87EF3">
      <w:pPr>
        <w:widowControl w:val="0"/>
        <w:tabs>
          <w:tab w:val="left" w:pos="1276"/>
        </w:tabs>
        <w:ind w:firstLine="567"/>
        <w:jc w:val="both"/>
        <w:rPr>
          <w:rFonts w:ascii="GHEA Grapalat" w:hAnsi="GHEA Grapalat"/>
        </w:rPr>
      </w:pPr>
      <w:r w:rsidRPr="009044F1">
        <w:rPr>
          <w:rFonts w:ascii="GHEA Grapalat" w:hAnsi="GHEA Grapalat"/>
        </w:rPr>
        <w:lastRenderedPageBreak/>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41360B5" w14:textId="77777777" w:rsidR="00F0759D" w:rsidRDefault="00F92A53" w:rsidP="00D87EF3">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671E729" w14:textId="1447E9F1" w:rsidR="004A0321" w:rsidRDefault="00707EEA" w:rsidP="00D87EF3">
      <w:pPr>
        <w:widowControl w:val="0"/>
        <w:tabs>
          <w:tab w:val="left" w:pos="1276"/>
        </w:tabs>
        <w:ind w:firstLine="567"/>
        <w:jc w:val="both"/>
        <w:rPr>
          <w:rFonts w:ascii="GHEA Grapalat" w:hAnsi="GHEA Grapalat"/>
        </w:rPr>
      </w:pPr>
      <w:r>
        <w:rPr>
          <w:rFonts w:ascii="GHEA Grapalat" w:hAnsi="GHEA Grapalat"/>
        </w:rPr>
        <w:t>9</w:t>
      </w:r>
      <w:r w:rsidR="004A0321">
        <w:rPr>
          <w:rFonts w:ascii="GHEA Grapalat" w:hAnsi="GHEA Grapalat"/>
        </w:rPr>
        <w:t>.4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5ABDB67B" w14:textId="77777777" w:rsidR="006D7219" w:rsidRDefault="006D7219" w:rsidP="00D87EF3">
      <w:pPr>
        <w:widowControl w:val="0"/>
        <w:tabs>
          <w:tab w:val="left" w:pos="1276"/>
        </w:tabs>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14:paraId="3B0E7B6E" w14:textId="77777777" w:rsidR="006F58E6" w:rsidRPr="000811C1" w:rsidRDefault="006F58E6" w:rsidP="00D87EF3">
      <w:pPr>
        <w:widowControl w:val="0"/>
        <w:tabs>
          <w:tab w:val="left" w:pos="1276"/>
        </w:tabs>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14:paraId="35A1F045" w14:textId="77777777" w:rsidR="00D32092" w:rsidRPr="00D32092" w:rsidRDefault="00D32092" w:rsidP="00D87EF3">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208B6195" w14:textId="16D48A80" w:rsidR="008F0732" w:rsidRPr="00625529" w:rsidRDefault="00707EEA" w:rsidP="00D87EF3">
      <w:pPr>
        <w:widowControl w:val="0"/>
        <w:tabs>
          <w:tab w:val="left" w:pos="1276"/>
        </w:tabs>
        <w:ind w:firstLine="567"/>
        <w:jc w:val="both"/>
        <w:rPr>
          <w:rFonts w:ascii="GHEA Grapalat" w:hAnsi="GHEA Grapalat"/>
          <w:i/>
        </w:rPr>
      </w:pPr>
      <w:r>
        <w:rPr>
          <w:rFonts w:ascii="GHEA Grapalat" w:hAnsi="GHEA Grapalat"/>
        </w:rPr>
        <w:t>9</w:t>
      </w:r>
      <w:r w:rsidR="00030D40" w:rsidRPr="009044F1">
        <w:rPr>
          <w:rFonts w:ascii="GHEA Grapalat" w:hAnsi="GHEA Grapalat"/>
        </w:rPr>
        <w:t>.</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00030D40"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030D40" w:rsidRPr="009044F1">
        <w:rPr>
          <w:rFonts w:ascii="GHEA Grapalat" w:hAnsi="GHEA Grapalat"/>
          <w:i/>
        </w:rPr>
        <w:t xml:space="preserve"> </w:t>
      </w:r>
    </w:p>
    <w:p w14:paraId="1E2B54CB" w14:textId="7F7EED83" w:rsidR="005162B1" w:rsidRPr="009044F1" w:rsidRDefault="00707EEA" w:rsidP="00D87EF3">
      <w:pPr>
        <w:widowControl w:val="0"/>
        <w:tabs>
          <w:tab w:val="left" w:pos="1276"/>
        </w:tabs>
        <w:ind w:firstLine="567"/>
        <w:jc w:val="both"/>
        <w:rPr>
          <w:rFonts w:ascii="GHEA Grapalat" w:hAnsi="GHEA Grapalat"/>
        </w:rPr>
      </w:pPr>
      <w:r>
        <w:rPr>
          <w:rFonts w:ascii="GHEA Grapalat" w:hAnsi="GHEA Grapalat"/>
        </w:rPr>
        <w:t>9</w:t>
      </w:r>
      <w:r w:rsidR="00030D40" w:rsidRPr="009044F1">
        <w:rPr>
          <w:rFonts w:ascii="GHEA Grapalat" w:hAnsi="GHEA Grapalat"/>
        </w:rPr>
        <w:t>.</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00030D40"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F60A40B" w14:textId="77777777" w:rsidR="002807DD" w:rsidRDefault="002807DD" w:rsidP="00D87EF3">
      <w:pPr>
        <w:rPr>
          <w:rFonts w:ascii="GHEA Grapalat" w:hAnsi="GHEA Grapalat"/>
          <w:b/>
        </w:rPr>
      </w:pPr>
      <w:r>
        <w:rPr>
          <w:rFonts w:ascii="GHEA Grapalat" w:hAnsi="GHEA Grapalat"/>
          <w:b/>
        </w:rPr>
        <w:t xml:space="preserve">                         </w:t>
      </w:r>
    </w:p>
    <w:p w14:paraId="398231F5" w14:textId="77777777" w:rsidR="002807DD" w:rsidRDefault="002807DD" w:rsidP="00D87EF3">
      <w:pPr>
        <w:rPr>
          <w:rFonts w:ascii="GHEA Grapalat" w:hAnsi="GHEA Grapalat"/>
          <w:b/>
        </w:rPr>
      </w:pPr>
    </w:p>
    <w:p w14:paraId="52C35680" w14:textId="77777777" w:rsidR="00DA751A" w:rsidRDefault="00DA751A" w:rsidP="00D87EF3">
      <w:pPr>
        <w:rPr>
          <w:rFonts w:ascii="GHEA Grapalat" w:hAnsi="GHEA Grapalat"/>
          <w:b/>
        </w:rPr>
      </w:pPr>
    </w:p>
    <w:p w14:paraId="2ADA45D1" w14:textId="5EBAEC3D" w:rsidR="00096865" w:rsidRDefault="002807DD" w:rsidP="00D87EF3">
      <w:pPr>
        <w:rPr>
          <w:rFonts w:ascii="GHEA Grapalat" w:hAnsi="GHEA Grapalat"/>
          <w:b/>
        </w:rPr>
      </w:pPr>
      <w:r>
        <w:rPr>
          <w:rFonts w:ascii="GHEA Grapalat" w:hAnsi="GHEA Grapalat"/>
          <w:b/>
        </w:rPr>
        <w:t xml:space="preserve">                       </w:t>
      </w:r>
      <w:r w:rsidR="00335B83">
        <w:rPr>
          <w:rFonts w:ascii="GHEA Grapalat" w:hAnsi="GHEA Grapalat"/>
          <w:b/>
        </w:rPr>
        <w:t>10</w:t>
      </w:r>
      <w:r w:rsidR="008D5016" w:rsidRPr="009044F1">
        <w:rPr>
          <w:rFonts w:ascii="GHEA Grapalat" w:hAnsi="GHEA Grapalat"/>
          <w:b/>
        </w:rPr>
        <w:t>. ОБЪЯВЛЕНИЕ ПРОЦЕДУРЫ НЕСОСТОЯВШЕЙСЯ</w:t>
      </w:r>
    </w:p>
    <w:p w14:paraId="12B52A30" w14:textId="77777777" w:rsidR="002807DD" w:rsidRPr="009044F1" w:rsidRDefault="002807DD" w:rsidP="00D87EF3">
      <w:pPr>
        <w:rPr>
          <w:rFonts w:ascii="GHEA Grapalat" w:hAnsi="GHEA Grapalat" w:cs="Arial"/>
          <w:b/>
        </w:rPr>
      </w:pPr>
    </w:p>
    <w:p w14:paraId="4B201CF3" w14:textId="42735F00" w:rsidR="00096865"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10</w:t>
      </w:r>
      <w:r w:rsidR="00096865" w:rsidRPr="009044F1">
        <w:rPr>
          <w:rFonts w:ascii="GHEA Grapalat" w:hAnsi="GHEA Grapalat"/>
        </w:rPr>
        <w:t>.1</w:t>
      </w:r>
      <w:r w:rsidR="00801AC7" w:rsidRPr="00801AC7">
        <w:rPr>
          <w:rFonts w:ascii="GHEA Grapalat" w:hAnsi="GHEA Grapalat"/>
        </w:rPr>
        <w:t>.</w:t>
      </w:r>
      <w:r w:rsidR="00801AC7" w:rsidRPr="005114D0">
        <w:rPr>
          <w:rFonts w:ascii="GHEA Grapalat" w:hAnsi="GHEA Grapalat"/>
        </w:rPr>
        <w:tab/>
      </w:r>
      <w:r w:rsidR="00096865" w:rsidRPr="009044F1">
        <w:rPr>
          <w:rFonts w:ascii="GHEA Grapalat" w:hAnsi="GHEA Grapalat"/>
        </w:rPr>
        <w:t>Согласно статье 37 Закона, Комиссия объявляет настоящую процедуру несостоявшейся, если:</w:t>
      </w:r>
    </w:p>
    <w:p w14:paraId="2A0361E2" w14:textId="77777777" w:rsidR="00096865" w:rsidRPr="009044F1" w:rsidRDefault="00096865" w:rsidP="00D87EF3">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ECED924" w14:textId="28FB9D48" w:rsidR="00096865" w:rsidRPr="009044F1" w:rsidRDefault="00096865" w:rsidP="00D87EF3">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406D2334" w14:textId="77777777" w:rsidR="00096865" w:rsidRPr="009044F1" w:rsidRDefault="00096865" w:rsidP="00D87EF3">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5EC55A9" w14:textId="77777777" w:rsidR="00096865" w:rsidRPr="00D3436F" w:rsidRDefault="00096865" w:rsidP="00D87EF3">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69F1115" w14:textId="5403F844" w:rsidR="00CA1C11"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lastRenderedPageBreak/>
        <w:t>10</w:t>
      </w:r>
      <w:r w:rsidR="00731D26" w:rsidRPr="009044F1">
        <w:rPr>
          <w:rFonts w:ascii="GHEA Grapalat" w:hAnsi="GHEA Grapalat"/>
        </w:rPr>
        <w:t>.2</w:t>
      </w:r>
      <w:r w:rsidR="007642C2" w:rsidRPr="007642C2">
        <w:rPr>
          <w:rFonts w:ascii="GHEA Grapalat" w:hAnsi="GHEA Grapalat"/>
        </w:rPr>
        <w:t>.</w:t>
      </w:r>
      <w:r w:rsidR="007642C2" w:rsidRPr="005114D0">
        <w:rPr>
          <w:rFonts w:ascii="GHEA Grapalat" w:hAnsi="GHEA Grapalat"/>
        </w:rPr>
        <w:tab/>
      </w:r>
      <w:r w:rsidR="00731D26"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4BB0F1F" w14:textId="77777777" w:rsidR="00335B83" w:rsidRDefault="00335B83" w:rsidP="00D87EF3">
      <w:pPr>
        <w:widowControl w:val="0"/>
        <w:ind w:left="567" w:right="565"/>
        <w:jc w:val="center"/>
        <w:rPr>
          <w:rFonts w:ascii="GHEA Grapalat" w:hAnsi="GHEA Grapalat"/>
          <w:b/>
        </w:rPr>
      </w:pPr>
    </w:p>
    <w:p w14:paraId="5F5F208E" w14:textId="0542ACBF" w:rsidR="00096865" w:rsidRPr="009044F1" w:rsidRDefault="00335B83" w:rsidP="00D87EF3">
      <w:pPr>
        <w:widowControl w:val="0"/>
        <w:ind w:left="567" w:right="565"/>
        <w:jc w:val="center"/>
        <w:rPr>
          <w:rFonts w:ascii="GHEA Grapalat" w:hAnsi="GHEA Grapalat"/>
          <w:b/>
        </w:rPr>
      </w:pPr>
      <w:r>
        <w:rPr>
          <w:rFonts w:ascii="GHEA Grapalat" w:hAnsi="GHEA Grapalat"/>
          <w:b/>
        </w:rPr>
        <w:t>11</w:t>
      </w:r>
      <w:r w:rsidR="008D5016" w:rsidRPr="009044F1">
        <w:rPr>
          <w:rFonts w:ascii="GHEA Grapalat" w:hAnsi="GHEA Grapalat"/>
          <w:b/>
        </w:rPr>
        <w:t xml:space="preserve">.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14:paraId="5F70BDD4" w14:textId="52DF9610"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.1</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032F4A7B" w14:textId="0D0AC4AE"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.2</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Отношения, связанные с закупками, в том числе</w:t>
      </w:r>
      <w:r w:rsidR="00AA7117">
        <w:rPr>
          <w:rFonts w:ascii="GHEA Grapalat" w:hAnsi="GHEA Grapalat"/>
        </w:rPr>
        <w:t xml:space="preserve"> </w:t>
      </w:r>
      <w:r w:rsidR="00996C19"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484909B4" w14:textId="2919DB8A"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.3</w:t>
      </w:r>
      <w:r w:rsidR="00025A85" w:rsidRPr="00025A85">
        <w:rPr>
          <w:rFonts w:ascii="GHEA Grapalat" w:hAnsi="GHEA Grapalat"/>
        </w:rPr>
        <w:t>.</w:t>
      </w:r>
      <w:r w:rsidR="00025A85" w:rsidRPr="005114D0">
        <w:rPr>
          <w:rFonts w:ascii="GHEA Grapalat" w:hAnsi="GHEA Grapalat"/>
        </w:rPr>
        <w:tab/>
      </w:r>
      <w:proofErr w:type="gramStart"/>
      <w:r w:rsidR="00996C19" w:rsidRPr="009044F1">
        <w:rPr>
          <w:rFonts w:ascii="GHEA Grapalat" w:hAnsi="GHEA Grapalat"/>
        </w:rPr>
        <w:t>Каждое лицо согласно Закону</w:t>
      </w:r>
      <w:proofErr w:type="gramEnd"/>
      <w:r w:rsidR="00996C19" w:rsidRPr="009044F1">
        <w:rPr>
          <w:rFonts w:ascii="GHEA Grapalat" w:hAnsi="GHEA Grapalat"/>
        </w:rPr>
        <w:t xml:space="preserve"> имеет право:</w:t>
      </w:r>
    </w:p>
    <w:p w14:paraId="35062100" w14:textId="77777777" w:rsidR="00D51669" w:rsidRDefault="00996C19" w:rsidP="00D87EF3">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472CC8FA"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1C26FFB5" w14:textId="4DD6221B"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.4</w:t>
      </w:r>
      <w:r w:rsidR="00025A85" w:rsidRPr="005114D0">
        <w:rPr>
          <w:rFonts w:ascii="GHEA Grapalat" w:hAnsi="GHEA Grapalat"/>
        </w:rPr>
        <w:t>.</w:t>
      </w:r>
      <w:r w:rsidR="00025A85" w:rsidRPr="005114D0">
        <w:rPr>
          <w:rFonts w:ascii="GHEA Grapalat" w:hAnsi="GHEA Grapalat"/>
        </w:rPr>
        <w:tab/>
      </w:r>
      <w:r w:rsidR="00996C19" w:rsidRPr="009044F1">
        <w:rPr>
          <w:rFonts w:ascii="GHEA Grapalat" w:hAnsi="GHEA Grapalat"/>
        </w:rPr>
        <w:t>Если подавшее жалобу лицо обжалует:</w:t>
      </w:r>
    </w:p>
    <w:p w14:paraId="1F2C70E9" w14:textId="05AC8788"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00335B83">
        <w:rPr>
          <w:rFonts w:ascii="GHEA Grapalat" w:hAnsi="GHEA Grapalat"/>
        </w:rPr>
        <w:t>7</w:t>
      </w:r>
      <w:r w:rsidRPr="00886D11">
        <w:rPr>
          <w:rFonts w:ascii="GHEA Grapalat" w:hAnsi="GHEA Grapalat"/>
        </w:rPr>
        <w:t>.2</w:t>
      </w:r>
      <w:r w:rsidR="00273D21" w:rsidRPr="00273D21">
        <w:rPr>
          <w:rFonts w:ascii="GHEA Grapalat" w:hAnsi="GHEA Grapalat"/>
        </w:rPr>
        <w:t xml:space="preserve">2 </w:t>
      </w:r>
      <w:r w:rsidRPr="009044F1">
        <w:rPr>
          <w:rFonts w:ascii="GHEA Grapalat" w:hAnsi="GHEA Grapalat"/>
        </w:rPr>
        <w:t>части 1 настоящего Приглашения;</w:t>
      </w:r>
    </w:p>
    <w:p w14:paraId="06F4704B"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6A8491F5" w14:textId="3AD28D99"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.5</w:t>
      </w:r>
      <w:r w:rsidR="001926B2" w:rsidRPr="001926B2">
        <w:rPr>
          <w:rFonts w:ascii="GHEA Grapalat" w:hAnsi="GHEA Grapalat"/>
        </w:rPr>
        <w:t>.</w:t>
      </w:r>
      <w:r w:rsidR="001926B2" w:rsidRPr="005114D0">
        <w:rPr>
          <w:rFonts w:ascii="GHEA Grapalat" w:hAnsi="GHEA Grapalat"/>
        </w:rPr>
        <w:tab/>
      </w:r>
      <w:r w:rsidR="00996C19"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00996C19" w:rsidRPr="009044F1">
        <w:rPr>
          <w:rFonts w:ascii="GHEA Grapalat" w:hAnsi="GHEA Grapalat"/>
        </w:rPr>
        <w:t>, в письменной форме, подписанной, с включением в нее:</w:t>
      </w:r>
    </w:p>
    <w:p w14:paraId="7AE0645A"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0D76D6AC"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23162F45"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2520390B"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60391FB4" w14:textId="77777777" w:rsidR="00996C19" w:rsidRDefault="00996C19" w:rsidP="00D87EF3">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0A822BE3"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3EDA61BB"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5AE41A99" w14:textId="77777777" w:rsidR="00996C19" w:rsidRPr="00D3436F" w:rsidRDefault="00996C19" w:rsidP="00D87EF3">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7BDD4D59" w14:textId="113149EB" w:rsidR="00D51669" w:rsidRDefault="00335B83" w:rsidP="00D87EF3">
      <w:pPr>
        <w:widowControl w:val="0"/>
        <w:tabs>
          <w:tab w:val="left" w:pos="1134"/>
        </w:tabs>
        <w:ind w:firstLine="567"/>
        <w:jc w:val="both"/>
        <w:rPr>
          <w:rFonts w:ascii="GHEA Grapalat" w:hAnsi="GHEA Grapalat"/>
        </w:rPr>
      </w:pPr>
      <w:r>
        <w:rPr>
          <w:rFonts w:ascii="GHEA Grapalat" w:hAnsi="GHEA Grapalat"/>
        </w:rPr>
        <w:t>11</w:t>
      </w:r>
      <w:r w:rsidR="00D51669">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00D51669">
        <w:rPr>
          <w:rFonts w:ascii="GHEA Grapalat" w:hAnsi="GHEA Grapalat"/>
        </w:rPr>
        <w:t>ул.Мелик</w:t>
      </w:r>
      <w:proofErr w:type="spellEnd"/>
      <w:r w:rsidR="00D51669">
        <w:rPr>
          <w:rFonts w:ascii="GHEA Grapalat" w:hAnsi="GHEA Grapalat"/>
        </w:rPr>
        <w:t xml:space="preserve">-Адамян 1 или воспроизведенный (отсканированный) вариант с оригинала  высылается на электронную почту по адресу </w:t>
      </w:r>
      <w:hyperlink r:id="rId8" w:history="1">
        <w:r w:rsidR="00D51669">
          <w:rPr>
            <w:rStyle w:val="a9"/>
            <w:rFonts w:ascii="GHEA Grapalat" w:hAnsi="GHEA Grapalat"/>
          </w:rPr>
          <w:t>secretariat@minfin.am</w:t>
        </w:r>
      </w:hyperlink>
      <w:r w:rsidR="00D51669">
        <w:rPr>
          <w:rFonts w:ascii="GHEA Grapalat" w:hAnsi="GHEA Grapalat"/>
        </w:rPr>
        <w:t xml:space="preserve">. </w:t>
      </w:r>
    </w:p>
    <w:p w14:paraId="73ED5381" w14:textId="20B96378"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00996C19"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w:t>
      </w:r>
      <w:r w:rsidR="00996C19" w:rsidRPr="009044F1">
        <w:rPr>
          <w:rFonts w:ascii="GHEA Grapalat" w:hAnsi="GHEA Grapalat"/>
        </w:rPr>
        <w:lastRenderedPageBreak/>
        <w:t>жалобу и вынесло решение, предоставляет в письменной форме в</w:t>
      </w:r>
      <w:r w:rsidR="00EF11FF">
        <w:rPr>
          <w:rFonts w:ascii="Courier New" w:hAnsi="Courier New" w:cs="Courier New"/>
        </w:rPr>
        <w:t> </w:t>
      </w:r>
      <w:r w:rsidR="00996C19"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00996C19"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00996C19" w:rsidRPr="009044F1">
        <w:rPr>
          <w:rFonts w:ascii="GHEA Grapalat" w:hAnsi="GHEA Grapalat"/>
        </w:rPr>
        <w:t>лицу посредством совершения перевода на указанный банковский счет.</w:t>
      </w:r>
    </w:p>
    <w:p w14:paraId="72A96596" w14:textId="248D15AD" w:rsidR="00996C19" w:rsidRPr="00D3436F" w:rsidRDefault="00335B83" w:rsidP="00D87EF3">
      <w:pPr>
        <w:widowControl w:val="0"/>
        <w:tabs>
          <w:tab w:val="left" w:pos="1276"/>
        </w:tabs>
        <w:ind w:firstLine="567"/>
        <w:jc w:val="both"/>
        <w:rPr>
          <w:rFonts w:ascii="GHEA Grapalat" w:hAnsi="GHEA Grapalat"/>
        </w:rPr>
      </w:pPr>
      <w:r>
        <w:rPr>
          <w:rFonts w:ascii="GHEA Grapalat" w:hAnsi="GHEA Grapalat"/>
        </w:rPr>
        <w:t>11</w:t>
      </w:r>
      <w:r w:rsidR="00996C19" w:rsidRPr="009044F1">
        <w:rPr>
          <w:rFonts w:ascii="GHEA Grapalat" w:hAnsi="GHEA Grapalat"/>
        </w:rPr>
        <w:t>.7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00996C19" w:rsidRPr="009044F1">
        <w:rPr>
          <w:rFonts w:ascii="GHEA Grapalat" w:hAnsi="GHEA Grapalat"/>
        </w:rPr>
        <w:t>.</w:t>
      </w:r>
      <w:proofErr w:type="gramEnd"/>
      <w:r w:rsidR="00996C19" w:rsidRPr="009044F1">
        <w:rPr>
          <w:rFonts w:ascii="GHEA Grapalat" w:hAnsi="GHEA Grapalat"/>
        </w:rPr>
        <w:t xml:space="preserve"> При этом если жалоба, представленная в установленный подпунктом 2 пункта </w:t>
      </w:r>
      <w:r>
        <w:rPr>
          <w:rFonts w:ascii="GHEA Grapalat" w:hAnsi="GHEA Grapalat"/>
        </w:rPr>
        <w:t>11</w:t>
      </w:r>
      <w:r w:rsidR="00996C19" w:rsidRPr="009044F1">
        <w:rPr>
          <w:rFonts w:ascii="GHEA Grapalat" w:hAnsi="GHEA Grapalat"/>
        </w:rPr>
        <w:t>.4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67AB10B8" w14:textId="1444C58D" w:rsidR="00A677CD"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 xml:space="preserve">Жалоба считается принятым к производству по истечении срока, предусмотренного пунктом </w:t>
      </w:r>
      <w:r>
        <w:rPr>
          <w:rFonts w:ascii="GHEA Grapalat" w:hAnsi="GHEA Grapalat"/>
        </w:rPr>
        <w:t>11</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14:paraId="28AD4BF8" w14:textId="131FE5DB" w:rsidR="009619D8" w:rsidRPr="00D3436F" w:rsidRDefault="00335B83" w:rsidP="00D87EF3">
      <w:pPr>
        <w:widowControl w:val="0"/>
        <w:tabs>
          <w:tab w:val="left" w:pos="1276"/>
        </w:tabs>
        <w:ind w:firstLine="567"/>
        <w:jc w:val="both"/>
        <w:rPr>
          <w:rFonts w:ascii="GHEA Grapalat" w:hAnsi="GHEA Grapalat" w:cs="Sylfaen"/>
        </w:rPr>
      </w:pPr>
      <w:r>
        <w:rPr>
          <w:rFonts w:ascii="GHEA Grapalat" w:hAnsi="GHEA Grapalat" w:cs="Sylfaen"/>
        </w:rPr>
        <w:t>11</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1B483CDE" w14:textId="77777777" w:rsidR="00A677CD" w:rsidRDefault="009619D8" w:rsidP="00D87EF3">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14:paraId="3D53C6F9" w14:textId="6AB98417"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00996C19"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2050C62" w14:textId="391C2ACF"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w:t>
      </w:r>
      <w:r w:rsidR="002C605B">
        <w:rPr>
          <w:rFonts w:ascii="GHEA Grapalat" w:hAnsi="GHEA Grapalat"/>
        </w:rPr>
        <w:lastRenderedPageBreak/>
        <w:t>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996C19"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26B8E1D9" w14:textId="34E159F4"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00996C19"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00996C19" w:rsidRPr="009044F1">
        <w:rPr>
          <w:rFonts w:ascii="GHEA Grapalat" w:hAnsi="GHEA Grapalat"/>
        </w:rPr>
        <w:t>жалобы:</w:t>
      </w:r>
    </w:p>
    <w:p w14:paraId="1DBCF7EF"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758044D7"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54DDF513"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620FB53D"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0FA8CF1D" w14:textId="77777777" w:rsidR="00996C19" w:rsidRPr="009044F1" w:rsidRDefault="00996C19" w:rsidP="00D87EF3">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5A1E38DE" w14:textId="558A8992"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00996C19"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5478725E" w14:textId="17DAEB1E" w:rsidR="00C47000" w:rsidRPr="000811C1" w:rsidRDefault="00335B83" w:rsidP="00D87EF3">
      <w:pPr>
        <w:widowControl w:val="0"/>
        <w:tabs>
          <w:tab w:val="left" w:pos="1276"/>
        </w:tabs>
        <w:ind w:firstLine="567"/>
        <w:jc w:val="both"/>
        <w:rPr>
          <w:rFonts w:ascii="GHEA Grapalat" w:hAnsi="GHEA Grapalat"/>
        </w:rPr>
      </w:pPr>
      <w:r>
        <w:rPr>
          <w:rFonts w:ascii="GHEA Grapalat" w:hAnsi="GHEA Grapalat"/>
        </w:rPr>
        <w:t>11</w:t>
      </w:r>
      <w:r w:rsidR="00996C19" w:rsidRPr="009044F1">
        <w:rPr>
          <w:rFonts w:ascii="GHEA Grapalat" w:hAnsi="GHEA Grapalat"/>
        </w:rPr>
        <w:t>.</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2BC85232" w14:textId="0147B41B"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00996C19"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F061E08" w14:textId="00B732D4"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00996C19"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00996C19"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8BAF8E3" w14:textId="703BA1D2" w:rsidR="00996C19" w:rsidRPr="009044F1" w:rsidRDefault="00335B83" w:rsidP="00D87EF3">
      <w:pPr>
        <w:widowControl w:val="0"/>
        <w:tabs>
          <w:tab w:val="left" w:pos="1276"/>
        </w:tabs>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00996C19" w:rsidRPr="009044F1">
        <w:rPr>
          <w:rFonts w:ascii="GHEA Grapalat" w:hAnsi="GHEA Grapalat"/>
        </w:rPr>
        <w:t>, вправе требовать в судебном порядке возмещения убытков.</w:t>
      </w:r>
    </w:p>
    <w:p w14:paraId="67EB1074" w14:textId="6263C3C2" w:rsidR="00996C19" w:rsidRPr="00D3436F" w:rsidRDefault="00335B83" w:rsidP="00D87EF3">
      <w:pPr>
        <w:widowControl w:val="0"/>
        <w:tabs>
          <w:tab w:val="left" w:pos="1276"/>
        </w:tabs>
        <w:ind w:firstLine="567"/>
        <w:jc w:val="both"/>
        <w:rPr>
          <w:rFonts w:ascii="GHEA Grapalat" w:hAnsi="GHEA Grapalat"/>
        </w:rPr>
      </w:pPr>
      <w:r>
        <w:rPr>
          <w:rFonts w:ascii="GHEA Grapalat" w:hAnsi="GHEA Grapalat"/>
        </w:rPr>
        <w:t>11</w:t>
      </w:r>
      <w:r w:rsidR="00996C19" w:rsidRPr="009044F1">
        <w:rPr>
          <w:rFonts w:ascii="GHEA Grapalat" w:hAnsi="GHEA Grapalat"/>
        </w:rPr>
        <w:t>.</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00996C19"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3FE312E0" w14:textId="77777777" w:rsidR="00AE679C" w:rsidRPr="009044F1" w:rsidRDefault="002004DB" w:rsidP="00D87EF3">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лиц-руководитель исполнительного органа письменно сообщает, что </w:t>
      </w:r>
      <w:r>
        <w:rPr>
          <w:rFonts w:ascii="GHEA Grapalat" w:hAnsi="GHEA Grapalat"/>
        </w:rPr>
        <w:lastRenderedPageBreak/>
        <w:t>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0557E1F6" w14:textId="77777777" w:rsidR="00AE679C" w:rsidRPr="009044F1" w:rsidRDefault="00AE679C" w:rsidP="00D87EF3">
      <w:pPr>
        <w:widowControl w:val="0"/>
        <w:jc w:val="center"/>
        <w:rPr>
          <w:rFonts w:ascii="GHEA Grapalat" w:hAnsi="GHEA Grapalat" w:cs="Sylfaen"/>
          <w:b/>
        </w:rPr>
      </w:pPr>
    </w:p>
    <w:p w14:paraId="178451E4" w14:textId="77777777" w:rsidR="004373E3" w:rsidRDefault="004373E3" w:rsidP="00D87EF3">
      <w:pPr>
        <w:rPr>
          <w:rFonts w:ascii="GHEA Grapalat" w:hAnsi="GHEA Grapalat"/>
          <w:b/>
        </w:rPr>
      </w:pPr>
      <w:r>
        <w:rPr>
          <w:rFonts w:ascii="GHEA Grapalat" w:hAnsi="GHEA Grapalat"/>
          <w:b/>
        </w:rPr>
        <w:br w:type="page"/>
      </w:r>
    </w:p>
    <w:p w14:paraId="4A466228" w14:textId="77777777" w:rsidR="00096865" w:rsidRPr="00374F4A" w:rsidRDefault="00096865" w:rsidP="00D87EF3">
      <w:pPr>
        <w:widowControl w:val="0"/>
        <w:jc w:val="center"/>
        <w:rPr>
          <w:rFonts w:ascii="GHEA Grapalat" w:hAnsi="GHEA Grapalat"/>
          <w:b/>
        </w:rPr>
      </w:pPr>
      <w:r w:rsidRPr="009044F1">
        <w:rPr>
          <w:rFonts w:ascii="GHEA Grapalat" w:hAnsi="GHEA Grapalat"/>
          <w:b/>
        </w:rPr>
        <w:lastRenderedPageBreak/>
        <w:t>ЧАСТЬ II</w:t>
      </w:r>
    </w:p>
    <w:p w14:paraId="09307991" w14:textId="77777777" w:rsidR="008842CE" w:rsidRPr="00374F4A" w:rsidRDefault="008842CE" w:rsidP="00D87EF3">
      <w:pPr>
        <w:widowControl w:val="0"/>
        <w:jc w:val="center"/>
        <w:rPr>
          <w:rFonts w:ascii="GHEA Grapalat" w:hAnsi="GHEA Grapalat"/>
          <w:b/>
        </w:rPr>
      </w:pPr>
    </w:p>
    <w:p w14:paraId="23B46BC5" w14:textId="1F7ADD47" w:rsidR="00096865" w:rsidRPr="009044F1" w:rsidRDefault="00096865" w:rsidP="00D87EF3">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66A21">
        <w:rPr>
          <w:rFonts w:ascii="GHEA Grapalat" w:hAnsi="GHEA Grapalat"/>
          <w:b/>
        </w:rPr>
        <w:t>ЗАПРОС КАТИРОВОК</w:t>
      </w:r>
    </w:p>
    <w:p w14:paraId="5B9731F7" w14:textId="77777777" w:rsidR="00096865" w:rsidRPr="009044F1" w:rsidRDefault="00096865" w:rsidP="00D87EF3">
      <w:pPr>
        <w:widowControl w:val="0"/>
        <w:jc w:val="center"/>
        <w:rPr>
          <w:rFonts w:ascii="GHEA Grapalat" w:hAnsi="GHEA Grapalat"/>
        </w:rPr>
      </w:pPr>
    </w:p>
    <w:p w14:paraId="5264C2EC" w14:textId="77777777" w:rsidR="00096865" w:rsidRPr="009044F1" w:rsidRDefault="008D5016" w:rsidP="00D87EF3">
      <w:pPr>
        <w:widowControl w:val="0"/>
        <w:jc w:val="center"/>
        <w:rPr>
          <w:rFonts w:ascii="GHEA Grapalat" w:hAnsi="GHEA Grapalat"/>
          <w:b/>
        </w:rPr>
      </w:pPr>
      <w:r w:rsidRPr="009044F1">
        <w:rPr>
          <w:rFonts w:ascii="GHEA Grapalat" w:hAnsi="GHEA Grapalat"/>
          <w:b/>
        </w:rPr>
        <w:t>1. ОБЩИЕ ПОЛОЖЕНИЯ</w:t>
      </w:r>
    </w:p>
    <w:p w14:paraId="7E96AAAD" w14:textId="77777777" w:rsidR="00096865" w:rsidRPr="009044F1" w:rsidRDefault="00096865" w:rsidP="00D87EF3">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51EB1F8" w14:textId="77777777" w:rsidR="00096865" w:rsidRPr="009044F1" w:rsidRDefault="00096865" w:rsidP="00D87EF3">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59E7280" w14:textId="77777777" w:rsidR="00096865" w:rsidRDefault="00096865" w:rsidP="00D87EF3">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A9B78A3" w14:textId="77777777" w:rsidR="00140A36" w:rsidRDefault="00140A36" w:rsidP="00D87EF3">
      <w:pPr>
        <w:widowControl w:val="0"/>
        <w:jc w:val="center"/>
        <w:rPr>
          <w:rFonts w:ascii="GHEA Grapalat" w:hAnsi="GHEA Grapalat"/>
          <w:b/>
        </w:rPr>
      </w:pPr>
    </w:p>
    <w:p w14:paraId="596FBA6A" w14:textId="77777777" w:rsidR="00096865" w:rsidRPr="009044F1" w:rsidRDefault="008D5016" w:rsidP="00D87EF3">
      <w:pPr>
        <w:widowControl w:val="0"/>
        <w:jc w:val="center"/>
        <w:rPr>
          <w:rFonts w:ascii="GHEA Grapalat" w:hAnsi="GHEA Grapalat"/>
          <w:b/>
        </w:rPr>
      </w:pPr>
      <w:r w:rsidRPr="009044F1">
        <w:rPr>
          <w:rFonts w:ascii="GHEA Grapalat" w:hAnsi="GHEA Grapalat"/>
          <w:b/>
        </w:rPr>
        <w:t>2. ЗАЯВКА НА ПРОЦЕДУРУ</w:t>
      </w:r>
    </w:p>
    <w:p w14:paraId="2E4F4D00" w14:textId="77777777" w:rsidR="000A0E52" w:rsidRDefault="000A0E52" w:rsidP="00D87EF3">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3349C055" w14:textId="77777777" w:rsidR="00412DF7" w:rsidRPr="00AD29CE" w:rsidRDefault="00412DF7" w:rsidP="00D87EF3">
      <w:pPr>
        <w:widowControl w:val="0"/>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2F6453B9" w14:textId="77777777" w:rsidR="00096865" w:rsidRPr="000811C1" w:rsidRDefault="002D5CF0" w:rsidP="00D87EF3">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36ECA7B1" w14:textId="77777777" w:rsidR="009D7EFF" w:rsidRPr="00D3436F" w:rsidRDefault="009D7EFF" w:rsidP="00D87EF3">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FE9EFB8" w14:textId="77777777" w:rsidR="008D4137" w:rsidRPr="00D3436F" w:rsidRDefault="008D4137" w:rsidP="00D87EF3">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af6"/>
          <w:rFonts w:ascii="GHEA Grapalat" w:hAnsi="GHEA Grapalat"/>
        </w:rPr>
        <w:footnoteReference w:customMarkFollows="1" w:id="1"/>
        <w:t>15</w:t>
      </w:r>
    </w:p>
    <w:p w14:paraId="1A017C29" w14:textId="19DCE71D" w:rsidR="00E67BA7" w:rsidRPr="00E267E5" w:rsidRDefault="00096865" w:rsidP="00D87EF3">
      <w:pPr>
        <w:widowControl w:val="0"/>
        <w:tabs>
          <w:tab w:val="left" w:pos="1134"/>
        </w:tabs>
        <w:ind w:firstLine="567"/>
        <w:jc w:val="both"/>
        <w:rPr>
          <w:rFonts w:ascii="GHEA Grapalat" w:hAnsi="GHEA Grapalat"/>
        </w:rPr>
      </w:pPr>
      <w:r w:rsidRPr="009044F1">
        <w:rPr>
          <w:rFonts w:ascii="GHEA Grapalat" w:hAnsi="GHEA Grapalat"/>
        </w:rPr>
        <w:t>2.</w:t>
      </w:r>
      <w:r w:rsidR="00335B83">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14:paraId="4604E917" w14:textId="77777777" w:rsidR="00E52441" w:rsidRPr="00925DE0" w:rsidRDefault="00E52441" w:rsidP="00D87EF3">
      <w:pPr>
        <w:widowControl w:val="0"/>
        <w:jc w:val="center"/>
        <w:rPr>
          <w:rFonts w:ascii="GHEA Grapalat" w:hAnsi="GHEA Grapalat"/>
          <w:b/>
        </w:rPr>
      </w:pPr>
    </w:p>
    <w:p w14:paraId="456EFA09" w14:textId="77777777" w:rsidR="00E24455" w:rsidRDefault="00E24455" w:rsidP="00D87EF3">
      <w:pPr>
        <w:widowControl w:val="0"/>
        <w:jc w:val="center"/>
        <w:rPr>
          <w:rFonts w:ascii="GHEA Grapalat" w:hAnsi="GHEA Grapalat" w:cs="Sylfaen"/>
          <w:b/>
        </w:rPr>
      </w:pPr>
      <w:r>
        <w:rPr>
          <w:rFonts w:ascii="GHEA Grapalat" w:hAnsi="GHEA Grapalat"/>
          <w:b/>
        </w:rPr>
        <w:t>3. ПОРЯДОК ПОДГОТОВКИ ЗАЯВКИ</w:t>
      </w:r>
    </w:p>
    <w:p w14:paraId="4D7B0D93" w14:textId="77777777" w:rsidR="00E24455" w:rsidRPr="002658C9" w:rsidRDefault="00E24455" w:rsidP="00D87EF3">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04C4A63C" w14:textId="484FB9D1" w:rsidR="00E24455" w:rsidRPr="002658C9" w:rsidRDefault="00E24455" w:rsidP="00D87EF3">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w:t>
      </w:r>
      <w:r w:rsidR="00335B83">
        <w:rPr>
          <w:rFonts w:ascii="GHEA Grapalat" w:hAnsi="GHEA Grapalat"/>
        </w:rPr>
        <w:t>ю</w:t>
      </w:r>
      <w:r w:rsidRPr="002658C9">
        <w:rPr>
          <w:rFonts w:ascii="GHEA Grapalat" w:hAnsi="GHEA Grapalat"/>
        </w:rPr>
        <w:t xml:space="preserve"> в </w:t>
      </w:r>
      <w:r w:rsidR="00335B83">
        <w:rPr>
          <w:rFonts w:ascii="GHEA Grapalat" w:hAnsi="GHEA Grapalat"/>
        </w:rPr>
        <w:t>один</w:t>
      </w:r>
      <w:r w:rsidRPr="002658C9">
        <w:rPr>
          <w:rFonts w:ascii="GHEA Grapalat" w:hAnsi="GHEA Grapalat"/>
        </w:rPr>
        <w:t xml:space="preserve"> экземпляр.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729F982" w14:textId="77777777" w:rsidR="00E24455" w:rsidRPr="002658C9" w:rsidRDefault="00E24455" w:rsidP="00D87EF3">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0559C0F" w14:textId="77777777" w:rsidR="00E24455" w:rsidRPr="002658C9" w:rsidRDefault="00107A05" w:rsidP="00D87EF3">
      <w:pPr>
        <w:widowControl w:val="0"/>
        <w:tabs>
          <w:tab w:val="left" w:pos="1134"/>
        </w:tabs>
        <w:ind w:firstLine="567"/>
        <w:jc w:val="both"/>
        <w:rPr>
          <w:rFonts w:ascii="GHEA Grapalat" w:hAnsi="GHEA Grapalat"/>
        </w:rPr>
      </w:pPr>
      <w:r>
        <w:rPr>
          <w:rFonts w:ascii="GHEA Grapalat" w:hAnsi="GHEA Grapalat"/>
        </w:rPr>
        <w:lastRenderedPageBreak/>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1F50CF42" w14:textId="77777777" w:rsidR="00E24455" w:rsidRPr="002658C9" w:rsidRDefault="00E24455" w:rsidP="00D87EF3">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A2BC85A" w14:textId="77777777" w:rsidR="00E24455" w:rsidRPr="002658C9" w:rsidRDefault="00E24455" w:rsidP="00D87EF3">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7CB2196E" w14:textId="77777777" w:rsidR="00E24455" w:rsidRPr="002658C9" w:rsidRDefault="00E24455" w:rsidP="00D87EF3">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786912A" w14:textId="77777777" w:rsidR="00E24455" w:rsidRPr="002658C9" w:rsidRDefault="00E24455" w:rsidP="00D87EF3">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607BCA01" w14:textId="77777777" w:rsidR="00E24455" w:rsidRDefault="00107A05" w:rsidP="00D87EF3">
      <w:pPr>
        <w:widowControl w:val="0"/>
        <w:tabs>
          <w:tab w:val="left" w:pos="1134"/>
        </w:tabs>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080168BA" w14:textId="77777777" w:rsidR="00E24455" w:rsidRPr="00AD29CE" w:rsidRDefault="00E24455" w:rsidP="00D87EF3">
      <w:pPr>
        <w:widowControl w:val="0"/>
        <w:tabs>
          <w:tab w:val="left" w:pos="1134"/>
        </w:tabs>
        <w:ind w:firstLine="567"/>
        <w:jc w:val="both"/>
        <w:rPr>
          <w:rFonts w:ascii="GHEA Grapalat" w:hAnsi="GHEA Grapalat" w:cs="Sylfaen"/>
        </w:rPr>
      </w:pPr>
    </w:p>
    <w:p w14:paraId="391B4B50" w14:textId="77777777" w:rsidR="009C1687" w:rsidRDefault="009C1687" w:rsidP="00D87EF3">
      <w:pPr>
        <w:rPr>
          <w:rFonts w:ascii="GHEA Grapalat" w:hAnsi="GHEA Grapalat"/>
          <w:b/>
        </w:rPr>
      </w:pPr>
    </w:p>
    <w:p w14:paraId="67250830" w14:textId="77777777" w:rsidR="00107A05" w:rsidRDefault="00107A05" w:rsidP="00D87EF3">
      <w:pPr>
        <w:rPr>
          <w:rFonts w:ascii="GHEA Grapalat" w:hAnsi="GHEA Grapalat"/>
          <w:b/>
        </w:rPr>
      </w:pPr>
      <w:r>
        <w:rPr>
          <w:rFonts w:ascii="GHEA Grapalat" w:hAnsi="GHEA Grapalat"/>
          <w:b/>
        </w:rPr>
        <w:br w:type="page"/>
      </w:r>
    </w:p>
    <w:p w14:paraId="12B80842" w14:textId="77777777" w:rsidR="00B2572B" w:rsidRPr="00374F4A" w:rsidRDefault="00B2572B" w:rsidP="00D87EF3">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9219841" w14:textId="554CB8FA" w:rsidR="00B2572B" w:rsidRPr="00374F4A" w:rsidRDefault="00B2572B" w:rsidP="00D87EF3">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666A21">
        <w:rPr>
          <w:rFonts w:ascii="GHEA Grapalat" w:hAnsi="GHEA Grapalat"/>
          <w:b/>
          <w:sz w:val="24"/>
          <w:szCs w:val="24"/>
        </w:rPr>
        <w:t xml:space="preserve">запросе </w:t>
      </w:r>
      <w:proofErr w:type="spellStart"/>
      <w:r w:rsidR="00666A21">
        <w:rPr>
          <w:rFonts w:ascii="GHEA Grapalat" w:hAnsi="GHEA Grapalat"/>
          <w:b/>
          <w:sz w:val="24"/>
          <w:szCs w:val="24"/>
        </w:rPr>
        <w:t>катировок</w:t>
      </w:r>
      <w:proofErr w:type="spellEnd"/>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BE10EE">
        <w:rPr>
          <w:rFonts w:ascii="GHEA Grapalat" w:hAnsi="GHEA Grapalat"/>
          <w:b/>
          <w:sz w:val="24"/>
          <w:szCs w:val="24"/>
        </w:rPr>
        <w:t>KEAP- GHATsDzB-MAQ-22/06</w:t>
      </w:r>
      <w:r w:rsidR="006132ED">
        <w:rPr>
          <w:rFonts w:ascii="GHEA Grapalat" w:hAnsi="GHEA Grapalat"/>
          <w:sz w:val="24"/>
          <w:szCs w:val="24"/>
        </w:rPr>
        <w:t>"</w:t>
      </w:r>
    </w:p>
    <w:p w14:paraId="58DACC01" w14:textId="77777777" w:rsidR="00B2572B" w:rsidRDefault="00B2572B" w:rsidP="00D87EF3">
      <w:pPr>
        <w:widowControl w:val="0"/>
        <w:jc w:val="center"/>
        <w:rPr>
          <w:rFonts w:ascii="GHEA Grapalat" w:hAnsi="GHEA Grapalat" w:cs="Sylfaen"/>
          <w:b/>
        </w:rPr>
      </w:pPr>
    </w:p>
    <w:p w14:paraId="011E4D1F" w14:textId="77777777" w:rsidR="008F65CD" w:rsidRDefault="008F65CD" w:rsidP="008F65CD">
      <w:pPr>
        <w:widowControl w:val="0"/>
        <w:spacing w:after="120"/>
        <w:jc w:val="center"/>
        <w:rPr>
          <w:rFonts w:ascii="GHEA Grapalat" w:hAnsi="GHEA Grapalat" w:cs="Sylfaen"/>
          <w:b/>
        </w:rPr>
      </w:pPr>
    </w:p>
    <w:p w14:paraId="02813E69" w14:textId="77777777" w:rsidR="008F65CD" w:rsidRPr="00374F4A" w:rsidRDefault="008F65CD" w:rsidP="008F65CD">
      <w:pPr>
        <w:widowControl w:val="0"/>
        <w:spacing w:after="120"/>
        <w:jc w:val="center"/>
        <w:rPr>
          <w:rFonts w:ascii="GHEA Grapalat" w:hAnsi="GHEA Grapalat" w:cs="Sylfaen"/>
          <w:b/>
        </w:rPr>
      </w:pPr>
    </w:p>
    <w:p w14:paraId="3343F2B3" w14:textId="77777777" w:rsidR="008F65CD" w:rsidRPr="00374F4A" w:rsidRDefault="008F65CD" w:rsidP="008F65CD">
      <w:pPr>
        <w:widowControl w:val="0"/>
        <w:spacing w:after="160"/>
        <w:jc w:val="center"/>
        <w:rPr>
          <w:rFonts w:ascii="GHEA Grapalat" w:hAnsi="GHEA Grapalat" w:cs="Arial"/>
          <w:b/>
        </w:rPr>
      </w:pPr>
      <w:r w:rsidRPr="00374F4A">
        <w:rPr>
          <w:rFonts w:ascii="GHEA Grapalat" w:hAnsi="GHEA Grapalat"/>
          <w:b/>
        </w:rPr>
        <w:t>ЗАЯВЛЕНИЕ</w:t>
      </w:r>
      <w:proofErr w:type="gramStart"/>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w:t>
      </w:r>
      <w:proofErr w:type="gramEnd"/>
      <w:r>
        <w:rPr>
          <w:rFonts w:ascii="GHEA Grapalat" w:hAnsi="GHEA Grapalat"/>
          <w:b/>
        </w:rPr>
        <w:t xml:space="preserve"> </w:t>
      </w:r>
      <w:r w:rsidRPr="00374F4A">
        <w:rPr>
          <w:rFonts w:ascii="GHEA Grapalat" w:hAnsi="GHEA Grapalat"/>
          <w:b/>
        </w:rPr>
        <w:t>*</w:t>
      </w:r>
    </w:p>
    <w:p w14:paraId="50C296FA" w14:textId="77777777" w:rsidR="008F65CD" w:rsidRPr="00374F4A" w:rsidRDefault="008F65CD" w:rsidP="008F65C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14:paraId="5426CD1F" w14:textId="77777777" w:rsidR="008F65CD" w:rsidRPr="00374F4A" w:rsidRDefault="008F65CD" w:rsidP="008F65CD">
      <w:pPr>
        <w:widowControl w:val="0"/>
        <w:spacing w:after="120"/>
        <w:jc w:val="center"/>
        <w:rPr>
          <w:rFonts w:ascii="GHEA Grapalat" w:hAnsi="GHEA Grapalat"/>
        </w:rPr>
      </w:pPr>
    </w:p>
    <w:p w14:paraId="6F980DC1" w14:textId="77777777" w:rsidR="008F65CD" w:rsidRPr="00C4157A" w:rsidRDefault="008F65CD" w:rsidP="008F65C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75489BE" w14:textId="77777777" w:rsidR="008F65CD" w:rsidRPr="000C1746" w:rsidRDefault="008F65CD" w:rsidP="008F65C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13515C4" w14:textId="77777777" w:rsidR="008F65CD" w:rsidRPr="00DA5EA0" w:rsidRDefault="008F65CD" w:rsidP="008F65C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C90CE94" w14:textId="77777777" w:rsidR="008F65CD" w:rsidRPr="000C1746" w:rsidRDefault="008F65CD" w:rsidP="008F65CD">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4A51DD74" w14:textId="58E332C1" w:rsidR="008F65CD" w:rsidRPr="00BD0FD1" w:rsidRDefault="008F65CD" w:rsidP="008F65C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E10EE">
        <w:rPr>
          <w:rFonts w:ascii="GHEA Grapalat" w:hAnsi="GHEA Grapalat"/>
        </w:rPr>
        <w:t>KEAP- GHATsDzB-MAQ-22/06</w:t>
      </w:r>
    </w:p>
    <w:p w14:paraId="41A9953D" w14:textId="77777777" w:rsidR="008F65CD" w:rsidRPr="00C4157A" w:rsidRDefault="008F65CD" w:rsidP="008F65CD">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1CF26CB" w14:textId="77777777" w:rsidR="008F65CD" w:rsidRPr="00DA5EA0" w:rsidRDefault="008F65CD" w:rsidP="008F65C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3100739" w14:textId="77777777" w:rsidR="008F65CD" w:rsidRPr="002B75BF" w:rsidRDefault="008F65CD" w:rsidP="008F65C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8F1E881" w14:textId="77777777" w:rsidR="008F65CD" w:rsidRPr="000C1746" w:rsidRDefault="008F65CD" w:rsidP="008F65C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3716BB0" w14:textId="77777777" w:rsidR="008F65CD" w:rsidRPr="00DA5EA0" w:rsidRDefault="008F65CD" w:rsidP="008F65C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213D1C13" w14:textId="77777777" w:rsidR="008F65CD" w:rsidRPr="000C1746" w:rsidRDefault="008F65CD" w:rsidP="008F65CD">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06AD646" w14:textId="77777777" w:rsidR="008F65CD" w:rsidRDefault="008F65CD" w:rsidP="008F65CD">
      <w:pPr>
        <w:jc w:val="both"/>
        <w:rPr>
          <w:rFonts w:ascii="GHEA Grapalat" w:hAnsi="GHEA Grapalat"/>
        </w:rPr>
      </w:pPr>
    </w:p>
    <w:p w14:paraId="5DAB1F4F" w14:textId="77777777" w:rsidR="008F65CD" w:rsidRDefault="008F65CD" w:rsidP="008F65CD">
      <w:pPr>
        <w:jc w:val="both"/>
        <w:rPr>
          <w:rFonts w:ascii="GHEA Grapalat" w:hAnsi="GHEA Grapalat"/>
        </w:rPr>
      </w:pPr>
      <w:r>
        <w:rPr>
          <w:rFonts w:ascii="GHEA Grapalat" w:hAnsi="GHEA Grapalat"/>
        </w:rPr>
        <w:t xml:space="preserve">Данные       </w:t>
      </w:r>
      <w:proofErr w:type="gramStart"/>
      <w:r>
        <w:rPr>
          <w:rFonts w:ascii="GHEA Grapalat" w:hAnsi="GHEA Grapalat"/>
        </w:rPr>
        <w:t>----------------------------------------  следующие</w:t>
      </w:r>
      <w:proofErr w:type="gramEnd"/>
      <w:r>
        <w:rPr>
          <w:rFonts w:ascii="GHEA Grapalat" w:hAnsi="GHEA Grapalat"/>
        </w:rPr>
        <w:t>:</w:t>
      </w:r>
    </w:p>
    <w:p w14:paraId="08DCF86A" w14:textId="77777777" w:rsidR="008F65CD" w:rsidRPr="000811C1" w:rsidRDefault="008F65CD" w:rsidP="008F65C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0329E67" w14:textId="77777777" w:rsidR="008F65CD" w:rsidRDefault="008F65CD" w:rsidP="008F65CD">
      <w:pPr>
        <w:jc w:val="both"/>
        <w:rPr>
          <w:rFonts w:ascii="GHEA Grapalat" w:hAnsi="GHEA Grapalat"/>
        </w:rPr>
      </w:pPr>
    </w:p>
    <w:p w14:paraId="50F3891E" w14:textId="77777777" w:rsidR="008F65CD" w:rsidRPr="00B443ED" w:rsidRDefault="008F65CD" w:rsidP="008F65C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29E02A7A" w14:textId="77777777" w:rsidR="008F65CD" w:rsidRPr="000C1746" w:rsidRDefault="008F65CD" w:rsidP="008F65C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17CA5759" w14:textId="77777777" w:rsidR="008F65CD" w:rsidRDefault="008F65CD" w:rsidP="008F65CD">
      <w:pPr>
        <w:jc w:val="both"/>
        <w:rPr>
          <w:rFonts w:ascii="GHEA Grapalat" w:hAnsi="GHEA Grapalat"/>
        </w:rPr>
      </w:pPr>
    </w:p>
    <w:p w14:paraId="4885C0AE" w14:textId="77777777" w:rsidR="008F65CD" w:rsidRPr="008E7F24" w:rsidRDefault="008F65CD" w:rsidP="008F65CD">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4E3DBAC3" w14:textId="77777777" w:rsidR="008F65CD" w:rsidRPr="00D3436F" w:rsidRDefault="008F65CD" w:rsidP="008F65C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3132A5BB" w14:textId="77777777" w:rsidR="008F65CD" w:rsidRDefault="008F65CD" w:rsidP="008F65CD">
      <w:pPr>
        <w:jc w:val="both"/>
        <w:rPr>
          <w:rFonts w:ascii="GHEA Grapalat" w:hAnsi="GHEA Grapalat"/>
        </w:rPr>
      </w:pPr>
    </w:p>
    <w:p w14:paraId="7F0CB712" w14:textId="77777777" w:rsidR="008F65CD" w:rsidRDefault="008F65CD" w:rsidP="008F65C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25D819F6" w14:textId="77777777" w:rsidR="008F65CD" w:rsidRDefault="008F65CD" w:rsidP="008F65C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6E68C5E9" w14:textId="77777777" w:rsidR="008F65CD" w:rsidRDefault="008F65CD" w:rsidP="008F65CD">
      <w:pPr>
        <w:jc w:val="both"/>
        <w:rPr>
          <w:rFonts w:ascii="GHEA Grapalat" w:hAnsi="GHEA Grapalat"/>
          <w:sz w:val="18"/>
          <w:szCs w:val="18"/>
        </w:rPr>
      </w:pPr>
    </w:p>
    <w:p w14:paraId="447D69CA" w14:textId="77777777" w:rsidR="008F65CD" w:rsidRPr="00B16483" w:rsidRDefault="008F65CD" w:rsidP="008F65C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1A5044D3" w14:textId="77777777" w:rsidR="008F65CD" w:rsidRDefault="008F65CD" w:rsidP="008F65C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146D0F59" w14:textId="77777777" w:rsidR="008F65CD" w:rsidRPr="00D3436F" w:rsidRDefault="008F65CD" w:rsidP="008F65CD">
      <w:pPr>
        <w:tabs>
          <w:tab w:val="left" w:pos="7371"/>
        </w:tabs>
        <w:spacing w:after="160"/>
        <w:ind w:left="3544" w:firstLine="3"/>
        <w:jc w:val="both"/>
        <w:rPr>
          <w:rFonts w:ascii="GHEA Grapalat" w:hAnsi="GHEA Grapalat"/>
          <w:sz w:val="16"/>
        </w:rPr>
      </w:pPr>
    </w:p>
    <w:p w14:paraId="36F281C1" w14:textId="77777777" w:rsidR="008F65CD" w:rsidRDefault="008F65CD" w:rsidP="008F65CD">
      <w:pPr>
        <w:widowControl w:val="0"/>
        <w:jc w:val="both"/>
        <w:rPr>
          <w:rFonts w:ascii="GHEA Grapalat" w:hAnsi="GHEA Grapalat"/>
        </w:rPr>
      </w:pPr>
    </w:p>
    <w:p w14:paraId="10689A57" w14:textId="77777777" w:rsidR="008F65CD" w:rsidRDefault="008F65CD" w:rsidP="008F65CD">
      <w:pPr>
        <w:widowControl w:val="0"/>
        <w:jc w:val="both"/>
        <w:rPr>
          <w:rFonts w:ascii="GHEA Grapalat" w:hAnsi="GHEA Grapalat"/>
        </w:rPr>
      </w:pPr>
    </w:p>
    <w:p w14:paraId="17F5AB30" w14:textId="77777777" w:rsidR="008F65CD" w:rsidRDefault="008F65CD" w:rsidP="008F65CD">
      <w:pPr>
        <w:widowControl w:val="0"/>
        <w:jc w:val="both"/>
        <w:rPr>
          <w:rFonts w:ascii="GHEA Grapalat" w:hAnsi="GHEA Grapalat"/>
        </w:rPr>
      </w:pPr>
    </w:p>
    <w:p w14:paraId="46B51107" w14:textId="77777777" w:rsidR="008F65CD" w:rsidRDefault="008F65CD" w:rsidP="008F65CD">
      <w:pPr>
        <w:widowControl w:val="0"/>
        <w:jc w:val="both"/>
        <w:rPr>
          <w:rFonts w:ascii="GHEA Grapalat" w:hAnsi="GHEA Grapalat"/>
        </w:rPr>
      </w:pPr>
    </w:p>
    <w:p w14:paraId="2B5B030D" w14:textId="77777777" w:rsidR="008F65CD" w:rsidRDefault="008F65CD" w:rsidP="008F65CD">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5D90C477" w14:textId="77777777" w:rsidR="008F65CD" w:rsidRDefault="008F65CD" w:rsidP="008F65CD">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15CDF2A8" w14:textId="77777777" w:rsidR="008F65CD" w:rsidRDefault="008F65CD" w:rsidP="008F65CD">
      <w:pPr>
        <w:widowControl w:val="0"/>
        <w:spacing w:after="120"/>
        <w:ind w:left="2835"/>
        <w:jc w:val="both"/>
        <w:rPr>
          <w:rFonts w:ascii="GHEA Grapalat" w:hAnsi="GHEA Grapalat"/>
          <w:sz w:val="16"/>
        </w:rPr>
      </w:pPr>
    </w:p>
    <w:p w14:paraId="18E2E050" w14:textId="050A05B9" w:rsidR="008F65CD" w:rsidRDefault="008F65CD" w:rsidP="008F65CD">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Pr="00D3436F">
        <w:rPr>
          <w:rFonts w:ascii="GHEA Grapalat" w:hAnsi="GHEA Grapalat"/>
        </w:rPr>
        <w:lastRenderedPageBreak/>
        <w:t>открытый конкурс</w:t>
      </w:r>
      <w:r>
        <w:rPr>
          <w:rFonts w:ascii="GHEA Grapalat" w:hAnsi="GHEA Grapalat"/>
        </w:rPr>
        <w:t xml:space="preserve"> под кодом </w:t>
      </w:r>
      <w:r w:rsidR="00BE10EE">
        <w:rPr>
          <w:rFonts w:ascii="GHEA Grapalat" w:hAnsi="GHEA Grapalat"/>
        </w:rPr>
        <w:t>KEAP- GHATsDzB-MAQ-22/06</w:t>
      </w:r>
      <w:r>
        <w:rPr>
          <w:rFonts w:ascii="GHEA Grapalat" w:hAnsi="GHEA Grapalat"/>
        </w:rPr>
        <w:t xml:space="preserve">и обязуется в случае признания отобранным участником в порядке и сроки, установленные настоящим </w:t>
      </w:r>
      <w:proofErr w:type="gramStart"/>
      <w:r>
        <w:rPr>
          <w:rFonts w:ascii="GHEA Grapalat" w:hAnsi="GHEA Grapalat"/>
        </w:rPr>
        <w:t>приглашением  представить</w:t>
      </w:r>
      <w:proofErr w:type="gramEnd"/>
      <w:r>
        <w:rPr>
          <w:rFonts w:ascii="GHEA Grapalat" w:hAnsi="GHEA Grapalat"/>
        </w:rPr>
        <w:t xml:space="preserve"> обеспечение квалификации</w:t>
      </w:r>
      <w:r w:rsidRPr="00FB3E24">
        <w:rPr>
          <w:rFonts w:ascii="GHEA Grapalat" w:hAnsi="GHEA Grapalat"/>
          <w:vertAlign w:val="superscript"/>
        </w:rPr>
        <w:t>17</w:t>
      </w:r>
      <w:r>
        <w:rPr>
          <w:rFonts w:ascii="GHEA Grapalat" w:hAnsi="GHEA Grapalat"/>
        </w:rPr>
        <w:t>,</w:t>
      </w:r>
    </w:p>
    <w:p w14:paraId="52C42944" w14:textId="110DD5FD" w:rsidR="008F65CD" w:rsidRDefault="008F65CD" w:rsidP="008F65CD">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00BE10EE">
        <w:rPr>
          <w:rFonts w:ascii="GHEA Grapalat" w:hAnsi="GHEA Grapalat"/>
        </w:rPr>
        <w:t>KEAP- GHATsDzB-MAQ-22/06</w:t>
      </w:r>
    </w:p>
    <w:p w14:paraId="4A6FE520" w14:textId="77777777" w:rsidR="008F65CD" w:rsidRDefault="008F65CD" w:rsidP="008F65CD">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14:paraId="41B5EB25" w14:textId="77777777" w:rsidR="008F65CD" w:rsidRDefault="008F65CD" w:rsidP="008F65CD">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14:paraId="7B0AC135" w14:textId="77777777" w:rsidR="008F65CD" w:rsidRDefault="008F65CD" w:rsidP="008F65C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6A2F521" w14:textId="77777777" w:rsidR="008F65CD" w:rsidRDefault="008F65CD" w:rsidP="008F65C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4A2DBF7" w14:textId="77777777" w:rsidR="008F65CD" w:rsidRDefault="008F65CD" w:rsidP="008F65C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6DD5890" w14:textId="77777777" w:rsidR="008F65CD" w:rsidRDefault="008F65CD" w:rsidP="008F65C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9B713E" w14:textId="77777777" w:rsidR="008F65CD" w:rsidRDefault="008F65CD" w:rsidP="008F65C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A5424B3" w14:textId="77777777" w:rsidR="008F65CD" w:rsidRDefault="008F65CD" w:rsidP="008F65CD">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p>
    <w:p w14:paraId="1910C451" w14:textId="77777777" w:rsidR="008F65CD" w:rsidRDefault="008F65CD" w:rsidP="008F65CD">
      <w:pPr>
        <w:widowControl w:val="0"/>
        <w:spacing w:after="160"/>
        <w:jc w:val="both"/>
        <w:rPr>
          <w:rFonts w:ascii="GHEA Grapalat" w:hAnsi="GHEA Grapalat"/>
        </w:rPr>
      </w:pPr>
      <w:r>
        <w:rPr>
          <w:rFonts w:ascii="GHEA Grapalat" w:hAnsi="GHEA Grapalat"/>
        </w:rPr>
        <w:t>Ниже ------------------------------------------------------</w:t>
      </w:r>
      <w:r w:rsidRPr="00503980">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3348105F" w14:textId="77777777" w:rsidR="008F65CD" w:rsidRDefault="008F65CD" w:rsidP="008F65CD">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14:paraId="6EA8E826" w14:textId="77777777" w:rsidR="008F65CD" w:rsidDel="007906A2" w:rsidRDefault="008F65CD" w:rsidP="008F65CD">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6B2B1A">
        <w:rPr>
          <w:rFonts w:ascii="GHEA Grapalat" w:hAnsi="GHEA Grapalat"/>
        </w:rPr>
        <w:t>-------------</w:t>
      </w:r>
      <w:r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Pr="00503980">
        <w:rPr>
          <w:rFonts w:ascii="GHEA Grapalat" w:hAnsi="GHEA Grapalat"/>
          <w:sz w:val="32"/>
          <w:szCs w:val="32"/>
        </w:rPr>
        <w:t xml:space="preserve"> </w:t>
      </w:r>
    </w:p>
    <w:p w14:paraId="60DED943" w14:textId="77777777" w:rsidR="008F65CD" w:rsidRPr="00770B03" w:rsidRDefault="008F65CD" w:rsidP="008F65CD">
      <w:pPr>
        <w:tabs>
          <w:tab w:val="left" w:pos="7371"/>
        </w:tabs>
        <w:spacing w:after="160"/>
        <w:ind w:left="3544" w:firstLine="3"/>
        <w:jc w:val="both"/>
        <w:rPr>
          <w:rFonts w:ascii="GHEA Grapalat" w:hAnsi="GHEA Grapalat"/>
          <w:sz w:val="16"/>
        </w:rPr>
      </w:pPr>
    </w:p>
    <w:p w14:paraId="6041C910" w14:textId="77777777" w:rsidR="008F65CD" w:rsidRPr="000C1746" w:rsidRDefault="008F65CD" w:rsidP="008F65C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6CB4FF7" w14:textId="77777777" w:rsidR="008F65CD" w:rsidRPr="000C1746" w:rsidRDefault="008F65CD" w:rsidP="008F65C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0C798D0" w14:textId="77777777" w:rsidR="008F65CD" w:rsidRPr="000C1746" w:rsidRDefault="008F65CD" w:rsidP="008F65CD">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43E347D" w14:textId="77777777" w:rsidR="008F65CD" w:rsidRPr="009044F1" w:rsidRDefault="008F65CD" w:rsidP="008F65CD">
      <w:pPr>
        <w:widowControl w:val="0"/>
        <w:spacing w:after="160"/>
        <w:jc w:val="right"/>
        <w:rPr>
          <w:rFonts w:ascii="GHEA Grapalat" w:hAnsi="GHEA Grapalat"/>
          <w:b/>
        </w:rPr>
      </w:pPr>
      <w:r w:rsidRPr="00374F4A">
        <w:rPr>
          <w:rFonts w:ascii="GHEA Grapalat" w:hAnsi="GHEA Grapalat"/>
        </w:rPr>
        <w:lastRenderedPageBreak/>
        <w:t>М. П.</w:t>
      </w:r>
      <w:r w:rsidRPr="00A225D9">
        <w:rPr>
          <w:rFonts w:ascii="GHEA Grapalat" w:hAnsi="GHEA Grapalat"/>
          <w:b/>
        </w:rPr>
        <w:t xml:space="preserve"> </w:t>
      </w:r>
    </w:p>
    <w:p w14:paraId="3170597B" w14:textId="77777777" w:rsidR="008F65CD" w:rsidRDefault="008F65CD" w:rsidP="008F65CD">
      <w:pPr>
        <w:rPr>
          <w:ins w:id="2" w:author="Inesa Kocharyan" w:date="2021-09-01T14:04:00Z"/>
          <w:rFonts w:ascii="GHEA Grapalat" w:hAnsi="GHEA Grapalat"/>
          <w:b/>
        </w:rPr>
      </w:pPr>
      <w:r>
        <w:rPr>
          <w:rFonts w:ascii="GHEA Grapalat" w:hAnsi="GHEA Grapalat"/>
          <w:b/>
        </w:rPr>
        <w:br w:type="page"/>
      </w:r>
    </w:p>
    <w:p w14:paraId="3E2594C2" w14:textId="77777777" w:rsidR="008F65CD" w:rsidRDefault="008F65CD" w:rsidP="008F65CD">
      <w:pPr>
        <w:jc w:val="right"/>
        <w:rPr>
          <w:rFonts w:ascii="GHEA Grapalat" w:hAnsi="GHEA Grapalat"/>
          <w:b/>
        </w:rPr>
      </w:pPr>
      <w:r>
        <w:rPr>
          <w:rFonts w:ascii="GHEA Grapalat" w:hAnsi="GHEA Grapalat"/>
          <w:b/>
        </w:rPr>
        <w:lastRenderedPageBreak/>
        <w:t xml:space="preserve">Приложение 1.1** </w:t>
      </w:r>
    </w:p>
    <w:p w14:paraId="42C89E7C" w14:textId="77777777" w:rsidR="008F65CD" w:rsidRPr="00FA6464" w:rsidRDefault="008F65CD" w:rsidP="008F65CD">
      <w:pPr>
        <w:jc w:val="right"/>
        <w:rPr>
          <w:rFonts w:ascii="GHEA Grapalat" w:hAnsi="GHEA Grapalat"/>
          <w:b/>
        </w:rPr>
      </w:pPr>
      <w:r w:rsidRPr="001439BD">
        <w:rPr>
          <w:rFonts w:ascii="GHEA Grapalat" w:hAnsi="GHEA Grapalat"/>
          <w:b/>
        </w:rPr>
        <w:t>к Приглашению на открытый конкурс</w:t>
      </w:r>
    </w:p>
    <w:p w14:paraId="0B8B577F" w14:textId="040F7778" w:rsidR="008F65CD" w:rsidRDefault="008F65CD" w:rsidP="008F65CD">
      <w:pPr>
        <w:pStyle w:val="3"/>
        <w:keepNext w:val="0"/>
        <w:widowControl w:val="0"/>
        <w:spacing w:after="160" w:line="240" w:lineRule="auto"/>
        <w:ind w:firstLine="567"/>
        <w:jc w:val="right"/>
        <w:rPr>
          <w:rFonts w:ascii="GHEA Grapalat" w:hAnsi="GHEA Grapalat"/>
          <w:b/>
        </w:rPr>
      </w:pPr>
      <w:r w:rsidRPr="00BD3FDD">
        <w:rPr>
          <w:rFonts w:ascii="GHEA Grapalat" w:hAnsi="GHEA Grapalat"/>
          <w:b/>
          <w:i w:val="0"/>
          <w:sz w:val="24"/>
          <w:szCs w:val="24"/>
        </w:rPr>
        <w:t xml:space="preserve">под кодом </w:t>
      </w:r>
      <w:r w:rsidR="00BE10EE">
        <w:rPr>
          <w:rFonts w:ascii="GHEA Grapalat" w:hAnsi="GHEA Grapalat"/>
          <w:b/>
          <w:i w:val="0"/>
          <w:sz w:val="24"/>
          <w:szCs w:val="24"/>
        </w:rPr>
        <w:t>KEAP- GHATsDzB-MAQ-22/06</w:t>
      </w:r>
    </w:p>
    <w:p w14:paraId="7BA864EC" w14:textId="77777777" w:rsidR="008F65CD" w:rsidRDefault="008F65CD" w:rsidP="008F65CD">
      <w:pPr>
        <w:rPr>
          <w:rFonts w:ascii="GHEA Grapalat" w:hAnsi="GHEA Grapalat"/>
          <w:b/>
        </w:rPr>
      </w:pPr>
    </w:p>
    <w:p w14:paraId="06349E02" w14:textId="77777777" w:rsidR="008F65CD" w:rsidRDefault="008F65CD" w:rsidP="008F65CD">
      <w:pPr>
        <w:ind w:left="360" w:hanging="360"/>
        <w:jc w:val="center"/>
        <w:rPr>
          <w:rFonts w:ascii="GHEA Grapalat" w:hAnsi="GHEA Grapalat"/>
          <w:b/>
        </w:rPr>
      </w:pPr>
      <w:r>
        <w:rPr>
          <w:rFonts w:ascii="GHEA Grapalat" w:hAnsi="GHEA Grapalat"/>
          <w:b/>
        </w:rPr>
        <w:t>ФОРМА</w:t>
      </w:r>
    </w:p>
    <w:p w14:paraId="2B9E7856" w14:textId="77777777" w:rsidR="008F65CD" w:rsidRPr="00C76978" w:rsidRDefault="008F65CD" w:rsidP="008F65C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797B4B43" w14:textId="77777777" w:rsidR="008F65CD" w:rsidRPr="00ED3A13" w:rsidRDefault="008F65CD" w:rsidP="008F65CD">
      <w:pPr>
        <w:ind w:left="360" w:hanging="360"/>
        <w:jc w:val="center"/>
        <w:rPr>
          <w:rFonts w:ascii="GHEA Grapalat" w:eastAsia="GHEA Grapalat" w:hAnsi="GHEA Grapalat" w:cs="GHEA Grapalat"/>
          <w:b/>
        </w:rPr>
      </w:pPr>
    </w:p>
    <w:p w14:paraId="0A03493F" w14:textId="77777777" w:rsidR="008F65CD" w:rsidRPr="00FD1EE4" w:rsidRDefault="008F65CD" w:rsidP="008F65CD">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B1DABC3" w14:textId="77777777" w:rsidR="008F65CD" w:rsidRPr="00FD1EE4" w:rsidRDefault="008F65CD" w:rsidP="008F65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F65CD" w:rsidRPr="00FD1EE4" w14:paraId="074338FC" w14:textId="77777777" w:rsidTr="00597BE7">
        <w:tc>
          <w:tcPr>
            <w:tcW w:w="2836" w:type="dxa"/>
            <w:shd w:val="clear" w:color="auto" w:fill="D9E2F3"/>
            <w:vAlign w:val="center"/>
          </w:tcPr>
          <w:p w14:paraId="7C532251"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C586C66"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0A89777A" w14:textId="77777777" w:rsidTr="00597BE7">
        <w:tc>
          <w:tcPr>
            <w:tcW w:w="2836" w:type="dxa"/>
            <w:shd w:val="clear" w:color="auto" w:fill="D9E2F3"/>
            <w:vAlign w:val="center"/>
          </w:tcPr>
          <w:p w14:paraId="38EDCA4E"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576D301"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0768E75" w14:textId="77777777" w:rsidTr="00597BE7">
        <w:tc>
          <w:tcPr>
            <w:tcW w:w="2836" w:type="dxa"/>
            <w:shd w:val="clear" w:color="auto" w:fill="D9E2F3"/>
            <w:vAlign w:val="center"/>
          </w:tcPr>
          <w:p w14:paraId="56B939F1"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AF0BC5A"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6807A03" w14:textId="77777777" w:rsidTr="00597BE7">
        <w:tc>
          <w:tcPr>
            <w:tcW w:w="2836" w:type="dxa"/>
            <w:shd w:val="clear" w:color="auto" w:fill="D9E2F3"/>
            <w:vAlign w:val="center"/>
          </w:tcPr>
          <w:p w14:paraId="7F43D619"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87974BE"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02385E70" w14:textId="77777777" w:rsidTr="00597BE7">
        <w:tc>
          <w:tcPr>
            <w:tcW w:w="2836" w:type="dxa"/>
            <w:shd w:val="clear" w:color="auto" w:fill="D9E2F3"/>
            <w:vAlign w:val="center"/>
          </w:tcPr>
          <w:p w14:paraId="59D58886" w14:textId="77777777" w:rsidR="008F65CD" w:rsidRPr="00FD1EE4" w:rsidRDefault="008F65CD" w:rsidP="00597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6FE368CC"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9B7A51A" w14:textId="77777777" w:rsidTr="00597BE7">
        <w:tc>
          <w:tcPr>
            <w:tcW w:w="2836" w:type="dxa"/>
            <w:shd w:val="clear" w:color="auto" w:fill="D9E2F3"/>
            <w:vAlign w:val="center"/>
          </w:tcPr>
          <w:p w14:paraId="478B99C5" w14:textId="77777777" w:rsidR="008F65CD" w:rsidRPr="00FD1EE4" w:rsidRDefault="008F65CD" w:rsidP="00597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197056A" w14:textId="77777777" w:rsidR="008F65CD" w:rsidRPr="00FD1EE4" w:rsidRDefault="008F65CD" w:rsidP="00597BE7">
            <w:pPr>
              <w:spacing w:before="240" w:after="240"/>
              <w:ind w:left="993" w:hanging="851"/>
              <w:rPr>
                <w:rFonts w:ascii="GHEA Grapalat" w:eastAsia="GHEA Grapalat" w:hAnsi="GHEA Grapalat" w:cs="GHEA Grapalat"/>
              </w:rPr>
            </w:pPr>
          </w:p>
        </w:tc>
      </w:tr>
      <w:tr w:rsidR="008F65CD" w:rsidRPr="00FD1EE4" w14:paraId="4F0AD69D" w14:textId="77777777" w:rsidTr="00597BE7">
        <w:tc>
          <w:tcPr>
            <w:tcW w:w="2836" w:type="dxa"/>
            <w:shd w:val="clear" w:color="auto" w:fill="D9E2F3"/>
            <w:vAlign w:val="center"/>
          </w:tcPr>
          <w:p w14:paraId="05459803" w14:textId="77777777" w:rsidR="008F65CD" w:rsidRPr="00FD1EE4" w:rsidRDefault="008F65CD" w:rsidP="00597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9E55C17" w14:textId="77777777" w:rsidR="008F65CD" w:rsidRPr="00FD1EE4" w:rsidRDefault="008F65CD" w:rsidP="00597BE7">
            <w:pPr>
              <w:spacing w:before="240" w:after="240"/>
              <w:ind w:left="993" w:hanging="851"/>
              <w:rPr>
                <w:rFonts w:ascii="GHEA Grapalat" w:eastAsia="GHEA Grapalat" w:hAnsi="GHEA Grapalat" w:cs="GHEA Grapalat"/>
              </w:rPr>
            </w:pPr>
          </w:p>
        </w:tc>
      </w:tr>
    </w:tbl>
    <w:p w14:paraId="6DD83354" w14:textId="77777777" w:rsidR="008F65CD" w:rsidRPr="00FD1EE4" w:rsidRDefault="008F65CD" w:rsidP="008F65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5CD" w:rsidRPr="00FD1EE4" w14:paraId="4A893D33" w14:textId="77777777" w:rsidTr="00597BE7">
        <w:tc>
          <w:tcPr>
            <w:tcW w:w="2835" w:type="dxa"/>
            <w:shd w:val="clear" w:color="auto" w:fill="D9E2F3"/>
            <w:vAlign w:val="center"/>
          </w:tcPr>
          <w:p w14:paraId="1A3605BE"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258716FA"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5125CDA8" w14:textId="77777777" w:rsidTr="00597BE7">
        <w:trPr>
          <w:trHeight w:val="1487"/>
        </w:trPr>
        <w:tc>
          <w:tcPr>
            <w:tcW w:w="2835" w:type="dxa"/>
            <w:shd w:val="clear" w:color="auto" w:fill="D9E2F3"/>
            <w:vAlign w:val="center"/>
          </w:tcPr>
          <w:p w14:paraId="0DFDB934"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9B6B40A" w14:textId="77777777" w:rsidR="008F65CD" w:rsidRPr="00FD1EE4" w:rsidRDefault="008F65CD" w:rsidP="00597BE7">
            <w:pPr>
              <w:spacing w:before="240" w:after="240"/>
              <w:rPr>
                <w:rFonts w:ascii="GHEA Grapalat" w:eastAsia="GHEA Grapalat" w:hAnsi="GHEA Grapalat" w:cs="GHEA Grapalat"/>
              </w:rPr>
            </w:pPr>
          </w:p>
        </w:tc>
      </w:tr>
    </w:tbl>
    <w:p w14:paraId="324F80B2" w14:textId="77777777" w:rsidR="008F65CD" w:rsidRPr="00FD1EE4" w:rsidRDefault="008F65CD" w:rsidP="008F65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5CD" w:rsidRPr="00FD1EE4" w14:paraId="6AB5652F" w14:textId="77777777" w:rsidTr="00597BE7">
        <w:tc>
          <w:tcPr>
            <w:tcW w:w="2835" w:type="dxa"/>
            <w:shd w:val="clear" w:color="auto" w:fill="D9E2F3"/>
            <w:vAlign w:val="center"/>
          </w:tcPr>
          <w:p w14:paraId="2F08FE43" w14:textId="77777777" w:rsidR="008F65CD" w:rsidRPr="00FD1EE4" w:rsidRDefault="008F65CD" w:rsidP="00597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070F22C4"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A3AF6B9" w14:textId="77777777" w:rsidTr="00597BE7">
        <w:tc>
          <w:tcPr>
            <w:tcW w:w="2835" w:type="dxa"/>
            <w:shd w:val="clear" w:color="auto" w:fill="D9E2F3"/>
            <w:vAlign w:val="center"/>
          </w:tcPr>
          <w:p w14:paraId="4BF7ADD1" w14:textId="77777777" w:rsidR="008F65CD" w:rsidRPr="00FD1EE4" w:rsidRDefault="008F65CD" w:rsidP="00597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7D3FA6C"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0A22F5CC" w14:textId="77777777" w:rsidTr="00597BE7">
        <w:tc>
          <w:tcPr>
            <w:tcW w:w="2835" w:type="dxa"/>
            <w:shd w:val="clear" w:color="auto" w:fill="D9E2F3"/>
            <w:vAlign w:val="center"/>
          </w:tcPr>
          <w:p w14:paraId="6317E9DA" w14:textId="77777777" w:rsidR="008F65CD" w:rsidRPr="00FD1EE4" w:rsidRDefault="008F65CD" w:rsidP="00597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27733773" w14:textId="77777777" w:rsidR="008F65CD" w:rsidRPr="00FD1EE4" w:rsidRDefault="008F65CD" w:rsidP="00597BE7">
            <w:pPr>
              <w:spacing w:before="240" w:after="240"/>
              <w:rPr>
                <w:rFonts w:ascii="GHEA Grapalat" w:eastAsia="GHEA Grapalat" w:hAnsi="GHEA Grapalat" w:cs="GHEA Grapalat"/>
              </w:rPr>
            </w:pPr>
          </w:p>
        </w:tc>
      </w:tr>
    </w:tbl>
    <w:p w14:paraId="7A3C3D5E" w14:textId="77777777" w:rsidR="008F65CD" w:rsidRPr="00FD1EE4" w:rsidRDefault="008F65CD" w:rsidP="008F65CD">
      <w:pPr>
        <w:rPr>
          <w:rFonts w:ascii="GHEA Grapalat" w:eastAsia="GHEA Grapalat" w:hAnsi="GHEA Grapalat" w:cs="GHEA Grapalat"/>
        </w:rPr>
      </w:pPr>
    </w:p>
    <w:p w14:paraId="740B2A11" w14:textId="77777777" w:rsidR="008F65CD" w:rsidRPr="00FD1EE4" w:rsidRDefault="008F65CD" w:rsidP="008F65CD">
      <w:pPr>
        <w:rPr>
          <w:rFonts w:ascii="GHEA Grapalat" w:eastAsia="GHEA Grapalat" w:hAnsi="GHEA Grapalat" w:cs="GHEA Grapalat"/>
        </w:rPr>
      </w:pPr>
      <w:r w:rsidRPr="00FD1EE4">
        <w:rPr>
          <w:rFonts w:ascii="GHEA Grapalat" w:hAnsi="GHEA Grapalat"/>
        </w:rPr>
        <w:br w:type="page"/>
      </w:r>
    </w:p>
    <w:p w14:paraId="6B59D62B" w14:textId="77777777" w:rsidR="008F65CD" w:rsidRPr="009A52BE" w:rsidRDefault="008F65CD" w:rsidP="008F65CD">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707A2388" w14:textId="77777777" w:rsidR="008F65CD" w:rsidRPr="004E2F96" w:rsidRDefault="008F65CD" w:rsidP="008F65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5CD" w:rsidRPr="00FD1EE4" w14:paraId="1E3BEB3B" w14:textId="77777777" w:rsidTr="00597BE7">
        <w:tc>
          <w:tcPr>
            <w:tcW w:w="2835" w:type="dxa"/>
            <w:shd w:val="clear" w:color="auto" w:fill="D9E2F3"/>
            <w:vAlign w:val="center"/>
          </w:tcPr>
          <w:p w14:paraId="18B2189C" w14:textId="77777777" w:rsidR="008F65CD" w:rsidRPr="00FD1EE4" w:rsidRDefault="008F65CD" w:rsidP="00597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366EA6C"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60F824CB" w14:textId="77777777" w:rsidTr="00597BE7">
        <w:tc>
          <w:tcPr>
            <w:tcW w:w="2835" w:type="dxa"/>
            <w:shd w:val="clear" w:color="auto" w:fill="D9E2F3"/>
            <w:vAlign w:val="center"/>
          </w:tcPr>
          <w:p w14:paraId="7BBC0089"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66D7A42" w14:textId="77777777" w:rsidR="008F65CD" w:rsidRPr="00FD1EE4" w:rsidRDefault="008F65CD" w:rsidP="00597BE7">
            <w:pPr>
              <w:spacing w:before="240" w:after="240"/>
              <w:rPr>
                <w:rFonts w:ascii="GHEA Grapalat" w:eastAsia="GHEA Grapalat" w:hAnsi="GHEA Grapalat" w:cs="GHEA Grapalat"/>
              </w:rPr>
            </w:pPr>
          </w:p>
        </w:tc>
      </w:tr>
    </w:tbl>
    <w:p w14:paraId="2AA87277" w14:textId="77777777" w:rsidR="008F65CD" w:rsidRPr="00FD1EE4" w:rsidRDefault="008F65CD" w:rsidP="008F65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5CD" w:rsidRPr="00FD1EE4" w14:paraId="570E2ED9" w14:textId="77777777" w:rsidTr="00597BE7">
        <w:tc>
          <w:tcPr>
            <w:tcW w:w="2835" w:type="dxa"/>
            <w:shd w:val="clear" w:color="auto" w:fill="D9E2F3"/>
            <w:vAlign w:val="center"/>
          </w:tcPr>
          <w:p w14:paraId="1B3BF63B"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661F558"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50E4DB2C" w14:textId="77777777" w:rsidTr="00597BE7">
        <w:tc>
          <w:tcPr>
            <w:tcW w:w="2835" w:type="dxa"/>
            <w:shd w:val="clear" w:color="auto" w:fill="D9E2F3"/>
            <w:vAlign w:val="center"/>
          </w:tcPr>
          <w:p w14:paraId="56281AAA"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5B93D1CF"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688250D4" w14:textId="77777777" w:rsidTr="00597BE7">
        <w:tc>
          <w:tcPr>
            <w:tcW w:w="2835" w:type="dxa"/>
            <w:shd w:val="clear" w:color="auto" w:fill="D9E2F3"/>
            <w:vAlign w:val="center"/>
          </w:tcPr>
          <w:p w14:paraId="76B9132E"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521B0A4"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2D104A1" w14:textId="77777777" w:rsidTr="00597BE7">
        <w:tc>
          <w:tcPr>
            <w:tcW w:w="2835" w:type="dxa"/>
            <w:shd w:val="clear" w:color="auto" w:fill="D9E2F3"/>
            <w:vAlign w:val="center"/>
          </w:tcPr>
          <w:p w14:paraId="6A63B944"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EC76742"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536DFDE5" w14:textId="77777777" w:rsidTr="00597BE7">
        <w:tc>
          <w:tcPr>
            <w:tcW w:w="2835" w:type="dxa"/>
            <w:shd w:val="clear" w:color="auto" w:fill="D9E2F3"/>
            <w:vAlign w:val="center"/>
          </w:tcPr>
          <w:p w14:paraId="77AB4A0F"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1451CC9"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0428B6AD" w14:textId="77777777" w:rsidTr="00597BE7">
        <w:trPr>
          <w:trHeight w:val="1361"/>
        </w:trPr>
        <w:tc>
          <w:tcPr>
            <w:tcW w:w="2835" w:type="dxa"/>
            <w:shd w:val="clear" w:color="auto" w:fill="D9E2F3"/>
            <w:vAlign w:val="center"/>
          </w:tcPr>
          <w:p w14:paraId="3DB220D8"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75A2DDED"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81432C3" w14:textId="77777777" w:rsidTr="00597BE7">
        <w:tc>
          <w:tcPr>
            <w:tcW w:w="2835" w:type="dxa"/>
            <w:shd w:val="clear" w:color="auto" w:fill="D9E2F3"/>
            <w:vAlign w:val="center"/>
          </w:tcPr>
          <w:p w14:paraId="28F4BBC7"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FD48C38" w14:textId="77777777" w:rsidR="008F65CD" w:rsidRPr="00FD1EE4" w:rsidRDefault="008F65CD" w:rsidP="00597BE7">
            <w:pPr>
              <w:spacing w:before="240" w:after="240"/>
              <w:rPr>
                <w:rFonts w:ascii="GHEA Grapalat" w:eastAsia="GHEA Grapalat" w:hAnsi="GHEA Grapalat" w:cs="GHEA Grapalat"/>
              </w:rPr>
            </w:pPr>
          </w:p>
        </w:tc>
      </w:tr>
    </w:tbl>
    <w:p w14:paraId="29EC2454" w14:textId="77777777" w:rsidR="008F65CD" w:rsidRPr="00574FF7" w:rsidRDefault="008F65CD" w:rsidP="008F65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F65CD" w:rsidRPr="00FD1EE4" w14:paraId="32BA891A" w14:textId="77777777" w:rsidTr="00597BE7">
        <w:tc>
          <w:tcPr>
            <w:tcW w:w="2836" w:type="dxa"/>
            <w:shd w:val="clear" w:color="auto" w:fill="D9E2F3"/>
            <w:vAlign w:val="center"/>
          </w:tcPr>
          <w:p w14:paraId="633A7AE9" w14:textId="77777777" w:rsidR="008F65CD" w:rsidRPr="00FD1EE4" w:rsidRDefault="008F65CD" w:rsidP="00597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58A3906"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B2451AC" w14:textId="77777777" w:rsidTr="00597BE7">
        <w:tc>
          <w:tcPr>
            <w:tcW w:w="2836" w:type="dxa"/>
            <w:shd w:val="clear" w:color="auto" w:fill="D9E2F3"/>
            <w:vAlign w:val="center"/>
          </w:tcPr>
          <w:p w14:paraId="392A6FD4" w14:textId="77777777" w:rsidR="008F65CD" w:rsidRPr="00FD1EE4" w:rsidRDefault="008F65CD" w:rsidP="00597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C10F980"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Yu Gothic UI"/>
                  <w14:uncheckedState w14:val="2610" w14:font="Yu Gothic UI"/>
                </w14:checkbox>
              </w:sdtPr>
              <w:sdtContent>
                <w:r w:rsidR="008F65CD">
                  <w:rPr>
                    <w:rFonts w:ascii="MS Gothic" w:eastAsia="MS Gothic" w:hAnsi="MS Gothic" w:cs="GHEA Grapalat" w:hint="eastAsia"/>
                  </w:rPr>
                  <w:t>☐</w:t>
                </w:r>
              </w:sdtContent>
            </w:sdt>
            <w:r w:rsidR="008F65CD" w:rsidRPr="00FD1EE4">
              <w:rPr>
                <w:rFonts w:ascii="GHEA Grapalat" w:eastAsia="GHEA Grapalat" w:hAnsi="GHEA Grapalat" w:cs="GHEA Grapalat"/>
              </w:rPr>
              <w:tab/>
            </w:r>
            <w:r w:rsidR="008F65CD" w:rsidRPr="0051137D">
              <w:rPr>
                <w:rFonts w:ascii="GHEA Grapalat" w:eastAsia="GHEA Grapalat" w:hAnsi="GHEA Grapalat" w:cs="GHEA Grapalat"/>
              </w:rPr>
              <w:t>Прямое участие</w:t>
            </w:r>
          </w:p>
          <w:p w14:paraId="2240630B"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Yu Gothic UI"/>
                  <w14:uncheckedState w14:val="2610" w14:font="Yu Gothic UI"/>
                </w14:checkbox>
              </w:sdtPr>
              <w:sdtContent>
                <w:r w:rsidR="008F65CD">
                  <w:rPr>
                    <w:rFonts w:ascii="MS Gothic" w:eastAsia="MS Gothic" w:hAnsi="MS Gothic" w:cs="GHEA Grapalat" w:hint="eastAsia"/>
                  </w:rPr>
                  <w:t>☐</w:t>
                </w:r>
              </w:sdtContent>
            </w:sdt>
            <w:r w:rsidR="008F65CD" w:rsidRPr="00FD1EE4">
              <w:rPr>
                <w:rFonts w:ascii="GHEA Grapalat" w:eastAsia="GHEA Grapalat" w:hAnsi="GHEA Grapalat" w:cs="GHEA Grapalat"/>
              </w:rPr>
              <w:tab/>
            </w:r>
            <w:r w:rsidR="008F65CD">
              <w:rPr>
                <w:rFonts w:ascii="GHEA Grapalat" w:eastAsia="GHEA Grapalat" w:hAnsi="GHEA Grapalat" w:cs="GHEA Grapalat"/>
              </w:rPr>
              <w:t>К</w:t>
            </w:r>
            <w:r w:rsidR="008F65CD" w:rsidRPr="00D812D8">
              <w:rPr>
                <w:rFonts w:ascii="GHEA Grapalat" w:eastAsia="GHEA Grapalat" w:hAnsi="GHEA Grapalat" w:cs="GHEA Grapalat"/>
              </w:rPr>
              <w:t>освенное участие</w:t>
            </w:r>
          </w:p>
        </w:tc>
      </w:tr>
    </w:tbl>
    <w:p w14:paraId="5B5E018F" w14:textId="77777777" w:rsidR="008F65CD" w:rsidRPr="00FD1EE4" w:rsidRDefault="008F65CD" w:rsidP="008F65C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406EAF21" w14:textId="77777777" w:rsidR="008F65CD" w:rsidRPr="00CB7DFD" w:rsidRDefault="008F65CD" w:rsidP="008F65C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1415934" w14:textId="77777777" w:rsidR="008F65CD" w:rsidRPr="00FD1EE4" w:rsidRDefault="008F65CD" w:rsidP="008F65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F65CD" w:rsidRPr="00FD1EE4" w14:paraId="3FED167B" w14:textId="77777777" w:rsidTr="00597BE7">
        <w:tc>
          <w:tcPr>
            <w:tcW w:w="2837" w:type="dxa"/>
            <w:shd w:val="clear" w:color="auto" w:fill="D9E2F3"/>
            <w:vAlign w:val="center"/>
          </w:tcPr>
          <w:p w14:paraId="73082662"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AB57F9B"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073E66F1" w14:textId="77777777" w:rsidTr="00597BE7">
        <w:tc>
          <w:tcPr>
            <w:tcW w:w="2837" w:type="dxa"/>
            <w:shd w:val="clear" w:color="auto" w:fill="D9E2F3"/>
            <w:vAlign w:val="center"/>
          </w:tcPr>
          <w:p w14:paraId="058436DE"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C398F62"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763307C3" w14:textId="77777777" w:rsidTr="00597BE7">
        <w:tc>
          <w:tcPr>
            <w:tcW w:w="2837" w:type="dxa"/>
            <w:shd w:val="clear" w:color="auto" w:fill="D9E2F3"/>
            <w:vAlign w:val="center"/>
          </w:tcPr>
          <w:p w14:paraId="7FFFD1D6"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421F7FB"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4F32E76A" w14:textId="77777777" w:rsidTr="00597BE7">
        <w:tc>
          <w:tcPr>
            <w:tcW w:w="2837" w:type="dxa"/>
            <w:shd w:val="clear" w:color="auto" w:fill="D9E2F3"/>
            <w:vAlign w:val="center"/>
          </w:tcPr>
          <w:p w14:paraId="1EBDAACB" w14:textId="77777777" w:rsidR="008F65CD" w:rsidRPr="00FD1EE4" w:rsidRDefault="008F65CD" w:rsidP="00597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D4DF766"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51137D">
              <w:rPr>
                <w:rFonts w:ascii="GHEA Grapalat" w:eastAsia="GHEA Grapalat" w:hAnsi="GHEA Grapalat" w:cs="GHEA Grapalat"/>
              </w:rPr>
              <w:t>Прямое участие</w:t>
            </w:r>
          </w:p>
          <w:p w14:paraId="6318F319"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Pr>
                <w:rFonts w:ascii="GHEA Grapalat" w:eastAsia="GHEA Grapalat" w:hAnsi="GHEA Grapalat" w:cs="GHEA Grapalat"/>
              </w:rPr>
              <w:t>К</w:t>
            </w:r>
            <w:r w:rsidR="008F65CD" w:rsidRPr="00D812D8">
              <w:rPr>
                <w:rFonts w:ascii="GHEA Grapalat" w:eastAsia="GHEA Grapalat" w:hAnsi="GHEA Grapalat" w:cs="GHEA Grapalat"/>
              </w:rPr>
              <w:t>освенное участие</w:t>
            </w:r>
          </w:p>
        </w:tc>
      </w:tr>
    </w:tbl>
    <w:p w14:paraId="6EE4A579" w14:textId="77777777" w:rsidR="008F65CD" w:rsidRPr="00FD1EE4" w:rsidRDefault="008F65CD" w:rsidP="008F65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F65CD" w:rsidRPr="00FD1EE4" w14:paraId="6B4C1323" w14:textId="77777777" w:rsidTr="00597BE7">
        <w:tc>
          <w:tcPr>
            <w:tcW w:w="2837" w:type="dxa"/>
            <w:shd w:val="clear" w:color="auto" w:fill="D9E2F3"/>
            <w:vAlign w:val="center"/>
          </w:tcPr>
          <w:p w14:paraId="54ACF63C" w14:textId="77777777" w:rsidR="008F65CD" w:rsidRPr="00B047A2"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A6F4F91"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6F9A351" w14:textId="77777777" w:rsidTr="00597BE7">
        <w:tc>
          <w:tcPr>
            <w:tcW w:w="2837" w:type="dxa"/>
            <w:shd w:val="clear" w:color="auto" w:fill="D9E2F3"/>
            <w:vAlign w:val="center"/>
          </w:tcPr>
          <w:p w14:paraId="60871F06" w14:textId="77777777" w:rsidR="008F65CD" w:rsidRPr="00FD1EE4" w:rsidRDefault="008F65CD" w:rsidP="00597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ABE0604"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6CED6F8A" w14:textId="77777777" w:rsidTr="00597BE7">
        <w:tc>
          <w:tcPr>
            <w:tcW w:w="2837" w:type="dxa"/>
            <w:shd w:val="clear" w:color="auto" w:fill="D9E2F3"/>
            <w:vAlign w:val="center"/>
          </w:tcPr>
          <w:p w14:paraId="51FB286D"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B4ABACF"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04E77E23" w14:textId="77777777" w:rsidTr="00597BE7">
        <w:tc>
          <w:tcPr>
            <w:tcW w:w="2837" w:type="dxa"/>
            <w:shd w:val="clear" w:color="auto" w:fill="D9E2F3"/>
            <w:vAlign w:val="center"/>
          </w:tcPr>
          <w:p w14:paraId="6BDCE0E4" w14:textId="77777777" w:rsidR="008F65CD" w:rsidRPr="00FD1EE4" w:rsidRDefault="008F65CD" w:rsidP="00597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3AC6A11"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51137D">
              <w:rPr>
                <w:rFonts w:ascii="GHEA Grapalat" w:eastAsia="GHEA Grapalat" w:hAnsi="GHEA Grapalat" w:cs="GHEA Grapalat"/>
              </w:rPr>
              <w:t>Прямое участие</w:t>
            </w:r>
          </w:p>
          <w:p w14:paraId="586DBC8E"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Pr>
                <w:rFonts w:ascii="GHEA Grapalat" w:eastAsia="GHEA Grapalat" w:hAnsi="GHEA Grapalat" w:cs="GHEA Grapalat"/>
              </w:rPr>
              <w:t>К</w:t>
            </w:r>
            <w:r w:rsidR="008F65CD" w:rsidRPr="00D812D8">
              <w:rPr>
                <w:rFonts w:ascii="GHEA Grapalat" w:eastAsia="GHEA Grapalat" w:hAnsi="GHEA Grapalat" w:cs="GHEA Grapalat"/>
              </w:rPr>
              <w:t>освенное участие</w:t>
            </w:r>
          </w:p>
        </w:tc>
      </w:tr>
    </w:tbl>
    <w:p w14:paraId="3FDEC36E" w14:textId="77777777" w:rsidR="008F65CD" w:rsidRPr="00FD1EE4" w:rsidRDefault="008F65CD" w:rsidP="008F65CD">
      <w:pPr>
        <w:rPr>
          <w:rFonts w:ascii="GHEA Grapalat" w:eastAsia="GHEA Grapalat" w:hAnsi="GHEA Grapalat" w:cs="GHEA Grapalat"/>
          <w:b/>
        </w:rPr>
      </w:pPr>
      <w:r w:rsidRPr="00FD1EE4">
        <w:rPr>
          <w:rFonts w:ascii="GHEA Grapalat" w:hAnsi="GHEA Grapalat"/>
        </w:rPr>
        <w:br w:type="page"/>
      </w:r>
    </w:p>
    <w:p w14:paraId="5FFC2E12" w14:textId="77777777" w:rsidR="008F65CD" w:rsidRPr="00FD1EE4" w:rsidRDefault="008F65CD" w:rsidP="008F65C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88063F2" w14:textId="77777777" w:rsidR="008F65CD" w:rsidRPr="00FD1EE4" w:rsidRDefault="008F65CD" w:rsidP="008F65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F65CD" w:rsidRPr="00FD1EE4" w14:paraId="1C09AA56" w14:textId="77777777" w:rsidTr="00597BE7">
        <w:tc>
          <w:tcPr>
            <w:tcW w:w="2836" w:type="dxa"/>
            <w:shd w:val="clear" w:color="auto" w:fill="D9E2F3"/>
            <w:vAlign w:val="center"/>
          </w:tcPr>
          <w:p w14:paraId="20871AF9"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A22970C"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42FD98EA" w14:textId="77777777" w:rsidTr="00597BE7">
        <w:tc>
          <w:tcPr>
            <w:tcW w:w="2836" w:type="dxa"/>
            <w:shd w:val="clear" w:color="auto" w:fill="D9E2F3"/>
            <w:vAlign w:val="center"/>
          </w:tcPr>
          <w:p w14:paraId="39D86C33"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EBBBAE4"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58B92B06" w14:textId="77777777" w:rsidTr="00597BE7">
        <w:tc>
          <w:tcPr>
            <w:tcW w:w="2836" w:type="dxa"/>
            <w:shd w:val="clear" w:color="auto" w:fill="D9E2F3"/>
            <w:vAlign w:val="center"/>
          </w:tcPr>
          <w:p w14:paraId="15E02BEB"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40180DB"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38473394" w14:textId="77777777" w:rsidTr="00597BE7">
        <w:tc>
          <w:tcPr>
            <w:tcW w:w="2836" w:type="dxa"/>
            <w:shd w:val="clear" w:color="auto" w:fill="D9E2F3"/>
            <w:vAlign w:val="center"/>
          </w:tcPr>
          <w:p w14:paraId="52B45A5F"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BFBDC81"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407CE54" w14:textId="77777777" w:rsidTr="00597BE7">
        <w:tc>
          <w:tcPr>
            <w:tcW w:w="2836" w:type="dxa"/>
            <w:shd w:val="clear" w:color="auto" w:fill="D9E2F3"/>
            <w:vAlign w:val="center"/>
          </w:tcPr>
          <w:p w14:paraId="1E929234"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7FF9BC5"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590C3E7" w14:textId="77777777" w:rsidTr="00597BE7">
        <w:tc>
          <w:tcPr>
            <w:tcW w:w="2836" w:type="dxa"/>
            <w:shd w:val="clear" w:color="auto" w:fill="D9E2F3"/>
            <w:vAlign w:val="center"/>
          </w:tcPr>
          <w:p w14:paraId="5A83266F"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46659D2" w14:textId="77777777" w:rsidR="008F65CD" w:rsidRPr="00FD1EE4" w:rsidRDefault="008F65CD" w:rsidP="00597BE7">
            <w:pPr>
              <w:spacing w:before="240" w:after="240"/>
              <w:rPr>
                <w:rFonts w:ascii="GHEA Grapalat" w:eastAsia="GHEA Grapalat" w:hAnsi="GHEA Grapalat" w:cs="GHEA Grapalat"/>
              </w:rPr>
            </w:pPr>
          </w:p>
        </w:tc>
      </w:tr>
    </w:tbl>
    <w:p w14:paraId="6DB83D12" w14:textId="77777777" w:rsidR="008F65CD" w:rsidRPr="00FD1EE4" w:rsidRDefault="008F65CD" w:rsidP="008F65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F65CD" w:rsidRPr="00FD1EE4" w14:paraId="6FE02546" w14:textId="77777777" w:rsidTr="00597BE7">
        <w:tc>
          <w:tcPr>
            <w:tcW w:w="2977" w:type="dxa"/>
            <w:shd w:val="clear" w:color="auto" w:fill="D9E2F3"/>
            <w:vAlign w:val="center"/>
          </w:tcPr>
          <w:p w14:paraId="500BD8AB"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7183FF25"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84A9722" w14:textId="77777777" w:rsidTr="00597BE7">
        <w:tc>
          <w:tcPr>
            <w:tcW w:w="2977" w:type="dxa"/>
            <w:shd w:val="clear" w:color="auto" w:fill="D9E2F3"/>
            <w:vAlign w:val="center"/>
          </w:tcPr>
          <w:p w14:paraId="0502F1EF"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D0808E8"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74A2303B" w14:textId="77777777" w:rsidTr="00597BE7">
        <w:tc>
          <w:tcPr>
            <w:tcW w:w="2977" w:type="dxa"/>
            <w:shd w:val="clear" w:color="auto" w:fill="D9E2F3"/>
            <w:vAlign w:val="center"/>
          </w:tcPr>
          <w:p w14:paraId="0094A795" w14:textId="77777777" w:rsidR="008F65CD" w:rsidRPr="00FD1EE4" w:rsidRDefault="008F65CD" w:rsidP="00597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61EDA364"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05ACDD7B" w14:textId="77777777" w:rsidTr="00597BE7">
        <w:tc>
          <w:tcPr>
            <w:tcW w:w="2977" w:type="dxa"/>
            <w:shd w:val="clear" w:color="auto" w:fill="D9E2F3"/>
            <w:vAlign w:val="center"/>
          </w:tcPr>
          <w:p w14:paraId="0D214B3C" w14:textId="77777777" w:rsidR="008F65CD" w:rsidRPr="00FD1EE4" w:rsidRDefault="008F65CD" w:rsidP="00597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515003C1"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35E5DCA" w14:textId="77777777" w:rsidTr="00597BE7">
        <w:tc>
          <w:tcPr>
            <w:tcW w:w="2977" w:type="dxa"/>
            <w:shd w:val="clear" w:color="auto" w:fill="D9E2F3"/>
            <w:vAlign w:val="center"/>
          </w:tcPr>
          <w:p w14:paraId="53B96D68"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BA711B1" w14:textId="77777777" w:rsidR="008F65CD" w:rsidRPr="00FD1EE4" w:rsidRDefault="008F65CD" w:rsidP="00597BE7">
            <w:pPr>
              <w:spacing w:before="240" w:after="240"/>
              <w:rPr>
                <w:rFonts w:ascii="GHEA Grapalat" w:eastAsia="GHEA Grapalat" w:hAnsi="GHEA Grapalat" w:cs="GHEA Grapalat"/>
              </w:rPr>
            </w:pPr>
          </w:p>
        </w:tc>
      </w:tr>
    </w:tbl>
    <w:p w14:paraId="7640C17B" w14:textId="77777777" w:rsidR="008F65CD" w:rsidRPr="00FD1EE4" w:rsidRDefault="008F65CD" w:rsidP="008F65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F65CD" w:rsidRPr="00FD1EE4" w14:paraId="44BE33C1" w14:textId="77777777" w:rsidTr="00597BE7">
        <w:tc>
          <w:tcPr>
            <w:tcW w:w="2943" w:type="dxa"/>
            <w:shd w:val="clear" w:color="auto" w:fill="D9E2F3"/>
            <w:vAlign w:val="center"/>
          </w:tcPr>
          <w:p w14:paraId="2D4B873E"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5901D3B"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7C2DCD53" w14:textId="77777777" w:rsidTr="00597BE7">
        <w:tc>
          <w:tcPr>
            <w:tcW w:w="2943" w:type="dxa"/>
            <w:shd w:val="clear" w:color="auto" w:fill="D9E2F3"/>
            <w:vAlign w:val="center"/>
          </w:tcPr>
          <w:p w14:paraId="4FD44C5A"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E81FF59"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C104BA5" w14:textId="77777777" w:rsidTr="00597BE7">
        <w:tc>
          <w:tcPr>
            <w:tcW w:w="2943" w:type="dxa"/>
            <w:shd w:val="clear" w:color="auto" w:fill="D9E2F3"/>
            <w:vAlign w:val="center"/>
          </w:tcPr>
          <w:p w14:paraId="042ADABF" w14:textId="77777777" w:rsidR="008F65CD" w:rsidRPr="00FD1EE4" w:rsidRDefault="008F65CD" w:rsidP="00597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7B1692F2"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9F6AF47" w14:textId="77777777" w:rsidTr="00597BE7">
        <w:tc>
          <w:tcPr>
            <w:tcW w:w="2943" w:type="dxa"/>
            <w:shd w:val="clear" w:color="auto" w:fill="D9E2F3"/>
            <w:vAlign w:val="center"/>
          </w:tcPr>
          <w:p w14:paraId="0832CAFE" w14:textId="77777777" w:rsidR="008F65CD" w:rsidRPr="00FD1EE4" w:rsidRDefault="008F65CD" w:rsidP="00597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1FA221C8" w14:textId="77777777" w:rsidR="008F65CD" w:rsidRPr="00FD1EE4" w:rsidRDefault="008F65CD" w:rsidP="00597BE7">
            <w:pPr>
              <w:spacing w:before="240" w:after="240"/>
              <w:rPr>
                <w:rFonts w:ascii="GHEA Grapalat" w:eastAsia="GHEA Grapalat" w:hAnsi="GHEA Grapalat" w:cs="GHEA Grapalat"/>
              </w:rPr>
            </w:pPr>
          </w:p>
        </w:tc>
      </w:tr>
    </w:tbl>
    <w:p w14:paraId="77AF046A" w14:textId="77777777" w:rsidR="008F65CD" w:rsidRPr="00FD1EE4" w:rsidRDefault="008F65CD" w:rsidP="008F65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F65CD" w:rsidRPr="00FD1EE4" w14:paraId="2588ED96" w14:textId="77777777" w:rsidTr="00597BE7">
        <w:tc>
          <w:tcPr>
            <w:tcW w:w="2837" w:type="dxa"/>
            <w:shd w:val="clear" w:color="auto" w:fill="D9E2F3"/>
            <w:vAlign w:val="center"/>
          </w:tcPr>
          <w:p w14:paraId="10495D9B"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998C9F7"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7E03C641" w14:textId="77777777" w:rsidTr="00597BE7">
        <w:tc>
          <w:tcPr>
            <w:tcW w:w="2837" w:type="dxa"/>
            <w:shd w:val="clear" w:color="auto" w:fill="D9E2F3"/>
            <w:vAlign w:val="center"/>
          </w:tcPr>
          <w:p w14:paraId="110F59B4"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4F10970"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4911DF06" w14:textId="77777777" w:rsidTr="00597BE7">
        <w:tc>
          <w:tcPr>
            <w:tcW w:w="2837" w:type="dxa"/>
            <w:shd w:val="clear" w:color="auto" w:fill="D9E2F3"/>
            <w:vAlign w:val="center"/>
          </w:tcPr>
          <w:p w14:paraId="71D9B122"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76D5991"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C060ECB" w14:textId="77777777" w:rsidTr="00597BE7">
        <w:tc>
          <w:tcPr>
            <w:tcW w:w="2837" w:type="dxa"/>
            <w:shd w:val="clear" w:color="auto" w:fill="D9E2F3"/>
            <w:vAlign w:val="center"/>
          </w:tcPr>
          <w:p w14:paraId="4DA5D0BB"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D4570D2" w14:textId="77777777" w:rsidR="008F65CD" w:rsidRPr="00FD1EE4" w:rsidRDefault="008F65CD" w:rsidP="00597BE7">
            <w:pPr>
              <w:spacing w:before="240" w:after="240"/>
              <w:rPr>
                <w:rFonts w:ascii="GHEA Grapalat" w:eastAsia="GHEA Grapalat" w:hAnsi="GHEA Grapalat" w:cs="GHEA Grapalat"/>
              </w:rPr>
            </w:pPr>
          </w:p>
        </w:tc>
      </w:tr>
    </w:tbl>
    <w:p w14:paraId="2F7247CE" w14:textId="77777777" w:rsidR="008F65CD" w:rsidRPr="008C665F" w:rsidRDefault="008F65CD" w:rsidP="008F65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F65CD" w:rsidRPr="00FD1EE4" w14:paraId="0E890084" w14:textId="77777777" w:rsidTr="00597BE7">
        <w:trPr>
          <w:trHeight w:val="924"/>
        </w:trPr>
        <w:tc>
          <w:tcPr>
            <w:tcW w:w="9016" w:type="dxa"/>
            <w:gridSpan w:val="2"/>
            <w:vAlign w:val="center"/>
          </w:tcPr>
          <w:p w14:paraId="4E397D4E" w14:textId="77777777" w:rsidR="008F65CD" w:rsidRPr="00FD1EE4" w:rsidRDefault="00000000" w:rsidP="00597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B34CB6">
              <w:rPr>
                <w:rFonts w:ascii="GHEA Grapalat" w:eastAsia="GHEA Grapalat" w:hAnsi="GHEA Grapalat" w:cs="GHEA Grapalat"/>
                <w:lang w:val="hy-AM"/>
              </w:rPr>
              <w:t>а</w:t>
            </w:r>
            <w:r w:rsidR="008F65CD">
              <w:rPr>
                <w:rFonts w:ascii="GHEA Grapalat" w:eastAsia="GHEA Grapalat" w:hAnsi="GHEA Grapalat" w:cs="GHEA Grapalat"/>
              </w:rPr>
              <w:t>.</w:t>
            </w:r>
            <w:r w:rsidR="008F65CD" w:rsidRPr="00FD1EE4">
              <w:rPr>
                <w:rFonts w:ascii="GHEA Grapalat" w:eastAsia="GHEA Grapalat" w:hAnsi="GHEA Grapalat" w:cs="GHEA Grapalat"/>
              </w:rPr>
              <w:t xml:space="preserve"> </w:t>
            </w:r>
            <w:r w:rsidR="008F65CD" w:rsidRPr="00C76DD8">
              <w:rPr>
                <w:rFonts w:ascii="GHEA Grapalat" w:eastAsia="GHEA Grapalat" w:hAnsi="GHEA Grapalat" w:cs="GHEA Grapalat"/>
              </w:rPr>
              <w:t xml:space="preserve">прямо или косвенно владеет 20 и более процентами </w:t>
            </w:r>
            <w:r w:rsidR="008F65CD" w:rsidRPr="004B3E79">
              <w:rPr>
                <w:rFonts w:ascii="GHEA Grapalat" w:eastAsia="GHEA Grapalat" w:hAnsi="GHEA Grapalat" w:cs="GHEA Grapalat"/>
              </w:rPr>
              <w:t>дающих право голоса долей</w:t>
            </w:r>
            <w:r w:rsidR="008F65C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F65CD" w:rsidRPr="00FD1EE4" w14:paraId="71FBE792" w14:textId="77777777" w:rsidTr="00597BE7">
        <w:trPr>
          <w:trHeight w:val="684"/>
        </w:trPr>
        <w:tc>
          <w:tcPr>
            <w:tcW w:w="4508" w:type="dxa"/>
            <w:shd w:val="clear" w:color="auto" w:fill="D9E2F3"/>
            <w:vAlign w:val="center"/>
          </w:tcPr>
          <w:p w14:paraId="38E58000"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76C54BE"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38E3A94D" w14:textId="77777777" w:rsidTr="00597BE7">
        <w:trPr>
          <w:trHeight w:val="1282"/>
        </w:trPr>
        <w:tc>
          <w:tcPr>
            <w:tcW w:w="4508" w:type="dxa"/>
            <w:shd w:val="clear" w:color="auto" w:fill="D9E2F3"/>
            <w:vAlign w:val="center"/>
          </w:tcPr>
          <w:p w14:paraId="67EFB11D"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16AA715" w14:textId="77777777" w:rsidR="008F65CD" w:rsidRPr="006B364D" w:rsidRDefault="00000000" w:rsidP="00597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Pr>
                <w:rFonts w:ascii="GHEA Grapalat" w:eastAsia="GHEA Grapalat" w:hAnsi="GHEA Grapalat" w:cs="GHEA Grapalat"/>
              </w:rPr>
              <w:t>Прямое участие</w:t>
            </w:r>
          </w:p>
          <w:p w14:paraId="2398D302" w14:textId="77777777" w:rsidR="008F65CD" w:rsidRPr="00F10CBA" w:rsidRDefault="00000000" w:rsidP="00597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Pr>
                <w:rFonts w:ascii="GHEA Grapalat" w:eastAsia="GHEA Grapalat" w:hAnsi="GHEA Grapalat" w:cs="GHEA Grapalat"/>
              </w:rPr>
              <w:t>Косвенное участие</w:t>
            </w:r>
          </w:p>
        </w:tc>
      </w:tr>
      <w:tr w:rsidR="008F65CD" w:rsidRPr="00FD1EE4" w14:paraId="6683CDA3" w14:textId="77777777" w:rsidTr="00597BE7">
        <w:tc>
          <w:tcPr>
            <w:tcW w:w="9016" w:type="dxa"/>
            <w:gridSpan w:val="2"/>
            <w:vAlign w:val="center"/>
          </w:tcPr>
          <w:p w14:paraId="10E2C3F2"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6F16E4">
              <w:rPr>
                <w:rFonts w:ascii="GHEA Grapalat" w:eastAsia="GHEA Grapalat" w:hAnsi="GHEA Grapalat" w:cs="GHEA Grapalat"/>
                <w:lang w:val="hy-AM"/>
              </w:rPr>
              <w:t>б</w:t>
            </w:r>
            <w:r w:rsidR="008F65CD" w:rsidRPr="006F16E4">
              <w:rPr>
                <w:rFonts w:eastAsia="Cambria Math"/>
              </w:rPr>
              <w:t>․</w:t>
            </w:r>
            <w:r w:rsidR="008F65C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8F65CD" w:rsidRPr="00FD1EE4" w14:paraId="448D4A7C" w14:textId="77777777" w:rsidTr="00597BE7">
        <w:tc>
          <w:tcPr>
            <w:tcW w:w="9016" w:type="dxa"/>
            <w:gridSpan w:val="2"/>
            <w:vAlign w:val="center"/>
          </w:tcPr>
          <w:p w14:paraId="6974E54B" w14:textId="77777777" w:rsidR="008F65CD" w:rsidRPr="00FD1EE4" w:rsidRDefault="00000000" w:rsidP="00597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801B2D">
              <w:rPr>
                <w:rFonts w:ascii="GHEA Grapalat" w:eastAsia="GHEA Grapalat" w:hAnsi="GHEA Grapalat" w:cs="GHEA Grapalat"/>
                <w:lang w:val="hy-AM"/>
              </w:rPr>
              <w:t>в</w:t>
            </w:r>
            <w:r w:rsidR="008F65CD">
              <w:rPr>
                <w:rFonts w:ascii="GHEA Grapalat" w:eastAsia="GHEA Grapalat" w:hAnsi="GHEA Grapalat" w:cs="GHEA Grapalat"/>
              </w:rPr>
              <w:t>.</w:t>
            </w:r>
            <w:r w:rsidR="008F65C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8F65CD" w:rsidRPr="00BA30D4">
              <w:rPr>
                <w:rFonts w:ascii="GHEA Grapalat" w:eastAsia="GHEA Grapalat" w:hAnsi="GHEA Grapalat" w:cs="GHEA Grapalat"/>
              </w:rPr>
              <w:t>лица, в случае, если</w:t>
            </w:r>
            <w:proofErr w:type="gramEnd"/>
            <w:r w:rsidR="008F65CD" w:rsidRPr="00BA30D4">
              <w:rPr>
                <w:rFonts w:ascii="GHEA Grapalat" w:eastAsia="GHEA Grapalat" w:hAnsi="GHEA Grapalat" w:cs="GHEA Grapalat"/>
              </w:rPr>
              <w:t xml:space="preserve"> нет физического лица, соответствующего требованиям пунктов " а " и "</w:t>
            </w:r>
            <w:r w:rsidR="008F65CD" w:rsidRPr="00BA30D4">
              <w:rPr>
                <w:rFonts w:ascii="GHEA Grapalat" w:eastAsia="GHEA Grapalat" w:hAnsi="GHEA Grapalat" w:cs="GHEA Grapalat"/>
                <w:lang w:val="hy-AM"/>
              </w:rPr>
              <w:t>б</w:t>
            </w:r>
            <w:r w:rsidR="008F65CD" w:rsidRPr="00BA30D4">
              <w:rPr>
                <w:rFonts w:ascii="GHEA Grapalat" w:eastAsia="GHEA Grapalat" w:hAnsi="GHEA Grapalat" w:cs="GHEA Grapalat"/>
              </w:rPr>
              <w:t>"</w:t>
            </w:r>
          </w:p>
        </w:tc>
      </w:tr>
    </w:tbl>
    <w:p w14:paraId="7B6F4186" w14:textId="77777777" w:rsidR="008F65CD" w:rsidRPr="00A5193B" w:rsidRDefault="008F65CD" w:rsidP="008F65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F65CD" w:rsidRPr="00FD1EE4" w14:paraId="68ECDA97" w14:textId="77777777" w:rsidTr="00597BE7">
        <w:trPr>
          <w:trHeight w:val="924"/>
        </w:trPr>
        <w:tc>
          <w:tcPr>
            <w:tcW w:w="9016" w:type="dxa"/>
            <w:gridSpan w:val="2"/>
            <w:vAlign w:val="center"/>
          </w:tcPr>
          <w:p w14:paraId="7631A0A5" w14:textId="77777777" w:rsidR="008F65CD" w:rsidRPr="00FD1EE4" w:rsidRDefault="00000000" w:rsidP="00597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9C7B43">
              <w:rPr>
                <w:rFonts w:ascii="GHEA Grapalat" w:eastAsia="GHEA Grapalat" w:hAnsi="GHEA Grapalat" w:cs="GHEA Grapalat"/>
                <w:lang w:val="hy-AM"/>
              </w:rPr>
              <w:t>а</w:t>
            </w:r>
            <w:r w:rsidR="008F65CD" w:rsidRPr="00FD1EE4">
              <w:rPr>
                <w:rFonts w:eastAsia="Cambria Math"/>
              </w:rPr>
              <w:t>․</w:t>
            </w:r>
            <w:r w:rsidR="008F65CD" w:rsidRPr="00FD1EE4">
              <w:rPr>
                <w:rFonts w:ascii="GHEA Grapalat" w:eastAsia="Cambria Math" w:hAnsi="GHEA Grapalat" w:cs="Cambria Math"/>
              </w:rPr>
              <w:t xml:space="preserve"> </w:t>
            </w:r>
            <w:r w:rsidR="008F65CD" w:rsidRPr="00BC0F3A">
              <w:rPr>
                <w:rFonts w:ascii="GHEA Grapalat" w:eastAsia="GHEA Grapalat" w:hAnsi="GHEA Grapalat" w:cs="GHEA Grapalat"/>
              </w:rPr>
              <w:t xml:space="preserve">прямо или косвенно владеет 10 и более процентами </w:t>
            </w:r>
            <w:r w:rsidR="008F65CD" w:rsidRPr="004B3E79">
              <w:rPr>
                <w:rFonts w:ascii="GHEA Grapalat" w:eastAsia="GHEA Grapalat" w:hAnsi="GHEA Grapalat" w:cs="GHEA Grapalat"/>
              </w:rPr>
              <w:t>дающих право голоса долей</w:t>
            </w:r>
            <w:r w:rsidR="008F65CD" w:rsidRPr="00C76DD8">
              <w:rPr>
                <w:rFonts w:ascii="GHEA Grapalat" w:eastAsia="GHEA Grapalat" w:hAnsi="GHEA Grapalat" w:cs="GHEA Grapalat"/>
              </w:rPr>
              <w:t xml:space="preserve"> (акций, паев) </w:t>
            </w:r>
            <w:r w:rsidR="008F65C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8F65CD" w:rsidRPr="00FD1EE4" w14:paraId="77C9B16D" w14:textId="77777777" w:rsidTr="00597BE7">
        <w:trPr>
          <w:trHeight w:val="684"/>
        </w:trPr>
        <w:tc>
          <w:tcPr>
            <w:tcW w:w="4508" w:type="dxa"/>
            <w:shd w:val="clear" w:color="auto" w:fill="D9E2F3"/>
            <w:vAlign w:val="center"/>
          </w:tcPr>
          <w:p w14:paraId="618ACE69"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251D8024"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62F1EEB" w14:textId="77777777" w:rsidTr="00597BE7">
        <w:trPr>
          <w:trHeight w:val="1282"/>
        </w:trPr>
        <w:tc>
          <w:tcPr>
            <w:tcW w:w="4508" w:type="dxa"/>
            <w:shd w:val="clear" w:color="auto" w:fill="D9E2F3"/>
            <w:vAlign w:val="center"/>
          </w:tcPr>
          <w:p w14:paraId="0FA8A653"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4017E37" w14:textId="77777777" w:rsidR="008F65CD" w:rsidRPr="00C843BA" w:rsidRDefault="00000000" w:rsidP="00597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Pr>
                <w:rFonts w:ascii="GHEA Grapalat" w:eastAsia="GHEA Grapalat" w:hAnsi="GHEA Grapalat" w:cs="GHEA Grapalat"/>
              </w:rPr>
              <w:t>Прямое участие</w:t>
            </w:r>
          </w:p>
          <w:p w14:paraId="5853E96F" w14:textId="77777777" w:rsidR="008F65CD" w:rsidRPr="00C843BA" w:rsidRDefault="00000000" w:rsidP="00597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Pr>
                <w:rFonts w:ascii="GHEA Grapalat" w:eastAsia="GHEA Grapalat" w:hAnsi="GHEA Grapalat" w:cs="GHEA Grapalat"/>
              </w:rPr>
              <w:t>Косвенное участие</w:t>
            </w:r>
          </w:p>
        </w:tc>
      </w:tr>
      <w:tr w:rsidR="008F65CD" w:rsidRPr="00FD1EE4" w14:paraId="40673021" w14:textId="77777777" w:rsidTr="00597BE7">
        <w:tc>
          <w:tcPr>
            <w:tcW w:w="9016" w:type="dxa"/>
            <w:gridSpan w:val="2"/>
            <w:vAlign w:val="center"/>
          </w:tcPr>
          <w:p w14:paraId="78C1DDCE"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D654B4">
              <w:rPr>
                <w:rFonts w:ascii="GHEA Grapalat" w:eastAsia="GHEA Grapalat" w:hAnsi="GHEA Grapalat" w:cs="GHEA Grapalat"/>
                <w:lang w:val="hy-AM"/>
              </w:rPr>
              <w:t>б</w:t>
            </w:r>
            <w:r w:rsidR="008F65CD" w:rsidRPr="00D654B4">
              <w:rPr>
                <w:rFonts w:eastAsia="Cambria Math"/>
              </w:rPr>
              <w:t>․</w:t>
            </w:r>
            <w:r w:rsidR="008F65CD" w:rsidRPr="00D654B4">
              <w:rPr>
                <w:rFonts w:ascii="GHEA Grapalat" w:eastAsia="Cambria Math" w:hAnsi="GHEA Grapalat" w:cs="Cambria Math"/>
              </w:rPr>
              <w:t xml:space="preserve"> </w:t>
            </w:r>
            <w:r w:rsidR="008F65CD" w:rsidRPr="00D654B4">
              <w:rPr>
                <w:rFonts w:ascii="GHEA Grapalat" w:eastAsia="GHEA Grapalat" w:hAnsi="GHEA Grapalat" w:cs="GHEA Grapalat"/>
              </w:rPr>
              <w:t xml:space="preserve">имеет право назначать или </w:t>
            </w:r>
            <w:r w:rsidR="008F65CD" w:rsidRPr="00D654B4">
              <w:rPr>
                <w:rFonts w:ascii="GHEA Grapalat" w:eastAsia="GHEA Grapalat" w:hAnsi="GHEA Grapalat" w:cs="GHEA Grapalat"/>
                <w:lang w:eastAsia="hy-AM"/>
              </w:rPr>
              <w:t>освобождать</w:t>
            </w:r>
            <w:r w:rsidR="008F65CD" w:rsidRPr="00D654B4">
              <w:rPr>
                <w:rFonts w:ascii="GHEA Grapalat" w:eastAsia="GHEA Grapalat" w:hAnsi="GHEA Grapalat" w:cs="GHEA Grapalat"/>
              </w:rPr>
              <w:t xml:space="preserve"> большинство членов органов управления юридического лица</w:t>
            </w:r>
          </w:p>
        </w:tc>
      </w:tr>
      <w:tr w:rsidR="008F65CD" w:rsidRPr="00FD1EE4" w14:paraId="268FEACA" w14:textId="77777777" w:rsidTr="00597BE7">
        <w:tc>
          <w:tcPr>
            <w:tcW w:w="9016" w:type="dxa"/>
            <w:gridSpan w:val="2"/>
            <w:vAlign w:val="center"/>
          </w:tcPr>
          <w:p w14:paraId="51AE4B69"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1104ED">
              <w:rPr>
                <w:rFonts w:ascii="GHEA Grapalat" w:eastAsia="GHEA Grapalat" w:hAnsi="GHEA Grapalat" w:cs="GHEA Grapalat"/>
                <w:lang w:val="hy-AM"/>
              </w:rPr>
              <w:t>в</w:t>
            </w:r>
            <w:r w:rsidR="008F65CD" w:rsidRPr="00FD1EE4">
              <w:rPr>
                <w:rFonts w:eastAsia="Cambria Math"/>
              </w:rPr>
              <w:t>․</w:t>
            </w:r>
            <w:r w:rsidR="008F65CD" w:rsidRPr="00FD1EE4">
              <w:rPr>
                <w:rFonts w:ascii="GHEA Grapalat" w:eastAsia="Cambria Math" w:hAnsi="GHEA Grapalat" w:cs="Cambria Math"/>
              </w:rPr>
              <w:t xml:space="preserve"> </w:t>
            </w:r>
            <w:r w:rsidR="008F65C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F65CD" w:rsidRPr="00FD1EE4" w14:paraId="7B0F30EA" w14:textId="77777777" w:rsidTr="00597BE7">
        <w:tc>
          <w:tcPr>
            <w:tcW w:w="9016" w:type="dxa"/>
            <w:gridSpan w:val="2"/>
            <w:vAlign w:val="center"/>
          </w:tcPr>
          <w:p w14:paraId="7A2F1395"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9839CB">
              <w:rPr>
                <w:rFonts w:ascii="GHEA Grapalat" w:eastAsia="GHEA Grapalat" w:hAnsi="GHEA Grapalat" w:cs="GHEA Grapalat"/>
                <w:lang w:val="hy-AM"/>
              </w:rPr>
              <w:t>г</w:t>
            </w:r>
            <w:r w:rsidR="008F65CD" w:rsidRPr="00FD1EE4">
              <w:rPr>
                <w:rFonts w:eastAsia="Cambria Math"/>
              </w:rPr>
              <w:t>․</w:t>
            </w:r>
            <w:r w:rsidR="008F65CD" w:rsidRPr="00FD1EE4">
              <w:rPr>
                <w:rFonts w:ascii="GHEA Grapalat" w:eastAsia="Cambria Math" w:hAnsi="GHEA Grapalat" w:cs="Cambria Math"/>
              </w:rPr>
              <w:t xml:space="preserve"> </w:t>
            </w:r>
            <w:r w:rsidR="008F65CD" w:rsidRPr="00F84F06">
              <w:rPr>
                <w:rFonts w:ascii="GHEA Grapalat" w:eastAsia="GHEA Grapalat" w:hAnsi="GHEA Grapalat" w:cs="GHEA Grapalat"/>
              </w:rPr>
              <w:t xml:space="preserve">осуществляет реальный (фактический) контроль за юридическим лицом </w:t>
            </w:r>
            <w:r w:rsidR="008F65CD">
              <w:rPr>
                <w:rFonts w:ascii="GHEA Grapalat" w:eastAsia="GHEA Grapalat" w:hAnsi="GHEA Grapalat" w:cs="GHEA Grapalat"/>
              </w:rPr>
              <w:t>иными</w:t>
            </w:r>
            <w:r w:rsidR="008F65CD" w:rsidRPr="00F84F06">
              <w:rPr>
                <w:rFonts w:ascii="GHEA Grapalat" w:eastAsia="GHEA Grapalat" w:hAnsi="GHEA Grapalat" w:cs="GHEA Grapalat"/>
              </w:rPr>
              <w:t xml:space="preserve"> средствами</w:t>
            </w:r>
          </w:p>
        </w:tc>
      </w:tr>
      <w:tr w:rsidR="008F65CD" w:rsidRPr="00FD1EE4" w14:paraId="40C764E3" w14:textId="77777777" w:rsidTr="00597BE7">
        <w:tc>
          <w:tcPr>
            <w:tcW w:w="9016" w:type="dxa"/>
            <w:gridSpan w:val="2"/>
            <w:vAlign w:val="center"/>
          </w:tcPr>
          <w:p w14:paraId="10D46F88" w14:textId="77777777" w:rsidR="008F65CD" w:rsidRPr="00FD1EE4" w:rsidRDefault="00000000" w:rsidP="00597BE7">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331D0E">
              <w:rPr>
                <w:rFonts w:ascii="GHEA Grapalat" w:eastAsia="GHEA Grapalat" w:hAnsi="GHEA Grapalat" w:cs="GHEA Grapalat"/>
                <w:lang w:val="hy-AM"/>
              </w:rPr>
              <w:t>д</w:t>
            </w:r>
            <w:r w:rsidR="008F65CD" w:rsidRPr="00FD1EE4">
              <w:rPr>
                <w:rFonts w:eastAsia="Cambria Math"/>
              </w:rPr>
              <w:t>․</w:t>
            </w:r>
            <w:r w:rsidR="008F65CD" w:rsidRPr="00FD1EE4">
              <w:rPr>
                <w:rFonts w:ascii="GHEA Grapalat" w:eastAsia="Cambria Math" w:hAnsi="GHEA Grapalat" w:cs="Cambria Math"/>
              </w:rPr>
              <w:t xml:space="preserve"> </w:t>
            </w:r>
            <w:r w:rsidR="008F65C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8F65CD" w:rsidRPr="00F36505">
              <w:rPr>
                <w:rFonts w:ascii="GHEA Grapalat" w:eastAsia="GHEA Grapalat" w:hAnsi="GHEA Grapalat" w:cs="GHEA Grapalat"/>
              </w:rPr>
              <w:t xml:space="preserve"> "а" - "г"</w:t>
            </w:r>
          </w:p>
        </w:tc>
      </w:tr>
    </w:tbl>
    <w:p w14:paraId="3C761FF2" w14:textId="77777777" w:rsidR="008F65CD" w:rsidRPr="00FD1EE4" w:rsidRDefault="008F65CD" w:rsidP="008F65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F65CD" w:rsidRPr="00FD1EE4" w14:paraId="520A6572" w14:textId="77777777" w:rsidTr="00597BE7">
        <w:tc>
          <w:tcPr>
            <w:tcW w:w="2837" w:type="dxa"/>
            <w:shd w:val="clear" w:color="auto" w:fill="D9E2F3"/>
            <w:vAlign w:val="center"/>
          </w:tcPr>
          <w:p w14:paraId="1AB46BB2" w14:textId="77777777" w:rsidR="008F65CD" w:rsidRPr="00FD1EE4" w:rsidRDefault="008F65CD" w:rsidP="00597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6944AE8"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82AC184" w14:textId="77777777" w:rsidTr="00597BE7">
        <w:tc>
          <w:tcPr>
            <w:tcW w:w="2837" w:type="dxa"/>
            <w:shd w:val="clear" w:color="auto" w:fill="D9E2F3"/>
            <w:vAlign w:val="center"/>
          </w:tcPr>
          <w:p w14:paraId="73E2A4F9" w14:textId="77777777" w:rsidR="008F65CD" w:rsidRPr="00FD1EE4" w:rsidRDefault="008F65CD" w:rsidP="00597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8DFC723" w14:textId="77777777" w:rsidR="008F65CD" w:rsidRPr="00B23852" w:rsidRDefault="00000000" w:rsidP="00597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Pr>
                <w:rFonts w:ascii="GHEA Grapalat" w:eastAsia="GHEA Grapalat" w:hAnsi="GHEA Grapalat" w:cs="GHEA Grapalat"/>
              </w:rPr>
              <w:t>Отдельно</w:t>
            </w:r>
          </w:p>
          <w:p w14:paraId="1BE76C19" w14:textId="77777777" w:rsidR="008F65CD" w:rsidRPr="00FD1EE4" w:rsidRDefault="00000000" w:rsidP="00597BE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sidRPr="005558FC">
              <w:rPr>
                <w:rFonts w:ascii="GHEA Grapalat" w:eastAsia="GHEA Grapalat" w:hAnsi="GHEA Grapalat" w:cs="GHEA Grapalat"/>
              </w:rPr>
              <w:t>Совместно с аффилированными лицами</w:t>
            </w:r>
          </w:p>
        </w:tc>
      </w:tr>
      <w:tr w:rsidR="008F65CD" w:rsidRPr="00FD1EE4" w14:paraId="15BD32CD" w14:textId="77777777" w:rsidTr="00597BE7">
        <w:tc>
          <w:tcPr>
            <w:tcW w:w="2837" w:type="dxa"/>
            <w:shd w:val="clear" w:color="auto" w:fill="D9E2F3"/>
            <w:vAlign w:val="center"/>
          </w:tcPr>
          <w:p w14:paraId="3B4EB4E7" w14:textId="77777777" w:rsidR="008F65CD" w:rsidRPr="00FD1EE4" w:rsidRDefault="008F65CD" w:rsidP="00597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57ED47D" w14:textId="77777777" w:rsidR="008F65CD" w:rsidRPr="005600B4" w:rsidRDefault="00000000" w:rsidP="00597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Pr>
                <w:rFonts w:ascii="GHEA Grapalat" w:eastAsia="GHEA Grapalat" w:hAnsi="GHEA Grapalat" w:cs="GHEA Grapalat"/>
              </w:rPr>
              <w:t>Да</w:t>
            </w:r>
          </w:p>
          <w:p w14:paraId="7DAA9FB1" w14:textId="77777777" w:rsidR="008F65CD" w:rsidRPr="005600B4" w:rsidRDefault="00000000" w:rsidP="00597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Yu Gothic UI"/>
                  <w14:uncheckedState w14:val="2610" w14:font="Yu Gothic UI"/>
                </w14:checkbox>
              </w:sdtPr>
              <w:sdtContent>
                <w:r w:rsidR="008F65CD" w:rsidRPr="00FD1EE4">
                  <w:rPr>
                    <w:rFonts w:ascii="Segoe UI Symbol" w:eastAsia="MS Gothic" w:hAnsi="Segoe UI Symbol" w:cs="Segoe UI Symbol"/>
                  </w:rPr>
                  <w:t>☐</w:t>
                </w:r>
              </w:sdtContent>
            </w:sdt>
            <w:r w:rsidR="008F65CD" w:rsidRPr="00FD1EE4">
              <w:rPr>
                <w:rFonts w:ascii="GHEA Grapalat" w:eastAsia="GHEA Grapalat" w:hAnsi="GHEA Grapalat" w:cs="GHEA Grapalat"/>
              </w:rPr>
              <w:tab/>
            </w:r>
            <w:r w:rsidR="008F65CD">
              <w:rPr>
                <w:rFonts w:ascii="GHEA Grapalat" w:eastAsia="GHEA Grapalat" w:hAnsi="GHEA Grapalat" w:cs="GHEA Grapalat"/>
              </w:rPr>
              <w:t>Нет</w:t>
            </w:r>
          </w:p>
        </w:tc>
      </w:tr>
    </w:tbl>
    <w:p w14:paraId="1652B2B9" w14:textId="77777777" w:rsidR="008F65CD" w:rsidRPr="00FD1EE4" w:rsidRDefault="008F65CD" w:rsidP="008F65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F65CD" w:rsidRPr="00FD1EE4" w14:paraId="38B14F49" w14:textId="77777777" w:rsidTr="00597BE7">
        <w:tc>
          <w:tcPr>
            <w:tcW w:w="2837" w:type="dxa"/>
            <w:shd w:val="clear" w:color="auto" w:fill="D9E2F3"/>
            <w:vAlign w:val="center"/>
          </w:tcPr>
          <w:p w14:paraId="7D9F2B49"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w:t>
            </w:r>
            <w:r w:rsidRPr="001A2E46">
              <w:rPr>
                <w:rFonts w:ascii="GHEA Grapalat" w:eastAsia="GHEA Grapalat" w:hAnsi="GHEA Grapalat" w:cs="GHEA Grapalat"/>
                <w:color w:val="000000"/>
              </w:rPr>
              <w:lastRenderedPageBreak/>
              <w:t>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5E4C85AE"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164A87E" w14:textId="77777777" w:rsidTr="00597BE7">
        <w:tc>
          <w:tcPr>
            <w:tcW w:w="2837" w:type="dxa"/>
            <w:shd w:val="clear" w:color="auto" w:fill="D9E2F3"/>
            <w:vAlign w:val="center"/>
          </w:tcPr>
          <w:p w14:paraId="053B6CA7"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3C400EF" w14:textId="77777777" w:rsidR="008F65CD" w:rsidRPr="00FD1EE4" w:rsidRDefault="008F65CD" w:rsidP="00597BE7">
            <w:pPr>
              <w:spacing w:before="240" w:after="240"/>
              <w:rPr>
                <w:rFonts w:ascii="GHEA Grapalat" w:eastAsia="GHEA Grapalat" w:hAnsi="GHEA Grapalat" w:cs="GHEA Grapalat"/>
              </w:rPr>
            </w:pPr>
          </w:p>
        </w:tc>
      </w:tr>
    </w:tbl>
    <w:p w14:paraId="2DA0B12E" w14:textId="77777777" w:rsidR="008F65CD" w:rsidRPr="00FD1EE4" w:rsidRDefault="008F65CD" w:rsidP="008F65C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8BA0F86" w14:textId="77777777" w:rsidR="008F65CD" w:rsidRPr="00FD1EE4" w:rsidRDefault="008F65CD" w:rsidP="008F65C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4F24B0A" w14:textId="77777777" w:rsidR="008F65CD" w:rsidRPr="00FD1EE4" w:rsidRDefault="008F65CD" w:rsidP="008F65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5CD" w:rsidRPr="00FD1EE4" w14:paraId="6A4A0E5E" w14:textId="77777777" w:rsidTr="00597BE7">
        <w:tc>
          <w:tcPr>
            <w:tcW w:w="2835" w:type="dxa"/>
            <w:shd w:val="clear" w:color="auto" w:fill="D9E2F3"/>
            <w:vAlign w:val="center"/>
          </w:tcPr>
          <w:p w14:paraId="3E35A3C9"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AD9381A"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60826FE5" w14:textId="77777777" w:rsidTr="00597BE7">
        <w:tc>
          <w:tcPr>
            <w:tcW w:w="2835" w:type="dxa"/>
            <w:shd w:val="clear" w:color="auto" w:fill="D9E2F3"/>
            <w:vAlign w:val="center"/>
          </w:tcPr>
          <w:p w14:paraId="36160C95"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6ED8135"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4E424BFE" w14:textId="77777777" w:rsidTr="00597BE7">
        <w:tc>
          <w:tcPr>
            <w:tcW w:w="2835" w:type="dxa"/>
            <w:shd w:val="clear" w:color="auto" w:fill="D9E2F3"/>
            <w:vAlign w:val="center"/>
          </w:tcPr>
          <w:p w14:paraId="070B9364"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22205B8"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ED5FEC0" w14:textId="77777777" w:rsidTr="00597BE7">
        <w:tc>
          <w:tcPr>
            <w:tcW w:w="2835" w:type="dxa"/>
            <w:shd w:val="clear" w:color="auto" w:fill="D9E2F3"/>
            <w:vAlign w:val="center"/>
          </w:tcPr>
          <w:p w14:paraId="606A3B8B"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667B2F64"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76CF9BD5" w14:textId="77777777" w:rsidTr="00597BE7">
        <w:tc>
          <w:tcPr>
            <w:tcW w:w="2835" w:type="dxa"/>
            <w:shd w:val="clear" w:color="auto" w:fill="D9E2F3"/>
            <w:vAlign w:val="center"/>
          </w:tcPr>
          <w:p w14:paraId="129AC30D"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397F25"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5ADBC9CC" w14:textId="77777777" w:rsidTr="00597BE7">
        <w:tc>
          <w:tcPr>
            <w:tcW w:w="2835" w:type="dxa"/>
            <w:shd w:val="clear" w:color="auto" w:fill="D9E2F3"/>
            <w:vAlign w:val="center"/>
          </w:tcPr>
          <w:p w14:paraId="159A4214"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9E5AAF1"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50296F6" w14:textId="77777777" w:rsidTr="00597BE7">
        <w:tc>
          <w:tcPr>
            <w:tcW w:w="2835" w:type="dxa"/>
            <w:shd w:val="clear" w:color="auto" w:fill="D9E2F3"/>
            <w:vAlign w:val="center"/>
          </w:tcPr>
          <w:p w14:paraId="3CD986AE"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0108673" w14:textId="77777777" w:rsidR="008F65CD" w:rsidRPr="00FD1EE4" w:rsidRDefault="008F65CD" w:rsidP="00597BE7">
            <w:pPr>
              <w:spacing w:before="240" w:after="240"/>
              <w:rPr>
                <w:rFonts w:ascii="GHEA Grapalat" w:eastAsia="GHEA Grapalat" w:hAnsi="GHEA Grapalat" w:cs="GHEA Grapalat"/>
              </w:rPr>
            </w:pPr>
          </w:p>
        </w:tc>
      </w:tr>
    </w:tbl>
    <w:p w14:paraId="1F662327" w14:textId="77777777" w:rsidR="008F65CD" w:rsidRPr="00FD1EE4" w:rsidRDefault="008F65CD" w:rsidP="008F65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5CD" w:rsidRPr="00FD1EE4" w14:paraId="0A355761" w14:textId="77777777" w:rsidTr="00597BE7">
        <w:trPr>
          <w:trHeight w:val="853"/>
        </w:trPr>
        <w:tc>
          <w:tcPr>
            <w:tcW w:w="2835" w:type="dxa"/>
            <w:vMerge w:val="restart"/>
            <w:shd w:val="clear" w:color="auto" w:fill="D9E2F3"/>
            <w:vAlign w:val="center"/>
          </w:tcPr>
          <w:p w14:paraId="2C5F50C0" w14:textId="77777777" w:rsidR="008F65CD" w:rsidRPr="00FD1EE4" w:rsidRDefault="008F65CD" w:rsidP="00597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FA9A53F"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532E510E" w14:textId="77777777" w:rsidTr="00597BE7">
        <w:trPr>
          <w:trHeight w:val="850"/>
        </w:trPr>
        <w:tc>
          <w:tcPr>
            <w:tcW w:w="2835" w:type="dxa"/>
            <w:vMerge/>
            <w:shd w:val="clear" w:color="auto" w:fill="D9E2F3"/>
            <w:vAlign w:val="center"/>
          </w:tcPr>
          <w:p w14:paraId="3B65D086" w14:textId="77777777" w:rsidR="008F65CD" w:rsidRPr="00FD1EE4" w:rsidRDefault="008F65CD" w:rsidP="00597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BFD6591"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1417F668" w14:textId="77777777" w:rsidTr="00597BE7">
        <w:trPr>
          <w:trHeight w:val="850"/>
        </w:trPr>
        <w:tc>
          <w:tcPr>
            <w:tcW w:w="2835" w:type="dxa"/>
            <w:vMerge/>
            <w:shd w:val="clear" w:color="auto" w:fill="D9E2F3"/>
            <w:vAlign w:val="center"/>
          </w:tcPr>
          <w:p w14:paraId="32E856B6" w14:textId="77777777" w:rsidR="008F65CD" w:rsidRPr="00FD1EE4" w:rsidRDefault="008F65CD" w:rsidP="00597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5348AE"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3BE2A9EC" w14:textId="77777777" w:rsidTr="00597BE7">
        <w:trPr>
          <w:trHeight w:val="850"/>
        </w:trPr>
        <w:tc>
          <w:tcPr>
            <w:tcW w:w="2835" w:type="dxa"/>
            <w:vMerge/>
            <w:shd w:val="clear" w:color="auto" w:fill="D9E2F3"/>
            <w:vAlign w:val="center"/>
          </w:tcPr>
          <w:p w14:paraId="7654BA49" w14:textId="77777777" w:rsidR="008F65CD" w:rsidRPr="00FD1EE4" w:rsidRDefault="008F65CD" w:rsidP="00597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7B7FCD"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5AE1A758" w14:textId="77777777" w:rsidTr="00597BE7">
        <w:trPr>
          <w:trHeight w:val="850"/>
        </w:trPr>
        <w:tc>
          <w:tcPr>
            <w:tcW w:w="2835" w:type="dxa"/>
            <w:vMerge/>
            <w:shd w:val="clear" w:color="auto" w:fill="D9E2F3"/>
            <w:vAlign w:val="center"/>
          </w:tcPr>
          <w:p w14:paraId="019DA365" w14:textId="77777777" w:rsidR="008F65CD" w:rsidRPr="00FD1EE4" w:rsidRDefault="008F65CD" w:rsidP="00597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792194F" w14:textId="77777777" w:rsidR="008F65CD" w:rsidRPr="00FD1EE4" w:rsidRDefault="008F65CD" w:rsidP="00597BE7">
            <w:pPr>
              <w:spacing w:before="240" w:after="240"/>
              <w:rPr>
                <w:rFonts w:ascii="GHEA Grapalat" w:eastAsia="GHEA Grapalat" w:hAnsi="GHEA Grapalat" w:cs="GHEA Grapalat"/>
              </w:rPr>
            </w:pPr>
          </w:p>
        </w:tc>
      </w:tr>
    </w:tbl>
    <w:p w14:paraId="1DDDB06D" w14:textId="77777777" w:rsidR="008F65CD" w:rsidRDefault="008F65CD" w:rsidP="008F65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5CD" w:rsidRPr="00FD1EE4" w14:paraId="11935CBB" w14:textId="77777777" w:rsidTr="00597BE7">
        <w:tc>
          <w:tcPr>
            <w:tcW w:w="2835" w:type="dxa"/>
            <w:shd w:val="clear" w:color="auto" w:fill="D9E2F3"/>
            <w:vAlign w:val="center"/>
          </w:tcPr>
          <w:p w14:paraId="5CC61279"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35BF93BC" w14:textId="77777777" w:rsidR="008F65CD" w:rsidRPr="00FD1EE4" w:rsidRDefault="008F65CD" w:rsidP="00597BE7">
            <w:pPr>
              <w:spacing w:before="240" w:after="240"/>
              <w:rPr>
                <w:rFonts w:ascii="GHEA Grapalat" w:eastAsia="GHEA Grapalat" w:hAnsi="GHEA Grapalat" w:cs="GHEA Grapalat"/>
              </w:rPr>
            </w:pPr>
          </w:p>
        </w:tc>
      </w:tr>
      <w:tr w:rsidR="008F65CD" w:rsidRPr="00FD1EE4" w14:paraId="20E218E1" w14:textId="77777777" w:rsidTr="00597BE7">
        <w:tc>
          <w:tcPr>
            <w:tcW w:w="2835" w:type="dxa"/>
            <w:shd w:val="clear" w:color="auto" w:fill="D9E2F3"/>
            <w:vAlign w:val="center"/>
          </w:tcPr>
          <w:p w14:paraId="5D5925B5" w14:textId="77777777" w:rsidR="008F65CD" w:rsidRPr="00FD1EE4" w:rsidRDefault="008F65CD" w:rsidP="00597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w:t>
            </w:r>
            <w:r w:rsidRPr="0047579C">
              <w:rPr>
                <w:rFonts w:ascii="GHEA Grapalat" w:eastAsia="GHEA Grapalat" w:hAnsi="GHEA Grapalat" w:cs="GHEA Grapalat"/>
                <w:color w:val="000000"/>
              </w:rPr>
              <w:lastRenderedPageBreak/>
              <w:t>бирже</w:t>
            </w:r>
          </w:p>
        </w:tc>
        <w:tc>
          <w:tcPr>
            <w:tcW w:w="6180" w:type="dxa"/>
            <w:vAlign w:val="center"/>
          </w:tcPr>
          <w:p w14:paraId="40087E4D" w14:textId="77777777" w:rsidR="008F65CD" w:rsidRPr="00FD1EE4" w:rsidRDefault="008F65CD" w:rsidP="00597BE7">
            <w:pPr>
              <w:spacing w:before="240" w:after="240"/>
              <w:rPr>
                <w:rFonts w:ascii="GHEA Grapalat" w:eastAsia="GHEA Grapalat" w:hAnsi="GHEA Grapalat" w:cs="GHEA Grapalat"/>
              </w:rPr>
            </w:pPr>
          </w:p>
        </w:tc>
      </w:tr>
    </w:tbl>
    <w:p w14:paraId="1CE13F77" w14:textId="77777777" w:rsidR="008F65CD" w:rsidRPr="00FD1EE4" w:rsidRDefault="008F65CD" w:rsidP="008F65C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84C75E6" w14:textId="77777777" w:rsidR="008F65CD" w:rsidRPr="00FD1EE4" w:rsidRDefault="008F65CD" w:rsidP="008F65CD">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8F65CD" w:rsidRPr="00FD1EE4" w14:paraId="3FCD001E" w14:textId="77777777" w:rsidTr="00597BE7">
        <w:tc>
          <w:tcPr>
            <w:tcW w:w="9016" w:type="dxa"/>
            <w:shd w:val="clear" w:color="auto" w:fill="DBE5F1" w:themeFill="accent1" w:themeFillTint="33"/>
          </w:tcPr>
          <w:p w14:paraId="7853BED6" w14:textId="77777777" w:rsidR="008F65CD" w:rsidRPr="00FD1EE4" w:rsidRDefault="008F65CD" w:rsidP="00597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F65CD" w:rsidRPr="00FD1EE4" w14:paraId="74A35A85" w14:textId="77777777" w:rsidTr="00597BE7">
        <w:trPr>
          <w:trHeight w:val="10187"/>
        </w:trPr>
        <w:tc>
          <w:tcPr>
            <w:tcW w:w="9016" w:type="dxa"/>
          </w:tcPr>
          <w:p w14:paraId="368A59CA" w14:textId="77777777" w:rsidR="008F65CD" w:rsidRPr="00FD1EE4" w:rsidRDefault="008F65CD" w:rsidP="00597BE7">
            <w:pPr>
              <w:rPr>
                <w:rFonts w:ascii="GHEA Grapalat" w:eastAsia="GHEA Grapalat" w:hAnsi="GHEA Grapalat" w:cs="GHEA Grapalat"/>
                <w:b/>
                <w:color w:val="000000"/>
              </w:rPr>
            </w:pPr>
          </w:p>
        </w:tc>
      </w:tr>
    </w:tbl>
    <w:p w14:paraId="39D48CBD" w14:textId="77777777" w:rsidR="008F65CD" w:rsidRPr="00FD1EE4" w:rsidRDefault="008F65CD" w:rsidP="008F65CD">
      <w:pPr>
        <w:pBdr>
          <w:top w:val="nil"/>
          <w:left w:val="nil"/>
          <w:bottom w:val="nil"/>
          <w:right w:val="nil"/>
          <w:between w:val="nil"/>
        </w:pBdr>
        <w:rPr>
          <w:rFonts w:ascii="GHEA Grapalat" w:eastAsia="GHEA Grapalat" w:hAnsi="GHEA Grapalat" w:cs="GHEA Grapalat"/>
          <w:b/>
          <w:color w:val="000000"/>
        </w:rPr>
      </w:pPr>
    </w:p>
    <w:p w14:paraId="2A280235" w14:textId="77777777" w:rsidR="008F65CD" w:rsidRDefault="008F65CD" w:rsidP="008F65CD">
      <w:pPr>
        <w:rPr>
          <w:rFonts w:ascii="GHEA Grapalat" w:hAnsi="GHEA Grapalat"/>
          <w:b/>
        </w:rPr>
      </w:pPr>
    </w:p>
    <w:p w14:paraId="5BE97309" w14:textId="77777777" w:rsidR="008F65CD" w:rsidRDefault="008F65CD" w:rsidP="008F65CD">
      <w:pPr>
        <w:rPr>
          <w:ins w:id="4" w:author="Inesa Kocharyan" w:date="2021-09-01T11:45:00Z"/>
          <w:rFonts w:ascii="GHEA Grapalat" w:hAnsi="GHEA Grapalat"/>
          <w:b/>
        </w:rPr>
      </w:pPr>
    </w:p>
    <w:p w14:paraId="25EEFA8F" w14:textId="77777777" w:rsidR="008F65CD" w:rsidRDefault="008F65CD" w:rsidP="008F65CD">
      <w:pPr>
        <w:rPr>
          <w:rFonts w:ascii="GHEA Grapalat" w:hAnsi="GHEA Grapalat"/>
          <w:b/>
        </w:rPr>
      </w:pPr>
      <w:r>
        <w:rPr>
          <w:rFonts w:ascii="GHEA Grapalat" w:hAnsi="GHEA Grapalat"/>
          <w:b/>
        </w:rPr>
        <w:br w:type="page"/>
      </w:r>
    </w:p>
    <w:p w14:paraId="5C0F1511" w14:textId="77777777" w:rsidR="008F65CD" w:rsidRPr="000306ED" w:rsidRDefault="008F65CD" w:rsidP="008F65C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9A81434" w14:textId="77777777" w:rsidR="008F65CD" w:rsidRPr="000306ED" w:rsidRDefault="008F65CD" w:rsidP="008F65CD">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01BDF5D" w14:textId="77777777" w:rsidR="008F65CD" w:rsidRPr="000306ED" w:rsidRDefault="008F65CD" w:rsidP="008F65CD">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54CFC5" w14:textId="77777777" w:rsidR="008F65CD" w:rsidRPr="000306ED" w:rsidRDefault="008F65CD" w:rsidP="008F65CD">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48B3A25D" w14:textId="77777777" w:rsidR="008F65CD" w:rsidRPr="000306ED" w:rsidRDefault="008F65CD" w:rsidP="008F65CD">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E68B5E8" w14:textId="77777777" w:rsidR="008F65CD" w:rsidRPr="000306ED" w:rsidRDefault="008F65CD" w:rsidP="008F65CD">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217633F" w14:textId="77777777" w:rsidR="008F65CD" w:rsidRPr="000306ED" w:rsidRDefault="008F65CD" w:rsidP="008F65CD">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64712D2" w14:textId="77777777" w:rsidR="008F65CD" w:rsidRPr="000306ED" w:rsidRDefault="008F65CD" w:rsidP="008F65CD">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FA9DF33" w14:textId="77777777" w:rsidR="008F65CD" w:rsidRPr="000306ED" w:rsidRDefault="008F65CD" w:rsidP="008F65CD">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2E4A15D" w14:textId="77777777" w:rsidR="008F65CD" w:rsidRPr="000306ED" w:rsidRDefault="008F65CD" w:rsidP="008F65CD">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080F2DC0" w14:textId="77777777" w:rsidR="008F65CD" w:rsidRPr="000306ED" w:rsidRDefault="008F65CD" w:rsidP="008F65CD">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95AE4BC" w14:textId="77777777" w:rsidR="008F65CD" w:rsidRPr="000306ED" w:rsidRDefault="008F65CD" w:rsidP="008F65C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05CCCD" w14:textId="77777777" w:rsidR="008F65CD" w:rsidRPr="000306ED" w:rsidRDefault="008F65CD" w:rsidP="008F65CD">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5C8E9968" w14:textId="77777777" w:rsidR="008F65CD" w:rsidRPr="000306ED" w:rsidRDefault="008F65CD" w:rsidP="008F65CD">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A008D0" w14:textId="77777777" w:rsidR="008F65CD" w:rsidRPr="000306ED" w:rsidRDefault="008F65CD" w:rsidP="008F65C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77F1231" w14:textId="77777777" w:rsidR="008F65CD" w:rsidRPr="000306ED" w:rsidRDefault="008F65CD" w:rsidP="008F65C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0E9BA97" w14:textId="77777777" w:rsidR="008F65CD" w:rsidRPr="000306ED" w:rsidRDefault="008F65CD" w:rsidP="008F65C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1A8160F" w14:textId="77777777" w:rsidR="008F65CD" w:rsidRPr="000306ED" w:rsidRDefault="008F65CD" w:rsidP="008F65C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0306ED">
        <w:rPr>
          <w:rFonts w:ascii="GHEA Grapalat" w:hAnsi="GHEA Grapalat"/>
        </w:rPr>
        <w:t>на каком основании (основаниях)</w:t>
      </w:r>
      <w:proofErr w:type="gramEnd"/>
      <w:r w:rsidRPr="000306ED">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w:t>
      </w:r>
      <w:r w:rsidRPr="000306ED">
        <w:rPr>
          <w:rFonts w:ascii="GHEA Grapalat" w:hAnsi="GHEA Grapalat"/>
        </w:rPr>
        <w:lastRenderedPageBreak/>
        <w:t>соответствующих пунктах. В этом подразделе данные об основаниях заполняются следующими правилами:</w:t>
      </w:r>
    </w:p>
    <w:p w14:paraId="38632A2C" w14:textId="77777777" w:rsidR="008F65CD" w:rsidRPr="000306ED" w:rsidRDefault="008F65CD" w:rsidP="008F65C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F55A2F7" w14:textId="77777777" w:rsidR="008F65CD" w:rsidRPr="000306ED" w:rsidRDefault="008F65CD" w:rsidP="008F65C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2359B46D"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436B7325" w14:textId="77777777" w:rsidR="008F65CD" w:rsidRPr="000306ED" w:rsidRDefault="008F65CD" w:rsidP="008F65C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C2D191A"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928B8F0" w14:textId="77777777" w:rsidR="008F65CD" w:rsidRPr="000306ED" w:rsidRDefault="008F65CD" w:rsidP="008F65C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A4B9565"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0AF2518"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A2F0F05"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4A5FEBB0"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0306ED">
        <w:rPr>
          <w:rFonts w:ascii="GHEA Grapalat" w:hAnsi="GHEA Grapalat"/>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CE1939B" w14:textId="77777777" w:rsidR="008F65CD" w:rsidRPr="000306ED" w:rsidRDefault="008F65CD" w:rsidP="008F65C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4E884E3"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73EE1A9"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264117F"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4000DC8"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11D608F"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w:t>
      </w:r>
      <w:r w:rsidRPr="000306ED">
        <w:rPr>
          <w:rFonts w:ascii="GHEA Grapalat" w:hAnsi="GHEA Grapalat"/>
        </w:rPr>
        <w:lastRenderedPageBreak/>
        <w:t xml:space="preserve">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листингуются акции юридического лица, а также ссылается на имеющиеся на бирже документы.</w:t>
      </w:r>
    </w:p>
    <w:p w14:paraId="3F0E42EA" w14:textId="77777777" w:rsidR="008F65CD" w:rsidRPr="000306ED" w:rsidRDefault="008F65CD" w:rsidP="008F65C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129D33E" w14:textId="77777777" w:rsidR="008F65CD" w:rsidRDefault="008F65CD" w:rsidP="008F65C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5C99A8E5" w14:textId="77777777" w:rsidR="008F65CD" w:rsidRPr="00B32672" w:rsidRDefault="008F65CD" w:rsidP="008F65CD">
      <w:pPr>
        <w:spacing w:line="360" w:lineRule="auto"/>
        <w:contextualSpacing/>
        <w:jc w:val="both"/>
        <w:rPr>
          <w:rFonts w:ascii="GHEA Grapalat" w:hAnsi="GHEA Grapalat"/>
        </w:rPr>
      </w:pPr>
    </w:p>
    <w:p w14:paraId="0DF13BF3" w14:textId="77777777" w:rsidR="008F65CD" w:rsidRPr="000306ED" w:rsidRDefault="008F65CD" w:rsidP="008F65C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A959C2F" w14:textId="77777777" w:rsidR="008F65CD" w:rsidRPr="000306ED" w:rsidRDefault="008F65CD" w:rsidP="008F65C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895BF25" w14:textId="77777777" w:rsidR="008F65CD" w:rsidRDefault="008F65CD" w:rsidP="008F65CD">
      <w:pPr>
        <w:rPr>
          <w:rFonts w:ascii="GHEA Grapalat" w:hAnsi="GHEA Grapalat"/>
          <w:b/>
        </w:rPr>
      </w:pPr>
      <w:r>
        <w:rPr>
          <w:rFonts w:ascii="GHEA Grapalat" w:hAnsi="GHEA Grapalat"/>
          <w:b/>
        </w:rPr>
        <w:br w:type="page"/>
      </w:r>
    </w:p>
    <w:p w14:paraId="5CD12CC3" w14:textId="77777777" w:rsidR="00D87B1D" w:rsidRPr="00374F4A" w:rsidRDefault="00D87B1D" w:rsidP="00D87EF3">
      <w:pPr>
        <w:widowControl w:val="0"/>
        <w:jc w:val="center"/>
        <w:rPr>
          <w:rFonts w:ascii="GHEA Grapalat" w:hAnsi="GHEA Grapalat" w:cs="Sylfaen"/>
          <w:b/>
        </w:rPr>
      </w:pPr>
    </w:p>
    <w:p w14:paraId="35F94B61" w14:textId="77777777" w:rsidR="00B048B2" w:rsidRDefault="00B048B2" w:rsidP="00D87EF3">
      <w:pPr>
        <w:rPr>
          <w:rFonts w:ascii="GHEA Grapalat" w:hAnsi="GHEA Grapalat"/>
          <w:b/>
        </w:rPr>
      </w:pPr>
    </w:p>
    <w:p w14:paraId="37CD8DFF" w14:textId="77777777" w:rsidR="00B2572B" w:rsidRPr="00DC619D" w:rsidRDefault="00B2572B" w:rsidP="00D87EF3">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63CD4D98" w14:textId="680EBC1F" w:rsidR="00B2572B" w:rsidRPr="009044F1" w:rsidRDefault="00B2572B" w:rsidP="00D87EF3">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666A21" w:rsidRPr="00666A21">
        <w:rPr>
          <w:rFonts w:ascii="GHEA Grapalat" w:hAnsi="GHEA Grapalat"/>
          <w:b/>
          <w:sz w:val="24"/>
          <w:szCs w:val="24"/>
        </w:rPr>
        <w:t xml:space="preserve">запрос </w:t>
      </w:r>
      <w:proofErr w:type="spellStart"/>
      <w:r w:rsidR="00666A21" w:rsidRPr="00666A21">
        <w:rPr>
          <w:rFonts w:ascii="GHEA Grapalat" w:hAnsi="GHEA Grapalat"/>
          <w:b/>
          <w:sz w:val="24"/>
          <w:szCs w:val="24"/>
        </w:rPr>
        <w:t>катировок</w:t>
      </w:r>
      <w:proofErr w:type="spellEnd"/>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BE10EE">
        <w:rPr>
          <w:rFonts w:ascii="GHEA Grapalat" w:hAnsi="GHEA Grapalat"/>
          <w:b/>
          <w:sz w:val="24"/>
          <w:szCs w:val="24"/>
        </w:rPr>
        <w:t>KEAP- GHATsDzB-MAQ-22/06</w:t>
      </w:r>
      <w:r w:rsidR="006132ED">
        <w:rPr>
          <w:rFonts w:ascii="GHEA Grapalat" w:hAnsi="GHEA Grapalat"/>
          <w:b/>
          <w:sz w:val="24"/>
          <w:szCs w:val="24"/>
        </w:rPr>
        <w:t>"</w:t>
      </w:r>
      <w:r w:rsidR="00DC619D">
        <w:rPr>
          <w:rStyle w:val="af6"/>
          <w:rFonts w:ascii="GHEA Grapalat" w:hAnsi="GHEA Grapalat"/>
          <w:b/>
          <w:sz w:val="24"/>
          <w:szCs w:val="24"/>
        </w:rPr>
        <w:footnoteReference w:customMarkFollows="1" w:id="3"/>
        <w:t>*</w:t>
      </w:r>
    </w:p>
    <w:p w14:paraId="5626B7E1" w14:textId="77777777" w:rsidR="00B2572B" w:rsidRPr="009044F1" w:rsidRDefault="00B2572B" w:rsidP="00D87EF3">
      <w:pPr>
        <w:widowControl w:val="0"/>
        <w:ind w:firstLine="567"/>
        <w:jc w:val="center"/>
        <w:rPr>
          <w:rFonts w:ascii="GHEA Grapalat" w:hAnsi="GHEA Grapalat"/>
        </w:rPr>
      </w:pPr>
    </w:p>
    <w:p w14:paraId="26690FA7" w14:textId="77777777" w:rsidR="00B2572B" w:rsidRPr="009044F1" w:rsidRDefault="00B2572B" w:rsidP="00D87EF3">
      <w:pPr>
        <w:widowControl w:val="0"/>
        <w:ind w:left="-66"/>
        <w:jc w:val="center"/>
        <w:rPr>
          <w:rFonts w:ascii="GHEA Grapalat" w:hAnsi="GHEA Grapalat"/>
          <w:b/>
        </w:rPr>
      </w:pPr>
      <w:r w:rsidRPr="009044F1">
        <w:rPr>
          <w:rFonts w:ascii="GHEA Grapalat" w:hAnsi="GHEA Grapalat"/>
          <w:b/>
        </w:rPr>
        <w:t>ЦЕНОВОЕ ПРЕДЛОЖЕНИЕ</w:t>
      </w:r>
    </w:p>
    <w:p w14:paraId="278A3623" w14:textId="77777777" w:rsidR="00B2572B" w:rsidRPr="009044F1" w:rsidRDefault="00B2572B" w:rsidP="00D87EF3">
      <w:pPr>
        <w:widowControl w:val="0"/>
        <w:ind w:firstLine="567"/>
        <w:jc w:val="center"/>
        <w:rPr>
          <w:rFonts w:ascii="GHEA Grapalat" w:hAnsi="GHEA Grapalat"/>
        </w:rPr>
      </w:pPr>
    </w:p>
    <w:p w14:paraId="7C4BA697" w14:textId="65244DC4" w:rsidR="005744FC" w:rsidRPr="000F6C24" w:rsidRDefault="00B2572B" w:rsidP="00D87EF3">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666A21">
        <w:rPr>
          <w:rFonts w:ascii="GHEA Grapalat" w:hAnsi="GHEA Grapalat"/>
        </w:rPr>
        <w:t xml:space="preserve">запрос </w:t>
      </w:r>
      <w:proofErr w:type="spellStart"/>
      <w:r w:rsidR="00666A21">
        <w:rPr>
          <w:rFonts w:ascii="GHEA Grapalat" w:hAnsi="GHEA Grapalat"/>
        </w:rPr>
        <w:t>катировок</w:t>
      </w:r>
      <w:proofErr w:type="spellEnd"/>
      <w:r w:rsidR="00666A21">
        <w:rPr>
          <w:rFonts w:ascii="GHEA Grapalat" w:hAnsi="GHEA Grapalat"/>
        </w:rPr>
        <w:t xml:space="preserve"> </w:t>
      </w:r>
      <w:r w:rsidRPr="005744FC">
        <w:rPr>
          <w:rFonts w:ascii="GHEA Grapalat" w:hAnsi="GHEA Grapalat"/>
          <w:spacing w:val="-6"/>
        </w:rPr>
        <w:t xml:space="preserve">под кодом </w:t>
      </w:r>
      <w:r w:rsidR="006132ED">
        <w:rPr>
          <w:rFonts w:ascii="GHEA Grapalat" w:hAnsi="GHEA Grapalat"/>
          <w:spacing w:val="-6"/>
        </w:rPr>
        <w:t>"</w:t>
      </w:r>
      <w:r w:rsidR="00BE10EE">
        <w:rPr>
          <w:rFonts w:ascii="GHEA Grapalat" w:hAnsi="GHEA Grapalat"/>
          <w:spacing w:val="-6"/>
        </w:rPr>
        <w:t>KEAP- GHATsDzB-MAQ-22/06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7D42F2CD" w14:textId="77777777" w:rsidR="005646FC" w:rsidRPr="008842CE" w:rsidRDefault="005744FC" w:rsidP="00D87EF3">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C699DBC" w14:textId="77777777" w:rsidR="005646FC" w:rsidRPr="009044F1" w:rsidRDefault="005646FC" w:rsidP="00D87EF3">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AD4E121" w14:textId="77777777" w:rsidR="00B2572B" w:rsidRPr="009044F1" w:rsidRDefault="00B2572B" w:rsidP="00D87EF3">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3CD92CA" w14:textId="77777777" w:rsidR="00B2572B" w:rsidRPr="009044F1" w:rsidRDefault="005646FC" w:rsidP="00D87EF3">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14:paraId="106B8255" w14:textId="77777777" w:rsidTr="007E5696">
        <w:trPr>
          <w:trHeight w:val="916"/>
          <w:jc w:val="center"/>
        </w:trPr>
        <w:tc>
          <w:tcPr>
            <w:tcW w:w="1084" w:type="dxa"/>
            <w:tcBorders>
              <w:top w:val="single" w:sz="4" w:space="0" w:color="auto"/>
              <w:left w:val="single" w:sz="4" w:space="0" w:color="auto"/>
              <w:right w:val="single" w:sz="4" w:space="0" w:color="auto"/>
            </w:tcBorders>
            <w:vAlign w:val="center"/>
          </w:tcPr>
          <w:p w14:paraId="60854D7C" w14:textId="77777777" w:rsidR="00BD50E7" w:rsidRPr="005744FC" w:rsidRDefault="00BD50E7" w:rsidP="00D87EF3">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74FA82C8" w14:textId="77777777" w:rsidR="00BD50E7" w:rsidRPr="00423B3F" w:rsidRDefault="00BD50E7" w:rsidP="00D87EF3">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497832B5" w14:textId="77777777" w:rsidR="00BD50E7" w:rsidRPr="005744FC" w:rsidRDefault="00306C33" w:rsidP="00D87EF3">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233E33EE" w14:textId="77777777" w:rsidR="00BD50E7" w:rsidRDefault="00306C33" w:rsidP="00D87EF3">
            <w:pPr>
              <w:widowControl w:val="0"/>
              <w:jc w:val="center"/>
              <w:rPr>
                <w:rFonts w:ascii="GHEA Grapalat" w:hAnsi="GHEA Grapalat"/>
                <w:b/>
                <w:bCs/>
                <w:sz w:val="20"/>
                <w:szCs w:val="20"/>
              </w:rPr>
            </w:pPr>
            <w:r>
              <w:rPr>
                <w:rFonts w:ascii="GHEA Grapalat" w:hAnsi="GHEA Grapalat"/>
                <w:b/>
                <w:bCs/>
                <w:sz w:val="20"/>
                <w:szCs w:val="20"/>
              </w:rPr>
              <w:t>Прибыль</w:t>
            </w:r>
          </w:p>
          <w:p w14:paraId="245AF3B3" w14:textId="77777777" w:rsidR="00306C33" w:rsidRPr="005744FC" w:rsidRDefault="00306C33" w:rsidP="00D87EF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5043E362" w14:textId="77777777" w:rsidR="00BD50E7" w:rsidRPr="005744FC" w:rsidRDefault="00BD50E7" w:rsidP="00D87EF3">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5776F9C5" w14:textId="77777777" w:rsidR="00BD50E7" w:rsidRPr="005744FC" w:rsidRDefault="00BD50E7" w:rsidP="00D87EF3">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0A58EC3C" w14:textId="77777777" w:rsidR="00BD50E7" w:rsidRPr="005744FC" w:rsidRDefault="00BD50E7" w:rsidP="00D87EF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14:paraId="19F9DDD2" w14:textId="77777777"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773A3C4" w14:textId="77777777" w:rsidR="00BD50E7" w:rsidRPr="005744FC" w:rsidRDefault="00BD50E7" w:rsidP="00D87EF3">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A5E421C" w14:textId="77777777" w:rsidR="00BD50E7" w:rsidRPr="005744FC" w:rsidRDefault="00BD50E7" w:rsidP="00D87EF3">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D1B16F3" w14:textId="77777777" w:rsidR="00BD50E7" w:rsidRPr="005744FC" w:rsidRDefault="00BD50E7" w:rsidP="00D87EF3">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34C159B" w14:textId="77777777" w:rsidR="00BD50E7" w:rsidRPr="005744FC" w:rsidRDefault="00BD50E7" w:rsidP="00D87EF3">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8E5D763" w14:textId="77777777" w:rsidR="00BD50E7" w:rsidRPr="005744FC" w:rsidRDefault="00BD50E7" w:rsidP="00D87EF3">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484E960" w14:textId="77777777" w:rsidR="00BD50E7" w:rsidRPr="005744FC" w:rsidRDefault="00BD50E7" w:rsidP="00D87EF3">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14:paraId="06DA82B8"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1BF81E1" w14:textId="77777777" w:rsidR="00BD50E7" w:rsidRPr="005744FC" w:rsidRDefault="00BD50E7" w:rsidP="00D87EF3">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4AE65E3E" w14:textId="77777777" w:rsidR="00BD50E7" w:rsidRPr="005744FC" w:rsidRDefault="00BD50E7" w:rsidP="00D87EF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tcPr>
          <w:p w14:paraId="02BA51A2" w14:textId="77777777" w:rsidR="00BD50E7" w:rsidRPr="005744FC"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0DA76EA" w14:textId="77777777" w:rsidR="00BD50E7" w:rsidRPr="005744FC"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810B84B" w14:textId="77777777" w:rsidR="00BD50E7" w:rsidRPr="005744FC"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547AD216" w14:textId="77777777" w:rsidR="00BD50E7" w:rsidRPr="005744FC" w:rsidRDefault="00BD50E7" w:rsidP="00D87EF3">
            <w:pPr>
              <w:widowControl w:val="0"/>
              <w:jc w:val="center"/>
              <w:rPr>
                <w:rFonts w:ascii="GHEA Grapalat" w:hAnsi="GHEA Grapalat"/>
                <w:sz w:val="20"/>
                <w:szCs w:val="20"/>
              </w:rPr>
            </w:pPr>
          </w:p>
        </w:tc>
      </w:tr>
      <w:tr w:rsidR="00BD50E7" w:rsidRPr="005744FC" w14:paraId="3D520D51" w14:textId="77777777"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7D56F77" w14:textId="77777777" w:rsidR="00BD50E7" w:rsidRPr="005744FC" w:rsidRDefault="00BD50E7" w:rsidP="00D87EF3">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2221D890" w14:textId="77777777" w:rsidR="00BD50E7" w:rsidRPr="005744FC" w:rsidRDefault="00BD50E7" w:rsidP="00D87EF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tcPr>
          <w:p w14:paraId="077DC5DC" w14:textId="77777777" w:rsidR="00BD50E7" w:rsidRPr="005744FC"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F1C4F93" w14:textId="77777777" w:rsidR="00BD50E7" w:rsidRPr="005744FC"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C25C59E" w14:textId="77777777" w:rsidR="00BD50E7" w:rsidRPr="005744FC"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501B2B1E" w14:textId="77777777" w:rsidR="00BD50E7" w:rsidRPr="005744FC" w:rsidRDefault="00BD50E7" w:rsidP="00D87EF3">
            <w:pPr>
              <w:widowControl w:val="0"/>
              <w:rPr>
                <w:rFonts w:ascii="GHEA Grapalat" w:hAnsi="GHEA Grapalat"/>
                <w:sz w:val="20"/>
                <w:szCs w:val="20"/>
              </w:rPr>
            </w:pPr>
          </w:p>
        </w:tc>
      </w:tr>
      <w:tr w:rsidR="00BD50E7" w:rsidRPr="005744FC" w14:paraId="423F5CC4"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FD5BA17" w14:textId="77777777" w:rsidR="00BD50E7" w:rsidRPr="005744FC" w:rsidRDefault="00BD50E7" w:rsidP="00D87EF3">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1550B9C8" w14:textId="77777777" w:rsidR="00BD50E7" w:rsidRPr="005744FC" w:rsidRDefault="00BD50E7" w:rsidP="00D87EF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tcPr>
          <w:p w14:paraId="54F3F4B0" w14:textId="77777777" w:rsidR="00BD50E7" w:rsidRPr="005744FC"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DFEE545" w14:textId="77777777" w:rsidR="00BD50E7" w:rsidRPr="005744FC"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6AE6009" w14:textId="77777777" w:rsidR="00BD50E7" w:rsidRPr="005744FC"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0AA6F631" w14:textId="77777777" w:rsidR="00BD50E7" w:rsidRPr="005744FC" w:rsidRDefault="00BD50E7" w:rsidP="00D87EF3">
            <w:pPr>
              <w:widowControl w:val="0"/>
              <w:jc w:val="center"/>
              <w:rPr>
                <w:rFonts w:ascii="GHEA Grapalat" w:hAnsi="GHEA Grapalat"/>
                <w:sz w:val="20"/>
                <w:szCs w:val="20"/>
              </w:rPr>
            </w:pPr>
          </w:p>
        </w:tc>
      </w:tr>
      <w:tr w:rsidR="00BD50E7" w:rsidRPr="005744FC" w14:paraId="65E6EB12"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3D69011" w14:textId="77777777" w:rsidR="00BD50E7" w:rsidRPr="005744FC" w:rsidRDefault="00BD50E7" w:rsidP="00D87EF3">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9618CE2" w14:textId="77777777" w:rsidR="00BD50E7" w:rsidRPr="005744FC" w:rsidRDefault="00BD50E7" w:rsidP="00D87EF3">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1E667021" w14:textId="77777777" w:rsidR="00BD50E7" w:rsidRPr="005744FC"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E8540A" w14:textId="77777777" w:rsidR="00BD50E7" w:rsidRPr="005744FC"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DECEA5D" w14:textId="77777777" w:rsidR="00BD50E7" w:rsidRPr="005744FC"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24E7A663" w14:textId="77777777" w:rsidR="00BD50E7" w:rsidRPr="005744FC" w:rsidRDefault="00BD50E7" w:rsidP="00D87EF3">
            <w:pPr>
              <w:widowControl w:val="0"/>
              <w:jc w:val="center"/>
              <w:rPr>
                <w:rFonts w:ascii="GHEA Grapalat" w:hAnsi="GHEA Grapalat"/>
                <w:sz w:val="20"/>
                <w:szCs w:val="20"/>
              </w:rPr>
            </w:pPr>
          </w:p>
        </w:tc>
      </w:tr>
      <w:tr w:rsidR="00BD50E7" w:rsidRPr="005744FC" w14:paraId="15E6B29B" w14:textId="77777777"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6D4F9D6" w14:textId="77777777" w:rsidR="00BD50E7" w:rsidRPr="005744FC" w:rsidRDefault="00BD50E7" w:rsidP="00D87EF3">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38180F4" w14:textId="77777777" w:rsidR="00BD50E7" w:rsidRPr="005744FC" w:rsidRDefault="00BD50E7" w:rsidP="00D87EF3">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A3CCDEE" w14:textId="77777777" w:rsidR="00BD50E7" w:rsidRPr="005744FC"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9B513A1" w14:textId="77777777" w:rsidR="00BD50E7" w:rsidRPr="005744FC"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2BEDE1A" w14:textId="77777777" w:rsidR="00BD50E7" w:rsidRPr="005744FC"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vAlign w:val="center"/>
          </w:tcPr>
          <w:p w14:paraId="1F5B8AC0" w14:textId="77777777" w:rsidR="00BD50E7" w:rsidRPr="005744FC" w:rsidRDefault="00BD50E7" w:rsidP="00D87EF3">
            <w:pPr>
              <w:widowControl w:val="0"/>
              <w:jc w:val="center"/>
              <w:rPr>
                <w:rFonts w:ascii="GHEA Grapalat" w:hAnsi="GHEA Grapalat"/>
                <w:sz w:val="20"/>
                <w:szCs w:val="20"/>
              </w:rPr>
            </w:pPr>
          </w:p>
        </w:tc>
      </w:tr>
    </w:tbl>
    <w:p w14:paraId="4E5EA964" w14:textId="77777777" w:rsidR="00374F4A" w:rsidRPr="00DD2B43" w:rsidRDefault="00374F4A" w:rsidP="00D87EF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0954D4D" w14:textId="77777777" w:rsidR="00374F4A" w:rsidRPr="00567D3B" w:rsidRDefault="00374F4A" w:rsidP="00D87EF3">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AC35300" w14:textId="77777777" w:rsidR="00DC619D" w:rsidRPr="00D3436F" w:rsidRDefault="00DC619D" w:rsidP="00D87EF3">
      <w:pPr>
        <w:widowControl w:val="0"/>
        <w:jc w:val="both"/>
        <w:rPr>
          <w:rFonts w:ascii="GHEA Grapalat" w:hAnsi="GHEA Grapalat"/>
          <w:lang w:val="es-ES"/>
        </w:rPr>
      </w:pPr>
    </w:p>
    <w:p w14:paraId="5253DA2D" w14:textId="77777777" w:rsidR="00B2572B" w:rsidRPr="000F6C24" w:rsidRDefault="00B2572B" w:rsidP="00D87EF3">
      <w:pPr>
        <w:widowControl w:val="0"/>
        <w:jc w:val="right"/>
        <w:rPr>
          <w:rFonts w:ascii="GHEA Grapalat" w:hAnsi="GHEA Grapalat"/>
        </w:rPr>
      </w:pPr>
      <w:r w:rsidRPr="009044F1">
        <w:rPr>
          <w:rFonts w:ascii="GHEA Grapalat" w:hAnsi="GHEA Grapalat"/>
        </w:rPr>
        <w:t>М. П.</w:t>
      </w:r>
    </w:p>
    <w:p w14:paraId="75E5CC82" w14:textId="77777777" w:rsidR="00B217BB" w:rsidRDefault="00B217BB" w:rsidP="00D87EF3">
      <w:pPr>
        <w:rPr>
          <w:rFonts w:ascii="GHEA Grapalat" w:hAnsi="GHEA Grapalat"/>
          <w:b/>
        </w:rPr>
      </w:pPr>
      <w:r>
        <w:rPr>
          <w:rFonts w:ascii="GHEA Grapalat" w:hAnsi="GHEA Grapalat"/>
          <w:b/>
        </w:rPr>
        <w:br w:type="page"/>
      </w:r>
    </w:p>
    <w:p w14:paraId="1FF052F5" w14:textId="77777777" w:rsidR="00CF2692" w:rsidRPr="00B138F3" w:rsidRDefault="00CF2692" w:rsidP="00D87EF3">
      <w:pPr>
        <w:widowControl w:val="0"/>
        <w:ind w:left="567" w:right="565"/>
        <w:jc w:val="center"/>
        <w:rPr>
          <w:rFonts w:ascii="GHEA Grapalat" w:hAnsi="GHEA Grapalat"/>
          <w:b/>
        </w:rPr>
      </w:pPr>
    </w:p>
    <w:p w14:paraId="61AB341A" w14:textId="77777777" w:rsidR="009B7A85" w:rsidRDefault="009B7A85" w:rsidP="00D87EF3">
      <w:pPr>
        <w:widowControl w:val="0"/>
        <w:ind w:firstLine="567"/>
        <w:jc w:val="right"/>
        <w:rPr>
          <w:rFonts w:ascii="GHEA Grapalat" w:hAnsi="GHEA Grapalat"/>
          <w:b/>
        </w:rPr>
      </w:pPr>
    </w:p>
    <w:p w14:paraId="29FD2CEB" w14:textId="7B02DEC4" w:rsidR="003D2FE2" w:rsidRPr="00B138F3" w:rsidRDefault="003D2FE2" w:rsidP="00D87EF3">
      <w:pPr>
        <w:widowControl w:val="0"/>
        <w:jc w:val="right"/>
        <w:rPr>
          <w:rFonts w:ascii="GHEA Grapalat" w:hAnsi="GHEA Grapalat" w:cs="GHEA Grapalat"/>
          <w:i/>
          <w:sz w:val="22"/>
          <w:szCs w:val="22"/>
        </w:rPr>
      </w:pPr>
      <w:r w:rsidRPr="00B138F3">
        <w:rPr>
          <w:rFonts w:ascii="GHEA Grapalat" w:hAnsi="GHEA Grapalat"/>
          <w:i/>
          <w:sz w:val="22"/>
          <w:szCs w:val="22"/>
        </w:rPr>
        <w:t xml:space="preserve">Приложение № </w:t>
      </w:r>
      <w:r w:rsidR="0025715C" w:rsidRPr="00666A21">
        <w:rPr>
          <w:rFonts w:ascii="GHEA Grapalat" w:hAnsi="GHEA Grapalat"/>
          <w:i/>
          <w:sz w:val="22"/>
          <w:szCs w:val="22"/>
        </w:rPr>
        <w:t>3</w:t>
      </w:r>
      <w:r w:rsidRPr="00B138F3">
        <w:rPr>
          <w:rFonts w:ascii="GHEA Grapalat" w:hAnsi="GHEA Grapalat"/>
          <w:i/>
          <w:sz w:val="22"/>
          <w:szCs w:val="22"/>
        </w:rPr>
        <w:t>.1</w:t>
      </w:r>
    </w:p>
    <w:p w14:paraId="70B0F096" w14:textId="69EC425E" w:rsidR="003D2FE2" w:rsidRPr="00B138F3" w:rsidRDefault="003D2FE2" w:rsidP="00D87EF3">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666A21" w:rsidRPr="00666A21">
        <w:rPr>
          <w:rFonts w:ascii="GHEA Grapalat" w:hAnsi="GHEA Grapalat"/>
          <w:b/>
        </w:rPr>
        <w:t xml:space="preserve">запрос </w:t>
      </w:r>
      <w:proofErr w:type="spellStart"/>
      <w:r w:rsidR="00666A21" w:rsidRPr="00666A21">
        <w:rPr>
          <w:rFonts w:ascii="GHEA Grapalat" w:hAnsi="GHEA Grapalat"/>
          <w:b/>
        </w:rPr>
        <w:t>катировок</w:t>
      </w:r>
      <w:proofErr w:type="spellEnd"/>
      <w:r w:rsidRPr="00B138F3">
        <w:rPr>
          <w:rFonts w:ascii="GHEA Grapalat" w:hAnsi="GHEA Grapalat" w:cs="GHEA Grapalat"/>
          <w:i/>
          <w:sz w:val="22"/>
          <w:szCs w:val="22"/>
        </w:rPr>
        <w:br/>
      </w:r>
      <w:r w:rsidRPr="00B138F3">
        <w:rPr>
          <w:rFonts w:ascii="GHEA Grapalat" w:hAnsi="GHEA Grapalat"/>
          <w:i/>
          <w:sz w:val="22"/>
          <w:szCs w:val="22"/>
        </w:rPr>
        <w:t>под кодом "</w:t>
      </w:r>
      <w:r w:rsidR="00BE10EE">
        <w:rPr>
          <w:rFonts w:ascii="GHEA Grapalat" w:hAnsi="GHEA Grapalat"/>
          <w:i/>
          <w:sz w:val="22"/>
          <w:szCs w:val="22"/>
        </w:rPr>
        <w:t>KEAP- GHATsDzB-MAQ-22/06</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5"/>
        <w:t>*</w:t>
      </w:r>
    </w:p>
    <w:p w14:paraId="4F0A93B1" w14:textId="77777777" w:rsidR="003D2FE2" w:rsidRPr="00B138F3" w:rsidRDefault="003D2FE2" w:rsidP="00D87EF3">
      <w:pPr>
        <w:widowControl w:val="0"/>
        <w:jc w:val="center"/>
        <w:rPr>
          <w:rFonts w:ascii="GHEA Grapalat" w:hAnsi="GHEA Grapalat"/>
          <w:b/>
          <w:sz w:val="22"/>
          <w:szCs w:val="22"/>
        </w:rPr>
      </w:pPr>
    </w:p>
    <w:p w14:paraId="63D0C809" w14:textId="77777777" w:rsidR="003D2FE2" w:rsidRPr="00B138F3" w:rsidRDefault="003D2FE2" w:rsidP="00D87EF3">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B970032" w14:textId="77777777" w:rsidR="003D2FE2" w:rsidRPr="00B138F3" w:rsidRDefault="003D2FE2" w:rsidP="00D87EF3">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3F07784" w14:textId="77777777" w:rsidTr="00B932B8">
        <w:tc>
          <w:tcPr>
            <w:tcW w:w="4786" w:type="dxa"/>
          </w:tcPr>
          <w:p w14:paraId="4AEF72D4" w14:textId="77777777" w:rsidR="003D2FE2" w:rsidRPr="00B138F3" w:rsidRDefault="003D2FE2" w:rsidP="00D87EF3">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F1501BC" w14:textId="77777777" w:rsidR="003D2FE2" w:rsidRPr="00B138F3" w:rsidRDefault="003D2FE2" w:rsidP="00D87EF3">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14:paraId="7B25E435" w14:textId="77777777" w:rsidR="003D2FE2" w:rsidRPr="00B138F3" w:rsidRDefault="003D2FE2" w:rsidP="00D87EF3">
      <w:pPr>
        <w:widowControl w:val="0"/>
        <w:rPr>
          <w:rFonts w:ascii="GHEA Grapalat" w:hAnsi="GHEA Grapalat" w:cs="GHEA Grapalat"/>
          <w:b/>
          <w:sz w:val="22"/>
          <w:szCs w:val="22"/>
        </w:rPr>
      </w:pPr>
    </w:p>
    <w:p w14:paraId="77B0BC9D" w14:textId="77777777" w:rsidR="003D2FE2" w:rsidRPr="00B138F3" w:rsidRDefault="003D2FE2" w:rsidP="00D87EF3">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240BA83" w14:textId="77777777" w:rsidR="003D2FE2" w:rsidRPr="00B138F3" w:rsidRDefault="003D2FE2" w:rsidP="00D87EF3">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8400796" w14:textId="77777777" w:rsidR="003D2FE2" w:rsidRPr="00B138F3" w:rsidRDefault="003D2FE2" w:rsidP="00D87EF3">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B6FD0B8" w14:textId="77777777" w:rsidR="003D2FE2" w:rsidRPr="00B138F3" w:rsidRDefault="003D2FE2" w:rsidP="00D87EF3">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BA70AC5" w14:textId="77777777" w:rsidR="003D2FE2" w:rsidRPr="00B138F3" w:rsidRDefault="003D2FE2" w:rsidP="00D87EF3">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254FF03" w14:textId="77777777" w:rsidR="003D2FE2" w:rsidRPr="00B138F3" w:rsidRDefault="003D2FE2" w:rsidP="00D87EF3">
      <w:pPr>
        <w:widowControl w:val="0"/>
        <w:ind w:firstLine="709"/>
        <w:jc w:val="both"/>
        <w:rPr>
          <w:rFonts w:ascii="GHEA Grapalat" w:hAnsi="GHEA Grapalat" w:cs="GHEA Grapalat"/>
          <w:sz w:val="22"/>
          <w:szCs w:val="22"/>
        </w:rPr>
      </w:pPr>
    </w:p>
    <w:p w14:paraId="61C7C897" w14:textId="77777777" w:rsidR="003D2FE2" w:rsidRPr="00B138F3" w:rsidRDefault="003D2FE2" w:rsidP="00D87EF3">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83060CD" w14:textId="4E639EE2" w:rsidR="003D2FE2" w:rsidRPr="0025715C" w:rsidRDefault="003D2FE2" w:rsidP="0025715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BE33AC">
        <w:rPr>
          <w:rFonts w:ascii="GHEA Grapalat" w:hAnsi="GHEA Grapalat"/>
          <w:b/>
        </w:rPr>
        <w:t>“ ПОЛИКЛИНИКА ИМЕНИ КАРЛЕНА ЕСАЯНА» ГЗАО</w:t>
      </w:r>
      <w:r w:rsidR="0025715C"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25715C">
        <w:rPr>
          <w:rFonts w:ascii="GHEA Grapalat" w:hAnsi="GHEA Grapalat"/>
        </w:rPr>
        <w:t>"</w:t>
      </w:r>
      <w:r w:rsidR="00BE10EE">
        <w:rPr>
          <w:rFonts w:ascii="GHEA Grapalat" w:hAnsi="GHEA Grapalat"/>
          <w:b/>
        </w:rPr>
        <w:t>KEAP- GHATsDzB-MAQ-22/06</w:t>
      </w:r>
      <w:r w:rsidR="0025715C">
        <w:rPr>
          <w:rFonts w:ascii="GHEA Grapalat" w:hAnsi="GHEA Grapalat"/>
          <w:b/>
        </w:rPr>
        <w:t>"</w:t>
      </w:r>
      <w:r w:rsidRPr="00B138F3">
        <w:rPr>
          <w:rFonts w:ascii="GHEA Grapalat" w:hAnsi="GHEA Grapalat"/>
          <w:sz w:val="22"/>
          <w:szCs w:val="22"/>
        </w:rPr>
        <w:t>.</w:t>
      </w:r>
    </w:p>
    <w:p w14:paraId="3FB4A676" w14:textId="77777777" w:rsidR="003D2FE2" w:rsidRPr="00B138F3" w:rsidRDefault="003D2FE2" w:rsidP="00D87EF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062C567"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383BAD4D"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474353E"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92B764C"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366153A"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E49472F"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C3CAC51"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Pr="00B138F3">
        <w:rPr>
          <w:rFonts w:ascii="GHEA Grapalat" w:hAnsi="GHEA Grapalat"/>
          <w:sz w:val="22"/>
          <w:szCs w:val="22"/>
        </w:rPr>
        <w:lastRenderedPageBreak/>
        <w:t>Банк-плательщик на электронных носителях, а также в распечатанных с них бумажных вариантах.</w:t>
      </w:r>
    </w:p>
    <w:p w14:paraId="4EAB7BE3"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3BC92DA"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45A7171"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BEB106"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A9A1D20" w14:textId="77777777" w:rsidR="003D2FE2" w:rsidRPr="00B138F3" w:rsidRDefault="003D2FE2" w:rsidP="00D87EF3">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355C4ED6" w14:textId="77777777" w:rsidR="003D2FE2" w:rsidRPr="00B138F3" w:rsidRDefault="003D2FE2" w:rsidP="00D87EF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af6"/>
          <w:rFonts w:ascii="GHEA Grapalat" w:hAnsi="GHEA Grapalat"/>
          <w:sz w:val="22"/>
          <w:szCs w:val="22"/>
        </w:rPr>
        <w:footnoteReference w:customMarkFollows="1" w:id="7"/>
        <w:t>**</w:t>
      </w:r>
    </w:p>
    <w:p w14:paraId="31492509"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E1E9413" w14:textId="77777777" w:rsidR="003D2FE2" w:rsidRPr="00B138F3"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6237385" w14:textId="77777777" w:rsidR="003D2FE2" w:rsidRPr="00B138F3" w:rsidDel="00A13215" w:rsidRDefault="003D2FE2" w:rsidP="00D87EF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9138E42" w14:textId="77777777" w:rsidR="003D2FE2" w:rsidRPr="00B138F3" w:rsidRDefault="003D2FE2" w:rsidP="00D87EF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4544C1" w14:textId="77777777" w:rsidR="003D2FE2" w:rsidRPr="00B138F3" w:rsidRDefault="003D2FE2" w:rsidP="00D87EF3">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26B8497" w14:textId="77777777" w:rsidR="003D2FE2" w:rsidRPr="00B138F3" w:rsidRDefault="003D2FE2" w:rsidP="00D87EF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1CA8506" w14:textId="77777777" w:rsidR="003D2FE2" w:rsidRPr="00B138F3" w:rsidRDefault="003D2FE2" w:rsidP="00D87EF3">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15E0DDE" w14:textId="77777777" w:rsidR="003D2FE2" w:rsidRPr="00B138F3" w:rsidRDefault="003D2FE2" w:rsidP="00D87EF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04703EC" w14:textId="77777777" w:rsidR="003D2FE2" w:rsidRPr="00B138F3" w:rsidRDefault="003D2FE2" w:rsidP="00D87EF3">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F6E3B63" w14:textId="77777777" w:rsidR="003D2FE2" w:rsidRPr="00B138F3" w:rsidRDefault="003D2FE2" w:rsidP="00D87EF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2E9502F" w14:textId="77777777" w:rsidR="003D2FE2" w:rsidRPr="00B138F3" w:rsidRDefault="003D2FE2" w:rsidP="00D87EF3">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BB5E16F" w14:textId="77777777" w:rsidR="003D2FE2" w:rsidRPr="00B138F3" w:rsidRDefault="003D2FE2" w:rsidP="00D87EF3">
      <w:pPr>
        <w:widowControl w:val="0"/>
        <w:jc w:val="right"/>
        <w:rPr>
          <w:rFonts w:ascii="GHEA Grapalat" w:hAnsi="GHEA Grapalat"/>
          <w:sz w:val="22"/>
          <w:szCs w:val="22"/>
        </w:rPr>
      </w:pPr>
    </w:p>
    <w:p w14:paraId="5B96284E" w14:textId="77777777" w:rsidR="003D2FE2" w:rsidRPr="00B138F3" w:rsidRDefault="003D2FE2" w:rsidP="00D87EF3">
      <w:pPr>
        <w:widowControl w:val="0"/>
        <w:jc w:val="right"/>
        <w:rPr>
          <w:rFonts w:ascii="GHEA Grapalat" w:hAnsi="GHEA Grapalat"/>
          <w:sz w:val="22"/>
          <w:szCs w:val="22"/>
        </w:rPr>
      </w:pPr>
      <w:r w:rsidRPr="00B138F3">
        <w:rPr>
          <w:rFonts w:ascii="GHEA Grapalat" w:hAnsi="GHEA Grapalat"/>
          <w:sz w:val="22"/>
          <w:szCs w:val="22"/>
        </w:rPr>
        <w:t>М. П.</w:t>
      </w:r>
    </w:p>
    <w:p w14:paraId="2A950F08" w14:textId="77777777" w:rsidR="003D2FE2" w:rsidRPr="00B138F3" w:rsidRDefault="003D2FE2" w:rsidP="00D87EF3">
      <w:pPr>
        <w:widowControl w:val="0"/>
        <w:jc w:val="both"/>
        <w:rPr>
          <w:rFonts w:ascii="GHEA Grapalat" w:hAnsi="GHEA Grapalat"/>
          <w:sz w:val="22"/>
          <w:szCs w:val="22"/>
        </w:rPr>
      </w:pPr>
      <w:r w:rsidRPr="00B138F3">
        <w:rPr>
          <w:rFonts w:ascii="GHEA Grapalat" w:hAnsi="GHEA Grapalat"/>
          <w:sz w:val="22"/>
          <w:szCs w:val="22"/>
        </w:rPr>
        <w:t>День/месяц/год</w:t>
      </w:r>
    </w:p>
    <w:p w14:paraId="336E5F74" w14:textId="77777777" w:rsidR="003D2FE2" w:rsidRPr="00B138F3" w:rsidRDefault="003D2FE2" w:rsidP="00D87EF3">
      <w:pPr>
        <w:widowControl w:val="0"/>
        <w:jc w:val="both"/>
        <w:rPr>
          <w:rFonts w:ascii="GHEA Grapalat" w:hAnsi="GHEA Grapalat"/>
          <w:sz w:val="22"/>
          <w:szCs w:val="22"/>
        </w:rPr>
      </w:pPr>
    </w:p>
    <w:p w14:paraId="10688B97" w14:textId="77777777" w:rsidR="00E752B6" w:rsidRDefault="00E752B6" w:rsidP="00D87EF3">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7B35146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BFD402" w14:textId="77777777" w:rsidR="00E752B6" w:rsidRPr="00B138F3" w:rsidRDefault="00E752B6" w:rsidP="00D87EF3">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68C4963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5BF4A1" w14:textId="77777777" w:rsidR="00E752B6" w:rsidRPr="00B138F3" w:rsidRDefault="00E752B6" w:rsidP="00D87EF3">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001034A4"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45C27" w14:textId="77777777" w:rsidR="00E752B6" w:rsidRPr="00B138F3" w:rsidRDefault="00E752B6" w:rsidP="00D87EF3">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4D32816D"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01D58"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6E998E2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C0C88"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04CEC3A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F04D36"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333C05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5F2C"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543023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7EEDB"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5715C" w:rsidRPr="00B138F3" w14:paraId="1DE00172" w14:textId="77777777"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56B94D86" w14:textId="0EF7BDFF" w:rsidR="0025715C" w:rsidRPr="00B138F3" w:rsidRDefault="0025715C" w:rsidP="0025715C">
            <w:pPr>
              <w:widowControl w:val="0"/>
              <w:tabs>
                <w:tab w:val="left" w:pos="855"/>
              </w:tabs>
              <w:ind w:left="360"/>
              <w:rPr>
                <w:rFonts w:ascii="GHEA Grapalat" w:hAnsi="GHEA Grapalat"/>
              </w:rPr>
            </w:pPr>
            <w:r w:rsidRPr="0025715C">
              <w:rPr>
                <w:rFonts w:ascii="GHEA Grapalat" w:hAnsi="GHEA Grapalat"/>
              </w:rPr>
              <w:t>9.</w:t>
            </w:r>
            <w:r w:rsidRPr="0025715C">
              <w:rPr>
                <w:rFonts w:ascii="GHEA Grapalat" w:hAnsi="GHEA Grapalat"/>
              </w:rPr>
              <w:tab/>
              <w:t xml:space="preserve">Наименование, или имя, фамилия бенефициара: </w:t>
            </w:r>
            <w:r w:rsidR="00BE33AC">
              <w:rPr>
                <w:rFonts w:ascii="GHEA Grapalat" w:hAnsi="GHEA Grapalat"/>
              </w:rPr>
              <w:t>“ ПОЛИКЛИНИКА ИМЕНИ КАРЛЕНА ЕСАЯНА» ГЗАО</w:t>
            </w:r>
          </w:p>
        </w:tc>
      </w:tr>
      <w:tr w:rsidR="0025715C" w:rsidRPr="00B138F3" w14:paraId="78F4A377" w14:textId="77777777"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5A43E3E" w14:textId="27D9FE36" w:rsidR="0025715C" w:rsidRPr="00B138F3" w:rsidRDefault="0025715C" w:rsidP="0025715C">
            <w:pPr>
              <w:widowControl w:val="0"/>
              <w:tabs>
                <w:tab w:val="left" w:pos="855"/>
              </w:tabs>
              <w:ind w:left="360"/>
              <w:rPr>
                <w:rFonts w:ascii="GHEA Grapalat" w:hAnsi="GHEA Grapalat"/>
              </w:rPr>
            </w:pPr>
            <w:r w:rsidRPr="0025715C">
              <w:rPr>
                <w:rFonts w:ascii="GHEA Grapalat" w:hAnsi="GHEA Grapalat"/>
              </w:rPr>
              <w:t>10.</w:t>
            </w:r>
            <w:r w:rsidRPr="0025715C">
              <w:rPr>
                <w:rFonts w:ascii="GHEA Grapalat" w:hAnsi="GHEA Grapalat"/>
              </w:rPr>
              <w:tab/>
              <w:t>НЗОУ бенефициара (не заполняется)</w:t>
            </w:r>
          </w:p>
        </w:tc>
      </w:tr>
      <w:tr w:rsidR="0025715C" w:rsidRPr="00B138F3" w14:paraId="3AC9EB1A" w14:textId="77777777" w:rsidTr="0025715C">
        <w:trPr>
          <w:trHeight w:val="503"/>
        </w:trPr>
        <w:tc>
          <w:tcPr>
            <w:tcW w:w="10980" w:type="dxa"/>
            <w:gridSpan w:val="2"/>
            <w:tcBorders>
              <w:top w:val="single" w:sz="4" w:space="0" w:color="auto"/>
              <w:left w:val="single" w:sz="4" w:space="0" w:color="auto"/>
              <w:bottom w:val="single" w:sz="4" w:space="0" w:color="auto"/>
              <w:right w:val="single" w:sz="4" w:space="0" w:color="000000"/>
            </w:tcBorders>
            <w:noWrap/>
          </w:tcPr>
          <w:p w14:paraId="5C300F5B" w14:textId="465D0126" w:rsidR="0025715C" w:rsidRPr="00B138F3" w:rsidRDefault="0025715C" w:rsidP="0025715C">
            <w:pPr>
              <w:widowControl w:val="0"/>
              <w:tabs>
                <w:tab w:val="left" w:pos="855"/>
              </w:tabs>
              <w:ind w:left="360"/>
              <w:rPr>
                <w:rFonts w:ascii="GHEA Grapalat" w:hAnsi="GHEA Grapalat"/>
              </w:rPr>
            </w:pPr>
            <w:r w:rsidRPr="0025715C">
              <w:rPr>
                <w:rFonts w:ascii="GHEA Grapalat" w:hAnsi="GHEA Grapalat"/>
              </w:rPr>
              <w:t>11.</w:t>
            </w:r>
            <w:r w:rsidRPr="0025715C">
              <w:rPr>
                <w:rFonts w:ascii="GHEA Grapalat" w:hAnsi="GHEA Grapalat"/>
              </w:rPr>
              <w:tab/>
              <w:t>УНН бенефициара: 00117375</w:t>
            </w:r>
          </w:p>
        </w:tc>
      </w:tr>
      <w:tr w:rsidR="0025715C" w:rsidRPr="00B138F3" w14:paraId="7D7E3D74" w14:textId="77777777" w:rsidTr="00BE33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F4D2480" w14:textId="51A7E9C6" w:rsidR="0025715C" w:rsidRPr="0025715C" w:rsidRDefault="0025715C" w:rsidP="0025715C">
            <w:pPr>
              <w:widowControl w:val="0"/>
              <w:tabs>
                <w:tab w:val="left" w:pos="855"/>
              </w:tabs>
              <w:ind w:left="360"/>
              <w:rPr>
                <w:rFonts w:ascii="GHEA Grapalat" w:hAnsi="GHEA Grapalat"/>
              </w:rPr>
            </w:pPr>
            <w:r w:rsidRPr="0025715C">
              <w:rPr>
                <w:rFonts w:ascii="GHEA Grapalat" w:hAnsi="GHEA Grapalat"/>
              </w:rPr>
              <w:t>12.</w:t>
            </w:r>
            <w:r w:rsidRPr="0025715C">
              <w:rPr>
                <w:rFonts w:ascii="GHEA Grapalat" w:hAnsi="GHEA Grapalat"/>
              </w:rPr>
              <w:tab/>
              <w:t xml:space="preserve">Обслуживающая бенефициара Финансовая организация (банк): </w:t>
            </w:r>
            <w:r>
              <w:rPr>
                <w:rFonts w:ascii="GHEA Grapalat" w:hAnsi="GHEA Grapalat"/>
              </w:rPr>
              <w:t xml:space="preserve">казначейство </w:t>
            </w:r>
            <w:r w:rsidRPr="0025715C">
              <w:rPr>
                <w:rFonts w:ascii="GHEA Grapalat" w:hAnsi="GHEA Grapalat"/>
              </w:rPr>
              <w:t>1</w:t>
            </w:r>
            <w:r>
              <w:rPr>
                <w:rFonts w:ascii="GHEA Grapalat" w:hAnsi="GHEA Grapalat"/>
              </w:rPr>
              <w:t xml:space="preserve"> МФ РА</w:t>
            </w:r>
          </w:p>
        </w:tc>
      </w:tr>
      <w:tr w:rsidR="0025715C" w:rsidRPr="00B138F3" w14:paraId="3643BBCD" w14:textId="77777777" w:rsidTr="00BE33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F088E30" w14:textId="214789B3" w:rsidR="0025715C" w:rsidRPr="00B138F3" w:rsidRDefault="0025715C" w:rsidP="0025715C">
            <w:pPr>
              <w:widowControl w:val="0"/>
              <w:tabs>
                <w:tab w:val="left" w:pos="855"/>
              </w:tabs>
              <w:ind w:left="360"/>
              <w:rPr>
                <w:rFonts w:ascii="GHEA Grapalat" w:hAnsi="GHEA Grapalat"/>
              </w:rPr>
            </w:pPr>
            <w:r w:rsidRPr="0025715C">
              <w:rPr>
                <w:rFonts w:ascii="GHEA Grapalat" w:hAnsi="GHEA Grapalat"/>
              </w:rPr>
              <w:t>13.</w:t>
            </w:r>
            <w:r w:rsidRPr="0025715C">
              <w:rPr>
                <w:rFonts w:ascii="GHEA Grapalat" w:hAnsi="GHEA Grapalat"/>
              </w:rPr>
              <w:tab/>
              <w:t>Номер счета бенефициара (</w:t>
            </w:r>
            <w:proofErr w:type="spellStart"/>
            <w:proofErr w:type="gramStart"/>
            <w:r w:rsidRPr="0025715C">
              <w:rPr>
                <w:rFonts w:ascii="GHEA Grapalat" w:hAnsi="GHEA Grapalat"/>
              </w:rPr>
              <w:t>сч</w:t>
            </w:r>
            <w:proofErr w:type="spellEnd"/>
            <w:r w:rsidRPr="0025715C">
              <w:rPr>
                <w:rFonts w:ascii="GHEA Grapalat" w:hAnsi="GHEA Grapalat"/>
              </w:rPr>
              <w:t>.№</w:t>
            </w:r>
            <w:proofErr w:type="gramEnd"/>
            <w:r w:rsidRPr="0025715C">
              <w:rPr>
                <w:rFonts w:ascii="GHEA Grapalat" w:hAnsi="GHEA Grapalat"/>
              </w:rPr>
              <w:t xml:space="preserve">) </w:t>
            </w:r>
            <w:r>
              <w:rPr>
                <w:rFonts w:ascii="GHEA Grapalat" w:hAnsi="GHEA Grapalat" w:cs="Sylfaen"/>
                <w:sz w:val="20"/>
                <w:szCs w:val="20"/>
                <w:lang w:val="hy-AM"/>
              </w:rPr>
              <w:t>900018004664</w:t>
            </w:r>
          </w:p>
        </w:tc>
      </w:tr>
      <w:tr w:rsidR="00E752B6" w:rsidRPr="00B138F3" w14:paraId="1359E5C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8884C2"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4584AB7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D12BA7"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4478318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B3C423"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4B742BD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003F2"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3D483C6C"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2C2912D"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7748EA5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42C33E" w14:textId="77777777" w:rsidR="00E752B6" w:rsidRPr="00B138F3" w:rsidRDefault="00E752B6" w:rsidP="00D87EF3">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2A8ACC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36DD0" w14:textId="77777777" w:rsidR="00E752B6" w:rsidRPr="00B138F3" w:rsidRDefault="00E752B6" w:rsidP="00D87EF3">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03BB874F"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BF98E42" w14:textId="77777777" w:rsidR="00E752B6" w:rsidRPr="00B138F3" w:rsidRDefault="00E752B6" w:rsidP="00D87EF3">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FD361E7" w14:textId="77777777" w:rsidR="00E752B6" w:rsidRPr="00B138F3" w:rsidRDefault="00E752B6" w:rsidP="00D87EF3">
            <w:pPr>
              <w:widowControl w:val="0"/>
              <w:rPr>
                <w:rFonts w:ascii="GHEA Grapalat" w:hAnsi="GHEA Grapalat" w:cs="Sylfaen"/>
              </w:rPr>
            </w:pPr>
          </w:p>
          <w:p w14:paraId="2B5FB249" w14:textId="77777777" w:rsidR="00E752B6" w:rsidRPr="00B138F3" w:rsidRDefault="00E752B6" w:rsidP="00D87EF3">
            <w:pPr>
              <w:widowControl w:val="0"/>
              <w:jc w:val="right"/>
              <w:rPr>
                <w:rFonts w:ascii="GHEA Grapalat" w:hAnsi="GHEA Grapalat" w:cs="Tahoma"/>
              </w:rPr>
            </w:pPr>
            <w:r w:rsidRPr="00B138F3">
              <w:rPr>
                <w:rFonts w:ascii="GHEA Grapalat" w:hAnsi="GHEA Grapalat"/>
              </w:rPr>
              <w:t>/____________________/</w:t>
            </w:r>
          </w:p>
          <w:p w14:paraId="11476C6B" w14:textId="77777777" w:rsidR="00E752B6" w:rsidRPr="00B138F3" w:rsidRDefault="00E752B6" w:rsidP="00D87EF3">
            <w:pPr>
              <w:widowControl w:val="0"/>
              <w:rPr>
                <w:rFonts w:ascii="GHEA Grapalat" w:hAnsi="GHEA Grapalat" w:cs="Sylfaen"/>
              </w:rPr>
            </w:pPr>
          </w:p>
          <w:p w14:paraId="7C170CCD" w14:textId="77777777" w:rsidR="00E752B6" w:rsidRPr="00B138F3" w:rsidRDefault="00E752B6" w:rsidP="00D87EF3">
            <w:pPr>
              <w:widowControl w:val="0"/>
              <w:jc w:val="right"/>
              <w:rPr>
                <w:rFonts w:ascii="GHEA Grapalat" w:hAnsi="GHEA Grapalat" w:cs="Sylfaen"/>
              </w:rPr>
            </w:pPr>
            <w:r w:rsidRPr="00B138F3">
              <w:rPr>
                <w:rFonts w:ascii="GHEA Grapalat" w:hAnsi="GHEA Grapalat"/>
              </w:rPr>
              <w:t>/____________________/</w:t>
            </w:r>
          </w:p>
          <w:p w14:paraId="1B52FCB3" w14:textId="77777777" w:rsidR="00E752B6" w:rsidRPr="00B138F3" w:rsidRDefault="00E752B6" w:rsidP="00D87EF3">
            <w:pPr>
              <w:widowControl w:val="0"/>
              <w:rPr>
                <w:rFonts w:ascii="GHEA Grapalat" w:hAnsi="GHEA Grapalat" w:cs="Sylfaen"/>
              </w:rPr>
            </w:pPr>
          </w:p>
          <w:p w14:paraId="59B52BFA" w14:textId="77777777" w:rsidR="00E752B6" w:rsidRPr="00B138F3" w:rsidRDefault="00E752B6" w:rsidP="00D87EF3">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16650491" w14:textId="77777777" w:rsidR="00E752B6" w:rsidRPr="00B138F3" w:rsidRDefault="00E752B6" w:rsidP="00D87EF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C6CF3FC" w14:textId="77777777" w:rsidR="00E752B6" w:rsidRPr="00B138F3" w:rsidRDefault="00E752B6" w:rsidP="00D87EF3">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AD8E510" w14:textId="77777777" w:rsidR="00E752B6" w:rsidRPr="00B138F3" w:rsidRDefault="00E752B6" w:rsidP="00D87EF3">
            <w:pPr>
              <w:widowControl w:val="0"/>
              <w:rPr>
                <w:rFonts w:ascii="GHEA Grapalat" w:hAnsi="GHEA Grapalat" w:cs="Sylfaen"/>
              </w:rPr>
            </w:pPr>
          </w:p>
          <w:p w14:paraId="2DD85A79" w14:textId="77777777" w:rsidR="00E752B6" w:rsidRPr="00B138F3" w:rsidRDefault="00E752B6" w:rsidP="00D87EF3">
            <w:pPr>
              <w:widowControl w:val="0"/>
              <w:jc w:val="right"/>
              <w:rPr>
                <w:rFonts w:ascii="GHEA Grapalat" w:hAnsi="GHEA Grapalat" w:cs="Sylfaen"/>
              </w:rPr>
            </w:pPr>
            <w:r w:rsidRPr="00B138F3">
              <w:rPr>
                <w:rFonts w:ascii="GHEA Grapalat" w:hAnsi="GHEA Grapalat"/>
              </w:rPr>
              <w:t>/____________________/</w:t>
            </w:r>
          </w:p>
          <w:p w14:paraId="6013AE9E" w14:textId="77777777" w:rsidR="00E752B6" w:rsidRPr="00B138F3" w:rsidRDefault="00E752B6" w:rsidP="00D87EF3">
            <w:pPr>
              <w:widowControl w:val="0"/>
              <w:jc w:val="right"/>
              <w:rPr>
                <w:rFonts w:ascii="GHEA Grapalat" w:hAnsi="GHEA Grapalat" w:cs="Tahoma"/>
              </w:rPr>
            </w:pPr>
          </w:p>
          <w:p w14:paraId="6E1EDB5B" w14:textId="77777777" w:rsidR="00E752B6" w:rsidRPr="00B138F3" w:rsidRDefault="00E752B6" w:rsidP="00D87EF3">
            <w:pPr>
              <w:widowControl w:val="0"/>
              <w:jc w:val="right"/>
              <w:rPr>
                <w:rFonts w:ascii="GHEA Grapalat" w:hAnsi="GHEA Grapalat" w:cs="Sylfaen"/>
              </w:rPr>
            </w:pPr>
            <w:r w:rsidRPr="00B138F3">
              <w:rPr>
                <w:rFonts w:ascii="GHEA Grapalat" w:hAnsi="GHEA Grapalat"/>
              </w:rPr>
              <w:t>/____________________/</w:t>
            </w:r>
          </w:p>
          <w:p w14:paraId="30D22AD8" w14:textId="77777777" w:rsidR="00E752B6" w:rsidRPr="00B138F3" w:rsidRDefault="00E752B6" w:rsidP="00D87EF3">
            <w:pPr>
              <w:widowControl w:val="0"/>
              <w:rPr>
                <w:rFonts w:ascii="GHEA Grapalat" w:hAnsi="GHEA Grapalat" w:cs="Sylfaen"/>
              </w:rPr>
            </w:pPr>
          </w:p>
          <w:p w14:paraId="09C272D2" w14:textId="77777777" w:rsidR="00E752B6" w:rsidRPr="00B138F3" w:rsidRDefault="00E752B6" w:rsidP="00D87EF3">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52F9FDF6"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4C428AD6" w14:textId="77777777" w:rsidR="00E752B6" w:rsidRPr="00B138F3" w:rsidRDefault="00E752B6" w:rsidP="00D87EF3">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FD502DE" w14:textId="77777777" w:rsidR="00E752B6" w:rsidRPr="00B138F3" w:rsidRDefault="00E752B6" w:rsidP="00D87EF3">
            <w:pPr>
              <w:widowControl w:val="0"/>
              <w:rPr>
                <w:rFonts w:ascii="GHEA Grapalat" w:hAnsi="GHEA Grapalat"/>
              </w:rPr>
            </w:pPr>
          </w:p>
          <w:p w14:paraId="19DBD14C" w14:textId="77777777" w:rsidR="00E752B6" w:rsidRPr="00B138F3" w:rsidRDefault="00E752B6" w:rsidP="00D87EF3">
            <w:pPr>
              <w:widowControl w:val="0"/>
              <w:jc w:val="right"/>
              <w:rPr>
                <w:rFonts w:ascii="GHEA Grapalat" w:hAnsi="GHEA Grapalat" w:cs="Tahoma"/>
              </w:rPr>
            </w:pPr>
            <w:r w:rsidRPr="00B138F3">
              <w:rPr>
                <w:rFonts w:ascii="GHEA Grapalat" w:hAnsi="GHEA Grapalat"/>
              </w:rPr>
              <w:t>/____________________/</w:t>
            </w:r>
          </w:p>
          <w:p w14:paraId="20F91180" w14:textId="77777777" w:rsidR="00E752B6" w:rsidRPr="00B138F3" w:rsidRDefault="00E752B6" w:rsidP="00D87EF3">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E211A85" w14:textId="77777777" w:rsidR="00E752B6" w:rsidRPr="00B138F3" w:rsidRDefault="00E752B6" w:rsidP="00D87EF3">
            <w:pPr>
              <w:widowControl w:val="0"/>
              <w:rPr>
                <w:rFonts w:ascii="GHEA Grapalat" w:hAnsi="GHEA Grapalat" w:cs="Tahoma"/>
              </w:rPr>
            </w:pPr>
          </w:p>
          <w:p w14:paraId="27030A94" w14:textId="77777777" w:rsidR="00E752B6" w:rsidRPr="00B138F3" w:rsidRDefault="00E752B6" w:rsidP="00D87EF3">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3AB99453" w14:textId="77777777" w:rsidR="00E752B6" w:rsidRPr="00B138F3" w:rsidRDefault="00E752B6" w:rsidP="00D87EF3">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C7C15B5" w14:textId="77777777" w:rsidR="00E752B6" w:rsidRPr="00B138F3" w:rsidRDefault="00E752B6" w:rsidP="00D87EF3">
            <w:pPr>
              <w:widowControl w:val="0"/>
              <w:rPr>
                <w:rFonts w:ascii="GHEA Grapalat" w:hAnsi="GHEA Grapalat" w:cs="Tahoma"/>
              </w:rPr>
            </w:pPr>
          </w:p>
          <w:p w14:paraId="3F59ADA0" w14:textId="77777777" w:rsidR="00E752B6" w:rsidRPr="00B138F3" w:rsidRDefault="00E752B6" w:rsidP="00D87EF3">
            <w:pPr>
              <w:widowControl w:val="0"/>
              <w:jc w:val="right"/>
              <w:rPr>
                <w:rFonts w:ascii="GHEA Grapalat" w:hAnsi="GHEA Grapalat" w:cs="Tahoma"/>
              </w:rPr>
            </w:pPr>
            <w:r w:rsidRPr="00B138F3">
              <w:rPr>
                <w:rFonts w:ascii="GHEA Grapalat" w:hAnsi="GHEA Grapalat"/>
              </w:rPr>
              <w:t>/____________________/</w:t>
            </w:r>
          </w:p>
          <w:p w14:paraId="6E66AA1D" w14:textId="77777777" w:rsidR="00E752B6" w:rsidRPr="00B138F3" w:rsidRDefault="00E752B6" w:rsidP="00D87EF3">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73991650" w14:textId="77777777" w:rsidR="00E752B6" w:rsidRPr="00B138F3" w:rsidRDefault="00E752B6" w:rsidP="00D87EF3">
            <w:pPr>
              <w:widowControl w:val="0"/>
              <w:rPr>
                <w:rFonts w:ascii="GHEA Grapalat" w:hAnsi="GHEA Grapalat" w:cs="Arial"/>
              </w:rPr>
            </w:pPr>
          </w:p>
        </w:tc>
      </w:tr>
      <w:tr w:rsidR="00E752B6" w:rsidRPr="00B138F3" w14:paraId="5C44D75E"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B90ACCB" w14:textId="77777777" w:rsidR="00E752B6" w:rsidRPr="00B138F3" w:rsidRDefault="00E752B6" w:rsidP="00D87EF3">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5841CD33" w14:textId="77777777" w:rsidR="00E752B6" w:rsidRPr="00B138F3" w:rsidRDefault="00E752B6" w:rsidP="00D87EF3">
            <w:pPr>
              <w:widowControl w:val="0"/>
              <w:rPr>
                <w:rFonts w:ascii="GHEA Grapalat" w:hAnsi="GHEA Grapalat" w:cs="Sylfaen"/>
              </w:rPr>
            </w:pPr>
          </w:p>
          <w:p w14:paraId="6F69F51E" w14:textId="77777777" w:rsidR="00E752B6" w:rsidRPr="00B138F3" w:rsidRDefault="00E752B6" w:rsidP="00D87EF3">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EED66B3" w14:textId="77777777" w:rsidR="00E752B6" w:rsidRPr="00B138F3" w:rsidRDefault="00E752B6" w:rsidP="00D87EF3">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0489C2F6" w14:textId="77777777" w:rsidR="00E752B6" w:rsidRPr="00B138F3" w:rsidRDefault="00E752B6" w:rsidP="00D87EF3">
            <w:pPr>
              <w:widowControl w:val="0"/>
              <w:rPr>
                <w:rFonts w:ascii="GHEA Grapalat" w:hAnsi="GHEA Grapalat"/>
              </w:rPr>
            </w:pPr>
          </w:p>
          <w:p w14:paraId="34091A5B" w14:textId="77777777" w:rsidR="00E752B6" w:rsidRPr="00B138F3" w:rsidRDefault="00E752B6" w:rsidP="00D87EF3">
            <w:pPr>
              <w:widowControl w:val="0"/>
              <w:jc w:val="right"/>
              <w:rPr>
                <w:rFonts w:ascii="GHEA Grapalat" w:hAnsi="GHEA Grapalat" w:cs="Sylfaen"/>
              </w:rPr>
            </w:pPr>
            <w:r w:rsidRPr="00B138F3">
              <w:rPr>
                <w:rFonts w:ascii="GHEA Grapalat" w:hAnsi="GHEA Grapalat"/>
              </w:rPr>
              <w:t>23.в Дата исполнения: "___" ___ 20___г.</w:t>
            </w:r>
          </w:p>
        </w:tc>
      </w:tr>
    </w:tbl>
    <w:p w14:paraId="580727D5" w14:textId="77777777" w:rsidR="00E752B6" w:rsidRPr="00B138F3" w:rsidRDefault="00E752B6" w:rsidP="00D87EF3">
      <w:pPr>
        <w:widowControl w:val="0"/>
        <w:jc w:val="center"/>
        <w:rPr>
          <w:rFonts w:ascii="GHEA Grapalat" w:hAnsi="GHEA Grapalat" w:cs="Sylfaen"/>
        </w:rPr>
      </w:pPr>
    </w:p>
    <w:p w14:paraId="25900BCB" w14:textId="77777777" w:rsidR="00E752B6" w:rsidRPr="00E752B6" w:rsidRDefault="00E752B6" w:rsidP="00D87EF3">
      <w:pPr>
        <w:widowControl w:val="0"/>
        <w:ind w:left="567" w:right="565"/>
        <w:jc w:val="center"/>
        <w:rPr>
          <w:rFonts w:ascii="GHEA Grapalat" w:hAnsi="GHEA Grapalat"/>
          <w:b/>
        </w:rPr>
      </w:pPr>
    </w:p>
    <w:p w14:paraId="2221366D" w14:textId="77777777" w:rsidR="001005B0" w:rsidRPr="00B138F3" w:rsidRDefault="001005B0" w:rsidP="00D87EF3">
      <w:pPr>
        <w:widowControl w:val="0"/>
        <w:ind w:left="567" w:right="565"/>
        <w:jc w:val="center"/>
        <w:rPr>
          <w:rFonts w:ascii="GHEA Grapalat" w:hAnsi="GHEA Grapalat"/>
          <w:b/>
        </w:rPr>
      </w:pPr>
    </w:p>
    <w:p w14:paraId="6F31B89B" w14:textId="77777777" w:rsidR="001005B0" w:rsidRPr="00B138F3" w:rsidRDefault="001005B0" w:rsidP="00D87EF3">
      <w:pPr>
        <w:widowControl w:val="0"/>
        <w:ind w:left="567" w:right="565"/>
        <w:jc w:val="center"/>
        <w:rPr>
          <w:rFonts w:ascii="GHEA Grapalat" w:hAnsi="GHEA Grapalat"/>
          <w:b/>
        </w:rPr>
      </w:pPr>
    </w:p>
    <w:p w14:paraId="6183F74F" w14:textId="77777777" w:rsidR="001005B0" w:rsidRPr="00B138F3" w:rsidRDefault="001005B0" w:rsidP="00D87EF3">
      <w:pPr>
        <w:widowControl w:val="0"/>
        <w:ind w:left="567" w:right="565"/>
        <w:jc w:val="center"/>
        <w:rPr>
          <w:rFonts w:ascii="GHEA Grapalat" w:hAnsi="GHEA Grapalat"/>
          <w:b/>
        </w:rPr>
      </w:pPr>
    </w:p>
    <w:p w14:paraId="1EB38C36" w14:textId="77777777" w:rsidR="00C3421C" w:rsidRPr="00B138F3" w:rsidRDefault="00C3421C" w:rsidP="00D87EF3">
      <w:pPr>
        <w:widowControl w:val="0"/>
        <w:jc w:val="center"/>
        <w:rPr>
          <w:rFonts w:ascii="GHEA Grapalat" w:hAnsi="GHEA Grapalat" w:cs="Sylfaen"/>
        </w:rPr>
      </w:pPr>
    </w:p>
    <w:p w14:paraId="6916A66B" w14:textId="77777777" w:rsidR="00C3421C" w:rsidRPr="00B138F3" w:rsidRDefault="00C3421C" w:rsidP="00D87EF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4FB368E" w14:textId="77777777" w:rsidR="00C3421C" w:rsidRPr="00B138F3" w:rsidRDefault="00C3421C" w:rsidP="00D87EF3">
      <w:pPr>
        <w:rPr>
          <w:rFonts w:ascii="GHEA Grapalat" w:hAnsi="GHEA Grapalat" w:cs="Sylfaen"/>
        </w:rPr>
      </w:pPr>
      <w:r w:rsidRPr="00B138F3">
        <w:rPr>
          <w:rFonts w:ascii="GHEA Grapalat" w:hAnsi="GHEA Grapalat" w:cs="Sylfaen"/>
        </w:rPr>
        <w:br w:type="page"/>
      </w:r>
    </w:p>
    <w:p w14:paraId="5468BDB3" w14:textId="77777777" w:rsidR="00C3421C" w:rsidRPr="00B138F3" w:rsidRDefault="00C3421C" w:rsidP="00D87EF3">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7CE63B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26D3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C65CEF8"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8C1EC10"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28A1845"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6D215F0"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A0703B"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FE4B52"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Сторона,</w:t>
            </w:r>
          </w:p>
          <w:p w14:paraId="7B9C51FE"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70268DF"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27E068E"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184A9B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D4D75F"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7573A91"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6EAB9B"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8BA5ED5"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0D4DF3B" w14:textId="77777777" w:rsidR="00C3421C" w:rsidRPr="00B138F3" w:rsidRDefault="00C3421C" w:rsidP="00D87EF3">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40D284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6F6557"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18F7354"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748243F"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A370B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27B834"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F3542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895E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0DB631D" w14:textId="77777777" w:rsidR="00C3421C" w:rsidRPr="00B138F3" w:rsidRDefault="00C3421C" w:rsidP="00D87EF3">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75F8B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D48D7A"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4481D3"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828D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4B48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19E1DEB" w14:textId="77777777" w:rsidR="00C3421C" w:rsidRPr="00B138F3" w:rsidRDefault="00C3421C" w:rsidP="00D87EF3">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9EEA4C7"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4290F"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5317D1DB" w14:textId="77777777" w:rsidR="00C3421C" w:rsidRPr="00B138F3"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3DA9B3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E5AC8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73ACF"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1E7CD4D" w14:textId="77777777" w:rsidR="00C3421C" w:rsidRPr="00B138F3" w:rsidRDefault="00C3421C" w:rsidP="00D87EF3">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BBBBF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27E1E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32115014"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D39D2D9"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67CD7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9A88C"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823D4E7"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1AB9E27"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EF7EF"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7DA8DC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2A93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5FEC9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104782F"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3836B6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BB4CF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0383983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A722CB9"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01FCA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5498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5C2B6F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9F1929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91B6E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8225BB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924496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5A9F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8EB3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725A11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A2851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D9907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788D4EA"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75CF61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4A825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B769A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5CD182"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9DE37A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9C9D3"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3B907A6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0B541C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0E4ABB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AB46C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2C5F67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F8BF37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08E33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B01A8E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(не заполняется в процессе в связи с </w:t>
            </w:r>
            <w:r w:rsidRPr="00B138F3">
              <w:rPr>
                <w:rFonts w:ascii="GHEA Grapalat" w:hAnsi="GHEA Grapalat"/>
                <w:sz w:val="18"/>
                <w:szCs w:val="18"/>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14:paraId="49B932F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B138F3" w:rsidRPr="00B138F3" w14:paraId="1A4420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9C1C44"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2F52A8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26E58D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3D082"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072C3F3"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DD40803"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91769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1834F"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9374F7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9F0FD1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2A72A2"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7CA6CA"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00F3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363BD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5A2B51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E0A3B93"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9C58C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0E06DD7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86A7B17"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98B0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AAB62"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AD91B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4BCCFE9"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80E5BA"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5DF9E05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621612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FD364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C9DC7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81C31FA"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B60EBF"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0A7C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A124B6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AE35F7F"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75742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03E2C"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34E069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35F71D9"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F650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F2A2A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EA6B7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4D3EA"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3628A4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65FB09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57E4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DCAF85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D88B9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DFF4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B976EC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B81D1CA"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59F1D9"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4B9FE5E7"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043A11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3E3DC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B165A" w14:textId="77777777" w:rsidR="00C3421C" w:rsidRPr="00B138F3" w:rsidDel="0010680B" w:rsidRDefault="00C3421C" w:rsidP="00D87EF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2D522B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5A1537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0B0025" w14:textId="77777777" w:rsidR="00C3421C" w:rsidRPr="00B138F3" w:rsidRDefault="00C3421C" w:rsidP="00D87EF3">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6119370" w14:textId="77777777" w:rsidR="00C3421C" w:rsidRPr="00B138F3" w:rsidRDefault="00C3421C" w:rsidP="00D87EF3">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B51FD3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36CE6EC"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C88EA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A820F"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7C4E4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7837"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B7DD4C"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BB1AE9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A847634"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B7998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C19CB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90FF9C"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74AADEB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A2EBA3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9CE2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0655AA2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F6D255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93E0A3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34696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971AB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3E978E2"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ECF671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B2DA43"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96C0E5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16DE1F7" w14:textId="77777777" w:rsidR="00C3421C" w:rsidRPr="00B138F3"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F827E7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C3AB53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97AD7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08D46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BC9C28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638444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F4694"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4639B3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C468C22"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C45D5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C4F4F"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B52A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4FB3E7"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B584E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3B85F8C"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336383A"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217F605"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636D0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1BF4A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18680B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004CD9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FDCE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79DAECA6"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B58EDE" w14:textId="77777777" w:rsidR="00C3421C" w:rsidRPr="00B138F3" w:rsidRDefault="00C3421C" w:rsidP="00D87EF3">
            <w:pPr>
              <w:widowControl w:val="0"/>
              <w:jc w:val="center"/>
              <w:rPr>
                <w:rFonts w:ascii="GHEA Grapalat" w:hAnsi="GHEA Grapalat"/>
                <w:sz w:val="18"/>
                <w:szCs w:val="18"/>
              </w:rPr>
            </w:pPr>
          </w:p>
        </w:tc>
      </w:tr>
      <w:tr w:rsidR="00B138F3" w:rsidRPr="00B138F3" w14:paraId="5A862F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EA00B7"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F2A3F2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2C495E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B697C0"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29E897B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B11F238" w14:textId="77777777" w:rsidR="00C3421C" w:rsidRPr="00B138F3" w:rsidRDefault="00C3421C" w:rsidP="00D87EF3">
            <w:pPr>
              <w:widowControl w:val="0"/>
              <w:jc w:val="center"/>
              <w:rPr>
                <w:rFonts w:ascii="GHEA Grapalat" w:hAnsi="GHEA Grapalat"/>
                <w:sz w:val="18"/>
                <w:szCs w:val="18"/>
              </w:rPr>
            </w:pPr>
          </w:p>
        </w:tc>
      </w:tr>
      <w:tr w:rsidR="00B138F3" w:rsidRPr="00B138F3" w14:paraId="7F268D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E8776C"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93A6784"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0A2016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1CAD14"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112897E2"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5774BE" w14:textId="77777777" w:rsidR="00C3421C" w:rsidRPr="00B138F3" w:rsidRDefault="00C3421C" w:rsidP="00D87EF3">
            <w:pPr>
              <w:widowControl w:val="0"/>
              <w:jc w:val="center"/>
              <w:rPr>
                <w:rFonts w:ascii="GHEA Grapalat" w:hAnsi="GHEA Grapalat"/>
                <w:sz w:val="18"/>
                <w:szCs w:val="18"/>
              </w:rPr>
            </w:pPr>
          </w:p>
        </w:tc>
      </w:tr>
      <w:tr w:rsidR="00B138F3" w:rsidRPr="00B138F3" w14:paraId="01714B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9272A"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3020B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064F27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77A9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8E753F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8C10E6" w14:textId="77777777" w:rsidR="00C3421C" w:rsidRPr="00B138F3" w:rsidRDefault="00C3421C" w:rsidP="00D87EF3">
            <w:pPr>
              <w:widowControl w:val="0"/>
              <w:jc w:val="center"/>
              <w:rPr>
                <w:rFonts w:ascii="GHEA Grapalat" w:hAnsi="GHEA Grapalat"/>
                <w:sz w:val="18"/>
                <w:szCs w:val="18"/>
              </w:rPr>
            </w:pPr>
          </w:p>
        </w:tc>
      </w:tr>
      <w:tr w:rsidR="00B138F3" w:rsidRPr="00B138F3" w14:paraId="1B2BBC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1C938"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C714EC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E8CB3E"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C9C8EA"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A2D861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7EB67D" w14:textId="77777777" w:rsidR="00C3421C" w:rsidRPr="00B138F3" w:rsidRDefault="00C3421C" w:rsidP="00D87EF3">
            <w:pPr>
              <w:widowControl w:val="0"/>
              <w:jc w:val="center"/>
              <w:rPr>
                <w:rFonts w:ascii="GHEA Grapalat" w:hAnsi="GHEA Grapalat"/>
                <w:sz w:val="18"/>
                <w:szCs w:val="18"/>
              </w:rPr>
            </w:pPr>
          </w:p>
        </w:tc>
      </w:tr>
      <w:tr w:rsidR="00FF3DE9" w:rsidRPr="00B138F3" w14:paraId="7F4DEF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F85F5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6F7C22"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 xml:space="preserve">обслуживающей </w:t>
            </w:r>
            <w:r w:rsidRPr="00B138F3">
              <w:rPr>
                <w:rFonts w:ascii="GHEA Grapalat" w:hAnsi="GHEA Grapalat"/>
                <w:sz w:val="18"/>
                <w:szCs w:val="18"/>
              </w:rPr>
              <w:lastRenderedPageBreak/>
              <w:t>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5F9D5E1"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8EF50D"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35BC52B" w14:textId="77777777" w:rsidR="00C3421C" w:rsidRPr="00B138F3" w:rsidRDefault="00C3421C" w:rsidP="00D87EF3">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2A7ED79" w14:textId="77777777" w:rsidR="00C3421C" w:rsidRPr="00B138F3" w:rsidRDefault="00C3421C" w:rsidP="00D87EF3">
            <w:pPr>
              <w:widowControl w:val="0"/>
              <w:jc w:val="center"/>
              <w:rPr>
                <w:rFonts w:ascii="GHEA Grapalat" w:hAnsi="GHEA Grapalat"/>
                <w:sz w:val="18"/>
                <w:szCs w:val="18"/>
              </w:rPr>
            </w:pPr>
          </w:p>
        </w:tc>
      </w:tr>
    </w:tbl>
    <w:p w14:paraId="6BDDA8B4" w14:textId="77777777" w:rsidR="001005B0" w:rsidRPr="00B138F3" w:rsidRDefault="001005B0" w:rsidP="00D87EF3">
      <w:pPr>
        <w:widowControl w:val="0"/>
        <w:ind w:left="567" w:right="565"/>
        <w:jc w:val="center"/>
        <w:rPr>
          <w:rFonts w:ascii="GHEA Grapalat" w:hAnsi="GHEA Grapalat"/>
          <w:b/>
        </w:rPr>
      </w:pPr>
    </w:p>
    <w:p w14:paraId="319DEF03" w14:textId="77777777" w:rsidR="001005B0" w:rsidRPr="00B138F3" w:rsidRDefault="001005B0" w:rsidP="00D87EF3">
      <w:pPr>
        <w:widowControl w:val="0"/>
        <w:ind w:left="567" w:right="565"/>
        <w:jc w:val="center"/>
        <w:rPr>
          <w:rFonts w:ascii="GHEA Grapalat" w:hAnsi="GHEA Grapalat"/>
          <w:b/>
        </w:rPr>
      </w:pPr>
    </w:p>
    <w:p w14:paraId="12E7160B" w14:textId="77777777" w:rsidR="001005B0" w:rsidRPr="00B138F3" w:rsidRDefault="001005B0" w:rsidP="00D87EF3">
      <w:pPr>
        <w:widowControl w:val="0"/>
        <w:ind w:left="567" w:right="565"/>
        <w:jc w:val="center"/>
        <w:rPr>
          <w:rFonts w:ascii="GHEA Grapalat" w:hAnsi="GHEA Grapalat"/>
          <w:b/>
        </w:rPr>
      </w:pPr>
    </w:p>
    <w:p w14:paraId="46455034" w14:textId="77777777" w:rsidR="001005B0" w:rsidRPr="00B138F3" w:rsidRDefault="001005B0" w:rsidP="00D87EF3">
      <w:pPr>
        <w:widowControl w:val="0"/>
        <w:ind w:left="567" w:right="565"/>
        <w:jc w:val="center"/>
        <w:rPr>
          <w:rFonts w:ascii="GHEA Grapalat" w:hAnsi="GHEA Grapalat"/>
          <w:b/>
        </w:rPr>
      </w:pPr>
    </w:p>
    <w:p w14:paraId="6C22BB2C" w14:textId="77777777" w:rsidR="001005B0" w:rsidRPr="00B138F3" w:rsidRDefault="001005B0" w:rsidP="00D87EF3">
      <w:pPr>
        <w:widowControl w:val="0"/>
        <w:ind w:left="567" w:right="565"/>
        <w:jc w:val="center"/>
        <w:rPr>
          <w:rFonts w:ascii="GHEA Grapalat" w:hAnsi="GHEA Grapalat"/>
          <w:b/>
        </w:rPr>
      </w:pPr>
    </w:p>
    <w:p w14:paraId="0B73707D" w14:textId="77777777" w:rsidR="001005B0" w:rsidRPr="00B138F3" w:rsidRDefault="001005B0" w:rsidP="00D87EF3">
      <w:pPr>
        <w:widowControl w:val="0"/>
        <w:ind w:left="567" w:right="565"/>
        <w:jc w:val="center"/>
        <w:rPr>
          <w:rFonts w:ascii="GHEA Grapalat" w:hAnsi="GHEA Grapalat"/>
          <w:b/>
        </w:rPr>
      </w:pPr>
    </w:p>
    <w:p w14:paraId="66AF154B" w14:textId="77777777" w:rsidR="001005B0" w:rsidRPr="00B138F3" w:rsidRDefault="001005B0" w:rsidP="00D87EF3">
      <w:pPr>
        <w:widowControl w:val="0"/>
        <w:ind w:left="567" w:right="565"/>
        <w:jc w:val="center"/>
        <w:rPr>
          <w:rFonts w:ascii="GHEA Grapalat" w:hAnsi="GHEA Grapalat"/>
          <w:b/>
        </w:rPr>
      </w:pPr>
    </w:p>
    <w:p w14:paraId="65D0CCB0" w14:textId="77777777" w:rsidR="001005B0" w:rsidRPr="00B138F3" w:rsidRDefault="001005B0" w:rsidP="00D87EF3">
      <w:pPr>
        <w:widowControl w:val="0"/>
        <w:ind w:left="567" w:right="565"/>
        <w:jc w:val="center"/>
        <w:rPr>
          <w:rFonts w:ascii="GHEA Grapalat" w:hAnsi="GHEA Grapalat"/>
          <w:b/>
        </w:rPr>
      </w:pPr>
    </w:p>
    <w:p w14:paraId="1649721A" w14:textId="77777777" w:rsidR="001005B0" w:rsidRPr="00B138F3" w:rsidRDefault="001005B0" w:rsidP="00D87EF3">
      <w:pPr>
        <w:widowControl w:val="0"/>
        <w:ind w:left="567" w:right="565"/>
        <w:jc w:val="center"/>
        <w:rPr>
          <w:rFonts w:ascii="GHEA Grapalat" w:hAnsi="GHEA Grapalat"/>
          <w:b/>
        </w:rPr>
      </w:pPr>
    </w:p>
    <w:p w14:paraId="1AAB1415" w14:textId="77777777" w:rsidR="001005B0" w:rsidRPr="00B138F3" w:rsidRDefault="001005B0" w:rsidP="00D87EF3">
      <w:pPr>
        <w:widowControl w:val="0"/>
        <w:ind w:left="567" w:right="565"/>
        <w:jc w:val="center"/>
        <w:rPr>
          <w:rFonts w:ascii="GHEA Grapalat" w:hAnsi="GHEA Grapalat"/>
          <w:b/>
        </w:rPr>
      </w:pPr>
    </w:p>
    <w:p w14:paraId="302E2BCB" w14:textId="77777777" w:rsidR="001005B0" w:rsidRPr="00B138F3" w:rsidRDefault="001005B0" w:rsidP="00D87EF3">
      <w:pPr>
        <w:widowControl w:val="0"/>
        <w:ind w:left="567" w:right="565"/>
        <w:jc w:val="center"/>
        <w:rPr>
          <w:rFonts w:ascii="GHEA Grapalat" w:hAnsi="GHEA Grapalat"/>
          <w:b/>
        </w:rPr>
      </w:pPr>
    </w:p>
    <w:p w14:paraId="7652CD21" w14:textId="77777777" w:rsidR="001005B0" w:rsidRPr="00B138F3" w:rsidRDefault="001005B0" w:rsidP="00D87EF3">
      <w:pPr>
        <w:widowControl w:val="0"/>
        <w:ind w:left="567" w:right="565"/>
        <w:jc w:val="center"/>
        <w:rPr>
          <w:rFonts w:ascii="GHEA Grapalat" w:hAnsi="GHEA Grapalat"/>
          <w:b/>
        </w:rPr>
      </w:pPr>
    </w:p>
    <w:p w14:paraId="619468A4" w14:textId="77777777" w:rsidR="001005B0" w:rsidRPr="00B138F3" w:rsidRDefault="001005B0" w:rsidP="00D87EF3">
      <w:pPr>
        <w:widowControl w:val="0"/>
        <w:ind w:left="567" w:right="565"/>
        <w:jc w:val="center"/>
        <w:rPr>
          <w:rFonts w:ascii="GHEA Grapalat" w:hAnsi="GHEA Grapalat"/>
          <w:b/>
        </w:rPr>
      </w:pPr>
    </w:p>
    <w:p w14:paraId="157F4CF3" w14:textId="77777777" w:rsidR="001005B0" w:rsidRPr="00B138F3" w:rsidRDefault="001005B0" w:rsidP="00D87EF3">
      <w:pPr>
        <w:widowControl w:val="0"/>
        <w:ind w:left="567" w:right="565"/>
        <w:jc w:val="center"/>
        <w:rPr>
          <w:rFonts w:ascii="GHEA Grapalat" w:hAnsi="GHEA Grapalat"/>
          <w:b/>
        </w:rPr>
      </w:pPr>
    </w:p>
    <w:p w14:paraId="4FB7B2EF" w14:textId="77777777" w:rsidR="001005B0" w:rsidRPr="00B138F3" w:rsidRDefault="001005B0" w:rsidP="00D87EF3">
      <w:pPr>
        <w:widowControl w:val="0"/>
        <w:ind w:left="567" w:right="565"/>
        <w:jc w:val="center"/>
        <w:rPr>
          <w:rFonts w:ascii="GHEA Grapalat" w:hAnsi="GHEA Grapalat"/>
          <w:b/>
        </w:rPr>
      </w:pPr>
    </w:p>
    <w:p w14:paraId="55585E8E" w14:textId="77777777" w:rsidR="001005B0" w:rsidRPr="00B138F3" w:rsidRDefault="001005B0" w:rsidP="00D87EF3">
      <w:pPr>
        <w:widowControl w:val="0"/>
        <w:ind w:left="567" w:right="565"/>
        <w:jc w:val="center"/>
        <w:rPr>
          <w:rFonts w:ascii="GHEA Grapalat" w:hAnsi="GHEA Grapalat"/>
          <w:b/>
        </w:rPr>
      </w:pPr>
    </w:p>
    <w:p w14:paraId="3A303E5C" w14:textId="77777777" w:rsidR="001005B0" w:rsidRPr="00B138F3" w:rsidRDefault="001005B0" w:rsidP="00D87EF3">
      <w:pPr>
        <w:widowControl w:val="0"/>
        <w:ind w:left="567" w:right="565"/>
        <w:jc w:val="center"/>
        <w:rPr>
          <w:rFonts w:ascii="GHEA Grapalat" w:hAnsi="GHEA Grapalat"/>
          <w:b/>
        </w:rPr>
      </w:pPr>
    </w:p>
    <w:p w14:paraId="67D521EA" w14:textId="77777777" w:rsidR="00E15A1C" w:rsidRDefault="00E15A1C" w:rsidP="00D87EF3">
      <w:pPr>
        <w:widowControl w:val="0"/>
        <w:ind w:firstLine="567"/>
        <w:jc w:val="right"/>
        <w:rPr>
          <w:rFonts w:ascii="GHEA Grapalat" w:hAnsi="GHEA Grapalat"/>
          <w:b/>
        </w:rPr>
      </w:pPr>
    </w:p>
    <w:p w14:paraId="60F5D632" w14:textId="77777777" w:rsidR="0025715C" w:rsidRDefault="0025715C">
      <w:pPr>
        <w:rPr>
          <w:rFonts w:ascii="GHEA Grapalat" w:hAnsi="GHEA Grapalat"/>
          <w:b/>
        </w:rPr>
      </w:pPr>
      <w:r>
        <w:rPr>
          <w:rFonts w:ascii="GHEA Grapalat" w:hAnsi="GHEA Grapalat"/>
          <w:b/>
        </w:rPr>
        <w:br w:type="page"/>
      </w:r>
    </w:p>
    <w:p w14:paraId="4C015011" w14:textId="22D5D5E3" w:rsidR="000A214C" w:rsidRPr="00B138F3" w:rsidRDefault="000A214C" w:rsidP="00D87EF3">
      <w:pPr>
        <w:widowControl w:val="0"/>
        <w:jc w:val="right"/>
        <w:rPr>
          <w:rFonts w:ascii="GHEA Grapalat" w:hAnsi="GHEA Grapalat" w:cs="GHEA Grapalat"/>
          <w:i/>
        </w:rPr>
      </w:pPr>
      <w:r w:rsidRPr="00B138F3">
        <w:rPr>
          <w:rFonts w:ascii="GHEA Grapalat" w:hAnsi="GHEA Grapalat"/>
          <w:i/>
        </w:rPr>
        <w:lastRenderedPageBreak/>
        <w:t xml:space="preserve">Приложение № </w:t>
      </w:r>
      <w:r w:rsidR="0025715C" w:rsidRPr="00666A21">
        <w:rPr>
          <w:rFonts w:ascii="GHEA Grapalat" w:hAnsi="GHEA Grapalat"/>
          <w:i/>
        </w:rPr>
        <w:t>4</w:t>
      </w:r>
      <w:r w:rsidRPr="00B138F3">
        <w:rPr>
          <w:rFonts w:ascii="GHEA Grapalat" w:hAnsi="GHEA Grapalat"/>
          <w:i/>
        </w:rPr>
        <w:t>.1</w:t>
      </w:r>
    </w:p>
    <w:p w14:paraId="69698CF1" w14:textId="66979C8B" w:rsidR="000A214C" w:rsidRPr="00B138F3" w:rsidRDefault="000A214C" w:rsidP="00D87EF3">
      <w:pPr>
        <w:widowControl w:val="0"/>
        <w:jc w:val="right"/>
        <w:rPr>
          <w:rFonts w:ascii="GHEA Grapalat" w:hAnsi="GHEA Grapalat" w:cs="GHEA Grapalat"/>
          <w:i/>
        </w:rPr>
      </w:pPr>
      <w:r w:rsidRPr="00B138F3">
        <w:rPr>
          <w:rFonts w:ascii="GHEA Grapalat" w:hAnsi="GHEA Grapalat"/>
          <w:i/>
        </w:rPr>
        <w:t xml:space="preserve">к Приглашению на </w:t>
      </w:r>
      <w:r w:rsidR="00666A21" w:rsidRPr="00666A21">
        <w:rPr>
          <w:rFonts w:ascii="GHEA Grapalat" w:hAnsi="GHEA Grapalat"/>
          <w:b/>
        </w:rPr>
        <w:t xml:space="preserve">запрос </w:t>
      </w:r>
      <w:proofErr w:type="spellStart"/>
      <w:r w:rsidR="00666A21" w:rsidRPr="00666A21">
        <w:rPr>
          <w:rFonts w:ascii="GHEA Grapalat" w:hAnsi="GHEA Grapalat"/>
          <w:b/>
        </w:rPr>
        <w:t>катировок</w:t>
      </w:r>
      <w:proofErr w:type="spellEnd"/>
      <w:r w:rsidRPr="00B138F3">
        <w:rPr>
          <w:rFonts w:ascii="GHEA Grapalat" w:hAnsi="GHEA Grapalat"/>
          <w:i/>
        </w:rPr>
        <w:br/>
        <w:t>под кодом "</w:t>
      </w:r>
      <w:r w:rsidR="00BE10EE">
        <w:rPr>
          <w:rFonts w:ascii="GHEA Grapalat" w:hAnsi="GHEA Grapalat"/>
          <w:i/>
        </w:rPr>
        <w:t>KEAP- GHATsDzB-MAQ-22/06</w:t>
      </w:r>
      <w:r w:rsidRPr="00B138F3">
        <w:rPr>
          <w:rFonts w:ascii="GHEA Grapalat" w:hAnsi="GHEA Grapalat"/>
          <w:i/>
        </w:rPr>
        <w:t>"</w:t>
      </w:r>
      <w:r w:rsidRPr="00B138F3">
        <w:rPr>
          <w:rStyle w:val="af6"/>
          <w:rFonts w:ascii="GHEA Grapalat" w:hAnsi="GHEA Grapalat"/>
          <w:i/>
        </w:rPr>
        <w:footnoteReference w:customMarkFollows="1" w:id="8"/>
        <w:t>*</w:t>
      </w:r>
    </w:p>
    <w:p w14:paraId="1150E18E" w14:textId="77777777" w:rsidR="00AF4211" w:rsidRPr="00B138F3" w:rsidRDefault="00AF4211" w:rsidP="00D87EF3">
      <w:pPr>
        <w:widowControl w:val="0"/>
        <w:jc w:val="center"/>
        <w:rPr>
          <w:rFonts w:ascii="GHEA Grapalat" w:hAnsi="GHEA Grapalat"/>
          <w:b/>
        </w:rPr>
      </w:pPr>
    </w:p>
    <w:p w14:paraId="66E9BC8E" w14:textId="77777777" w:rsidR="000A214C" w:rsidRPr="00B138F3" w:rsidRDefault="000A214C" w:rsidP="00D87EF3">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2FF387BA" w14:textId="77777777" w:rsidR="000A214C" w:rsidRPr="00B138F3" w:rsidRDefault="000A214C" w:rsidP="00D87EF3">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5E47DE6" w14:textId="77777777" w:rsidTr="000745BE">
        <w:tc>
          <w:tcPr>
            <w:tcW w:w="4786" w:type="dxa"/>
          </w:tcPr>
          <w:p w14:paraId="2CAAB2E1" w14:textId="77777777" w:rsidR="000A214C" w:rsidRPr="00B138F3" w:rsidRDefault="000A214C" w:rsidP="00D87EF3">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2B9D2015" w14:textId="77777777" w:rsidR="000A214C" w:rsidRPr="00B138F3" w:rsidRDefault="000A214C" w:rsidP="00D87EF3">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9"/>
              <w:t>**</w:t>
            </w:r>
          </w:p>
        </w:tc>
      </w:tr>
    </w:tbl>
    <w:p w14:paraId="69BECA34" w14:textId="77777777" w:rsidR="000A214C" w:rsidRPr="00B138F3" w:rsidRDefault="000A214C" w:rsidP="00D87EF3">
      <w:pPr>
        <w:widowControl w:val="0"/>
        <w:rPr>
          <w:rFonts w:ascii="GHEA Grapalat" w:hAnsi="GHEA Grapalat" w:cs="GHEA Grapalat"/>
          <w:b/>
        </w:rPr>
      </w:pPr>
    </w:p>
    <w:p w14:paraId="57600B13" w14:textId="77777777" w:rsidR="000A214C" w:rsidRPr="00B138F3" w:rsidRDefault="000A214C" w:rsidP="00D87EF3">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A95BE1B" w14:textId="77777777" w:rsidR="000A214C" w:rsidRPr="00B138F3" w:rsidRDefault="000A214C" w:rsidP="00D87EF3">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DAAE25A" w14:textId="77777777" w:rsidR="000A214C" w:rsidRPr="00B138F3" w:rsidRDefault="000A214C" w:rsidP="00D87EF3">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FBAA104" w14:textId="77777777" w:rsidR="000A214C" w:rsidRPr="00B138F3" w:rsidRDefault="000A214C" w:rsidP="00D87EF3">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5BFD5EB" w14:textId="77777777" w:rsidR="000A214C" w:rsidRPr="00B138F3" w:rsidRDefault="000A214C" w:rsidP="00D87EF3">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B7E6C71" w14:textId="77777777" w:rsidR="000A214C" w:rsidRPr="00B138F3" w:rsidRDefault="000A214C" w:rsidP="00D87EF3">
      <w:pPr>
        <w:widowControl w:val="0"/>
        <w:jc w:val="center"/>
        <w:rPr>
          <w:rFonts w:ascii="GHEA Grapalat" w:hAnsi="GHEA Grapalat" w:cs="GHEA Grapalat"/>
          <w:b/>
          <w:bCs/>
        </w:rPr>
      </w:pPr>
      <w:r w:rsidRPr="00B138F3">
        <w:rPr>
          <w:rFonts w:ascii="GHEA Grapalat" w:hAnsi="GHEA Grapalat"/>
          <w:b/>
        </w:rPr>
        <w:t>1. Предмет соглашения</w:t>
      </w:r>
    </w:p>
    <w:p w14:paraId="5D401925" w14:textId="5B1F24B3" w:rsidR="000A214C" w:rsidRPr="00B138F3" w:rsidRDefault="000A214C" w:rsidP="0025715C">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25715C" w:rsidRPr="00B138F3">
        <w:rPr>
          <w:rFonts w:ascii="GHEA Grapalat" w:hAnsi="GHEA Grapalat"/>
          <w:spacing w:val="-6"/>
          <w:sz w:val="22"/>
          <w:szCs w:val="22"/>
        </w:rPr>
        <w:t xml:space="preserve">Компания участвует в организованной </w:t>
      </w:r>
      <w:r w:rsidR="00BE33AC">
        <w:rPr>
          <w:rFonts w:ascii="GHEA Grapalat" w:hAnsi="GHEA Grapalat"/>
          <w:b/>
        </w:rPr>
        <w:t>“ ПОЛИКЛИНИКА ИМЕНИ КАРЛЕНА ЕСАЯНА» ГЗАО</w:t>
      </w:r>
      <w:r w:rsidR="0025715C" w:rsidRPr="00B138F3">
        <w:rPr>
          <w:rFonts w:ascii="GHEA Grapalat" w:hAnsi="GHEA Grapalat"/>
          <w:spacing w:val="-6"/>
          <w:sz w:val="22"/>
          <w:szCs w:val="22"/>
        </w:rPr>
        <w:t xml:space="preserve"> (далее — Заказчик) </w:t>
      </w:r>
      <w:r w:rsidR="0025715C" w:rsidRPr="00B138F3">
        <w:rPr>
          <w:rFonts w:ascii="GHEA Grapalat" w:hAnsi="GHEA Grapalat"/>
          <w:sz w:val="22"/>
          <w:szCs w:val="22"/>
        </w:rPr>
        <w:t xml:space="preserve">процедуре закупок под кодом </w:t>
      </w:r>
      <w:r w:rsidR="0025715C">
        <w:rPr>
          <w:rFonts w:ascii="GHEA Grapalat" w:hAnsi="GHEA Grapalat"/>
        </w:rPr>
        <w:t>"</w:t>
      </w:r>
      <w:r w:rsidR="00BE10EE">
        <w:rPr>
          <w:rFonts w:ascii="GHEA Grapalat" w:hAnsi="GHEA Grapalat"/>
          <w:b/>
        </w:rPr>
        <w:t>KEAP- GHATsDzB-MAQ-22/06</w:t>
      </w:r>
      <w:r w:rsidR="0025715C">
        <w:rPr>
          <w:rFonts w:ascii="GHEA Grapalat" w:hAnsi="GHEA Grapalat"/>
          <w:b/>
        </w:rPr>
        <w:t>"</w:t>
      </w:r>
      <w:r w:rsidR="0025715C" w:rsidRPr="00B138F3">
        <w:rPr>
          <w:rFonts w:ascii="GHEA Grapalat" w:hAnsi="GHEA Grapalat"/>
          <w:sz w:val="22"/>
          <w:szCs w:val="22"/>
        </w:rPr>
        <w:t>.</w:t>
      </w:r>
    </w:p>
    <w:p w14:paraId="7F118D62"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F69ECD9"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DB03198"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B6BA295"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B490C77"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6FFF14"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F9997E7"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655980"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B138F3">
        <w:rPr>
          <w:rFonts w:ascii="GHEA Grapalat" w:hAnsi="GHEA Grapalat"/>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5276283"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22FAFB5B"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1899BA4"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724A44A"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3BF9031" w14:textId="77777777" w:rsidR="000A214C" w:rsidRPr="00B138F3" w:rsidRDefault="000A214C" w:rsidP="00D87EF3">
      <w:pPr>
        <w:widowControl w:val="0"/>
        <w:jc w:val="center"/>
        <w:rPr>
          <w:rFonts w:ascii="GHEA Grapalat" w:hAnsi="GHEA Grapalat" w:cs="GHEA Grapalat"/>
          <w:b/>
          <w:bCs/>
        </w:rPr>
      </w:pPr>
      <w:r w:rsidRPr="00B138F3">
        <w:rPr>
          <w:rFonts w:ascii="GHEA Grapalat" w:hAnsi="GHEA Grapalat"/>
          <w:b/>
        </w:rPr>
        <w:t>2. Иные условия</w:t>
      </w:r>
    </w:p>
    <w:p w14:paraId="670B4B17" w14:textId="77777777" w:rsidR="000A214C" w:rsidRPr="00B138F3" w:rsidRDefault="000A214C" w:rsidP="00D87EF3">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374CA066"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11B24A3D" w14:textId="77777777" w:rsidR="000A214C" w:rsidRPr="00B138F3"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FD6D030" w14:textId="77777777" w:rsidR="000A214C" w:rsidRPr="00B138F3" w:rsidDel="00A13215" w:rsidRDefault="000A214C" w:rsidP="00D87EF3">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FDACF5" w14:textId="77777777" w:rsidR="000A214C" w:rsidRPr="00B138F3" w:rsidRDefault="000A214C" w:rsidP="00D87EF3">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4E12606" w14:textId="77777777" w:rsidR="000A214C" w:rsidRPr="00B138F3" w:rsidRDefault="000A214C" w:rsidP="00D87EF3">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1C7C60C4" w14:textId="77777777" w:rsidR="000A214C" w:rsidRPr="00B138F3" w:rsidRDefault="000A214C" w:rsidP="00D87EF3">
      <w:pPr>
        <w:widowControl w:val="0"/>
        <w:jc w:val="both"/>
        <w:rPr>
          <w:rFonts w:ascii="GHEA Grapalat" w:hAnsi="GHEA Grapalat"/>
        </w:rPr>
      </w:pPr>
      <w:r w:rsidRPr="00B138F3">
        <w:rPr>
          <w:rFonts w:ascii="GHEA Grapalat" w:hAnsi="GHEA Grapalat"/>
        </w:rPr>
        <w:t>_______________________________________</w:t>
      </w:r>
    </w:p>
    <w:p w14:paraId="6A98F599" w14:textId="77777777" w:rsidR="000A214C" w:rsidRPr="00B138F3" w:rsidRDefault="000A214C" w:rsidP="00D87EF3">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912E9D8" w14:textId="77777777" w:rsidR="000A214C" w:rsidRPr="00B138F3" w:rsidRDefault="000A214C" w:rsidP="00D87EF3">
      <w:pPr>
        <w:widowControl w:val="0"/>
        <w:jc w:val="both"/>
        <w:rPr>
          <w:rFonts w:ascii="GHEA Grapalat" w:hAnsi="GHEA Grapalat"/>
        </w:rPr>
      </w:pPr>
      <w:r w:rsidRPr="00B138F3">
        <w:rPr>
          <w:rFonts w:ascii="GHEA Grapalat" w:hAnsi="GHEA Grapalat"/>
        </w:rPr>
        <w:t>_______________________________________</w:t>
      </w:r>
    </w:p>
    <w:p w14:paraId="35A1AF3A" w14:textId="77777777" w:rsidR="000A214C" w:rsidRPr="00B138F3" w:rsidRDefault="000A214C" w:rsidP="00D87EF3">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16CC20E9" w14:textId="77777777" w:rsidR="000A214C" w:rsidRPr="00B138F3" w:rsidRDefault="000A214C" w:rsidP="00D87EF3">
      <w:pPr>
        <w:widowControl w:val="0"/>
        <w:jc w:val="both"/>
        <w:rPr>
          <w:rFonts w:ascii="GHEA Grapalat" w:hAnsi="GHEA Grapalat"/>
        </w:rPr>
      </w:pPr>
      <w:r w:rsidRPr="00B138F3">
        <w:rPr>
          <w:rFonts w:ascii="GHEA Grapalat" w:hAnsi="GHEA Grapalat"/>
        </w:rPr>
        <w:t>_______________________________________</w:t>
      </w:r>
    </w:p>
    <w:p w14:paraId="30174025" w14:textId="77777777" w:rsidR="000A214C" w:rsidRPr="00B138F3" w:rsidRDefault="000A214C" w:rsidP="00D87EF3">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7049972" w14:textId="77777777" w:rsidR="000A214C" w:rsidRPr="00B138F3" w:rsidRDefault="000A214C" w:rsidP="00D87EF3">
      <w:pPr>
        <w:widowControl w:val="0"/>
        <w:jc w:val="both"/>
        <w:rPr>
          <w:rFonts w:ascii="GHEA Grapalat" w:hAnsi="GHEA Grapalat"/>
        </w:rPr>
      </w:pPr>
      <w:r w:rsidRPr="00B138F3">
        <w:rPr>
          <w:rFonts w:ascii="GHEA Grapalat" w:hAnsi="GHEA Grapalat"/>
        </w:rPr>
        <w:t>_______________________________________</w:t>
      </w:r>
    </w:p>
    <w:p w14:paraId="567F6143" w14:textId="77777777" w:rsidR="000A214C" w:rsidRPr="00B138F3" w:rsidRDefault="000A214C" w:rsidP="00D87EF3">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FC31FAD" w14:textId="77777777" w:rsidR="000A214C" w:rsidRPr="00B138F3" w:rsidRDefault="000A214C" w:rsidP="00D87EF3">
      <w:pPr>
        <w:widowControl w:val="0"/>
        <w:jc w:val="both"/>
        <w:rPr>
          <w:rFonts w:ascii="GHEA Grapalat" w:hAnsi="GHEA Grapalat"/>
        </w:rPr>
      </w:pPr>
      <w:r w:rsidRPr="00B138F3">
        <w:rPr>
          <w:rFonts w:ascii="GHEA Grapalat" w:hAnsi="GHEA Grapalat"/>
        </w:rPr>
        <w:t>_______________________________________</w:t>
      </w:r>
    </w:p>
    <w:p w14:paraId="2BA335F9" w14:textId="77777777" w:rsidR="000A214C" w:rsidRPr="00B138F3" w:rsidRDefault="000A214C" w:rsidP="00D87EF3">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F5A4A54" w14:textId="77777777" w:rsidR="000A214C" w:rsidRPr="00B138F3" w:rsidRDefault="000A214C" w:rsidP="00D87EF3">
      <w:pPr>
        <w:widowControl w:val="0"/>
        <w:jc w:val="both"/>
        <w:rPr>
          <w:rFonts w:ascii="GHEA Grapalat" w:hAnsi="GHEA Grapalat"/>
        </w:rPr>
      </w:pPr>
      <w:r w:rsidRPr="00B138F3">
        <w:rPr>
          <w:rFonts w:ascii="GHEA Grapalat" w:hAnsi="GHEA Grapalat"/>
        </w:rPr>
        <w:t>_______________________________________</w:t>
      </w:r>
    </w:p>
    <w:p w14:paraId="35E24D2F" w14:textId="77777777" w:rsidR="000A214C" w:rsidRPr="006F1605" w:rsidRDefault="000A214C" w:rsidP="00D87EF3">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45B7E7A7" w14:textId="77777777" w:rsidR="000A214C" w:rsidRPr="00B138F3" w:rsidRDefault="00632AC2" w:rsidP="00D87EF3">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3B3EDADE" w14:textId="77777777" w:rsidR="00BE2572" w:rsidRPr="00B138F3" w:rsidRDefault="00BE2572" w:rsidP="00D87EF3">
      <w:pPr>
        <w:widowControl w:val="0"/>
        <w:jc w:val="center"/>
        <w:rPr>
          <w:rFonts w:ascii="GHEA Grapalat" w:hAnsi="GHEA Grapalat" w:cs="Sylfaen"/>
        </w:rPr>
      </w:pPr>
    </w:p>
    <w:p w14:paraId="755F5162" w14:textId="77777777" w:rsidR="00E752B6" w:rsidRPr="00E752B6" w:rsidRDefault="00E752B6" w:rsidP="00D87EF3">
      <w:pPr>
        <w:rPr>
          <w:rFonts w:ascii="GHEA Grapalat" w:hAnsi="GHEA Grapalat" w:cs="Sylfaen"/>
        </w:rPr>
      </w:pPr>
    </w:p>
    <w:p w14:paraId="64C21B87" w14:textId="77777777" w:rsidR="00E752B6" w:rsidRDefault="00E752B6" w:rsidP="00D87EF3">
      <w:pPr>
        <w:rPr>
          <w:rFonts w:ascii="GHEA Grapalat" w:hAnsi="GHEA Grapalat" w:cs="Sylfaen"/>
          <w:lang w:val="hy-AM"/>
        </w:rPr>
      </w:pPr>
    </w:p>
    <w:tbl>
      <w:tblPr>
        <w:tblW w:w="10980" w:type="dxa"/>
        <w:jc w:val="center"/>
        <w:tblLook w:val="0000" w:firstRow="0" w:lastRow="0" w:firstColumn="0" w:lastColumn="0" w:noHBand="0" w:noVBand="0"/>
      </w:tblPr>
      <w:tblGrid>
        <w:gridCol w:w="5616"/>
        <w:gridCol w:w="5364"/>
      </w:tblGrid>
      <w:tr w:rsidR="00E752B6" w:rsidRPr="00B138F3" w14:paraId="728BF837"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6FEDC" w14:textId="77777777" w:rsidR="00E752B6" w:rsidRPr="00B138F3" w:rsidRDefault="00E752B6" w:rsidP="0025715C">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630F0815"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BE3BF4" w14:textId="77777777" w:rsidR="00E752B6" w:rsidRPr="00B138F3" w:rsidRDefault="00E752B6" w:rsidP="0025715C">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2BEA4550" w14:textId="77777777" w:rsidTr="0025715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B604FD" w14:textId="77777777" w:rsidR="00E752B6" w:rsidRPr="00B138F3" w:rsidRDefault="00E752B6" w:rsidP="0025715C">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0BEBF0D6" w14:textId="77777777" w:rsidTr="0025715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1DB03"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EB2583D" w14:textId="77777777" w:rsidTr="0025715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83070C"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F6A55F4" w14:textId="77777777" w:rsidTr="0025715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EFDFD2"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06D04D96"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70433C"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43ED56B3"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3D1F7B"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5715C" w:rsidRPr="00B138F3" w14:paraId="1269788E" w14:textId="77777777"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0323E088" w14:textId="561DA936" w:rsidR="0025715C" w:rsidRPr="00B138F3" w:rsidRDefault="0025715C" w:rsidP="0025715C">
            <w:pPr>
              <w:widowControl w:val="0"/>
              <w:tabs>
                <w:tab w:val="left" w:pos="855"/>
              </w:tabs>
              <w:ind w:left="360"/>
              <w:rPr>
                <w:rFonts w:ascii="GHEA Grapalat" w:hAnsi="GHEA Grapalat"/>
              </w:rPr>
            </w:pPr>
            <w:r w:rsidRPr="0025715C">
              <w:rPr>
                <w:rFonts w:ascii="GHEA Grapalat" w:hAnsi="GHEA Grapalat"/>
              </w:rPr>
              <w:t>9.</w:t>
            </w:r>
            <w:r w:rsidRPr="0025715C">
              <w:rPr>
                <w:rFonts w:ascii="GHEA Grapalat" w:hAnsi="GHEA Grapalat"/>
              </w:rPr>
              <w:tab/>
              <w:t xml:space="preserve">Наименование, или имя, фамилия бенефициара: </w:t>
            </w:r>
            <w:r w:rsidR="00BE33AC">
              <w:rPr>
                <w:rFonts w:ascii="GHEA Grapalat" w:hAnsi="GHEA Grapalat"/>
              </w:rPr>
              <w:t>“ ПОЛИКЛИНИКА ИМЕНИ КАРЛЕНА ЕСАЯНА» ГЗАО</w:t>
            </w:r>
          </w:p>
        </w:tc>
      </w:tr>
      <w:tr w:rsidR="0025715C" w:rsidRPr="00B138F3" w14:paraId="600487F7" w14:textId="77777777"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7342AD70" w14:textId="2E9AB679" w:rsidR="0025715C" w:rsidRPr="00B138F3" w:rsidRDefault="0025715C" w:rsidP="0025715C">
            <w:pPr>
              <w:widowControl w:val="0"/>
              <w:tabs>
                <w:tab w:val="left" w:pos="855"/>
              </w:tabs>
              <w:ind w:left="360"/>
              <w:rPr>
                <w:rFonts w:ascii="GHEA Grapalat" w:hAnsi="GHEA Grapalat"/>
              </w:rPr>
            </w:pPr>
            <w:r w:rsidRPr="0025715C">
              <w:rPr>
                <w:rFonts w:ascii="GHEA Grapalat" w:hAnsi="GHEA Grapalat"/>
              </w:rPr>
              <w:t>10.</w:t>
            </w:r>
            <w:r w:rsidRPr="0025715C">
              <w:rPr>
                <w:rFonts w:ascii="GHEA Grapalat" w:hAnsi="GHEA Grapalat"/>
              </w:rPr>
              <w:tab/>
              <w:t>НЗОУ бенефициара (не заполняется)</w:t>
            </w:r>
          </w:p>
        </w:tc>
      </w:tr>
      <w:tr w:rsidR="0025715C" w:rsidRPr="00B138F3" w14:paraId="56F0BE97" w14:textId="77777777" w:rsidTr="00BE33A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28E0E653" w14:textId="28FE335A" w:rsidR="0025715C" w:rsidRPr="00B138F3" w:rsidRDefault="0025715C" w:rsidP="0025715C">
            <w:pPr>
              <w:widowControl w:val="0"/>
              <w:tabs>
                <w:tab w:val="left" w:pos="855"/>
              </w:tabs>
              <w:ind w:left="360"/>
              <w:rPr>
                <w:rFonts w:ascii="GHEA Grapalat" w:hAnsi="GHEA Grapalat"/>
              </w:rPr>
            </w:pPr>
            <w:r w:rsidRPr="0025715C">
              <w:rPr>
                <w:rFonts w:ascii="GHEA Grapalat" w:hAnsi="GHEA Grapalat"/>
              </w:rPr>
              <w:t>11.</w:t>
            </w:r>
            <w:r w:rsidRPr="0025715C">
              <w:rPr>
                <w:rFonts w:ascii="GHEA Grapalat" w:hAnsi="GHEA Grapalat"/>
              </w:rPr>
              <w:tab/>
              <w:t>УНН бенефициара: 00117375</w:t>
            </w:r>
          </w:p>
        </w:tc>
      </w:tr>
      <w:tr w:rsidR="0025715C" w:rsidRPr="00B138F3" w14:paraId="7DA8705E" w14:textId="77777777" w:rsidTr="00BE33A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6CCC88C9" w14:textId="41B1537D" w:rsidR="0025715C" w:rsidRPr="00B138F3" w:rsidRDefault="0025715C" w:rsidP="0025715C">
            <w:pPr>
              <w:widowControl w:val="0"/>
              <w:tabs>
                <w:tab w:val="left" w:pos="855"/>
              </w:tabs>
              <w:ind w:left="360"/>
              <w:rPr>
                <w:rFonts w:ascii="GHEA Grapalat" w:hAnsi="GHEA Grapalat"/>
              </w:rPr>
            </w:pPr>
            <w:r w:rsidRPr="0025715C">
              <w:rPr>
                <w:rFonts w:ascii="GHEA Grapalat" w:hAnsi="GHEA Grapalat"/>
              </w:rPr>
              <w:t>12.</w:t>
            </w:r>
            <w:r w:rsidRPr="0025715C">
              <w:rPr>
                <w:rFonts w:ascii="GHEA Grapalat" w:hAnsi="GHEA Grapalat"/>
              </w:rPr>
              <w:tab/>
              <w:t xml:space="preserve">Обслуживающая бенефициара Финансовая организация (банк): </w:t>
            </w:r>
            <w:r>
              <w:rPr>
                <w:rFonts w:ascii="GHEA Grapalat" w:hAnsi="GHEA Grapalat"/>
              </w:rPr>
              <w:t xml:space="preserve">казначейство </w:t>
            </w:r>
            <w:r w:rsidRPr="0025715C">
              <w:rPr>
                <w:rFonts w:ascii="GHEA Grapalat" w:hAnsi="GHEA Grapalat"/>
              </w:rPr>
              <w:t>1</w:t>
            </w:r>
            <w:r>
              <w:rPr>
                <w:rFonts w:ascii="GHEA Grapalat" w:hAnsi="GHEA Grapalat"/>
              </w:rPr>
              <w:t xml:space="preserve"> МФ РА</w:t>
            </w:r>
          </w:p>
        </w:tc>
      </w:tr>
      <w:tr w:rsidR="0025715C" w:rsidRPr="00B138F3" w14:paraId="09A464CC" w14:textId="77777777" w:rsidTr="00BE33A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41EBAEF9" w14:textId="0F2F0BF2" w:rsidR="0025715C" w:rsidRPr="00B138F3" w:rsidRDefault="0025715C" w:rsidP="0025715C">
            <w:pPr>
              <w:widowControl w:val="0"/>
              <w:tabs>
                <w:tab w:val="left" w:pos="855"/>
              </w:tabs>
              <w:ind w:left="360"/>
              <w:rPr>
                <w:rFonts w:ascii="GHEA Grapalat" w:hAnsi="GHEA Grapalat"/>
              </w:rPr>
            </w:pPr>
            <w:r w:rsidRPr="0025715C">
              <w:rPr>
                <w:rFonts w:ascii="GHEA Grapalat" w:hAnsi="GHEA Grapalat"/>
              </w:rPr>
              <w:t>13.</w:t>
            </w:r>
            <w:r w:rsidRPr="0025715C">
              <w:rPr>
                <w:rFonts w:ascii="GHEA Grapalat" w:hAnsi="GHEA Grapalat"/>
              </w:rPr>
              <w:tab/>
              <w:t>Номер счета бенефициара (</w:t>
            </w:r>
            <w:proofErr w:type="spellStart"/>
            <w:proofErr w:type="gramStart"/>
            <w:r w:rsidRPr="0025715C">
              <w:rPr>
                <w:rFonts w:ascii="GHEA Grapalat" w:hAnsi="GHEA Grapalat"/>
              </w:rPr>
              <w:t>сч</w:t>
            </w:r>
            <w:proofErr w:type="spellEnd"/>
            <w:r w:rsidRPr="0025715C">
              <w:rPr>
                <w:rFonts w:ascii="GHEA Grapalat" w:hAnsi="GHEA Grapalat"/>
              </w:rPr>
              <w:t>.№</w:t>
            </w:r>
            <w:proofErr w:type="gramEnd"/>
            <w:r w:rsidRPr="0025715C">
              <w:rPr>
                <w:rFonts w:ascii="GHEA Grapalat" w:hAnsi="GHEA Grapalat"/>
              </w:rPr>
              <w:t xml:space="preserve">) </w:t>
            </w:r>
            <w:r>
              <w:rPr>
                <w:rFonts w:ascii="GHEA Grapalat" w:hAnsi="GHEA Grapalat" w:cs="Sylfaen"/>
                <w:sz w:val="20"/>
                <w:szCs w:val="20"/>
                <w:lang w:val="hy-AM"/>
              </w:rPr>
              <w:t>900018004664</w:t>
            </w:r>
          </w:p>
        </w:tc>
      </w:tr>
      <w:tr w:rsidR="00E752B6" w:rsidRPr="00B138F3" w14:paraId="703115FC"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B8D87"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7F7811F5"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4941"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482E9F69"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5F1EB"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69ED4185"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64D38"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2BD8A8B0" w14:textId="77777777" w:rsidTr="0025715C">
        <w:trPr>
          <w:trHeight w:val="424"/>
          <w:jc w:val="center"/>
        </w:trPr>
        <w:tc>
          <w:tcPr>
            <w:tcW w:w="10980" w:type="dxa"/>
            <w:gridSpan w:val="2"/>
            <w:tcBorders>
              <w:top w:val="single" w:sz="4" w:space="0" w:color="auto"/>
              <w:left w:val="single" w:sz="4" w:space="0" w:color="auto"/>
              <w:right w:val="single" w:sz="4" w:space="0" w:color="000000"/>
            </w:tcBorders>
            <w:noWrap/>
            <w:vAlign w:val="bottom"/>
          </w:tcPr>
          <w:p w14:paraId="4DF785E6"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04465DFF" w14:textId="77777777"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C4380" w14:textId="77777777" w:rsidR="00E752B6" w:rsidRPr="00B138F3" w:rsidRDefault="00E752B6" w:rsidP="0025715C">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396E3127" w14:textId="77777777"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0A09C" w14:textId="77777777" w:rsidR="00E752B6" w:rsidRPr="00B138F3" w:rsidRDefault="00E752B6" w:rsidP="0025715C">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38A1209C" w14:textId="77777777"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14:paraId="53606CA6" w14:textId="77777777" w:rsidR="00E752B6" w:rsidRPr="00B138F3" w:rsidRDefault="00E752B6" w:rsidP="0025715C">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5350116" w14:textId="77777777" w:rsidR="00E752B6" w:rsidRPr="00B138F3" w:rsidRDefault="00E752B6" w:rsidP="0025715C">
            <w:pPr>
              <w:widowControl w:val="0"/>
              <w:rPr>
                <w:rFonts w:ascii="GHEA Grapalat" w:hAnsi="GHEA Grapalat" w:cs="Sylfaen"/>
              </w:rPr>
            </w:pPr>
          </w:p>
          <w:p w14:paraId="4D77683B" w14:textId="77777777" w:rsidR="00E752B6" w:rsidRPr="00B138F3" w:rsidRDefault="00E752B6" w:rsidP="0025715C">
            <w:pPr>
              <w:widowControl w:val="0"/>
              <w:jc w:val="right"/>
              <w:rPr>
                <w:rFonts w:ascii="GHEA Grapalat" w:hAnsi="GHEA Grapalat" w:cs="Tahoma"/>
              </w:rPr>
            </w:pPr>
            <w:r w:rsidRPr="00B138F3">
              <w:rPr>
                <w:rFonts w:ascii="GHEA Grapalat" w:hAnsi="GHEA Grapalat"/>
              </w:rPr>
              <w:t>/____________________/</w:t>
            </w:r>
          </w:p>
          <w:p w14:paraId="78E684F5" w14:textId="77777777" w:rsidR="00E752B6" w:rsidRPr="00B138F3" w:rsidRDefault="00E752B6" w:rsidP="0025715C">
            <w:pPr>
              <w:widowControl w:val="0"/>
              <w:rPr>
                <w:rFonts w:ascii="GHEA Grapalat" w:hAnsi="GHEA Grapalat" w:cs="Sylfaen"/>
              </w:rPr>
            </w:pPr>
          </w:p>
          <w:p w14:paraId="3E87AFED" w14:textId="77777777" w:rsidR="00E752B6" w:rsidRPr="00B138F3" w:rsidRDefault="00E752B6" w:rsidP="0025715C">
            <w:pPr>
              <w:widowControl w:val="0"/>
              <w:jc w:val="right"/>
              <w:rPr>
                <w:rFonts w:ascii="GHEA Grapalat" w:hAnsi="GHEA Grapalat" w:cs="Sylfaen"/>
              </w:rPr>
            </w:pPr>
            <w:r w:rsidRPr="00B138F3">
              <w:rPr>
                <w:rFonts w:ascii="GHEA Grapalat" w:hAnsi="GHEA Grapalat"/>
              </w:rPr>
              <w:t>/____________________/</w:t>
            </w:r>
          </w:p>
          <w:p w14:paraId="7674F9ED" w14:textId="77777777" w:rsidR="00E752B6" w:rsidRPr="00B138F3" w:rsidRDefault="00E752B6" w:rsidP="0025715C">
            <w:pPr>
              <w:widowControl w:val="0"/>
              <w:rPr>
                <w:rFonts w:ascii="GHEA Grapalat" w:hAnsi="GHEA Grapalat" w:cs="Sylfaen"/>
              </w:rPr>
            </w:pPr>
          </w:p>
          <w:p w14:paraId="00A4E958" w14:textId="77777777" w:rsidR="00E752B6" w:rsidRPr="00B138F3" w:rsidRDefault="00E752B6" w:rsidP="0025715C">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51988C57" w14:textId="77777777" w:rsidR="00E752B6" w:rsidRPr="00B138F3" w:rsidRDefault="00E752B6" w:rsidP="0025715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644CC85C" w14:textId="77777777" w:rsidR="00E752B6" w:rsidRPr="00B138F3" w:rsidRDefault="00E752B6" w:rsidP="0025715C">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0AF6628" w14:textId="77777777" w:rsidR="00E752B6" w:rsidRPr="00B138F3" w:rsidRDefault="00E752B6" w:rsidP="0025715C">
            <w:pPr>
              <w:widowControl w:val="0"/>
              <w:rPr>
                <w:rFonts w:ascii="GHEA Grapalat" w:hAnsi="GHEA Grapalat" w:cs="Sylfaen"/>
              </w:rPr>
            </w:pPr>
          </w:p>
          <w:p w14:paraId="13EF0C96" w14:textId="77777777" w:rsidR="00E752B6" w:rsidRPr="00B138F3" w:rsidRDefault="00E752B6" w:rsidP="0025715C">
            <w:pPr>
              <w:widowControl w:val="0"/>
              <w:jc w:val="right"/>
              <w:rPr>
                <w:rFonts w:ascii="GHEA Grapalat" w:hAnsi="GHEA Grapalat" w:cs="Sylfaen"/>
              </w:rPr>
            </w:pPr>
            <w:r w:rsidRPr="00B138F3">
              <w:rPr>
                <w:rFonts w:ascii="GHEA Grapalat" w:hAnsi="GHEA Grapalat"/>
              </w:rPr>
              <w:t>/____________________/</w:t>
            </w:r>
          </w:p>
          <w:p w14:paraId="54C29A4D" w14:textId="77777777" w:rsidR="00E752B6" w:rsidRPr="00B138F3" w:rsidRDefault="00E752B6" w:rsidP="0025715C">
            <w:pPr>
              <w:widowControl w:val="0"/>
              <w:jc w:val="right"/>
              <w:rPr>
                <w:rFonts w:ascii="GHEA Grapalat" w:hAnsi="GHEA Grapalat" w:cs="Tahoma"/>
              </w:rPr>
            </w:pPr>
          </w:p>
          <w:p w14:paraId="48A66493" w14:textId="77777777" w:rsidR="00E752B6" w:rsidRPr="00B138F3" w:rsidRDefault="00E752B6" w:rsidP="0025715C">
            <w:pPr>
              <w:widowControl w:val="0"/>
              <w:jc w:val="right"/>
              <w:rPr>
                <w:rFonts w:ascii="GHEA Grapalat" w:hAnsi="GHEA Grapalat" w:cs="Sylfaen"/>
              </w:rPr>
            </w:pPr>
            <w:r w:rsidRPr="00B138F3">
              <w:rPr>
                <w:rFonts w:ascii="GHEA Grapalat" w:hAnsi="GHEA Grapalat"/>
              </w:rPr>
              <w:t>/____________________/</w:t>
            </w:r>
          </w:p>
          <w:p w14:paraId="326D24C2" w14:textId="77777777" w:rsidR="00E752B6" w:rsidRPr="00B138F3" w:rsidRDefault="00E752B6" w:rsidP="0025715C">
            <w:pPr>
              <w:widowControl w:val="0"/>
              <w:rPr>
                <w:rFonts w:ascii="GHEA Grapalat" w:hAnsi="GHEA Grapalat" w:cs="Sylfaen"/>
              </w:rPr>
            </w:pPr>
          </w:p>
          <w:p w14:paraId="2027F9A6" w14:textId="77777777" w:rsidR="00E752B6" w:rsidRPr="00B138F3" w:rsidRDefault="00E752B6" w:rsidP="0025715C">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5C43FED0" w14:textId="77777777" w:rsidTr="0025715C">
        <w:trPr>
          <w:trHeight w:val="2194"/>
          <w:jc w:val="center"/>
        </w:trPr>
        <w:tc>
          <w:tcPr>
            <w:tcW w:w="5616" w:type="dxa"/>
            <w:tcBorders>
              <w:top w:val="single" w:sz="4" w:space="0" w:color="auto"/>
              <w:left w:val="single" w:sz="4" w:space="0" w:color="auto"/>
              <w:right w:val="single" w:sz="4" w:space="0" w:color="auto"/>
            </w:tcBorders>
            <w:noWrap/>
            <w:vAlign w:val="bottom"/>
          </w:tcPr>
          <w:p w14:paraId="186CC935" w14:textId="77777777" w:rsidR="00E752B6" w:rsidRPr="00B138F3" w:rsidRDefault="00E752B6" w:rsidP="0025715C">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06FA323" w14:textId="77777777" w:rsidR="00E752B6" w:rsidRPr="00B138F3" w:rsidRDefault="00E752B6" w:rsidP="0025715C">
            <w:pPr>
              <w:widowControl w:val="0"/>
              <w:rPr>
                <w:rFonts w:ascii="GHEA Grapalat" w:hAnsi="GHEA Grapalat"/>
              </w:rPr>
            </w:pPr>
          </w:p>
          <w:p w14:paraId="75D247FC" w14:textId="77777777" w:rsidR="00E752B6" w:rsidRPr="00B138F3" w:rsidRDefault="00E752B6" w:rsidP="0025715C">
            <w:pPr>
              <w:widowControl w:val="0"/>
              <w:jc w:val="right"/>
              <w:rPr>
                <w:rFonts w:ascii="GHEA Grapalat" w:hAnsi="GHEA Grapalat" w:cs="Tahoma"/>
              </w:rPr>
            </w:pPr>
            <w:r w:rsidRPr="00B138F3">
              <w:rPr>
                <w:rFonts w:ascii="GHEA Grapalat" w:hAnsi="GHEA Grapalat"/>
              </w:rPr>
              <w:t>/____________________/</w:t>
            </w:r>
          </w:p>
          <w:p w14:paraId="1F207952" w14:textId="77777777" w:rsidR="00E752B6" w:rsidRPr="00B138F3" w:rsidRDefault="00E752B6" w:rsidP="0025715C">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BDB127C" w14:textId="77777777" w:rsidR="00E752B6" w:rsidRPr="00B138F3" w:rsidRDefault="00E752B6" w:rsidP="0025715C">
            <w:pPr>
              <w:widowControl w:val="0"/>
              <w:rPr>
                <w:rFonts w:ascii="GHEA Grapalat" w:hAnsi="GHEA Grapalat" w:cs="Tahoma"/>
              </w:rPr>
            </w:pPr>
          </w:p>
          <w:p w14:paraId="5E60F4C3" w14:textId="77777777" w:rsidR="00E752B6" w:rsidRPr="00B138F3" w:rsidRDefault="00E752B6" w:rsidP="0025715C">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89AD540" w14:textId="77777777" w:rsidR="00E752B6" w:rsidRPr="00B138F3" w:rsidRDefault="00E752B6" w:rsidP="0025715C">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6F3CE1D" w14:textId="77777777" w:rsidR="00E752B6" w:rsidRPr="00B138F3" w:rsidRDefault="00E752B6" w:rsidP="0025715C">
            <w:pPr>
              <w:widowControl w:val="0"/>
              <w:rPr>
                <w:rFonts w:ascii="GHEA Grapalat" w:hAnsi="GHEA Grapalat" w:cs="Tahoma"/>
              </w:rPr>
            </w:pPr>
          </w:p>
          <w:p w14:paraId="023734E3" w14:textId="77777777" w:rsidR="00E752B6" w:rsidRPr="00B138F3" w:rsidRDefault="00E752B6" w:rsidP="0025715C">
            <w:pPr>
              <w:widowControl w:val="0"/>
              <w:jc w:val="right"/>
              <w:rPr>
                <w:rFonts w:ascii="GHEA Grapalat" w:hAnsi="GHEA Grapalat" w:cs="Tahoma"/>
              </w:rPr>
            </w:pPr>
            <w:r w:rsidRPr="00B138F3">
              <w:rPr>
                <w:rFonts w:ascii="GHEA Grapalat" w:hAnsi="GHEA Grapalat"/>
              </w:rPr>
              <w:t>/____________________/</w:t>
            </w:r>
          </w:p>
          <w:p w14:paraId="1AF48FCE" w14:textId="77777777" w:rsidR="00E752B6" w:rsidRPr="00B138F3" w:rsidRDefault="00E752B6" w:rsidP="0025715C">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33D932D" w14:textId="77777777" w:rsidR="00E752B6" w:rsidRPr="00B138F3" w:rsidRDefault="00E752B6" w:rsidP="0025715C">
            <w:pPr>
              <w:widowControl w:val="0"/>
              <w:rPr>
                <w:rFonts w:ascii="GHEA Grapalat" w:hAnsi="GHEA Grapalat" w:cs="Arial"/>
              </w:rPr>
            </w:pPr>
          </w:p>
        </w:tc>
      </w:tr>
      <w:tr w:rsidR="00E752B6" w:rsidRPr="00B138F3" w14:paraId="37F58BBB" w14:textId="77777777"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14:paraId="379346C2" w14:textId="77777777" w:rsidR="00E752B6" w:rsidRPr="00B138F3" w:rsidRDefault="00E752B6" w:rsidP="0025715C">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280E481C" w14:textId="77777777" w:rsidR="00E752B6" w:rsidRPr="00B138F3" w:rsidRDefault="00E752B6" w:rsidP="0025715C">
            <w:pPr>
              <w:widowControl w:val="0"/>
              <w:rPr>
                <w:rFonts w:ascii="GHEA Grapalat" w:hAnsi="GHEA Grapalat" w:cs="Sylfaen"/>
              </w:rPr>
            </w:pPr>
          </w:p>
          <w:p w14:paraId="46F12686" w14:textId="77777777" w:rsidR="00E752B6" w:rsidRPr="00B138F3" w:rsidRDefault="00E752B6" w:rsidP="0025715C">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C5FC00B" w14:textId="77777777" w:rsidR="00E752B6" w:rsidRPr="00B138F3" w:rsidRDefault="00E752B6" w:rsidP="0025715C">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705725E8" w14:textId="77777777" w:rsidR="00E752B6" w:rsidRPr="00B138F3" w:rsidRDefault="00E752B6" w:rsidP="0025715C">
            <w:pPr>
              <w:widowControl w:val="0"/>
              <w:rPr>
                <w:rFonts w:ascii="GHEA Grapalat" w:hAnsi="GHEA Grapalat"/>
              </w:rPr>
            </w:pPr>
          </w:p>
          <w:p w14:paraId="5A563329" w14:textId="77777777" w:rsidR="00E752B6" w:rsidRPr="00B138F3" w:rsidRDefault="00E752B6" w:rsidP="0025715C">
            <w:pPr>
              <w:widowControl w:val="0"/>
              <w:jc w:val="right"/>
              <w:rPr>
                <w:rFonts w:ascii="GHEA Grapalat" w:hAnsi="GHEA Grapalat" w:cs="Sylfaen"/>
              </w:rPr>
            </w:pPr>
            <w:r w:rsidRPr="00B138F3">
              <w:rPr>
                <w:rFonts w:ascii="GHEA Grapalat" w:hAnsi="GHEA Grapalat"/>
              </w:rPr>
              <w:t>23.в Дата исполнения: "___" ___ 20___г.</w:t>
            </w:r>
          </w:p>
        </w:tc>
      </w:tr>
    </w:tbl>
    <w:p w14:paraId="61FE449F" w14:textId="77777777" w:rsidR="00E752B6" w:rsidRPr="00B138F3" w:rsidRDefault="00E752B6" w:rsidP="00D87EF3">
      <w:pPr>
        <w:widowControl w:val="0"/>
        <w:jc w:val="center"/>
        <w:rPr>
          <w:rFonts w:ascii="GHEA Grapalat" w:hAnsi="GHEA Grapalat" w:cs="Sylfaen"/>
        </w:rPr>
      </w:pPr>
    </w:p>
    <w:p w14:paraId="729B70BC" w14:textId="77777777" w:rsidR="00E752B6" w:rsidRPr="00E752B6" w:rsidRDefault="00E752B6" w:rsidP="00D87EF3">
      <w:pPr>
        <w:rPr>
          <w:rFonts w:ascii="GHEA Grapalat" w:hAnsi="GHEA Grapalat" w:cs="Sylfaen"/>
        </w:rPr>
      </w:pPr>
    </w:p>
    <w:p w14:paraId="5040C87E" w14:textId="77777777" w:rsidR="00E752B6" w:rsidRDefault="00E752B6" w:rsidP="00D87EF3">
      <w:pPr>
        <w:rPr>
          <w:rFonts w:ascii="GHEA Grapalat" w:hAnsi="GHEA Grapalat" w:cs="Sylfaen"/>
          <w:lang w:val="hy-AM"/>
        </w:rPr>
      </w:pPr>
    </w:p>
    <w:p w14:paraId="60586EB3" w14:textId="77777777" w:rsidR="00E752B6" w:rsidRDefault="00E752B6" w:rsidP="00D87EF3">
      <w:pPr>
        <w:rPr>
          <w:rFonts w:ascii="GHEA Grapalat" w:hAnsi="GHEA Grapalat" w:cs="Sylfaen"/>
          <w:lang w:val="hy-AM"/>
        </w:rPr>
      </w:pPr>
    </w:p>
    <w:p w14:paraId="3B9BBC91" w14:textId="77777777" w:rsidR="00E752B6" w:rsidRDefault="00E752B6" w:rsidP="00D87EF3">
      <w:pPr>
        <w:rPr>
          <w:rFonts w:ascii="GHEA Grapalat" w:hAnsi="GHEA Grapalat" w:cs="Sylfaen"/>
          <w:lang w:val="hy-AM"/>
        </w:rPr>
      </w:pPr>
    </w:p>
    <w:p w14:paraId="609DE3F6" w14:textId="77777777" w:rsidR="00E752B6" w:rsidRDefault="00E752B6" w:rsidP="00D87EF3">
      <w:pPr>
        <w:rPr>
          <w:rFonts w:ascii="GHEA Grapalat" w:hAnsi="GHEA Grapalat" w:cs="Sylfaen"/>
          <w:lang w:val="hy-AM"/>
        </w:rPr>
      </w:pPr>
    </w:p>
    <w:p w14:paraId="243F33AE" w14:textId="77777777" w:rsidR="00E752B6" w:rsidRDefault="00E752B6" w:rsidP="00D87EF3">
      <w:pPr>
        <w:rPr>
          <w:rFonts w:ascii="GHEA Grapalat" w:hAnsi="GHEA Grapalat" w:cs="Sylfaen"/>
          <w:lang w:val="hy-AM"/>
        </w:rPr>
      </w:pPr>
    </w:p>
    <w:p w14:paraId="27AE4F7D" w14:textId="77777777" w:rsidR="00E752B6" w:rsidRDefault="00E752B6" w:rsidP="00D87EF3">
      <w:pPr>
        <w:rPr>
          <w:rFonts w:ascii="GHEA Grapalat" w:hAnsi="GHEA Grapalat" w:cs="Sylfaen"/>
          <w:lang w:val="hy-AM"/>
        </w:rPr>
      </w:pPr>
    </w:p>
    <w:p w14:paraId="652C2781" w14:textId="77777777" w:rsidR="00E752B6" w:rsidRDefault="00E752B6" w:rsidP="00D87EF3">
      <w:pPr>
        <w:rPr>
          <w:rFonts w:ascii="GHEA Grapalat" w:hAnsi="GHEA Grapalat" w:cs="Sylfaen"/>
          <w:lang w:val="hy-AM"/>
        </w:rPr>
      </w:pPr>
    </w:p>
    <w:p w14:paraId="69F4696F" w14:textId="77777777" w:rsidR="00E752B6" w:rsidRDefault="00E752B6" w:rsidP="00D87EF3">
      <w:pPr>
        <w:rPr>
          <w:rFonts w:ascii="GHEA Grapalat" w:hAnsi="GHEA Grapalat" w:cs="Sylfaen"/>
          <w:lang w:val="hy-AM"/>
        </w:rPr>
      </w:pPr>
    </w:p>
    <w:p w14:paraId="607DC4E7" w14:textId="77777777" w:rsidR="00E752B6" w:rsidRDefault="00E752B6" w:rsidP="00D87EF3">
      <w:pPr>
        <w:rPr>
          <w:rFonts w:ascii="GHEA Grapalat" w:hAnsi="GHEA Grapalat" w:cs="Sylfaen"/>
          <w:lang w:val="hy-AM"/>
        </w:rPr>
      </w:pPr>
    </w:p>
    <w:p w14:paraId="53F7BC3E" w14:textId="77777777" w:rsidR="00E752B6" w:rsidRDefault="00E752B6" w:rsidP="00D87EF3">
      <w:pPr>
        <w:rPr>
          <w:rFonts w:ascii="GHEA Grapalat" w:hAnsi="GHEA Grapalat" w:cs="Sylfaen"/>
          <w:lang w:val="hy-AM"/>
        </w:rPr>
      </w:pPr>
    </w:p>
    <w:p w14:paraId="61FD66B2" w14:textId="77777777" w:rsidR="00BE2572" w:rsidRPr="00B138F3" w:rsidRDefault="00BE2572" w:rsidP="00D87EF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159A224" w14:textId="77777777" w:rsidR="00BE2572" w:rsidRPr="00B138F3" w:rsidRDefault="00BE2572" w:rsidP="00D87EF3">
      <w:pPr>
        <w:rPr>
          <w:rFonts w:ascii="GHEA Grapalat" w:hAnsi="GHEA Grapalat" w:cs="Sylfaen"/>
        </w:rPr>
      </w:pPr>
      <w:r w:rsidRPr="00B138F3">
        <w:rPr>
          <w:rFonts w:ascii="GHEA Grapalat" w:hAnsi="GHEA Grapalat" w:cs="Sylfaen"/>
        </w:rPr>
        <w:br w:type="page"/>
      </w:r>
    </w:p>
    <w:p w14:paraId="76AE12FF" w14:textId="77777777" w:rsidR="00BE2572" w:rsidRPr="00B138F3" w:rsidRDefault="00BE2572" w:rsidP="00D87EF3">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869C32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1BAB43"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385EF19"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432700B"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E01274C"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D4D4528"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862F25C"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6F8A3AB"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Сторона,</w:t>
            </w:r>
          </w:p>
          <w:p w14:paraId="0BAB8E7F"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F865A87"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04BD651"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2BD028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6FC3CB"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6B737C8"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DE3E95F"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B7CA2B3"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77A87EB" w14:textId="77777777" w:rsidR="00BE2572" w:rsidRPr="00B138F3" w:rsidRDefault="00BE2572" w:rsidP="00D87EF3">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52FE42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1621A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15B0C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F2B9A1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C3F98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48129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EF4DD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276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103BA36" w14:textId="77777777" w:rsidR="00BE2572" w:rsidRPr="00B138F3" w:rsidRDefault="00BE2572" w:rsidP="00D87EF3">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70B7AC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1802E"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4F296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DFFEC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DD1D6A"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7BE5A2D" w14:textId="77777777" w:rsidR="00BE2572" w:rsidRPr="00B138F3" w:rsidRDefault="00BE2572" w:rsidP="00D87EF3">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C96550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9B25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1C4C36B6" w14:textId="77777777" w:rsidR="00BE2572" w:rsidRPr="00B138F3"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2DB9C17"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3AB36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129CA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10BDBC" w14:textId="77777777" w:rsidR="00BE2572" w:rsidRPr="00B138F3" w:rsidRDefault="00BE2572" w:rsidP="00D87EF3">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C4BB3EF"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429B1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49455F5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680C4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D8A99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5866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E29C8E"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79C935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E47F"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1C3BF3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880D9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2E0B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FE3A26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ADAF02F"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D2AF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01A540B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BB13667"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E12BE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6A3C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F65F3E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4B440E"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7EA413"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C6968AF"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E1DE1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2182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3F929"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F1A9BF9"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DE5F8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356C5"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B249B29"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661345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07164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4288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B46B89"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A8E3717"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462C5"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20ADEB52"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B2974C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734B3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97482"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0979B3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32B17E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FC65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4A9BD6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(не заполняется в процессе в связи с </w:t>
            </w:r>
            <w:r w:rsidRPr="00B138F3">
              <w:rPr>
                <w:rFonts w:ascii="GHEA Grapalat" w:hAnsi="GHEA Grapalat"/>
                <w:sz w:val="18"/>
                <w:szCs w:val="18"/>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14:paraId="2ED39CD7"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B138F3" w:rsidRPr="00B138F3" w14:paraId="3A102B5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C9D13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86BC9A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A22E42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969A2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7A3E385"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5C1EA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D6B8B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B26B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8E9BF6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A5FD83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F65FA3"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BFF01E"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5C0EB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2A853"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C044F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2222573"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037A5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2778C24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EC20ED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C876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14CF2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A5CC09F"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3567459"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BA32F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504286F2"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3FE1D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BDB66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C0A27"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69E6A3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65C7C32"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154BF3"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D0F958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9E907C2"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DB316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F94D1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90E60F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7AAAAD7"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8BC1E"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05A5B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8D51C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8CED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A42DEE"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082C7DF"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A89A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4BEDA9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ACA63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739E7"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4650BF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387D8C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4BF1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3E73729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DFF6B75"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6E316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B438A" w14:textId="77777777" w:rsidR="00BE2572" w:rsidRPr="00B138F3" w:rsidDel="0010680B" w:rsidRDefault="00BE2572" w:rsidP="00D87EF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3ADB13"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DF34ED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4F111" w14:textId="77777777" w:rsidR="00BE2572" w:rsidRPr="00B138F3" w:rsidRDefault="00BE2572" w:rsidP="00D87EF3">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640D3EC" w14:textId="77777777" w:rsidR="00BE2572" w:rsidRPr="00B138F3" w:rsidRDefault="00BE2572" w:rsidP="00D87EF3">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00EC7C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213A663"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E5786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E42ED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CE5698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80E839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DBE59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203BD9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48D9E6E"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03A18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8F0B5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D12A3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094D177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D88D18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DBA1A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68D4792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A37A01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3052F35"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9C77D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60B722"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A5E7A8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8F6B75"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1A15E2"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5C669A7"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7CFEA62" w14:textId="77777777" w:rsidR="00BE2572" w:rsidRPr="00B138F3"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E5F8CB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2A61D8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7FBAB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32702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B04541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1BCA3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A1047"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9BF3B4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51DF9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20CFB0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FD8F7"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293516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8A59AF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65CA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8C6C1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A1BCC3A"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776C269"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DCC1E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062C6F"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2E3545A"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627B2C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1301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449FA38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502C9C" w14:textId="77777777" w:rsidR="00BE2572" w:rsidRPr="00B138F3" w:rsidRDefault="00BE2572" w:rsidP="00D87EF3">
            <w:pPr>
              <w:widowControl w:val="0"/>
              <w:jc w:val="center"/>
              <w:rPr>
                <w:rFonts w:ascii="GHEA Grapalat" w:hAnsi="GHEA Grapalat"/>
                <w:sz w:val="18"/>
                <w:szCs w:val="18"/>
              </w:rPr>
            </w:pPr>
          </w:p>
        </w:tc>
      </w:tr>
      <w:tr w:rsidR="00B138F3" w:rsidRPr="00B138F3" w14:paraId="347A98A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F1A84"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0691D9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BA1B37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F25F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340F412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84259C4" w14:textId="77777777" w:rsidR="00BE2572" w:rsidRPr="00B138F3" w:rsidRDefault="00BE2572" w:rsidP="00D87EF3">
            <w:pPr>
              <w:widowControl w:val="0"/>
              <w:jc w:val="center"/>
              <w:rPr>
                <w:rFonts w:ascii="GHEA Grapalat" w:hAnsi="GHEA Grapalat"/>
                <w:sz w:val="18"/>
                <w:szCs w:val="18"/>
              </w:rPr>
            </w:pPr>
          </w:p>
        </w:tc>
      </w:tr>
      <w:tr w:rsidR="00B138F3" w:rsidRPr="00B138F3" w14:paraId="650524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03B4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12FEEF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6F0169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A02913"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p w14:paraId="7254A5E6"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46D6D41" w14:textId="77777777" w:rsidR="00BE2572" w:rsidRPr="00B138F3" w:rsidRDefault="00BE2572" w:rsidP="00D87EF3">
            <w:pPr>
              <w:widowControl w:val="0"/>
              <w:jc w:val="center"/>
              <w:rPr>
                <w:rFonts w:ascii="GHEA Grapalat" w:hAnsi="GHEA Grapalat"/>
                <w:sz w:val="18"/>
                <w:szCs w:val="18"/>
              </w:rPr>
            </w:pPr>
          </w:p>
        </w:tc>
      </w:tr>
      <w:tr w:rsidR="00B138F3" w:rsidRPr="00B138F3" w14:paraId="2184DF3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4B882"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A370D7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D0BAD6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08EE5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5AD2F5D"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FEEADC" w14:textId="77777777" w:rsidR="00BE2572" w:rsidRPr="00B138F3" w:rsidRDefault="00BE2572" w:rsidP="00D87EF3">
            <w:pPr>
              <w:widowControl w:val="0"/>
              <w:jc w:val="center"/>
              <w:rPr>
                <w:rFonts w:ascii="GHEA Grapalat" w:hAnsi="GHEA Grapalat"/>
                <w:sz w:val="18"/>
                <w:szCs w:val="18"/>
              </w:rPr>
            </w:pPr>
          </w:p>
        </w:tc>
      </w:tr>
      <w:tr w:rsidR="00B138F3" w:rsidRPr="00B138F3" w14:paraId="0F41A2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47DBB"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081140"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98AA56E"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968F9"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3CBD2C"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321AFA" w14:textId="77777777" w:rsidR="00BE2572" w:rsidRPr="00B138F3" w:rsidRDefault="00BE2572" w:rsidP="00D87EF3">
            <w:pPr>
              <w:widowControl w:val="0"/>
              <w:jc w:val="center"/>
              <w:rPr>
                <w:rFonts w:ascii="GHEA Grapalat" w:hAnsi="GHEA Grapalat"/>
                <w:sz w:val="18"/>
                <w:szCs w:val="18"/>
              </w:rPr>
            </w:pPr>
          </w:p>
        </w:tc>
      </w:tr>
      <w:tr w:rsidR="00FF3DE9" w:rsidRPr="00B138F3" w14:paraId="3F4476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F33752"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49E3A21"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 xml:space="preserve">обслуживающей </w:t>
            </w:r>
            <w:r w:rsidRPr="00B138F3">
              <w:rPr>
                <w:rFonts w:ascii="GHEA Grapalat" w:hAnsi="GHEA Grapalat"/>
                <w:sz w:val="18"/>
                <w:szCs w:val="18"/>
              </w:rPr>
              <w:lastRenderedPageBreak/>
              <w:t>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28C8B3"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8A8442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4B9728" w14:textId="77777777" w:rsidR="00BE2572" w:rsidRPr="00B138F3" w:rsidRDefault="00BE2572" w:rsidP="00D87EF3">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F2D790" w14:textId="77777777" w:rsidR="00BE2572" w:rsidRPr="00B138F3" w:rsidRDefault="00BE2572" w:rsidP="00D87EF3">
            <w:pPr>
              <w:widowControl w:val="0"/>
              <w:jc w:val="center"/>
              <w:rPr>
                <w:rFonts w:ascii="GHEA Grapalat" w:hAnsi="GHEA Grapalat"/>
                <w:sz w:val="18"/>
                <w:szCs w:val="18"/>
              </w:rPr>
            </w:pPr>
          </w:p>
        </w:tc>
      </w:tr>
    </w:tbl>
    <w:p w14:paraId="40910E65" w14:textId="77777777" w:rsidR="00BE2572" w:rsidRPr="00B138F3" w:rsidRDefault="00BE2572" w:rsidP="00D87EF3">
      <w:pPr>
        <w:widowControl w:val="0"/>
        <w:ind w:left="567" w:right="565"/>
        <w:jc w:val="center"/>
        <w:rPr>
          <w:rFonts w:ascii="GHEA Grapalat" w:hAnsi="GHEA Grapalat"/>
          <w:b/>
        </w:rPr>
      </w:pPr>
    </w:p>
    <w:p w14:paraId="17E21A2D" w14:textId="77777777" w:rsidR="00BE2572" w:rsidRPr="00B138F3" w:rsidRDefault="00BE2572" w:rsidP="00D87EF3">
      <w:pPr>
        <w:widowControl w:val="0"/>
        <w:ind w:left="567" w:right="565"/>
        <w:jc w:val="center"/>
        <w:rPr>
          <w:rFonts w:ascii="GHEA Grapalat" w:hAnsi="GHEA Grapalat"/>
          <w:b/>
        </w:rPr>
      </w:pPr>
    </w:p>
    <w:p w14:paraId="5812EFE3" w14:textId="77777777" w:rsidR="00BE2572" w:rsidRPr="00B138F3" w:rsidRDefault="00BE2572" w:rsidP="00D87EF3">
      <w:pPr>
        <w:widowControl w:val="0"/>
        <w:ind w:left="567" w:right="565"/>
        <w:jc w:val="center"/>
        <w:rPr>
          <w:rFonts w:ascii="GHEA Grapalat" w:hAnsi="GHEA Grapalat"/>
          <w:b/>
        </w:rPr>
      </w:pPr>
    </w:p>
    <w:p w14:paraId="6989B280" w14:textId="77777777" w:rsidR="00BE2572" w:rsidRPr="00B138F3" w:rsidRDefault="00BE2572" w:rsidP="00D87EF3">
      <w:pPr>
        <w:widowControl w:val="0"/>
        <w:ind w:left="567" w:right="565"/>
        <w:jc w:val="center"/>
        <w:rPr>
          <w:rFonts w:ascii="GHEA Grapalat" w:hAnsi="GHEA Grapalat"/>
          <w:b/>
        </w:rPr>
      </w:pPr>
    </w:p>
    <w:p w14:paraId="6291CCF0" w14:textId="77777777" w:rsidR="00BE2572" w:rsidRPr="00B138F3" w:rsidRDefault="00BE2572" w:rsidP="00D87EF3">
      <w:pPr>
        <w:widowControl w:val="0"/>
        <w:ind w:left="567" w:right="565"/>
        <w:jc w:val="center"/>
        <w:rPr>
          <w:rFonts w:ascii="GHEA Grapalat" w:hAnsi="GHEA Grapalat"/>
          <w:b/>
        </w:rPr>
      </w:pPr>
    </w:p>
    <w:p w14:paraId="0E6FF75F" w14:textId="77777777" w:rsidR="00BE2572" w:rsidRPr="00B138F3" w:rsidRDefault="00BE2572" w:rsidP="00D87EF3">
      <w:pPr>
        <w:widowControl w:val="0"/>
        <w:ind w:left="567" w:right="565"/>
        <w:jc w:val="center"/>
        <w:rPr>
          <w:rFonts w:ascii="GHEA Grapalat" w:hAnsi="GHEA Grapalat"/>
          <w:b/>
        </w:rPr>
      </w:pPr>
    </w:p>
    <w:p w14:paraId="7871A55D" w14:textId="77777777" w:rsidR="00BE2572" w:rsidRPr="00B138F3" w:rsidRDefault="00BE2572" w:rsidP="00D87EF3">
      <w:pPr>
        <w:widowControl w:val="0"/>
        <w:ind w:left="567" w:right="565"/>
        <w:jc w:val="center"/>
        <w:rPr>
          <w:rFonts w:ascii="GHEA Grapalat" w:hAnsi="GHEA Grapalat"/>
          <w:b/>
        </w:rPr>
      </w:pPr>
    </w:p>
    <w:p w14:paraId="3AE1E748" w14:textId="77777777" w:rsidR="00BE2572" w:rsidRPr="00B138F3" w:rsidRDefault="00BE2572" w:rsidP="00D87EF3">
      <w:pPr>
        <w:widowControl w:val="0"/>
        <w:ind w:left="567" w:right="565"/>
        <w:jc w:val="center"/>
        <w:rPr>
          <w:rFonts w:ascii="GHEA Grapalat" w:hAnsi="GHEA Grapalat"/>
          <w:b/>
        </w:rPr>
      </w:pPr>
    </w:p>
    <w:p w14:paraId="077290CC" w14:textId="77777777" w:rsidR="00BE2572" w:rsidRPr="00B138F3" w:rsidRDefault="00BE2572" w:rsidP="00D87EF3">
      <w:pPr>
        <w:widowControl w:val="0"/>
        <w:ind w:left="567" w:right="565"/>
        <w:jc w:val="center"/>
        <w:rPr>
          <w:rFonts w:ascii="GHEA Grapalat" w:hAnsi="GHEA Grapalat"/>
          <w:b/>
        </w:rPr>
      </w:pPr>
    </w:p>
    <w:p w14:paraId="51299B34" w14:textId="77777777" w:rsidR="00BE2572" w:rsidRPr="00B138F3" w:rsidRDefault="00BE2572" w:rsidP="00D87EF3">
      <w:pPr>
        <w:widowControl w:val="0"/>
        <w:ind w:left="567" w:right="565"/>
        <w:jc w:val="center"/>
        <w:rPr>
          <w:rFonts w:ascii="GHEA Grapalat" w:hAnsi="GHEA Grapalat"/>
          <w:b/>
        </w:rPr>
      </w:pPr>
    </w:p>
    <w:p w14:paraId="44340377" w14:textId="77777777" w:rsidR="000A214C" w:rsidRPr="00B138F3" w:rsidRDefault="000A214C" w:rsidP="00D87EF3">
      <w:pPr>
        <w:widowControl w:val="0"/>
        <w:jc w:val="both"/>
        <w:rPr>
          <w:rFonts w:ascii="GHEA Grapalat" w:hAnsi="GHEA Grapalat"/>
        </w:rPr>
      </w:pPr>
      <w:r w:rsidRPr="00B138F3">
        <w:rPr>
          <w:rFonts w:ascii="GHEA Grapalat" w:hAnsi="GHEA Grapalat"/>
        </w:rPr>
        <w:br w:type="page"/>
      </w:r>
    </w:p>
    <w:p w14:paraId="1A75C373" w14:textId="6FF24808" w:rsidR="003B2F27" w:rsidRPr="0025715C" w:rsidRDefault="003B2F27" w:rsidP="00D87EF3">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25715C" w:rsidRPr="0025715C">
        <w:rPr>
          <w:rFonts w:ascii="GHEA Grapalat" w:hAnsi="GHEA Grapalat"/>
          <w:b/>
          <w:sz w:val="24"/>
          <w:szCs w:val="24"/>
        </w:rPr>
        <w:t>5</w:t>
      </w:r>
    </w:p>
    <w:p w14:paraId="32D7D6BD" w14:textId="41159719" w:rsidR="003B2F27" w:rsidRPr="00C95D0C" w:rsidRDefault="003B2F27" w:rsidP="00D87EF3">
      <w:pPr>
        <w:pStyle w:val="31"/>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666A21" w:rsidRPr="00666A21">
        <w:rPr>
          <w:rFonts w:ascii="GHEA Grapalat" w:hAnsi="GHEA Grapalat"/>
          <w:b/>
        </w:rPr>
        <w:t xml:space="preserve">запрос </w:t>
      </w:r>
      <w:proofErr w:type="spellStart"/>
      <w:r w:rsidR="00666A21" w:rsidRPr="00666A21">
        <w:rPr>
          <w:rFonts w:ascii="GHEA Grapalat" w:hAnsi="GHEA Grapalat"/>
          <w:b/>
        </w:rPr>
        <w:t>катировок</w:t>
      </w:r>
      <w:proofErr w:type="spellEnd"/>
      <w:r w:rsidRPr="00C95D0C">
        <w:rPr>
          <w:rFonts w:ascii="GHEA Grapalat" w:hAnsi="GHEA Grapalat" w:cs="Sylfaen"/>
          <w:b/>
          <w:sz w:val="24"/>
          <w:szCs w:val="24"/>
        </w:rPr>
        <w:br/>
      </w:r>
      <w:r>
        <w:rPr>
          <w:rFonts w:ascii="GHEA Grapalat" w:hAnsi="GHEA Grapalat"/>
          <w:b/>
          <w:sz w:val="24"/>
          <w:szCs w:val="24"/>
        </w:rPr>
        <w:t>под кодом "</w:t>
      </w:r>
      <w:r w:rsidR="00BE10EE">
        <w:rPr>
          <w:rFonts w:ascii="GHEA Grapalat" w:hAnsi="GHEA Grapalat"/>
          <w:b/>
          <w:sz w:val="24"/>
          <w:szCs w:val="24"/>
        </w:rPr>
        <w:t>KEAP- GHATsDzB-MAQ-22/06</w:t>
      </w:r>
      <w:r>
        <w:rPr>
          <w:rFonts w:ascii="GHEA Grapalat" w:hAnsi="GHEA Grapalat"/>
          <w:b/>
          <w:sz w:val="24"/>
          <w:szCs w:val="24"/>
        </w:rPr>
        <w:t>"</w:t>
      </w:r>
      <w:r>
        <w:rPr>
          <w:rStyle w:val="af6"/>
          <w:rFonts w:ascii="GHEA Grapalat" w:hAnsi="GHEA Grapalat"/>
          <w:b/>
          <w:sz w:val="24"/>
          <w:szCs w:val="24"/>
        </w:rPr>
        <w:footnoteReference w:customMarkFollows="1" w:id="10"/>
        <w:t>*</w:t>
      </w:r>
    </w:p>
    <w:p w14:paraId="1D55E0D6" w14:textId="77777777" w:rsidR="003B2F27" w:rsidRPr="00AD29CE" w:rsidRDefault="003B2F27" w:rsidP="00D87EF3">
      <w:pPr>
        <w:widowControl w:val="0"/>
        <w:jc w:val="right"/>
        <w:rPr>
          <w:rFonts w:ascii="GHEA Grapalat" w:hAnsi="GHEA Grapalat"/>
          <w:i/>
        </w:rPr>
      </w:pPr>
    </w:p>
    <w:p w14:paraId="1B2E6593" w14:textId="77777777" w:rsidR="0025715C" w:rsidRDefault="003B2F27" w:rsidP="0025715C">
      <w:pPr>
        <w:widowControl w:val="0"/>
        <w:jc w:val="center"/>
        <w:rPr>
          <w:rFonts w:ascii="GHEA Grapalat" w:hAnsi="GHEA Grapalat"/>
          <w:b/>
        </w:rPr>
      </w:pPr>
      <w:r w:rsidRPr="00936B04">
        <w:rPr>
          <w:rFonts w:ascii="GHEA Grapalat" w:hAnsi="GHEA Grapalat"/>
          <w:b/>
        </w:rPr>
        <w:t>ДОГОВОР</w:t>
      </w:r>
      <w:r w:rsidR="0025715C">
        <w:rPr>
          <w:rFonts w:ascii="GHEA Grapalat" w:hAnsi="GHEA Grapalat"/>
          <w:b/>
        </w:rPr>
        <w:t xml:space="preserve"> </w:t>
      </w:r>
    </w:p>
    <w:p w14:paraId="225AB6E9" w14:textId="5DFB70F9" w:rsidR="0025715C" w:rsidRDefault="0025715C" w:rsidP="0025715C">
      <w:pPr>
        <w:widowControl w:val="0"/>
        <w:jc w:val="center"/>
        <w:rPr>
          <w:rFonts w:ascii="GHEA Grapalat" w:hAnsi="GHEA Grapalat"/>
          <w:b/>
        </w:rPr>
      </w:pPr>
      <w:r w:rsidRPr="00B02E29">
        <w:rPr>
          <w:rFonts w:ascii="GHEA Grapalat" w:hAnsi="GHEA Grapalat"/>
          <w:b/>
        </w:rPr>
        <w:t>НА</w:t>
      </w:r>
      <w:r>
        <w:rPr>
          <w:rFonts w:ascii="GHEA Grapalat" w:hAnsi="GHEA Grapalat"/>
          <w:b/>
        </w:rPr>
        <w:t xml:space="preserve"> </w:t>
      </w:r>
      <w:r w:rsidRPr="00B02E29">
        <w:rPr>
          <w:rFonts w:ascii="GHEA Grapalat" w:hAnsi="GHEA Grapalat"/>
          <w:b/>
        </w:rPr>
        <w:t>ПРЕДОСТАВЛЕНИЕ</w:t>
      </w:r>
      <w:r>
        <w:rPr>
          <w:rFonts w:ascii="GHEA Grapalat" w:hAnsi="GHEA Grapalat"/>
          <w:b/>
        </w:rPr>
        <w:t xml:space="preserve"> ОХРАННЫХ УСЛУГ </w:t>
      </w:r>
    </w:p>
    <w:p w14:paraId="029F32DC" w14:textId="0D27CF01" w:rsidR="003B2F27" w:rsidRPr="00936B04" w:rsidRDefault="003B2F27" w:rsidP="00D87EF3">
      <w:pPr>
        <w:widowControl w:val="0"/>
        <w:ind w:firstLine="142"/>
        <w:jc w:val="center"/>
        <w:rPr>
          <w:rFonts w:ascii="GHEA Grapalat" w:hAnsi="GHEA Grapalat" w:cs="Times Armenian"/>
          <w:b/>
        </w:rPr>
      </w:pPr>
    </w:p>
    <w:p w14:paraId="306ECF7B" w14:textId="77777777" w:rsidR="003B2F27" w:rsidRPr="00666A21" w:rsidRDefault="003B2F27" w:rsidP="00D87EF3">
      <w:pPr>
        <w:widowControl w:val="0"/>
        <w:jc w:val="center"/>
        <w:rPr>
          <w:rFonts w:ascii="GHEA Grapalat" w:hAnsi="GHEA Grapalat"/>
          <w:b/>
        </w:rPr>
      </w:pPr>
      <w:r w:rsidRPr="00936B04">
        <w:rPr>
          <w:rFonts w:ascii="GHEA Grapalat" w:hAnsi="GHEA Grapalat"/>
          <w:b/>
        </w:rPr>
        <w:t>№ ___________________</w:t>
      </w:r>
    </w:p>
    <w:p w14:paraId="261A65F3" w14:textId="77777777" w:rsidR="003B2F27" w:rsidRPr="00666A21" w:rsidRDefault="003B2F27" w:rsidP="00D87EF3">
      <w:pPr>
        <w:widowControl w:val="0"/>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653B1741" w14:textId="77777777" w:rsidTr="005B7138">
        <w:tc>
          <w:tcPr>
            <w:tcW w:w="4643" w:type="dxa"/>
          </w:tcPr>
          <w:p w14:paraId="5DC5D199" w14:textId="77777777" w:rsidR="003B2F27" w:rsidRPr="00D04EA3" w:rsidRDefault="003B2F27" w:rsidP="00D87EF3">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906CEE0" w14:textId="77777777" w:rsidR="003B2F27" w:rsidRPr="00D04EA3" w:rsidRDefault="003B2F27" w:rsidP="00D87EF3">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26F7F514" w14:textId="77777777" w:rsidR="003B2F27" w:rsidRPr="00D04EA3" w:rsidRDefault="003B2F27" w:rsidP="00D87EF3">
      <w:pPr>
        <w:widowControl w:val="0"/>
        <w:jc w:val="center"/>
        <w:rPr>
          <w:rFonts w:ascii="GHEA Grapalat" w:hAnsi="GHEA Grapalat"/>
          <w:b/>
          <w:u w:val="single"/>
          <w:lang w:val="en-US"/>
        </w:rPr>
      </w:pPr>
    </w:p>
    <w:p w14:paraId="1181B94A" w14:textId="77777777" w:rsidR="003B2F27" w:rsidRPr="00AD29CE" w:rsidRDefault="003B2F27" w:rsidP="00D87EF3">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38AE0820" w14:textId="77777777" w:rsidR="003B2F27" w:rsidRPr="00AD29CE" w:rsidRDefault="003B2F27" w:rsidP="00D87EF3">
      <w:pPr>
        <w:widowControl w:val="0"/>
        <w:jc w:val="both"/>
        <w:rPr>
          <w:rFonts w:ascii="GHEA Grapalat" w:hAnsi="GHEA Grapalat"/>
          <w:i/>
        </w:rPr>
      </w:pPr>
    </w:p>
    <w:p w14:paraId="077A8EF7" w14:textId="77777777" w:rsidR="003B2F27" w:rsidRPr="00D04EA3" w:rsidRDefault="003B2F27" w:rsidP="00D87EF3">
      <w:pPr>
        <w:jc w:val="center"/>
        <w:rPr>
          <w:rFonts w:ascii="GHEA Grapalat" w:hAnsi="GHEA Grapalat"/>
          <w:b/>
        </w:rPr>
      </w:pPr>
      <w:r w:rsidRPr="00D04EA3">
        <w:rPr>
          <w:rFonts w:ascii="GHEA Grapalat" w:hAnsi="GHEA Grapalat"/>
          <w:b/>
        </w:rPr>
        <w:t>1. ПРЕДМЕТ ДОГОВОРА</w:t>
      </w:r>
    </w:p>
    <w:p w14:paraId="03CB5D52" w14:textId="4C084C9D" w:rsidR="003B2F27" w:rsidRPr="00AD29CE" w:rsidRDefault="003B2F27" w:rsidP="00D87EF3">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04000B" w:rsidRPr="0004000B">
        <w:rPr>
          <w:rFonts w:ascii="GHEA Grapalat" w:hAnsi="GHEA Grapalat"/>
          <w:b/>
          <w:i/>
        </w:rPr>
        <w:t>очищающий</w:t>
      </w:r>
      <w:r w:rsidR="0025715C">
        <w:rPr>
          <w:rFonts w:ascii="GHEA Grapalat" w:hAnsi="GHEA Grapalat"/>
          <w:b/>
          <w:i/>
        </w:rPr>
        <w:t xml:space="preserve"> услуг</w:t>
      </w:r>
      <w:r w:rsidR="0025715C">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9223AFB" w14:textId="7DCACE85" w:rsidR="003B2F27" w:rsidRDefault="003B2F27" w:rsidP="0025715C">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213D813B" w14:textId="77777777" w:rsidR="003B2F27" w:rsidRPr="00AD29CE" w:rsidRDefault="003B2F27" w:rsidP="00D87EF3">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4F938A4D" w14:textId="77777777" w:rsidR="003B2F27" w:rsidRPr="00AD29CE" w:rsidRDefault="003B2F27" w:rsidP="00D87EF3">
      <w:pPr>
        <w:widowControl w:val="0"/>
        <w:tabs>
          <w:tab w:val="left" w:pos="1134"/>
        </w:tabs>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6A2D8BF4" w14:textId="77777777" w:rsidR="003B2F27" w:rsidRPr="00AD29CE" w:rsidRDefault="003B2F27" w:rsidP="00D87EF3">
      <w:pPr>
        <w:widowControl w:val="0"/>
        <w:tabs>
          <w:tab w:val="left" w:pos="1276"/>
        </w:tabs>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705F03A1" w14:textId="77777777" w:rsidR="003B2F27" w:rsidRPr="00AD29CE" w:rsidRDefault="003B2F27" w:rsidP="00D87EF3">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081B1839" w14:textId="77777777" w:rsidR="003B2F27" w:rsidRPr="00BC61E7" w:rsidRDefault="003B2F27" w:rsidP="00D87EF3">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127D095E" w14:textId="77777777" w:rsidR="003B2F27" w:rsidRPr="00BC61E7" w:rsidRDefault="003B2F27" w:rsidP="00D87EF3">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 xml:space="preserve">Отказываться от исполнения договора и требовать возврата уплаченной за услугу суммы, а также требовать от Исполнителя </w:t>
      </w:r>
      <w:proofErr w:type="gramStart"/>
      <w:r w:rsidRPr="00AD29CE">
        <w:rPr>
          <w:rFonts w:ascii="GHEA Grapalat" w:hAnsi="GHEA Grapalat"/>
        </w:rPr>
        <w:t>уплаты</w:t>
      </w:r>
      <w:proofErr w:type="gramEnd"/>
      <w:r w:rsidRPr="00AD29CE">
        <w:rPr>
          <w:rFonts w:ascii="GHEA Grapalat" w:hAnsi="GHEA Grapalat"/>
        </w:rPr>
        <w:t xml:space="preserve"> предусмотренно</w:t>
      </w:r>
      <w:r>
        <w:rPr>
          <w:rFonts w:ascii="GHEA Grapalat" w:hAnsi="GHEA Grapalat"/>
        </w:rPr>
        <w:t>го пунктом 5.2 договора штрафа.</w:t>
      </w:r>
    </w:p>
    <w:p w14:paraId="61DD19A3" w14:textId="77777777" w:rsidR="003B2F27" w:rsidRPr="00AD29CE" w:rsidRDefault="003B2F27" w:rsidP="00D87EF3">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A2D6EC8" w14:textId="77777777" w:rsidR="003B2F27" w:rsidRPr="00AD29CE" w:rsidRDefault="003B2F27" w:rsidP="00D87EF3">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3BFFF66D" w14:textId="2BFB18F7" w:rsidR="003B2F27" w:rsidRDefault="003B2F27" w:rsidP="00D87EF3">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217AE60" w14:textId="77777777" w:rsidR="00AC4C02" w:rsidRPr="00AC4C02" w:rsidRDefault="00AC4C02" w:rsidP="00AC4C02">
      <w:pPr>
        <w:widowControl w:val="0"/>
        <w:tabs>
          <w:tab w:val="left" w:pos="1134"/>
        </w:tabs>
        <w:ind w:firstLine="567"/>
        <w:jc w:val="both"/>
        <w:rPr>
          <w:rFonts w:ascii="GHEA Grapalat" w:hAnsi="GHEA Grapalat"/>
        </w:rPr>
      </w:pPr>
      <w:r w:rsidRPr="00AC4C02">
        <w:rPr>
          <w:rFonts w:ascii="GHEA Grapalat" w:hAnsi="GHEA Grapalat"/>
        </w:rPr>
        <w:t xml:space="preserve">2.1.4 Запрос о замене </w:t>
      </w:r>
      <w:proofErr w:type="spellStart"/>
      <w:r w:rsidRPr="00AC4C02">
        <w:rPr>
          <w:rFonts w:ascii="GHEA Grapalat" w:hAnsi="GHEA Grapalat"/>
        </w:rPr>
        <w:t>кастодиана</w:t>
      </w:r>
      <w:proofErr w:type="spellEnd"/>
      <w:r w:rsidRPr="00AC4C02">
        <w:rPr>
          <w:rFonts w:ascii="GHEA Grapalat" w:hAnsi="GHEA Grapalat"/>
        </w:rPr>
        <w:t xml:space="preserve"> другим </w:t>
      </w:r>
      <w:proofErr w:type="spellStart"/>
      <w:r w:rsidRPr="00AC4C02">
        <w:rPr>
          <w:rFonts w:ascii="GHEA Grapalat" w:hAnsi="GHEA Grapalat"/>
        </w:rPr>
        <w:t>кастодианом</w:t>
      </w:r>
      <w:proofErr w:type="spellEnd"/>
      <w:r w:rsidRPr="00AC4C02">
        <w:rPr>
          <w:rFonts w:ascii="GHEA Grapalat" w:hAnsi="GHEA Grapalat"/>
        </w:rPr>
        <w:t xml:space="preserve">, если последний не в состоянии удовлетворить требования Клиента, устанавливая по своему усмотрению </w:t>
      </w:r>
      <w:r w:rsidRPr="00AC4C02">
        <w:rPr>
          <w:rFonts w:ascii="GHEA Grapalat" w:hAnsi="GHEA Grapalat"/>
        </w:rPr>
        <w:lastRenderedPageBreak/>
        <w:t>разумное время для замены, при этом заменяющий должен договориться с менеджером Клиента до его начала;</w:t>
      </w:r>
    </w:p>
    <w:p w14:paraId="618944A2" w14:textId="77777777" w:rsidR="00AC4C02" w:rsidRPr="00AC4C02" w:rsidRDefault="00AC4C02" w:rsidP="00AC4C02">
      <w:pPr>
        <w:widowControl w:val="0"/>
        <w:tabs>
          <w:tab w:val="left" w:pos="1134"/>
        </w:tabs>
        <w:ind w:firstLine="567"/>
        <w:jc w:val="both"/>
        <w:rPr>
          <w:rFonts w:ascii="GHEA Grapalat" w:hAnsi="GHEA Grapalat"/>
        </w:rPr>
      </w:pPr>
      <w:r w:rsidRPr="00AC4C02">
        <w:rPr>
          <w:rFonts w:ascii="Calibri" w:hAnsi="Calibri" w:cs="Calibri"/>
        </w:rPr>
        <w:t>     </w:t>
      </w:r>
      <w:r w:rsidRPr="00AC4C02">
        <w:rPr>
          <w:rFonts w:ascii="GHEA Grapalat" w:hAnsi="GHEA Grapalat"/>
        </w:rPr>
        <w:t xml:space="preserve">2.1.5 </w:t>
      </w:r>
      <w:r w:rsidRPr="00AC4C02">
        <w:rPr>
          <w:rFonts w:ascii="GHEA Grapalat" w:hAnsi="GHEA Grapalat" w:cs="GHEA Grapalat"/>
        </w:rPr>
        <w:t>Требование</w:t>
      </w:r>
      <w:r w:rsidRPr="00AC4C02">
        <w:rPr>
          <w:rFonts w:ascii="GHEA Grapalat" w:hAnsi="GHEA Grapalat"/>
        </w:rPr>
        <w:t xml:space="preserve"> </w:t>
      </w:r>
      <w:r w:rsidRPr="00AC4C02">
        <w:rPr>
          <w:rFonts w:ascii="GHEA Grapalat" w:hAnsi="GHEA Grapalat" w:cs="GHEA Grapalat"/>
        </w:rPr>
        <w:t>от</w:t>
      </w:r>
      <w:r w:rsidRPr="00AC4C02">
        <w:rPr>
          <w:rFonts w:ascii="GHEA Grapalat" w:hAnsi="GHEA Grapalat"/>
        </w:rPr>
        <w:t xml:space="preserve"> </w:t>
      </w:r>
      <w:r w:rsidRPr="00AC4C02">
        <w:rPr>
          <w:rFonts w:ascii="GHEA Grapalat" w:hAnsi="GHEA Grapalat" w:cs="GHEA Grapalat"/>
        </w:rPr>
        <w:t>Поставщи</w:t>
      </w:r>
      <w:r w:rsidRPr="00AC4C02">
        <w:rPr>
          <w:rFonts w:ascii="GHEA Grapalat" w:hAnsi="GHEA Grapalat"/>
        </w:rPr>
        <w:t>ка в течение одного рабочего дня предоставить Клиенту документы, подтверждающие, что опекун:</w:t>
      </w:r>
    </w:p>
    <w:p w14:paraId="6A1AD7B0" w14:textId="77777777" w:rsidR="00AC4C02" w:rsidRPr="00AC4C02" w:rsidRDefault="00AC4C02" w:rsidP="00AC4C02">
      <w:pPr>
        <w:widowControl w:val="0"/>
        <w:tabs>
          <w:tab w:val="left" w:pos="1134"/>
        </w:tabs>
        <w:ind w:firstLine="567"/>
        <w:jc w:val="both"/>
        <w:rPr>
          <w:rFonts w:ascii="GHEA Grapalat" w:hAnsi="GHEA Grapalat"/>
        </w:rPr>
      </w:pPr>
      <w:r w:rsidRPr="00AC4C02">
        <w:rPr>
          <w:rFonts w:ascii="GHEA Grapalat" w:hAnsi="GHEA Grapalat"/>
        </w:rPr>
        <w:t>1) не был признан недееспособным или ограниченно дееспособным;</w:t>
      </w:r>
    </w:p>
    <w:p w14:paraId="22D16DCE" w14:textId="77777777" w:rsidR="00AC4C02" w:rsidRPr="00AC4C02" w:rsidRDefault="00AC4C02" w:rsidP="00AC4C02">
      <w:pPr>
        <w:widowControl w:val="0"/>
        <w:tabs>
          <w:tab w:val="left" w:pos="1134"/>
        </w:tabs>
        <w:ind w:firstLine="567"/>
        <w:jc w:val="both"/>
        <w:rPr>
          <w:rFonts w:ascii="GHEA Grapalat" w:hAnsi="GHEA Grapalat"/>
        </w:rPr>
      </w:pPr>
      <w:r w:rsidRPr="00AC4C02">
        <w:rPr>
          <w:rFonts w:ascii="GHEA Grapalat" w:hAnsi="GHEA Grapalat"/>
        </w:rPr>
        <w:t>2) не зарегистрирован в медицинских учреждениях по причине психического заболевания, пьянства или наркомании;</w:t>
      </w:r>
    </w:p>
    <w:p w14:paraId="576E3CC5" w14:textId="77777777" w:rsidR="00AC4C02" w:rsidRPr="00AC4C02" w:rsidRDefault="00AC4C02" w:rsidP="00AC4C02">
      <w:pPr>
        <w:widowControl w:val="0"/>
        <w:tabs>
          <w:tab w:val="left" w:pos="1134"/>
        </w:tabs>
        <w:ind w:firstLine="567"/>
        <w:jc w:val="both"/>
        <w:rPr>
          <w:rFonts w:ascii="GHEA Grapalat" w:hAnsi="GHEA Grapalat"/>
        </w:rPr>
      </w:pPr>
      <w:r w:rsidRPr="00AC4C02">
        <w:rPr>
          <w:rFonts w:ascii="GHEA Grapalat" w:hAnsi="GHEA Grapalat"/>
        </w:rPr>
        <w:t>3) не был осужден за умышленное преступление, и осуждение не было отменено или отменено в установленном порядке;</w:t>
      </w:r>
    </w:p>
    <w:p w14:paraId="5AF993EB" w14:textId="1014FF37" w:rsidR="00AC4C02" w:rsidRDefault="00AC4C02" w:rsidP="00AC4C02">
      <w:pPr>
        <w:widowControl w:val="0"/>
        <w:tabs>
          <w:tab w:val="left" w:pos="1134"/>
        </w:tabs>
        <w:ind w:firstLine="567"/>
        <w:jc w:val="both"/>
        <w:rPr>
          <w:rFonts w:ascii="GHEA Grapalat" w:hAnsi="GHEA Grapalat"/>
        </w:rPr>
      </w:pPr>
      <w:r w:rsidRPr="00AC4C02">
        <w:rPr>
          <w:rFonts w:ascii="GHEA Grapalat" w:hAnsi="GHEA Grapalat"/>
        </w:rPr>
        <w:t>4) Не избежал обязательной военной службы.</w:t>
      </w:r>
    </w:p>
    <w:p w14:paraId="108F9369" w14:textId="77777777" w:rsidR="00AC4C02" w:rsidRPr="00AD29CE" w:rsidRDefault="00AC4C02" w:rsidP="00AC4C02">
      <w:pPr>
        <w:widowControl w:val="0"/>
        <w:tabs>
          <w:tab w:val="left" w:pos="1134"/>
        </w:tabs>
        <w:ind w:firstLine="567"/>
        <w:jc w:val="both"/>
        <w:rPr>
          <w:rFonts w:ascii="GHEA Grapalat" w:hAnsi="GHEA Grapalat"/>
        </w:rPr>
      </w:pPr>
    </w:p>
    <w:p w14:paraId="659D9288" w14:textId="77777777" w:rsidR="003B2F27" w:rsidRPr="00AD29CE" w:rsidRDefault="003B2F27" w:rsidP="00D87EF3">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690B4A90" w14:textId="77777777" w:rsidR="003B2F27" w:rsidRPr="00AD29CE" w:rsidRDefault="003B2F27" w:rsidP="00D87EF3">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71386A60" w14:textId="77777777" w:rsidR="003B2F27" w:rsidRPr="00AD29CE" w:rsidRDefault="003B2F27" w:rsidP="00D87EF3">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1C55CC94" w14:textId="77777777" w:rsidR="003B2F27" w:rsidRPr="00AD29CE" w:rsidRDefault="003B2F27" w:rsidP="00D87EF3">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2960C3B" w14:textId="77777777" w:rsidR="003B2F27" w:rsidRPr="00AD29CE" w:rsidRDefault="003B2F27" w:rsidP="00D87EF3">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715FEB54" w14:textId="77777777" w:rsidR="003B2F27" w:rsidRPr="00AD29CE" w:rsidRDefault="003B2F27" w:rsidP="00D87EF3">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7D3E2B1" w14:textId="77777777" w:rsidR="003B2F27" w:rsidRPr="00AD29CE" w:rsidRDefault="003B2F27" w:rsidP="00D87EF3">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14:paraId="66AC4670" w14:textId="77777777" w:rsidR="003B2F27" w:rsidRPr="00AD29CE" w:rsidRDefault="003B2F27" w:rsidP="00D87EF3">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7A1721FB" w14:textId="49C98A90" w:rsidR="003B2F27" w:rsidRDefault="003B2F27" w:rsidP="00D87EF3">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078012A" w14:textId="77777777" w:rsidR="00AC4C02" w:rsidRPr="00AC4C02" w:rsidRDefault="00AC4C02" w:rsidP="00AC4C02">
      <w:pPr>
        <w:widowControl w:val="0"/>
        <w:tabs>
          <w:tab w:val="left" w:pos="1276"/>
        </w:tabs>
        <w:ind w:firstLine="567"/>
        <w:jc w:val="both"/>
        <w:rPr>
          <w:rFonts w:ascii="GHEA Grapalat" w:hAnsi="GHEA Grapalat"/>
        </w:rPr>
      </w:pPr>
      <w:r w:rsidRPr="00AC4C02">
        <w:rPr>
          <w:rFonts w:ascii="GHEA Grapalat" w:hAnsi="GHEA Grapalat"/>
        </w:rPr>
        <w:t>2.4.4. Заменить хранителя другим хранителем в соответствии с требованиями пункта 2.1.4 Договора и в течение времени, указанного Главой Клиента.</w:t>
      </w:r>
    </w:p>
    <w:p w14:paraId="16D163FA" w14:textId="77777777" w:rsidR="00AC4C02" w:rsidRPr="00AC4C02" w:rsidRDefault="00AC4C02" w:rsidP="00AC4C02">
      <w:pPr>
        <w:widowControl w:val="0"/>
        <w:tabs>
          <w:tab w:val="left" w:pos="1276"/>
        </w:tabs>
        <w:ind w:firstLine="567"/>
        <w:jc w:val="both"/>
        <w:rPr>
          <w:rFonts w:ascii="GHEA Grapalat" w:hAnsi="GHEA Grapalat"/>
        </w:rPr>
      </w:pPr>
      <w:r w:rsidRPr="00AC4C02">
        <w:rPr>
          <w:rFonts w:ascii="GHEA Grapalat" w:hAnsi="GHEA Grapalat"/>
        </w:rPr>
        <w:t>2.4.5. Координировать назначение и / или замену опекуна и / или лиц с Лидером клиента до начала их функций.</w:t>
      </w:r>
    </w:p>
    <w:p w14:paraId="79F53EBE" w14:textId="77777777" w:rsidR="00AC4C02" w:rsidRPr="00AC4C02" w:rsidRDefault="00AC4C02" w:rsidP="00AC4C02">
      <w:pPr>
        <w:widowControl w:val="0"/>
        <w:tabs>
          <w:tab w:val="left" w:pos="1276"/>
        </w:tabs>
        <w:ind w:firstLine="567"/>
        <w:jc w:val="both"/>
        <w:rPr>
          <w:rFonts w:ascii="GHEA Grapalat" w:hAnsi="GHEA Grapalat"/>
        </w:rPr>
      </w:pPr>
      <w:r w:rsidRPr="00AC4C02">
        <w:rPr>
          <w:rFonts w:ascii="Calibri" w:hAnsi="Calibri" w:cs="Calibri"/>
        </w:rPr>
        <w:t>      </w:t>
      </w:r>
      <w:r w:rsidRPr="00AC4C02">
        <w:rPr>
          <w:rFonts w:ascii="GHEA Grapalat" w:hAnsi="GHEA Grapalat"/>
        </w:rPr>
        <w:t xml:space="preserve">2.4.6. </w:t>
      </w:r>
      <w:r w:rsidRPr="00AC4C02">
        <w:rPr>
          <w:rFonts w:ascii="GHEA Grapalat" w:hAnsi="GHEA Grapalat" w:cs="GHEA Grapalat"/>
        </w:rPr>
        <w:t>В</w:t>
      </w:r>
      <w:r w:rsidRPr="00AC4C02">
        <w:rPr>
          <w:rFonts w:ascii="GHEA Grapalat" w:hAnsi="GHEA Grapalat"/>
        </w:rPr>
        <w:t xml:space="preserve"> </w:t>
      </w:r>
      <w:r w:rsidRPr="00AC4C02">
        <w:rPr>
          <w:rFonts w:ascii="GHEA Grapalat" w:hAnsi="GHEA Grapalat" w:cs="GHEA Grapalat"/>
        </w:rPr>
        <w:t>течение</w:t>
      </w:r>
      <w:r w:rsidRPr="00AC4C02">
        <w:rPr>
          <w:rFonts w:ascii="GHEA Grapalat" w:hAnsi="GHEA Grapalat"/>
        </w:rPr>
        <w:t xml:space="preserve"> </w:t>
      </w:r>
      <w:r w:rsidRPr="00AC4C02">
        <w:rPr>
          <w:rFonts w:ascii="GHEA Grapalat" w:hAnsi="GHEA Grapalat" w:cs="GHEA Grapalat"/>
        </w:rPr>
        <w:t>одного</w:t>
      </w:r>
      <w:r w:rsidRPr="00AC4C02">
        <w:rPr>
          <w:rFonts w:ascii="GHEA Grapalat" w:hAnsi="GHEA Grapalat"/>
        </w:rPr>
        <w:t xml:space="preserve"> </w:t>
      </w:r>
      <w:r w:rsidRPr="00AC4C02">
        <w:rPr>
          <w:rFonts w:ascii="GHEA Grapalat" w:hAnsi="GHEA Grapalat" w:cs="GHEA Grapalat"/>
        </w:rPr>
        <w:t>рабочего</w:t>
      </w:r>
      <w:r w:rsidRPr="00AC4C02">
        <w:rPr>
          <w:rFonts w:ascii="GHEA Grapalat" w:hAnsi="GHEA Grapalat"/>
        </w:rPr>
        <w:t xml:space="preserve"> </w:t>
      </w:r>
      <w:r w:rsidRPr="00AC4C02">
        <w:rPr>
          <w:rFonts w:ascii="GHEA Grapalat" w:hAnsi="GHEA Grapalat" w:cs="GHEA Grapalat"/>
        </w:rPr>
        <w:t>дня</w:t>
      </w:r>
      <w:r w:rsidRPr="00AC4C02">
        <w:rPr>
          <w:rFonts w:ascii="GHEA Grapalat" w:hAnsi="GHEA Grapalat"/>
        </w:rPr>
        <w:t xml:space="preserve"> </w:t>
      </w:r>
      <w:r w:rsidRPr="00AC4C02">
        <w:rPr>
          <w:rFonts w:ascii="GHEA Grapalat" w:hAnsi="GHEA Grapalat" w:cs="GHEA Grapalat"/>
        </w:rPr>
        <w:t>по</w:t>
      </w:r>
      <w:r w:rsidRPr="00AC4C02">
        <w:rPr>
          <w:rFonts w:ascii="GHEA Grapalat" w:hAnsi="GHEA Grapalat"/>
        </w:rPr>
        <w:t xml:space="preserve"> </w:t>
      </w:r>
      <w:r w:rsidRPr="00AC4C02">
        <w:rPr>
          <w:rFonts w:ascii="GHEA Grapalat" w:hAnsi="GHEA Grapalat" w:cs="GHEA Grapalat"/>
        </w:rPr>
        <w:t>запросу</w:t>
      </w:r>
      <w:r w:rsidRPr="00AC4C02">
        <w:rPr>
          <w:rFonts w:ascii="GHEA Grapalat" w:hAnsi="GHEA Grapalat"/>
        </w:rPr>
        <w:t xml:space="preserve"> </w:t>
      </w:r>
      <w:r w:rsidRPr="00AC4C02">
        <w:rPr>
          <w:rFonts w:ascii="GHEA Grapalat" w:hAnsi="GHEA Grapalat" w:cs="GHEA Grapalat"/>
        </w:rPr>
        <w:t>Клиента</w:t>
      </w:r>
      <w:r w:rsidRPr="00AC4C02">
        <w:rPr>
          <w:rFonts w:ascii="GHEA Grapalat" w:hAnsi="GHEA Grapalat"/>
        </w:rPr>
        <w:t xml:space="preserve"> </w:t>
      </w:r>
      <w:r w:rsidRPr="00AC4C02">
        <w:rPr>
          <w:rFonts w:ascii="GHEA Grapalat" w:hAnsi="GHEA Grapalat" w:cs="GHEA Grapalat"/>
        </w:rPr>
        <w:t>предоставить</w:t>
      </w:r>
      <w:r w:rsidRPr="00AC4C02">
        <w:rPr>
          <w:rFonts w:ascii="GHEA Grapalat" w:hAnsi="GHEA Grapalat"/>
        </w:rPr>
        <w:t xml:space="preserve"> </w:t>
      </w:r>
      <w:r w:rsidRPr="00AC4C02">
        <w:rPr>
          <w:rFonts w:ascii="GHEA Grapalat" w:hAnsi="GHEA Grapalat" w:cs="GHEA Grapalat"/>
        </w:rPr>
        <w:t>Клиенту</w:t>
      </w:r>
      <w:r w:rsidRPr="00AC4C02">
        <w:rPr>
          <w:rFonts w:ascii="GHEA Grapalat" w:hAnsi="GHEA Grapalat"/>
        </w:rPr>
        <w:t xml:space="preserve"> </w:t>
      </w:r>
      <w:r w:rsidRPr="00AC4C02">
        <w:rPr>
          <w:rFonts w:ascii="GHEA Grapalat" w:hAnsi="GHEA Grapalat" w:cs="GHEA Grapalat"/>
        </w:rPr>
        <w:t>документы</w:t>
      </w:r>
      <w:r w:rsidRPr="00AC4C02">
        <w:rPr>
          <w:rFonts w:ascii="GHEA Grapalat" w:hAnsi="GHEA Grapalat"/>
        </w:rPr>
        <w:t xml:space="preserve">, </w:t>
      </w:r>
      <w:r w:rsidRPr="00AC4C02">
        <w:rPr>
          <w:rFonts w:ascii="GHEA Grapalat" w:hAnsi="GHEA Grapalat" w:cs="GHEA Grapalat"/>
        </w:rPr>
        <w:t>подтверждающие</w:t>
      </w:r>
      <w:r w:rsidRPr="00AC4C02">
        <w:rPr>
          <w:rFonts w:ascii="GHEA Grapalat" w:hAnsi="GHEA Grapalat"/>
        </w:rPr>
        <w:t xml:space="preserve">, </w:t>
      </w:r>
      <w:r w:rsidRPr="00AC4C02">
        <w:rPr>
          <w:rFonts w:ascii="GHEA Grapalat" w:hAnsi="GHEA Grapalat" w:cs="GHEA Grapalat"/>
        </w:rPr>
        <w:t>что</w:t>
      </w:r>
      <w:r w:rsidRPr="00AC4C02">
        <w:rPr>
          <w:rFonts w:ascii="GHEA Grapalat" w:hAnsi="GHEA Grapalat"/>
        </w:rPr>
        <w:t xml:space="preserve"> </w:t>
      </w:r>
      <w:r w:rsidRPr="00AC4C02">
        <w:rPr>
          <w:rFonts w:ascii="GHEA Grapalat" w:hAnsi="GHEA Grapalat" w:cs="GHEA Grapalat"/>
        </w:rPr>
        <w:t>лицо</w:t>
      </w:r>
      <w:r w:rsidRPr="00AC4C02">
        <w:rPr>
          <w:rFonts w:ascii="GHEA Grapalat" w:hAnsi="GHEA Grapalat"/>
        </w:rPr>
        <w:t xml:space="preserve">, </w:t>
      </w:r>
      <w:r w:rsidRPr="00AC4C02">
        <w:rPr>
          <w:rFonts w:ascii="GHEA Grapalat" w:hAnsi="GHEA Grapalat" w:cs="GHEA Grapalat"/>
        </w:rPr>
        <w:t>выполняющее</w:t>
      </w:r>
      <w:r w:rsidRPr="00AC4C02">
        <w:rPr>
          <w:rFonts w:ascii="GHEA Grapalat" w:hAnsi="GHEA Grapalat"/>
        </w:rPr>
        <w:t xml:space="preserve"> </w:t>
      </w:r>
      <w:r w:rsidRPr="00AC4C02">
        <w:rPr>
          <w:rFonts w:ascii="GHEA Grapalat" w:hAnsi="GHEA Grapalat" w:cs="GHEA Grapalat"/>
        </w:rPr>
        <w:t>функции</w:t>
      </w:r>
      <w:r w:rsidRPr="00AC4C02">
        <w:rPr>
          <w:rFonts w:ascii="GHEA Grapalat" w:hAnsi="GHEA Grapalat"/>
        </w:rPr>
        <w:t xml:space="preserve"> </w:t>
      </w:r>
      <w:r w:rsidRPr="00AC4C02">
        <w:rPr>
          <w:rFonts w:ascii="GHEA Grapalat" w:hAnsi="GHEA Grapalat" w:cs="GHEA Grapalat"/>
        </w:rPr>
        <w:t>опекуна</w:t>
      </w:r>
      <w:r w:rsidRPr="00AC4C02">
        <w:rPr>
          <w:rFonts w:ascii="GHEA Grapalat" w:hAnsi="GHEA Grapalat"/>
        </w:rPr>
        <w:t xml:space="preserve">, </w:t>
      </w:r>
      <w:r w:rsidRPr="00AC4C02">
        <w:rPr>
          <w:rFonts w:ascii="GHEA Grapalat" w:hAnsi="GHEA Grapalat" w:cs="GHEA Grapalat"/>
        </w:rPr>
        <w:t>должно</w:t>
      </w:r>
      <w:r w:rsidRPr="00AC4C02">
        <w:rPr>
          <w:rFonts w:ascii="GHEA Grapalat" w:hAnsi="GHEA Grapalat"/>
        </w:rPr>
        <w:t>:</w:t>
      </w:r>
    </w:p>
    <w:p w14:paraId="5074EAF5" w14:textId="77777777" w:rsidR="00AC4C02" w:rsidRPr="00AC4C02" w:rsidRDefault="00AC4C02" w:rsidP="00AC4C02">
      <w:pPr>
        <w:widowControl w:val="0"/>
        <w:tabs>
          <w:tab w:val="left" w:pos="1276"/>
        </w:tabs>
        <w:ind w:firstLine="567"/>
        <w:jc w:val="both"/>
        <w:rPr>
          <w:rFonts w:ascii="GHEA Grapalat" w:hAnsi="GHEA Grapalat"/>
        </w:rPr>
      </w:pPr>
      <w:r w:rsidRPr="00AC4C02">
        <w:rPr>
          <w:rFonts w:ascii="GHEA Grapalat" w:hAnsi="GHEA Grapalat"/>
        </w:rPr>
        <w:t>1) не был признан недееспособным или ограниченно дееспособным;</w:t>
      </w:r>
    </w:p>
    <w:p w14:paraId="306698D7" w14:textId="77777777" w:rsidR="00AC4C02" w:rsidRPr="00AC4C02" w:rsidRDefault="00AC4C02" w:rsidP="00AC4C02">
      <w:pPr>
        <w:widowControl w:val="0"/>
        <w:tabs>
          <w:tab w:val="left" w:pos="1276"/>
        </w:tabs>
        <w:ind w:firstLine="567"/>
        <w:jc w:val="both"/>
        <w:rPr>
          <w:rFonts w:ascii="GHEA Grapalat" w:hAnsi="GHEA Grapalat"/>
        </w:rPr>
      </w:pPr>
      <w:r w:rsidRPr="00AC4C02">
        <w:rPr>
          <w:rFonts w:ascii="GHEA Grapalat" w:hAnsi="GHEA Grapalat"/>
        </w:rPr>
        <w:t>2) не зарегистрирован в медицинских учреждениях по причине психического заболевания, пьянства или наркомании;</w:t>
      </w:r>
    </w:p>
    <w:p w14:paraId="6B022FCB" w14:textId="77777777" w:rsidR="00AC4C02" w:rsidRPr="00AC4C02" w:rsidRDefault="00AC4C02" w:rsidP="00AC4C02">
      <w:pPr>
        <w:widowControl w:val="0"/>
        <w:tabs>
          <w:tab w:val="left" w:pos="1276"/>
        </w:tabs>
        <w:ind w:firstLine="567"/>
        <w:jc w:val="both"/>
        <w:rPr>
          <w:rFonts w:ascii="GHEA Grapalat" w:hAnsi="GHEA Grapalat"/>
        </w:rPr>
      </w:pPr>
      <w:r w:rsidRPr="00AC4C02">
        <w:rPr>
          <w:rFonts w:ascii="GHEA Grapalat" w:hAnsi="GHEA Grapalat"/>
        </w:rPr>
        <w:t>3) не был осужден за умышленное преступление, и осуждение не было отменено или отменено в установленном порядке;</w:t>
      </w:r>
    </w:p>
    <w:p w14:paraId="53D5A282" w14:textId="4DF067B8" w:rsidR="00AC4C02" w:rsidRPr="00AD29CE" w:rsidRDefault="00AC4C02" w:rsidP="00AC4C02">
      <w:pPr>
        <w:widowControl w:val="0"/>
        <w:tabs>
          <w:tab w:val="left" w:pos="1276"/>
        </w:tabs>
        <w:ind w:firstLine="567"/>
        <w:jc w:val="both"/>
        <w:rPr>
          <w:rFonts w:ascii="GHEA Grapalat" w:hAnsi="GHEA Grapalat"/>
        </w:rPr>
      </w:pPr>
      <w:r w:rsidRPr="00AC4C02">
        <w:rPr>
          <w:rFonts w:ascii="GHEA Grapalat" w:hAnsi="GHEA Grapalat"/>
        </w:rPr>
        <w:t>4) Не избежал обязательной военной службы.</w:t>
      </w:r>
    </w:p>
    <w:p w14:paraId="0C2810CA" w14:textId="77777777" w:rsidR="00BF30C1" w:rsidRPr="00C054A7" w:rsidRDefault="00BF30C1" w:rsidP="00D87EF3">
      <w:pPr>
        <w:widowControl w:val="0"/>
        <w:jc w:val="center"/>
        <w:rPr>
          <w:rFonts w:ascii="GHEA Grapalat" w:hAnsi="GHEA Grapalat"/>
          <w:b/>
        </w:rPr>
      </w:pPr>
    </w:p>
    <w:p w14:paraId="7818D777" w14:textId="77777777" w:rsidR="003B2F27" w:rsidRPr="00AD29CE" w:rsidRDefault="003B2F27" w:rsidP="00D87EF3">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6C0EF85F" w14:textId="77777777" w:rsidR="00184C37" w:rsidRDefault="00184C37" w:rsidP="00D87EF3">
      <w:pPr>
        <w:widowControl w:val="0"/>
        <w:tabs>
          <w:tab w:val="left" w:pos="1134"/>
        </w:tabs>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w:t>
      </w:r>
      <w:r>
        <w:rPr>
          <w:rFonts w:ascii="GHEA Grapalat" w:hAnsi="GHEA Grapalat"/>
        </w:rPr>
        <w:lastRenderedPageBreak/>
        <w:t xml:space="preserve">утвержденным в двустороннем порядке документом между Заказчиком и Исполнителем, с указанием даты составления документа. </w:t>
      </w:r>
    </w:p>
    <w:p w14:paraId="155B565E" w14:textId="0B5DC13D" w:rsidR="00184C37" w:rsidRDefault="00184C37" w:rsidP="00D87EF3">
      <w:pPr>
        <w:widowControl w:val="0"/>
        <w:tabs>
          <w:tab w:val="left" w:pos="1134"/>
        </w:tabs>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w:t>
      </w:r>
      <w:r w:rsidR="0025715C">
        <w:rPr>
          <w:rFonts w:ascii="GHEA Grapalat" w:hAnsi="GHEA Grapalat"/>
        </w:rPr>
        <w:t>2</w:t>
      </w:r>
      <w:r>
        <w:rPr>
          <w:rFonts w:ascii="GHEA Grapalat" w:hAnsi="GHEA Grapalat"/>
        </w:rPr>
        <w:t xml:space="preserve"> экземпляр акта сдачи-приемки (Приложение № 3). </w:t>
      </w:r>
    </w:p>
    <w:p w14:paraId="6C0CFF61" w14:textId="77777777" w:rsidR="00184C37" w:rsidRDefault="00184C37" w:rsidP="00D87EF3">
      <w:pPr>
        <w:widowControl w:val="0"/>
        <w:tabs>
          <w:tab w:val="left" w:pos="1134"/>
        </w:tabs>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9AE2506" w14:textId="77777777" w:rsidR="00184C37" w:rsidRDefault="00184C37" w:rsidP="00D87EF3">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38CF2987" w14:textId="77777777" w:rsidR="00184C37" w:rsidRDefault="00184C37" w:rsidP="00D87EF3">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7E78EB6B" w14:textId="55766799" w:rsidR="00184C37" w:rsidRDefault="00184C37" w:rsidP="00D87EF3">
      <w:pPr>
        <w:widowControl w:val="0"/>
        <w:tabs>
          <w:tab w:val="left" w:pos="1134"/>
        </w:tabs>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w:t>
      </w:r>
      <w:r w:rsidR="0025715C">
        <w:rPr>
          <w:rFonts w:ascii="GHEA Grapalat" w:hAnsi="GHEA Grapalat"/>
        </w:rPr>
        <w:t>2</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FEC5DBB" w14:textId="77777777" w:rsidR="00184C37" w:rsidRPr="008F582C" w:rsidRDefault="00184C37" w:rsidP="00D87EF3">
      <w:pPr>
        <w:widowControl w:val="0"/>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9D4C47F" w14:textId="77777777" w:rsidR="0034272D" w:rsidRDefault="0034272D" w:rsidP="00D87EF3">
      <w:pPr>
        <w:widowControl w:val="0"/>
        <w:jc w:val="center"/>
        <w:rPr>
          <w:rFonts w:ascii="GHEA Grapalat" w:hAnsi="GHEA Grapalat"/>
          <w:b/>
        </w:rPr>
      </w:pPr>
    </w:p>
    <w:p w14:paraId="628315D3" w14:textId="77777777" w:rsidR="003B2F27" w:rsidRPr="00AD29CE" w:rsidRDefault="003B2F27" w:rsidP="00D87EF3">
      <w:pPr>
        <w:widowControl w:val="0"/>
        <w:jc w:val="center"/>
        <w:rPr>
          <w:rFonts w:ascii="GHEA Grapalat" w:hAnsi="GHEA Grapalat" w:cs="Sylfaen"/>
          <w:b/>
        </w:rPr>
      </w:pPr>
      <w:r w:rsidRPr="00AD29CE">
        <w:rPr>
          <w:rFonts w:ascii="GHEA Grapalat" w:hAnsi="GHEA Grapalat"/>
          <w:b/>
        </w:rPr>
        <w:t>4. ЦЕНА ДОГОВОРА</w:t>
      </w:r>
    </w:p>
    <w:p w14:paraId="59E929C0" w14:textId="77777777" w:rsidR="003B2F27" w:rsidRPr="00D04EA3" w:rsidRDefault="003B2F27" w:rsidP="00D87EF3">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af6"/>
          <w:rFonts w:ascii="GHEA Grapalat" w:hAnsi="GHEA Grapalat"/>
        </w:rPr>
        <w:footnoteReference w:customMarkFollows="1" w:id="11"/>
        <w:t>20</w:t>
      </w:r>
      <w:r>
        <w:rPr>
          <w:rFonts w:ascii="GHEA Grapalat" w:hAnsi="GHEA Grapalat"/>
        </w:rPr>
        <w:t>.</w:t>
      </w:r>
    </w:p>
    <w:p w14:paraId="60F38C61" w14:textId="77777777" w:rsidR="003B2F27" w:rsidRPr="00AD29CE" w:rsidRDefault="003B2F27" w:rsidP="00D87EF3">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7A5D5913" w14:textId="77777777" w:rsidR="003B2F27" w:rsidRPr="00AD29CE" w:rsidRDefault="003B2F27" w:rsidP="00D87EF3">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41455DC4" w14:textId="18E51FA2" w:rsidR="00D932B2" w:rsidRDefault="003B2F27" w:rsidP="0025715C">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14:paraId="28FB492B" w14:textId="77777777" w:rsidR="0025715C" w:rsidRDefault="0025715C" w:rsidP="0025715C">
      <w:pPr>
        <w:widowControl w:val="0"/>
        <w:tabs>
          <w:tab w:val="left" w:pos="1134"/>
        </w:tabs>
        <w:ind w:firstLine="567"/>
        <w:jc w:val="both"/>
        <w:rPr>
          <w:rFonts w:ascii="GHEA Grapalat" w:hAnsi="GHEA Grapalat"/>
          <w:b/>
        </w:rPr>
      </w:pPr>
    </w:p>
    <w:p w14:paraId="1D2B032B" w14:textId="77777777" w:rsidR="003B2F27" w:rsidRPr="00AD29CE" w:rsidRDefault="003B2F27" w:rsidP="00D87EF3">
      <w:pPr>
        <w:widowControl w:val="0"/>
        <w:jc w:val="center"/>
        <w:rPr>
          <w:rFonts w:ascii="GHEA Grapalat" w:hAnsi="GHEA Grapalat" w:cs="Sylfaen"/>
          <w:b/>
        </w:rPr>
      </w:pPr>
      <w:r w:rsidRPr="00AD29CE">
        <w:rPr>
          <w:rFonts w:ascii="GHEA Grapalat" w:hAnsi="GHEA Grapalat"/>
          <w:b/>
        </w:rPr>
        <w:t>5. ОТВЕТСТВЕННОСТЬ СТОРОН</w:t>
      </w:r>
    </w:p>
    <w:p w14:paraId="16254FBB" w14:textId="77777777" w:rsidR="003B2F27" w:rsidRPr="00AD29CE" w:rsidRDefault="003B2F27" w:rsidP="00D87EF3">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0707ADF" w14:textId="77777777" w:rsidR="003B2F27" w:rsidRPr="00AD29CE" w:rsidRDefault="003B2F27" w:rsidP="00D87EF3">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w:t>
      </w:r>
      <w:r w:rsidRPr="00AD29CE">
        <w:rPr>
          <w:rFonts w:ascii="GHEA Grapalat" w:hAnsi="GHEA Grapalat"/>
        </w:rPr>
        <w:lastRenderedPageBreak/>
        <w:t>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af6"/>
          <w:rFonts w:ascii="GHEA Grapalat" w:hAnsi="GHEA Grapalat"/>
        </w:rPr>
        <w:footnoteReference w:customMarkFollows="1" w:id="12"/>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662690DB" w14:textId="77777777" w:rsidR="003B2F27" w:rsidRPr="00AD29CE" w:rsidRDefault="003B2F27" w:rsidP="00D87EF3">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w:t>
      </w:r>
      <w:proofErr w:type="gramStart"/>
      <w:r w:rsidRPr="00AD29CE">
        <w:rPr>
          <w:rFonts w:ascii="GHEA Grapalat" w:hAnsi="GHEA Grapalat"/>
        </w:rPr>
        <w:t>от цены</w:t>
      </w:r>
      <w:proofErr w:type="gramEnd"/>
      <w:r w:rsidRPr="00AD29CE">
        <w:rPr>
          <w:rFonts w:ascii="GHEA Grapalat" w:hAnsi="GHEA Grapalat"/>
        </w:rPr>
        <w:t xml:space="preserve"> подлежащей предоставлению, но непредоставленной услуги.</w:t>
      </w:r>
    </w:p>
    <w:p w14:paraId="70900536" w14:textId="77777777" w:rsidR="003B2F27" w:rsidRPr="00AD29CE" w:rsidRDefault="003B2F27" w:rsidP="00D87EF3">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024D8C9" w14:textId="77777777" w:rsidR="003B2F27" w:rsidRPr="00844C3A" w:rsidRDefault="003B2F27" w:rsidP="00D87EF3">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009D6DB7" w14:textId="77777777" w:rsidR="003B2F27" w:rsidRPr="00844C3A" w:rsidRDefault="003B2F27" w:rsidP="00D87EF3">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286BF07" w14:textId="77777777" w:rsidR="003B2F27" w:rsidRPr="00AD29CE" w:rsidRDefault="003B2F27" w:rsidP="00D87EF3">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14:paraId="765B3633" w14:textId="77777777" w:rsidR="003B2F27" w:rsidRPr="00AD29CE" w:rsidRDefault="003B2F27" w:rsidP="00D87EF3">
      <w:pPr>
        <w:widowControl w:val="0"/>
        <w:ind w:firstLine="720"/>
        <w:jc w:val="center"/>
        <w:rPr>
          <w:rFonts w:ascii="GHEA Grapalat" w:hAnsi="GHEA Grapalat" w:cs="Sylfaen"/>
        </w:rPr>
      </w:pPr>
    </w:p>
    <w:p w14:paraId="243B32E2" w14:textId="77777777" w:rsidR="003B2F27" w:rsidRPr="00AD29CE" w:rsidRDefault="003B2F27" w:rsidP="00D87EF3">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0E1BDD00" w14:textId="77777777" w:rsidR="003B2F27" w:rsidRPr="00AD29CE" w:rsidRDefault="003B2F27" w:rsidP="00D87EF3">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DF9F4C2" w14:textId="77777777" w:rsidR="0043443E" w:rsidRPr="00D87EF3" w:rsidRDefault="0043443E" w:rsidP="00D87EF3">
      <w:pPr>
        <w:jc w:val="center"/>
        <w:rPr>
          <w:rFonts w:ascii="GHEA Grapalat" w:hAnsi="GHEA Grapalat"/>
          <w:b/>
        </w:rPr>
      </w:pPr>
    </w:p>
    <w:p w14:paraId="592F9350" w14:textId="77777777" w:rsidR="003B2F27" w:rsidRPr="00D87EF3" w:rsidRDefault="003B2F27" w:rsidP="00D87EF3">
      <w:pPr>
        <w:jc w:val="center"/>
        <w:rPr>
          <w:rFonts w:ascii="GHEA Grapalat" w:hAnsi="GHEA Grapalat"/>
          <w:b/>
        </w:rPr>
      </w:pPr>
      <w:r w:rsidRPr="00AD29CE">
        <w:rPr>
          <w:rFonts w:ascii="GHEA Grapalat" w:hAnsi="GHEA Grapalat"/>
          <w:b/>
        </w:rPr>
        <w:t>7. ИНЫЕ УСЛОВИЯ</w:t>
      </w:r>
    </w:p>
    <w:p w14:paraId="11333FEE" w14:textId="77777777" w:rsidR="0043443E" w:rsidRPr="00D87EF3" w:rsidRDefault="0043443E" w:rsidP="00D87EF3">
      <w:pPr>
        <w:jc w:val="center"/>
        <w:rPr>
          <w:rFonts w:ascii="GHEA Grapalat" w:hAnsi="GHEA Grapalat" w:cs="Sylfaen"/>
          <w:b/>
        </w:rPr>
      </w:pPr>
    </w:p>
    <w:p w14:paraId="76283518" w14:textId="77777777" w:rsidR="003B2F27" w:rsidRPr="00AD29CE" w:rsidRDefault="003B2F27" w:rsidP="00D87EF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66FB5E96" w14:textId="77777777" w:rsidR="003B2F27" w:rsidRPr="00AD29CE" w:rsidRDefault="003B2F27" w:rsidP="00D87EF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w:t>
      </w:r>
      <w:r w:rsidRPr="00AD29CE">
        <w:rPr>
          <w:rFonts w:ascii="GHEA Grapalat" w:hAnsi="GHEA Grapalat"/>
        </w:rPr>
        <w:lastRenderedPageBreak/>
        <w:t xml:space="preserve">вытекающее из договора, не может быть передано другому лицу без письменного согласия стороны должника. </w:t>
      </w:r>
    </w:p>
    <w:p w14:paraId="54688053" w14:textId="77777777" w:rsidR="003B2F27" w:rsidRPr="00844C3A" w:rsidRDefault="003B2F27" w:rsidP="00D87EF3">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80FD634" w14:textId="77777777" w:rsidR="003B2F27" w:rsidRPr="00AD29CE" w:rsidRDefault="003B2F27" w:rsidP="00D87EF3">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229971DE" w14:textId="77777777" w:rsidR="003B2F27" w:rsidRPr="00AD29CE" w:rsidRDefault="003B2F27" w:rsidP="00D87EF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3B2177B" w14:textId="77777777" w:rsidR="003B2F27" w:rsidRPr="00AD29CE" w:rsidRDefault="003B2F27" w:rsidP="00D87EF3">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23BAE9D" w14:textId="77777777" w:rsidR="003B2F27" w:rsidRPr="00AD29CE" w:rsidRDefault="003B2F27" w:rsidP="00D87EF3">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A68A4A" w14:textId="77777777" w:rsidR="003B2F27" w:rsidRPr="00AD29CE" w:rsidRDefault="003B2F27" w:rsidP="00D87EF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0E13F6C7" w14:textId="77777777" w:rsidR="003B2F27" w:rsidRPr="00AD29CE" w:rsidRDefault="003B2F27" w:rsidP="00D87EF3">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2EEEE51E" w14:textId="77777777" w:rsidR="003B2F27" w:rsidRPr="00AD29CE" w:rsidRDefault="003B2F27" w:rsidP="00D87EF3">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af6"/>
          <w:rFonts w:ascii="GHEA Grapalat" w:hAnsi="GHEA Grapalat"/>
        </w:rPr>
        <w:footnoteReference w:customMarkFollows="1" w:id="13"/>
        <w:t>25</w:t>
      </w:r>
      <w:r w:rsidRPr="00AD29CE">
        <w:rPr>
          <w:rFonts w:ascii="GHEA Grapalat" w:hAnsi="GHEA Grapalat"/>
        </w:rPr>
        <w:t>.</w:t>
      </w:r>
    </w:p>
    <w:p w14:paraId="1DD88BEA" w14:textId="77777777" w:rsidR="003B2F27" w:rsidRPr="00AD29CE" w:rsidRDefault="003B2F27" w:rsidP="00D87EF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af6"/>
          <w:rFonts w:ascii="GHEA Grapalat" w:hAnsi="GHEA Grapalat"/>
        </w:rPr>
        <w:footnoteReference w:customMarkFollows="1" w:id="14"/>
        <w:t>26</w:t>
      </w:r>
      <w:r w:rsidRPr="00AD29CE">
        <w:rPr>
          <w:rFonts w:ascii="GHEA Grapalat" w:hAnsi="GHEA Grapalat"/>
        </w:rPr>
        <w:t>.</w:t>
      </w:r>
    </w:p>
    <w:p w14:paraId="177C4596" w14:textId="77777777" w:rsidR="003B2F27" w:rsidRPr="00AD29CE" w:rsidRDefault="003B2F27" w:rsidP="00D87EF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lastRenderedPageBreak/>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 xml:space="preserve">предоставления </w:t>
      </w:r>
      <w:proofErr w:type="gramStart"/>
      <w:r>
        <w:rPr>
          <w:rFonts w:ascii="GHEA Grapalat" w:hAnsi="GHEA Grapalat"/>
        </w:rPr>
        <w:t>услуг</w:t>
      </w:r>
      <w:r w:rsidRPr="001640C5">
        <w:rPr>
          <w:rFonts w:ascii="GHEA Grapalat" w:hAnsi="GHEA Grapalat"/>
        </w:rPr>
        <w:t>.</w:t>
      </w:r>
      <w:r w:rsidRPr="00AD29CE">
        <w:rPr>
          <w:rFonts w:ascii="GHEA Grapalat" w:hAnsi="GHEA Grapalat"/>
        </w:rPr>
        <w:t>.</w:t>
      </w:r>
      <w:proofErr w:type="gramEnd"/>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15863A1A" w14:textId="77777777" w:rsidR="003B2F27" w:rsidRPr="00AD29CE" w:rsidRDefault="003B2F27" w:rsidP="00D87EF3">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96FAA2C" w14:textId="77777777" w:rsidR="003B2F27" w:rsidRPr="00AD29CE" w:rsidRDefault="003B2F27" w:rsidP="00D87EF3">
      <w:pPr>
        <w:widowControl w:val="0"/>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BE032B3" w14:textId="77777777" w:rsidR="003B2F27" w:rsidRPr="00AD29CE" w:rsidRDefault="003B2F27" w:rsidP="00D87EF3">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5305D943" w14:textId="77777777" w:rsidR="00076092" w:rsidRPr="00076092" w:rsidRDefault="003B2F27" w:rsidP="00D87EF3">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26CD02F" w14:textId="77777777" w:rsidR="003B2F27" w:rsidRPr="00AD29CE" w:rsidRDefault="003B2F27" w:rsidP="00D87EF3">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437B63AE" w14:textId="77777777" w:rsidR="003B2F27" w:rsidRPr="00AD29CE" w:rsidRDefault="003B2F27" w:rsidP="00D87EF3">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FABE46C" w14:textId="77777777" w:rsidR="003B2F27" w:rsidRPr="00AD29CE" w:rsidRDefault="003B2F27" w:rsidP="00D87EF3">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3066F7C0" w14:textId="70EDB346" w:rsidR="003B2F27" w:rsidRPr="00AD29CE" w:rsidRDefault="003B2F27" w:rsidP="00D87EF3">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D29CE">
        <w:rPr>
          <w:rFonts w:ascii="GHEA Grapalat" w:hAnsi="GHEA Grapalat"/>
        </w:rPr>
        <w:lastRenderedPageBreak/>
        <w:t>При этом Исполнитель заключает соглашение</w:t>
      </w:r>
      <w:r w:rsidR="0025715C">
        <w:rPr>
          <w:rFonts w:ascii="GHEA Grapalat" w:hAnsi="GHEA Grapalat"/>
        </w:rPr>
        <w:t xml:space="preserve"> и</w:t>
      </w:r>
      <w:r w:rsidRPr="00AD29CE">
        <w:rPr>
          <w:rFonts w:ascii="GHEA Grapalat" w:hAnsi="GHEA Grapalat"/>
        </w:rPr>
        <w:t xml:space="preserve">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793B459B" w14:textId="77777777" w:rsidR="003B2F27" w:rsidRPr="00AD29CE" w:rsidRDefault="003B2F27" w:rsidP="00D87EF3">
      <w:pPr>
        <w:widowControl w:val="0"/>
        <w:rPr>
          <w:rFonts w:ascii="GHEA Grapalat" w:hAnsi="GHEA Grapalat"/>
        </w:rPr>
      </w:pPr>
    </w:p>
    <w:p w14:paraId="71EA48BC" w14:textId="77777777" w:rsidR="003B2F27" w:rsidRPr="00AD29CE" w:rsidRDefault="003B2F27" w:rsidP="00D87EF3">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6E8CC408" w14:textId="77777777" w:rsidTr="005B7138">
        <w:trPr>
          <w:jc w:val="center"/>
        </w:trPr>
        <w:tc>
          <w:tcPr>
            <w:tcW w:w="4536" w:type="dxa"/>
          </w:tcPr>
          <w:p w14:paraId="43F55732" w14:textId="77777777" w:rsidR="003B2F27" w:rsidRPr="00AD29CE" w:rsidRDefault="003B2F27" w:rsidP="00D87EF3">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61EFF98" w14:textId="77777777" w:rsidR="003B2F27" w:rsidRPr="00E40AC8" w:rsidRDefault="003B2F27" w:rsidP="00D87EF3">
            <w:pPr>
              <w:widowControl w:val="0"/>
              <w:jc w:val="center"/>
              <w:rPr>
                <w:rFonts w:ascii="GHEA Grapalat" w:hAnsi="GHEA Grapalat"/>
              </w:rPr>
            </w:pPr>
            <w:r w:rsidRPr="00E40AC8">
              <w:rPr>
                <w:rFonts w:ascii="GHEA Grapalat" w:hAnsi="GHEA Grapalat"/>
              </w:rPr>
              <w:t>____________________________</w:t>
            </w:r>
          </w:p>
          <w:p w14:paraId="5E40294F" w14:textId="77777777" w:rsidR="003B2F27" w:rsidRPr="00E40AC8" w:rsidRDefault="003B2F27" w:rsidP="00D87EF3">
            <w:pPr>
              <w:widowControl w:val="0"/>
              <w:jc w:val="center"/>
              <w:rPr>
                <w:rFonts w:ascii="GHEA Grapalat" w:hAnsi="GHEA Grapalat"/>
                <w:vertAlign w:val="superscript"/>
              </w:rPr>
            </w:pPr>
            <w:r w:rsidRPr="00E40AC8">
              <w:rPr>
                <w:rFonts w:ascii="GHEA Grapalat" w:hAnsi="GHEA Grapalat"/>
                <w:vertAlign w:val="superscript"/>
              </w:rPr>
              <w:t>/подпись/</w:t>
            </w:r>
          </w:p>
          <w:p w14:paraId="5E7D934A" w14:textId="77777777" w:rsidR="003B2F27" w:rsidRDefault="003B2F27" w:rsidP="00D87EF3">
            <w:pPr>
              <w:widowControl w:val="0"/>
              <w:jc w:val="center"/>
              <w:rPr>
                <w:rFonts w:ascii="GHEA Grapalat" w:hAnsi="GHEA Grapalat"/>
                <w:lang w:val="en-US"/>
              </w:rPr>
            </w:pPr>
          </w:p>
          <w:p w14:paraId="128864B0" w14:textId="77777777" w:rsidR="003B2F27" w:rsidRPr="00E40AC8" w:rsidRDefault="003B2F27" w:rsidP="00D87EF3">
            <w:pPr>
              <w:widowControl w:val="0"/>
              <w:jc w:val="center"/>
              <w:rPr>
                <w:rFonts w:ascii="GHEA Grapalat" w:hAnsi="GHEA Grapalat"/>
                <w:lang w:val="en-US"/>
              </w:rPr>
            </w:pPr>
            <w:r w:rsidRPr="00AD29CE">
              <w:rPr>
                <w:rFonts w:ascii="GHEA Grapalat" w:hAnsi="GHEA Grapalat"/>
              </w:rPr>
              <w:t>М. П.</w:t>
            </w:r>
          </w:p>
        </w:tc>
        <w:tc>
          <w:tcPr>
            <w:tcW w:w="4111" w:type="dxa"/>
          </w:tcPr>
          <w:p w14:paraId="158B6F82" w14:textId="77777777" w:rsidR="003B2F27" w:rsidRPr="00AD29CE" w:rsidRDefault="003B2F27" w:rsidP="00D87EF3">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21419137" w14:textId="77777777" w:rsidR="003B2F27" w:rsidRPr="00E40AC8" w:rsidRDefault="003B2F27" w:rsidP="00D87EF3">
            <w:pPr>
              <w:widowControl w:val="0"/>
              <w:jc w:val="center"/>
              <w:rPr>
                <w:rFonts w:ascii="GHEA Grapalat" w:hAnsi="GHEA Grapalat"/>
                <w:lang w:val="en-US"/>
              </w:rPr>
            </w:pPr>
            <w:r>
              <w:rPr>
                <w:rFonts w:ascii="GHEA Grapalat" w:hAnsi="GHEA Grapalat"/>
                <w:lang w:val="en-US"/>
              </w:rPr>
              <w:t>____________________________</w:t>
            </w:r>
          </w:p>
          <w:p w14:paraId="6B6CAD4A" w14:textId="77777777" w:rsidR="003B2F27" w:rsidRPr="00E40AC8" w:rsidRDefault="003B2F27" w:rsidP="00D87EF3">
            <w:pPr>
              <w:widowControl w:val="0"/>
              <w:jc w:val="center"/>
              <w:rPr>
                <w:rFonts w:ascii="GHEA Grapalat" w:hAnsi="GHEA Grapalat"/>
                <w:vertAlign w:val="superscript"/>
              </w:rPr>
            </w:pPr>
            <w:r w:rsidRPr="00E40AC8">
              <w:rPr>
                <w:rFonts w:ascii="GHEA Grapalat" w:hAnsi="GHEA Grapalat"/>
                <w:vertAlign w:val="superscript"/>
              </w:rPr>
              <w:t>/подпись/</w:t>
            </w:r>
          </w:p>
          <w:p w14:paraId="4340E692" w14:textId="77777777" w:rsidR="003B2F27" w:rsidRDefault="003B2F27" w:rsidP="00D87EF3">
            <w:pPr>
              <w:widowControl w:val="0"/>
              <w:jc w:val="center"/>
              <w:rPr>
                <w:rFonts w:ascii="GHEA Grapalat" w:hAnsi="GHEA Grapalat"/>
                <w:lang w:val="en-US"/>
              </w:rPr>
            </w:pPr>
          </w:p>
          <w:p w14:paraId="2BDA3E17" w14:textId="77777777" w:rsidR="003B2F27" w:rsidRPr="00E40AC8" w:rsidRDefault="003B2F27" w:rsidP="00D87EF3">
            <w:pPr>
              <w:widowControl w:val="0"/>
              <w:jc w:val="center"/>
              <w:rPr>
                <w:rFonts w:ascii="GHEA Grapalat" w:hAnsi="GHEA Grapalat"/>
                <w:lang w:val="en-US"/>
              </w:rPr>
            </w:pPr>
            <w:r w:rsidRPr="00AD29CE">
              <w:rPr>
                <w:rFonts w:ascii="GHEA Grapalat" w:hAnsi="GHEA Grapalat"/>
              </w:rPr>
              <w:t>М. П.</w:t>
            </w:r>
          </w:p>
        </w:tc>
      </w:tr>
    </w:tbl>
    <w:p w14:paraId="29495248" w14:textId="77777777" w:rsidR="003B2F27" w:rsidRPr="00AD29CE" w:rsidRDefault="003B2F27" w:rsidP="00D87EF3">
      <w:pPr>
        <w:widowControl w:val="0"/>
        <w:ind w:firstLine="709"/>
        <w:jc w:val="center"/>
        <w:rPr>
          <w:rFonts w:ascii="GHEA Grapalat" w:hAnsi="GHEA Grapalat"/>
          <w:b/>
        </w:rPr>
      </w:pPr>
    </w:p>
    <w:p w14:paraId="7CE652DE" w14:textId="77777777" w:rsidR="003B2F27" w:rsidRPr="00AD29CE" w:rsidRDefault="003B2F27" w:rsidP="00D87EF3">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B061020" w14:textId="77777777" w:rsidR="003B2F27" w:rsidRPr="00AD29CE" w:rsidRDefault="003B2F27" w:rsidP="00D87EF3">
      <w:pPr>
        <w:widowControl w:val="0"/>
        <w:autoSpaceDE w:val="0"/>
        <w:autoSpaceDN w:val="0"/>
        <w:adjustRightInd w:val="0"/>
        <w:jc w:val="right"/>
        <w:rPr>
          <w:rFonts w:ascii="GHEA Grapalat" w:hAnsi="GHEA Grapalat" w:cs="TimesArmenianPSMT"/>
        </w:rPr>
      </w:pPr>
    </w:p>
    <w:p w14:paraId="22A570AC" w14:textId="77777777" w:rsidR="003B2F27" w:rsidRDefault="003B2F27" w:rsidP="00D87EF3">
      <w:pPr>
        <w:rPr>
          <w:rFonts w:ascii="GHEA Grapalat" w:hAnsi="GHEA Grapalat"/>
        </w:rPr>
      </w:pPr>
      <w:r>
        <w:rPr>
          <w:rFonts w:ascii="GHEA Grapalat" w:hAnsi="GHEA Grapalat"/>
        </w:rPr>
        <w:br w:type="page"/>
      </w:r>
    </w:p>
    <w:p w14:paraId="3FE0302E" w14:textId="77777777" w:rsidR="003B2F27" w:rsidRPr="00AD29CE" w:rsidRDefault="003B2F27" w:rsidP="00D87EF3">
      <w:pPr>
        <w:widowControl w:val="0"/>
        <w:jc w:val="right"/>
        <w:rPr>
          <w:rFonts w:ascii="GHEA Grapalat" w:hAnsi="GHEA Grapalat"/>
          <w:i/>
        </w:rPr>
      </w:pPr>
      <w:r w:rsidRPr="00AD29CE">
        <w:rPr>
          <w:rFonts w:ascii="GHEA Grapalat" w:hAnsi="GHEA Grapalat"/>
          <w:i/>
        </w:rPr>
        <w:lastRenderedPageBreak/>
        <w:t>Приложение № 1</w:t>
      </w:r>
    </w:p>
    <w:p w14:paraId="16A5294F" w14:textId="77777777" w:rsidR="003B2F27" w:rsidRPr="00AD29CE" w:rsidRDefault="003B2F27" w:rsidP="00D87EF3">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92E71F2" w14:textId="77777777" w:rsidR="003B2F27" w:rsidRPr="00AD29CE" w:rsidRDefault="003B2F27" w:rsidP="00D87EF3">
      <w:pPr>
        <w:widowControl w:val="0"/>
        <w:jc w:val="center"/>
        <w:rPr>
          <w:rFonts w:ascii="GHEA Grapalat" w:hAnsi="GHEA Grapalat"/>
        </w:rPr>
      </w:pPr>
    </w:p>
    <w:p w14:paraId="51650D0C" w14:textId="77777777" w:rsidR="0025715C" w:rsidRPr="00B02E29" w:rsidRDefault="0025715C" w:rsidP="0025715C">
      <w:pPr>
        <w:widowControl w:val="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r w:rsidRPr="008C22FB">
        <w:rPr>
          <w:rStyle w:val="af6"/>
          <w:rFonts w:ascii="GHEA Grapalat" w:hAnsi="GHEA Grapalat"/>
        </w:rPr>
        <w:footnoteReference w:customMarkFollows="1" w:id="15"/>
        <w:sym w:font="Symbol" w:char="F02A"/>
      </w:r>
    </w:p>
    <w:p w14:paraId="2CB25E3A" w14:textId="77777777" w:rsidR="0025715C" w:rsidRPr="00B02E29" w:rsidRDefault="0025715C" w:rsidP="0025715C">
      <w:pPr>
        <w:widowControl w:val="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tbl>
      <w:tblPr>
        <w:tblW w:w="10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553"/>
        <w:gridCol w:w="1312"/>
        <w:gridCol w:w="969"/>
        <w:gridCol w:w="1093"/>
        <w:gridCol w:w="1016"/>
        <w:gridCol w:w="904"/>
        <w:gridCol w:w="1004"/>
      </w:tblGrid>
      <w:tr w:rsidR="0025715C" w:rsidRPr="008C22FB" w14:paraId="0AA39257" w14:textId="77777777" w:rsidTr="00BE33AC">
        <w:trPr>
          <w:jc w:val="center"/>
        </w:trPr>
        <w:tc>
          <w:tcPr>
            <w:tcW w:w="10918" w:type="dxa"/>
            <w:gridSpan w:val="9"/>
          </w:tcPr>
          <w:p w14:paraId="51D59AE1" w14:textId="77777777" w:rsidR="0025715C" w:rsidRPr="008C22FB" w:rsidRDefault="0025715C" w:rsidP="00BE33AC">
            <w:pPr>
              <w:widowControl w:val="0"/>
              <w:jc w:val="center"/>
              <w:rPr>
                <w:rFonts w:ascii="GHEA Grapalat" w:hAnsi="GHEA Grapalat"/>
                <w:sz w:val="16"/>
                <w:szCs w:val="16"/>
              </w:rPr>
            </w:pPr>
            <w:r w:rsidRPr="008C22FB">
              <w:rPr>
                <w:rFonts w:ascii="GHEA Grapalat" w:hAnsi="GHEA Grapalat"/>
                <w:sz w:val="16"/>
                <w:szCs w:val="16"/>
              </w:rPr>
              <w:t>Услуга</w:t>
            </w:r>
          </w:p>
        </w:tc>
      </w:tr>
      <w:tr w:rsidR="0025715C" w:rsidRPr="008C22FB" w14:paraId="5895CD99" w14:textId="77777777" w:rsidTr="00BE33AC">
        <w:trPr>
          <w:trHeight w:val="219"/>
          <w:jc w:val="center"/>
        </w:trPr>
        <w:tc>
          <w:tcPr>
            <w:tcW w:w="1547" w:type="dxa"/>
            <w:vMerge w:val="restart"/>
            <w:vAlign w:val="center"/>
          </w:tcPr>
          <w:p w14:paraId="4031DCF6" w14:textId="77777777" w:rsidR="0025715C" w:rsidRPr="008C22FB" w:rsidRDefault="0025715C" w:rsidP="00BE33AC">
            <w:pPr>
              <w:widowControl w:val="0"/>
              <w:jc w:val="center"/>
              <w:rPr>
                <w:rFonts w:ascii="GHEA Grapalat" w:hAnsi="GHEA Grapalat"/>
                <w:sz w:val="16"/>
                <w:szCs w:val="16"/>
              </w:rPr>
            </w:pPr>
            <w:r w:rsidRPr="008C22FB">
              <w:rPr>
                <w:rFonts w:ascii="GHEA Grapalat" w:hAnsi="GHEA Grapalat"/>
                <w:sz w:val="16"/>
                <w:szCs w:val="16"/>
              </w:rPr>
              <w:t>номер</w:t>
            </w:r>
            <w:r>
              <w:rPr>
                <w:rFonts w:ascii="GHEA Grapalat" w:hAnsi="GHEA Grapalat"/>
                <w:sz w:val="16"/>
                <w:szCs w:val="16"/>
              </w:rPr>
              <w:t xml:space="preserve"> </w:t>
            </w:r>
            <w:r w:rsidRPr="008C22FB">
              <w:rPr>
                <w:rFonts w:ascii="GHEA Grapalat" w:hAnsi="GHEA Grapalat"/>
                <w:sz w:val="16"/>
                <w:szCs w:val="16"/>
              </w:rPr>
              <w:t>предусмотренного</w:t>
            </w:r>
            <w:r>
              <w:rPr>
                <w:rFonts w:ascii="GHEA Grapalat" w:hAnsi="GHEA Grapalat"/>
                <w:sz w:val="16"/>
                <w:szCs w:val="16"/>
              </w:rPr>
              <w:t xml:space="preserve"> </w:t>
            </w:r>
            <w:r w:rsidRPr="008C22FB">
              <w:rPr>
                <w:rFonts w:ascii="GHEA Grapalat" w:hAnsi="GHEA Grapalat"/>
                <w:sz w:val="16"/>
                <w:szCs w:val="16"/>
              </w:rPr>
              <w:t>приглашением</w:t>
            </w:r>
            <w:r>
              <w:rPr>
                <w:rFonts w:ascii="GHEA Grapalat" w:hAnsi="GHEA Grapalat"/>
                <w:sz w:val="16"/>
                <w:szCs w:val="16"/>
              </w:rPr>
              <w:t xml:space="preserve"> </w:t>
            </w:r>
            <w:r w:rsidRPr="008C22FB">
              <w:rPr>
                <w:rFonts w:ascii="GHEA Grapalat" w:hAnsi="GHEA Grapalat"/>
                <w:sz w:val="16"/>
                <w:szCs w:val="16"/>
              </w:rPr>
              <w:t>лота</w:t>
            </w:r>
          </w:p>
        </w:tc>
        <w:tc>
          <w:tcPr>
            <w:tcW w:w="1520" w:type="dxa"/>
            <w:vMerge w:val="restart"/>
            <w:vAlign w:val="center"/>
          </w:tcPr>
          <w:p w14:paraId="53F69C89" w14:textId="77777777" w:rsidR="0025715C" w:rsidRPr="008C22FB" w:rsidRDefault="0025715C" w:rsidP="00BE33AC">
            <w:pPr>
              <w:widowControl w:val="0"/>
              <w:jc w:val="center"/>
              <w:rPr>
                <w:rFonts w:ascii="GHEA Grapalat" w:hAnsi="GHEA Grapalat"/>
                <w:sz w:val="16"/>
                <w:szCs w:val="16"/>
              </w:rPr>
            </w:pPr>
            <w:r w:rsidRPr="008C22FB">
              <w:rPr>
                <w:rFonts w:ascii="GHEA Grapalat" w:hAnsi="GHEA Grapalat"/>
                <w:sz w:val="16"/>
                <w:szCs w:val="16"/>
              </w:rPr>
              <w:t>промежуточный</w:t>
            </w:r>
            <w:r>
              <w:rPr>
                <w:rFonts w:ascii="GHEA Grapalat" w:hAnsi="GHEA Grapalat"/>
                <w:sz w:val="16"/>
                <w:szCs w:val="16"/>
              </w:rPr>
              <w:t xml:space="preserve"> </w:t>
            </w:r>
            <w:r w:rsidRPr="008C22FB">
              <w:rPr>
                <w:rFonts w:ascii="GHEA Grapalat" w:hAnsi="GHEA Grapalat"/>
                <w:sz w:val="16"/>
                <w:szCs w:val="16"/>
              </w:rPr>
              <w:t>код,</w:t>
            </w:r>
            <w:r>
              <w:rPr>
                <w:rFonts w:ascii="GHEA Grapalat" w:hAnsi="GHEA Grapalat"/>
                <w:sz w:val="16"/>
                <w:szCs w:val="16"/>
              </w:rPr>
              <w:t xml:space="preserve"> </w:t>
            </w:r>
            <w:r w:rsidRPr="008C22FB">
              <w:rPr>
                <w:rFonts w:ascii="GHEA Grapalat" w:hAnsi="GHEA Grapalat"/>
                <w:sz w:val="16"/>
                <w:szCs w:val="16"/>
              </w:rPr>
              <w:t>предусмотренный</w:t>
            </w:r>
            <w:r>
              <w:rPr>
                <w:rFonts w:ascii="GHEA Grapalat" w:hAnsi="GHEA Grapalat"/>
                <w:sz w:val="16"/>
                <w:szCs w:val="16"/>
              </w:rPr>
              <w:t xml:space="preserve"> </w:t>
            </w:r>
            <w:r w:rsidRPr="008C22FB">
              <w:rPr>
                <w:rFonts w:ascii="GHEA Grapalat" w:hAnsi="GHEA Grapalat"/>
                <w:sz w:val="16"/>
                <w:szCs w:val="16"/>
              </w:rPr>
              <w:t>планом</w:t>
            </w:r>
            <w:r>
              <w:rPr>
                <w:rFonts w:ascii="GHEA Grapalat" w:hAnsi="GHEA Grapalat"/>
                <w:sz w:val="16"/>
                <w:szCs w:val="16"/>
              </w:rPr>
              <w:t xml:space="preserve"> </w:t>
            </w:r>
            <w:r w:rsidRPr="008C22FB">
              <w:rPr>
                <w:rFonts w:ascii="GHEA Grapalat" w:hAnsi="GHEA Grapalat"/>
                <w:sz w:val="16"/>
                <w:szCs w:val="16"/>
              </w:rPr>
              <w:t>закупок</w:t>
            </w:r>
            <w:r>
              <w:rPr>
                <w:rFonts w:ascii="GHEA Grapalat" w:hAnsi="GHEA Grapalat"/>
                <w:sz w:val="16"/>
                <w:szCs w:val="16"/>
              </w:rPr>
              <w:t xml:space="preserve"> </w:t>
            </w:r>
            <w:r w:rsidRPr="008C22FB">
              <w:rPr>
                <w:rFonts w:ascii="GHEA Grapalat" w:hAnsi="GHEA Grapalat"/>
                <w:sz w:val="16"/>
                <w:szCs w:val="16"/>
              </w:rPr>
              <w:t>по</w:t>
            </w:r>
            <w:r>
              <w:rPr>
                <w:rFonts w:ascii="GHEA Grapalat" w:hAnsi="GHEA Grapalat"/>
                <w:sz w:val="16"/>
                <w:szCs w:val="16"/>
              </w:rPr>
              <w:t xml:space="preserve"> </w:t>
            </w:r>
            <w:r w:rsidRPr="008C22FB">
              <w:rPr>
                <w:rFonts w:ascii="GHEA Grapalat" w:hAnsi="GHEA Grapalat"/>
                <w:sz w:val="16"/>
                <w:szCs w:val="16"/>
              </w:rPr>
              <w:t>классификации</w:t>
            </w:r>
            <w:r>
              <w:rPr>
                <w:rFonts w:ascii="GHEA Grapalat" w:hAnsi="GHEA Grapalat"/>
                <w:sz w:val="16"/>
                <w:szCs w:val="16"/>
              </w:rPr>
              <w:t xml:space="preserve"> </w:t>
            </w:r>
            <w:r w:rsidRPr="008C22FB">
              <w:rPr>
                <w:rFonts w:ascii="GHEA Grapalat" w:hAnsi="GHEA Grapalat"/>
                <w:sz w:val="16"/>
                <w:szCs w:val="16"/>
              </w:rPr>
              <w:t>ЕЗК</w:t>
            </w:r>
            <w:r>
              <w:rPr>
                <w:rFonts w:ascii="GHEA Grapalat" w:hAnsi="GHEA Grapalat"/>
                <w:sz w:val="16"/>
                <w:szCs w:val="16"/>
              </w:rPr>
              <w:t xml:space="preserve"> </w:t>
            </w:r>
            <w:r w:rsidRPr="008C22FB">
              <w:rPr>
                <w:rFonts w:ascii="GHEA Grapalat" w:hAnsi="GHEA Grapalat"/>
                <w:sz w:val="16"/>
                <w:szCs w:val="16"/>
              </w:rPr>
              <w:t>(CPV)</w:t>
            </w:r>
          </w:p>
        </w:tc>
        <w:tc>
          <w:tcPr>
            <w:tcW w:w="1554" w:type="dxa"/>
            <w:vMerge w:val="restart"/>
            <w:vAlign w:val="center"/>
          </w:tcPr>
          <w:p w14:paraId="36E02570" w14:textId="77777777" w:rsidR="0025715C" w:rsidRPr="004518F0" w:rsidRDefault="0025715C" w:rsidP="00BE33AC">
            <w:pPr>
              <w:widowControl w:val="0"/>
              <w:jc w:val="center"/>
              <w:rPr>
                <w:rFonts w:ascii="GHEA Grapalat" w:hAnsi="GHEA Grapalat"/>
                <w:sz w:val="16"/>
                <w:szCs w:val="16"/>
              </w:rPr>
            </w:pPr>
            <w:r>
              <w:rPr>
                <w:rFonts w:ascii="GHEA Grapalat" w:hAnsi="GHEA Grapalat"/>
                <w:sz w:val="16"/>
                <w:szCs w:val="16"/>
              </w:rPr>
              <w:t>наименование</w:t>
            </w:r>
          </w:p>
        </w:tc>
        <w:tc>
          <w:tcPr>
            <w:tcW w:w="0" w:type="auto"/>
            <w:vMerge w:val="restart"/>
            <w:vAlign w:val="center"/>
          </w:tcPr>
          <w:p w14:paraId="50090238" w14:textId="77777777" w:rsidR="0025715C" w:rsidRPr="008C22FB" w:rsidRDefault="0025715C" w:rsidP="00BE33AC">
            <w:pPr>
              <w:widowControl w:val="0"/>
              <w:jc w:val="center"/>
              <w:rPr>
                <w:rFonts w:ascii="GHEA Grapalat" w:hAnsi="GHEA Grapalat"/>
                <w:sz w:val="16"/>
                <w:szCs w:val="16"/>
              </w:rPr>
            </w:pPr>
            <w:r w:rsidRPr="008C22FB">
              <w:rPr>
                <w:rFonts w:ascii="GHEA Grapalat" w:hAnsi="GHEA Grapalat"/>
                <w:sz w:val="16"/>
                <w:szCs w:val="16"/>
              </w:rPr>
              <w:t>техническая</w:t>
            </w:r>
            <w:r>
              <w:rPr>
                <w:rFonts w:ascii="GHEA Grapalat" w:hAnsi="GHEA Grapalat"/>
                <w:sz w:val="16"/>
                <w:szCs w:val="16"/>
              </w:rPr>
              <w:t xml:space="preserve"> </w:t>
            </w:r>
            <w:r w:rsidRPr="008C22FB">
              <w:rPr>
                <w:rFonts w:ascii="GHEA Grapalat" w:hAnsi="GHEA Grapalat"/>
                <w:sz w:val="16"/>
                <w:szCs w:val="16"/>
              </w:rPr>
              <w:t>характеристика</w:t>
            </w:r>
          </w:p>
        </w:tc>
        <w:tc>
          <w:tcPr>
            <w:tcW w:w="0" w:type="auto"/>
            <w:vMerge w:val="restart"/>
            <w:vAlign w:val="center"/>
          </w:tcPr>
          <w:p w14:paraId="04A6F198" w14:textId="77777777" w:rsidR="0025715C" w:rsidRPr="008C22FB" w:rsidRDefault="0025715C" w:rsidP="00BE33AC">
            <w:pPr>
              <w:widowControl w:val="0"/>
              <w:jc w:val="center"/>
              <w:rPr>
                <w:rFonts w:ascii="GHEA Grapalat" w:hAnsi="GHEA Grapalat"/>
                <w:sz w:val="16"/>
                <w:szCs w:val="16"/>
              </w:rPr>
            </w:pPr>
            <w:r w:rsidRPr="008C22FB">
              <w:rPr>
                <w:rFonts w:ascii="GHEA Grapalat" w:hAnsi="GHEA Grapalat"/>
                <w:sz w:val="16"/>
                <w:szCs w:val="16"/>
              </w:rPr>
              <w:t>единица</w:t>
            </w:r>
            <w:r>
              <w:rPr>
                <w:rFonts w:ascii="GHEA Grapalat" w:hAnsi="GHEA Grapalat"/>
                <w:sz w:val="16"/>
                <w:szCs w:val="16"/>
              </w:rPr>
              <w:t xml:space="preserve"> </w:t>
            </w:r>
            <w:r w:rsidRPr="008C22FB">
              <w:rPr>
                <w:rFonts w:ascii="GHEA Grapalat" w:hAnsi="GHEA Grapalat"/>
                <w:sz w:val="16"/>
                <w:szCs w:val="16"/>
              </w:rPr>
              <w:t>измерения</w:t>
            </w:r>
          </w:p>
        </w:tc>
        <w:tc>
          <w:tcPr>
            <w:tcW w:w="0" w:type="auto"/>
            <w:vMerge w:val="restart"/>
            <w:vAlign w:val="center"/>
          </w:tcPr>
          <w:p w14:paraId="138F0021" w14:textId="77777777" w:rsidR="0025715C" w:rsidRPr="008C22FB" w:rsidRDefault="0025715C" w:rsidP="00BE33AC">
            <w:pPr>
              <w:widowControl w:val="0"/>
              <w:jc w:val="center"/>
              <w:rPr>
                <w:rFonts w:ascii="GHEA Grapalat" w:hAnsi="GHEA Grapalat"/>
                <w:sz w:val="16"/>
                <w:szCs w:val="16"/>
              </w:rPr>
            </w:pPr>
            <w:r w:rsidRPr="008C22FB">
              <w:rPr>
                <w:rFonts w:ascii="GHEA Grapalat" w:hAnsi="GHEA Grapalat"/>
                <w:sz w:val="16"/>
                <w:szCs w:val="16"/>
              </w:rPr>
              <w:t>общая</w:t>
            </w:r>
            <w:r>
              <w:rPr>
                <w:rFonts w:ascii="GHEA Grapalat" w:hAnsi="GHEA Grapalat"/>
                <w:sz w:val="16"/>
                <w:szCs w:val="16"/>
              </w:rPr>
              <w:t xml:space="preserve"> </w:t>
            </w:r>
            <w:r w:rsidRPr="008C22FB">
              <w:rPr>
                <w:rFonts w:ascii="GHEA Grapalat" w:hAnsi="GHEA Grapalat"/>
                <w:sz w:val="16"/>
                <w:szCs w:val="16"/>
              </w:rPr>
              <w:t>цена/драмов</w:t>
            </w:r>
            <w:r>
              <w:rPr>
                <w:rFonts w:ascii="GHEA Grapalat" w:hAnsi="GHEA Grapalat"/>
                <w:sz w:val="16"/>
                <w:szCs w:val="16"/>
              </w:rPr>
              <w:t xml:space="preserve"> </w:t>
            </w:r>
            <w:r w:rsidRPr="008C22FB">
              <w:rPr>
                <w:rFonts w:ascii="GHEA Grapalat" w:hAnsi="GHEA Grapalat"/>
                <w:sz w:val="16"/>
                <w:szCs w:val="16"/>
              </w:rPr>
              <w:t>РА</w:t>
            </w:r>
          </w:p>
        </w:tc>
        <w:tc>
          <w:tcPr>
            <w:tcW w:w="0" w:type="auto"/>
            <w:vMerge w:val="restart"/>
            <w:vAlign w:val="center"/>
          </w:tcPr>
          <w:p w14:paraId="7004B665" w14:textId="77777777" w:rsidR="0025715C" w:rsidRPr="008C22FB" w:rsidRDefault="0025715C" w:rsidP="00BE33AC">
            <w:pPr>
              <w:widowControl w:val="0"/>
              <w:jc w:val="center"/>
              <w:rPr>
                <w:rFonts w:ascii="GHEA Grapalat" w:hAnsi="GHEA Grapalat"/>
                <w:sz w:val="16"/>
                <w:szCs w:val="16"/>
              </w:rPr>
            </w:pPr>
            <w:r w:rsidRPr="008C22FB">
              <w:rPr>
                <w:rFonts w:ascii="GHEA Grapalat" w:hAnsi="GHEA Grapalat"/>
                <w:sz w:val="16"/>
                <w:szCs w:val="16"/>
              </w:rPr>
              <w:t>общее</w:t>
            </w:r>
            <w:r>
              <w:rPr>
                <w:rFonts w:ascii="GHEA Grapalat" w:hAnsi="GHEA Grapalat"/>
                <w:sz w:val="16"/>
                <w:szCs w:val="16"/>
              </w:rPr>
              <w:t xml:space="preserve"> </w:t>
            </w:r>
            <w:r w:rsidRPr="008C22FB">
              <w:rPr>
                <w:rFonts w:ascii="GHEA Grapalat" w:hAnsi="GHEA Grapalat"/>
                <w:sz w:val="16"/>
                <w:szCs w:val="16"/>
              </w:rPr>
              <w:t>количество</w:t>
            </w:r>
          </w:p>
        </w:tc>
        <w:tc>
          <w:tcPr>
            <w:tcW w:w="0" w:type="auto"/>
            <w:gridSpan w:val="2"/>
            <w:vAlign w:val="center"/>
          </w:tcPr>
          <w:p w14:paraId="7FD63AAC" w14:textId="77777777" w:rsidR="0025715C" w:rsidRPr="008C22FB" w:rsidRDefault="0025715C" w:rsidP="00BE33AC">
            <w:pPr>
              <w:widowControl w:val="0"/>
              <w:jc w:val="center"/>
              <w:rPr>
                <w:rFonts w:ascii="GHEA Grapalat" w:hAnsi="GHEA Grapalat"/>
                <w:sz w:val="16"/>
                <w:szCs w:val="16"/>
              </w:rPr>
            </w:pPr>
            <w:r w:rsidRPr="008C22FB">
              <w:rPr>
                <w:rFonts w:ascii="GHEA Grapalat" w:hAnsi="GHEA Grapalat"/>
                <w:sz w:val="16"/>
                <w:szCs w:val="16"/>
              </w:rPr>
              <w:t>предоставление</w:t>
            </w:r>
          </w:p>
        </w:tc>
      </w:tr>
      <w:tr w:rsidR="0025715C" w:rsidRPr="008C22FB" w14:paraId="579829EB" w14:textId="77777777" w:rsidTr="00BE33AC">
        <w:trPr>
          <w:trHeight w:val="445"/>
          <w:jc w:val="center"/>
        </w:trPr>
        <w:tc>
          <w:tcPr>
            <w:tcW w:w="1547" w:type="dxa"/>
            <w:vMerge/>
            <w:vAlign w:val="center"/>
          </w:tcPr>
          <w:p w14:paraId="05FD3CD4" w14:textId="77777777" w:rsidR="0025715C" w:rsidRPr="008C22FB" w:rsidRDefault="0025715C" w:rsidP="00BE33AC">
            <w:pPr>
              <w:widowControl w:val="0"/>
              <w:jc w:val="center"/>
              <w:rPr>
                <w:rFonts w:ascii="GHEA Grapalat" w:hAnsi="GHEA Grapalat"/>
                <w:sz w:val="16"/>
                <w:szCs w:val="16"/>
              </w:rPr>
            </w:pPr>
          </w:p>
        </w:tc>
        <w:tc>
          <w:tcPr>
            <w:tcW w:w="1520" w:type="dxa"/>
            <w:vMerge/>
            <w:vAlign w:val="center"/>
          </w:tcPr>
          <w:p w14:paraId="5F13471D" w14:textId="77777777" w:rsidR="0025715C" w:rsidRPr="008C22FB" w:rsidRDefault="0025715C" w:rsidP="00BE33AC">
            <w:pPr>
              <w:widowControl w:val="0"/>
              <w:jc w:val="center"/>
              <w:rPr>
                <w:rFonts w:ascii="GHEA Grapalat" w:hAnsi="GHEA Grapalat"/>
                <w:sz w:val="16"/>
                <w:szCs w:val="16"/>
              </w:rPr>
            </w:pPr>
          </w:p>
        </w:tc>
        <w:tc>
          <w:tcPr>
            <w:tcW w:w="1554" w:type="dxa"/>
            <w:vMerge/>
            <w:vAlign w:val="center"/>
          </w:tcPr>
          <w:p w14:paraId="019C02EC" w14:textId="77777777" w:rsidR="0025715C" w:rsidRPr="008C22FB" w:rsidRDefault="0025715C" w:rsidP="00BE33AC">
            <w:pPr>
              <w:widowControl w:val="0"/>
              <w:jc w:val="center"/>
              <w:rPr>
                <w:rFonts w:ascii="GHEA Grapalat" w:hAnsi="GHEA Grapalat"/>
                <w:sz w:val="16"/>
                <w:szCs w:val="16"/>
              </w:rPr>
            </w:pPr>
          </w:p>
        </w:tc>
        <w:tc>
          <w:tcPr>
            <w:tcW w:w="0" w:type="auto"/>
            <w:vMerge/>
            <w:vAlign w:val="center"/>
          </w:tcPr>
          <w:p w14:paraId="5928D3FA" w14:textId="77777777" w:rsidR="0025715C" w:rsidRPr="008C22FB" w:rsidRDefault="0025715C" w:rsidP="00BE33AC">
            <w:pPr>
              <w:widowControl w:val="0"/>
              <w:jc w:val="center"/>
              <w:rPr>
                <w:rFonts w:ascii="GHEA Grapalat" w:hAnsi="GHEA Grapalat"/>
                <w:sz w:val="16"/>
                <w:szCs w:val="16"/>
              </w:rPr>
            </w:pPr>
          </w:p>
        </w:tc>
        <w:tc>
          <w:tcPr>
            <w:tcW w:w="0" w:type="auto"/>
            <w:vMerge/>
            <w:vAlign w:val="center"/>
          </w:tcPr>
          <w:p w14:paraId="0E58F92A" w14:textId="77777777" w:rsidR="0025715C" w:rsidRPr="008C22FB" w:rsidRDefault="0025715C" w:rsidP="00BE33AC">
            <w:pPr>
              <w:widowControl w:val="0"/>
              <w:jc w:val="center"/>
              <w:rPr>
                <w:rFonts w:ascii="GHEA Grapalat" w:hAnsi="GHEA Grapalat"/>
                <w:sz w:val="16"/>
                <w:szCs w:val="16"/>
              </w:rPr>
            </w:pPr>
          </w:p>
        </w:tc>
        <w:tc>
          <w:tcPr>
            <w:tcW w:w="0" w:type="auto"/>
            <w:vMerge/>
            <w:vAlign w:val="center"/>
          </w:tcPr>
          <w:p w14:paraId="065B68F3" w14:textId="77777777" w:rsidR="0025715C" w:rsidRPr="008C22FB" w:rsidRDefault="0025715C" w:rsidP="00BE33AC">
            <w:pPr>
              <w:widowControl w:val="0"/>
              <w:jc w:val="center"/>
              <w:rPr>
                <w:rFonts w:ascii="GHEA Grapalat" w:hAnsi="GHEA Grapalat"/>
                <w:sz w:val="16"/>
                <w:szCs w:val="16"/>
              </w:rPr>
            </w:pPr>
          </w:p>
        </w:tc>
        <w:tc>
          <w:tcPr>
            <w:tcW w:w="0" w:type="auto"/>
            <w:vMerge/>
            <w:vAlign w:val="center"/>
          </w:tcPr>
          <w:p w14:paraId="7BD5D797" w14:textId="77777777" w:rsidR="0025715C" w:rsidRPr="008C22FB" w:rsidRDefault="0025715C" w:rsidP="00BE33AC">
            <w:pPr>
              <w:widowControl w:val="0"/>
              <w:jc w:val="center"/>
              <w:rPr>
                <w:rFonts w:ascii="GHEA Grapalat" w:hAnsi="GHEA Grapalat"/>
                <w:sz w:val="16"/>
                <w:szCs w:val="16"/>
              </w:rPr>
            </w:pPr>
          </w:p>
        </w:tc>
        <w:tc>
          <w:tcPr>
            <w:tcW w:w="0" w:type="auto"/>
            <w:vAlign w:val="center"/>
          </w:tcPr>
          <w:p w14:paraId="55BCA73A" w14:textId="77777777" w:rsidR="0025715C" w:rsidRPr="008C22FB" w:rsidRDefault="0025715C" w:rsidP="00BE33AC">
            <w:pPr>
              <w:widowControl w:val="0"/>
              <w:jc w:val="center"/>
              <w:rPr>
                <w:rFonts w:ascii="GHEA Grapalat" w:hAnsi="GHEA Grapalat"/>
                <w:sz w:val="16"/>
                <w:szCs w:val="16"/>
              </w:rPr>
            </w:pPr>
            <w:r w:rsidRPr="008C22FB">
              <w:rPr>
                <w:rFonts w:ascii="GHEA Grapalat" w:hAnsi="GHEA Grapalat"/>
                <w:sz w:val="16"/>
                <w:szCs w:val="16"/>
              </w:rPr>
              <w:t>адрес</w:t>
            </w:r>
          </w:p>
        </w:tc>
        <w:tc>
          <w:tcPr>
            <w:tcW w:w="0" w:type="auto"/>
            <w:vAlign w:val="center"/>
          </w:tcPr>
          <w:p w14:paraId="41684126" w14:textId="77777777" w:rsidR="0025715C" w:rsidRPr="008C22FB" w:rsidRDefault="0025715C" w:rsidP="00BE33AC">
            <w:pPr>
              <w:widowControl w:val="0"/>
              <w:jc w:val="center"/>
              <w:rPr>
                <w:rFonts w:ascii="GHEA Grapalat" w:hAnsi="GHEA Grapalat"/>
                <w:sz w:val="16"/>
                <w:szCs w:val="16"/>
              </w:rPr>
            </w:pPr>
            <w:r w:rsidRPr="008C22FB">
              <w:rPr>
                <w:rFonts w:ascii="GHEA Grapalat" w:hAnsi="GHEA Grapalat"/>
                <w:sz w:val="16"/>
                <w:szCs w:val="16"/>
              </w:rPr>
              <w:t>с</w:t>
            </w:r>
            <w:r>
              <w:rPr>
                <w:rFonts w:ascii="GHEA Grapalat" w:hAnsi="GHEA Grapalat"/>
                <w:sz w:val="16"/>
                <w:szCs w:val="16"/>
              </w:rPr>
              <w:t>рок</w:t>
            </w:r>
            <w:r w:rsidRPr="008C22FB">
              <w:rPr>
                <w:rStyle w:val="af6"/>
                <w:rFonts w:ascii="GHEA Grapalat" w:hAnsi="GHEA Grapalat"/>
                <w:sz w:val="16"/>
                <w:szCs w:val="16"/>
              </w:rPr>
              <w:footnoteReference w:customMarkFollows="1" w:id="16"/>
              <w:sym w:font="Symbol" w:char="F02A"/>
            </w:r>
            <w:r w:rsidRPr="008C22FB">
              <w:rPr>
                <w:rStyle w:val="af6"/>
                <w:rFonts w:ascii="GHEA Grapalat" w:hAnsi="GHEA Grapalat"/>
                <w:sz w:val="16"/>
                <w:szCs w:val="16"/>
              </w:rPr>
              <w:sym w:font="Symbol" w:char="F02A"/>
            </w:r>
          </w:p>
        </w:tc>
      </w:tr>
      <w:tr w:rsidR="0025715C" w:rsidRPr="008C22FB" w14:paraId="68017E9D" w14:textId="77777777" w:rsidTr="00BE33AC">
        <w:trPr>
          <w:trHeight w:val="246"/>
          <w:jc w:val="center"/>
        </w:trPr>
        <w:tc>
          <w:tcPr>
            <w:tcW w:w="1547" w:type="dxa"/>
            <w:vAlign w:val="center"/>
          </w:tcPr>
          <w:p w14:paraId="038CF16B" w14:textId="77777777" w:rsidR="0025715C" w:rsidRPr="004518F0" w:rsidRDefault="0025715C" w:rsidP="00BE33AC">
            <w:pPr>
              <w:widowControl w:val="0"/>
              <w:jc w:val="center"/>
              <w:rPr>
                <w:rFonts w:ascii="GHEA Grapalat" w:hAnsi="GHEA Grapalat"/>
                <w:sz w:val="16"/>
                <w:szCs w:val="16"/>
                <w:lang w:val="hy-AM"/>
              </w:rPr>
            </w:pPr>
            <w:r>
              <w:rPr>
                <w:rFonts w:ascii="GHEA Grapalat" w:hAnsi="GHEA Grapalat"/>
                <w:sz w:val="16"/>
                <w:szCs w:val="16"/>
                <w:lang w:val="hy-AM"/>
              </w:rPr>
              <w:t>1</w:t>
            </w:r>
          </w:p>
        </w:tc>
        <w:tc>
          <w:tcPr>
            <w:tcW w:w="1520" w:type="dxa"/>
            <w:vAlign w:val="center"/>
          </w:tcPr>
          <w:p w14:paraId="51164F91" w14:textId="15ED7FCC" w:rsidR="0025715C" w:rsidRPr="00935226" w:rsidRDefault="0004000B" w:rsidP="00BE33AC">
            <w:pPr>
              <w:jc w:val="center"/>
              <w:rPr>
                <w:rFonts w:ascii="GHEA Grapalat" w:hAnsi="GHEA Grapalat"/>
                <w:sz w:val="16"/>
                <w:szCs w:val="16"/>
                <w:lang w:val="hy-AM"/>
              </w:rPr>
            </w:pPr>
            <w:r w:rsidRPr="00FD1906">
              <w:rPr>
                <w:rFonts w:ascii="GHEA Grapalat" w:hAnsi="GHEA Grapalat"/>
                <w:sz w:val="20"/>
                <w:szCs w:val="20"/>
              </w:rPr>
              <w:t>90910000</w:t>
            </w:r>
          </w:p>
        </w:tc>
        <w:tc>
          <w:tcPr>
            <w:tcW w:w="1554" w:type="dxa"/>
            <w:vAlign w:val="center"/>
          </w:tcPr>
          <w:p w14:paraId="5FF74245" w14:textId="2C89CB56" w:rsidR="0025715C" w:rsidRPr="00935226" w:rsidRDefault="0004000B" w:rsidP="0004000B">
            <w:pPr>
              <w:rPr>
                <w:rFonts w:ascii="GHEA Grapalat" w:hAnsi="GHEA Grapalat"/>
                <w:sz w:val="16"/>
                <w:szCs w:val="16"/>
                <w:lang w:val="hy-AM"/>
              </w:rPr>
            </w:pPr>
            <w:r w:rsidRPr="0004000B">
              <w:rPr>
                <w:rFonts w:ascii="GHEA Grapalat" w:hAnsi="GHEA Grapalat"/>
                <w:sz w:val="16"/>
                <w:szCs w:val="16"/>
                <w:lang w:val="hy-AM"/>
              </w:rPr>
              <w:t>очищающий</w:t>
            </w:r>
            <w:r w:rsidR="0025715C" w:rsidRPr="00903FC5">
              <w:rPr>
                <w:rFonts w:ascii="GHEA Grapalat" w:hAnsi="GHEA Grapalat"/>
                <w:sz w:val="16"/>
                <w:szCs w:val="16"/>
                <w:lang w:val="hy-AM"/>
              </w:rPr>
              <w:t xml:space="preserve"> услуги</w:t>
            </w:r>
          </w:p>
        </w:tc>
        <w:tc>
          <w:tcPr>
            <w:tcW w:w="0" w:type="auto"/>
          </w:tcPr>
          <w:p w14:paraId="2BB62DAE" w14:textId="77777777" w:rsidR="0025715C" w:rsidRPr="008C22FB" w:rsidRDefault="0025715C" w:rsidP="00BE33AC">
            <w:pPr>
              <w:widowControl w:val="0"/>
              <w:jc w:val="center"/>
              <w:rPr>
                <w:rFonts w:ascii="GHEA Grapalat" w:hAnsi="GHEA Grapalat"/>
                <w:sz w:val="16"/>
                <w:szCs w:val="16"/>
              </w:rPr>
            </w:pPr>
            <w:r w:rsidRPr="004518F0">
              <w:rPr>
                <w:rFonts w:ascii="GHEA Grapalat" w:hAnsi="GHEA Grapalat"/>
                <w:sz w:val="16"/>
                <w:szCs w:val="16"/>
              </w:rPr>
              <w:t>Ниже приведено следующее</w:t>
            </w:r>
          </w:p>
        </w:tc>
        <w:tc>
          <w:tcPr>
            <w:tcW w:w="0" w:type="auto"/>
            <w:vAlign w:val="center"/>
          </w:tcPr>
          <w:p w14:paraId="0703332C" w14:textId="77777777" w:rsidR="0025715C" w:rsidRPr="008C22FB" w:rsidRDefault="0025715C" w:rsidP="00BE33AC">
            <w:pPr>
              <w:widowControl w:val="0"/>
              <w:jc w:val="center"/>
              <w:rPr>
                <w:rFonts w:ascii="GHEA Grapalat" w:hAnsi="GHEA Grapalat"/>
                <w:sz w:val="16"/>
                <w:szCs w:val="16"/>
              </w:rPr>
            </w:pPr>
            <w:r>
              <w:rPr>
                <w:rFonts w:ascii="GHEA Grapalat" w:hAnsi="GHEA Grapalat"/>
                <w:sz w:val="16"/>
                <w:szCs w:val="16"/>
              </w:rPr>
              <w:t>месяц</w:t>
            </w:r>
          </w:p>
        </w:tc>
        <w:tc>
          <w:tcPr>
            <w:tcW w:w="0" w:type="auto"/>
            <w:vAlign w:val="center"/>
          </w:tcPr>
          <w:p w14:paraId="20CED2FD" w14:textId="77777777" w:rsidR="0025715C" w:rsidRPr="008C22FB" w:rsidRDefault="0025715C" w:rsidP="00BE33AC">
            <w:pPr>
              <w:widowControl w:val="0"/>
              <w:jc w:val="center"/>
              <w:rPr>
                <w:rFonts w:ascii="GHEA Grapalat" w:hAnsi="GHEA Grapalat"/>
                <w:sz w:val="16"/>
                <w:szCs w:val="16"/>
              </w:rPr>
            </w:pPr>
          </w:p>
        </w:tc>
        <w:tc>
          <w:tcPr>
            <w:tcW w:w="0" w:type="auto"/>
            <w:vAlign w:val="center"/>
          </w:tcPr>
          <w:p w14:paraId="3980E9A2" w14:textId="070B2378" w:rsidR="0025715C" w:rsidRPr="002E1B59" w:rsidRDefault="002E1B59" w:rsidP="00BE33AC">
            <w:pPr>
              <w:widowControl w:val="0"/>
              <w:jc w:val="center"/>
              <w:rPr>
                <w:rFonts w:ascii="GHEA Grapalat" w:hAnsi="GHEA Grapalat"/>
                <w:sz w:val="16"/>
                <w:szCs w:val="16"/>
                <w:lang w:val="hy-AM"/>
              </w:rPr>
            </w:pPr>
            <w:r>
              <w:rPr>
                <w:rFonts w:ascii="GHEA Grapalat" w:hAnsi="GHEA Grapalat"/>
                <w:sz w:val="16"/>
                <w:szCs w:val="16"/>
                <w:lang w:val="hy-AM"/>
              </w:rPr>
              <w:t>1</w:t>
            </w:r>
            <w:r w:rsidR="008F65CD">
              <w:rPr>
                <w:rFonts w:ascii="GHEA Grapalat" w:hAnsi="GHEA Grapalat"/>
                <w:sz w:val="16"/>
                <w:szCs w:val="16"/>
                <w:lang w:val="hy-AM"/>
              </w:rPr>
              <w:t>2</w:t>
            </w:r>
          </w:p>
        </w:tc>
        <w:tc>
          <w:tcPr>
            <w:tcW w:w="0" w:type="auto"/>
            <w:vAlign w:val="center"/>
          </w:tcPr>
          <w:p w14:paraId="54307D40" w14:textId="77777777" w:rsidR="001342F5" w:rsidRDefault="0025715C" w:rsidP="001342F5">
            <w:pPr>
              <w:widowControl w:val="0"/>
              <w:jc w:val="center"/>
              <w:rPr>
                <w:rFonts w:ascii="GHEA Grapalat" w:hAnsi="GHEA Grapalat"/>
                <w:sz w:val="16"/>
                <w:szCs w:val="16"/>
                <w:lang w:val="en-US"/>
              </w:rPr>
            </w:pPr>
            <w:r>
              <w:rPr>
                <w:rFonts w:ascii="GHEA Grapalat" w:hAnsi="GHEA Grapalat"/>
                <w:sz w:val="16"/>
                <w:szCs w:val="16"/>
              </w:rPr>
              <w:t>г</w:t>
            </w:r>
            <w:r w:rsidRPr="00C15352">
              <w:rPr>
                <w:rFonts w:ascii="GHEA Grapalat" w:hAnsi="GHEA Grapalat"/>
                <w:sz w:val="16"/>
                <w:szCs w:val="16"/>
              </w:rPr>
              <w:t>. Ереван,</w:t>
            </w:r>
          </w:p>
          <w:p w14:paraId="218FCEC2" w14:textId="73FEABFE" w:rsidR="0025715C" w:rsidRPr="008C22FB" w:rsidRDefault="001342F5" w:rsidP="001342F5">
            <w:pPr>
              <w:widowControl w:val="0"/>
              <w:jc w:val="center"/>
              <w:rPr>
                <w:rFonts w:ascii="GHEA Grapalat" w:hAnsi="GHEA Grapalat"/>
                <w:sz w:val="16"/>
                <w:szCs w:val="16"/>
              </w:rPr>
            </w:pPr>
            <w:r w:rsidRPr="001342F5">
              <w:rPr>
                <w:rFonts w:ascii="GHEA Grapalat" w:hAnsi="GHEA Grapalat"/>
                <w:sz w:val="16"/>
                <w:szCs w:val="16"/>
              </w:rPr>
              <w:t>Нерсисян 7/1</w:t>
            </w:r>
            <w:r w:rsidR="0025715C" w:rsidRPr="00C15352">
              <w:rPr>
                <w:rFonts w:ascii="GHEA Grapalat" w:hAnsi="GHEA Grapalat"/>
                <w:sz w:val="16"/>
                <w:szCs w:val="16"/>
              </w:rPr>
              <w:t xml:space="preserve"> </w:t>
            </w:r>
          </w:p>
        </w:tc>
        <w:tc>
          <w:tcPr>
            <w:tcW w:w="0" w:type="auto"/>
            <w:vAlign w:val="center"/>
          </w:tcPr>
          <w:p w14:paraId="24FBB953" w14:textId="733E2B4A" w:rsidR="0025715C" w:rsidRPr="008C22FB" w:rsidRDefault="0025715C" w:rsidP="001F1FE1">
            <w:pPr>
              <w:widowControl w:val="0"/>
              <w:jc w:val="center"/>
              <w:rPr>
                <w:rFonts w:ascii="GHEA Grapalat" w:hAnsi="GHEA Grapalat"/>
                <w:sz w:val="16"/>
                <w:szCs w:val="16"/>
              </w:rPr>
            </w:pPr>
            <w:r>
              <w:rPr>
                <w:rFonts w:ascii="GHEA Grapalat" w:hAnsi="GHEA Grapalat"/>
                <w:sz w:val="16"/>
                <w:szCs w:val="16"/>
              </w:rPr>
              <w:t>01.0</w:t>
            </w:r>
            <w:r w:rsidR="008F65CD">
              <w:rPr>
                <w:rFonts w:ascii="GHEA Grapalat" w:hAnsi="GHEA Grapalat"/>
                <w:sz w:val="16"/>
                <w:szCs w:val="16"/>
                <w:lang w:val="en-US"/>
              </w:rPr>
              <w:t>1</w:t>
            </w:r>
            <w:r w:rsidR="002E1B59">
              <w:rPr>
                <w:rFonts w:ascii="GHEA Grapalat" w:hAnsi="GHEA Grapalat"/>
                <w:sz w:val="16"/>
                <w:szCs w:val="16"/>
              </w:rPr>
              <w:t>-20</w:t>
            </w:r>
            <w:r w:rsidR="002E1B59">
              <w:rPr>
                <w:rFonts w:ascii="GHEA Grapalat" w:hAnsi="GHEA Grapalat"/>
                <w:sz w:val="16"/>
                <w:szCs w:val="16"/>
                <w:lang w:val="hy-AM"/>
              </w:rPr>
              <w:t>2</w:t>
            </w:r>
            <w:r w:rsidR="00490793">
              <w:rPr>
                <w:rFonts w:ascii="GHEA Grapalat" w:hAnsi="GHEA Grapalat"/>
                <w:sz w:val="16"/>
                <w:szCs w:val="16"/>
                <w:lang w:val="hy-AM"/>
              </w:rPr>
              <w:t>6</w:t>
            </w:r>
            <w:r>
              <w:rPr>
                <w:rFonts w:ascii="GHEA Grapalat" w:hAnsi="GHEA Grapalat"/>
                <w:sz w:val="16"/>
                <w:szCs w:val="16"/>
              </w:rPr>
              <w:t>-31</w:t>
            </w:r>
            <w:r w:rsidRPr="00C15352">
              <w:rPr>
                <w:rFonts w:ascii="GHEA Grapalat" w:hAnsi="GHEA Grapalat"/>
                <w:sz w:val="16"/>
                <w:szCs w:val="16"/>
              </w:rPr>
              <w:t>.12.20</w:t>
            </w:r>
            <w:r w:rsidR="00490793">
              <w:rPr>
                <w:rFonts w:ascii="GHEA Grapalat" w:hAnsi="GHEA Grapalat"/>
                <w:sz w:val="16"/>
                <w:szCs w:val="16"/>
                <w:lang w:val="en-US"/>
              </w:rPr>
              <w:t>26</w:t>
            </w:r>
            <w:r>
              <w:rPr>
                <w:rFonts w:ascii="GHEA Grapalat" w:hAnsi="GHEA Grapalat"/>
                <w:sz w:val="16"/>
                <w:szCs w:val="16"/>
              </w:rPr>
              <w:t>г</w:t>
            </w:r>
          </w:p>
        </w:tc>
      </w:tr>
    </w:tbl>
    <w:p w14:paraId="1C634898" w14:textId="77777777" w:rsidR="0025715C" w:rsidRDefault="0025715C" w:rsidP="0025715C">
      <w:pPr>
        <w:widowControl w:val="0"/>
        <w:jc w:val="center"/>
        <w:rPr>
          <w:rFonts w:ascii="GHEA Grapalat" w:hAnsi="GHEA Grapalat"/>
        </w:rPr>
      </w:pPr>
    </w:p>
    <w:p w14:paraId="27E4B6DA" w14:textId="77777777" w:rsidR="0025715C" w:rsidRDefault="0025715C" w:rsidP="0025715C">
      <w:pPr>
        <w:widowControl w:val="0"/>
        <w:jc w:val="center"/>
        <w:rPr>
          <w:rFonts w:ascii="GHEA Grapalat" w:hAnsi="GHEA Grapalat"/>
          <w:lang w:val="en-US"/>
        </w:rPr>
      </w:pPr>
      <w:r w:rsidRPr="00F5166B">
        <w:rPr>
          <w:rFonts w:ascii="GHEA Grapalat" w:hAnsi="GHEA Grapalat"/>
        </w:rPr>
        <w:t>ТЕХНИЧЕСКИЕ ХАРАКТЕРИСТИКИ:</w:t>
      </w:r>
    </w:p>
    <w:p w14:paraId="28D1D876" w14:textId="77777777" w:rsidR="00947130" w:rsidRPr="00947130" w:rsidRDefault="00947130" w:rsidP="0025715C">
      <w:pPr>
        <w:widowControl w:val="0"/>
        <w:jc w:val="center"/>
        <w:rPr>
          <w:rFonts w:ascii="GHEA Grapalat" w:hAnsi="GHEA Grapalat"/>
          <w:lang w:val="en-US"/>
        </w:rPr>
      </w:pPr>
    </w:p>
    <w:p w14:paraId="1599DF94" w14:textId="4790CC45" w:rsidR="003B2F27" w:rsidRPr="00AD29CE" w:rsidRDefault="003B2F27" w:rsidP="0004000B">
      <w:pPr>
        <w:widowControl w:val="0"/>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77B73F7" w14:textId="77777777" w:rsidTr="005B7138">
        <w:trPr>
          <w:jc w:val="center"/>
        </w:trPr>
        <w:tc>
          <w:tcPr>
            <w:tcW w:w="4536" w:type="dxa"/>
          </w:tcPr>
          <w:p w14:paraId="4B22E690" w14:textId="77777777" w:rsidR="003B2F27" w:rsidRPr="00AD29CE" w:rsidRDefault="003B2F27" w:rsidP="00D87EF3">
            <w:pPr>
              <w:widowControl w:val="0"/>
              <w:jc w:val="center"/>
              <w:rPr>
                <w:rFonts w:ascii="GHEA Grapalat" w:hAnsi="GHEA Grapalat" w:cs="Sylfaen"/>
                <w:b/>
                <w:bCs/>
              </w:rPr>
            </w:pPr>
            <w:r w:rsidRPr="00AD29CE">
              <w:rPr>
                <w:rFonts w:ascii="GHEA Grapalat" w:hAnsi="GHEA Grapalat"/>
                <w:b/>
              </w:rPr>
              <w:t>ЗАКАЗЧИК</w:t>
            </w:r>
          </w:p>
          <w:p w14:paraId="14F40C30" w14:textId="77777777" w:rsidR="003B2F27" w:rsidRPr="00E40AC8" w:rsidRDefault="003B2F27" w:rsidP="00D87EF3">
            <w:pPr>
              <w:widowControl w:val="0"/>
              <w:jc w:val="center"/>
              <w:rPr>
                <w:rFonts w:ascii="GHEA Grapalat" w:hAnsi="GHEA Grapalat"/>
                <w:lang w:val="en-US"/>
              </w:rPr>
            </w:pPr>
            <w:r>
              <w:rPr>
                <w:rFonts w:ascii="GHEA Grapalat" w:hAnsi="GHEA Grapalat"/>
                <w:lang w:val="en-US"/>
              </w:rPr>
              <w:t>___________________________</w:t>
            </w:r>
          </w:p>
          <w:p w14:paraId="71845A29" w14:textId="77777777" w:rsidR="003B2F27" w:rsidRPr="00E40AC8" w:rsidRDefault="003B2F27" w:rsidP="00D87EF3">
            <w:pPr>
              <w:widowControl w:val="0"/>
              <w:jc w:val="center"/>
              <w:rPr>
                <w:rFonts w:ascii="GHEA Grapalat" w:hAnsi="GHEA Grapalat"/>
                <w:vertAlign w:val="superscript"/>
              </w:rPr>
            </w:pPr>
            <w:r w:rsidRPr="00E40AC8">
              <w:rPr>
                <w:rFonts w:ascii="GHEA Grapalat" w:hAnsi="GHEA Grapalat"/>
                <w:vertAlign w:val="superscript"/>
              </w:rPr>
              <w:t>/подпись/</w:t>
            </w:r>
          </w:p>
          <w:p w14:paraId="7D83D718" w14:textId="77777777" w:rsidR="003B2F27" w:rsidRPr="00AD29CE" w:rsidRDefault="003B2F27" w:rsidP="00D87EF3">
            <w:pPr>
              <w:widowControl w:val="0"/>
              <w:jc w:val="center"/>
              <w:rPr>
                <w:rFonts w:ascii="GHEA Grapalat" w:hAnsi="GHEA Grapalat"/>
              </w:rPr>
            </w:pPr>
            <w:r w:rsidRPr="00AD29CE">
              <w:rPr>
                <w:rFonts w:ascii="GHEA Grapalat" w:hAnsi="GHEA Grapalat"/>
              </w:rPr>
              <w:t>М. П.</w:t>
            </w:r>
          </w:p>
        </w:tc>
        <w:tc>
          <w:tcPr>
            <w:tcW w:w="760" w:type="dxa"/>
          </w:tcPr>
          <w:p w14:paraId="45DFABD4" w14:textId="77777777" w:rsidR="003B2F27" w:rsidRPr="00AD29CE" w:rsidRDefault="003B2F27" w:rsidP="00D87EF3">
            <w:pPr>
              <w:widowControl w:val="0"/>
              <w:jc w:val="center"/>
              <w:rPr>
                <w:rFonts w:ascii="GHEA Grapalat" w:hAnsi="GHEA Grapalat"/>
              </w:rPr>
            </w:pPr>
          </w:p>
        </w:tc>
        <w:tc>
          <w:tcPr>
            <w:tcW w:w="4343" w:type="dxa"/>
          </w:tcPr>
          <w:p w14:paraId="30CFC473" w14:textId="77777777" w:rsidR="003B2F27" w:rsidRPr="00AD29CE" w:rsidRDefault="003B2F27" w:rsidP="00D87EF3">
            <w:pPr>
              <w:widowControl w:val="0"/>
              <w:jc w:val="center"/>
              <w:rPr>
                <w:rFonts w:ascii="GHEA Grapalat" w:hAnsi="GHEA Grapalat" w:cs="Sylfaen"/>
                <w:b/>
                <w:bCs/>
              </w:rPr>
            </w:pPr>
            <w:r w:rsidRPr="00AD29CE">
              <w:rPr>
                <w:rFonts w:ascii="GHEA Grapalat" w:hAnsi="GHEA Grapalat"/>
                <w:b/>
              </w:rPr>
              <w:t>ИСПОЛНИТЕЛЬ</w:t>
            </w:r>
          </w:p>
          <w:p w14:paraId="2DB040DA" w14:textId="77777777" w:rsidR="003B2F27" w:rsidRPr="00E40AC8" w:rsidRDefault="003B2F27" w:rsidP="00D87EF3">
            <w:pPr>
              <w:widowControl w:val="0"/>
              <w:jc w:val="center"/>
              <w:rPr>
                <w:rFonts w:ascii="GHEA Grapalat" w:hAnsi="GHEA Grapalat"/>
                <w:lang w:val="en-US"/>
              </w:rPr>
            </w:pPr>
            <w:r>
              <w:rPr>
                <w:rFonts w:ascii="GHEA Grapalat" w:hAnsi="GHEA Grapalat"/>
                <w:lang w:val="en-US"/>
              </w:rPr>
              <w:t>__________________________</w:t>
            </w:r>
          </w:p>
          <w:p w14:paraId="5DB4B333" w14:textId="77777777" w:rsidR="003B2F27" w:rsidRPr="00E40AC8" w:rsidRDefault="003B2F27" w:rsidP="00D87EF3">
            <w:pPr>
              <w:widowControl w:val="0"/>
              <w:jc w:val="center"/>
              <w:rPr>
                <w:rFonts w:ascii="GHEA Grapalat" w:hAnsi="GHEA Grapalat"/>
                <w:vertAlign w:val="superscript"/>
              </w:rPr>
            </w:pPr>
            <w:r w:rsidRPr="00E40AC8">
              <w:rPr>
                <w:rFonts w:ascii="GHEA Grapalat" w:hAnsi="GHEA Grapalat"/>
                <w:vertAlign w:val="superscript"/>
              </w:rPr>
              <w:t>/подпись/</w:t>
            </w:r>
          </w:p>
          <w:p w14:paraId="784B9AB8" w14:textId="77777777" w:rsidR="003B2F27" w:rsidRPr="00AD29CE" w:rsidRDefault="003B2F27" w:rsidP="00D87EF3">
            <w:pPr>
              <w:widowControl w:val="0"/>
              <w:jc w:val="center"/>
              <w:rPr>
                <w:rFonts w:ascii="GHEA Grapalat" w:hAnsi="GHEA Grapalat"/>
              </w:rPr>
            </w:pPr>
            <w:r w:rsidRPr="00AD29CE">
              <w:rPr>
                <w:rFonts w:ascii="GHEA Grapalat" w:hAnsi="GHEA Grapalat"/>
              </w:rPr>
              <w:t>М. П.</w:t>
            </w:r>
          </w:p>
        </w:tc>
      </w:tr>
    </w:tbl>
    <w:p w14:paraId="261C8C98" w14:textId="77777777" w:rsidR="003B2F27" w:rsidRPr="00AD29CE" w:rsidRDefault="003B2F27" w:rsidP="00D87EF3">
      <w:pPr>
        <w:widowControl w:val="0"/>
        <w:jc w:val="center"/>
        <w:rPr>
          <w:rFonts w:ascii="GHEA Grapalat" w:hAnsi="GHEA Grapalat"/>
        </w:rPr>
      </w:pPr>
      <w:r w:rsidRPr="00AD29CE">
        <w:rPr>
          <w:rFonts w:ascii="GHEA Grapalat" w:hAnsi="GHEA Grapalat"/>
        </w:rPr>
        <w:br w:type="page"/>
      </w:r>
    </w:p>
    <w:p w14:paraId="304A7019" w14:textId="77777777" w:rsidR="003B2F27" w:rsidRPr="00AD29CE" w:rsidRDefault="003B2F27" w:rsidP="00D87EF3">
      <w:pPr>
        <w:widowControl w:val="0"/>
        <w:jc w:val="right"/>
        <w:rPr>
          <w:rFonts w:ascii="GHEA Grapalat" w:hAnsi="GHEA Grapalat"/>
          <w:i/>
        </w:rPr>
      </w:pPr>
      <w:r w:rsidRPr="00AD29CE">
        <w:rPr>
          <w:rFonts w:ascii="GHEA Grapalat" w:hAnsi="GHEA Grapalat"/>
          <w:i/>
        </w:rPr>
        <w:lastRenderedPageBreak/>
        <w:t>Приложение № 2</w:t>
      </w:r>
    </w:p>
    <w:p w14:paraId="32BB307F" w14:textId="77777777" w:rsidR="003B2F27" w:rsidRPr="00AD29CE" w:rsidRDefault="003B2F27" w:rsidP="00D87EF3">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2404191" w14:textId="77777777" w:rsidR="003B2F27" w:rsidRPr="00AD29CE" w:rsidRDefault="003B2F27" w:rsidP="00D87EF3">
      <w:pPr>
        <w:widowControl w:val="0"/>
        <w:tabs>
          <w:tab w:val="left" w:pos="9540"/>
        </w:tabs>
        <w:jc w:val="center"/>
        <w:rPr>
          <w:rFonts w:ascii="GHEA Grapalat" w:hAnsi="GHEA Grapalat"/>
        </w:rPr>
      </w:pPr>
    </w:p>
    <w:p w14:paraId="062031D2" w14:textId="77777777" w:rsidR="003B2F27" w:rsidRPr="00CA2754" w:rsidRDefault="003B2F27" w:rsidP="00D87EF3">
      <w:pPr>
        <w:widowControl w:val="0"/>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7"/>
        <w:t>*</w:t>
      </w:r>
    </w:p>
    <w:p w14:paraId="1C23E61C" w14:textId="77777777" w:rsidR="003B2F27" w:rsidRPr="00AD29CE" w:rsidRDefault="003B2F27" w:rsidP="00D87EF3">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287A93FE" w14:textId="77777777" w:rsidTr="005B7138">
        <w:trPr>
          <w:trHeight w:val="363"/>
          <w:jc w:val="center"/>
        </w:trPr>
        <w:tc>
          <w:tcPr>
            <w:tcW w:w="11627" w:type="dxa"/>
            <w:gridSpan w:val="16"/>
          </w:tcPr>
          <w:p w14:paraId="283F8914" w14:textId="77777777" w:rsidR="003B2F27" w:rsidRPr="00F412AC" w:rsidRDefault="003B2F27" w:rsidP="00D87EF3">
            <w:pPr>
              <w:widowControl w:val="0"/>
              <w:jc w:val="center"/>
              <w:rPr>
                <w:rFonts w:ascii="GHEA Grapalat" w:hAnsi="GHEA Grapalat"/>
                <w:sz w:val="16"/>
              </w:rPr>
            </w:pPr>
            <w:r w:rsidRPr="00F412AC">
              <w:rPr>
                <w:rFonts w:ascii="GHEA Grapalat" w:hAnsi="GHEA Grapalat"/>
                <w:sz w:val="16"/>
              </w:rPr>
              <w:t>Услуги</w:t>
            </w:r>
          </w:p>
        </w:tc>
      </w:tr>
      <w:tr w:rsidR="003B2F27" w:rsidRPr="00F412AC" w14:paraId="08266B97" w14:textId="77777777" w:rsidTr="005B7138">
        <w:trPr>
          <w:trHeight w:val="1781"/>
          <w:jc w:val="center"/>
        </w:trPr>
        <w:tc>
          <w:tcPr>
            <w:tcW w:w="1006" w:type="dxa"/>
            <w:vAlign w:val="center"/>
          </w:tcPr>
          <w:p w14:paraId="018C34F2" w14:textId="77777777" w:rsidR="003B2F27" w:rsidRPr="00F412AC" w:rsidRDefault="003B2F27" w:rsidP="00D87EF3">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AD7C7D5" w14:textId="77777777" w:rsidR="003B2F27" w:rsidRPr="00F412AC" w:rsidRDefault="003B2F27" w:rsidP="00D87EF3">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31A1EC1" w14:textId="77777777" w:rsidR="003B2F27" w:rsidRPr="00F412AC" w:rsidRDefault="003B2F27" w:rsidP="00D87EF3">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5C1AB88A" w14:textId="77777777" w:rsidR="003B2F27" w:rsidRPr="00CA2754" w:rsidRDefault="003B2F27" w:rsidP="00D87EF3">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18"/>
              <w:t>**</w:t>
            </w:r>
          </w:p>
        </w:tc>
      </w:tr>
      <w:tr w:rsidR="003B2F27" w:rsidRPr="00F412AC" w14:paraId="13D63542" w14:textId="77777777" w:rsidTr="005B7138">
        <w:trPr>
          <w:trHeight w:val="742"/>
          <w:jc w:val="center"/>
        </w:trPr>
        <w:tc>
          <w:tcPr>
            <w:tcW w:w="1006" w:type="dxa"/>
          </w:tcPr>
          <w:p w14:paraId="44FA3115" w14:textId="77777777" w:rsidR="003B2F27" w:rsidRPr="00F412AC" w:rsidRDefault="003B2F27" w:rsidP="00D87EF3">
            <w:pPr>
              <w:widowControl w:val="0"/>
              <w:jc w:val="center"/>
              <w:rPr>
                <w:rFonts w:ascii="GHEA Grapalat" w:hAnsi="GHEA Grapalat"/>
                <w:sz w:val="16"/>
              </w:rPr>
            </w:pPr>
          </w:p>
        </w:tc>
        <w:tc>
          <w:tcPr>
            <w:tcW w:w="1212" w:type="dxa"/>
          </w:tcPr>
          <w:p w14:paraId="4D39D96E" w14:textId="77777777" w:rsidR="003B2F27" w:rsidRPr="00F412AC" w:rsidRDefault="003B2F27" w:rsidP="00D87EF3">
            <w:pPr>
              <w:widowControl w:val="0"/>
              <w:jc w:val="center"/>
              <w:rPr>
                <w:rFonts w:ascii="GHEA Grapalat" w:hAnsi="GHEA Grapalat"/>
                <w:sz w:val="16"/>
              </w:rPr>
            </w:pPr>
          </w:p>
        </w:tc>
        <w:tc>
          <w:tcPr>
            <w:tcW w:w="843" w:type="dxa"/>
          </w:tcPr>
          <w:p w14:paraId="3F5732E5" w14:textId="77777777" w:rsidR="003B2F27" w:rsidRPr="00F412AC" w:rsidRDefault="003B2F27" w:rsidP="00D87EF3">
            <w:pPr>
              <w:widowControl w:val="0"/>
              <w:jc w:val="center"/>
              <w:rPr>
                <w:rFonts w:ascii="GHEA Grapalat" w:hAnsi="GHEA Grapalat"/>
                <w:sz w:val="16"/>
              </w:rPr>
            </w:pPr>
          </w:p>
        </w:tc>
        <w:tc>
          <w:tcPr>
            <w:tcW w:w="682" w:type="dxa"/>
            <w:vAlign w:val="center"/>
          </w:tcPr>
          <w:p w14:paraId="0F483E2E" w14:textId="77777777" w:rsidR="003B2F27" w:rsidRPr="00F412AC" w:rsidRDefault="003B2F27" w:rsidP="00D87EF3">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61862D05" w14:textId="77777777" w:rsidR="003B2F27" w:rsidRPr="00F412AC" w:rsidRDefault="003B2F27" w:rsidP="00D87EF3">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737A0F80" w14:textId="77777777" w:rsidR="003B2F27" w:rsidRPr="00F412AC" w:rsidRDefault="003B2F27" w:rsidP="00D87EF3">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2CB196EA" w14:textId="77777777" w:rsidR="003B2F27" w:rsidRPr="00F412AC" w:rsidRDefault="003B2F27" w:rsidP="00D87EF3">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33F75AC3" w14:textId="77777777" w:rsidR="003B2F27" w:rsidRPr="00F412AC" w:rsidRDefault="003B2F27" w:rsidP="00D87EF3">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3361B6D1" w14:textId="77777777" w:rsidR="003B2F27" w:rsidRPr="00F412AC" w:rsidRDefault="003B2F27" w:rsidP="00D87EF3">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46AF50CF" w14:textId="77777777" w:rsidR="003B2F27" w:rsidRPr="00F412AC" w:rsidRDefault="003B2F27" w:rsidP="00D87EF3">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4EBBE9B8" w14:textId="77777777" w:rsidR="003B2F27" w:rsidRPr="00F412AC" w:rsidRDefault="003B2F27" w:rsidP="00D87EF3">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A020D7D" w14:textId="77777777" w:rsidR="003B2F27" w:rsidRPr="00F412AC" w:rsidRDefault="003B2F27" w:rsidP="00D87EF3">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5BCC3F7D" w14:textId="77777777" w:rsidR="003B2F27" w:rsidRPr="00F412AC" w:rsidRDefault="003B2F27" w:rsidP="00D87EF3">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45AC7866" w14:textId="77777777" w:rsidR="003B2F27" w:rsidRPr="00F412AC" w:rsidRDefault="003B2F27" w:rsidP="00D87EF3">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0493C0AB" w14:textId="77777777" w:rsidR="003B2F27" w:rsidRPr="00F412AC" w:rsidRDefault="003B2F27" w:rsidP="00D87EF3">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33530AE8" w14:textId="77777777" w:rsidR="003B2F27" w:rsidRPr="00CA2754" w:rsidRDefault="003B2F27" w:rsidP="00D87EF3">
            <w:pPr>
              <w:widowControl w:val="0"/>
              <w:ind w:right="-1"/>
              <w:jc w:val="center"/>
              <w:rPr>
                <w:rFonts w:ascii="GHEA Grapalat" w:hAnsi="GHEA Grapalat"/>
                <w:sz w:val="16"/>
                <w:lang w:val="en-US"/>
              </w:rPr>
            </w:pPr>
            <w:r w:rsidRPr="00F412AC">
              <w:rPr>
                <w:rFonts w:ascii="GHEA Grapalat" w:hAnsi="GHEA Grapalat"/>
                <w:sz w:val="16"/>
              </w:rPr>
              <w:t>Всего</w:t>
            </w:r>
          </w:p>
        </w:tc>
      </w:tr>
      <w:tr w:rsidR="003B2F27" w:rsidRPr="00F412AC" w14:paraId="74DEC8C2" w14:textId="77777777" w:rsidTr="005B7138">
        <w:trPr>
          <w:trHeight w:val="363"/>
          <w:jc w:val="center"/>
        </w:trPr>
        <w:tc>
          <w:tcPr>
            <w:tcW w:w="1006" w:type="dxa"/>
          </w:tcPr>
          <w:p w14:paraId="1BC5E9B0" w14:textId="77777777" w:rsidR="003B2F27" w:rsidRPr="00F412AC" w:rsidRDefault="003B2F27" w:rsidP="00D87EF3">
            <w:pPr>
              <w:widowControl w:val="0"/>
              <w:jc w:val="center"/>
              <w:rPr>
                <w:rFonts w:ascii="GHEA Grapalat" w:hAnsi="GHEA Grapalat"/>
                <w:sz w:val="16"/>
              </w:rPr>
            </w:pPr>
          </w:p>
        </w:tc>
        <w:tc>
          <w:tcPr>
            <w:tcW w:w="1212" w:type="dxa"/>
          </w:tcPr>
          <w:p w14:paraId="12A2CE12" w14:textId="77777777" w:rsidR="003B2F27" w:rsidRPr="00F412AC" w:rsidRDefault="003B2F27" w:rsidP="00D87EF3">
            <w:pPr>
              <w:widowControl w:val="0"/>
              <w:jc w:val="center"/>
              <w:rPr>
                <w:rFonts w:ascii="GHEA Grapalat" w:hAnsi="GHEA Grapalat"/>
                <w:sz w:val="16"/>
              </w:rPr>
            </w:pPr>
          </w:p>
        </w:tc>
        <w:tc>
          <w:tcPr>
            <w:tcW w:w="843" w:type="dxa"/>
          </w:tcPr>
          <w:p w14:paraId="0AC846CF" w14:textId="77777777" w:rsidR="003B2F27" w:rsidRPr="00F412AC" w:rsidRDefault="003B2F27" w:rsidP="00D87EF3">
            <w:pPr>
              <w:widowControl w:val="0"/>
              <w:jc w:val="center"/>
              <w:rPr>
                <w:rFonts w:ascii="GHEA Grapalat" w:hAnsi="GHEA Grapalat"/>
                <w:sz w:val="16"/>
              </w:rPr>
            </w:pPr>
          </w:p>
        </w:tc>
        <w:tc>
          <w:tcPr>
            <w:tcW w:w="682" w:type="dxa"/>
            <w:vAlign w:val="center"/>
          </w:tcPr>
          <w:p w14:paraId="40512481" w14:textId="77777777" w:rsidR="003B2F27" w:rsidRPr="00F412AC" w:rsidRDefault="003B2F27" w:rsidP="00D87EF3">
            <w:pPr>
              <w:widowControl w:val="0"/>
              <w:jc w:val="center"/>
              <w:rPr>
                <w:rFonts w:ascii="GHEA Grapalat" w:hAnsi="GHEA Grapalat"/>
                <w:sz w:val="16"/>
              </w:rPr>
            </w:pPr>
            <w:r w:rsidRPr="00F412AC">
              <w:rPr>
                <w:rFonts w:ascii="GHEA Grapalat" w:hAnsi="GHEA Grapalat"/>
                <w:sz w:val="16"/>
              </w:rPr>
              <w:t>... %</w:t>
            </w:r>
          </w:p>
        </w:tc>
        <w:tc>
          <w:tcPr>
            <w:tcW w:w="813" w:type="dxa"/>
            <w:vAlign w:val="center"/>
          </w:tcPr>
          <w:p w14:paraId="03F23046" w14:textId="77777777" w:rsidR="003B2F27" w:rsidRPr="00F412AC" w:rsidRDefault="003B2F27" w:rsidP="00D87EF3">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D32A4E0" w14:textId="77777777" w:rsidR="003B2F27" w:rsidRPr="00F412AC" w:rsidRDefault="003B2F27" w:rsidP="00D87EF3">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1AEC0F1A" w14:textId="77777777" w:rsidR="003B2F27" w:rsidRPr="00F412AC" w:rsidRDefault="003B2F27" w:rsidP="00D87EF3">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6D0C174F" w14:textId="77777777" w:rsidR="003B2F27" w:rsidRPr="00F412AC" w:rsidRDefault="003B2F27" w:rsidP="00D87EF3">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03E71AC1" w14:textId="77777777" w:rsidR="003B2F27" w:rsidRPr="00F412AC" w:rsidRDefault="003B2F27" w:rsidP="00D87EF3">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53FA04B3" w14:textId="77777777" w:rsidR="003B2F27" w:rsidRPr="00F412AC" w:rsidRDefault="003B2F27" w:rsidP="00D87EF3">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399335C6" w14:textId="77777777" w:rsidR="003B2F27" w:rsidRPr="00F412AC" w:rsidRDefault="003B2F27" w:rsidP="00D87EF3">
            <w:pPr>
              <w:widowControl w:val="0"/>
              <w:jc w:val="center"/>
              <w:rPr>
                <w:rFonts w:ascii="GHEA Grapalat" w:hAnsi="GHEA Grapalat" w:cs="Arial"/>
                <w:sz w:val="16"/>
              </w:rPr>
            </w:pPr>
            <w:r w:rsidRPr="00F412AC">
              <w:rPr>
                <w:rFonts w:ascii="GHEA Grapalat" w:hAnsi="GHEA Grapalat"/>
                <w:sz w:val="16"/>
              </w:rPr>
              <w:t>... %</w:t>
            </w:r>
          </w:p>
        </w:tc>
        <w:tc>
          <w:tcPr>
            <w:tcW w:w="871" w:type="dxa"/>
            <w:vAlign w:val="center"/>
          </w:tcPr>
          <w:p w14:paraId="5F82B23D" w14:textId="77777777" w:rsidR="003B2F27" w:rsidRPr="00F412AC" w:rsidRDefault="003B2F27" w:rsidP="00D87EF3">
            <w:pPr>
              <w:widowControl w:val="0"/>
              <w:jc w:val="center"/>
              <w:rPr>
                <w:rFonts w:ascii="GHEA Grapalat" w:hAnsi="GHEA Grapalat" w:cs="Arial"/>
                <w:sz w:val="16"/>
              </w:rPr>
            </w:pPr>
            <w:r w:rsidRPr="00F412AC">
              <w:rPr>
                <w:rFonts w:ascii="GHEA Grapalat" w:hAnsi="GHEA Grapalat"/>
                <w:sz w:val="16"/>
              </w:rPr>
              <w:t>... %</w:t>
            </w:r>
          </w:p>
        </w:tc>
        <w:tc>
          <w:tcPr>
            <w:tcW w:w="676" w:type="dxa"/>
            <w:vAlign w:val="center"/>
          </w:tcPr>
          <w:p w14:paraId="33FCA8AD" w14:textId="77777777" w:rsidR="003B2F27" w:rsidRPr="00F412AC" w:rsidRDefault="003B2F27" w:rsidP="00D87EF3">
            <w:pPr>
              <w:widowControl w:val="0"/>
              <w:jc w:val="center"/>
              <w:rPr>
                <w:rFonts w:ascii="GHEA Grapalat" w:hAnsi="GHEA Grapalat" w:cs="Arial"/>
                <w:sz w:val="16"/>
              </w:rPr>
            </w:pPr>
            <w:r w:rsidRPr="00F412AC">
              <w:rPr>
                <w:rFonts w:ascii="GHEA Grapalat" w:hAnsi="GHEA Grapalat"/>
                <w:sz w:val="16"/>
              </w:rPr>
              <w:t>... %</w:t>
            </w:r>
          </w:p>
        </w:tc>
        <w:tc>
          <w:tcPr>
            <w:tcW w:w="643" w:type="dxa"/>
            <w:vAlign w:val="center"/>
          </w:tcPr>
          <w:p w14:paraId="7EDFB881" w14:textId="77777777" w:rsidR="003B2F27" w:rsidRPr="00F412AC" w:rsidRDefault="003B2F27" w:rsidP="00D87EF3">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67B62DE3" w14:textId="77777777" w:rsidR="003B2F27" w:rsidRPr="00F412AC" w:rsidRDefault="003B2F27" w:rsidP="00D87EF3">
            <w:pPr>
              <w:widowControl w:val="0"/>
              <w:jc w:val="center"/>
              <w:rPr>
                <w:rFonts w:ascii="GHEA Grapalat" w:hAnsi="GHEA Grapalat" w:cs="Arial"/>
                <w:sz w:val="16"/>
              </w:rPr>
            </w:pPr>
            <w:r w:rsidRPr="00F412AC">
              <w:rPr>
                <w:rFonts w:ascii="GHEA Grapalat" w:hAnsi="GHEA Grapalat"/>
                <w:sz w:val="16"/>
              </w:rPr>
              <w:t>... %</w:t>
            </w:r>
          </w:p>
        </w:tc>
        <w:tc>
          <w:tcPr>
            <w:tcW w:w="666" w:type="dxa"/>
            <w:vAlign w:val="center"/>
          </w:tcPr>
          <w:p w14:paraId="530B5593" w14:textId="77777777" w:rsidR="003B2F27" w:rsidRPr="00F412AC" w:rsidRDefault="003B2F27" w:rsidP="00D87EF3">
            <w:pPr>
              <w:widowControl w:val="0"/>
              <w:jc w:val="center"/>
              <w:rPr>
                <w:rFonts w:ascii="GHEA Grapalat" w:hAnsi="GHEA Grapalat"/>
                <w:b/>
                <w:sz w:val="16"/>
              </w:rPr>
            </w:pPr>
            <w:r w:rsidRPr="00F412AC">
              <w:rPr>
                <w:rFonts w:ascii="GHEA Grapalat" w:hAnsi="GHEA Grapalat"/>
                <w:sz w:val="16"/>
              </w:rPr>
              <w:t>... %</w:t>
            </w:r>
          </w:p>
        </w:tc>
      </w:tr>
    </w:tbl>
    <w:p w14:paraId="21C8AAF2" w14:textId="77777777" w:rsidR="003B2F27" w:rsidRPr="00AD29CE" w:rsidRDefault="003B2F27" w:rsidP="00D87EF3">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7637CF63" w14:textId="77777777" w:rsidTr="005B7138">
        <w:trPr>
          <w:jc w:val="center"/>
        </w:trPr>
        <w:tc>
          <w:tcPr>
            <w:tcW w:w="4536" w:type="dxa"/>
          </w:tcPr>
          <w:p w14:paraId="2A52D21E" w14:textId="77777777" w:rsidR="003B2F27" w:rsidRPr="00AD29CE" w:rsidRDefault="003B2F27" w:rsidP="00D87EF3">
            <w:pPr>
              <w:widowControl w:val="0"/>
              <w:jc w:val="center"/>
              <w:rPr>
                <w:rFonts w:ascii="GHEA Grapalat" w:hAnsi="GHEA Grapalat" w:cs="Sylfaen"/>
                <w:b/>
                <w:bCs/>
              </w:rPr>
            </w:pPr>
            <w:r w:rsidRPr="00AD29CE">
              <w:rPr>
                <w:rFonts w:ascii="GHEA Grapalat" w:hAnsi="GHEA Grapalat"/>
                <w:b/>
              </w:rPr>
              <w:t>ЗАКАЗЧИК</w:t>
            </w:r>
          </w:p>
          <w:p w14:paraId="46539853" w14:textId="77777777" w:rsidR="003B2F27" w:rsidRPr="00CA2754" w:rsidRDefault="003B2F27" w:rsidP="00D87EF3">
            <w:pPr>
              <w:widowControl w:val="0"/>
              <w:jc w:val="center"/>
              <w:rPr>
                <w:rFonts w:ascii="GHEA Grapalat" w:hAnsi="GHEA Grapalat"/>
                <w:lang w:val="en-US"/>
              </w:rPr>
            </w:pPr>
            <w:r>
              <w:rPr>
                <w:rFonts w:ascii="GHEA Grapalat" w:hAnsi="GHEA Grapalat"/>
                <w:lang w:val="en-US"/>
              </w:rPr>
              <w:t>_________________________</w:t>
            </w:r>
          </w:p>
          <w:p w14:paraId="10077050" w14:textId="77777777" w:rsidR="003B2F27" w:rsidRPr="00CA2754" w:rsidRDefault="003B2F27" w:rsidP="00D87EF3">
            <w:pPr>
              <w:widowControl w:val="0"/>
              <w:jc w:val="center"/>
              <w:rPr>
                <w:rFonts w:ascii="GHEA Grapalat" w:hAnsi="GHEA Grapalat"/>
                <w:vertAlign w:val="superscript"/>
              </w:rPr>
            </w:pPr>
            <w:r w:rsidRPr="00CA2754">
              <w:rPr>
                <w:rFonts w:ascii="GHEA Grapalat" w:hAnsi="GHEA Grapalat"/>
                <w:vertAlign w:val="superscript"/>
              </w:rPr>
              <w:t>/подпись/</w:t>
            </w:r>
          </w:p>
          <w:p w14:paraId="086C5D78" w14:textId="77777777" w:rsidR="003B2F27" w:rsidRPr="00AD29CE" w:rsidRDefault="003B2F27" w:rsidP="00D87EF3">
            <w:pPr>
              <w:widowControl w:val="0"/>
              <w:jc w:val="center"/>
              <w:rPr>
                <w:rFonts w:ascii="GHEA Grapalat" w:hAnsi="GHEA Grapalat"/>
              </w:rPr>
            </w:pPr>
            <w:r w:rsidRPr="00AD29CE">
              <w:rPr>
                <w:rFonts w:ascii="GHEA Grapalat" w:hAnsi="GHEA Grapalat"/>
              </w:rPr>
              <w:t>М. П.</w:t>
            </w:r>
          </w:p>
        </w:tc>
        <w:tc>
          <w:tcPr>
            <w:tcW w:w="760" w:type="dxa"/>
          </w:tcPr>
          <w:p w14:paraId="404A851B" w14:textId="77777777" w:rsidR="003B2F27" w:rsidRPr="00AD29CE" w:rsidRDefault="003B2F27" w:rsidP="00D87EF3">
            <w:pPr>
              <w:widowControl w:val="0"/>
              <w:jc w:val="center"/>
              <w:rPr>
                <w:rFonts w:ascii="GHEA Grapalat" w:hAnsi="GHEA Grapalat"/>
              </w:rPr>
            </w:pPr>
          </w:p>
        </w:tc>
        <w:tc>
          <w:tcPr>
            <w:tcW w:w="4343" w:type="dxa"/>
          </w:tcPr>
          <w:p w14:paraId="05E145B6" w14:textId="77777777" w:rsidR="003B2F27" w:rsidRPr="00AD29CE" w:rsidRDefault="003B2F27" w:rsidP="00D87EF3">
            <w:pPr>
              <w:widowControl w:val="0"/>
              <w:jc w:val="center"/>
              <w:rPr>
                <w:rFonts w:ascii="GHEA Grapalat" w:hAnsi="GHEA Grapalat" w:cs="Sylfaen"/>
                <w:b/>
                <w:bCs/>
              </w:rPr>
            </w:pPr>
            <w:r w:rsidRPr="00AD29CE">
              <w:rPr>
                <w:rFonts w:ascii="GHEA Grapalat" w:hAnsi="GHEA Grapalat"/>
                <w:b/>
              </w:rPr>
              <w:t>ИСПОЛНИТЕЛЬ</w:t>
            </w:r>
          </w:p>
          <w:p w14:paraId="2E3C15FC" w14:textId="77777777" w:rsidR="003B2F27" w:rsidRPr="00CA2754" w:rsidRDefault="003B2F27" w:rsidP="00D87EF3">
            <w:pPr>
              <w:widowControl w:val="0"/>
              <w:jc w:val="center"/>
              <w:rPr>
                <w:rFonts w:ascii="GHEA Grapalat" w:hAnsi="GHEA Grapalat"/>
                <w:lang w:val="en-US"/>
              </w:rPr>
            </w:pPr>
            <w:r>
              <w:rPr>
                <w:rFonts w:ascii="GHEA Grapalat" w:hAnsi="GHEA Grapalat"/>
                <w:lang w:val="en-US"/>
              </w:rPr>
              <w:t>_________________________</w:t>
            </w:r>
          </w:p>
          <w:p w14:paraId="5224273B" w14:textId="77777777" w:rsidR="003B2F27" w:rsidRPr="00CA2754" w:rsidRDefault="003B2F27" w:rsidP="00D87EF3">
            <w:pPr>
              <w:widowControl w:val="0"/>
              <w:jc w:val="center"/>
              <w:rPr>
                <w:rFonts w:ascii="GHEA Grapalat" w:hAnsi="GHEA Grapalat"/>
                <w:vertAlign w:val="superscript"/>
              </w:rPr>
            </w:pPr>
            <w:r w:rsidRPr="00CA2754">
              <w:rPr>
                <w:rFonts w:ascii="GHEA Grapalat" w:hAnsi="GHEA Grapalat"/>
                <w:vertAlign w:val="superscript"/>
              </w:rPr>
              <w:t>/подпись/</w:t>
            </w:r>
          </w:p>
          <w:p w14:paraId="5001F599" w14:textId="77777777" w:rsidR="003B2F27" w:rsidRPr="00AD29CE" w:rsidRDefault="003B2F27" w:rsidP="00D87EF3">
            <w:pPr>
              <w:widowControl w:val="0"/>
              <w:jc w:val="center"/>
              <w:rPr>
                <w:rFonts w:ascii="GHEA Grapalat" w:hAnsi="GHEA Grapalat"/>
              </w:rPr>
            </w:pPr>
            <w:r w:rsidRPr="00AD29CE">
              <w:rPr>
                <w:rFonts w:ascii="GHEA Grapalat" w:hAnsi="GHEA Grapalat"/>
              </w:rPr>
              <w:t>М. П.</w:t>
            </w:r>
          </w:p>
        </w:tc>
      </w:tr>
    </w:tbl>
    <w:p w14:paraId="561BFCE1" w14:textId="77777777" w:rsidR="003B2F27" w:rsidRPr="00AD29CE" w:rsidRDefault="003B2F27" w:rsidP="00D87EF3">
      <w:pPr>
        <w:widowControl w:val="0"/>
        <w:rPr>
          <w:rFonts w:ascii="GHEA Grapalat" w:hAnsi="GHEA Grapalat"/>
        </w:rPr>
        <w:sectPr w:rsidR="003B2F27" w:rsidRPr="00AD29CE" w:rsidSect="004F3254">
          <w:footerReference w:type="default" r:id="rId9"/>
          <w:footnotePr>
            <w:pos w:val="beneathText"/>
          </w:footnotePr>
          <w:pgSz w:w="11907" w:h="16840" w:code="9"/>
          <w:pgMar w:top="540" w:right="1418" w:bottom="851" w:left="1418" w:header="561" w:footer="561" w:gutter="0"/>
          <w:cols w:space="720"/>
          <w:titlePg/>
          <w:docGrid w:linePitch="326"/>
        </w:sectPr>
      </w:pPr>
    </w:p>
    <w:p w14:paraId="0AC11D95" w14:textId="77777777" w:rsidR="003B2F27" w:rsidRPr="00AD29CE" w:rsidRDefault="003B2F27" w:rsidP="00D87EF3">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2D988870" w14:textId="77777777" w:rsidR="003B2F27" w:rsidRPr="00AD29CE" w:rsidRDefault="003B2F27" w:rsidP="00D87EF3">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FB70A14" w14:textId="77777777" w:rsidR="003B2F27" w:rsidRPr="00AD29CE" w:rsidRDefault="003B2F27" w:rsidP="00D87EF3">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52750705" w14:textId="77777777" w:rsidTr="005B7138">
        <w:trPr>
          <w:tblCellSpacing w:w="7" w:type="dxa"/>
          <w:jc w:val="center"/>
        </w:trPr>
        <w:tc>
          <w:tcPr>
            <w:tcW w:w="0" w:type="auto"/>
            <w:gridSpan w:val="2"/>
            <w:vAlign w:val="center"/>
          </w:tcPr>
          <w:p w14:paraId="3C0A6F7E" w14:textId="77777777" w:rsidR="003B2F27" w:rsidRPr="00AD29CE" w:rsidDel="004B29A5" w:rsidRDefault="003B2F27" w:rsidP="00D87EF3">
            <w:pPr>
              <w:widowControl w:val="0"/>
              <w:rPr>
                <w:rFonts w:ascii="GHEA Grapalat" w:hAnsi="GHEA Grapalat"/>
                <w:iCs/>
                <w:color w:val="000000"/>
              </w:rPr>
            </w:pPr>
          </w:p>
        </w:tc>
        <w:tc>
          <w:tcPr>
            <w:tcW w:w="0" w:type="auto"/>
            <w:vAlign w:val="center"/>
          </w:tcPr>
          <w:p w14:paraId="77640086" w14:textId="77777777" w:rsidR="003B2F27" w:rsidRPr="00AD29CE" w:rsidDel="004B29A5" w:rsidRDefault="003B2F27" w:rsidP="00D87EF3">
            <w:pPr>
              <w:widowControl w:val="0"/>
              <w:rPr>
                <w:rFonts w:ascii="GHEA Grapalat" w:hAnsi="GHEA Grapalat" w:cs="Arial"/>
                <w:iCs/>
                <w:color w:val="000000"/>
              </w:rPr>
            </w:pPr>
          </w:p>
        </w:tc>
      </w:tr>
      <w:tr w:rsidR="003B2F27" w:rsidRPr="00AD29CE" w14:paraId="58C6BD9D" w14:textId="77777777" w:rsidTr="005B7138">
        <w:trPr>
          <w:tblCellSpacing w:w="7" w:type="dxa"/>
          <w:jc w:val="center"/>
        </w:trPr>
        <w:tc>
          <w:tcPr>
            <w:tcW w:w="0" w:type="auto"/>
            <w:vAlign w:val="center"/>
          </w:tcPr>
          <w:p w14:paraId="6E9B2BD9" w14:textId="77777777" w:rsidR="003B2F27" w:rsidRPr="00AD29CE" w:rsidRDefault="003B2F27" w:rsidP="00D87EF3">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1EE0649" w14:textId="77777777" w:rsidR="003B2F27" w:rsidRPr="00CA2754" w:rsidRDefault="003B2F27" w:rsidP="00D87EF3">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374126F" w14:textId="77777777" w:rsidR="003B2F27" w:rsidRPr="00AD29CE" w:rsidRDefault="003B2F27" w:rsidP="00D87EF3">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06F40618" w14:textId="77777777" w:rsidR="003B2F27" w:rsidRPr="00AD29CE" w:rsidRDefault="003B2F27" w:rsidP="00D87EF3">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5A9A6B0F" w14:textId="77777777" w:rsidR="003B2F27" w:rsidRPr="00CA2754" w:rsidRDefault="003B2F27" w:rsidP="00D87EF3">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109FBF5" w14:textId="77777777" w:rsidR="003B2F27" w:rsidRPr="00CA2754" w:rsidRDefault="003B2F27" w:rsidP="00D87EF3">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713DA38" w14:textId="77777777" w:rsidR="003B2F27" w:rsidRPr="00CA2754" w:rsidRDefault="003B2F27" w:rsidP="00D87EF3">
            <w:pPr>
              <w:widowControl w:val="0"/>
              <w:jc w:val="center"/>
              <w:rPr>
                <w:rFonts w:ascii="GHEA Grapalat" w:hAnsi="GHEA Grapalat"/>
                <w:iCs/>
                <w:color w:val="000000"/>
              </w:rPr>
            </w:pPr>
            <w:r>
              <w:rPr>
                <w:rFonts w:ascii="GHEA Grapalat" w:hAnsi="GHEA Grapalat"/>
                <w:color w:val="000000"/>
              </w:rPr>
              <w:t>Заказчик</w:t>
            </w:r>
          </w:p>
          <w:p w14:paraId="3FA765B1" w14:textId="77777777" w:rsidR="003B2F27" w:rsidRPr="00CA2754" w:rsidRDefault="003B2F27" w:rsidP="00D87EF3">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3F51EDB" w14:textId="77777777" w:rsidR="003B2F27" w:rsidRPr="00CA2754" w:rsidRDefault="003B2F27" w:rsidP="00D87EF3">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3DAD6C15" w14:textId="77777777" w:rsidR="003B2F27" w:rsidRPr="00CA2754" w:rsidRDefault="003B2F27" w:rsidP="00D87EF3">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41184822" w14:textId="77777777" w:rsidR="003B2F27" w:rsidRPr="00AD29CE" w:rsidRDefault="003B2F27" w:rsidP="00D87EF3">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5B940668" w14:textId="77777777" w:rsidR="003B2F27" w:rsidRPr="00AD29CE" w:rsidRDefault="003B2F27" w:rsidP="00D87EF3">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B651736" w14:textId="77777777" w:rsidR="003B2F27" w:rsidRPr="00AD29CE" w:rsidRDefault="003B2F27" w:rsidP="00D87EF3">
      <w:pPr>
        <w:widowControl w:val="0"/>
        <w:ind w:firstLine="375"/>
        <w:rPr>
          <w:rFonts w:ascii="GHEA Grapalat" w:hAnsi="GHEA Grapalat"/>
          <w:iCs/>
          <w:color w:val="000000"/>
        </w:rPr>
      </w:pPr>
    </w:p>
    <w:p w14:paraId="50385107" w14:textId="77777777" w:rsidR="003B2F27" w:rsidRPr="00AD29CE" w:rsidRDefault="003B2F27" w:rsidP="00D87EF3">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1B894E4A" w14:textId="77777777" w:rsidR="003B2F27" w:rsidRPr="00CA2754" w:rsidRDefault="003B2F27" w:rsidP="00D87EF3">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7D8D3110" w14:textId="77777777" w:rsidR="003B2F27" w:rsidRPr="00AD29CE" w:rsidRDefault="003B2F27" w:rsidP="00D87EF3">
      <w:pPr>
        <w:pStyle w:val="a3"/>
        <w:widowControl w:val="0"/>
        <w:spacing w:line="240" w:lineRule="auto"/>
        <w:ind w:firstLine="0"/>
        <w:jc w:val="center"/>
        <w:rPr>
          <w:rFonts w:ascii="GHEA Grapalat" w:hAnsi="GHEA Grapalat"/>
          <w:b/>
          <w:bCs/>
          <w:iCs/>
          <w:sz w:val="24"/>
          <w:szCs w:val="24"/>
        </w:rPr>
      </w:pPr>
    </w:p>
    <w:p w14:paraId="2CA03E41" w14:textId="77777777" w:rsidR="003B2F27" w:rsidRPr="00AD29CE" w:rsidRDefault="003B2F27" w:rsidP="00D87EF3">
      <w:pPr>
        <w:pStyle w:val="a3"/>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1A811ECE" w14:textId="77777777" w:rsidR="003B2F27" w:rsidRPr="00AD29CE" w:rsidRDefault="003B2F27" w:rsidP="00D87EF3">
      <w:pPr>
        <w:pStyle w:val="af4"/>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66877A7C" w14:textId="77777777" w:rsidR="003B2F27" w:rsidRPr="00AD29CE" w:rsidRDefault="003B2F27" w:rsidP="00D87EF3">
      <w:pPr>
        <w:pStyle w:val="af4"/>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672C2FB" w14:textId="77777777" w:rsidR="003B2F27" w:rsidRPr="00AD29CE" w:rsidRDefault="003B2F27" w:rsidP="00D87EF3">
      <w:pPr>
        <w:pStyle w:val="af4"/>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2BAF1284" w14:textId="77777777" w:rsidR="003B2F27" w:rsidRPr="00AD29CE" w:rsidRDefault="003B2F27" w:rsidP="00D87EF3">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76662B31" w14:textId="77777777" w:rsidR="003B2F27" w:rsidRPr="00AD29CE" w:rsidRDefault="003B2F27" w:rsidP="00D87EF3">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7A56ECAE" w14:textId="77777777" w:rsidTr="005B7138">
        <w:trPr>
          <w:jc w:val="center"/>
        </w:trPr>
        <w:tc>
          <w:tcPr>
            <w:tcW w:w="357" w:type="dxa"/>
            <w:vMerge w:val="restart"/>
            <w:vAlign w:val="center"/>
          </w:tcPr>
          <w:p w14:paraId="4893DD74"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6BA37F48"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5E4DF402" w14:textId="77777777" w:rsidTr="005B7138">
        <w:trPr>
          <w:jc w:val="center"/>
        </w:trPr>
        <w:tc>
          <w:tcPr>
            <w:tcW w:w="357" w:type="dxa"/>
            <w:vMerge/>
          </w:tcPr>
          <w:p w14:paraId="73C2D568"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173" w:type="dxa"/>
            <w:vMerge w:val="restart"/>
            <w:vAlign w:val="center"/>
          </w:tcPr>
          <w:p w14:paraId="1481DCE9"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5504A04C"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2D8672A8"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19E951DA"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26F5E23A"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41F4903B"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6E6B876" w14:textId="77777777" w:rsidTr="005B7138">
        <w:trPr>
          <w:trHeight w:val="1105"/>
          <w:jc w:val="center"/>
        </w:trPr>
        <w:tc>
          <w:tcPr>
            <w:tcW w:w="357" w:type="dxa"/>
            <w:vMerge/>
            <w:tcBorders>
              <w:bottom w:val="single" w:sz="4" w:space="0" w:color="auto"/>
            </w:tcBorders>
          </w:tcPr>
          <w:p w14:paraId="6F96E2FD"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vAlign w:val="center"/>
          </w:tcPr>
          <w:p w14:paraId="0A8F0431"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vAlign w:val="center"/>
          </w:tcPr>
          <w:p w14:paraId="2BA07E14"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800" w:type="dxa"/>
            <w:tcBorders>
              <w:bottom w:val="single" w:sz="4" w:space="0" w:color="auto"/>
            </w:tcBorders>
            <w:vAlign w:val="center"/>
          </w:tcPr>
          <w:p w14:paraId="47119A89"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0962485F"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1A7F2CBF"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BE452C3"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147BF3C"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vAlign w:val="center"/>
          </w:tcPr>
          <w:p w14:paraId="588023B5"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r>
      <w:tr w:rsidR="003B2F27" w:rsidRPr="00CA2754" w14:paraId="013182E7" w14:textId="77777777" w:rsidTr="005B7138">
        <w:trPr>
          <w:jc w:val="center"/>
        </w:trPr>
        <w:tc>
          <w:tcPr>
            <w:tcW w:w="357" w:type="dxa"/>
            <w:vAlign w:val="center"/>
          </w:tcPr>
          <w:p w14:paraId="1C3F5B50"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173" w:type="dxa"/>
            <w:vAlign w:val="center"/>
          </w:tcPr>
          <w:p w14:paraId="459EDABD"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440" w:type="dxa"/>
            <w:vAlign w:val="center"/>
          </w:tcPr>
          <w:p w14:paraId="7A3A53DB"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800" w:type="dxa"/>
            <w:vAlign w:val="center"/>
          </w:tcPr>
          <w:p w14:paraId="2AAFF88A"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116" w:type="dxa"/>
            <w:vAlign w:val="center"/>
          </w:tcPr>
          <w:p w14:paraId="3BDE82E6"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842" w:type="dxa"/>
            <w:vAlign w:val="center"/>
          </w:tcPr>
          <w:p w14:paraId="6250974E"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134" w:type="dxa"/>
            <w:vAlign w:val="center"/>
          </w:tcPr>
          <w:p w14:paraId="48C97ECD"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168" w:type="dxa"/>
            <w:vAlign w:val="center"/>
          </w:tcPr>
          <w:p w14:paraId="751254CA"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675" w:type="dxa"/>
            <w:vAlign w:val="center"/>
          </w:tcPr>
          <w:p w14:paraId="5B4BACD0"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r>
      <w:tr w:rsidR="003B2F27" w:rsidRPr="00CA2754" w14:paraId="38B080CC" w14:textId="77777777" w:rsidTr="005B7138">
        <w:trPr>
          <w:jc w:val="center"/>
        </w:trPr>
        <w:tc>
          <w:tcPr>
            <w:tcW w:w="357" w:type="dxa"/>
          </w:tcPr>
          <w:p w14:paraId="63779B80"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173" w:type="dxa"/>
          </w:tcPr>
          <w:p w14:paraId="7E95778E"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440" w:type="dxa"/>
          </w:tcPr>
          <w:p w14:paraId="47188A22"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800" w:type="dxa"/>
          </w:tcPr>
          <w:p w14:paraId="13780475"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116" w:type="dxa"/>
          </w:tcPr>
          <w:p w14:paraId="7E4FC8A1"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842" w:type="dxa"/>
          </w:tcPr>
          <w:p w14:paraId="55D0B74E"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134" w:type="dxa"/>
          </w:tcPr>
          <w:p w14:paraId="43151E0D"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1168" w:type="dxa"/>
          </w:tcPr>
          <w:p w14:paraId="1C2EB616"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c>
          <w:tcPr>
            <w:tcW w:w="675" w:type="dxa"/>
          </w:tcPr>
          <w:p w14:paraId="470C29E8" w14:textId="77777777" w:rsidR="003B2F27" w:rsidRPr="00CA2754" w:rsidRDefault="003B2F27" w:rsidP="00D87EF3">
            <w:pPr>
              <w:pStyle w:val="af4"/>
              <w:widowControl w:val="0"/>
              <w:spacing w:before="0" w:beforeAutospacing="0" w:after="0" w:afterAutospacing="0"/>
              <w:jc w:val="center"/>
              <w:rPr>
                <w:rFonts w:ascii="GHEA Grapalat" w:hAnsi="GHEA Grapalat"/>
                <w:sz w:val="20"/>
              </w:rPr>
            </w:pPr>
          </w:p>
        </w:tc>
      </w:tr>
    </w:tbl>
    <w:p w14:paraId="6649F1F1" w14:textId="77777777" w:rsidR="003B2F27" w:rsidRPr="00CA2754" w:rsidRDefault="003B2F27" w:rsidP="00D87EF3">
      <w:pPr>
        <w:widowControl w:val="0"/>
        <w:ind w:firstLine="375"/>
        <w:jc w:val="both"/>
        <w:rPr>
          <w:rFonts w:ascii="GHEA Grapalat" w:hAnsi="GHEA Grapalat" w:cs="Arial"/>
          <w:iCs/>
          <w:color w:val="000000"/>
          <w:lang w:val="en-US"/>
        </w:rPr>
      </w:pPr>
    </w:p>
    <w:p w14:paraId="3DD3909B" w14:textId="77777777" w:rsidR="003B2F27" w:rsidRPr="00AD29CE" w:rsidRDefault="003B2F27" w:rsidP="00D87EF3">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2C0029B" w14:textId="77777777" w:rsidTr="005B7138">
        <w:trPr>
          <w:trHeight w:val="266"/>
          <w:tblCellSpacing w:w="7" w:type="dxa"/>
          <w:jc w:val="center"/>
        </w:trPr>
        <w:tc>
          <w:tcPr>
            <w:tcW w:w="0" w:type="auto"/>
            <w:vAlign w:val="center"/>
          </w:tcPr>
          <w:p w14:paraId="785F4CEB" w14:textId="77777777" w:rsidR="003B2F27" w:rsidRPr="00AD29CE" w:rsidRDefault="003B2F27" w:rsidP="00D87EF3">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B16BF90" w14:textId="77777777" w:rsidR="003B2F27" w:rsidRPr="00AD29CE" w:rsidRDefault="003B2F27" w:rsidP="00D87EF3">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74508FBA" w14:textId="77777777" w:rsidTr="005B7138">
        <w:trPr>
          <w:trHeight w:val="473"/>
          <w:tblCellSpacing w:w="7" w:type="dxa"/>
          <w:jc w:val="center"/>
        </w:trPr>
        <w:tc>
          <w:tcPr>
            <w:tcW w:w="0" w:type="auto"/>
            <w:vAlign w:val="center"/>
          </w:tcPr>
          <w:p w14:paraId="0B30C190" w14:textId="77777777" w:rsidR="003B2F27" w:rsidRPr="00AD29CE" w:rsidRDefault="003B2F27" w:rsidP="00D87EF3">
            <w:pPr>
              <w:widowControl w:val="0"/>
              <w:jc w:val="center"/>
              <w:rPr>
                <w:rFonts w:ascii="GHEA Grapalat" w:hAnsi="GHEA Grapalat"/>
                <w:iCs/>
              </w:rPr>
            </w:pPr>
            <w:r w:rsidRPr="00AD29CE">
              <w:rPr>
                <w:rFonts w:ascii="GHEA Grapalat" w:hAnsi="GHEA Grapalat"/>
              </w:rPr>
              <w:t xml:space="preserve">___________________________ </w:t>
            </w:r>
          </w:p>
          <w:p w14:paraId="687E6F33" w14:textId="77777777" w:rsidR="003B2F27" w:rsidRPr="00CA2754" w:rsidRDefault="003B2F27" w:rsidP="00D87EF3">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557CF914" w14:textId="77777777" w:rsidR="003B2F27" w:rsidRPr="00AD29CE" w:rsidRDefault="003B2F27" w:rsidP="00D87EF3">
            <w:pPr>
              <w:widowControl w:val="0"/>
              <w:jc w:val="center"/>
              <w:rPr>
                <w:rFonts w:ascii="GHEA Grapalat" w:hAnsi="GHEA Grapalat"/>
                <w:iCs/>
              </w:rPr>
            </w:pPr>
            <w:r w:rsidRPr="00AD29CE">
              <w:rPr>
                <w:rFonts w:ascii="GHEA Grapalat" w:hAnsi="GHEA Grapalat"/>
              </w:rPr>
              <w:t>___________________________</w:t>
            </w:r>
          </w:p>
          <w:p w14:paraId="366C5047" w14:textId="77777777" w:rsidR="003B2F27" w:rsidRPr="00CA2754" w:rsidRDefault="003B2F27" w:rsidP="00D87EF3">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0BD5FDC5" w14:textId="77777777" w:rsidTr="005B7138">
        <w:trPr>
          <w:trHeight w:val="503"/>
          <w:tblCellSpacing w:w="7" w:type="dxa"/>
          <w:jc w:val="center"/>
        </w:trPr>
        <w:tc>
          <w:tcPr>
            <w:tcW w:w="0" w:type="auto"/>
            <w:vAlign w:val="center"/>
          </w:tcPr>
          <w:p w14:paraId="51A6CDE7" w14:textId="77777777" w:rsidR="003B2F27" w:rsidRPr="00AD29CE" w:rsidRDefault="003B2F27" w:rsidP="00D87EF3">
            <w:pPr>
              <w:widowControl w:val="0"/>
              <w:jc w:val="center"/>
              <w:rPr>
                <w:rFonts w:ascii="GHEA Grapalat" w:hAnsi="GHEA Grapalat"/>
                <w:iCs/>
              </w:rPr>
            </w:pPr>
            <w:r w:rsidRPr="00AD29CE">
              <w:rPr>
                <w:rFonts w:ascii="GHEA Grapalat" w:hAnsi="GHEA Grapalat"/>
              </w:rPr>
              <w:t xml:space="preserve">___________________________ </w:t>
            </w:r>
          </w:p>
          <w:p w14:paraId="0735F029" w14:textId="77777777" w:rsidR="003B2F27" w:rsidRPr="00CA2754" w:rsidRDefault="003B2F27" w:rsidP="00D87EF3">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3B4B152F" w14:textId="77777777" w:rsidR="003B2F27" w:rsidRPr="00AD29CE" w:rsidRDefault="003B2F27" w:rsidP="00D87EF3">
            <w:pPr>
              <w:widowControl w:val="0"/>
              <w:jc w:val="center"/>
              <w:rPr>
                <w:rFonts w:ascii="GHEA Grapalat" w:hAnsi="GHEA Grapalat"/>
                <w:iCs/>
              </w:rPr>
            </w:pPr>
            <w:r w:rsidRPr="00AD29CE">
              <w:rPr>
                <w:rFonts w:ascii="GHEA Grapalat" w:hAnsi="GHEA Grapalat"/>
              </w:rPr>
              <w:t>___________________________</w:t>
            </w:r>
          </w:p>
          <w:p w14:paraId="4A788012" w14:textId="77777777" w:rsidR="003B2F27" w:rsidRPr="00CA2754" w:rsidRDefault="003B2F27" w:rsidP="00D87EF3">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07D929F5" w14:textId="77777777" w:rsidTr="005B7138">
        <w:trPr>
          <w:trHeight w:val="281"/>
          <w:tblCellSpacing w:w="7" w:type="dxa"/>
          <w:jc w:val="center"/>
        </w:trPr>
        <w:tc>
          <w:tcPr>
            <w:tcW w:w="0" w:type="auto"/>
            <w:vAlign w:val="center"/>
          </w:tcPr>
          <w:p w14:paraId="2B753021" w14:textId="77777777" w:rsidR="003B2F27" w:rsidRPr="00AD29CE" w:rsidRDefault="003B2F27" w:rsidP="00D87EF3">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49C4395B" w14:textId="77777777" w:rsidR="003B2F27" w:rsidRPr="00AD29CE" w:rsidRDefault="003B2F27" w:rsidP="00D87EF3">
            <w:pPr>
              <w:widowControl w:val="0"/>
              <w:jc w:val="center"/>
              <w:rPr>
                <w:rFonts w:ascii="GHEA Grapalat" w:hAnsi="GHEA Grapalat"/>
                <w:iCs/>
                <w:color w:val="000000"/>
              </w:rPr>
            </w:pPr>
            <w:r w:rsidRPr="00AD29CE">
              <w:rPr>
                <w:rFonts w:ascii="GHEA Grapalat" w:hAnsi="GHEA Grapalat"/>
                <w:color w:val="000000"/>
              </w:rPr>
              <w:t>М. П.</w:t>
            </w:r>
          </w:p>
        </w:tc>
      </w:tr>
    </w:tbl>
    <w:p w14:paraId="5EE987CB" w14:textId="77777777" w:rsidR="0004000B" w:rsidRDefault="0004000B" w:rsidP="00D87EF3">
      <w:pPr>
        <w:widowControl w:val="0"/>
        <w:autoSpaceDE w:val="0"/>
        <w:autoSpaceDN w:val="0"/>
        <w:adjustRightInd w:val="0"/>
        <w:jc w:val="right"/>
        <w:rPr>
          <w:rFonts w:ascii="GHEA Grapalat" w:hAnsi="GHEA Grapalat"/>
          <w:i/>
          <w:lang w:val="en-US"/>
        </w:rPr>
      </w:pPr>
    </w:p>
    <w:p w14:paraId="375FAF9A" w14:textId="77777777" w:rsidR="003B2F27" w:rsidRPr="00AD29CE" w:rsidRDefault="003B2F27" w:rsidP="00D87EF3">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6CE0685B" w14:textId="77777777" w:rsidR="003B2F27" w:rsidRPr="00AD29CE" w:rsidRDefault="003B2F27" w:rsidP="00D87EF3">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8105AD9" w14:textId="77777777" w:rsidR="003B2F27" w:rsidRPr="00AD29CE" w:rsidRDefault="003B2F27" w:rsidP="00D87EF3">
      <w:pPr>
        <w:widowControl w:val="0"/>
        <w:rPr>
          <w:rFonts w:ascii="GHEA Grapalat" w:hAnsi="GHEA Grapalat"/>
        </w:rPr>
      </w:pPr>
    </w:p>
    <w:p w14:paraId="267A3756" w14:textId="77777777" w:rsidR="003B2F27" w:rsidRPr="00565EAA" w:rsidRDefault="003B2F27" w:rsidP="00D87EF3">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39A9A580" w14:textId="77777777" w:rsidR="003B2F27" w:rsidRPr="00007AA4" w:rsidRDefault="003B2F27" w:rsidP="00D87EF3">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3C3EEF60" w14:textId="77777777" w:rsidR="003B2F27" w:rsidRPr="00F65D1E" w:rsidRDefault="003B2F27" w:rsidP="00D87EF3">
      <w:pPr>
        <w:widowControl w:val="0"/>
        <w:tabs>
          <w:tab w:val="left" w:pos="360"/>
          <w:tab w:val="left" w:pos="540"/>
          <w:tab w:val="left" w:pos="2250"/>
        </w:tabs>
        <w:jc w:val="center"/>
        <w:rPr>
          <w:rFonts w:ascii="GHEA Grapalat" w:hAnsi="GHEA Grapalat" w:cs="Sylfaen"/>
          <w:bCs/>
        </w:rPr>
      </w:pPr>
    </w:p>
    <w:p w14:paraId="5572017A" w14:textId="77777777" w:rsidR="003B2F27" w:rsidRPr="005A78CD" w:rsidRDefault="003B2F27" w:rsidP="00D87EF3">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11AF89BA" w14:textId="77777777" w:rsidR="003B2F27" w:rsidRPr="0096584B" w:rsidRDefault="003B2F27" w:rsidP="00D87EF3">
      <w:pPr>
        <w:widowControl w:val="0"/>
        <w:ind w:left="7371" w:hanging="141"/>
        <w:jc w:val="both"/>
        <w:rPr>
          <w:rFonts w:ascii="GHEA Grapalat" w:hAnsi="GHEA Grapalat"/>
          <w:sz w:val="16"/>
        </w:rPr>
      </w:pPr>
      <w:r w:rsidRPr="00A979AE">
        <w:rPr>
          <w:rFonts w:ascii="GHEA Grapalat" w:hAnsi="GHEA Grapalat"/>
          <w:sz w:val="16"/>
        </w:rPr>
        <w:t>номер договора</w:t>
      </w:r>
    </w:p>
    <w:p w14:paraId="16436756" w14:textId="77777777" w:rsidR="003B2F27" w:rsidRPr="00C7119C" w:rsidRDefault="003B2F27" w:rsidP="00D87EF3">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32DFFBA6" w14:textId="77777777" w:rsidR="003B2F27" w:rsidRPr="005A78CD" w:rsidRDefault="003B2F27" w:rsidP="00D87EF3">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5C5EBFD" w14:textId="77777777" w:rsidR="003B2F27" w:rsidRPr="0096584B" w:rsidRDefault="003B2F27" w:rsidP="00D87EF3">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24FB3D33" w14:textId="77777777" w:rsidR="003B2F27" w:rsidRPr="00A979AE" w:rsidRDefault="003B2F27" w:rsidP="00D87EF3">
      <w:pPr>
        <w:widowControl w:val="0"/>
        <w:ind w:left="3544" w:right="-360"/>
        <w:jc w:val="both"/>
        <w:rPr>
          <w:rFonts w:ascii="GHEA Grapalat" w:hAnsi="GHEA Grapalat"/>
          <w:sz w:val="16"/>
        </w:rPr>
      </w:pPr>
      <w:r w:rsidRPr="00410F7A">
        <w:rPr>
          <w:rFonts w:ascii="GHEA Grapalat" w:hAnsi="GHEA Grapalat"/>
          <w:sz w:val="16"/>
        </w:rPr>
        <w:t>имя Исполнителя</w:t>
      </w:r>
    </w:p>
    <w:p w14:paraId="5567A3C5" w14:textId="77777777" w:rsidR="003B2F27" w:rsidRPr="00E467E3" w:rsidRDefault="003B2F27" w:rsidP="00D87EF3">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72B580ED"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4029908" w14:textId="77777777" w:rsidR="003B2F27" w:rsidRPr="00AD29CE" w:rsidRDefault="003B2F27" w:rsidP="00D87EF3">
            <w:pPr>
              <w:widowControl w:val="0"/>
              <w:jc w:val="center"/>
              <w:rPr>
                <w:rFonts w:ascii="GHEA Grapalat" w:hAnsi="GHEA Grapalat" w:cs="Sylfaen"/>
                <w:bCs/>
              </w:rPr>
            </w:pPr>
            <w:r w:rsidRPr="00AD29CE">
              <w:rPr>
                <w:rFonts w:ascii="GHEA Grapalat" w:hAnsi="GHEA Grapalat"/>
              </w:rPr>
              <w:t>Услуги</w:t>
            </w:r>
          </w:p>
        </w:tc>
      </w:tr>
      <w:tr w:rsidR="003B2F27" w:rsidRPr="00AD29CE" w14:paraId="02E0B90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81FE6B4" w14:textId="77777777" w:rsidR="003B2F27" w:rsidRPr="00AD29CE" w:rsidRDefault="003B2F27" w:rsidP="00D87EF3">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AE262BB" w14:textId="77777777" w:rsidR="003B2F27" w:rsidRPr="00AD29CE" w:rsidRDefault="003B2F27" w:rsidP="00D87EF3">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9F26386" w14:textId="77777777" w:rsidR="003B2F27" w:rsidRPr="00AD29CE" w:rsidRDefault="003B2F27" w:rsidP="00D87EF3">
            <w:pPr>
              <w:widowControl w:val="0"/>
              <w:jc w:val="center"/>
              <w:rPr>
                <w:rFonts w:ascii="GHEA Grapalat" w:hAnsi="GHEA Grapalat"/>
              </w:rPr>
            </w:pPr>
            <w:r w:rsidRPr="00AD29CE">
              <w:rPr>
                <w:rFonts w:ascii="GHEA Grapalat" w:hAnsi="GHEA Grapalat"/>
              </w:rPr>
              <w:t>объем (фактический)</w:t>
            </w:r>
          </w:p>
        </w:tc>
      </w:tr>
      <w:tr w:rsidR="003B2F27" w:rsidRPr="00AD29CE" w14:paraId="03A6C46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2267DD0" w14:textId="77777777" w:rsidR="003B2F27" w:rsidRPr="00AD29CE"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9B54040" w14:textId="77777777" w:rsidR="003B2F27" w:rsidRPr="00AD29CE"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96E9DC0" w14:textId="77777777" w:rsidR="003B2F27" w:rsidRPr="00AD29CE" w:rsidRDefault="003B2F27" w:rsidP="00D87EF3">
            <w:pPr>
              <w:widowControl w:val="0"/>
              <w:rPr>
                <w:rFonts w:ascii="GHEA Grapalat" w:hAnsi="GHEA Grapalat" w:cs="Sylfaen"/>
              </w:rPr>
            </w:pPr>
          </w:p>
        </w:tc>
      </w:tr>
      <w:tr w:rsidR="003B2F27" w:rsidRPr="00AD29CE" w14:paraId="6B85F2A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FC9A27F" w14:textId="77777777" w:rsidR="003B2F27" w:rsidRPr="00AD29CE"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56BBE5F" w14:textId="77777777" w:rsidR="003B2F27" w:rsidRPr="00AD29CE"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173335A" w14:textId="77777777" w:rsidR="003B2F27" w:rsidRPr="00AD29CE" w:rsidRDefault="003B2F27" w:rsidP="00D87EF3">
            <w:pPr>
              <w:widowControl w:val="0"/>
              <w:rPr>
                <w:rFonts w:ascii="GHEA Grapalat" w:hAnsi="GHEA Grapalat" w:cs="Sylfaen"/>
              </w:rPr>
            </w:pPr>
          </w:p>
        </w:tc>
      </w:tr>
    </w:tbl>
    <w:p w14:paraId="0CBB3E0D" w14:textId="77777777" w:rsidR="003B2F27" w:rsidRPr="00AD29CE" w:rsidRDefault="003B2F27" w:rsidP="00D87EF3">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0648278F" w14:textId="77777777" w:rsidR="003B2F27" w:rsidRDefault="003B2F27" w:rsidP="00D87EF3">
      <w:pPr>
        <w:rPr>
          <w:rFonts w:ascii="GHEA Grapalat" w:hAnsi="GHEA Grapalat" w:cs="Sylfaen"/>
        </w:rPr>
      </w:pPr>
      <w:r>
        <w:rPr>
          <w:rFonts w:ascii="GHEA Grapalat" w:hAnsi="GHEA Grapalat" w:cs="Sylfaen"/>
        </w:rPr>
        <w:br w:type="page"/>
      </w:r>
    </w:p>
    <w:p w14:paraId="19223A38" w14:textId="77777777" w:rsidR="003B2F27" w:rsidRPr="00AD29CE" w:rsidRDefault="003B2F27" w:rsidP="00D87EF3">
      <w:pPr>
        <w:widowControl w:val="0"/>
        <w:jc w:val="center"/>
        <w:rPr>
          <w:rFonts w:ascii="GHEA Grapalat" w:hAnsi="GHEA Grapalat" w:cs="Sylfaen"/>
        </w:rPr>
      </w:pPr>
      <w:r w:rsidRPr="00AD29CE">
        <w:rPr>
          <w:rFonts w:ascii="GHEA Grapalat" w:hAnsi="GHEA Grapalat"/>
        </w:rPr>
        <w:lastRenderedPageBreak/>
        <w:t>СТОРОНЫ</w:t>
      </w:r>
    </w:p>
    <w:p w14:paraId="512042B2" w14:textId="77777777" w:rsidR="003B2F27" w:rsidRPr="00AD29CE" w:rsidRDefault="003B2F27" w:rsidP="00D87EF3">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23882006" w14:textId="77777777" w:rsidTr="005B7138">
        <w:tc>
          <w:tcPr>
            <w:tcW w:w="4785" w:type="dxa"/>
          </w:tcPr>
          <w:p w14:paraId="5DAB8406" w14:textId="77777777" w:rsidR="003B2F27" w:rsidRPr="00AD29CE" w:rsidRDefault="003B2F27" w:rsidP="00D87EF3">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17F4C076" w14:textId="77777777" w:rsidR="003B2F27" w:rsidRPr="00AD29CE" w:rsidRDefault="003B2F27" w:rsidP="00D87EF3">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38413FA7" w14:textId="77777777" w:rsidR="003B2F27" w:rsidRPr="00AD29CE" w:rsidRDefault="003B2F27" w:rsidP="00D87EF3">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3A33A95C" w14:textId="77777777" w:rsidR="003B2F27" w:rsidRPr="00AD29CE" w:rsidRDefault="003B2F27" w:rsidP="00D87EF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3CE3601" w14:textId="77777777" w:rsidTr="005B7138">
        <w:trPr>
          <w:tblCellSpacing w:w="7" w:type="dxa"/>
          <w:jc w:val="center"/>
        </w:trPr>
        <w:tc>
          <w:tcPr>
            <w:tcW w:w="0" w:type="auto"/>
            <w:vAlign w:val="center"/>
          </w:tcPr>
          <w:p w14:paraId="6AF4F108" w14:textId="77777777" w:rsidR="003B2F27" w:rsidRPr="00AD29CE" w:rsidRDefault="003B2F27" w:rsidP="00D87EF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1CFAC1A" w14:textId="77777777" w:rsidR="003B2F27" w:rsidRPr="00114F34" w:rsidRDefault="003B2F27" w:rsidP="00D87EF3">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270A4660" w14:textId="77777777" w:rsidR="003B2F27" w:rsidRPr="00AD29CE" w:rsidRDefault="003B2F27" w:rsidP="00D87EF3">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503A9E0D" w14:textId="77777777" w:rsidR="003B2F27" w:rsidRPr="00114F34" w:rsidRDefault="003B2F27" w:rsidP="00D87EF3">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0A28A03" w14:textId="77777777" w:rsidTr="005B7138">
        <w:trPr>
          <w:tblCellSpacing w:w="7" w:type="dxa"/>
          <w:jc w:val="center"/>
        </w:trPr>
        <w:tc>
          <w:tcPr>
            <w:tcW w:w="0" w:type="auto"/>
            <w:vAlign w:val="center"/>
          </w:tcPr>
          <w:p w14:paraId="48FACA09" w14:textId="77777777" w:rsidR="003B2F27" w:rsidRPr="00AD29CE" w:rsidRDefault="003B2F27" w:rsidP="00D87EF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82596E8" w14:textId="77777777" w:rsidR="003B2F27" w:rsidRPr="00114F34" w:rsidRDefault="003B2F27" w:rsidP="00D87EF3">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51B21BE" w14:textId="77777777" w:rsidR="003B2F27" w:rsidRPr="00AD29CE" w:rsidRDefault="003B2F27" w:rsidP="00D87EF3">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CEA393B" w14:textId="77777777" w:rsidR="003B2F27" w:rsidRPr="00114F34" w:rsidRDefault="003B2F27" w:rsidP="00D87EF3">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22263B8F" w14:textId="77777777" w:rsidTr="005B7138">
        <w:trPr>
          <w:tblCellSpacing w:w="7" w:type="dxa"/>
          <w:jc w:val="center"/>
        </w:trPr>
        <w:tc>
          <w:tcPr>
            <w:tcW w:w="0" w:type="auto"/>
            <w:vAlign w:val="center"/>
          </w:tcPr>
          <w:p w14:paraId="26957F6A" w14:textId="77777777" w:rsidR="003B2F27" w:rsidRPr="00AD29CE" w:rsidRDefault="003B2F27" w:rsidP="00D87EF3">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5045D5C1" w14:textId="77777777" w:rsidR="003B2F27" w:rsidRPr="00AD29CE" w:rsidRDefault="003B2F27" w:rsidP="00D87EF3">
            <w:pPr>
              <w:widowControl w:val="0"/>
              <w:rPr>
                <w:rFonts w:ascii="GHEA Grapalat" w:hAnsi="GHEA Grapalat" w:cs="GHEA Grapalat"/>
                <w:color w:val="000000"/>
              </w:rPr>
            </w:pPr>
          </w:p>
        </w:tc>
      </w:tr>
    </w:tbl>
    <w:p w14:paraId="2FC7ACC0" w14:textId="77777777" w:rsidR="003B2F27" w:rsidRPr="00AD29CE" w:rsidRDefault="003B2F27" w:rsidP="00D87EF3">
      <w:pPr>
        <w:widowControl w:val="0"/>
        <w:ind w:left="-142" w:firstLine="142"/>
        <w:jc w:val="center"/>
        <w:rPr>
          <w:rFonts w:ascii="GHEA Grapalat" w:hAnsi="GHEA Grapalat" w:cs="Sylfaen"/>
          <w:b/>
        </w:rPr>
      </w:pPr>
    </w:p>
    <w:p w14:paraId="1A3B0663" w14:textId="77777777" w:rsidR="003B2F27" w:rsidRPr="00AD29CE" w:rsidRDefault="003B2F27" w:rsidP="00D87EF3">
      <w:pPr>
        <w:pStyle w:val="norm"/>
        <w:widowControl w:val="0"/>
        <w:spacing w:line="240" w:lineRule="auto"/>
        <w:ind w:firstLine="284"/>
        <w:jc w:val="center"/>
        <w:rPr>
          <w:rFonts w:ascii="GHEA Grapalat" w:hAnsi="GHEA Grapalat"/>
          <w:b/>
          <w:sz w:val="24"/>
          <w:szCs w:val="24"/>
        </w:rPr>
      </w:pPr>
    </w:p>
    <w:p w14:paraId="6570C620" w14:textId="77777777" w:rsidR="008D352C" w:rsidRPr="003B2F27" w:rsidRDefault="008D352C" w:rsidP="00D87EF3">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568FD" w14:textId="77777777" w:rsidR="00783779" w:rsidRDefault="00783779">
      <w:r>
        <w:separator/>
      </w:r>
    </w:p>
  </w:endnote>
  <w:endnote w:type="continuationSeparator" w:id="0">
    <w:p w14:paraId="083A5BDB" w14:textId="77777777" w:rsidR="00783779" w:rsidRDefault="00783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36F68C08" w14:textId="0548FD1A" w:rsidR="008559F8" w:rsidRPr="00305BEC" w:rsidRDefault="008559F8">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44F3D">
          <w:rPr>
            <w:rFonts w:ascii="GHEA Grapalat" w:hAnsi="GHEA Grapalat"/>
            <w:noProof/>
            <w:sz w:val="24"/>
            <w:szCs w:val="24"/>
          </w:rPr>
          <w:t>10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DDF56" w14:textId="77777777" w:rsidR="00783779" w:rsidRDefault="00783779">
      <w:r>
        <w:separator/>
      </w:r>
    </w:p>
  </w:footnote>
  <w:footnote w:type="continuationSeparator" w:id="0">
    <w:p w14:paraId="650636E5" w14:textId="77777777" w:rsidR="00783779" w:rsidRDefault="00783779">
      <w:r>
        <w:continuationSeparator/>
      </w:r>
    </w:p>
  </w:footnote>
  <w:footnote w:id="1">
    <w:p w14:paraId="67A8CC5B" w14:textId="77777777" w:rsidR="008559F8" w:rsidRPr="00A31673" w:rsidRDefault="008559F8">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478B4D24" w14:textId="77777777" w:rsidR="008F65CD" w:rsidRPr="005D119D" w:rsidRDefault="008F65CD" w:rsidP="008F65CD">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5D119D">
        <w:rPr>
          <w:rFonts w:ascii="GHEA Grapalat" w:hAnsi="GHEA Grapalat"/>
          <w:i/>
        </w:rPr>
        <w:t>Moodys</w:t>
      </w:r>
      <w:proofErr w:type="spellEnd"/>
      <w:r w:rsidRPr="005D119D">
        <w:rPr>
          <w:rFonts w:ascii="GHEA Grapalat" w:hAnsi="GHEA Grapalat"/>
          <w:i/>
        </w:rPr>
        <w:t xml:space="preserve">, Standard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 При этом отмечается и размер рейтинга</w:t>
      </w:r>
    </w:p>
    <w:p w14:paraId="461B2D47" w14:textId="77777777" w:rsidR="008F65CD" w:rsidRDefault="008F65CD" w:rsidP="008F65CD">
      <w:pPr>
        <w:jc w:val="both"/>
      </w:pPr>
    </w:p>
    <w:p w14:paraId="1BA4D669" w14:textId="77777777" w:rsidR="008F65CD" w:rsidRPr="00503980" w:rsidRDefault="008F65CD" w:rsidP="008F65CD">
      <w:pPr>
        <w:jc w:val="both"/>
        <w:rPr>
          <w:rFonts w:ascii="GHEA Grapalat" w:hAnsi="GHEA Grapalat"/>
          <w:i/>
          <w:sz w:val="20"/>
          <w:szCs w:val="20"/>
        </w:rPr>
      </w:pPr>
      <w:r w:rsidRPr="00503980">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503980">
        <w:rPr>
          <w:rFonts w:ascii="GHEA Grapalat" w:hAnsi="GHEA Grapalat"/>
          <w:i/>
          <w:sz w:val="20"/>
          <w:szCs w:val="20"/>
        </w:rPr>
        <w:t>закона"О</w:t>
      </w:r>
      <w:proofErr w:type="spell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1DC236EA" w14:textId="77777777" w:rsidR="008F65CD" w:rsidRPr="00503980" w:rsidRDefault="008F65CD" w:rsidP="008F65CD">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3EC16E66" w14:textId="77777777" w:rsidR="008F65CD" w:rsidRPr="00503980" w:rsidRDefault="008F65CD" w:rsidP="008F65CD">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DB50C29" w14:textId="77777777" w:rsidR="008F65CD" w:rsidRDefault="008F65CD" w:rsidP="008F65CD">
      <w:pPr>
        <w:pStyle w:val="af2"/>
        <w:rPr>
          <w:rFonts w:asciiTheme="minorHAnsi" w:hAnsiTheme="minorHAnsi"/>
          <w:lang w:val="af-ZA"/>
        </w:rPr>
      </w:pPr>
    </w:p>
  </w:footnote>
  <w:footnote w:id="3">
    <w:p w14:paraId="272B533C" w14:textId="77777777" w:rsidR="008559F8" w:rsidRPr="00DC619D" w:rsidRDefault="008559F8"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14:paraId="4424DE31" w14:textId="77777777" w:rsidR="008559F8" w:rsidRPr="00D3436F" w:rsidRDefault="008559F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556CDCE2" w14:textId="77777777" w:rsidR="008559F8" w:rsidRPr="00D3436F" w:rsidRDefault="008559F8">
      <w:pPr>
        <w:pStyle w:val="af2"/>
        <w:rPr>
          <w:lang w:val="es-ES"/>
        </w:rPr>
      </w:pPr>
    </w:p>
  </w:footnote>
  <w:footnote w:id="5">
    <w:p w14:paraId="6F5FC6A9" w14:textId="77777777" w:rsidR="008559F8" w:rsidRPr="008842CE" w:rsidRDefault="008559F8"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8552F50" w14:textId="77777777" w:rsidR="008559F8" w:rsidRPr="008842CE" w:rsidRDefault="008559F8" w:rsidP="003D2FE2">
      <w:pPr>
        <w:pStyle w:val="af2"/>
        <w:jc w:val="both"/>
        <w:rPr>
          <w:rFonts w:ascii="GHEA Grapalat" w:hAnsi="GHEA Grapalat"/>
        </w:rPr>
      </w:pPr>
    </w:p>
  </w:footnote>
  <w:footnote w:id="6">
    <w:p w14:paraId="0704FBE3" w14:textId="77777777" w:rsidR="008559F8" w:rsidRPr="008842CE" w:rsidRDefault="008559F8" w:rsidP="003D2FE2">
      <w:pPr>
        <w:pStyle w:val="af2"/>
        <w:jc w:val="both"/>
      </w:pPr>
    </w:p>
  </w:footnote>
  <w:footnote w:id="7">
    <w:p w14:paraId="653FF58D" w14:textId="77777777" w:rsidR="008559F8" w:rsidRPr="005D0994" w:rsidRDefault="008559F8" w:rsidP="000745BE">
      <w:pPr>
        <w:widowControl w:val="0"/>
        <w:spacing w:after="160"/>
        <w:jc w:val="both"/>
        <w:rPr>
          <w:rFonts w:ascii="GHEA Grapalat" w:hAnsi="GHEA Grapalat" w:cs="GHEA Grapalat"/>
          <w:i/>
          <w:sz w:val="18"/>
          <w:szCs w:val="18"/>
        </w:rPr>
      </w:pPr>
      <w:r>
        <w:rPr>
          <w:rStyle w:val="af6"/>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14:paraId="61BC0401" w14:textId="77777777" w:rsidR="008559F8" w:rsidRPr="000E32F5" w:rsidRDefault="008559F8">
      <w:pPr>
        <w:pStyle w:val="af2"/>
        <w:rPr>
          <w:rFonts w:asciiTheme="minorHAnsi" w:hAnsiTheme="minorHAnsi"/>
          <w:i/>
        </w:rPr>
      </w:pPr>
    </w:p>
  </w:footnote>
  <w:footnote w:id="8">
    <w:p w14:paraId="649D1DD8" w14:textId="77777777" w:rsidR="008559F8" w:rsidRPr="008842CE" w:rsidRDefault="008559F8"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8EDD67" w14:textId="77777777" w:rsidR="008559F8" w:rsidRPr="008842CE" w:rsidRDefault="008559F8" w:rsidP="000A214C">
      <w:pPr>
        <w:pStyle w:val="af2"/>
        <w:jc w:val="both"/>
        <w:rPr>
          <w:rFonts w:ascii="GHEA Grapalat" w:hAnsi="GHEA Grapalat"/>
        </w:rPr>
      </w:pPr>
    </w:p>
  </w:footnote>
  <w:footnote w:id="9">
    <w:p w14:paraId="55D0B4DF" w14:textId="77777777" w:rsidR="008559F8" w:rsidRPr="008842CE" w:rsidRDefault="008559F8" w:rsidP="000A214C">
      <w:pPr>
        <w:pStyle w:val="af2"/>
        <w:jc w:val="both"/>
      </w:pPr>
    </w:p>
  </w:footnote>
  <w:footnote w:id="10">
    <w:p w14:paraId="42B7C3FA" w14:textId="77777777" w:rsidR="008559F8" w:rsidRPr="00C95D0C" w:rsidRDefault="008559F8" w:rsidP="003B2F27">
      <w:pPr>
        <w:pStyle w:val="af2"/>
        <w:jc w:val="both"/>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11">
    <w:p w14:paraId="002FBAB4" w14:textId="77777777" w:rsidR="008559F8" w:rsidRPr="006F5F33" w:rsidRDefault="008559F8" w:rsidP="003B2F27">
      <w:pPr>
        <w:pStyle w:val="af2"/>
        <w:jc w:val="both"/>
        <w:rPr>
          <w:rFonts w:ascii="GHEA Grapalat" w:hAnsi="GHEA Grapalat"/>
        </w:rPr>
      </w:pPr>
      <w:r>
        <w:rPr>
          <w:rStyle w:val="af6"/>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04AEC835" w14:textId="77777777" w:rsidR="008559F8" w:rsidRPr="00892F7F" w:rsidRDefault="008559F8" w:rsidP="003B2F27">
      <w:pPr>
        <w:pStyle w:val="af2"/>
        <w:jc w:val="both"/>
        <w:rPr>
          <w:rFonts w:ascii="GHEA Grapalat" w:hAnsi="GHEA Grapalat"/>
          <w:i/>
        </w:rPr>
      </w:pPr>
      <w:r>
        <w:rPr>
          <w:rStyle w:val="af6"/>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404358DE" w14:textId="77777777" w:rsidR="008559F8" w:rsidRPr="00552088" w:rsidRDefault="008559F8"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2B51EA7" w14:textId="77777777" w:rsidR="008559F8" w:rsidRPr="006F5F33" w:rsidRDefault="008559F8" w:rsidP="003B2F27">
      <w:pPr>
        <w:pStyle w:val="af2"/>
        <w:jc w:val="both"/>
        <w:rPr>
          <w:rFonts w:ascii="GHEA Grapalat" w:hAnsi="GHEA Grapalat"/>
          <w:lang w:val="hy-AM"/>
        </w:rPr>
      </w:pPr>
      <w:r w:rsidRPr="006F5F33">
        <w:rPr>
          <w:rFonts w:ascii="GHEA Grapalat" w:hAnsi="GHEA Grapalat"/>
          <w:i/>
        </w:rPr>
        <w:t>.</w:t>
      </w:r>
    </w:p>
    <w:p w14:paraId="2965DCFD" w14:textId="77777777" w:rsidR="008559F8" w:rsidRPr="00576D9C" w:rsidRDefault="008559F8" w:rsidP="003B2F27">
      <w:pPr>
        <w:pStyle w:val="af2"/>
        <w:jc w:val="both"/>
        <w:rPr>
          <w:rFonts w:ascii="GHEA Grapalat" w:hAnsi="GHEA Grapalat"/>
          <w:lang w:val="hy-AM"/>
        </w:rPr>
      </w:pPr>
    </w:p>
  </w:footnote>
  <w:footnote w:id="13">
    <w:p w14:paraId="59D05A03" w14:textId="77777777" w:rsidR="008559F8" w:rsidRPr="006F5F33" w:rsidRDefault="008559F8" w:rsidP="003B2F27">
      <w:pPr>
        <w:pStyle w:val="af2"/>
        <w:jc w:val="both"/>
        <w:rPr>
          <w:rFonts w:ascii="GHEA Grapalat" w:hAnsi="GHEA Grapalat"/>
          <w:lang w:val="hy-AM"/>
        </w:rPr>
      </w:pPr>
      <w:r>
        <w:rPr>
          <w:rStyle w:val="af6"/>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14:paraId="291A12DD" w14:textId="77777777" w:rsidR="008559F8" w:rsidRPr="006F5F33" w:rsidRDefault="008559F8" w:rsidP="003B2F27">
      <w:pPr>
        <w:pStyle w:val="af2"/>
        <w:jc w:val="both"/>
        <w:rPr>
          <w:rFonts w:ascii="GHEA Grapalat" w:hAnsi="GHEA Grapalat"/>
        </w:rPr>
      </w:pPr>
      <w:r>
        <w:rPr>
          <w:rStyle w:val="af6"/>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14:paraId="7B7EC739" w14:textId="77777777" w:rsidR="008559F8" w:rsidRPr="007601BF" w:rsidRDefault="008559F8" w:rsidP="0025715C">
      <w:pPr>
        <w:widowControl w:val="0"/>
        <w:jc w:val="both"/>
        <w:rPr>
          <w:rFonts w:ascii="GHEA Grapalat" w:hAnsi="GHEA Grapalat"/>
          <w:i/>
          <w:sz w:val="20"/>
          <w:szCs w:val="20"/>
        </w:rPr>
      </w:pPr>
      <w:r w:rsidRPr="007601BF">
        <w:rPr>
          <w:rStyle w:val="af6"/>
          <w:rFonts w:ascii="GHEA Grapalat" w:hAnsi="GHEA Grapalat"/>
          <w:i/>
          <w:sz w:val="20"/>
          <w:szCs w:val="20"/>
        </w:rPr>
        <w:sym w:font="Symbol" w:char="F02A"/>
      </w:r>
      <w:r>
        <w:rPr>
          <w:rFonts w:ascii="GHEA Grapalat" w:hAnsi="GHEA Grapalat"/>
          <w:i/>
          <w:sz w:val="20"/>
          <w:szCs w:val="20"/>
        </w:rPr>
        <w:t xml:space="preserve"> </w:t>
      </w:r>
      <w:r w:rsidRPr="007601BF">
        <w:rPr>
          <w:rFonts w:ascii="GHEA Grapalat" w:hAnsi="GHEA Grapalat"/>
          <w:i/>
          <w:sz w:val="20"/>
          <w:szCs w:val="20"/>
        </w:rPr>
        <w:t>Окончательный</w:t>
      </w:r>
      <w:r>
        <w:rPr>
          <w:rFonts w:ascii="GHEA Grapalat" w:hAnsi="GHEA Grapalat"/>
          <w:i/>
          <w:sz w:val="20"/>
          <w:szCs w:val="20"/>
        </w:rPr>
        <w:t xml:space="preserve"> </w:t>
      </w:r>
      <w:r w:rsidRPr="007601BF">
        <w:rPr>
          <w:rFonts w:ascii="GHEA Grapalat" w:hAnsi="GHEA Grapalat"/>
          <w:i/>
          <w:sz w:val="20"/>
          <w:szCs w:val="20"/>
        </w:rPr>
        <w:t>срок</w:t>
      </w:r>
      <w:r>
        <w:rPr>
          <w:rFonts w:ascii="GHEA Grapalat" w:hAnsi="GHEA Grapalat"/>
          <w:i/>
          <w:sz w:val="20"/>
          <w:szCs w:val="20"/>
        </w:rPr>
        <w:t xml:space="preserve"> </w:t>
      </w:r>
      <w:r w:rsidRPr="007601BF">
        <w:rPr>
          <w:rFonts w:ascii="GHEA Grapalat" w:hAnsi="GHEA Grapalat"/>
          <w:i/>
          <w:sz w:val="20"/>
          <w:szCs w:val="20"/>
        </w:rPr>
        <w:t>предоставления</w:t>
      </w:r>
      <w:r>
        <w:rPr>
          <w:rFonts w:ascii="GHEA Grapalat" w:hAnsi="GHEA Grapalat"/>
          <w:i/>
          <w:sz w:val="20"/>
          <w:szCs w:val="20"/>
        </w:rPr>
        <w:t xml:space="preserve"> </w:t>
      </w:r>
      <w:r w:rsidRPr="007601BF">
        <w:rPr>
          <w:rFonts w:ascii="GHEA Grapalat" w:hAnsi="GHEA Grapalat"/>
          <w:i/>
          <w:sz w:val="20"/>
          <w:szCs w:val="20"/>
        </w:rPr>
        <w:t>услуги</w:t>
      </w:r>
      <w:r>
        <w:rPr>
          <w:rFonts w:ascii="GHEA Grapalat" w:hAnsi="GHEA Grapalat"/>
          <w:i/>
          <w:sz w:val="20"/>
          <w:szCs w:val="20"/>
        </w:rPr>
        <w:t xml:space="preserve"> </w:t>
      </w:r>
      <w:r w:rsidRPr="007601BF">
        <w:rPr>
          <w:rFonts w:ascii="GHEA Grapalat" w:hAnsi="GHEA Grapalat"/>
          <w:i/>
          <w:sz w:val="20"/>
          <w:szCs w:val="20"/>
        </w:rPr>
        <w:t>не</w:t>
      </w:r>
      <w:r>
        <w:rPr>
          <w:rFonts w:ascii="GHEA Grapalat" w:hAnsi="GHEA Grapalat"/>
          <w:i/>
          <w:sz w:val="20"/>
          <w:szCs w:val="20"/>
        </w:rPr>
        <w:t xml:space="preserve"> </w:t>
      </w:r>
      <w:r w:rsidRPr="007601BF">
        <w:rPr>
          <w:rFonts w:ascii="GHEA Grapalat" w:hAnsi="GHEA Grapalat"/>
          <w:i/>
          <w:sz w:val="20"/>
          <w:szCs w:val="20"/>
        </w:rPr>
        <w:t>может</w:t>
      </w:r>
      <w:r>
        <w:rPr>
          <w:rFonts w:ascii="GHEA Grapalat" w:hAnsi="GHEA Grapalat"/>
          <w:i/>
          <w:sz w:val="20"/>
          <w:szCs w:val="20"/>
        </w:rPr>
        <w:t xml:space="preserve"> </w:t>
      </w:r>
      <w:r w:rsidRPr="007601BF">
        <w:rPr>
          <w:rFonts w:ascii="GHEA Grapalat" w:hAnsi="GHEA Grapalat"/>
          <w:i/>
          <w:sz w:val="20"/>
          <w:szCs w:val="20"/>
        </w:rPr>
        <w:t>быть</w:t>
      </w:r>
      <w:r>
        <w:rPr>
          <w:rFonts w:ascii="GHEA Grapalat" w:hAnsi="GHEA Grapalat"/>
          <w:i/>
          <w:sz w:val="20"/>
          <w:szCs w:val="20"/>
        </w:rPr>
        <w:t xml:space="preserve"> </w:t>
      </w:r>
      <w:r w:rsidRPr="007601BF">
        <w:rPr>
          <w:rFonts w:ascii="GHEA Grapalat" w:hAnsi="GHEA Grapalat"/>
          <w:i/>
          <w:sz w:val="20"/>
          <w:szCs w:val="20"/>
        </w:rPr>
        <w:t>позднее</w:t>
      </w:r>
      <w:r>
        <w:rPr>
          <w:rFonts w:ascii="GHEA Grapalat" w:hAnsi="GHEA Grapalat"/>
          <w:i/>
          <w:sz w:val="20"/>
          <w:szCs w:val="20"/>
        </w:rPr>
        <w:t xml:space="preserve"> </w:t>
      </w:r>
      <w:r w:rsidRPr="007601BF">
        <w:rPr>
          <w:rFonts w:ascii="GHEA Grapalat" w:hAnsi="GHEA Grapalat"/>
          <w:i/>
          <w:sz w:val="20"/>
          <w:szCs w:val="20"/>
        </w:rPr>
        <w:t>15</w:t>
      </w:r>
      <w:r>
        <w:rPr>
          <w:rFonts w:ascii="GHEA Grapalat" w:hAnsi="GHEA Grapalat"/>
          <w:i/>
          <w:sz w:val="20"/>
          <w:szCs w:val="20"/>
        </w:rPr>
        <w:t xml:space="preserve"> </w:t>
      </w:r>
      <w:r w:rsidRPr="007601BF">
        <w:rPr>
          <w:rFonts w:ascii="GHEA Grapalat" w:hAnsi="GHEA Grapalat"/>
          <w:i/>
          <w:sz w:val="20"/>
          <w:szCs w:val="20"/>
        </w:rPr>
        <w:t>декабря</w:t>
      </w:r>
      <w:r>
        <w:rPr>
          <w:rFonts w:ascii="GHEA Grapalat" w:hAnsi="GHEA Grapalat"/>
          <w:i/>
          <w:sz w:val="20"/>
          <w:szCs w:val="20"/>
        </w:rPr>
        <w:t xml:space="preserve"> </w:t>
      </w:r>
      <w:r w:rsidRPr="007601BF">
        <w:rPr>
          <w:rFonts w:ascii="GHEA Grapalat" w:hAnsi="GHEA Grapalat"/>
          <w:i/>
          <w:sz w:val="20"/>
          <w:szCs w:val="20"/>
        </w:rPr>
        <w:t>данного</w:t>
      </w:r>
      <w:r>
        <w:rPr>
          <w:rFonts w:ascii="GHEA Grapalat" w:hAnsi="GHEA Grapalat"/>
          <w:i/>
          <w:sz w:val="20"/>
          <w:szCs w:val="20"/>
        </w:rPr>
        <w:t xml:space="preserve"> </w:t>
      </w:r>
      <w:r w:rsidRPr="007601BF">
        <w:rPr>
          <w:rFonts w:ascii="GHEA Grapalat" w:hAnsi="GHEA Grapalat"/>
          <w:i/>
          <w:sz w:val="20"/>
          <w:szCs w:val="20"/>
        </w:rPr>
        <w:t>года.</w:t>
      </w:r>
    </w:p>
  </w:footnote>
  <w:footnote w:id="16">
    <w:p w14:paraId="49ADE26C" w14:textId="77777777" w:rsidR="008559F8" w:rsidRPr="007601BF" w:rsidRDefault="008559F8" w:rsidP="0025715C">
      <w:pPr>
        <w:pStyle w:val="af2"/>
        <w:jc w:val="both"/>
        <w:rPr>
          <w:rFonts w:ascii="GHEA Grapalat" w:hAnsi="GHEA Grapalat"/>
          <w:i/>
        </w:rPr>
      </w:pPr>
      <w:r w:rsidRPr="007601BF">
        <w:rPr>
          <w:rStyle w:val="af6"/>
          <w:rFonts w:ascii="GHEA Grapalat" w:hAnsi="GHEA Grapalat"/>
          <w:i/>
        </w:rPr>
        <w:sym w:font="Symbol" w:char="F02A"/>
      </w:r>
      <w:r w:rsidRPr="007601BF">
        <w:rPr>
          <w:rStyle w:val="af6"/>
          <w:rFonts w:ascii="GHEA Grapalat" w:hAnsi="GHEA Grapalat"/>
          <w:i/>
        </w:rPr>
        <w:sym w:font="Symbol" w:char="F02A"/>
      </w:r>
      <w:r>
        <w:rPr>
          <w:rFonts w:ascii="GHEA Grapalat" w:hAnsi="GHEA Grapalat"/>
          <w:i/>
        </w:rPr>
        <w:t xml:space="preserve"> </w:t>
      </w:r>
      <w:r w:rsidRPr="007601BF">
        <w:rPr>
          <w:rFonts w:ascii="GHEA Grapalat" w:hAnsi="GHEA Grapalat"/>
          <w:i/>
        </w:rPr>
        <w:t>Если</w:t>
      </w:r>
      <w:r>
        <w:rPr>
          <w:rFonts w:ascii="GHEA Grapalat" w:hAnsi="GHEA Grapalat"/>
          <w:i/>
        </w:rPr>
        <w:t xml:space="preserve"> </w:t>
      </w:r>
      <w:r w:rsidRPr="007601BF">
        <w:rPr>
          <w:rFonts w:ascii="GHEA Grapalat" w:hAnsi="GHEA Grapalat"/>
          <w:i/>
        </w:rPr>
        <w:t>договор</w:t>
      </w:r>
      <w:r>
        <w:rPr>
          <w:rFonts w:ascii="GHEA Grapalat" w:hAnsi="GHEA Grapalat"/>
          <w:i/>
        </w:rPr>
        <w:t xml:space="preserve"> </w:t>
      </w:r>
      <w:r w:rsidRPr="007601BF">
        <w:rPr>
          <w:rFonts w:ascii="GHEA Grapalat" w:hAnsi="GHEA Grapalat"/>
          <w:i/>
        </w:rPr>
        <w:t>заключается</w:t>
      </w:r>
      <w:r>
        <w:rPr>
          <w:rFonts w:ascii="GHEA Grapalat" w:hAnsi="GHEA Grapalat"/>
          <w:i/>
        </w:rPr>
        <w:t xml:space="preserve"> </w:t>
      </w:r>
      <w:r w:rsidRPr="007601BF">
        <w:rPr>
          <w:rFonts w:ascii="GHEA Grapalat" w:hAnsi="GHEA Grapalat"/>
          <w:i/>
        </w:rPr>
        <w:t>на</w:t>
      </w:r>
      <w:r>
        <w:rPr>
          <w:rFonts w:ascii="GHEA Grapalat" w:hAnsi="GHEA Grapalat"/>
          <w:i/>
        </w:rPr>
        <w:t xml:space="preserve"> </w:t>
      </w:r>
      <w:r w:rsidRPr="007601BF">
        <w:rPr>
          <w:rFonts w:ascii="GHEA Grapalat" w:hAnsi="GHEA Grapalat"/>
          <w:i/>
        </w:rPr>
        <w:t>основании</w:t>
      </w:r>
      <w:r>
        <w:rPr>
          <w:rFonts w:ascii="GHEA Grapalat" w:hAnsi="GHEA Grapalat"/>
          <w:i/>
        </w:rPr>
        <w:t xml:space="preserve"> </w:t>
      </w:r>
      <w:r w:rsidRPr="007601BF">
        <w:rPr>
          <w:rFonts w:ascii="GHEA Grapalat" w:hAnsi="GHEA Grapalat"/>
          <w:i/>
        </w:rPr>
        <w:t>части</w:t>
      </w:r>
      <w:r>
        <w:rPr>
          <w:rFonts w:ascii="GHEA Grapalat" w:hAnsi="GHEA Grapalat"/>
          <w:i/>
        </w:rPr>
        <w:t xml:space="preserve"> </w:t>
      </w:r>
      <w:r w:rsidRPr="007601BF">
        <w:rPr>
          <w:rFonts w:ascii="GHEA Grapalat" w:hAnsi="GHEA Grapalat"/>
          <w:i/>
        </w:rPr>
        <w:t>6</w:t>
      </w:r>
      <w:r>
        <w:rPr>
          <w:rFonts w:ascii="GHEA Grapalat" w:hAnsi="GHEA Grapalat"/>
          <w:i/>
        </w:rPr>
        <w:t xml:space="preserve"> </w:t>
      </w:r>
      <w:r w:rsidRPr="007601BF">
        <w:rPr>
          <w:rFonts w:ascii="GHEA Grapalat" w:hAnsi="GHEA Grapalat"/>
          <w:i/>
        </w:rPr>
        <w:t>статьи</w:t>
      </w:r>
      <w:r>
        <w:rPr>
          <w:rFonts w:ascii="GHEA Grapalat" w:hAnsi="GHEA Grapalat"/>
          <w:i/>
        </w:rPr>
        <w:t xml:space="preserve"> </w:t>
      </w:r>
      <w:r w:rsidRPr="007601BF">
        <w:rPr>
          <w:rFonts w:ascii="GHEA Grapalat" w:hAnsi="GHEA Grapalat"/>
          <w:i/>
        </w:rPr>
        <w:t>15</w:t>
      </w:r>
      <w:r>
        <w:rPr>
          <w:rFonts w:ascii="GHEA Grapalat" w:hAnsi="GHEA Grapalat"/>
          <w:i/>
        </w:rPr>
        <w:t xml:space="preserve"> </w:t>
      </w:r>
      <w:r w:rsidRPr="007601BF">
        <w:rPr>
          <w:rFonts w:ascii="GHEA Grapalat" w:hAnsi="GHEA Grapalat"/>
          <w:i/>
        </w:rPr>
        <w:t>Закона</w:t>
      </w:r>
      <w:r>
        <w:rPr>
          <w:rFonts w:ascii="GHEA Grapalat" w:hAnsi="GHEA Grapalat"/>
          <w:i/>
        </w:rPr>
        <w:t xml:space="preserve"> </w:t>
      </w:r>
      <w:r w:rsidRPr="007601BF">
        <w:rPr>
          <w:rFonts w:ascii="GHEA Grapalat" w:hAnsi="GHEA Grapalat"/>
          <w:i/>
        </w:rPr>
        <w:t>РА</w:t>
      </w:r>
      <w:r>
        <w:rPr>
          <w:rFonts w:ascii="GHEA Grapalat" w:hAnsi="GHEA Grapalat"/>
          <w:i/>
        </w:rPr>
        <w:t xml:space="preserve"> </w:t>
      </w:r>
      <w:r w:rsidRPr="007601BF">
        <w:rPr>
          <w:rFonts w:ascii="GHEA Grapalat" w:hAnsi="GHEA Grapalat"/>
          <w:i/>
        </w:rPr>
        <w:t>"О</w:t>
      </w:r>
      <w:r>
        <w:rPr>
          <w:rFonts w:ascii="GHEA Grapalat" w:hAnsi="GHEA Grapalat"/>
          <w:i/>
        </w:rPr>
        <w:t xml:space="preserve"> </w:t>
      </w:r>
      <w:r w:rsidRPr="007601BF">
        <w:rPr>
          <w:rFonts w:ascii="GHEA Grapalat" w:hAnsi="GHEA Grapalat"/>
          <w:i/>
        </w:rPr>
        <w:t>закупках",</w:t>
      </w:r>
      <w:r>
        <w:rPr>
          <w:rFonts w:ascii="GHEA Grapalat" w:hAnsi="GHEA Grapalat"/>
          <w:i/>
        </w:rPr>
        <w:t xml:space="preserve"> </w:t>
      </w:r>
      <w:r w:rsidRPr="007601BF">
        <w:rPr>
          <w:rFonts w:ascii="GHEA Grapalat" w:hAnsi="GHEA Grapalat"/>
          <w:i/>
        </w:rPr>
        <w:t>то</w:t>
      </w:r>
      <w:r>
        <w:rPr>
          <w:rFonts w:ascii="GHEA Grapalat" w:hAnsi="GHEA Grapalat"/>
          <w:i/>
        </w:rPr>
        <w:t xml:space="preserve"> </w:t>
      </w:r>
      <w:r w:rsidRPr="007601BF">
        <w:rPr>
          <w:rFonts w:ascii="GHEA Grapalat" w:hAnsi="GHEA Grapalat"/>
          <w:i/>
        </w:rPr>
        <w:t>в</w:t>
      </w:r>
      <w:r>
        <w:rPr>
          <w:rFonts w:ascii="GHEA Grapalat" w:hAnsi="GHEA Grapalat"/>
          <w:i/>
        </w:rPr>
        <w:t xml:space="preserve"> </w:t>
      </w:r>
      <w:r w:rsidRPr="007601BF">
        <w:rPr>
          <w:rFonts w:ascii="GHEA Grapalat" w:hAnsi="GHEA Grapalat"/>
          <w:i/>
        </w:rPr>
        <w:t>графе</w:t>
      </w:r>
      <w:r>
        <w:rPr>
          <w:rFonts w:ascii="GHEA Grapalat" w:hAnsi="GHEA Grapalat"/>
          <w:i/>
        </w:rPr>
        <w:t xml:space="preserve"> </w:t>
      </w:r>
      <w:r w:rsidRPr="007601BF">
        <w:rPr>
          <w:rFonts w:ascii="GHEA Grapalat" w:hAnsi="GHEA Grapalat"/>
          <w:i/>
        </w:rPr>
        <w:t>исчисление</w:t>
      </w:r>
      <w:r>
        <w:rPr>
          <w:rFonts w:ascii="GHEA Grapalat" w:hAnsi="GHEA Grapalat"/>
          <w:i/>
        </w:rPr>
        <w:t xml:space="preserve"> </w:t>
      </w:r>
      <w:r w:rsidRPr="007601BF">
        <w:rPr>
          <w:rFonts w:ascii="GHEA Grapalat" w:hAnsi="GHEA Grapalat"/>
          <w:i/>
        </w:rPr>
        <w:t>срока</w:t>
      </w:r>
      <w:r>
        <w:rPr>
          <w:rFonts w:ascii="GHEA Grapalat" w:hAnsi="GHEA Grapalat"/>
          <w:i/>
        </w:rPr>
        <w:t xml:space="preserve"> </w:t>
      </w:r>
      <w:r w:rsidRPr="007601BF">
        <w:rPr>
          <w:rFonts w:ascii="GHEA Grapalat" w:hAnsi="GHEA Grapalat"/>
          <w:i/>
        </w:rPr>
        <w:t>осуществляется</w:t>
      </w:r>
      <w:r>
        <w:rPr>
          <w:rFonts w:ascii="GHEA Grapalat" w:hAnsi="GHEA Grapalat"/>
          <w:i/>
        </w:rPr>
        <w:t xml:space="preserve"> </w:t>
      </w:r>
      <w:r w:rsidRPr="007601BF">
        <w:rPr>
          <w:rFonts w:ascii="GHEA Grapalat" w:hAnsi="GHEA Grapalat"/>
          <w:i/>
        </w:rPr>
        <w:t>со</w:t>
      </w:r>
      <w:r>
        <w:rPr>
          <w:rFonts w:ascii="GHEA Grapalat" w:hAnsi="GHEA Grapalat"/>
          <w:i/>
        </w:rPr>
        <w:t xml:space="preserve"> </w:t>
      </w:r>
      <w:r w:rsidRPr="007601BF">
        <w:rPr>
          <w:rFonts w:ascii="GHEA Grapalat" w:hAnsi="GHEA Grapalat"/>
          <w:i/>
        </w:rPr>
        <w:t>дня</w:t>
      </w:r>
      <w:r>
        <w:rPr>
          <w:rFonts w:ascii="GHEA Grapalat" w:hAnsi="GHEA Grapalat"/>
          <w:i/>
        </w:rPr>
        <w:t xml:space="preserve"> </w:t>
      </w:r>
      <w:r w:rsidRPr="007601BF">
        <w:rPr>
          <w:rFonts w:ascii="GHEA Grapalat" w:hAnsi="GHEA Grapalat"/>
          <w:i/>
        </w:rPr>
        <w:t>вступления</w:t>
      </w:r>
      <w:r>
        <w:rPr>
          <w:rFonts w:ascii="GHEA Grapalat" w:hAnsi="GHEA Grapalat"/>
          <w:i/>
        </w:rPr>
        <w:t xml:space="preserve"> </w:t>
      </w:r>
      <w:r w:rsidRPr="007601BF">
        <w:rPr>
          <w:rFonts w:ascii="GHEA Grapalat" w:hAnsi="GHEA Grapalat"/>
          <w:i/>
        </w:rPr>
        <w:t>в</w:t>
      </w:r>
      <w:r>
        <w:rPr>
          <w:rFonts w:ascii="GHEA Grapalat" w:hAnsi="GHEA Grapalat"/>
          <w:i/>
        </w:rPr>
        <w:t xml:space="preserve"> </w:t>
      </w:r>
      <w:r w:rsidRPr="007601BF">
        <w:rPr>
          <w:rFonts w:ascii="GHEA Grapalat" w:hAnsi="GHEA Grapalat"/>
          <w:i/>
        </w:rPr>
        <w:t>силу</w:t>
      </w:r>
      <w:r>
        <w:rPr>
          <w:rFonts w:ascii="GHEA Grapalat" w:hAnsi="GHEA Grapalat"/>
          <w:i/>
        </w:rPr>
        <w:t xml:space="preserve"> </w:t>
      </w:r>
      <w:r w:rsidRPr="007601BF">
        <w:rPr>
          <w:rFonts w:ascii="GHEA Grapalat" w:hAnsi="GHEA Grapalat"/>
          <w:i/>
        </w:rPr>
        <w:t>заключаемого</w:t>
      </w:r>
      <w:r>
        <w:rPr>
          <w:rFonts w:ascii="GHEA Grapalat" w:hAnsi="GHEA Grapalat"/>
          <w:i/>
        </w:rPr>
        <w:t xml:space="preserve"> </w:t>
      </w:r>
      <w:r w:rsidRPr="007601BF">
        <w:rPr>
          <w:rFonts w:ascii="GHEA Grapalat" w:hAnsi="GHEA Grapalat"/>
          <w:i/>
        </w:rPr>
        <w:t>между</w:t>
      </w:r>
      <w:r>
        <w:rPr>
          <w:rFonts w:ascii="GHEA Grapalat" w:hAnsi="GHEA Grapalat"/>
          <w:i/>
        </w:rPr>
        <w:t xml:space="preserve"> </w:t>
      </w:r>
      <w:r w:rsidRPr="007601BF">
        <w:rPr>
          <w:rFonts w:ascii="GHEA Grapalat" w:hAnsi="GHEA Grapalat"/>
          <w:i/>
        </w:rPr>
        <w:t>сторонами</w:t>
      </w:r>
      <w:r>
        <w:rPr>
          <w:rFonts w:ascii="GHEA Grapalat" w:hAnsi="GHEA Grapalat"/>
          <w:i/>
        </w:rPr>
        <w:t xml:space="preserve"> </w:t>
      </w:r>
      <w:r w:rsidRPr="007601BF">
        <w:rPr>
          <w:rFonts w:ascii="GHEA Grapalat" w:hAnsi="GHEA Grapalat"/>
          <w:i/>
        </w:rPr>
        <w:t>соглашения</w:t>
      </w:r>
      <w:r>
        <w:rPr>
          <w:rFonts w:ascii="GHEA Grapalat" w:hAnsi="GHEA Grapalat"/>
          <w:i/>
        </w:rPr>
        <w:t xml:space="preserve"> </w:t>
      </w:r>
      <w:r w:rsidRPr="007601BF">
        <w:rPr>
          <w:rFonts w:ascii="GHEA Grapalat" w:hAnsi="GHEA Grapalat"/>
          <w:i/>
        </w:rPr>
        <w:t>в</w:t>
      </w:r>
      <w:r>
        <w:rPr>
          <w:rFonts w:ascii="GHEA Grapalat" w:hAnsi="GHEA Grapalat"/>
          <w:i/>
        </w:rPr>
        <w:t xml:space="preserve"> </w:t>
      </w:r>
      <w:r w:rsidRPr="007601BF">
        <w:rPr>
          <w:rFonts w:ascii="GHEA Grapalat" w:hAnsi="GHEA Grapalat"/>
          <w:i/>
        </w:rPr>
        <w:t>случае</w:t>
      </w:r>
      <w:r>
        <w:rPr>
          <w:rFonts w:ascii="GHEA Grapalat" w:hAnsi="GHEA Grapalat"/>
          <w:i/>
        </w:rPr>
        <w:t xml:space="preserve"> </w:t>
      </w:r>
      <w:r w:rsidRPr="007601BF">
        <w:rPr>
          <w:rFonts w:ascii="GHEA Grapalat" w:hAnsi="GHEA Grapalat"/>
          <w:i/>
        </w:rPr>
        <w:t>предусмотрения</w:t>
      </w:r>
      <w:r>
        <w:rPr>
          <w:rFonts w:ascii="GHEA Grapalat" w:hAnsi="GHEA Grapalat"/>
          <w:i/>
        </w:rPr>
        <w:t xml:space="preserve"> </w:t>
      </w:r>
      <w:r w:rsidRPr="007601BF">
        <w:rPr>
          <w:rFonts w:ascii="GHEA Grapalat" w:hAnsi="GHEA Grapalat"/>
          <w:i/>
        </w:rPr>
        <w:t>финансовых</w:t>
      </w:r>
      <w:r>
        <w:rPr>
          <w:rFonts w:ascii="GHEA Grapalat" w:hAnsi="GHEA Grapalat"/>
          <w:i/>
        </w:rPr>
        <w:t xml:space="preserve"> </w:t>
      </w:r>
      <w:r w:rsidRPr="007601BF">
        <w:rPr>
          <w:rFonts w:ascii="GHEA Grapalat" w:hAnsi="GHEA Grapalat"/>
          <w:i/>
        </w:rPr>
        <w:t>средств.</w:t>
      </w:r>
      <w:r>
        <w:rPr>
          <w:rFonts w:ascii="GHEA Grapalat" w:hAnsi="GHEA Grapalat"/>
          <w:i/>
        </w:rPr>
        <w:t xml:space="preserve"> </w:t>
      </w:r>
    </w:p>
  </w:footnote>
  <w:footnote w:id="17">
    <w:p w14:paraId="048FFF3E" w14:textId="77777777" w:rsidR="008559F8" w:rsidRPr="00CA2754" w:rsidRDefault="008559F8"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33F905E" w14:textId="77777777" w:rsidR="008559F8" w:rsidRPr="00CA2754" w:rsidRDefault="008559F8" w:rsidP="003B2F27">
      <w:pPr>
        <w:pStyle w:val="af2"/>
        <w:jc w:val="both"/>
        <w:rPr>
          <w:sz w:val="2"/>
          <w:szCs w:val="2"/>
        </w:rPr>
      </w:pPr>
    </w:p>
  </w:footnote>
  <w:footnote w:id="18">
    <w:p w14:paraId="58922B62" w14:textId="77777777" w:rsidR="008559F8" w:rsidRPr="00CA2754" w:rsidRDefault="008559F8"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38623225">
    <w:abstractNumId w:val="18"/>
  </w:num>
  <w:num w:numId="2" w16cid:durableId="509612368">
    <w:abstractNumId w:val="9"/>
  </w:num>
  <w:num w:numId="3" w16cid:durableId="1661347005">
    <w:abstractNumId w:val="17"/>
  </w:num>
  <w:num w:numId="4" w16cid:durableId="973028372">
    <w:abstractNumId w:val="13"/>
  </w:num>
  <w:num w:numId="5" w16cid:durableId="195512658">
    <w:abstractNumId w:val="20"/>
  </w:num>
  <w:num w:numId="6" w16cid:durableId="1273053073">
    <w:abstractNumId w:val="18"/>
    <w:lvlOverride w:ilvl="0">
      <w:startOverride w:val="1"/>
    </w:lvlOverride>
    <w:lvlOverride w:ilvl="1"/>
    <w:lvlOverride w:ilvl="2"/>
    <w:lvlOverride w:ilvl="3"/>
    <w:lvlOverride w:ilvl="4"/>
    <w:lvlOverride w:ilvl="5"/>
    <w:lvlOverride w:ilvl="6"/>
    <w:lvlOverride w:ilvl="7"/>
    <w:lvlOverride w:ilvl="8"/>
  </w:num>
  <w:num w:numId="7" w16cid:durableId="239866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25015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3235644">
    <w:abstractNumId w:val="15"/>
  </w:num>
  <w:num w:numId="10" w16cid:durableId="739594382">
    <w:abstractNumId w:val="4"/>
  </w:num>
  <w:num w:numId="11" w16cid:durableId="1783916307">
    <w:abstractNumId w:val="7"/>
  </w:num>
  <w:num w:numId="12" w16cid:durableId="1455099004">
    <w:abstractNumId w:val="24"/>
  </w:num>
  <w:num w:numId="13" w16cid:durableId="1285424475">
    <w:abstractNumId w:val="22"/>
  </w:num>
  <w:num w:numId="14" w16cid:durableId="2044745147">
    <w:abstractNumId w:val="11"/>
  </w:num>
  <w:num w:numId="15" w16cid:durableId="1090933088">
    <w:abstractNumId w:val="23"/>
  </w:num>
  <w:num w:numId="16" w16cid:durableId="391119738">
    <w:abstractNumId w:val="12"/>
  </w:num>
  <w:num w:numId="17" w16cid:durableId="1746150820">
    <w:abstractNumId w:val="5"/>
  </w:num>
  <w:num w:numId="18" w16cid:durableId="258098167">
    <w:abstractNumId w:val="1"/>
  </w:num>
  <w:num w:numId="19" w16cid:durableId="611937201">
    <w:abstractNumId w:val="14"/>
  </w:num>
  <w:num w:numId="20" w16cid:durableId="524900661">
    <w:abstractNumId w:val="14"/>
  </w:num>
  <w:num w:numId="21" w16cid:durableId="14704372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906649">
    <w:abstractNumId w:val="19"/>
  </w:num>
  <w:num w:numId="23" w16cid:durableId="787622113">
    <w:abstractNumId w:val="6"/>
  </w:num>
  <w:num w:numId="24" w16cid:durableId="1282882432">
    <w:abstractNumId w:val="16"/>
  </w:num>
  <w:num w:numId="25" w16cid:durableId="1429042486">
    <w:abstractNumId w:val="10"/>
  </w:num>
  <w:num w:numId="26" w16cid:durableId="1268733860">
    <w:abstractNumId w:val="3"/>
  </w:num>
  <w:num w:numId="27" w16cid:durableId="1200895323">
    <w:abstractNumId w:val="2"/>
  </w:num>
  <w:num w:numId="28" w16cid:durableId="2127458389">
    <w:abstractNumId w:val="0"/>
  </w:num>
  <w:num w:numId="29" w16cid:durableId="1122503130">
    <w:abstractNumId w:val="8"/>
  </w:num>
  <w:num w:numId="30" w16cid:durableId="198010790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00B"/>
    <w:rsid w:val="000408D8"/>
    <w:rsid w:val="00040CF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B0B"/>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2F5"/>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558"/>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AC7"/>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B7923"/>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1FE1"/>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15C"/>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B59"/>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670"/>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B83"/>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D62"/>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4D1"/>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079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254"/>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5E03"/>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8AF"/>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0A0"/>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6A21"/>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2FFC"/>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5BC2"/>
    <w:rsid w:val="007072C5"/>
    <w:rsid w:val="0070731F"/>
    <w:rsid w:val="00707B86"/>
    <w:rsid w:val="00707D70"/>
    <w:rsid w:val="00707EEA"/>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0ED1"/>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779"/>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58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9F8"/>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9C2"/>
    <w:rsid w:val="00895E05"/>
    <w:rsid w:val="00895E2E"/>
    <w:rsid w:val="00896212"/>
    <w:rsid w:val="0089622B"/>
    <w:rsid w:val="00896485"/>
    <w:rsid w:val="00896AAF"/>
    <w:rsid w:val="00897EBC"/>
    <w:rsid w:val="008A0AF2"/>
    <w:rsid w:val="008A120F"/>
    <w:rsid w:val="008A14C6"/>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08F5"/>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1F7"/>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5CD"/>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30"/>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22D"/>
    <w:rsid w:val="00955631"/>
    <w:rsid w:val="00955A1E"/>
    <w:rsid w:val="00955E87"/>
    <w:rsid w:val="00956D11"/>
    <w:rsid w:val="0095790C"/>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3D"/>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0C0"/>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051"/>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6FC5"/>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C02"/>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39B"/>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3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0EE"/>
    <w:rsid w:val="00BE1C5E"/>
    <w:rsid w:val="00BE2236"/>
    <w:rsid w:val="00BE2572"/>
    <w:rsid w:val="00BE33AC"/>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E8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EF3"/>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4F3D"/>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2FBEE"/>
  <w15:docId w15:val="{A7C6A8A0-619A-41CD-8865-808B6439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05840-DBBB-4F97-98F8-8DD141D9E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2218</TotalTime>
  <Pages>74</Pages>
  <Words>19038</Words>
  <Characters>108520</Characters>
  <Application>Microsoft Office Word</Application>
  <DocSecurity>0</DocSecurity>
  <Lines>904</Lines>
  <Paragraphs>254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127304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cp:lastModifiedBy>
  <cp:revision>1039</cp:revision>
  <cp:lastPrinted>2018-02-16T07:12:00Z</cp:lastPrinted>
  <dcterms:created xsi:type="dcterms:W3CDTF">2019-10-28T07:04:00Z</dcterms:created>
  <dcterms:modified xsi:type="dcterms:W3CDTF">2025-12-17T12:30:00Z</dcterms:modified>
</cp:coreProperties>
</file>