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4436FD">
        <w:rPr>
          <w:rFonts w:ascii="GHEA Grapalat" w:hAnsi="GHEA Grapalat"/>
          <w:i w:val="0"/>
          <w:sz w:val="24"/>
          <w:szCs w:val="24"/>
        </w:rPr>
        <w:t>09 августа</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4436FD">
        <w:rPr>
          <w:rFonts w:ascii="GHEA Grapalat" w:hAnsi="GHEA Grapalat"/>
          <w:b/>
          <w:i w:val="0"/>
          <w:sz w:val="24"/>
          <w:szCs w:val="24"/>
        </w:rPr>
        <w:t>GHTsDzB-HVKAK-2024-43</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3723C3">
        <w:rPr>
          <w:rFonts w:ascii="GHEA Grapalat" w:hAnsi="GHEA Grapalat"/>
          <w:i w:val="0"/>
          <w:spacing w:val="6"/>
          <w:sz w:val="24"/>
          <w:szCs w:val="24"/>
        </w:rPr>
        <w:t xml:space="preserve">на </w:t>
      </w:r>
      <w:r w:rsidR="003723C3">
        <w:rPr>
          <w:rFonts w:ascii="GHEA Grapalat" w:hAnsi="GHEA Grapalat"/>
          <w:b/>
          <w:i w:val="0"/>
          <w:sz w:val="24"/>
          <w:szCs w:val="24"/>
        </w:rPr>
        <w:t xml:space="preserve">предоставление </w:t>
      </w:r>
      <w:r w:rsidR="003723C3" w:rsidRPr="00637AEC">
        <w:rPr>
          <w:rFonts w:ascii="GHEA Grapalat" w:hAnsi="GHEA Grapalat"/>
          <w:b/>
          <w:i w:val="0"/>
          <w:sz w:val="24"/>
          <w:szCs w:val="24"/>
        </w:rPr>
        <w:t xml:space="preserve">услуг по техническому обслуживанию </w:t>
      </w:r>
      <w:r w:rsidR="003723C3">
        <w:rPr>
          <w:rFonts w:ascii="GHEA Grapalat" w:hAnsi="GHEA Grapalat"/>
          <w:b/>
          <w:i w:val="0"/>
          <w:sz w:val="24"/>
          <w:szCs w:val="24"/>
        </w:rPr>
        <w:t xml:space="preserve">медицинских/лабораторных </w:t>
      </w:r>
      <w:r w:rsidR="003723C3" w:rsidRPr="00637AEC">
        <w:rPr>
          <w:rFonts w:ascii="GHEA Grapalat" w:hAnsi="GHEA Grapalat"/>
          <w:b/>
          <w:i w:val="0"/>
          <w:sz w:val="24"/>
          <w:szCs w:val="24"/>
        </w:rPr>
        <w:t>приборов и оборудования</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C6394A">
        <w:rPr>
          <w:rFonts w:ascii="GHEA Grapalat" w:hAnsi="GHEA Grapalat"/>
          <w:b/>
          <w:i w:val="0"/>
          <w:sz w:val="24"/>
          <w:szCs w:val="24"/>
        </w:rPr>
        <w:t>0</w:t>
      </w:r>
      <w:r w:rsidR="007C0D3B" w:rsidRPr="007C0D3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EE11E7">
        <w:rPr>
          <w:rFonts w:ascii="GHEA Grapalat" w:hAnsi="GHEA Grapalat"/>
          <w:b/>
          <w:i w:val="0"/>
          <w:sz w:val="24"/>
          <w:szCs w:val="24"/>
        </w:rPr>
        <w:t>16</w:t>
      </w:r>
      <w:r w:rsidR="003723C3">
        <w:rPr>
          <w:rFonts w:ascii="GHEA Grapalat" w:hAnsi="GHEA Grapalat"/>
          <w:b/>
          <w:i w:val="0"/>
          <w:sz w:val="24"/>
          <w:szCs w:val="24"/>
        </w:rPr>
        <w:t xml:space="preserve"> августа</w:t>
      </w:r>
      <w:r w:rsidR="00CF3958">
        <w:rPr>
          <w:rFonts w:ascii="GHEA Grapalat" w:hAnsi="GHEA Grapalat"/>
          <w:b/>
          <w:i w:val="0"/>
          <w:sz w:val="24"/>
          <w:szCs w:val="24"/>
        </w:rPr>
        <w:t xml:space="preserve"> 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1256C" w:rsidRPr="005B26C2" w:rsidRDefault="0041256C" w:rsidP="00C6394A">
      <w:pPr>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4436FD">
        <w:rPr>
          <w:rFonts w:ascii="GHEA Grapalat" w:hAnsi="GHEA Grapalat"/>
          <w:sz w:val="22"/>
          <w:szCs w:val="22"/>
        </w:rPr>
        <w:t>GHTsDzB-HVKAK-2024-43</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EE11E7">
        <w:rPr>
          <w:rFonts w:ascii="GHEA Grapalat" w:hAnsi="GHEA Grapalat"/>
          <w:sz w:val="22"/>
          <w:szCs w:val="22"/>
        </w:rPr>
        <w:t>09 августа</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w:t>
      </w:r>
      <w:r w:rsidR="003723C3" w:rsidRPr="0094161A">
        <w:rPr>
          <w:rFonts w:ascii="GHEA Grapalat" w:hAnsi="GHEA Grapalat"/>
          <w:b/>
        </w:rPr>
        <w:t xml:space="preserve">ОБЪЯВЛЕННЫЙ С ЦЕЛЬЮ ПРИОБРЕТЕНИЯ </w:t>
      </w:r>
      <w:r w:rsidR="003723C3" w:rsidRPr="00637AEC">
        <w:rPr>
          <w:rFonts w:ascii="GHEA Grapalat" w:hAnsi="GHEA Grapalat"/>
          <w:b/>
        </w:rPr>
        <w:t xml:space="preserve">УСЛУГ ПО ТЕХНИЧЕСКОМУ ОБСЛУЖИВАНИЮ </w:t>
      </w:r>
      <w:r w:rsidR="003723C3">
        <w:rPr>
          <w:rFonts w:ascii="GHEA Grapalat" w:hAnsi="GHEA Grapalat"/>
          <w:b/>
        </w:rPr>
        <w:t xml:space="preserve">МЕДИЦИНСКИХ/ЛАБОРАТОРНЫХ </w:t>
      </w:r>
      <w:r w:rsidR="003723C3" w:rsidRPr="00637AEC">
        <w:rPr>
          <w:rFonts w:ascii="GHEA Grapalat" w:hAnsi="GHEA Grapalat"/>
          <w:b/>
        </w:rPr>
        <w:t>ПРИБОРОВ И ОБОРУДОВАНИЯ</w:t>
      </w:r>
      <w:r w:rsidR="003723C3" w:rsidRPr="00A37E73">
        <w:rPr>
          <w:rFonts w:ascii="GHEA Grapalat" w:hAnsi="GHEA Grapalat"/>
          <w:b/>
        </w:rPr>
        <w:t xml:space="preserve"> 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968D1">
      <w:pPr>
        <w:jc w:val="cente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1A43A4" w:rsidRPr="009044F1" w:rsidRDefault="001A43A4" w:rsidP="004968D1">
      <w:pPr>
        <w:widowControl w:val="0"/>
        <w:spacing w:after="160"/>
        <w:ind w:firstLine="567"/>
        <w:jc w:val="center"/>
        <w:rPr>
          <w:rFonts w:ascii="GHEA Grapalat" w:hAnsi="GHEA Grapalat" w:cs="Sylfaen"/>
          <w:i/>
        </w:rPr>
      </w:pPr>
    </w:p>
    <w:p w:rsidR="004968D1" w:rsidRPr="00800344" w:rsidRDefault="004968D1" w:rsidP="004968D1">
      <w:pPr>
        <w:ind w:firstLine="709"/>
        <w:contextualSpacing/>
        <w:jc w:val="center"/>
        <w:rPr>
          <w:rFonts w:ascii="GHEA Grapalat" w:hAnsi="GHEA Grapalat"/>
          <w:b/>
          <w:i/>
          <w:color w:val="FF0000"/>
        </w:rPr>
      </w:pPr>
      <w:r w:rsidRPr="00800344">
        <w:rPr>
          <w:rFonts w:ascii="GHEA Grapalat" w:hAnsi="GHEA Grapalat"/>
          <w:b/>
          <w:i/>
          <w:color w:val="FF0000"/>
        </w:rPr>
        <w:t>Процедура осуществляется на основании части 6 статьи 15 закона Республики Армения "О</w:t>
      </w:r>
      <w:r w:rsidRPr="00800344">
        <w:rPr>
          <w:rFonts w:ascii="Sylfaen" w:hAnsi="Sylfaen" w:cs="Courier New"/>
          <w:b/>
          <w:i/>
          <w:color w:val="FF0000"/>
          <w:lang w:val="en-US"/>
        </w:rPr>
        <w:t> </w:t>
      </w:r>
      <w:r w:rsidRPr="00800344">
        <w:rPr>
          <w:rFonts w:ascii="GHEA Grapalat" w:hAnsi="GHEA Grapalat"/>
          <w:b/>
          <w:i/>
          <w:color w:val="FF0000"/>
        </w:rPr>
        <w:t>закупках"</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3723C3"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3723C3">
        <w:rPr>
          <w:rFonts w:ascii="GHEA Grapalat" w:hAnsi="GHEA Grapalat"/>
          <w:b/>
          <w:sz w:val="20"/>
          <w:szCs w:val="20"/>
        </w:rPr>
        <w:t xml:space="preserve">ПРИГЛАШЕНИЯ НА </w:t>
      </w:r>
      <w:r w:rsidR="004F2549" w:rsidRPr="003723C3">
        <w:rPr>
          <w:rFonts w:ascii="GHEA Grapalat" w:hAnsi="GHEA Grapalat"/>
          <w:b/>
          <w:sz w:val="20"/>
          <w:szCs w:val="20"/>
        </w:rPr>
        <w:t xml:space="preserve">ЗАПРОС КОТИРОВОК, ОБЪЯВЛЕННЫЙ С ЦЕЛЬЮ ПРИОБРЕТЕНИЯ </w:t>
      </w:r>
      <w:r w:rsidR="003723C3" w:rsidRPr="003723C3">
        <w:rPr>
          <w:rFonts w:ascii="GHEA Grapalat" w:hAnsi="GHEA Grapalat"/>
          <w:b/>
          <w:sz w:val="20"/>
          <w:szCs w:val="20"/>
        </w:rPr>
        <w:t xml:space="preserve">УСЛУГ ПО ТЕХНИЧЕСКОМУ ОБСЛУЖИВАНИЮ МЕДИЦИНСКИХ/ЛАБОРАТОРНЫХ ПРИБОРОВ И ОБОРУДОВАНИЯ </w:t>
      </w:r>
      <w:r w:rsidR="004F2549" w:rsidRPr="003723C3">
        <w:rPr>
          <w:rFonts w:ascii="GHEA Grapalat" w:hAnsi="GHEA Grapalat"/>
          <w:b/>
          <w:sz w:val="20"/>
          <w:szCs w:val="20"/>
        </w:rPr>
        <w:t xml:space="preserve">ДЛЯ СВОИХ </w:t>
      </w:r>
      <w:r w:rsidRPr="003723C3">
        <w:rPr>
          <w:rFonts w:ascii="GHEA Grapalat" w:hAnsi="GHEA Grapalat"/>
          <w:b/>
          <w:sz w:val="20"/>
          <w:szCs w:val="20"/>
        </w:rPr>
        <w:t>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4436FD">
        <w:rPr>
          <w:rFonts w:ascii="GHEA Grapalat" w:hAnsi="GHEA Grapalat"/>
          <w:b/>
          <w:sz w:val="22"/>
          <w:szCs w:val="22"/>
        </w:rPr>
        <w:t>GHTsDzB-HVKAK-2024-43</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742B67">
        <w:rPr>
          <w:rFonts w:ascii="GHEA Grapalat" w:hAnsi="GHEA Grapalat"/>
          <w:i w:val="0"/>
          <w:sz w:val="24"/>
          <w:szCs w:val="24"/>
        </w:rPr>
        <w:t xml:space="preserve">Предметом закупки является приобретение </w:t>
      </w:r>
      <w:r w:rsidR="002A27FC" w:rsidRPr="00742B67">
        <w:rPr>
          <w:rFonts w:ascii="GHEA Grapalat" w:hAnsi="GHEA Grapalat"/>
          <w:b/>
          <w:i w:val="0"/>
          <w:sz w:val="24"/>
          <w:szCs w:val="24"/>
        </w:rPr>
        <w:t>услуг по техническому обслуживанию медицинских/лабораторных приборов и оборудования</w:t>
      </w:r>
      <w:r w:rsidR="002A27FC" w:rsidRPr="00742B67">
        <w:rPr>
          <w:rFonts w:ascii="GHEA Grapalat" w:hAnsi="GHEA Grapalat"/>
          <w:i w:val="0"/>
          <w:sz w:val="24"/>
          <w:szCs w:val="24"/>
        </w:rPr>
        <w:t xml:space="preserve"> </w:t>
      </w:r>
      <w:r w:rsidRPr="00742B67">
        <w:rPr>
          <w:rFonts w:ascii="GHEA Grapalat" w:hAnsi="GHEA Grapalat"/>
          <w:i w:val="0"/>
          <w:sz w:val="24"/>
          <w:szCs w:val="24"/>
        </w:rPr>
        <w:t xml:space="preserve">(далее — также </w:t>
      </w:r>
      <w:r w:rsidR="00E968BE" w:rsidRPr="00742B67">
        <w:rPr>
          <w:rFonts w:ascii="GHEA Grapalat" w:hAnsi="GHEA Grapalat"/>
          <w:i w:val="0"/>
          <w:sz w:val="24"/>
          <w:szCs w:val="24"/>
        </w:rPr>
        <w:t>услуга</w:t>
      </w:r>
      <w:r w:rsidRPr="00742B67">
        <w:rPr>
          <w:rFonts w:ascii="GHEA Grapalat" w:hAnsi="GHEA Grapalat"/>
          <w:i w:val="0"/>
          <w:sz w:val="24"/>
          <w:szCs w:val="24"/>
        </w:rPr>
        <w:t xml:space="preserve">) для нужд </w:t>
      </w:r>
      <w:r w:rsidR="00777B7F" w:rsidRPr="00742B67">
        <w:rPr>
          <w:rFonts w:ascii="GHEA Grapalat" w:hAnsi="GHEA Grapalat"/>
          <w:b/>
          <w:i w:val="0"/>
          <w:sz w:val="24"/>
          <w:szCs w:val="24"/>
        </w:rPr>
        <w:t>ГНО «Национального центра по контролю и профилактике заболеваний» МЗ РА</w:t>
      </w:r>
      <w:r w:rsidR="00777B7F" w:rsidRPr="00742B67">
        <w:rPr>
          <w:rFonts w:ascii="GHEA Grapalat" w:hAnsi="GHEA Grapalat"/>
          <w:i w:val="0"/>
          <w:sz w:val="24"/>
          <w:szCs w:val="24"/>
        </w:rPr>
        <w:t xml:space="preserve">, которые сгруппированы в </w:t>
      </w:r>
      <w:r w:rsidR="00EE11E7">
        <w:rPr>
          <w:rFonts w:ascii="GHEA Grapalat" w:hAnsi="GHEA Grapalat"/>
          <w:b/>
          <w:i w:val="0"/>
          <w:sz w:val="24"/>
          <w:szCs w:val="24"/>
        </w:rPr>
        <w:t>15</w:t>
      </w:r>
      <w:r w:rsidR="00CC2D29" w:rsidRPr="00742B67">
        <w:rPr>
          <w:rFonts w:ascii="GHEA Grapalat" w:hAnsi="GHEA Grapalat"/>
          <w:b/>
          <w:i w:val="0"/>
          <w:sz w:val="24"/>
          <w:szCs w:val="24"/>
        </w:rPr>
        <w:t xml:space="preserve"> </w:t>
      </w:r>
      <w:r w:rsidR="00777B7F" w:rsidRPr="00742B67">
        <w:rPr>
          <w:rFonts w:ascii="GHEA Grapalat" w:hAnsi="GHEA Grapalat"/>
          <w:b/>
          <w:i w:val="0"/>
          <w:sz w:val="24"/>
          <w:szCs w:val="24"/>
        </w:rPr>
        <w:t>лот</w:t>
      </w:r>
      <w:r w:rsidR="00DD37A4" w:rsidRPr="00742B67">
        <w:rPr>
          <w:rFonts w:ascii="GHEA Grapalat" w:hAnsi="GHEA Grapalat"/>
          <w:b/>
          <w:i w:val="0"/>
          <w:sz w:val="24"/>
          <w:szCs w:val="24"/>
        </w:rPr>
        <w:t>а</w:t>
      </w:r>
      <w:r w:rsidRPr="00742B67">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1</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2,432,520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бслуживание водяной бани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2</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4,489,200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бслуживание центрифуги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3</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970,920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бслуживание весов (лабораторных аналитических и электронных, технических)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4</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1,510,668</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бслуживание шейкеров (электронных, механических с подогревом и др.)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5</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2,119,320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бслуживание иммуноферментного анализатора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6</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545,490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бслуживание рефрактометра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7</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2,933,640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 xml:space="preserve">бслуживание PH-метра, </w:t>
            </w:r>
            <w:proofErr w:type="spellStart"/>
            <w:r w:rsidRPr="00742B67">
              <w:rPr>
                <w:rFonts w:ascii="GHEA Grapalat" w:hAnsi="GHEA Grapalat"/>
                <w:color w:val="000000"/>
                <w:sz w:val="20"/>
                <w:szCs w:val="20"/>
              </w:rPr>
              <w:t>ионометра</w:t>
            </w:r>
            <w:proofErr w:type="spellEnd"/>
            <w:r w:rsidRPr="00742B67">
              <w:rPr>
                <w:rFonts w:ascii="GHEA Grapalat" w:hAnsi="GHEA Grapalat"/>
                <w:color w:val="000000"/>
                <w:sz w:val="20"/>
                <w:szCs w:val="20"/>
              </w:rPr>
              <w:t xml:space="preserve">, </w:t>
            </w:r>
            <w:proofErr w:type="spellStart"/>
            <w:r w:rsidRPr="00742B67">
              <w:rPr>
                <w:rFonts w:ascii="GHEA Grapalat" w:hAnsi="GHEA Grapalat"/>
                <w:color w:val="000000"/>
                <w:sz w:val="20"/>
                <w:szCs w:val="20"/>
              </w:rPr>
              <w:t>нитратометра</w:t>
            </w:r>
            <w:proofErr w:type="spellEnd"/>
            <w:r w:rsidRPr="00742B67">
              <w:rPr>
                <w:rFonts w:ascii="GHEA Grapalat" w:hAnsi="GHEA Grapalat"/>
                <w:color w:val="000000"/>
                <w:sz w:val="20"/>
                <w:szCs w:val="20"/>
              </w:rPr>
              <w:t xml:space="preserve">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8</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1,002,240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бслуживание печей (муфельных)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9</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2,121,930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 xml:space="preserve">бслуживание </w:t>
            </w:r>
            <w:proofErr w:type="spellStart"/>
            <w:r w:rsidRPr="00742B67">
              <w:rPr>
                <w:rFonts w:ascii="GHEA Grapalat" w:hAnsi="GHEA Grapalat"/>
                <w:color w:val="000000"/>
                <w:sz w:val="20"/>
                <w:szCs w:val="20"/>
              </w:rPr>
              <w:t>шумомера</w:t>
            </w:r>
            <w:proofErr w:type="spellEnd"/>
            <w:r w:rsidRPr="00742B67">
              <w:rPr>
                <w:rFonts w:ascii="GHEA Grapalat" w:hAnsi="GHEA Grapalat"/>
                <w:color w:val="000000"/>
                <w:sz w:val="20"/>
                <w:szCs w:val="20"/>
              </w:rPr>
              <w:t xml:space="preserve">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10</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1,263,240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бслуживание влагомера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11</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678,600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бслуживание аппарата Кротова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12</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2,067,120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бслуживание устройства измерения электромагнитного поля 2024-2025</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13</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13,600,296</w:t>
            </w:r>
          </w:p>
        </w:tc>
        <w:tc>
          <w:tcPr>
            <w:tcW w:w="6600" w:type="dxa"/>
            <w:vAlign w:val="bottom"/>
          </w:tcPr>
          <w:p w:rsidR="001A1322" w:rsidRPr="00742B67" w:rsidRDefault="001A1322" w:rsidP="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 xml:space="preserve">бслуживание автоклава 2 2024-2025 </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14</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1,923,240</w:t>
            </w:r>
          </w:p>
        </w:tc>
        <w:tc>
          <w:tcPr>
            <w:tcW w:w="6600" w:type="dxa"/>
            <w:vAlign w:val="bottom"/>
          </w:tcPr>
          <w:p w:rsidR="001A1322" w:rsidRPr="00742B67" w:rsidRDefault="001A1322">
            <w:pPr>
              <w:rPr>
                <w:rFonts w:ascii="GHEA Grapalat" w:hAnsi="GHEA Grapalat"/>
                <w:color w:val="000000"/>
                <w:sz w:val="20"/>
                <w:szCs w:val="20"/>
              </w:rPr>
            </w:pPr>
            <w:r w:rsidRPr="00742B67">
              <w:rPr>
                <w:rFonts w:ascii="GHEA Grapalat" w:hAnsi="GHEA Grapalat"/>
                <w:color w:val="000000"/>
                <w:sz w:val="20"/>
                <w:szCs w:val="20"/>
              </w:rPr>
              <w:t>Тех</w:t>
            </w:r>
            <w:proofErr w:type="gramStart"/>
            <w:r w:rsidRPr="00742B67">
              <w:rPr>
                <w:rFonts w:ascii="GHEA Grapalat" w:hAnsi="GHEA Grapalat"/>
                <w:color w:val="000000"/>
                <w:sz w:val="20"/>
                <w:szCs w:val="20"/>
              </w:rPr>
              <w:t>.о</w:t>
            </w:r>
            <w:proofErr w:type="gramEnd"/>
            <w:r w:rsidRPr="00742B67">
              <w:rPr>
                <w:rFonts w:ascii="GHEA Grapalat" w:hAnsi="GHEA Grapalat"/>
                <w:color w:val="000000"/>
                <w:sz w:val="20"/>
                <w:szCs w:val="20"/>
              </w:rPr>
              <w:t>бслуживание инкубатора 2</w:t>
            </w:r>
          </w:p>
        </w:tc>
      </w:tr>
      <w:tr w:rsidR="001A1322" w:rsidRPr="00AA73D2" w:rsidTr="00742B67">
        <w:trPr>
          <w:jc w:val="center"/>
        </w:trPr>
        <w:tc>
          <w:tcPr>
            <w:tcW w:w="1216" w:type="dxa"/>
            <w:vAlign w:val="center"/>
          </w:tcPr>
          <w:p w:rsidR="001A1322" w:rsidRPr="00EE11E7" w:rsidRDefault="00EE11E7" w:rsidP="002A27FC">
            <w:pPr>
              <w:pStyle w:val="23"/>
              <w:spacing w:line="240" w:lineRule="auto"/>
              <w:ind w:firstLine="0"/>
              <w:jc w:val="center"/>
              <w:rPr>
                <w:rFonts w:ascii="GHEA Grapalat" w:hAnsi="GHEA Grapalat"/>
              </w:rPr>
            </w:pPr>
            <w:r>
              <w:rPr>
                <w:rFonts w:ascii="GHEA Grapalat" w:hAnsi="GHEA Grapalat"/>
              </w:rPr>
              <w:t>15</w:t>
            </w:r>
          </w:p>
        </w:tc>
        <w:tc>
          <w:tcPr>
            <w:tcW w:w="1418" w:type="dxa"/>
            <w:vAlign w:val="center"/>
          </w:tcPr>
          <w:p w:rsidR="001A1322" w:rsidRPr="00742B67" w:rsidRDefault="001A1322" w:rsidP="002A27FC">
            <w:pPr>
              <w:jc w:val="center"/>
              <w:rPr>
                <w:rFonts w:ascii="GHEA Grapalat" w:hAnsi="GHEA Grapalat"/>
                <w:color w:val="000000"/>
                <w:sz w:val="20"/>
                <w:szCs w:val="20"/>
              </w:rPr>
            </w:pPr>
            <w:r w:rsidRPr="00742B67">
              <w:rPr>
                <w:rFonts w:ascii="GHEA Grapalat" w:hAnsi="GHEA Grapalat"/>
                <w:color w:val="000000"/>
                <w:sz w:val="20"/>
                <w:szCs w:val="20"/>
              </w:rPr>
              <w:t>4,089,000</w:t>
            </w:r>
          </w:p>
        </w:tc>
        <w:tc>
          <w:tcPr>
            <w:tcW w:w="6600" w:type="dxa"/>
            <w:vAlign w:val="bottom"/>
          </w:tcPr>
          <w:p w:rsidR="001A1322" w:rsidRPr="00742B67" w:rsidRDefault="001A1322" w:rsidP="001A1322">
            <w:pPr>
              <w:rPr>
                <w:rFonts w:ascii="GHEA Grapalat" w:hAnsi="GHEA Grapalat"/>
                <w:color w:val="000000"/>
                <w:sz w:val="20"/>
                <w:szCs w:val="20"/>
              </w:rPr>
            </w:pPr>
            <w:r w:rsidRPr="00742B67">
              <w:rPr>
                <w:rFonts w:ascii="GHEA Grapalat" w:hAnsi="GHEA Grapalat"/>
                <w:color w:val="000000"/>
                <w:sz w:val="20"/>
                <w:szCs w:val="20"/>
              </w:rPr>
              <w:t xml:space="preserve">Техническое обслуживание </w:t>
            </w:r>
            <w:proofErr w:type="spellStart"/>
            <w:r w:rsidRPr="00742B67">
              <w:rPr>
                <w:rFonts w:ascii="GHEA Grapalat" w:hAnsi="GHEA Grapalat"/>
                <w:color w:val="000000"/>
                <w:sz w:val="20"/>
                <w:szCs w:val="20"/>
              </w:rPr>
              <w:t>амплификатора</w:t>
            </w:r>
            <w:proofErr w:type="spellEnd"/>
            <w:r w:rsidRPr="00742B67">
              <w:rPr>
                <w:rFonts w:ascii="GHEA Grapalat" w:hAnsi="GHEA Grapalat"/>
                <w:color w:val="000000"/>
                <w:sz w:val="20"/>
                <w:szCs w:val="20"/>
              </w:rPr>
              <w:t xml:space="preserve"> ПЦР в реальном времени 2024-2025</w:t>
            </w:r>
          </w:p>
        </w:tc>
      </w:tr>
    </w:tbl>
    <w:p w:rsidR="004C260F" w:rsidRDefault="004C260F" w:rsidP="00B46D58">
      <w:pPr>
        <w:pStyle w:val="23"/>
        <w:widowControl w:val="0"/>
        <w:spacing w:after="160" w:line="240" w:lineRule="auto"/>
        <w:ind w:firstLine="567"/>
        <w:rPr>
          <w:rFonts w:ascii="GHEA Grapalat" w:hAnsi="GHEA Grapalat"/>
          <w:sz w:val="24"/>
          <w:szCs w:val="24"/>
        </w:rPr>
      </w:pPr>
    </w:p>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843AD" w:rsidRDefault="00096865" w:rsidP="001D7DC4">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w:t>
      </w:r>
      <w:r w:rsidR="00AA7117" w:rsidRPr="002843AD">
        <w:rPr>
          <w:rFonts w:ascii="GHEA Grapalat" w:hAnsi="GHEA Grapalat"/>
          <w:b/>
          <w:sz w:val="24"/>
          <w:szCs w:val="24"/>
        </w:rPr>
        <w:t xml:space="preserve">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7C0D3B" w:rsidRPr="007C0D3B">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83ED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83ED3">
        <w:rPr>
          <w:rFonts w:ascii="GHEA Grapalat" w:hAnsi="GHEA Grapalat"/>
          <w:b/>
          <w:sz w:val="24"/>
          <w:szCs w:val="24"/>
        </w:rPr>
        <w:t>ВС</w:t>
      </w:r>
      <w:proofErr w:type="gramEnd"/>
      <w:r w:rsidRPr="00483ED3">
        <w:rPr>
          <w:rFonts w:ascii="GHEA Grapalat" w:hAnsi="GHEA Grapalat"/>
          <w:b/>
          <w:sz w:val="24"/>
          <w:szCs w:val="24"/>
        </w:rPr>
        <w:t>=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r w:rsidRPr="00483ED3">
        <w:rPr>
          <w:rFonts w:ascii="GHEA Grapalat" w:hAnsi="GHEA Grapalat"/>
          <w:b/>
          <w:sz w:val="24"/>
          <w:szCs w:val="24"/>
        </w:rPr>
        <w:t>ВС-сумма</w:t>
      </w:r>
      <w:proofErr w:type="spellEnd"/>
      <w:r w:rsidRPr="00483ED3">
        <w:rPr>
          <w:rFonts w:ascii="GHEA Grapalat" w:hAnsi="GHEA Grapalat"/>
          <w:b/>
          <w:sz w:val="24"/>
          <w:szCs w:val="24"/>
        </w:rPr>
        <w:t xml:space="preserve">, </w:t>
      </w:r>
      <w:proofErr w:type="gramStart"/>
      <w:r w:rsidRPr="00483ED3">
        <w:rPr>
          <w:rFonts w:ascii="GHEA Grapalat" w:hAnsi="GHEA Grapalat"/>
          <w:b/>
          <w:sz w:val="24"/>
          <w:szCs w:val="24"/>
        </w:rPr>
        <w:t>выплачиваемая</w:t>
      </w:r>
      <w:proofErr w:type="gramEnd"/>
      <w:r w:rsidRPr="00483ED3">
        <w:rPr>
          <w:rFonts w:ascii="GHEA Grapalat" w:hAnsi="GHEA Grapalat"/>
          <w:b/>
          <w:sz w:val="24"/>
          <w:szCs w:val="24"/>
        </w:rPr>
        <w:t xml:space="preserve">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w:t>
      </w:r>
      <w:proofErr w:type="gramStart"/>
      <w:r w:rsidRPr="00483ED3">
        <w:rPr>
          <w:rFonts w:ascii="GHEA Grapalat" w:hAnsi="GHEA Grapalat"/>
          <w:b/>
          <w:sz w:val="24"/>
          <w:szCs w:val="24"/>
        </w:rPr>
        <w:t>-и</w:t>
      </w:r>
      <w:proofErr w:type="gramEnd"/>
      <w:r w:rsidRPr="00483ED3">
        <w:rPr>
          <w:rFonts w:ascii="GHEA Grapalat" w:hAnsi="GHEA Grapalat"/>
          <w:b/>
          <w:sz w:val="24"/>
          <w:szCs w:val="24"/>
        </w:rPr>
        <w:t xml:space="preserve">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w:t>
      </w:r>
      <w:proofErr w:type="gramStart"/>
      <w:r w:rsidRPr="00483ED3">
        <w:rPr>
          <w:rFonts w:ascii="GHEA Grapalat" w:hAnsi="GHEA Grapalat"/>
          <w:b/>
          <w:sz w:val="24"/>
          <w:szCs w:val="24"/>
        </w:rPr>
        <w:t>Ц-</w:t>
      </w:r>
      <w:proofErr w:type="gramEnd"/>
      <w:r w:rsidRPr="00483ED3">
        <w:rPr>
          <w:rFonts w:ascii="GHEA Grapalat" w:hAnsi="GHEA Grapalat"/>
          <w:b/>
          <w:sz w:val="24"/>
          <w:szCs w:val="24"/>
        </w:rPr>
        <w:t xml:space="preserve">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483ED3">
        <w:rPr>
          <w:rFonts w:ascii="GHEA Grapalat" w:hAnsi="GHEA Grapalat"/>
          <w:b/>
          <w:sz w:val="24"/>
          <w:szCs w:val="24"/>
        </w:rPr>
        <w:t>У-цена</w:t>
      </w:r>
      <w:proofErr w:type="spellEnd"/>
      <w:proofErr w:type="gramEnd"/>
      <w:r w:rsidRPr="00483ED3">
        <w:rPr>
          <w:rFonts w:ascii="GHEA Grapalat" w:hAnsi="GHEA Grapalat"/>
          <w:b/>
          <w:sz w:val="24"/>
          <w:szCs w:val="24"/>
        </w:rPr>
        <w:t xml:space="preserve">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7C0D3B" w:rsidRPr="003723C3">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Pr="00C832E0">
        <w:rPr>
          <w:rFonts w:ascii="GHEA Grapalat" w:hAnsi="GHEA Grapalat"/>
          <w:b/>
          <w:sz w:val="24"/>
          <w:szCs w:val="24"/>
        </w:rPr>
        <w:t>Оценка заявок и определение отобранного участника осуществляются по отдельным лота</w:t>
      </w:r>
      <w:r w:rsidR="00C832E0" w:rsidRPr="00C832E0">
        <w:rPr>
          <w:rFonts w:ascii="GHEA Grapalat" w:hAnsi="GHEA Grapalat"/>
          <w:b/>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436FD">
        <w:rPr>
          <w:rFonts w:ascii="GHEA Grapalat" w:hAnsi="GHEA Grapalat"/>
          <w:b/>
          <w:sz w:val="22"/>
          <w:szCs w:val="22"/>
        </w:rPr>
        <w:t>GHTsDzB-HVKAK-2024-43</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4436FD">
        <w:rPr>
          <w:rFonts w:ascii="GHEA Grapalat" w:hAnsi="GHEA Grapalat"/>
          <w:b/>
          <w:sz w:val="22"/>
          <w:szCs w:val="22"/>
        </w:rPr>
        <w:t>GHTsDzB-HVKAK-2024-43</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4436FD">
        <w:rPr>
          <w:rFonts w:ascii="GHEA Grapalat" w:hAnsi="GHEA Grapalat"/>
          <w:b/>
          <w:sz w:val="22"/>
          <w:szCs w:val="22"/>
        </w:rPr>
        <w:t>GHTsDzB-HVKAK-2024-43</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4436FD">
        <w:rPr>
          <w:rFonts w:ascii="GHEA Grapalat" w:hAnsi="GHEA Grapalat"/>
          <w:b/>
          <w:sz w:val="22"/>
          <w:szCs w:val="22"/>
        </w:rPr>
        <w:t>GHTsDzB-HVKAK-2024-43</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436FD">
        <w:rPr>
          <w:rFonts w:ascii="GHEA Grapalat" w:hAnsi="GHEA Grapalat"/>
          <w:b/>
          <w:sz w:val="22"/>
          <w:szCs w:val="22"/>
        </w:rPr>
        <w:t>GHTsDzB-HVKAK-2024-43</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DA3E2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A3E2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A3E2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A3E2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DA3E2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DA3E2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DA3E2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DA3E2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DA3E2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A3E2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DA3E2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DA3E2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DA3E2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DA3E2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DA3E2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DA3E2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DA3E2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DA3E2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DA3E2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DA3E20"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DA3E2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DA3E2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436FD">
        <w:rPr>
          <w:rFonts w:ascii="GHEA Grapalat" w:hAnsi="GHEA Grapalat"/>
          <w:b/>
          <w:sz w:val="22"/>
          <w:szCs w:val="22"/>
        </w:rPr>
        <w:t>GHTsDzB-HVKAK-2024-43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4436FD">
        <w:rPr>
          <w:rFonts w:ascii="GHEA Grapalat" w:hAnsi="GHEA Grapalat"/>
          <w:b/>
          <w:sz w:val="22"/>
          <w:szCs w:val="22"/>
        </w:rPr>
        <w:t>GHTsDzB-HVKAK-2024-43</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4436FD">
        <w:rPr>
          <w:rFonts w:ascii="GHEA Grapalat" w:hAnsi="GHEA Grapalat"/>
          <w:b/>
          <w:sz w:val="22"/>
          <w:szCs w:val="22"/>
        </w:rPr>
        <w:t>GHTsDzB-HVKAK-2024-43</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436FD">
        <w:rPr>
          <w:rFonts w:ascii="GHEA Grapalat" w:hAnsi="GHEA Grapalat"/>
          <w:b/>
          <w:sz w:val="22"/>
          <w:szCs w:val="22"/>
        </w:rPr>
        <w:t>GHTsDzB-HVKAK-2024-43</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436FD">
        <w:rPr>
          <w:rFonts w:ascii="GHEA Grapalat" w:hAnsi="GHEA Grapalat"/>
          <w:b/>
          <w:sz w:val="22"/>
          <w:szCs w:val="22"/>
        </w:rPr>
        <w:t>GHTsDzB-HVKAK-2024-43</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4436FD">
        <w:rPr>
          <w:rFonts w:ascii="GHEA Grapalat" w:hAnsi="GHEA Grapalat"/>
          <w:b/>
          <w:sz w:val="22"/>
          <w:szCs w:val="22"/>
        </w:rPr>
        <w:t>GHTsDzB-HVKAK-2024-43</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65248" w:rsidRDefault="00165248">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4436FD">
        <w:rPr>
          <w:rFonts w:ascii="GHEA Grapalat" w:hAnsi="GHEA Grapalat"/>
          <w:b/>
          <w:sz w:val="22"/>
          <w:szCs w:val="22"/>
        </w:rPr>
        <w:t>GHTsDzB-HVKAK-2024-43</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6D4397">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6D4397">
        <w:rPr>
          <w:rFonts w:ascii="GHEA Grapalat" w:hAnsi="GHEA Grapalat"/>
        </w:rPr>
        <w:t xml:space="preserve">С. </w:t>
      </w:r>
      <w:proofErr w:type="spellStart"/>
      <w:r w:rsidR="006D4397">
        <w:rPr>
          <w:rFonts w:ascii="GHEA Grapalat" w:hAnsi="GHEA Grapalat"/>
        </w:rPr>
        <w:t>Атояна</w:t>
      </w:r>
      <w:proofErr w:type="spellEnd"/>
      <w:r w:rsidRPr="00D04EA3">
        <w:rPr>
          <w:rFonts w:ascii="GHEA Grapalat" w:hAnsi="GHEA Grapalat"/>
        </w:rPr>
        <w:t>, действующе</w:t>
      </w:r>
      <w:r w:rsidR="006D4397">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8F1388" w:rsidRPr="00637AEC">
        <w:rPr>
          <w:rFonts w:ascii="GHEA Grapalat" w:hAnsi="GHEA Grapalat"/>
          <w:b/>
        </w:rPr>
        <w:t xml:space="preserve">услуг по техническому обслуживанию </w:t>
      </w:r>
      <w:r w:rsidR="008F1388">
        <w:rPr>
          <w:rFonts w:ascii="GHEA Grapalat" w:hAnsi="GHEA Grapalat"/>
          <w:b/>
        </w:rPr>
        <w:t xml:space="preserve">медицинских/лабораторных </w:t>
      </w:r>
      <w:r w:rsidR="008F1388" w:rsidRPr="00637AEC">
        <w:rPr>
          <w:rFonts w:ascii="GHEA Grapalat" w:hAnsi="GHEA Grapalat"/>
          <w:b/>
        </w:rPr>
        <w:t>приборов и оборудования</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6D4397" w:rsidRPr="00681B70" w:rsidTr="006D4397">
        <w:trPr>
          <w:trHeight w:val="604"/>
        </w:trPr>
        <w:tc>
          <w:tcPr>
            <w:tcW w:w="1110" w:type="dxa"/>
            <w:noWrap/>
            <w:vAlign w:val="center"/>
            <w:hideMark/>
          </w:tcPr>
          <w:p w:rsidR="006D4397" w:rsidRPr="00BF60B5" w:rsidRDefault="006D4397" w:rsidP="006D4397">
            <w:pPr>
              <w:pStyle w:val="23"/>
              <w:ind w:firstLine="0"/>
              <w:jc w:val="center"/>
              <w:rPr>
                <w:rFonts w:ascii="GHEA Grapalat" w:hAnsi="GHEA Grapalat"/>
              </w:rPr>
            </w:pPr>
            <w:r>
              <w:rPr>
                <w:rFonts w:ascii="GHEA Grapalat" w:hAnsi="GHEA Grapalat"/>
              </w:rPr>
              <w:t>Н/Л</w:t>
            </w:r>
          </w:p>
        </w:tc>
        <w:tc>
          <w:tcPr>
            <w:tcW w:w="4985" w:type="dxa"/>
            <w:vAlign w:val="center"/>
            <w:hideMark/>
          </w:tcPr>
          <w:p w:rsidR="006D4397" w:rsidRPr="00BF60B5" w:rsidRDefault="006D4397" w:rsidP="006D4397">
            <w:pPr>
              <w:pStyle w:val="23"/>
              <w:ind w:firstLine="0"/>
              <w:jc w:val="center"/>
              <w:rPr>
                <w:rFonts w:ascii="GHEA Grapalat" w:hAnsi="GHEA Grapalat"/>
              </w:rPr>
            </w:pPr>
            <w:r>
              <w:rPr>
                <w:rFonts w:ascii="GHEA Grapalat" w:hAnsi="GHEA Grapalat"/>
              </w:rPr>
              <w:t>Наименование</w:t>
            </w:r>
          </w:p>
        </w:tc>
        <w:tc>
          <w:tcPr>
            <w:tcW w:w="3260" w:type="dxa"/>
            <w:hideMark/>
          </w:tcPr>
          <w:p w:rsidR="006D4397" w:rsidRPr="00BF60B5" w:rsidRDefault="006D4397" w:rsidP="006D4397">
            <w:pPr>
              <w:jc w:val="center"/>
              <w:rPr>
                <w:rFonts w:ascii="GHEA Grapalat" w:hAnsi="GHEA Grapalat"/>
                <w:bCs/>
                <w:color w:val="000000"/>
                <w:sz w:val="20"/>
                <w:szCs w:val="20"/>
              </w:rPr>
            </w:pPr>
            <w:r>
              <w:rPr>
                <w:rFonts w:ascii="GHEA Grapalat" w:hAnsi="GHEA Grapalat"/>
                <w:bCs/>
                <w:color w:val="000000"/>
                <w:sz w:val="20"/>
                <w:szCs w:val="20"/>
              </w:rPr>
              <w:t>Максимальная сумма, предусмотренная договором</w:t>
            </w:r>
          </w:p>
        </w:tc>
      </w:tr>
      <w:tr w:rsidR="008F1388" w:rsidRPr="007D619F" w:rsidTr="006D4397">
        <w:trPr>
          <w:trHeight w:hRule="exact" w:val="630"/>
        </w:trPr>
        <w:tc>
          <w:tcPr>
            <w:tcW w:w="1110" w:type="dxa"/>
            <w:vAlign w:val="center"/>
            <w:hideMark/>
          </w:tcPr>
          <w:p w:rsidR="008F1388" w:rsidRPr="00EE11E7" w:rsidRDefault="00EE11E7" w:rsidP="006D4397">
            <w:pPr>
              <w:jc w:val="center"/>
              <w:rPr>
                <w:rFonts w:ascii="GHEA Grapalat" w:hAnsi="GHEA Grapalat"/>
                <w:color w:val="000000"/>
                <w:sz w:val="20"/>
                <w:szCs w:val="20"/>
              </w:rPr>
            </w:pPr>
            <w:r>
              <w:rPr>
                <w:rFonts w:ascii="GHEA Grapalat" w:hAnsi="GHEA Grapalat"/>
                <w:color w:val="000000"/>
                <w:sz w:val="20"/>
                <w:szCs w:val="20"/>
              </w:rPr>
              <w:t>1</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водяной бани</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8F1388" w:rsidRPr="007D619F" w:rsidTr="006D4397">
        <w:trPr>
          <w:trHeight w:hRule="exact" w:val="630"/>
        </w:trPr>
        <w:tc>
          <w:tcPr>
            <w:tcW w:w="1110" w:type="dxa"/>
            <w:vAlign w:val="center"/>
            <w:hideMark/>
          </w:tcPr>
          <w:p w:rsidR="008F1388" w:rsidRPr="009316C1" w:rsidRDefault="00EE11E7" w:rsidP="006D4397">
            <w:pPr>
              <w:jc w:val="center"/>
              <w:rPr>
                <w:rFonts w:ascii="GHEA Grapalat" w:hAnsi="GHEA Grapalat"/>
                <w:color w:val="000000"/>
                <w:sz w:val="20"/>
                <w:szCs w:val="20"/>
              </w:rPr>
            </w:pPr>
            <w:r>
              <w:rPr>
                <w:rFonts w:ascii="GHEA Grapalat" w:hAnsi="GHEA Grapalat"/>
                <w:color w:val="000000"/>
                <w:sz w:val="20"/>
                <w:szCs w:val="20"/>
              </w:rPr>
              <w:t>2</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центрифуги</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1,500,000</w:t>
            </w:r>
          </w:p>
        </w:tc>
      </w:tr>
      <w:tr w:rsidR="008F1388" w:rsidRPr="007D619F" w:rsidTr="006D4397">
        <w:trPr>
          <w:trHeight w:hRule="exact" w:val="630"/>
        </w:trPr>
        <w:tc>
          <w:tcPr>
            <w:tcW w:w="1110" w:type="dxa"/>
            <w:vAlign w:val="center"/>
            <w:hideMark/>
          </w:tcPr>
          <w:p w:rsidR="008F1388" w:rsidRPr="009316C1" w:rsidRDefault="00EE11E7" w:rsidP="006D4397">
            <w:pPr>
              <w:jc w:val="center"/>
              <w:rPr>
                <w:rFonts w:ascii="GHEA Grapalat" w:hAnsi="GHEA Grapalat"/>
                <w:color w:val="000000"/>
                <w:sz w:val="20"/>
                <w:szCs w:val="20"/>
              </w:rPr>
            </w:pPr>
            <w:r>
              <w:rPr>
                <w:rFonts w:ascii="GHEA Grapalat" w:hAnsi="GHEA Grapalat"/>
                <w:color w:val="000000"/>
                <w:sz w:val="20"/>
                <w:szCs w:val="20"/>
              </w:rPr>
              <w:t>3</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весов (лабораторных аналитических и электронных, технических)</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800,000</w:t>
            </w:r>
          </w:p>
        </w:tc>
      </w:tr>
      <w:tr w:rsidR="008F1388" w:rsidRPr="007D619F" w:rsidTr="008F1388">
        <w:trPr>
          <w:trHeight w:hRule="exact" w:val="630"/>
        </w:trPr>
        <w:tc>
          <w:tcPr>
            <w:tcW w:w="1110" w:type="dxa"/>
            <w:vAlign w:val="center"/>
            <w:hideMark/>
          </w:tcPr>
          <w:p w:rsidR="008F1388" w:rsidRPr="009316C1" w:rsidRDefault="00EE11E7" w:rsidP="006D4397">
            <w:pPr>
              <w:jc w:val="center"/>
              <w:rPr>
                <w:rFonts w:ascii="GHEA Grapalat" w:hAnsi="GHEA Grapalat"/>
                <w:color w:val="000000"/>
                <w:sz w:val="20"/>
                <w:szCs w:val="20"/>
              </w:rPr>
            </w:pPr>
            <w:r>
              <w:rPr>
                <w:rFonts w:ascii="GHEA Grapalat" w:hAnsi="GHEA Grapalat"/>
                <w:color w:val="000000"/>
                <w:sz w:val="20"/>
                <w:szCs w:val="20"/>
              </w:rPr>
              <w:t>4</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шейкеров (электронных, механических с подогревом и др.)</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8F1388" w:rsidRPr="007D619F" w:rsidTr="008F1388">
        <w:trPr>
          <w:trHeight w:hRule="exact" w:val="630"/>
        </w:trPr>
        <w:tc>
          <w:tcPr>
            <w:tcW w:w="1110" w:type="dxa"/>
            <w:vAlign w:val="center"/>
            <w:hideMark/>
          </w:tcPr>
          <w:p w:rsidR="008F1388" w:rsidRPr="009316C1" w:rsidRDefault="00EE11E7" w:rsidP="006D4397">
            <w:pPr>
              <w:jc w:val="center"/>
              <w:rPr>
                <w:rFonts w:ascii="GHEA Grapalat" w:hAnsi="GHEA Grapalat"/>
                <w:color w:val="000000"/>
                <w:sz w:val="20"/>
                <w:szCs w:val="20"/>
              </w:rPr>
            </w:pPr>
            <w:r>
              <w:rPr>
                <w:rFonts w:ascii="GHEA Grapalat" w:hAnsi="GHEA Grapalat"/>
                <w:color w:val="000000"/>
                <w:sz w:val="20"/>
                <w:szCs w:val="20"/>
              </w:rPr>
              <w:t>5</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иммуноферментного анализатора</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1,500,000</w:t>
            </w:r>
          </w:p>
        </w:tc>
      </w:tr>
      <w:tr w:rsidR="008F1388" w:rsidRPr="007D619F" w:rsidTr="008F1388">
        <w:trPr>
          <w:trHeight w:hRule="exact" w:val="630"/>
        </w:trPr>
        <w:tc>
          <w:tcPr>
            <w:tcW w:w="1110" w:type="dxa"/>
            <w:vAlign w:val="center"/>
            <w:hideMark/>
          </w:tcPr>
          <w:p w:rsidR="008F1388" w:rsidRPr="009316C1" w:rsidRDefault="00EE11E7" w:rsidP="006D4397">
            <w:pPr>
              <w:jc w:val="center"/>
              <w:rPr>
                <w:rFonts w:ascii="GHEA Grapalat" w:hAnsi="GHEA Grapalat"/>
                <w:color w:val="000000"/>
                <w:sz w:val="20"/>
                <w:szCs w:val="20"/>
              </w:rPr>
            </w:pPr>
            <w:r>
              <w:rPr>
                <w:rFonts w:ascii="GHEA Grapalat" w:hAnsi="GHEA Grapalat"/>
                <w:color w:val="000000"/>
                <w:sz w:val="20"/>
                <w:szCs w:val="20"/>
              </w:rPr>
              <w:t>6</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рефрактометра</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8F1388" w:rsidRPr="007D619F" w:rsidTr="008F1388">
        <w:trPr>
          <w:trHeight w:hRule="exact" w:val="630"/>
        </w:trPr>
        <w:tc>
          <w:tcPr>
            <w:tcW w:w="1110" w:type="dxa"/>
            <w:vAlign w:val="center"/>
            <w:hideMark/>
          </w:tcPr>
          <w:p w:rsidR="008F1388" w:rsidRPr="009316C1" w:rsidRDefault="00EE11E7" w:rsidP="006D4397">
            <w:pPr>
              <w:jc w:val="center"/>
              <w:rPr>
                <w:rFonts w:ascii="GHEA Grapalat" w:hAnsi="GHEA Grapalat"/>
                <w:color w:val="000000"/>
                <w:sz w:val="20"/>
                <w:szCs w:val="20"/>
              </w:rPr>
            </w:pPr>
            <w:r>
              <w:rPr>
                <w:rFonts w:ascii="GHEA Grapalat" w:hAnsi="GHEA Grapalat"/>
                <w:color w:val="000000"/>
                <w:sz w:val="20"/>
                <w:szCs w:val="20"/>
              </w:rPr>
              <w:t>7</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PH-метра, </w:t>
            </w:r>
            <w:proofErr w:type="spellStart"/>
            <w:r>
              <w:rPr>
                <w:rFonts w:ascii="GHEA Grapalat" w:hAnsi="GHEA Grapalat"/>
                <w:sz w:val="20"/>
                <w:szCs w:val="20"/>
              </w:rPr>
              <w:t>ионометра</w:t>
            </w:r>
            <w:proofErr w:type="spellEnd"/>
            <w:r>
              <w:rPr>
                <w:rFonts w:ascii="GHEA Grapalat" w:hAnsi="GHEA Grapalat"/>
                <w:sz w:val="20"/>
                <w:szCs w:val="20"/>
              </w:rPr>
              <w:t xml:space="preserve">, </w:t>
            </w:r>
            <w:proofErr w:type="spellStart"/>
            <w:r>
              <w:rPr>
                <w:rFonts w:ascii="GHEA Grapalat" w:hAnsi="GHEA Grapalat"/>
                <w:sz w:val="20"/>
                <w:szCs w:val="20"/>
              </w:rPr>
              <w:t>нитратометра</w:t>
            </w:r>
            <w:proofErr w:type="spellEnd"/>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8F1388" w:rsidRPr="007D619F" w:rsidTr="008F1388">
        <w:trPr>
          <w:trHeight w:hRule="exact" w:val="630"/>
        </w:trPr>
        <w:tc>
          <w:tcPr>
            <w:tcW w:w="1110" w:type="dxa"/>
            <w:vAlign w:val="center"/>
            <w:hideMark/>
          </w:tcPr>
          <w:p w:rsidR="008F1388" w:rsidRDefault="00EE11E7" w:rsidP="006D4397">
            <w:pPr>
              <w:jc w:val="center"/>
              <w:rPr>
                <w:rFonts w:ascii="GHEA Grapalat" w:hAnsi="GHEA Grapalat"/>
                <w:color w:val="000000"/>
                <w:sz w:val="20"/>
                <w:szCs w:val="20"/>
              </w:rPr>
            </w:pPr>
            <w:r>
              <w:rPr>
                <w:rFonts w:ascii="GHEA Grapalat" w:hAnsi="GHEA Grapalat"/>
                <w:color w:val="000000"/>
                <w:sz w:val="20"/>
                <w:szCs w:val="20"/>
              </w:rPr>
              <w:t>8</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печей (муфельных)</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250,000</w:t>
            </w:r>
          </w:p>
        </w:tc>
      </w:tr>
      <w:tr w:rsidR="008F1388" w:rsidRPr="007D619F" w:rsidTr="006D4397">
        <w:trPr>
          <w:trHeight w:hRule="exact" w:val="630"/>
        </w:trPr>
        <w:tc>
          <w:tcPr>
            <w:tcW w:w="1110" w:type="dxa"/>
            <w:vAlign w:val="center"/>
            <w:hideMark/>
          </w:tcPr>
          <w:p w:rsidR="008F1388" w:rsidRDefault="00EE11E7" w:rsidP="006D4397">
            <w:pPr>
              <w:jc w:val="center"/>
              <w:rPr>
                <w:rFonts w:ascii="GHEA Grapalat" w:hAnsi="GHEA Grapalat"/>
                <w:color w:val="000000"/>
                <w:sz w:val="20"/>
                <w:szCs w:val="20"/>
              </w:rPr>
            </w:pPr>
            <w:r>
              <w:rPr>
                <w:rFonts w:ascii="GHEA Grapalat" w:hAnsi="GHEA Grapalat"/>
                <w:color w:val="000000"/>
                <w:sz w:val="20"/>
                <w:szCs w:val="20"/>
              </w:rPr>
              <w:t>9</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 xml:space="preserve">бслуживание </w:t>
            </w:r>
            <w:proofErr w:type="spellStart"/>
            <w:r>
              <w:rPr>
                <w:rFonts w:ascii="GHEA Grapalat" w:hAnsi="GHEA Grapalat"/>
                <w:sz w:val="20"/>
                <w:szCs w:val="20"/>
              </w:rPr>
              <w:t>шумомера</w:t>
            </w:r>
            <w:proofErr w:type="spellEnd"/>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300,000</w:t>
            </w:r>
          </w:p>
        </w:tc>
      </w:tr>
      <w:tr w:rsidR="008F1388" w:rsidRPr="007D619F" w:rsidTr="006D4397">
        <w:trPr>
          <w:trHeight w:hRule="exact" w:val="630"/>
        </w:trPr>
        <w:tc>
          <w:tcPr>
            <w:tcW w:w="1110" w:type="dxa"/>
            <w:vAlign w:val="center"/>
            <w:hideMark/>
          </w:tcPr>
          <w:p w:rsidR="008F1388" w:rsidRDefault="00EE11E7" w:rsidP="006D4397">
            <w:pPr>
              <w:jc w:val="center"/>
              <w:rPr>
                <w:rFonts w:ascii="GHEA Grapalat" w:hAnsi="GHEA Grapalat"/>
                <w:color w:val="000000"/>
                <w:sz w:val="20"/>
                <w:szCs w:val="20"/>
              </w:rPr>
            </w:pPr>
            <w:r>
              <w:rPr>
                <w:rFonts w:ascii="GHEA Grapalat" w:hAnsi="GHEA Grapalat"/>
                <w:color w:val="000000"/>
                <w:sz w:val="20"/>
                <w:szCs w:val="20"/>
              </w:rPr>
              <w:t>10</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влагомера</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250,000</w:t>
            </w:r>
          </w:p>
        </w:tc>
      </w:tr>
      <w:tr w:rsidR="008F1388" w:rsidRPr="007D619F" w:rsidTr="006D4397">
        <w:trPr>
          <w:trHeight w:hRule="exact" w:val="630"/>
        </w:trPr>
        <w:tc>
          <w:tcPr>
            <w:tcW w:w="1110" w:type="dxa"/>
            <w:vAlign w:val="center"/>
            <w:hideMark/>
          </w:tcPr>
          <w:p w:rsidR="008F1388" w:rsidRDefault="00EE11E7" w:rsidP="006D4397">
            <w:pPr>
              <w:jc w:val="center"/>
              <w:rPr>
                <w:rFonts w:ascii="GHEA Grapalat" w:hAnsi="GHEA Grapalat"/>
                <w:color w:val="000000"/>
                <w:sz w:val="20"/>
                <w:szCs w:val="20"/>
              </w:rPr>
            </w:pPr>
            <w:r>
              <w:rPr>
                <w:rFonts w:ascii="GHEA Grapalat" w:hAnsi="GHEA Grapalat"/>
                <w:color w:val="000000"/>
                <w:sz w:val="20"/>
                <w:szCs w:val="20"/>
              </w:rPr>
              <w:t>11</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аппарата Кротова</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200,000</w:t>
            </w:r>
          </w:p>
        </w:tc>
      </w:tr>
      <w:tr w:rsidR="008F1388" w:rsidRPr="007D619F" w:rsidTr="006D4397">
        <w:trPr>
          <w:trHeight w:hRule="exact" w:val="630"/>
        </w:trPr>
        <w:tc>
          <w:tcPr>
            <w:tcW w:w="1110" w:type="dxa"/>
            <w:vAlign w:val="center"/>
            <w:hideMark/>
          </w:tcPr>
          <w:p w:rsidR="008F1388" w:rsidRDefault="00EE11E7" w:rsidP="006D4397">
            <w:pPr>
              <w:jc w:val="center"/>
              <w:rPr>
                <w:rFonts w:ascii="GHEA Grapalat" w:hAnsi="GHEA Grapalat"/>
                <w:color w:val="000000"/>
                <w:sz w:val="20"/>
                <w:szCs w:val="20"/>
              </w:rPr>
            </w:pPr>
            <w:r>
              <w:rPr>
                <w:rFonts w:ascii="GHEA Grapalat" w:hAnsi="GHEA Grapalat"/>
                <w:color w:val="000000"/>
                <w:sz w:val="20"/>
                <w:szCs w:val="20"/>
              </w:rPr>
              <w:t>12</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устройства измерения электромагнитного поля</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500,000</w:t>
            </w:r>
          </w:p>
        </w:tc>
      </w:tr>
      <w:tr w:rsidR="008F1388" w:rsidRPr="007D619F" w:rsidTr="006D4397">
        <w:trPr>
          <w:trHeight w:hRule="exact" w:val="630"/>
        </w:trPr>
        <w:tc>
          <w:tcPr>
            <w:tcW w:w="1110" w:type="dxa"/>
            <w:vAlign w:val="center"/>
            <w:hideMark/>
          </w:tcPr>
          <w:p w:rsidR="008F1388" w:rsidRDefault="00EE11E7" w:rsidP="006D4397">
            <w:pPr>
              <w:jc w:val="center"/>
              <w:rPr>
                <w:rFonts w:ascii="GHEA Grapalat" w:hAnsi="GHEA Grapalat"/>
                <w:color w:val="000000"/>
                <w:sz w:val="20"/>
                <w:szCs w:val="20"/>
              </w:rPr>
            </w:pPr>
            <w:r>
              <w:rPr>
                <w:rFonts w:ascii="GHEA Grapalat" w:hAnsi="GHEA Grapalat"/>
                <w:color w:val="000000"/>
                <w:sz w:val="20"/>
                <w:szCs w:val="20"/>
              </w:rPr>
              <w:t>13</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автоклава 2</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3,000,000</w:t>
            </w:r>
          </w:p>
        </w:tc>
      </w:tr>
      <w:tr w:rsidR="008F1388" w:rsidRPr="007D619F" w:rsidTr="006D4397">
        <w:trPr>
          <w:trHeight w:hRule="exact" w:val="630"/>
        </w:trPr>
        <w:tc>
          <w:tcPr>
            <w:tcW w:w="1110" w:type="dxa"/>
            <w:vAlign w:val="center"/>
            <w:hideMark/>
          </w:tcPr>
          <w:p w:rsidR="008F1388" w:rsidRDefault="00EE11E7" w:rsidP="006D4397">
            <w:pPr>
              <w:jc w:val="center"/>
              <w:rPr>
                <w:rFonts w:ascii="GHEA Grapalat" w:hAnsi="GHEA Grapalat"/>
                <w:color w:val="000000"/>
                <w:sz w:val="20"/>
                <w:szCs w:val="20"/>
              </w:rPr>
            </w:pPr>
            <w:r>
              <w:rPr>
                <w:rFonts w:ascii="GHEA Grapalat" w:hAnsi="GHEA Grapalat"/>
                <w:color w:val="000000"/>
                <w:sz w:val="20"/>
                <w:szCs w:val="20"/>
              </w:rPr>
              <w:t>14</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Тех</w:t>
            </w:r>
            <w:proofErr w:type="gramStart"/>
            <w:r>
              <w:rPr>
                <w:rFonts w:ascii="GHEA Grapalat" w:hAnsi="GHEA Grapalat"/>
                <w:sz w:val="20"/>
                <w:szCs w:val="20"/>
              </w:rPr>
              <w:t>.о</w:t>
            </w:r>
            <w:proofErr w:type="gramEnd"/>
            <w:r>
              <w:rPr>
                <w:rFonts w:ascii="GHEA Grapalat" w:hAnsi="GHEA Grapalat"/>
                <w:sz w:val="20"/>
                <w:szCs w:val="20"/>
              </w:rPr>
              <w:t>бслуживание инкубатора 2</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1,000,000</w:t>
            </w:r>
          </w:p>
        </w:tc>
      </w:tr>
      <w:tr w:rsidR="008F1388" w:rsidRPr="007D619F" w:rsidTr="006D4397">
        <w:trPr>
          <w:trHeight w:hRule="exact" w:val="630"/>
        </w:trPr>
        <w:tc>
          <w:tcPr>
            <w:tcW w:w="1110" w:type="dxa"/>
            <w:vAlign w:val="center"/>
            <w:hideMark/>
          </w:tcPr>
          <w:p w:rsidR="008F1388" w:rsidRDefault="00EE11E7" w:rsidP="006D4397">
            <w:pPr>
              <w:jc w:val="center"/>
              <w:rPr>
                <w:rFonts w:ascii="GHEA Grapalat" w:hAnsi="GHEA Grapalat"/>
                <w:color w:val="000000"/>
                <w:sz w:val="20"/>
                <w:szCs w:val="20"/>
              </w:rPr>
            </w:pPr>
            <w:r>
              <w:rPr>
                <w:rFonts w:ascii="GHEA Grapalat" w:hAnsi="GHEA Grapalat"/>
                <w:color w:val="000000"/>
                <w:sz w:val="20"/>
                <w:szCs w:val="20"/>
              </w:rPr>
              <w:t>15</w:t>
            </w:r>
          </w:p>
        </w:tc>
        <w:tc>
          <w:tcPr>
            <w:tcW w:w="4985" w:type="dxa"/>
            <w:vAlign w:val="center"/>
            <w:hideMark/>
          </w:tcPr>
          <w:p w:rsidR="008F1388" w:rsidRDefault="008F1388" w:rsidP="008F1388">
            <w:pPr>
              <w:rPr>
                <w:rFonts w:ascii="GHEA Grapalat" w:hAnsi="GHEA Grapalat"/>
                <w:sz w:val="20"/>
                <w:szCs w:val="20"/>
              </w:rPr>
            </w:pPr>
            <w:r>
              <w:rPr>
                <w:rFonts w:ascii="GHEA Grapalat" w:hAnsi="GHEA Grapalat"/>
                <w:sz w:val="20"/>
                <w:szCs w:val="20"/>
              </w:rPr>
              <w:t xml:space="preserve">Техническое обслуживание </w:t>
            </w:r>
            <w:proofErr w:type="spellStart"/>
            <w:r>
              <w:rPr>
                <w:rFonts w:ascii="GHEA Grapalat" w:hAnsi="GHEA Grapalat"/>
                <w:sz w:val="20"/>
                <w:szCs w:val="20"/>
              </w:rPr>
              <w:t>амплификатора</w:t>
            </w:r>
            <w:proofErr w:type="spellEnd"/>
            <w:r>
              <w:rPr>
                <w:rFonts w:ascii="GHEA Grapalat" w:hAnsi="GHEA Grapalat"/>
                <w:sz w:val="20"/>
                <w:szCs w:val="20"/>
              </w:rPr>
              <w:t xml:space="preserve"> ПЦР в реальном времени</w:t>
            </w:r>
          </w:p>
        </w:tc>
        <w:tc>
          <w:tcPr>
            <w:tcW w:w="3260" w:type="dxa"/>
            <w:vAlign w:val="center"/>
            <w:hideMark/>
          </w:tcPr>
          <w:p w:rsidR="008F1388" w:rsidRPr="007430C8" w:rsidRDefault="008F1388" w:rsidP="008F1388">
            <w:pPr>
              <w:jc w:val="center"/>
              <w:rPr>
                <w:rFonts w:ascii="GHEA Grapalat" w:hAnsi="GHEA Grapalat"/>
                <w:bCs/>
                <w:color w:val="000000"/>
                <w:sz w:val="20"/>
                <w:szCs w:val="20"/>
              </w:rPr>
            </w:pPr>
            <w:r w:rsidRPr="007430C8">
              <w:rPr>
                <w:rFonts w:ascii="GHEA Grapalat" w:hAnsi="GHEA Grapalat"/>
                <w:bCs/>
                <w:color w:val="000000"/>
                <w:sz w:val="20"/>
                <w:szCs w:val="20"/>
              </w:rPr>
              <w:t>2,000,000</w:t>
            </w:r>
          </w:p>
        </w:tc>
      </w:tr>
    </w:tbl>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 xml:space="preserve">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7C482B">
        <w:rPr>
          <w:rFonts w:ascii="GHEA Grapalat" w:hAnsi="GHEA Grapalat"/>
          <w:b/>
          <w:sz w:val="24"/>
          <w:szCs w:val="24"/>
        </w:rPr>
        <w:t>ВС</w:t>
      </w:r>
      <w:proofErr w:type="gramEnd"/>
      <w:r w:rsidRPr="007C482B">
        <w:rPr>
          <w:rFonts w:ascii="GHEA Grapalat" w:hAnsi="GHEA Grapalat"/>
          <w:b/>
          <w:sz w:val="24"/>
          <w:szCs w:val="24"/>
        </w:rPr>
        <w:t>= ЦУ/</w:t>
      </w:r>
      <w:proofErr w:type="spellStart"/>
      <w:r w:rsidRPr="007C482B">
        <w:rPr>
          <w:rFonts w:ascii="GHEA Grapalat" w:hAnsi="GHEA Grapalat"/>
          <w:b/>
          <w:sz w:val="24"/>
          <w:szCs w:val="24"/>
        </w:rPr>
        <w:t>СЦxУxК</w:t>
      </w:r>
      <w:proofErr w:type="spellEnd"/>
    </w:p>
    <w:p w:rsidR="00456C67" w:rsidRPr="007C482B" w:rsidRDefault="00456C67" w:rsidP="00456C67">
      <w:pPr>
        <w:pStyle w:val="norm"/>
        <w:widowControl w:val="0"/>
        <w:spacing w:line="240" w:lineRule="auto"/>
        <w:ind w:firstLine="567"/>
        <w:contextualSpacing/>
        <w:rPr>
          <w:rFonts w:ascii="GHEA Grapalat" w:hAnsi="GHEA Grapalat"/>
          <w:b/>
          <w:sz w:val="24"/>
          <w:szCs w:val="24"/>
        </w:rPr>
      </w:pPr>
      <w:proofErr w:type="spellStart"/>
      <w:r w:rsidRPr="007C482B">
        <w:rPr>
          <w:rFonts w:ascii="GHEA Grapalat" w:hAnsi="GHEA Grapalat"/>
          <w:b/>
          <w:sz w:val="24"/>
          <w:szCs w:val="24"/>
        </w:rPr>
        <w:t>ВС-сумма</w:t>
      </w:r>
      <w:proofErr w:type="spellEnd"/>
      <w:r w:rsidRPr="007C482B">
        <w:rPr>
          <w:rFonts w:ascii="GHEA Grapalat" w:hAnsi="GHEA Grapalat"/>
          <w:b/>
          <w:sz w:val="24"/>
          <w:szCs w:val="24"/>
        </w:rPr>
        <w:t xml:space="preserve">, </w:t>
      </w:r>
      <w:proofErr w:type="gramStart"/>
      <w:r w:rsidRPr="007C482B">
        <w:rPr>
          <w:rFonts w:ascii="GHEA Grapalat" w:hAnsi="GHEA Grapalat"/>
          <w:b/>
          <w:sz w:val="24"/>
          <w:szCs w:val="24"/>
        </w:rPr>
        <w:t>выплачиваемая</w:t>
      </w:r>
      <w:proofErr w:type="gramEnd"/>
      <w:r w:rsidRPr="007C482B">
        <w:rPr>
          <w:rFonts w:ascii="GHEA Grapalat" w:hAnsi="GHEA Grapalat"/>
          <w:b/>
          <w:sz w:val="24"/>
          <w:szCs w:val="24"/>
        </w:rPr>
        <w:t xml:space="preserve"> за оказание отдельных видов услуг, установленных договором;</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 xml:space="preserve">ЦУ </w:t>
      </w:r>
      <w:proofErr w:type="gramStart"/>
      <w:r w:rsidRPr="007C482B">
        <w:rPr>
          <w:rFonts w:ascii="GHEA Grapalat" w:hAnsi="GHEA Grapalat"/>
          <w:b/>
          <w:sz w:val="24"/>
          <w:szCs w:val="24"/>
        </w:rPr>
        <w:t>-и</w:t>
      </w:r>
      <w:proofErr w:type="gramEnd"/>
      <w:r w:rsidRPr="007C482B">
        <w:rPr>
          <w:rFonts w:ascii="GHEA Grapalat" w:hAnsi="GHEA Grapalat"/>
          <w:b/>
          <w:sz w:val="24"/>
          <w:szCs w:val="24"/>
        </w:rPr>
        <w:t>тоговая цена, предложенная отобранным участником:</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С</w:t>
      </w:r>
      <w:proofErr w:type="gramStart"/>
      <w:r w:rsidRPr="007C482B">
        <w:rPr>
          <w:rFonts w:ascii="GHEA Grapalat" w:hAnsi="GHEA Grapalat"/>
          <w:b/>
          <w:sz w:val="24"/>
          <w:szCs w:val="24"/>
        </w:rPr>
        <w:t>Ц-</w:t>
      </w:r>
      <w:proofErr w:type="gramEnd"/>
      <w:r w:rsidRPr="007C482B">
        <w:rPr>
          <w:rFonts w:ascii="GHEA Grapalat" w:hAnsi="GHEA Grapalat"/>
          <w:b/>
          <w:sz w:val="24"/>
          <w:szCs w:val="24"/>
        </w:rPr>
        <w:t xml:space="preserve"> совокупность максимальных единиц цен, установленных для оказания услуги:</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proofErr w:type="spellStart"/>
      <w:proofErr w:type="gramStart"/>
      <w:r w:rsidRPr="007C482B">
        <w:rPr>
          <w:rFonts w:ascii="GHEA Grapalat" w:hAnsi="GHEA Grapalat"/>
          <w:b/>
          <w:sz w:val="24"/>
          <w:szCs w:val="24"/>
        </w:rPr>
        <w:t>У-цена</w:t>
      </w:r>
      <w:proofErr w:type="spellEnd"/>
      <w:proofErr w:type="gramEnd"/>
      <w:r w:rsidRPr="007C482B">
        <w:rPr>
          <w:rFonts w:ascii="GHEA Grapalat" w:hAnsi="GHEA Grapalat"/>
          <w:b/>
          <w:sz w:val="24"/>
          <w:szCs w:val="24"/>
        </w:rPr>
        <w:t xml:space="preserve"> на максимальную единицу предоставленной услуги</w:t>
      </w:r>
    </w:p>
    <w:p w:rsidR="00456C67" w:rsidRPr="007C482B" w:rsidRDefault="00456C67" w:rsidP="00456C67">
      <w:pPr>
        <w:widowControl w:val="0"/>
        <w:ind w:firstLine="720"/>
        <w:contextualSpacing/>
        <w:jc w:val="both"/>
        <w:rPr>
          <w:rFonts w:ascii="GHEA Grapalat" w:hAnsi="GHEA Grapalat"/>
          <w:b/>
        </w:rPr>
      </w:pPr>
      <w:r w:rsidRPr="007C482B">
        <w:rPr>
          <w:rFonts w:ascii="GHEA Grapalat" w:hAnsi="GHEA Grapalat"/>
          <w:b/>
        </w:rPr>
        <w:t>К-количество предоставленных услуг.</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933E06">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E16259" w:rsidRDefault="003B2F27" w:rsidP="003F4FD0">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E1625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E16259">
        <w:rPr>
          <w:rFonts w:ascii="GHEA Grapalat" w:hAnsi="GHEA Grapalat"/>
          <w:b/>
          <w:color w:val="000000" w:themeColor="text1"/>
        </w:rPr>
        <w:t>предусмотрения</w:t>
      </w:r>
      <w:proofErr w:type="spellEnd"/>
      <w:r w:rsidR="00224C7B" w:rsidRPr="00E16259">
        <w:rPr>
          <w:rFonts w:ascii="GHEA Grapalat" w:hAnsi="GHEA Grapalat"/>
          <w:b/>
          <w:color w:val="000000" w:themeColor="text1"/>
        </w:rPr>
        <w:t xml:space="preserve"> финансовых сре</w:t>
      </w:r>
      <w:proofErr w:type="gramStart"/>
      <w:r w:rsidR="00224C7B" w:rsidRPr="00E16259">
        <w:rPr>
          <w:rFonts w:ascii="GHEA Grapalat" w:hAnsi="GHEA Grapalat"/>
          <w:b/>
          <w:color w:val="000000" w:themeColor="text1"/>
        </w:rPr>
        <w:t>дств дл</w:t>
      </w:r>
      <w:proofErr w:type="gramEnd"/>
      <w:r w:rsidR="00224C7B" w:rsidRPr="00E1625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E16259">
        <w:rPr>
          <w:b/>
          <w:color w:val="000000" w:themeColor="text1"/>
        </w:rPr>
        <w:t xml:space="preserve"> </w:t>
      </w:r>
      <w:r w:rsidRPr="00E16259">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E16259">
        <w:rPr>
          <w:rFonts w:ascii="GHEA Grapalat" w:hAnsi="GHEA Grapalat"/>
          <w:b/>
        </w:rPr>
        <w:t>двадцатипя</w:t>
      </w:r>
      <w:r w:rsidRPr="00E16259">
        <w:rPr>
          <w:rFonts w:ascii="GHEA Grapalat" w:hAnsi="GHEA Grapalat"/>
          <w:b/>
        </w:rPr>
        <w:t>тикратный</w:t>
      </w:r>
      <w:proofErr w:type="spellEnd"/>
      <w:r w:rsidRPr="00E16259">
        <w:rPr>
          <w:rFonts w:ascii="GHEA Grapalat" w:hAnsi="GHEA Grapalat"/>
          <w:b/>
        </w:rPr>
        <w:t xml:space="preserve"> размер базовой единицы закупок, то Заказчиком будет </w:t>
      </w:r>
      <w:proofErr w:type="spellStart"/>
      <w:r w:rsidRPr="00E16259">
        <w:rPr>
          <w:rFonts w:ascii="GHEA Grapalat" w:hAnsi="GHEA Grapalat"/>
          <w:b/>
        </w:rPr>
        <w:t>заключен</w:t>
      </w:r>
      <w:proofErr w:type="gramStart"/>
      <w:r w:rsidRPr="00E16259">
        <w:rPr>
          <w:rFonts w:ascii="GHEA Grapalat" w:hAnsi="GHEA Grapalat"/>
          <w:b/>
        </w:rPr>
        <w:t>o</w:t>
      </w:r>
      <w:proofErr w:type="spellEnd"/>
      <w:proofErr w:type="gramEnd"/>
      <w:r w:rsidRPr="00E16259">
        <w:rPr>
          <w:rFonts w:ascii="GHEA Grapalat" w:hAnsi="GHEA Grapalat"/>
          <w:b/>
        </w:rPr>
        <w:t xml:space="preserve"> соглашение в случае, если представленное Исполнителем в виде неустойки обеспечени</w:t>
      </w:r>
      <w:r w:rsidR="002C12AE" w:rsidRPr="00E16259">
        <w:rPr>
          <w:rFonts w:ascii="GHEA Grapalat" w:hAnsi="GHEA Grapalat"/>
          <w:b/>
        </w:rPr>
        <w:t>й квалификации и</w:t>
      </w:r>
      <w:r w:rsidRPr="00E16259">
        <w:rPr>
          <w:rFonts w:ascii="GHEA Grapalat" w:hAnsi="GHEA Grapalat"/>
          <w:b/>
        </w:rPr>
        <w:t xml:space="preserve"> договора заменяется гарантией или наличными деньгами, с учетом требований </w:t>
      </w:r>
      <w:r w:rsidR="00936F41" w:rsidRPr="00E16259">
        <w:rPr>
          <w:rFonts w:ascii="GHEA Grapalat" w:hAnsi="GHEA Grapalat"/>
          <w:b/>
        </w:rPr>
        <w:t xml:space="preserve">абзаца "в"  подпункта 1 и </w:t>
      </w:r>
      <w:r w:rsidRPr="00E16259">
        <w:rPr>
          <w:rFonts w:ascii="GHEA Grapalat" w:hAnsi="GHEA Grapalat"/>
          <w:b/>
        </w:rPr>
        <w:t>абзаца "б" подпункта 1</w:t>
      </w:r>
      <w:r w:rsidR="002C12AE" w:rsidRPr="00E16259">
        <w:rPr>
          <w:rFonts w:ascii="GHEA Grapalat" w:hAnsi="GHEA Grapalat"/>
          <w:b/>
        </w:rPr>
        <w:t>7</w:t>
      </w:r>
      <w:r w:rsidRPr="00E16259">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16259">
        <w:rPr>
          <w:rFonts w:ascii="GHEA Grapalat" w:hAnsi="GHEA Grapalat"/>
          <w:b/>
        </w:rPr>
        <w:t>й</w:t>
      </w:r>
      <w:r w:rsidRPr="00E16259">
        <w:rPr>
          <w:rFonts w:ascii="GHEA Grapalat" w:hAnsi="GHEA Grapalat"/>
          <w:b/>
        </w:rPr>
        <w:t xml:space="preserve"> </w:t>
      </w:r>
      <w:r w:rsidR="00A15315" w:rsidRPr="00E16259">
        <w:rPr>
          <w:rFonts w:ascii="GHEA Grapalat" w:hAnsi="GHEA Grapalat"/>
          <w:b/>
        </w:rPr>
        <w:t xml:space="preserve">квалификации и </w:t>
      </w:r>
      <w:proofErr w:type="gramStart"/>
      <w:r w:rsidRPr="00E16259">
        <w:rPr>
          <w:rFonts w:ascii="GHEA Grapalat" w:hAnsi="GHEA Grapalat"/>
          <w:b/>
        </w:rPr>
        <w:t>договора</w:t>
      </w:r>
      <w:proofErr w:type="gramEnd"/>
      <w:r w:rsidRPr="00E16259">
        <w:rPr>
          <w:rFonts w:ascii="GHEA Grapalat" w:hAnsi="GHEA Grapalat"/>
          <w:b/>
        </w:rPr>
        <w:t xml:space="preserve"> представленн</w:t>
      </w:r>
      <w:r w:rsidR="00A27144" w:rsidRPr="00E16259">
        <w:rPr>
          <w:rFonts w:ascii="GHEA Grapalat" w:hAnsi="GHEA Grapalat"/>
          <w:b/>
        </w:rPr>
        <w:t>ых</w:t>
      </w:r>
      <w:r w:rsidRPr="00E16259">
        <w:rPr>
          <w:rFonts w:ascii="GHEA Grapalat" w:hAnsi="GHEA Grapalat"/>
          <w:b/>
        </w:rPr>
        <w:t xml:space="preserve"> в виде неустойки, также представляет Заказчику нов</w:t>
      </w:r>
      <w:r w:rsidR="00A15315" w:rsidRPr="00E16259">
        <w:rPr>
          <w:rFonts w:ascii="GHEA Grapalat" w:hAnsi="GHEA Grapalat"/>
          <w:b/>
        </w:rPr>
        <w:t>ые</w:t>
      </w:r>
      <w:r w:rsidRPr="00E16259">
        <w:rPr>
          <w:rFonts w:ascii="GHEA Grapalat" w:hAnsi="GHEA Grapalat"/>
          <w:b/>
        </w:rPr>
        <w:t xml:space="preserve"> обеспечени</w:t>
      </w:r>
      <w:r w:rsidR="00A15315" w:rsidRPr="00E16259">
        <w:rPr>
          <w:rFonts w:ascii="GHEA Grapalat" w:hAnsi="GHEA Grapalat"/>
          <w:b/>
        </w:rPr>
        <w:t>я</w:t>
      </w:r>
      <w:r w:rsidRPr="00E16259">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E16259">
        <w:rPr>
          <w:rStyle w:val="af6"/>
          <w:rFonts w:ascii="GHEA Grapalat" w:hAnsi="GHEA Grapalat"/>
          <w:b/>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F44253" w:rsidRPr="009F3DC7" w:rsidRDefault="00F44253" w:rsidP="00F44253">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F44253" w:rsidRPr="009F3DC7" w:rsidRDefault="00F44253" w:rsidP="00F44253">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F44253" w:rsidRPr="009F3DC7" w:rsidRDefault="00F44253" w:rsidP="00F44253">
      <w:pPr>
        <w:widowControl w:val="0"/>
        <w:tabs>
          <w:tab w:val="left" w:pos="9540"/>
        </w:tabs>
        <w:spacing w:after="160" w:line="360" w:lineRule="auto"/>
        <w:ind w:firstLine="567"/>
        <w:jc w:val="center"/>
        <w:rPr>
          <w:rFonts w:ascii="GHEA Grapalat" w:hAnsi="GHEA Grapalat"/>
        </w:rPr>
      </w:pPr>
    </w:p>
    <w:p w:rsidR="00F44253" w:rsidRPr="00685FDC" w:rsidRDefault="00F44253" w:rsidP="00F44253">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p w:rsidR="00F44253" w:rsidRDefault="00F44253" w:rsidP="00F44253">
      <w:pPr>
        <w:widowControl w:val="0"/>
        <w:spacing w:after="160" w:line="360" w:lineRule="auto"/>
        <w:ind w:firstLine="567"/>
        <w:jc w:val="center"/>
        <w:rPr>
          <w:rFonts w:ascii="GHEA Grapalat" w:hAnsi="GHEA Grapalat"/>
          <w:b/>
          <w:color w:val="FF0000"/>
        </w:rPr>
      </w:pPr>
      <w:r w:rsidRPr="00987E44">
        <w:rPr>
          <w:rFonts w:ascii="GHEA Grapalat" w:hAnsi="GHEA Grapalat"/>
          <w:b/>
          <w:color w:val="FF0000"/>
        </w:rPr>
        <w:t>ПРИЛАГАЕТСЯ ОТДЕЛЬНЫМ ФАЙЛОМ</w:t>
      </w:r>
    </w:p>
    <w:p w:rsidR="00F44253" w:rsidRDefault="00F44253" w:rsidP="00F44253">
      <w:pPr>
        <w:widowControl w:val="0"/>
        <w:spacing w:after="160" w:line="360" w:lineRule="auto"/>
        <w:ind w:firstLine="567"/>
        <w:jc w:val="center"/>
        <w:rPr>
          <w:rFonts w:ascii="GHEA Grapalat" w:hAnsi="GHEA Grapalat"/>
          <w:b/>
          <w:color w:val="FF0000"/>
        </w:rPr>
      </w:pPr>
    </w:p>
    <w:p w:rsidR="00F44253" w:rsidRPr="00987E44" w:rsidRDefault="00F44253" w:rsidP="00F44253">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F44253" w:rsidRPr="009F3DC7" w:rsidTr="00165248">
        <w:trPr>
          <w:jc w:val="center"/>
        </w:trPr>
        <w:tc>
          <w:tcPr>
            <w:tcW w:w="4536" w:type="dxa"/>
          </w:tcPr>
          <w:p w:rsidR="00F44253" w:rsidRPr="009F3DC7" w:rsidRDefault="00F44253" w:rsidP="00165248">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F44253" w:rsidRPr="00685FDC" w:rsidRDefault="00F44253" w:rsidP="00165248">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/подпись/</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F44253" w:rsidRPr="009F3DC7" w:rsidRDefault="00F44253" w:rsidP="00165248">
            <w:pPr>
              <w:widowControl w:val="0"/>
              <w:spacing w:after="160" w:line="360" w:lineRule="auto"/>
              <w:jc w:val="center"/>
              <w:rPr>
                <w:rFonts w:ascii="GHEA Grapalat" w:hAnsi="GHEA Grapalat"/>
              </w:rPr>
            </w:pPr>
          </w:p>
        </w:tc>
        <w:tc>
          <w:tcPr>
            <w:tcW w:w="4343" w:type="dxa"/>
          </w:tcPr>
          <w:p w:rsidR="00F44253" w:rsidRPr="009F3DC7" w:rsidRDefault="00F44253" w:rsidP="00165248">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F44253" w:rsidRPr="00685FDC" w:rsidRDefault="00F44253" w:rsidP="00165248">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/подпись/</w:t>
            </w:r>
          </w:p>
          <w:p w:rsidR="00F44253" w:rsidRPr="009F3DC7" w:rsidRDefault="00F44253" w:rsidP="00165248">
            <w:pPr>
              <w:widowControl w:val="0"/>
              <w:spacing w:after="160" w:line="360" w:lineRule="auto"/>
              <w:jc w:val="center"/>
              <w:rPr>
                <w:rFonts w:ascii="GHEA Grapalat" w:hAnsi="GHEA Grapalat"/>
              </w:rPr>
            </w:pPr>
            <w:r w:rsidRPr="009F3DC7">
              <w:rPr>
                <w:rFonts w:ascii="GHEA Grapalat" w:hAnsi="GHEA Grapalat"/>
              </w:rPr>
              <w:t>М. П.</w:t>
            </w:r>
          </w:p>
        </w:tc>
      </w:tr>
    </w:tbl>
    <w:p w:rsidR="00F44253" w:rsidRPr="009F3DC7" w:rsidRDefault="00F44253" w:rsidP="00F44253">
      <w:pPr>
        <w:widowControl w:val="0"/>
        <w:spacing w:after="160" w:line="360" w:lineRule="auto"/>
        <w:ind w:firstLine="567"/>
        <w:rPr>
          <w:rFonts w:ascii="GHEA Grapalat" w:hAnsi="GHEA Grapalat"/>
        </w:rPr>
        <w:sectPr w:rsidR="00F44253" w:rsidRPr="009F3DC7" w:rsidSect="00F44253">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6FD" w:rsidRDefault="004436FD">
      <w:r>
        <w:separator/>
      </w:r>
    </w:p>
  </w:endnote>
  <w:endnote w:type="continuationSeparator" w:id="0">
    <w:p w:rsidR="004436FD" w:rsidRDefault="004436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4436FD" w:rsidRPr="003E450C" w:rsidRDefault="004436FD">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E11E7">
          <w:rPr>
            <w:rFonts w:ascii="GHEA Grapalat" w:hAnsi="GHEA Grapalat"/>
            <w:noProof/>
            <w:sz w:val="24"/>
            <w:szCs w:val="24"/>
          </w:rPr>
          <w:t>1</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6FD" w:rsidRPr="00305BEC" w:rsidRDefault="004436FD">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6FD" w:rsidRDefault="004436FD">
      <w:r>
        <w:separator/>
      </w:r>
    </w:p>
  </w:footnote>
  <w:footnote w:type="continuationSeparator" w:id="0">
    <w:p w:rsidR="004436FD" w:rsidRDefault="004436FD">
      <w:r>
        <w:continuationSeparator/>
      </w:r>
    </w:p>
  </w:footnote>
  <w:footnote w:id="1">
    <w:p w:rsidR="004436FD" w:rsidRPr="00A31673" w:rsidRDefault="004436FD">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436FD" w:rsidRDefault="004436FD" w:rsidP="006B3E56">
      <w:pPr>
        <w:jc w:val="both"/>
      </w:pPr>
    </w:p>
    <w:p w:rsidR="004436FD" w:rsidRPr="00503980" w:rsidRDefault="004436FD"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436FD" w:rsidRPr="00503980" w:rsidRDefault="004436FD"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4436FD" w:rsidRPr="00503980" w:rsidRDefault="004436FD"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4436FD" w:rsidRDefault="004436FD" w:rsidP="006B3E56">
      <w:pPr>
        <w:pStyle w:val="af2"/>
        <w:rPr>
          <w:rFonts w:asciiTheme="minorHAnsi" w:hAnsiTheme="minorHAnsi"/>
          <w:lang w:val="af-ZA"/>
        </w:rPr>
      </w:pPr>
    </w:p>
  </w:footnote>
  <w:footnote w:id="3">
    <w:p w:rsidR="004436FD" w:rsidRPr="00D3436F" w:rsidRDefault="004436F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436FD" w:rsidRPr="009C4E45" w:rsidRDefault="004436FD">
      <w:pPr>
        <w:pStyle w:val="af2"/>
        <w:rPr>
          <w:rFonts w:ascii="GHEA Grapalat" w:hAnsi="GHEA Grapalat"/>
          <w:color w:val="FF0000"/>
          <w:sz w:val="28"/>
          <w:szCs w:val="28"/>
        </w:rPr>
      </w:pPr>
    </w:p>
  </w:footnote>
  <w:footnote w:id="4">
    <w:p w:rsidR="004436FD" w:rsidRPr="008842CE" w:rsidRDefault="004436FD" w:rsidP="003D2FE2">
      <w:pPr>
        <w:pStyle w:val="af2"/>
        <w:jc w:val="both"/>
      </w:pPr>
    </w:p>
  </w:footnote>
  <w:footnote w:id="5">
    <w:p w:rsidR="004436FD" w:rsidRPr="008842CE" w:rsidRDefault="004436FD" w:rsidP="000A214C">
      <w:pPr>
        <w:pStyle w:val="af2"/>
        <w:jc w:val="both"/>
      </w:pPr>
    </w:p>
  </w:footnote>
  <w:footnote w:id="6">
    <w:p w:rsidR="004436FD" w:rsidRPr="006F5F33" w:rsidRDefault="004436FD"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4436FD" w:rsidRPr="006F5F33" w:rsidRDefault="004436FD"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4436FD" w:rsidRPr="006F5F33" w:rsidRDefault="004436FD"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4436FD" w:rsidRPr="006F5F33" w:rsidRDefault="004436FD"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4436FD" w:rsidRPr="009E00B3" w:rsidRDefault="004436FD"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4436FD" w:rsidRPr="00A47171" w:rsidRDefault="004436FD"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4436FD" w:rsidRDefault="004436FD" w:rsidP="003B2F27">
      <w:pPr>
        <w:pStyle w:val="af2"/>
        <w:jc w:val="both"/>
        <w:rPr>
          <w:rFonts w:ascii="GHEA Grapalat" w:hAnsi="GHEA Grapalat"/>
          <w:i/>
        </w:rPr>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4436FD" w:rsidRPr="00E40AC8" w:rsidRDefault="004436FD" w:rsidP="003B2F27">
      <w:pPr>
        <w:pStyle w:val="af2"/>
        <w:jc w:val="both"/>
      </w:pPr>
    </w:p>
  </w:footnote>
  <w:footnote w:id="11">
    <w:p w:rsidR="004436FD" w:rsidRPr="00124BE9" w:rsidRDefault="004436FD" w:rsidP="00F44253">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6625"/>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6D7B"/>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5248"/>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1322"/>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27F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3C3"/>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6FD"/>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555"/>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8D1"/>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260F"/>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549"/>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7AD"/>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ACD"/>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4EFC"/>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47"/>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397"/>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B67"/>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0D3B"/>
    <w:rsid w:val="007C13B3"/>
    <w:rsid w:val="007C15C5"/>
    <w:rsid w:val="007C1825"/>
    <w:rsid w:val="007C1D08"/>
    <w:rsid w:val="007C274E"/>
    <w:rsid w:val="007C2C7E"/>
    <w:rsid w:val="007C2EE2"/>
    <w:rsid w:val="007C3480"/>
    <w:rsid w:val="007C3D16"/>
    <w:rsid w:val="007C3FF3"/>
    <w:rsid w:val="007C482B"/>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2D93"/>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3A9"/>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C75EF"/>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388"/>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3E06"/>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6D"/>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096"/>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394A"/>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9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2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1DE4"/>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1E7"/>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253"/>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22BAF-58F5-4AC2-A3E1-2F0D62FBA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2413</TotalTime>
  <Pages>72</Pages>
  <Words>15497</Words>
  <Characters>113114</Characters>
  <Application>Microsoft Office Word</Application>
  <DocSecurity>0</DocSecurity>
  <Lines>942</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128355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1607</cp:revision>
  <cp:lastPrinted>2018-02-16T07:12:00Z</cp:lastPrinted>
  <dcterms:created xsi:type="dcterms:W3CDTF">2019-10-28T07:04:00Z</dcterms:created>
  <dcterms:modified xsi:type="dcterms:W3CDTF">2024-08-09T10:19:00Z</dcterms:modified>
</cp:coreProperties>
</file>