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F5FCB" w14:textId="77777777" w:rsidR="008336B3" w:rsidRPr="006F0E10" w:rsidRDefault="008336B3" w:rsidP="00D50D36">
      <w:pPr>
        <w:widowControl w:val="0"/>
        <w:spacing w:after="160" w:line="360" w:lineRule="auto"/>
        <w:ind w:firstLine="567"/>
        <w:contextualSpacing/>
        <w:jc w:val="right"/>
        <w:rPr>
          <w:rFonts w:ascii="GHEA Grapalat" w:hAnsi="GHEA Grapalat"/>
          <w:i/>
          <w:sz w:val="20"/>
          <w:szCs w:val="20"/>
        </w:rPr>
      </w:pPr>
    </w:p>
    <w:p w14:paraId="7DAAF324" w14:textId="77777777" w:rsidR="00D50D36" w:rsidRPr="006F0E10" w:rsidRDefault="00D50D36" w:rsidP="002F4353">
      <w:pPr>
        <w:widowControl w:val="0"/>
        <w:spacing w:after="160"/>
        <w:ind w:firstLine="567"/>
        <w:contextualSpacing/>
        <w:jc w:val="right"/>
        <w:rPr>
          <w:rFonts w:ascii="GHEA Grapalat" w:hAnsi="GHEA Grapalat" w:cs="Sylfaen"/>
          <w:i/>
          <w:sz w:val="20"/>
          <w:szCs w:val="20"/>
        </w:rPr>
      </w:pPr>
      <w:r w:rsidRPr="006F0E10">
        <w:rPr>
          <w:rFonts w:ascii="GHEA Grapalat" w:hAnsi="GHEA Grapalat"/>
          <w:i/>
          <w:sz w:val="20"/>
          <w:szCs w:val="20"/>
        </w:rPr>
        <w:t xml:space="preserve">Приложение №2 </w:t>
      </w:r>
    </w:p>
    <w:p w14:paraId="223EAAC9" w14:textId="77777777" w:rsidR="00D50D36" w:rsidRPr="006F0E10" w:rsidRDefault="00D50D36" w:rsidP="002F4353">
      <w:pPr>
        <w:widowControl w:val="0"/>
        <w:spacing w:after="160"/>
        <w:ind w:firstLine="567"/>
        <w:contextualSpacing/>
        <w:jc w:val="right"/>
        <w:rPr>
          <w:rFonts w:ascii="GHEA Grapalat" w:hAnsi="GHEA Grapalat" w:cs="Sylfaen"/>
          <w:i/>
          <w:sz w:val="20"/>
          <w:szCs w:val="20"/>
        </w:rPr>
      </w:pPr>
      <w:r w:rsidRPr="006F0E10">
        <w:rPr>
          <w:rFonts w:ascii="GHEA Grapalat" w:hAnsi="GHEA Grapalat"/>
          <w:i/>
          <w:sz w:val="20"/>
          <w:szCs w:val="20"/>
        </w:rPr>
        <w:t xml:space="preserve">к приказу Министра финансов РА </w:t>
      </w:r>
      <w:r w:rsidRPr="006F0E10">
        <w:rPr>
          <w:rFonts w:ascii="GHEA Grapalat" w:hAnsi="GHEA Grapalat" w:cs="Sylfaen"/>
          <w:i/>
          <w:sz w:val="20"/>
          <w:szCs w:val="20"/>
        </w:rPr>
        <w:br/>
      </w:r>
      <w:r w:rsidR="00BC32E4" w:rsidRPr="006F0E10">
        <w:rPr>
          <w:rFonts w:ascii="GHEA Grapalat" w:hAnsi="GHEA Grapalat"/>
          <w:i/>
          <w:sz w:val="20"/>
          <w:szCs w:val="20"/>
        </w:rPr>
        <w:t xml:space="preserve">от 1-ого марта 2023 года № </w:t>
      </w:r>
      <w:r w:rsidR="00BC32E4" w:rsidRPr="006F0E10">
        <w:rPr>
          <w:rFonts w:ascii="GHEA Grapalat" w:hAnsi="GHEA Grapalat"/>
          <w:i/>
          <w:sz w:val="20"/>
          <w:szCs w:val="20"/>
          <w:lang w:val="hy-AM"/>
        </w:rPr>
        <w:t>87</w:t>
      </w:r>
      <w:r w:rsidR="00BC32E4" w:rsidRPr="006F0E10">
        <w:rPr>
          <w:rFonts w:ascii="GHEA Grapalat" w:hAnsi="GHEA Grapalat"/>
          <w:i/>
          <w:sz w:val="20"/>
          <w:szCs w:val="20"/>
        </w:rPr>
        <w:t>-A</w:t>
      </w:r>
    </w:p>
    <w:p w14:paraId="592A9A7D" w14:textId="77777777" w:rsidR="00D50D36" w:rsidRPr="00D50D36" w:rsidRDefault="00D50D36" w:rsidP="00D50D36">
      <w:pPr>
        <w:widowControl w:val="0"/>
        <w:spacing w:after="160" w:line="360" w:lineRule="auto"/>
        <w:ind w:firstLine="567"/>
        <w:jc w:val="right"/>
        <w:rPr>
          <w:rFonts w:ascii="GHEA Grapalat" w:hAnsi="GHEA Grapalat" w:cs="Sylfaen"/>
          <w:i/>
        </w:rPr>
      </w:pPr>
    </w:p>
    <w:p w14:paraId="52759376"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3A6FED9"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00792986">
        <w:rPr>
          <w:rFonts w:ascii="GHEA Grapalat" w:hAnsi="GHEA Grapalat"/>
          <w:i w:val="0"/>
          <w:sz w:val="24"/>
          <w:szCs w:val="24"/>
          <w:lang w:val="hy-AM"/>
        </w:rPr>
        <w:t xml:space="preserve"> </w:t>
      </w:r>
      <w:r w:rsidR="00696338" w:rsidRPr="00696338">
        <w:rPr>
          <w:rFonts w:ascii="GHEA Grapalat" w:hAnsi="GHEA Grapalat"/>
          <w:i w:val="0"/>
          <w:sz w:val="24"/>
          <w:szCs w:val="24"/>
          <w:lang w:val="hy-AM"/>
        </w:rPr>
        <w:t>срочный</w:t>
      </w:r>
      <w:r w:rsidRPr="009044F1">
        <w:rPr>
          <w:rFonts w:ascii="GHEA Grapalat" w:hAnsi="GHEA Grapalat"/>
          <w:i w:val="0"/>
          <w:sz w:val="24"/>
          <w:szCs w:val="24"/>
        </w:rPr>
        <w:t xml:space="preserve"> ОТКРЫТОМ КОНКУРСЕ</w:t>
      </w:r>
      <w:r w:rsidR="00BA7128">
        <w:rPr>
          <w:rStyle w:val="af6"/>
          <w:rFonts w:ascii="GHEA Grapalat" w:hAnsi="GHEA Grapalat"/>
          <w:i w:val="0"/>
          <w:sz w:val="24"/>
          <w:szCs w:val="24"/>
        </w:rPr>
        <w:footnoteReference w:customMarkFollows="1" w:id="1"/>
        <w:t>*</w:t>
      </w:r>
    </w:p>
    <w:p w14:paraId="388B6A4D"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5779F0E6" w14:textId="77777777"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C28DA">
        <w:rPr>
          <w:rFonts w:ascii="GHEA Grapalat" w:hAnsi="GHEA Grapalat"/>
          <w:i w:val="0"/>
          <w:sz w:val="24"/>
          <w:szCs w:val="24"/>
          <w:lang w:val="hy-AM"/>
        </w:rPr>
        <w:t xml:space="preserve">2024 </w:t>
      </w:r>
      <w:r w:rsidR="00EC28DA" w:rsidRPr="0093002B">
        <w:rPr>
          <w:rFonts w:ascii="GHEA Grapalat" w:hAnsi="GHEA Grapalat"/>
          <w:i w:val="0"/>
          <w:lang w:val="af-ZA"/>
        </w:rPr>
        <w:t>«</w:t>
      </w:r>
      <w:r w:rsidR="00EC28DA">
        <w:rPr>
          <w:rFonts w:ascii="GHEA Grapalat" w:hAnsi="GHEA Grapalat"/>
          <w:i w:val="0"/>
          <w:lang w:val="af-ZA"/>
        </w:rPr>
        <w:t>09</w:t>
      </w:r>
      <w:r w:rsidR="00EC28DA" w:rsidRPr="0093002B">
        <w:rPr>
          <w:rFonts w:ascii="GHEA Grapalat" w:hAnsi="GHEA Grapalat"/>
          <w:i w:val="0"/>
          <w:lang w:val="af-ZA"/>
        </w:rPr>
        <w:t>»  «</w:t>
      </w:r>
      <w:r w:rsidR="008B5781">
        <w:rPr>
          <w:rFonts w:ascii="GHEA Grapalat" w:hAnsi="GHEA Grapalat"/>
          <w:i w:val="0"/>
        </w:rPr>
        <w:t>9</w:t>
      </w:r>
      <w:r w:rsidR="00EC28DA" w:rsidRPr="0093002B">
        <w:rPr>
          <w:rFonts w:ascii="GHEA Grapalat" w:hAnsi="GHEA Grapalat"/>
          <w:i w:val="0"/>
          <w:lang w:val="af-ZA"/>
        </w:rPr>
        <w:t>» «</w:t>
      </w:r>
      <w:r w:rsidR="00EC28DA">
        <w:rPr>
          <w:rFonts w:ascii="GHEA Grapalat" w:hAnsi="GHEA Grapalat"/>
          <w:i w:val="0"/>
          <w:lang w:val="af-ZA"/>
        </w:rPr>
        <w:t>1</w:t>
      </w:r>
      <w:r w:rsidR="00EC28DA" w:rsidRPr="0093002B">
        <w:rPr>
          <w:rFonts w:ascii="GHEA Grapalat" w:hAnsi="GHEA Grapalat"/>
          <w:i w:val="0"/>
          <w:lang w:val="af-ZA"/>
        </w:rPr>
        <w:t xml:space="preserve">» </w:t>
      </w:r>
      <w:r w:rsidRPr="009044F1">
        <w:rPr>
          <w:rFonts w:ascii="GHEA Grapalat" w:hAnsi="GHEA Grapalat"/>
          <w:i w:val="0"/>
          <w:sz w:val="24"/>
          <w:szCs w:val="24"/>
        </w:rPr>
        <w:t xml:space="preserve">"номер решения" </w:t>
      </w:r>
    </w:p>
    <w:p w14:paraId="7C1B9B17" w14:textId="77777777"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bookmarkStart w:id="0" w:name="_Hlk177138300"/>
      <w:r w:rsidR="00642EFE" w:rsidRPr="009044F1">
        <w:rPr>
          <w:rFonts w:ascii="GHEA Grapalat" w:hAnsi="GHEA Grapalat"/>
          <w:i w:val="0"/>
          <w:sz w:val="24"/>
          <w:szCs w:val="24"/>
        </w:rPr>
        <w:t>_</w:t>
      </w:r>
      <w:r w:rsidR="008B5781" w:rsidRPr="0093002B">
        <w:rPr>
          <w:rFonts w:ascii="GHEA Grapalat" w:hAnsi="GHEA Grapalat" w:cs="Sylfaen"/>
          <w:b/>
          <w:lang w:val="hy-AM"/>
        </w:rPr>
        <w:t>«</w:t>
      </w:r>
      <w:r w:rsidR="008B5781" w:rsidRPr="00093231">
        <w:rPr>
          <w:rFonts w:ascii="GHEA Grapalat" w:hAnsi="GHEA Grapalat" w:cs="Sylfaen"/>
          <w:b/>
          <w:bCs/>
          <w:szCs w:val="28"/>
        </w:rPr>
        <w:t>ԱՄՄՄԴ</w:t>
      </w:r>
      <w:r w:rsidR="008B5781" w:rsidRPr="00DE1AA4">
        <w:rPr>
          <w:rFonts w:ascii="GHEA Grapalat" w:hAnsi="GHEA Grapalat" w:cs="Sylfaen"/>
          <w:b/>
          <w:bCs/>
          <w:szCs w:val="28"/>
          <w:lang w:val="pt-BR"/>
        </w:rPr>
        <w:t xml:space="preserve">- </w:t>
      </w:r>
      <w:r w:rsidR="008B5781" w:rsidRPr="00093231">
        <w:rPr>
          <w:rFonts w:ascii="GHEA Grapalat" w:hAnsi="GHEA Grapalat" w:cs="Sylfaen"/>
          <w:b/>
          <w:bCs/>
          <w:szCs w:val="28"/>
        </w:rPr>
        <w:t>ՀԲՄ</w:t>
      </w:r>
      <w:r w:rsidR="00F33A69">
        <w:rPr>
          <w:rFonts w:ascii="GHEA Grapalat" w:hAnsi="GHEA Grapalat" w:cs="Sylfaen"/>
          <w:b/>
          <w:bCs/>
          <w:szCs w:val="28"/>
          <w:lang w:val="en-US"/>
        </w:rPr>
        <w:t>ԱՇ</w:t>
      </w:r>
      <w:r w:rsidR="008B5781" w:rsidRPr="00093231">
        <w:rPr>
          <w:rFonts w:ascii="GHEA Grapalat" w:hAnsi="GHEA Grapalat" w:cs="Sylfaen"/>
          <w:b/>
          <w:bCs/>
          <w:szCs w:val="28"/>
        </w:rPr>
        <w:t>ՁԲ</w:t>
      </w:r>
      <w:r w:rsidR="008B5781" w:rsidRPr="00DE1AA4">
        <w:rPr>
          <w:rFonts w:ascii="GHEA Grapalat" w:hAnsi="GHEA Grapalat" w:cs="Sylfaen"/>
          <w:b/>
          <w:bCs/>
          <w:szCs w:val="28"/>
          <w:lang w:val="pt-BR"/>
        </w:rPr>
        <w:t xml:space="preserve"> -2024/01</w:t>
      </w:r>
      <w:r w:rsidR="008B5781" w:rsidRPr="00DE1AA4">
        <w:rPr>
          <w:rFonts w:ascii="GHEA Grapalat" w:hAnsi="GHEA Grapalat" w:cs="Sylfaen"/>
          <w:szCs w:val="28"/>
          <w:lang w:val="pt-BR"/>
        </w:rPr>
        <w:t xml:space="preserve"> </w:t>
      </w:r>
      <w:r w:rsidR="008B5781" w:rsidRPr="0093002B">
        <w:rPr>
          <w:rFonts w:ascii="GHEA Grapalat" w:hAnsi="GHEA Grapalat" w:cs="Sylfaen"/>
          <w:b/>
          <w:lang w:val="hy-AM"/>
        </w:rPr>
        <w:t>»</w:t>
      </w:r>
      <w:bookmarkEnd w:id="0"/>
    </w:p>
    <w:p w14:paraId="4A19C501"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59A796BF" w14:textId="77777777" w:rsidR="00347499" w:rsidRPr="003A1EBB" w:rsidRDefault="00F33A69" w:rsidP="00F33A69">
      <w:pPr>
        <w:pStyle w:val="a3"/>
        <w:widowControl w:val="0"/>
        <w:tabs>
          <w:tab w:val="left" w:pos="7230"/>
        </w:tabs>
        <w:spacing w:after="160" w:line="240" w:lineRule="auto"/>
        <w:rPr>
          <w:rFonts w:ascii="GHEA Grapalat" w:hAnsi="GHEA Grapalat"/>
          <w:i w:val="0"/>
          <w:sz w:val="16"/>
          <w:szCs w:val="16"/>
        </w:rPr>
      </w:pPr>
      <w:r w:rsidRPr="00D071E5">
        <w:rPr>
          <w:rFonts w:ascii="GHEA Grapalat" w:hAnsi="GHEA Grapalat"/>
          <w:i w:val="0"/>
          <w:sz w:val="24"/>
          <w:szCs w:val="24"/>
        </w:rPr>
        <w:t>Заказчик ГНКО «</w:t>
      </w:r>
      <w:proofErr w:type="spellStart"/>
      <w:r w:rsidRPr="005A2F1E">
        <w:rPr>
          <w:rFonts w:ascii="GHEA Grapalat" w:hAnsi="GHEA Grapalat"/>
          <w:i w:val="0"/>
          <w:sz w:val="24"/>
          <w:szCs w:val="24"/>
        </w:rPr>
        <w:t>Мясикянская</w:t>
      </w:r>
      <w:proofErr w:type="spellEnd"/>
      <w:r w:rsidRPr="005A2F1E">
        <w:rPr>
          <w:rFonts w:ascii="GHEA Grapalat" w:hAnsi="GHEA Grapalat"/>
          <w:i w:val="0"/>
          <w:sz w:val="24"/>
          <w:szCs w:val="24"/>
        </w:rPr>
        <w:t xml:space="preserve"> средняя школа</w:t>
      </w:r>
      <w:r w:rsidRPr="00D071E5">
        <w:rPr>
          <w:rFonts w:ascii="GHEA Grapalat" w:hAnsi="GHEA Grapalat"/>
          <w:i w:val="0"/>
          <w:sz w:val="24"/>
          <w:szCs w:val="24"/>
        </w:rPr>
        <w:t xml:space="preserve">», находящийся по адресу: </w:t>
      </w:r>
      <w:proofErr w:type="spellStart"/>
      <w:r w:rsidRPr="005A2F1E">
        <w:rPr>
          <w:rFonts w:ascii="GHEA Grapalat" w:hAnsi="GHEA Grapalat"/>
          <w:i w:val="0"/>
          <w:sz w:val="24"/>
          <w:szCs w:val="24"/>
        </w:rPr>
        <w:t>Мясникян</w:t>
      </w:r>
      <w:proofErr w:type="spellEnd"/>
      <w:r w:rsidRPr="005A2F1E">
        <w:rPr>
          <w:rFonts w:ascii="GHEA Grapalat" w:hAnsi="GHEA Grapalat"/>
          <w:i w:val="0"/>
          <w:sz w:val="24"/>
          <w:szCs w:val="24"/>
        </w:rPr>
        <w:t xml:space="preserve"> с., Гагарина 2</w:t>
      </w:r>
      <w:r w:rsidRPr="004775ED">
        <w:rPr>
          <w:rFonts w:ascii="GHEA Grapalat" w:hAnsi="GHEA Grapalat"/>
          <w:sz w:val="16"/>
          <w:szCs w:val="16"/>
        </w:rPr>
        <w:t xml:space="preserve"> </w:t>
      </w:r>
      <w:r w:rsidR="00A12C95"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00A12C95" w:rsidRPr="004775ED">
        <w:rPr>
          <w:rFonts w:ascii="GHEA Grapalat" w:hAnsi="GHEA Grapalat"/>
          <w:sz w:val="16"/>
          <w:szCs w:val="16"/>
        </w:rPr>
        <w:t>(адрес заказчика)</w:t>
      </w:r>
    </w:p>
    <w:p w14:paraId="0D4EFFFF" w14:textId="77777777" w:rsidR="00642EFE" w:rsidRPr="008763D0"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8763D0" w:rsidRPr="008763D0">
        <w:rPr>
          <w:rFonts w:ascii="GHEA Grapalat" w:hAnsi="GHEA Grapalat"/>
          <w:i w:val="0"/>
          <w:sz w:val="24"/>
          <w:szCs w:val="24"/>
        </w:rPr>
        <w:t>.</w:t>
      </w:r>
    </w:p>
    <w:p w14:paraId="2ABF8E9D"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11CEE0A0" w14:textId="77777777" w:rsidR="00341A74" w:rsidRPr="003A1EBB" w:rsidRDefault="00EC28DA" w:rsidP="00B46D58">
      <w:pPr>
        <w:pStyle w:val="a3"/>
        <w:widowControl w:val="0"/>
        <w:spacing w:line="240" w:lineRule="auto"/>
        <w:ind w:firstLine="0"/>
        <w:rPr>
          <w:rFonts w:ascii="GHEA Grapalat" w:hAnsi="GHEA Grapalat"/>
          <w:i w:val="0"/>
          <w:sz w:val="24"/>
          <w:szCs w:val="24"/>
        </w:rPr>
      </w:pPr>
      <w:bookmarkStart w:id="1" w:name="_Hlk177139656"/>
      <w:r w:rsidRPr="00EC28DA">
        <w:rPr>
          <w:rFonts w:ascii="GHEA Grapalat" w:hAnsi="GHEA Grapalat"/>
          <w:i w:val="0"/>
          <w:sz w:val="24"/>
          <w:szCs w:val="24"/>
        </w:rPr>
        <w:t>Приобретение ремонта крыш</w:t>
      </w:r>
      <w:r w:rsidR="008763D0" w:rsidRPr="008763D0">
        <w:rPr>
          <w:rFonts w:ascii="GHEA Grapalat" w:hAnsi="GHEA Grapalat"/>
          <w:i w:val="0"/>
          <w:sz w:val="24"/>
          <w:szCs w:val="24"/>
        </w:rPr>
        <w:t xml:space="preserve">и </w:t>
      </w:r>
      <w:r w:rsidR="008763D0" w:rsidRPr="00D071E5">
        <w:rPr>
          <w:rFonts w:ascii="GHEA Grapalat" w:hAnsi="GHEA Grapalat"/>
          <w:i w:val="0"/>
          <w:sz w:val="24"/>
          <w:szCs w:val="24"/>
        </w:rPr>
        <w:t>«</w:t>
      </w:r>
      <w:proofErr w:type="spellStart"/>
      <w:r w:rsidR="008763D0" w:rsidRPr="005A2F1E">
        <w:rPr>
          <w:rFonts w:ascii="GHEA Grapalat" w:hAnsi="GHEA Grapalat"/>
          <w:i w:val="0"/>
          <w:sz w:val="24"/>
          <w:szCs w:val="24"/>
        </w:rPr>
        <w:t>Мясикянск</w:t>
      </w:r>
      <w:r w:rsidR="008763D0" w:rsidRPr="008763D0">
        <w:rPr>
          <w:rFonts w:ascii="GHEA Grapalat" w:hAnsi="GHEA Grapalat"/>
          <w:i w:val="0"/>
          <w:sz w:val="24"/>
          <w:szCs w:val="24"/>
        </w:rPr>
        <w:t>ой</w:t>
      </w:r>
      <w:proofErr w:type="spellEnd"/>
      <w:r w:rsidR="008763D0" w:rsidRPr="005A2F1E">
        <w:rPr>
          <w:rFonts w:ascii="GHEA Grapalat" w:hAnsi="GHEA Grapalat"/>
          <w:i w:val="0"/>
          <w:sz w:val="24"/>
          <w:szCs w:val="24"/>
        </w:rPr>
        <w:t xml:space="preserve"> средн</w:t>
      </w:r>
      <w:r w:rsidR="008763D0" w:rsidRPr="008763D0">
        <w:rPr>
          <w:rFonts w:ascii="GHEA Grapalat" w:hAnsi="GHEA Grapalat"/>
          <w:i w:val="0"/>
          <w:sz w:val="24"/>
          <w:szCs w:val="24"/>
        </w:rPr>
        <w:t>ей</w:t>
      </w:r>
      <w:r w:rsidR="008763D0" w:rsidRPr="005A2F1E">
        <w:rPr>
          <w:rFonts w:ascii="GHEA Grapalat" w:hAnsi="GHEA Grapalat"/>
          <w:i w:val="0"/>
          <w:sz w:val="24"/>
          <w:szCs w:val="24"/>
        </w:rPr>
        <w:t xml:space="preserve"> школ</w:t>
      </w:r>
      <w:r w:rsidR="008763D0" w:rsidRPr="008763D0">
        <w:rPr>
          <w:rFonts w:ascii="GHEA Grapalat" w:hAnsi="GHEA Grapalat"/>
          <w:i w:val="0"/>
          <w:sz w:val="24"/>
          <w:szCs w:val="24"/>
        </w:rPr>
        <w:t>ы</w:t>
      </w:r>
      <w:r w:rsidR="008763D0" w:rsidRPr="00D071E5">
        <w:rPr>
          <w:rFonts w:ascii="GHEA Grapalat" w:hAnsi="GHEA Grapalat"/>
          <w:i w:val="0"/>
          <w:sz w:val="24"/>
          <w:szCs w:val="24"/>
        </w:rPr>
        <w:t>»,</w:t>
      </w:r>
      <w:r w:rsidR="00782D60">
        <w:rPr>
          <w:rFonts w:ascii="GHEA Grapalat" w:hAnsi="GHEA Grapalat"/>
          <w:i w:val="0"/>
          <w:sz w:val="24"/>
          <w:szCs w:val="24"/>
        </w:rPr>
        <w:t>.</w:t>
      </w:r>
    </w:p>
    <w:bookmarkEnd w:id="1"/>
    <w:p w14:paraId="488C0775"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14:paraId="3F06E939"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72E01C2" w14:textId="77777777"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0B061EFC"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04DF632C"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8EC3640" w14:textId="78B194D2" w:rsidR="008763D0" w:rsidRPr="00BD3770" w:rsidRDefault="0060526C" w:rsidP="008763D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w:t>
      </w:r>
      <w:r w:rsidR="008B5781">
        <w:rPr>
          <w:rFonts w:ascii="GHEA Grapalat" w:hAnsi="GHEA Grapalat"/>
          <w:i w:val="0"/>
          <w:sz w:val="24"/>
          <w:szCs w:val="24"/>
        </w:rPr>
        <w:t>бумажно</w:t>
      </w:r>
      <w:r w:rsidR="00F33A69">
        <w:rPr>
          <w:rFonts w:ascii="GHEA Grapalat" w:hAnsi="GHEA Grapalat"/>
          <w:i w:val="0"/>
          <w:sz w:val="24"/>
          <w:szCs w:val="24"/>
        </w:rPr>
        <w:t>й</w:t>
      </w:r>
      <w:r w:rsidRPr="009044F1">
        <w:rPr>
          <w:rFonts w:ascii="GHEA Grapalat" w:hAnsi="GHEA Grapalat"/>
          <w:i w:val="0"/>
          <w:sz w:val="24"/>
          <w:szCs w:val="24"/>
        </w:rPr>
        <w:t xml:space="preserve"> форме, в _</w:t>
      </w:r>
      <w:r w:rsidR="004437AE">
        <w:rPr>
          <w:rFonts w:ascii="GHEA Grapalat" w:hAnsi="GHEA Grapalat"/>
          <w:i w:val="0"/>
          <w:sz w:val="24"/>
          <w:szCs w:val="24"/>
          <w:lang w:val="hy-AM"/>
        </w:rPr>
        <w:t>1</w:t>
      </w:r>
      <w:r w:rsidR="008763D0">
        <w:rPr>
          <w:rFonts w:ascii="GHEA Grapalat" w:hAnsi="GHEA Grapalat"/>
          <w:i w:val="0"/>
          <w:sz w:val="24"/>
          <w:szCs w:val="24"/>
          <w:lang w:val="hy-AM"/>
        </w:rPr>
        <w:t>3</w:t>
      </w:r>
      <w:r w:rsidR="004437AE">
        <w:rPr>
          <w:rFonts w:ascii="GHEA Grapalat" w:hAnsi="GHEA Grapalat"/>
          <w:i w:val="0"/>
          <w:sz w:val="24"/>
          <w:szCs w:val="24"/>
          <w:lang w:val="hy-AM"/>
        </w:rPr>
        <w:t>.</w:t>
      </w:r>
      <w:r w:rsidR="008763D0">
        <w:rPr>
          <w:rFonts w:ascii="GHEA Grapalat" w:hAnsi="GHEA Grapalat"/>
          <w:i w:val="0"/>
          <w:sz w:val="24"/>
          <w:szCs w:val="24"/>
          <w:lang w:val="hy-AM"/>
        </w:rPr>
        <w:t>0</w:t>
      </w:r>
      <w:r w:rsidR="004437AE">
        <w:rPr>
          <w:rFonts w:ascii="GHEA Grapalat" w:hAnsi="GHEA Grapalat"/>
          <w:i w:val="0"/>
          <w:sz w:val="24"/>
          <w:szCs w:val="24"/>
          <w:lang w:val="hy-AM"/>
        </w:rPr>
        <w:t>0</w:t>
      </w:r>
      <w:r w:rsidR="000540F1">
        <w:rPr>
          <w:rFonts w:ascii="GHEA Grapalat" w:hAnsi="GHEA Grapalat"/>
          <w:i w:val="0"/>
          <w:sz w:val="24"/>
          <w:szCs w:val="24"/>
        </w:rPr>
        <w:t>_</w:t>
      </w:r>
      <w:r w:rsidRPr="009044F1">
        <w:rPr>
          <w:rFonts w:ascii="GHEA Grapalat" w:hAnsi="GHEA Grapalat"/>
          <w:i w:val="0"/>
          <w:sz w:val="24"/>
          <w:szCs w:val="24"/>
        </w:rPr>
        <w:t xml:space="preserve">___ часов </w:t>
      </w:r>
      <w:r w:rsidR="00315A25" w:rsidRPr="00315A25">
        <w:rPr>
          <w:rFonts w:ascii="GHEA Grapalat" w:hAnsi="GHEA Grapalat"/>
          <w:b/>
          <w:bCs/>
          <w:i w:val="0"/>
          <w:sz w:val="28"/>
          <w:szCs w:val="28"/>
        </w:rPr>
        <w:t>30.09.2024</w:t>
      </w:r>
      <w:r w:rsidR="001B32D9">
        <w:rPr>
          <w:rFonts w:ascii="GHEA Grapalat" w:hAnsi="GHEA Grapalat"/>
          <w:i w:val="0"/>
          <w:sz w:val="24"/>
          <w:szCs w:val="24"/>
        </w:rPr>
        <w:t>.</w:t>
      </w:r>
      <w:r w:rsidR="008763D0" w:rsidRPr="008763D0">
        <w:rPr>
          <w:rFonts w:ascii="GHEA Grapalat" w:hAnsi="GHEA Grapalat"/>
          <w:i w:val="0"/>
          <w:sz w:val="24"/>
          <w:szCs w:val="24"/>
        </w:rPr>
        <w:t xml:space="preserve"> </w:t>
      </w:r>
    </w:p>
    <w:p w14:paraId="68E9EF9E" w14:textId="77777777" w:rsidR="004E2FC6" w:rsidRPr="00BD3770" w:rsidRDefault="008763D0" w:rsidP="008763D0">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719A6D57" w14:textId="77777777" w:rsidR="00130CD2" w:rsidRPr="001B32D9" w:rsidRDefault="00130CD2" w:rsidP="00B46D58">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C61A6DA"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4AE9F6" w14:textId="77777777" w:rsidR="00754697" w:rsidRPr="003A1EBB" w:rsidRDefault="00754697" w:rsidP="00B46D58">
      <w:pPr>
        <w:pStyle w:val="a3"/>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w:t>
      </w:r>
      <w:proofErr w:type="spellStart"/>
      <w:r w:rsidR="00F33A69">
        <w:rPr>
          <w:rFonts w:ascii="GHEA Grapalat" w:hAnsi="GHEA Grapalat"/>
          <w:i w:val="0"/>
          <w:sz w:val="24"/>
          <w:szCs w:val="24"/>
        </w:rPr>
        <w:t>Алвард</w:t>
      </w:r>
      <w:proofErr w:type="spellEnd"/>
      <w:r w:rsidR="00F33A69">
        <w:rPr>
          <w:rFonts w:ascii="GHEA Grapalat" w:hAnsi="GHEA Grapalat"/>
          <w:i w:val="0"/>
          <w:sz w:val="24"/>
          <w:szCs w:val="24"/>
        </w:rPr>
        <w:t xml:space="preserve"> Искандарян</w:t>
      </w:r>
    </w:p>
    <w:p w14:paraId="29FE6A5F" w14:textId="77777777"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2043767C" w14:textId="77777777" w:rsidR="00F33A69" w:rsidRPr="0054453C" w:rsidRDefault="00F33A69" w:rsidP="00F33A69">
      <w:pPr>
        <w:pStyle w:val="a3"/>
        <w:ind w:firstLine="0"/>
        <w:rPr>
          <w:rFonts w:ascii="GHEA Grapalat" w:hAnsi="GHEA Grapalat"/>
          <w:i w:val="0"/>
          <w:sz w:val="24"/>
          <w:szCs w:val="24"/>
          <w:lang w:val="hy-AM"/>
        </w:rPr>
      </w:pPr>
      <w:r w:rsidRPr="00D071E5">
        <w:rPr>
          <w:rFonts w:ascii="GHEA Grapalat" w:hAnsi="GHEA Grapalat"/>
          <w:i w:val="0"/>
          <w:sz w:val="24"/>
          <w:szCs w:val="24"/>
        </w:rPr>
        <w:t xml:space="preserve">Телефон  </w:t>
      </w:r>
      <w:r>
        <w:rPr>
          <w:rFonts w:ascii="GHEA Grapalat" w:hAnsi="GHEA Grapalat"/>
          <w:i w:val="0"/>
          <w:sz w:val="24"/>
          <w:szCs w:val="24"/>
          <w:lang w:val="hy-AM"/>
        </w:rPr>
        <w:t>094430389</w:t>
      </w:r>
    </w:p>
    <w:p w14:paraId="572540D2" w14:textId="77777777" w:rsidR="00F33A69" w:rsidRPr="00D071E5" w:rsidRDefault="00F33A69" w:rsidP="00F33A69">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Pr="009209CD">
        <w:rPr>
          <w:rFonts w:ascii="GHEA Grapalat" w:hAnsi="GHEA Grapalat"/>
          <w:i w:val="0"/>
          <w:sz w:val="24"/>
          <w:szCs w:val="24"/>
        </w:rPr>
        <w:t>myasnikyan_dp@mail.ru</w:t>
      </w:r>
    </w:p>
    <w:p w14:paraId="4B34A6F5" w14:textId="77777777" w:rsidR="00F33A69" w:rsidRPr="00D071E5" w:rsidRDefault="00F33A69" w:rsidP="00F33A69">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Pr="0010288B">
        <w:rPr>
          <w:rFonts w:ascii="GHEA Grapalat" w:hAnsi="GHEA Grapalat"/>
          <w:i w:val="0"/>
          <w:sz w:val="24"/>
          <w:szCs w:val="24"/>
        </w:rPr>
        <w:t>«</w:t>
      </w:r>
      <w:proofErr w:type="spellStart"/>
      <w:r w:rsidRPr="0010288B">
        <w:rPr>
          <w:rFonts w:ascii="GHEA Grapalat" w:hAnsi="GHEA Grapalat"/>
          <w:i w:val="0"/>
          <w:sz w:val="24"/>
          <w:szCs w:val="24"/>
        </w:rPr>
        <w:t>Мясикянская</w:t>
      </w:r>
      <w:proofErr w:type="spellEnd"/>
      <w:r w:rsidRPr="0010288B">
        <w:rPr>
          <w:rFonts w:ascii="GHEA Grapalat" w:hAnsi="GHEA Grapalat"/>
          <w:i w:val="0"/>
          <w:sz w:val="24"/>
          <w:szCs w:val="24"/>
        </w:rPr>
        <w:t xml:space="preserve"> средняя школа имени Ара»</w:t>
      </w:r>
      <w:r w:rsidRPr="008820EB">
        <w:rPr>
          <w:rFonts w:ascii="GHEA Grapalat" w:hAnsi="GHEA Grapalat"/>
          <w:i w:val="0"/>
          <w:sz w:val="24"/>
          <w:szCs w:val="24"/>
        </w:rPr>
        <w:t xml:space="preserve"> </w:t>
      </w:r>
      <w:r w:rsidRPr="00D071E5">
        <w:rPr>
          <w:rFonts w:ascii="GHEA Grapalat" w:hAnsi="GHEA Grapalat"/>
          <w:i w:val="0"/>
          <w:sz w:val="24"/>
          <w:szCs w:val="24"/>
        </w:rPr>
        <w:t>наименование</w:t>
      </w:r>
    </w:p>
    <w:p w14:paraId="3DF5E9B5" w14:textId="77777777" w:rsidR="00F33A69" w:rsidRDefault="00F33A69" w:rsidP="00B46D58">
      <w:pPr>
        <w:pStyle w:val="aa"/>
        <w:widowControl w:val="0"/>
        <w:spacing w:after="160"/>
        <w:ind w:firstLine="567"/>
        <w:jc w:val="right"/>
        <w:rPr>
          <w:rFonts w:ascii="GHEA Grapalat" w:hAnsi="GHEA Grapalat"/>
          <w:i/>
        </w:rPr>
      </w:pPr>
    </w:p>
    <w:p w14:paraId="1E13A364" w14:textId="77777777" w:rsidR="00F33A69" w:rsidRDefault="00F33A69" w:rsidP="00B46D58">
      <w:pPr>
        <w:pStyle w:val="aa"/>
        <w:widowControl w:val="0"/>
        <w:spacing w:after="160"/>
        <w:ind w:firstLine="567"/>
        <w:jc w:val="right"/>
        <w:rPr>
          <w:rFonts w:ascii="GHEA Grapalat" w:hAnsi="GHEA Grapalat"/>
          <w:i/>
        </w:rPr>
      </w:pPr>
    </w:p>
    <w:p w14:paraId="726FF69C" w14:textId="77777777" w:rsidR="00F33A69" w:rsidRDefault="00F33A69" w:rsidP="00B46D58">
      <w:pPr>
        <w:pStyle w:val="aa"/>
        <w:widowControl w:val="0"/>
        <w:spacing w:after="160"/>
        <w:ind w:firstLine="567"/>
        <w:jc w:val="right"/>
        <w:rPr>
          <w:rFonts w:ascii="GHEA Grapalat" w:hAnsi="GHEA Grapalat"/>
          <w:i/>
        </w:rPr>
      </w:pPr>
    </w:p>
    <w:p w14:paraId="4C54C338" w14:textId="77777777" w:rsidR="00F33A69" w:rsidRDefault="00F33A69" w:rsidP="00B46D58">
      <w:pPr>
        <w:pStyle w:val="aa"/>
        <w:widowControl w:val="0"/>
        <w:spacing w:after="160"/>
        <w:ind w:firstLine="567"/>
        <w:jc w:val="right"/>
        <w:rPr>
          <w:rFonts w:ascii="GHEA Grapalat" w:hAnsi="GHEA Grapalat"/>
          <w:i/>
        </w:rPr>
      </w:pPr>
    </w:p>
    <w:p w14:paraId="6AD2219E" w14:textId="77777777" w:rsidR="00F33A69" w:rsidRDefault="00F33A69" w:rsidP="00B46D58">
      <w:pPr>
        <w:pStyle w:val="aa"/>
        <w:widowControl w:val="0"/>
        <w:spacing w:after="160"/>
        <w:ind w:firstLine="567"/>
        <w:jc w:val="right"/>
        <w:rPr>
          <w:rFonts w:ascii="GHEA Grapalat" w:hAnsi="GHEA Grapalat"/>
          <w:i/>
        </w:rPr>
      </w:pPr>
    </w:p>
    <w:p w14:paraId="1A60A848" w14:textId="77777777" w:rsidR="00F33A69" w:rsidRDefault="00F33A69" w:rsidP="00B46D58">
      <w:pPr>
        <w:pStyle w:val="aa"/>
        <w:widowControl w:val="0"/>
        <w:spacing w:after="160"/>
        <w:ind w:firstLine="567"/>
        <w:jc w:val="right"/>
        <w:rPr>
          <w:rFonts w:ascii="GHEA Grapalat" w:hAnsi="GHEA Grapalat"/>
          <w:i/>
        </w:rPr>
      </w:pPr>
    </w:p>
    <w:p w14:paraId="09248BA1" w14:textId="77777777" w:rsidR="00F33A69" w:rsidRDefault="00F33A69" w:rsidP="00B46D58">
      <w:pPr>
        <w:pStyle w:val="aa"/>
        <w:widowControl w:val="0"/>
        <w:spacing w:after="160"/>
        <w:ind w:firstLine="567"/>
        <w:jc w:val="right"/>
        <w:rPr>
          <w:rFonts w:ascii="GHEA Grapalat" w:hAnsi="GHEA Grapalat"/>
          <w:i/>
        </w:rPr>
      </w:pPr>
    </w:p>
    <w:p w14:paraId="5A0D5F2D" w14:textId="77777777" w:rsidR="00F33A69" w:rsidRDefault="00F33A69" w:rsidP="00B46D58">
      <w:pPr>
        <w:pStyle w:val="aa"/>
        <w:widowControl w:val="0"/>
        <w:spacing w:after="160"/>
        <w:ind w:firstLine="567"/>
        <w:jc w:val="right"/>
        <w:rPr>
          <w:rFonts w:ascii="GHEA Grapalat" w:hAnsi="GHEA Grapalat"/>
          <w:i/>
        </w:rPr>
      </w:pPr>
    </w:p>
    <w:p w14:paraId="4E092A52" w14:textId="77777777" w:rsidR="00F33A69" w:rsidRDefault="00F33A69" w:rsidP="00B46D58">
      <w:pPr>
        <w:pStyle w:val="aa"/>
        <w:widowControl w:val="0"/>
        <w:spacing w:after="160"/>
        <w:ind w:firstLine="567"/>
        <w:jc w:val="right"/>
        <w:rPr>
          <w:rFonts w:ascii="GHEA Grapalat" w:hAnsi="GHEA Grapalat"/>
          <w:i/>
        </w:rPr>
      </w:pPr>
    </w:p>
    <w:p w14:paraId="50A977FC" w14:textId="77777777" w:rsidR="00F33A69" w:rsidRPr="00BD3770" w:rsidRDefault="00F33A69" w:rsidP="00B46D58">
      <w:pPr>
        <w:pStyle w:val="aa"/>
        <w:widowControl w:val="0"/>
        <w:spacing w:after="160"/>
        <w:ind w:firstLine="567"/>
        <w:jc w:val="right"/>
        <w:rPr>
          <w:rFonts w:ascii="GHEA Grapalat" w:hAnsi="GHEA Grapalat"/>
          <w:i/>
        </w:rPr>
      </w:pPr>
    </w:p>
    <w:p w14:paraId="106CE37A" w14:textId="77777777" w:rsidR="008763D0" w:rsidRPr="00BD3770" w:rsidRDefault="008763D0" w:rsidP="00B46D58">
      <w:pPr>
        <w:pStyle w:val="aa"/>
        <w:widowControl w:val="0"/>
        <w:spacing w:after="160"/>
        <w:ind w:firstLine="567"/>
        <w:jc w:val="right"/>
        <w:rPr>
          <w:rFonts w:ascii="GHEA Grapalat" w:hAnsi="GHEA Grapalat"/>
          <w:i/>
        </w:rPr>
      </w:pPr>
    </w:p>
    <w:p w14:paraId="3C5F8C7F" w14:textId="77777777" w:rsidR="008763D0" w:rsidRPr="00BD3770" w:rsidRDefault="008763D0" w:rsidP="00B46D58">
      <w:pPr>
        <w:pStyle w:val="aa"/>
        <w:widowControl w:val="0"/>
        <w:spacing w:after="160"/>
        <w:ind w:firstLine="567"/>
        <w:jc w:val="right"/>
        <w:rPr>
          <w:rFonts w:ascii="GHEA Grapalat" w:hAnsi="GHEA Grapalat"/>
          <w:i/>
        </w:rPr>
      </w:pPr>
    </w:p>
    <w:p w14:paraId="389DC16C" w14:textId="77777777" w:rsidR="008763D0" w:rsidRPr="00BD3770" w:rsidRDefault="008763D0" w:rsidP="00B46D58">
      <w:pPr>
        <w:pStyle w:val="aa"/>
        <w:widowControl w:val="0"/>
        <w:spacing w:after="160"/>
        <w:ind w:firstLine="567"/>
        <w:jc w:val="right"/>
        <w:rPr>
          <w:rFonts w:ascii="GHEA Grapalat" w:hAnsi="GHEA Grapalat"/>
          <w:i/>
        </w:rPr>
      </w:pPr>
    </w:p>
    <w:p w14:paraId="17122B8C"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2F1D4F22" w14:textId="77777777"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96865" w:rsidRPr="00954425">
        <w:rPr>
          <w:rFonts w:ascii="GHEA Grapalat" w:hAnsi="GHEA Grapalat"/>
          <w:i/>
        </w:rPr>
        <w:t>_</w:t>
      </w:r>
      <w:r w:rsidR="008763D0" w:rsidRPr="008763D0">
        <w:rPr>
          <w:rFonts w:ascii="GHEA Grapalat" w:hAnsi="GHEA Grapalat"/>
          <w:i/>
          <w:lang w:val="hy-AM"/>
        </w:rPr>
        <w:t>_«ԱՄՄՄԴ- ՀԲՄԱՇՁԲ -2024/01 »</w:t>
      </w:r>
      <w:r w:rsidR="001B32D9" w:rsidRPr="001B32D9">
        <w:rPr>
          <w:rFonts w:ascii="GHEA Grapalat" w:hAnsi="GHEA Grapalat" w:cs="Times Armenian"/>
          <w:i/>
        </w:rPr>
        <w:br/>
      </w:r>
      <w:r w:rsidR="00A46F92">
        <w:rPr>
          <w:rFonts w:ascii="GHEA Grapalat" w:hAnsi="GHEA Grapalat"/>
          <w:i/>
        </w:rPr>
        <w:t xml:space="preserve">№ </w:t>
      </w:r>
      <w:r w:rsidR="004437AE">
        <w:rPr>
          <w:rFonts w:ascii="GHEA Grapalat" w:hAnsi="GHEA Grapalat"/>
          <w:i/>
          <w:lang w:val="hy-AM"/>
        </w:rPr>
        <w:t>1</w:t>
      </w:r>
      <w:r w:rsidR="00096865" w:rsidRPr="009044F1">
        <w:rPr>
          <w:rFonts w:ascii="GHEA Grapalat" w:hAnsi="GHEA Grapalat"/>
          <w:i/>
        </w:rPr>
        <w:t>_ от _</w:t>
      </w:r>
      <w:r w:rsidR="004437AE">
        <w:rPr>
          <w:rFonts w:ascii="GHEA Grapalat" w:hAnsi="GHEA Grapalat"/>
          <w:i/>
          <w:lang w:val="hy-AM"/>
        </w:rPr>
        <w:t>0</w:t>
      </w:r>
      <w:r w:rsidR="008763D0">
        <w:rPr>
          <w:rFonts w:ascii="GHEA Grapalat" w:hAnsi="GHEA Grapalat"/>
          <w:i/>
          <w:lang w:val="hy-AM"/>
        </w:rPr>
        <w:t>9</w:t>
      </w:r>
      <w:r w:rsidR="004437AE">
        <w:rPr>
          <w:rFonts w:ascii="GHEA Grapalat" w:hAnsi="GHEA Grapalat"/>
          <w:i/>
          <w:lang w:val="hy-AM"/>
        </w:rPr>
        <w:t>.0</w:t>
      </w:r>
      <w:r w:rsidR="00EC28DA">
        <w:rPr>
          <w:rFonts w:ascii="GHEA Grapalat" w:hAnsi="GHEA Grapalat"/>
          <w:i/>
          <w:lang w:val="hy-AM"/>
        </w:rPr>
        <w:t>9</w:t>
      </w:r>
      <w:r w:rsidR="004437AE">
        <w:rPr>
          <w:rFonts w:ascii="GHEA Grapalat" w:hAnsi="GHEA Grapalat"/>
          <w:i/>
          <w:lang w:val="hy-AM"/>
        </w:rPr>
        <w:t>.</w:t>
      </w:r>
      <w:r w:rsidR="00096865" w:rsidRPr="009044F1">
        <w:rPr>
          <w:rFonts w:ascii="GHEA Grapalat" w:hAnsi="GHEA Grapalat"/>
          <w:i/>
        </w:rPr>
        <w:t>20</w:t>
      </w:r>
      <w:r w:rsidR="004437AE">
        <w:rPr>
          <w:rFonts w:ascii="GHEA Grapalat" w:hAnsi="GHEA Grapalat"/>
          <w:i/>
          <w:lang w:val="hy-AM"/>
        </w:rPr>
        <w:t>24</w:t>
      </w:r>
      <w:r w:rsidR="00096865" w:rsidRPr="009044F1">
        <w:rPr>
          <w:rFonts w:ascii="GHEA Grapalat" w:hAnsi="GHEA Grapalat"/>
          <w:i/>
        </w:rPr>
        <w:t>г.</w:t>
      </w:r>
    </w:p>
    <w:p w14:paraId="1271AAD0" w14:textId="77777777" w:rsidR="00096865" w:rsidRPr="009044F1" w:rsidRDefault="00096865" w:rsidP="00B46D58">
      <w:pPr>
        <w:pStyle w:val="aa"/>
        <w:widowControl w:val="0"/>
        <w:spacing w:after="160"/>
        <w:ind w:right="-7" w:firstLine="567"/>
        <w:jc w:val="center"/>
        <w:rPr>
          <w:rFonts w:ascii="GHEA Grapalat" w:hAnsi="GHEA Grapalat"/>
        </w:rPr>
      </w:pPr>
    </w:p>
    <w:p w14:paraId="2DB2B0C6" w14:textId="77777777" w:rsidR="00096865" w:rsidRPr="003A1EBB" w:rsidRDefault="00096865" w:rsidP="00B46D58">
      <w:pPr>
        <w:pStyle w:val="aa"/>
        <w:widowControl w:val="0"/>
        <w:spacing w:after="160"/>
        <w:ind w:right="-7" w:firstLine="567"/>
        <w:jc w:val="center"/>
        <w:rPr>
          <w:rFonts w:ascii="GHEA Grapalat" w:hAnsi="GHEA Grapalat"/>
        </w:rPr>
      </w:pPr>
    </w:p>
    <w:p w14:paraId="3B347326" w14:textId="77777777" w:rsidR="000763E5" w:rsidRPr="003A1EBB" w:rsidRDefault="000763E5" w:rsidP="00B46D58">
      <w:pPr>
        <w:pStyle w:val="aa"/>
        <w:widowControl w:val="0"/>
        <w:spacing w:after="160"/>
        <w:ind w:right="-7" w:firstLine="567"/>
        <w:jc w:val="center"/>
        <w:rPr>
          <w:rFonts w:ascii="GHEA Grapalat" w:hAnsi="GHEA Grapalat"/>
        </w:rPr>
      </w:pPr>
    </w:p>
    <w:p w14:paraId="66323CC3" w14:textId="77777777"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4437AE" w:rsidRPr="004437AE">
        <w:t xml:space="preserve"> </w:t>
      </w:r>
      <w:r w:rsidR="004437AE" w:rsidRPr="004437AE">
        <w:rPr>
          <w:rFonts w:ascii="GHEA Grapalat" w:hAnsi="GHEA Grapalat"/>
          <w:i/>
        </w:rPr>
        <w:t xml:space="preserve">муниципалитет Алаверди </w:t>
      </w:r>
      <w:r w:rsidRPr="009044F1">
        <w:rPr>
          <w:rFonts w:ascii="GHEA Grapalat" w:hAnsi="GHEA Grapalat"/>
          <w:i/>
        </w:rPr>
        <w:t>"</w:t>
      </w:r>
    </w:p>
    <w:p w14:paraId="3051FB61" w14:textId="77777777" w:rsidR="00096865" w:rsidRPr="003A1EBB" w:rsidRDefault="00096865" w:rsidP="00B46D58">
      <w:pPr>
        <w:pStyle w:val="aa"/>
        <w:widowControl w:val="0"/>
        <w:spacing w:after="160"/>
        <w:ind w:right="-7" w:firstLine="567"/>
        <w:jc w:val="center"/>
        <w:rPr>
          <w:rFonts w:ascii="GHEA Grapalat" w:hAnsi="GHEA Grapalat"/>
        </w:rPr>
      </w:pPr>
    </w:p>
    <w:p w14:paraId="5425795A" w14:textId="77777777" w:rsidR="000763E5" w:rsidRPr="003A1EBB" w:rsidRDefault="000763E5" w:rsidP="00B46D58">
      <w:pPr>
        <w:pStyle w:val="aa"/>
        <w:widowControl w:val="0"/>
        <w:spacing w:after="160"/>
        <w:ind w:right="-7" w:firstLine="567"/>
        <w:jc w:val="center"/>
        <w:rPr>
          <w:rFonts w:ascii="GHEA Grapalat" w:hAnsi="GHEA Grapalat"/>
        </w:rPr>
      </w:pPr>
    </w:p>
    <w:p w14:paraId="3CAD459E" w14:textId="77777777" w:rsidR="000763E5" w:rsidRPr="003A1EBB" w:rsidRDefault="000763E5" w:rsidP="00B46D58">
      <w:pPr>
        <w:pStyle w:val="aa"/>
        <w:widowControl w:val="0"/>
        <w:spacing w:after="160"/>
        <w:ind w:right="-7" w:firstLine="567"/>
        <w:jc w:val="center"/>
        <w:rPr>
          <w:rFonts w:ascii="GHEA Grapalat" w:hAnsi="GHEA Grapalat"/>
        </w:rPr>
      </w:pPr>
    </w:p>
    <w:p w14:paraId="5E5482A8"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B255313" w14:textId="77777777" w:rsidR="00096865" w:rsidRPr="009044F1" w:rsidRDefault="00096865" w:rsidP="00B46D58">
      <w:pPr>
        <w:pStyle w:val="aa"/>
        <w:widowControl w:val="0"/>
        <w:spacing w:after="160"/>
        <w:ind w:right="-7" w:firstLine="567"/>
        <w:jc w:val="center"/>
        <w:rPr>
          <w:rFonts w:ascii="GHEA Grapalat" w:hAnsi="GHEA Grapalat" w:cs="Sylfaen"/>
        </w:rPr>
      </w:pPr>
    </w:p>
    <w:p w14:paraId="11F0FD43" w14:textId="77777777" w:rsidR="00096865" w:rsidRPr="009044F1" w:rsidRDefault="00096865" w:rsidP="00B46D58">
      <w:pPr>
        <w:pStyle w:val="aa"/>
        <w:widowControl w:val="0"/>
        <w:spacing w:after="160"/>
        <w:ind w:right="-7" w:firstLine="567"/>
        <w:jc w:val="center"/>
        <w:rPr>
          <w:rFonts w:ascii="GHEA Grapalat" w:hAnsi="GHEA Grapalat" w:cs="Sylfaen"/>
        </w:rPr>
      </w:pPr>
    </w:p>
    <w:p w14:paraId="6530A278" w14:textId="77777777" w:rsidR="00CE0D95" w:rsidRPr="009044F1" w:rsidRDefault="004437AE" w:rsidP="00B46D58">
      <w:pPr>
        <w:pStyle w:val="aa"/>
        <w:widowControl w:val="0"/>
        <w:spacing w:after="160"/>
        <w:ind w:right="-7" w:firstLine="567"/>
        <w:jc w:val="center"/>
        <w:rPr>
          <w:rFonts w:ascii="GHEA Grapalat" w:hAnsi="GHEA Grapalat"/>
        </w:rPr>
      </w:pPr>
      <w:r w:rsidRPr="004437AE">
        <w:rPr>
          <w:rFonts w:ascii="GHEA Grapalat" w:hAnsi="GHEA Grapalat"/>
        </w:rPr>
        <w:t xml:space="preserve">ДЛЯ НУЖД </w:t>
      </w:r>
      <w:r w:rsidR="008763D0" w:rsidRPr="008763D0">
        <w:rPr>
          <w:rFonts w:ascii="GHEA Grapalat" w:hAnsi="GHEA Grapalat"/>
        </w:rPr>
        <w:t>ГНКО «МЯСИКЯНСКАЯ СРЕДНЯЯ ШКОЛА</w:t>
      </w:r>
      <w:r w:rsidR="008763D0" w:rsidRPr="004437AE">
        <w:rPr>
          <w:rFonts w:ascii="GHEA Grapalat" w:hAnsi="GHEA Grapalat"/>
        </w:rPr>
        <w:t xml:space="preserve">» </w:t>
      </w:r>
      <w:r w:rsidRPr="004437AE">
        <w:rPr>
          <w:rFonts w:ascii="GHEA Grapalat" w:hAnsi="GHEA Grapalat"/>
        </w:rPr>
        <w:t xml:space="preserve">ОБЪЯВЛЯЕТСЯ СРОЧНЫЙ ОТКРЫТЫЙ КОНКУРС НА ЦЕЛЬ ЗАКУПКИ </w:t>
      </w:r>
      <w:r w:rsidR="00251B70" w:rsidRPr="008763D0">
        <w:rPr>
          <w:rFonts w:ascii="GHEA Grapalat" w:hAnsi="GHEA Grapalat"/>
        </w:rPr>
        <w:t>ПРИОБРЕТЕНИЕ РЕМОНТА КРЫШИ «МЯСИКЯНСКОЙ СРЕДНЕЙ ШКОЛЫ»</w:t>
      </w:r>
    </w:p>
    <w:p w14:paraId="15D5B91A" w14:textId="77777777" w:rsidR="00CE0D95" w:rsidRPr="009044F1" w:rsidRDefault="00CE0D95" w:rsidP="00B46D58">
      <w:pPr>
        <w:pStyle w:val="aa"/>
        <w:widowControl w:val="0"/>
        <w:spacing w:after="160"/>
        <w:ind w:right="-7" w:firstLine="567"/>
        <w:jc w:val="center"/>
        <w:rPr>
          <w:rFonts w:ascii="GHEA Grapalat" w:hAnsi="GHEA Grapalat"/>
        </w:rPr>
      </w:pPr>
    </w:p>
    <w:p w14:paraId="432AD650" w14:textId="77777777" w:rsidR="000763E5" w:rsidRDefault="000763E5" w:rsidP="00B46D58">
      <w:pPr>
        <w:rPr>
          <w:rFonts w:ascii="GHEA Grapalat" w:hAnsi="GHEA Grapalat"/>
        </w:rPr>
      </w:pPr>
      <w:r>
        <w:rPr>
          <w:rFonts w:ascii="GHEA Grapalat" w:hAnsi="GHEA Grapalat"/>
        </w:rPr>
        <w:br w:type="page"/>
      </w:r>
    </w:p>
    <w:p w14:paraId="5D6C99E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A59CAED"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1CAB7EB"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93FB553" w14:textId="24DD6AD0" w:rsidR="002C3B05" w:rsidRPr="002C3B05" w:rsidRDefault="0046586E" w:rsidP="00F6369F">
      <w:pPr>
        <w:jc w:val="both"/>
        <w:rPr>
          <w:rFonts w:ascii="GHEA Grapalat" w:hAnsi="GHEA Grapalat"/>
          <w:i/>
        </w:rPr>
      </w:pPr>
      <w:r w:rsidRPr="009044F1">
        <w:rPr>
          <w:rFonts w:ascii="GHEA Grapalat" w:hAnsi="GHEA Grapalat"/>
          <w:i/>
        </w:rPr>
        <w:t>-</w:t>
      </w:r>
      <w:r w:rsidR="000763E5" w:rsidRPr="001D209D">
        <w:rPr>
          <w:rFonts w:ascii="GHEA Grapalat" w:hAnsi="GHEA Grapalat"/>
          <w:i/>
        </w:rPr>
        <w:tab/>
      </w:r>
    </w:p>
    <w:p w14:paraId="0C1BEDFF" w14:textId="77777777" w:rsidR="00984BDB" w:rsidRPr="009044F1" w:rsidRDefault="00984BDB" w:rsidP="00B46D58">
      <w:pPr>
        <w:widowControl w:val="0"/>
        <w:spacing w:after="160"/>
        <w:ind w:firstLine="567"/>
        <w:jc w:val="both"/>
        <w:rPr>
          <w:rFonts w:ascii="GHEA Grapalat" w:hAnsi="GHEA Grapalat"/>
          <w:i/>
        </w:rPr>
      </w:pPr>
    </w:p>
    <w:p w14:paraId="268615F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106A09F"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64CA416" w14:textId="77777777" w:rsidR="00251B70" w:rsidRPr="009044F1" w:rsidRDefault="00251B70" w:rsidP="00251B70">
      <w:pPr>
        <w:pStyle w:val="aa"/>
        <w:widowControl w:val="0"/>
        <w:spacing w:after="160"/>
        <w:ind w:right="-7" w:firstLine="567"/>
        <w:jc w:val="center"/>
        <w:rPr>
          <w:rFonts w:ascii="GHEA Grapalat" w:hAnsi="GHEA Grapalat" w:cs="Sylfaen"/>
        </w:rPr>
      </w:pPr>
    </w:p>
    <w:p w14:paraId="753FE643" w14:textId="77777777" w:rsidR="00251B70" w:rsidRPr="009044F1" w:rsidRDefault="00251B70" w:rsidP="00251B70">
      <w:pPr>
        <w:pStyle w:val="aa"/>
        <w:widowControl w:val="0"/>
        <w:spacing w:after="160"/>
        <w:ind w:right="-7" w:firstLine="567"/>
        <w:jc w:val="center"/>
        <w:rPr>
          <w:rFonts w:ascii="GHEA Grapalat" w:hAnsi="GHEA Grapalat"/>
        </w:rPr>
      </w:pPr>
      <w:r w:rsidRPr="008763D0">
        <w:rPr>
          <w:rFonts w:ascii="GHEA Grapalat" w:hAnsi="GHEA Grapalat"/>
        </w:rPr>
        <w:t>ПРИОБРЕТЕНИЕ РЕМОНТА КРЫШИ «МЯСИКЯНСКОЙ СРЕДНЕЙ ШКОЛЫ»</w:t>
      </w:r>
    </w:p>
    <w:p w14:paraId="2F7190E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2D0AB6F" w14:textId="77777777" w:rsidR="002E069D" w:rsidRPr="008842CE" w:rsidRDefault="002E069D" w:rsidP="00B46D58">
      <w:pPr>
        <w:widowControl w:val="0"/>
        <w:spacing w:after="160"/>
        <w:jc w:val="center"/>
        <w:rPr>
          <w:rFonts w:ascii="GHEA Grapalat" w:hAnsi="GHEA Grapalat"/>
        </w:rPr>
      </w:pPr>
    </w:p>
    <w:p w14:paraId="0A4DA00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F01438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E8845B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CE8709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C3490F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7AA6FC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090196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B00EF3">
        <w:rPr>
          <w:rFonts w:ascii="GHEA Grapalat" w:hAnsi="GHEA Grapalat"/>
          <w:strike/>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032AC5D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AF522B3"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940F31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BBA7D7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C6C1C5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A8814D6" w14:textId="77777777" w:rsidR="00520F57" w:rsidRDefault="00520F57" w:rsidP="00B46D58">
      <w:pPr>
        <w:widowControl w:val="0"/>
        <w:spacing w:after="160"/>
        <w:jc w:val="center"/>
        <w:rPr>
          <w:rFonts w:ascii="GHEA Grapalat" w:hAnsi="GHEA Grapalat"/>
          <w:b/>
        </w:rPr>
      </w:pPr>
    </w:p>
    <w:p w14:paraId="519450C6" w14:textId="77777777" w:rsidR="00520F57" w:rsidRDefault="00520F57" w:rsidP="00B46D58">
      <w:pPr>
        <w:widowControl w:val="0"/>
        <w:spacing w:after="160"/>
        <w:jc w:val="center"/>
        <w:rPr>
          <w:rFonts w:ascii="GHEA Grapalat" w:hAnsi="GHEA Grapalat"/>
          <w:b/>
        </w:rPr>
      </w:pPr>
    </w:p>
    <w:p w14:paraId="41EB9FA9"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0758E72C" w14:textId="77777777" w:rsidR="008842CE" w:rsidRPr="00374F4A" w:rsidRDefault="008842CE" w:rsidP="00B46D58">
      <w:pPr>
        <w:widowControl w:val="0"/>
        <w:spacing w:after="160"/>
        <w:jc w:val="center"/>
        <w:rPr>
          <w:rFonts w:ascii="GHEA Grapalat" w:hAnsi="GHEA Grapalat"/>
          <w:b/>
        </w:rPr>
      </w:pPr>
    </w:p>
    <w:p w14:paraId="78A92F1D"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37AE" w:rsidRPr="004437AE">
        <w:t>СРОЧНЫЙ</w:t>
      </w:r>
      <w:r w:rsidR="004437AE">
        <w:rPr>
          <w:rFonts w:ascii="GHEA Grapalat" w:hAnsi="GHEA Grapalat"/>
          <w:b/>
          <w:lang w:val="hy-AM"/>
        </w:rPr>
        <w:t xml:space="preserve"> </w:t>
      </w:r>
      <w:r w:rsidRPr="009044F1">
        <w:rPr>
          <w:rFonts w:ascii="GHEA Grapalat" w:hAnsi="GHEA Grapalat"/>
          <w:b/>
        </w:rPr>
        <w:t>ОТКРЫТЫЙ КОНКУРС</w:t>
      </w:r>
    </w:p>
    <w:p w14:paraId="0D816B37" w14:textId="77777777" w:rsidR="00520F57" w:rsidRPr="008842CE" w:rsidRDefault="00520F57" w:rsidP="00B46D58">
      <w:pPr>
        <w:widowControl w:val="0"/>
        <w:spacing w:after="160"/>
        <w:jc w:val="center"/>
        <w:rPr>
          <w:rFonts w:ascii="GHEA Grapalat" w:hAnsi="GHEA Grapalat"/>
          <w:b/>
        </w:rPr>
      </w:pPr>
    </w:p>
    <w:p w14:paraId="38FAE43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C12C80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790CCDF"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106B6B" w14:textId="77777777" w:rsidR="00E17B7F" w:rsidRDefault="00E17B7F">
      <w:pPr>
        <w:rPr>
          <w:rFonts w:ascii="GHEA Grapalat" w:hAnsi="GHEA Grapalat"/>
          <w:spacing w:val="-6"/>
        </w:rPr>
      </w:pPr>
      <w:r>
        <w:rPr>
          <w:rFonts w:ascii="GHEA Grapalat" w:hAnsi="GHEA Grapalat"/>
          <w:spacing w:val="-6"/>
        </w:rPr>
        <w:br w:type="page"/>
      </w:r>
    </w:p>
    <w:p w14:paraId="25F5AAA2"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lang w:val="en-US"/>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r w:rsidR="00251B70" w:rsidRPr="00DE1AA4">
        <w:rPr>
          <w:rFonts w:ascii="GHEA Grapalat" w:hAnsi="GHEA Grapalat" w:cs="Sylfaen"/>
          <w:szCs w:val="28"/>
          <w:lang w:val="pt-BR"/>
        </w:rPr>
        <w:t xml:space="preserve"> </w:t>
      </w:r>
      <w:r w:rsidR="00096865" w:rsidRPr="006D2DF7">
        <w:rPr>
          <w:rFonts w:ascii="GHEA Grapalat" w:hAnsi="GHEA Grapalat"/>
          <w:spacing w:val="-6"/>
        </w:rPr>
        <w:t>(далее — процедура).</w:t>
      </w:r>
    </w:p>
    <w:p w14:paraId="5C9FDC9F"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BDF9C7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4C81B5B4" w14:textId="77777777" w:rsidR="00926875" w:rsidRPr="009044F1" w:rsidRDefault="00926875" w:rsidP="00B46D58">
      <w:pPr>
        <w:pStyle w:val="23"/>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72490A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0CD7350" w14:textId="77777777" w:rsidR="00096865" w:rsidRPr="009044F1" w:rsidRDefault="00A81DD5" w:rsidP="002E58D1">
      <w:pPr>
        <w:pStyle w:val="23"/>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251B70" w:rsidRPr="00251B70">
        <w:rPr>
          <w:rFonts w:ascii="GHEA Grapalat" w:hAnsi="GHEA Grapalat"/>
          <w:sz w:val="24"/>
          <w:szCs w:val="24"/>
        </w:rPr>
        <w:t>-</w:t>
      </w:r>
      <w:r w:rsidR="00251B70" w:rsidRPr="00251B70">
        <w:rPr>
          <w:rFonts w:ascii="GHEA Grapalat" w:hAnsi="GHEA Grapalat"/>
          <w:sz w:val="22"/>
          <w:szCs w:val="22"/>
          <w:lang w:val="af-ZA"/>
        </w:rPr>
        <w:t xml:space="preserve"> </w:t>
      </w:r>
      <w:r w:rsidR="00251B70" w:rsidRPr="00C4105B">
        <w:rPr>
          <w:rFonts w:ascii="GHEA Grapalat" w:hAnsi="GHEA Grapalat"/>
          <w:sz w:val="22"/>
          <w:szCs w:val="22"/>
          <w:lang w:val="af-ZA"/>
        </w:rPr>
        <w:t>myasnikyan_dp@mail.ru</w:t>
      </w:r>
      <w:r w:rsidR="00251B70" w:rsidRPr="009044F1">
        <w:rPr>
          <w:rFonts w:ascii="GHEA Grapalat" w:hAnsi="GHEA Grapalat"/>
        </w:rPr>
        <w:t xml:space="preserve"> </w:t>
      </w:r>
      <w:r w:rsidR="00F5653D" w:rsidRPr="009044F1">
        <w:rPr>
          <w:rFonts w:ascii="GHEA Grapalat" w:hAnsi="GHEA Grapalat"/>
        </w:rPr>
        <w:br w:type="page"/>
      </w:r>
      <w:r w:rsidR="00F5653D" w:rsidRPr="009044F1">
        <w:rPr>
          <w:rFonts w:ascii="GHEA Grapalat" w:hAnsi="GHEA Grapalat"/>
        </w:rPr>
        <w:lastRenderedPageBreak/>
        <w:t>ЧАСТЬ I</w:t>
      </w:r>
    </w:p>
    <w:p w14:paraId="24CDA373"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0042F0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B8CAE28" w14:textId="77777777"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4437AE" w:rsidRPr="004437AE">
        <w:t xml:space="preserve"> </w:t>
      </w:r>
      <w:r w:rsidR="00251B70" w:rsidRPr="00251B70">
        <w:rPr>
          <w:rFonts w:ascii="GHEA Grapalat" w:hAnsi="GHEA Grapalat"/>
          <w:sz w:val="22"/>
          <w:szCs w:val="22"/>
          <w:lang w:val="hy-AM"/>
        </w:rPr>
        <w:t>Приобретение ремонта крыши Мясникянской средней школы</w:t>
      </w:r>
      <w:r w:rsidR="00251B70"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4437AE" w:rsidRPr="004437AE">
        <w:t xml:space="preserve"> </w:t>
      </w:r>
      <w:r w:rsidR="004437AE" w:rsidRPr="004437AE">
        <w:rPr>
          <w:rFonts w:ascii="GHEA Grapalat" w:hAnsi="GHEA Grapalat"/>
          <w:i w:val="0"/>
          <w:sz w:val="24"/>
          <w:szCs w:val="24"/>
        </w:rPr>
        <w:t xml:space="preserve">муниципалитета Алаверди </w:t>
      </w:r>
      <w:r w:rsidRPr="009044F1">
        <w:rPr>
          <w:rFonts w:ascii="GHEA Grapalat" w:hAnsi="GHEA Grapalat"/>
          <w:i w:val="0"/>
          <w:sz w:val="24"/>
          <w:szCs w:val="24"/>
        </w:rPr>
        <w:t>", которые сгруппированы в лоты "</w:t>
      </w:r>
      <w:r w:rsidR="00311250">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5951E703" w14:textId="77777777" w:rsidTr="00216275">
        <w:trPr>
          <w:jc w:val="center"/>
        </w:trPr>
        <w:tc>
          <w:tcPr>
            <w:tcW w:w="3059" w:type="dxa"/>
            <w:gridSpan w:val="2"/>
            <w:vAlign w:val="center"/>
          </w:tcPr>
          <w:p w14:paraId="1F01F81F" w14:textId="77777777" w:rsidR="00216275" w:rsidRPr="009044F1" w:rsidRDefault="00216275" w:rsidP="006F6C8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9987875" w14:textId="77777777" w:rsidR="00216275" w:rsidRPr="009044F1" w:rsidRDefault="0021627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0E20B58" w14:textId="77777777" w:rsidTr="00216275">
        <w:trPr>
          <w:jc w:val="center"/>
        </w:trPr>
        <w:tc>
          <w:tcPr>
            <w:tcW w:w="1331" w:type="dxa"/>
            <w:vAlign w:val="center"/>
          </w:tcPr>
          <w:p w14:paraId="36183502" w14:textId="77777777" w:rsidR="00216275" w:rsidRPr="009044F1" w:rsidRDefault="00216275" w:rsidP="006F6C8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59B65C2D" w14:textId="77777777" w:rsidR="00216275" w:rsidRPr="00216275" w:rsidRDefault="00216275" w:rsidP="00B46D58">
            <w:pPr>
              <w:pStyle w:val="23"/>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43FB0B01" w14:textId="77777777" w:rsidR="00216275" w:rsidRPr="009044F1" w:rsidRDefault="00216275" w:rsidP="00B46D58">
            <w:pPr>
              <w:pStyle w:val="23"/>
              <w:widowControl w:val="0"/>
              <w:spacing w:after="120" w:line="240" w:lineRule="auto"/>
              <w:ind w:firstLine="0"/>
              <w:rPr>
                <w:rFonts w:ascii="GHEA Grapalat" w:hAnsi="GHEA Grapalat"/>
                <w:sz w:val="24"/>
                <w:szCs w:val="24"/>
                <w:u w:val="single"/>
              </w:rPr>
            </w:pPr>
          </w:p>
        </w:tc>
      </w:tr>
      <w:tr w:rsidR="004437AE" w:rsidRPr="009044F1" w14:paraId="68CBDDED" w14:textId="77777777" w:rsidTr="00216275">
        <w:trPr>
          <w:jc w:val="center"/>
        </w:trPr>
        <w:tc>
          <w:tcPr>
            <w:tcW w:w="1331" w:type="dxa"/>
            <w:vAlign w:val="center"/>
          </w:tcPr>
          <w:p w14:paraId="4AD9EA9D" w14:textId="77777777" w:rsidR="004437AE" w:rsidRPr="009044F1" w:rsidRDefault="004437AE" w:rsidP="004437AE">
            <w:pPr>
              <w:pStyle w:val="23"/>
              <w:widowControl w:val="0"/>
              <w:spacing w:after="120" w:line="240" w:lineRule="auto"/>
              <w:ind w:firstLine="0"/>
              <w:jc w:val="center"/>
              <w:rPr>
                <w:rFonts w:ascii="GHEA Grapalat" w:hAnsi="GHEA Grapalat"/>
                <w:sz w:val="24"/>
                <w:szCs w:val="24"/>
              </w:rPr>
            </w:pPr>
            <w:r w:rsidRPr="0093002B">
              <w:rPr>
                <w:rFonts w:ascii="GHEA Grapalat" w:hAnsi="GHEA Grapalat"/>
                <w:sz w:val="16"/>
              </w:rPr>
              <w:t>1</w:t>
            </w:r>
          </w:p>
        </w:tc>
        <w:tc>
          <w:tcPr>
            <w:tcW w:w="1728" w:type="dxa"/>
            <w:vAlign w:val="center"/>
          </w:tcPr>
          <w:p w14:paraId="250A52FE" w14:textId="77777777" w:rsidR="004437AE" w:rsidRPr="00311250" w:rsidRDefault="00B00EF3" w:rsidP="004437AE">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16"/>
              </w:rPr>
              <w:t>18284570</w:t>
            </w:r>
          </w:p>
        </w:tc>
        <w:tc>
          <w:tcPr>
            <w:tcW w:w="6175" w:type="dxa"/>
            <w:vAlign w:val="center"/>
          </w:tcPr>
          <w:p w14:paraId="181E9877" w14:textId="77777777" w:rsidR="004437AE" w:rsidRPr="009044F1" w:rsidRDefault="00311250" w:rsidP="004437AE">
            <w:pPr>
              <w:pStyle w:val="23"/>
              <w:widowControl w:val="0"/>
              <w:spacing w:after="120" w:line="240" w:lineRule="auto"/>
              <w:ind w:firstLine="0"/>
              <w:rPr>
                <w:rFonts w:ascii="GHEA Grapalat" w:hAnsi="GHEA Grapalat"/>
                <w:sz w:val="24"/>
                <w:szCs w:val="24"/>
                <w:u w:val="single"/>
                <w:vertAlign w:val="subscript"/>
              </w:rPr>
            </w:pPr>
            <w:r w:rsidRPr="00311250">
              <w:rPr>
                <w:rFonts w:ascii="GHEA Grapalat" w:hAnsi="GHEA Grapalat"/>
                <w:lang w:val="hy-AM"/>
              </w:rPr>
              <w:t>Приобретение ремонта крыш</w:t>
            </w:r>
            <w:r w:rsidR="00251B70">
              <w:rPr>
                <w:rFonts w:ascii="GHEA Grapalat" w:hAnsi="GHEA Grapalat"/>
                <w:lang w:val="hy-AM"/>
              </w:rPr>
              <w:t>и</w:t>
            </w:r>
            <w:r w:rsidRPr="00311250">
              <w:rPr>
                <w:rFonts w:ascii="GHEA Grapalat" w:hAnsi="GHEA Grapalat"/>
                <w:lang w:val="hy-AM"/>
              </w:rPr>
              <w:t xml:space="preserve"> </w:t>
            </w:r>
            <w:r w:rsidR="00251B70">
              <w:rPr>
                <w:rFonts w:ascii="GHEA Grapalat" w:hAnsi="GHEA Grapalat"/>
                <w:lang w:val="hy-AM"/>
              </w:rPr>
              <w:t>Мясникянской средней школы</w:t>
            </w:r>
          </w:p>
        </w:tc>
      </w:tr>
    </w:tbl>
    <w:p w14:paraId="700DBEFC"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311250">
        <w:rPr>
          <w:rFonts w:ascii="GHEA Grapalat" w:hAnsi="GHEA Grapalat"/>
          <w:sz w:val="24"/>
          <w:szCs w:val="24"/>
          <w:lang w:val="hy-AM"/>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5A64CD58" w14:textId="77777777" w:rsidR="00096865" w:rsidRPr="009044F1" w:rsidRDefault="00096865" w:rsidP="00B46D58">
      <w:pPr>
        <w:widowControl w:val="0"/>
        <w:spacing w:after="160"/>
        <w:ind w:firstLine="567"/>
        <w:jc w:val="center"/>
        <w:rPr>
          <w:rFonts w:ascii="GHEA Grapalat" w:hAnsi="GHEA Grapalat" w:cs="Sylfaen"/>
          <w:i/>
        </w:rPr>
      </w:pPr>
    </w:p>
    <w:p w14:paraId="682696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B606F3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D989FF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33DF65D"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0B211EA3" w14:textId="77777777" w:rsidR="00753E6E" w:rsidRPr="009044F1" w:rsidDel="00664BFB" w:rsidRDefault="00753E6E" w:rsidP="00B46D58">
      <w:pPr>
        <w:widowControl w:val="0"/>
        <w:tabs>
          <w:tab w:val="left" w:pos="1134"/>
        </w:tabs>
        <w:spacing w:after="160"/>
        <w:ind w:firstLine="567"/>
        <w:jc w:val="both"/>
        <w:rPr>
          <w:del w:id="2"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 xml:space="preserve">в отношении которых  административный акт, устанавливающий ответственность за </w:t>
      </w:r>
      <w:proofErr w:type="spellStart"/>
      <w:r w:rsidR="00664BFB">
        <w:rPr>
          <w:rFonts w:ascii="GHEA Grapalat" w:hAnsi="GHEA Grapalat"/>
        </w:rPr>
        <w:t>антиконкурентное</w:t>
      </w:r>
      <w:proofErr w:type="spellEnd"/>
      <w:r w:rsidR="00664BF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664BFB">
        <w:rPr>
          <w:rFonts w:ascii="GHEA Grapalat" w:hAnsi="GHEA Grapalat"/>
        </w:rPr>
        <w:t>необжалуемым</w:t>
      </w:r>
      <w:proofErr w:type="spellEnd"/>
      <w:r w:rsidR="00664BFB">
        <w:rPr>
          <w:rFonts w:ascii="GHEA Grapalat" w:hAnsi="GHEA Grapalat"/>
        </w:rPr>
        <w:t>, а в случае обжалования оставлен без изменений</w:t>
      </w:r>
    </w:p>
    <w:p w14:paraId="10A1065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C7C269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1E26965" w14:textId="77777777" w:rsidR="00990561" w:rsidRDefault="00990561" w:rsidP="00B46D58">
      <w:pPr>
        <w:widowControl w:val="0"/>
        <w:tabs>
          <w:tab w:val="left" w:pos="1134"/>
        </w:tabs>
        <w:spacing w:after="160"/>
        <w:ind w:firstLine="567"/>
        <w:jc w:val="both"/>
        <w:rPr>
          <w:ins w:id="3" w:author="Inesa Kocharyan" w:date="2022-05-31T17:36:00Z"/>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5F2140B"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22F7C75C" w14:textId="77777777" w:rsidR="00943D49" w:rsidRDefault="00943D49" w:rsidP="00741D79">
      <w:pPr>
        <w:pStyle w:val="aff3"/>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6A7D457" w14:textId="77777777" w:rsidR="00943D49" w:rsidRDefault="00943D49" w:rsidP="00741D79">
      <w:pPr>
        <w:pStyle w:val="aff3"/>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3F89BEC2"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267F850"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09ADD4C1"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CC7B2B9"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4204F6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93075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18DAE8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36C8E8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6A416F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012310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F10E27"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EB8B1D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E8AECA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2A6A0C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D73F7B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4F240FB"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4"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CB3A470"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12B852E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45219DA"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CB68C2D"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22C54DE"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9C09D2C"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D5A5044" w14:textId="77777777" w:rsidR="00813CE0" w:rsidRPr="00572A57" w:rsidRDefault="00813CE0" w:rsidP="00B46D58">
      <w:pPr>
        <w:widowControl w:val="0"/>
        <w:spacing w:after="160"/>
        <w:jc w:val="center"/>
        <w:rPr>
          <w:rFonts w:ascii="GHEA Grapalat" w:hAnsi="GHEA Grapalat"/>
          <w:b/>
        </w:rPr>
      </w:pPr>
    </w:p>
    <w:p w14:paraId="5CC60BC8"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34BED1A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77D868D"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459FA05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7D82B7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B091F1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07FBB165"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DD12DF5"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3CDCE7AC" w14:textId="77777777" w:rsidR="00B051BE" w:rsidRPr="009044F1" w:rsidRDefault="00B051BE" w:rsidP="00B46D58">
      <w:pPr>
        <w:widowControl w:val="0"/>
        <w:spacing w:after="160"/>
        <w:jc w:val="center"/>
        <w:rPr>
          <w:rFonts w:ascii="GHEA Grapalat" w:hAnsi="GHEA Grapalat"/>
          <w:b/>
        </w:rPr>
      </w:pPr>
    </w:p>
    <w:p w14:paraId="01B078E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A1AA0A3"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A9176F2"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98CD158"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0A47F5FD" w14:textId="44FEB205" w:rsidR="008B1605" w:rsidRPr="00F6369F" w:rsidRDefault="00096865" w:rsidP="00F6369F">
      <w:pPr>
        <w:pStyle w:val="a3"/>
        <w:widowControl w:val="0"/>
        <w:spacing w:after="160" w:line="240" w:lineRule="auto"/>
        <w:ind w:firstLine="567"/>
        <w:rPr>
          <w:rFonts w:ascii="GHEA Grapalat" w:hAnsi="GHEA Grapalat"/>
          <w:i w:val="0"/>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не позднее, чем </w:t>
      </w:r>
      <w:r w:rsidR="00F6369F" w:rsidRPr="009044F1">
        <w:rPr>
          <w:rFonts w:ascii="GHEA Grapalat" w:hAnsi="GHEA Grapalat"/>
          <w:i w:val="0"/>
          <w:sz w:val="24"/>
          <w:szCs w:val="24"/>
        </w:rPr>
        <w:t>в _</w:t>
      </w:r>
      <w:r w:rsidR="00F6369F">
        <w:rPr>
          <w:rFonts w:ascii="GHEA Grapalat" w:hAnsi="GHEA Grapalat"/>
          <w:i w:val="0"/>
          <w:sz w:val="24"/>
          <w:szCs w:val="24"/>
          <w:lang w:val="hy-AM"/>
        </w:rPr>
        <w:t>13.00</w:t>
      </w:r>
      <w:r w:rsidR="00F6369F">
        <w:rPr>
          <w:rFonts w:ascii="GHEA Grapalat" w:hAnsi="GHEA Grapalat"/>
          <w:i w:val="0"/>
          <w:sz w:val="24"/>
          <w:szCs w:val="24"/>
        </w:rPr>
        <w:t>_</w:t>
      </w:r>
      <w:r w:rsidR="00F6369F" w:rsidRPr="009044F1">
        <w:rPr>
          <w:rFonts w:ascii="GHEA Grapalat" w:hAnsi="GHEA Grapalat"/>
          <w:i w:val="0"/>
          <w:sz w:val="24"/>
          <w:szCs w:val="24"/>
        </w:rPr>
        <w:t xml:space="preserve">___ часов </w:t>
      </w:r>
      <w:r w:rsidR="00F6369F" w:rsidRPr="00315A25">
        <w:rPr>
          <w:rFonts w:ascii="GHEA Grapalat" w:hAnsi="GHEA Grapalat"/>
          <w:b/>
          <w:bCs/>
          <w:i w:val="0"/>
          <w:sz w:val="28"/>
          <w:szCs w:val="28"/>
        </w:rPr>
        <w:t>30.09.2024</w:t>
      </w:r>
      <w:r w:rsidR="00F6369F">
        <w:rPr>
          <w:rFonts w:ascii="GHEA Grapalat" w:hAnsi="GHEA Grapalat"/>
          <w:i w:val="0"/>
          <w:sz w:val="24"/>
          <w:szCs w:val="24"/>
        </w:rPr>
        <w:t>.</w:t>
      </w:r>
      <w:r w:rsidR="00F6369F" w:rsidRPr="008763D0">
        <w:rPr>
          <w:rFonts w:ascii="GHEA Grapalat" w:hAnsi="GHEA Grapalat"/>
          <w:i w:val="0"/>
          <w:sz w:val="24"/>
          <w:szCs w:val="24"/>
        </w:rPr>
        <w:t xml:space="preserve"> </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05B4964C"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BF69B9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EBC536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59D8D5B5"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E8B768A"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774F7AA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3F212F83"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77287C2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72F8330" w14:textId="77777777"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af6"/>
          <w:rFonts w:ascii="GHEA Grapalat" w:hAnsi="GHEA Grapalat"/>
        </w:rPr>
        <w:footnoteReference w:customMarkFollows="1" w:id="6"/>
        <w:t>8</w:t>
      </w:r>
    </w:p>
    <w:p w14:paraId="24C8AA12"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lastRenderedPageBreak/>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proofErr w:type="spellStart"/>
      <w:r w:rsidR="008936CF">
        <w:rPr>
          <w:rFonts w:ascii="GHEA Grapalat" w:hAnsi="GHEA Grapalat"/>
          <w:sz w:val="24"/>
          <w:szCs w:val="24"/>
        </w:rPr>
        <w:t>утвержденое</w:t>
      </w:r>
      <w:proofErr w:type="spellEnd"/>
      <w:r w:rsidR="008936CF">
        <w:rPr>
          <w:rFonts w:ascii="GHEA Grapalat" w:hAnsi="GHEA Grapalat"/>
          <w:sz w:val="24"/>
          <w:szCs w:val="24"/>
        </w:rPr>
        <w:t xml:space="preserve">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af6"/>
          <w:rFonts w:ascii="GHEA Grapalat" w:hAnsi="GHEA Grapalat"/>
        </w:rPr>
        <w:footnoteReference w:customMarkFollows="1" w:id="7"/>
        <w:t>9</w:t>
      </w:r>
    </w:p>
    <w:p w14:paraId="41314204"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9BE6640"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8657413"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22DA0A"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F138300" w14:textId="77777777" w:rsidR="00721677" w:rsidRDefault="00721677" w:rsidP="00B46D58">
      <w:pPr>
        <w:pStyle w:val="norm"/>
        <w:widowControl w:val="0"/>
        <w:spacing w:after="120" w:line="240" w:lineRule="auto"/>
        <w:ind w:firstLine="0"/>
        <w:rPr>
          <w:ins w:id="5"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A95A13F"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4957A64F" w14:textId="77777777" w:rsidR="0049655D" w:rsidRDefault="00C90BCA">
      <w:pPr>
        <w:rPr>
          <w:rFonts w:ascii="GHEA Grapalat" w:hAnsi="GHEA Grapalat"/>
          <w:b/>
        </w:rPr>
      </w:pPr>
      <w:r>
        <w:rPr>
          <w:rFonts w:ascii="GHEA Grapalat" w:hAnsi="GHEA Grapalat"/>
          <w:b/>
        </w:rPr>
        <w:t>-----------------------------</w:t>
      </w:r>
    </w:p>
    <w:p w14:paraId="4293F5EC" w14:textId="77777777" w:rsidR="00C90BCA" w:rsidDel="00B2007E" w:rsidRDefault="00C90BCA" w:rsidP="00B46D58">
      <w:pPr>
        <w:widowControl w:val="0"/>
        <w:spacing w:after="160"/>
        <w:jc w:val="center"/>
        <w:rPr>
          <w:del w:id="6" w:author="Inesa Kocharyan" w:date="2022-03-25T12:10:00Z"/>
          <w:rFonts w:ascii="GHEA Grapalat" w:hAnsi="GHEA Grapalat"/>
          <w:b/>
        </w:rPr>
      </w:pPr>
    </w:p>
    <w:p w14:paraId="414E34AD" w14:textId="77777777" w:rsidR="00700398" w:rsidRDefault="00700398" w:rsidP="00B46D58">
      <w:pPr>
        <w:widowControl w:val="0"/>
        <w:spacing w:after="160"/>
        <w:jc w:val="center"/>
        <w:rPr>
          <w:rFonts w:ascii="GHEA Grapalat" w:hAnsi="GHEA Grapalat"/>
          <w:b/>
        </w:rPr>
      </w:pPr>
    </w:p>
    <w:p w14:paraId="7047B7CC" w14:textId="77777777" w:rsidR="00700398" w:rsidRDefault="00700398" w:rsidP="00B46D58">
      <w:pPr>
        <w:widowControl w:val="0"/>
        <w:spacing w:after="160"/>
        <w:jc w:val="center"/>
        <w:rPr>
          <w:rFonts w:ascii="GHEA Grapalat" w:hAnsi="GHEA Grapalat"/>
          <w:b/>
        </w:rPr>
      </w:pPr>
    </w:p>
    <w:p w14:paraId="0A62FCFB" w14:textId="77777777" w:rsidR="00700398" w:rsidRDefault="00700398">
      <w:pPr>
        <w:rPr>
          <w:rFonts w:ascii="GHEA Grapalat" w:hAnsi="GHEA Grapalat"/>
          <w:b/>
        </w:rPr>
      </w:pPr>
      <w:r>
        <w:rPr>
          <w:rFonts w:ascii="GHEA Grapalat" w:hAnsi="GHEA Grapalat"/>
          <w:b/>
        </w:rPr>
        <w:br w:type="page"/>
      </w:r>
    </w:p>
    <w:p w14:paraId="128FE40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52AC465"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4BD1BDA"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25E246C6" w14:textId="77777777" w:rsidR="009B6514" w:rsidRPr="0059577A" w:rsidRDefault="009B6514" w:rsidP="0059577A">
      <w:pPr>
        <w:pStyle w:val="HTML"/>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74C1E5D4" w14:textId="77777777" w:rsidR="00821572" w:rsidRDefault="009B6514" w:rsidP="00821572">
      <w:pPr>
        <w:pStyle w:val="HTML"/>
        <w:shd w:val="clear" w:color="auto" w:fill="F8F9FA"/>
        <w:spacing w:line="540" w:lineRule="atLeast"/>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4D9AF64B" w14:textId="77777777" w:rsidR="005A5156" w:rsidRPr="0059577A" w:rsidRDefault="005A5156" w:rsidP="00821572">
      <w:pPr>
        <w:pStyle w:val="HTML"/>
        <w:shd w:val="clear" w:color="auto" w:fill="F8F9FA"/>
        <w:spacing w:line="540" w:lineRule="atLeast"/>
        <w:jc w:val="both"/>
        <w:rPr>
          <w:rFonts w:ascii="GHEA Grapalat" w:hAnsi="GHEA Grapalat"/>
          <w:sz w:val="24"/>
          <w:szCs w:val="24"/>
          <w:lang w:val="ru-RU"/>
        </w:rPr>
      </w:pPr>
      <w:r w:rsidRPr="0059577A">
        <w:rPr>
          <w:rFonts w:ascii="GHEA Grapalat" w:hAnsi="GHEA Grapalat"/>
          <w:sz w:val="24"/>
          <w:szCs w:val="24"/>
          <w:lang w:val="ru-RU"/>
        </w:rPr>
        <w:t>ВС= ЦУ/С</w:t>
      </w:r>
      <w:r w:rsidR="0009458F" w:rsidRPr="0059577A">
        <w:rPr>
          <w:rFonts w:ascii="GHEA Grapalat" w:hAnsi="GHEA Grapalat"/>
          <w:sz w:val="24"/>
          <w:szCs w:val="24"/>
          <w:lang w:val="ru-RU"/>
        </w:rPr>
        <w:t>Ц</w:t>
      </w:r>
      <w:r>
        <w:rPr>
          <w:rFonts w:ascii="GHEA Grapalat" w:hAnsi="GHEA Grapalat"/>
          <w:sz w:val="24"/>
          <w:szCs w:val="24"/>
        </w:rPr>
        <w:t>x</w:t>
      </w:r>
      <w:r w:rsidR="00BE4BC2" w:rsidRPr="0059577A">
        <w:rPr>
          <w:rFonts w:ascii="GHEA Grapalat" w:hAnsi="GHEA Grapalat"/>
          <w:sz w:val="24"/>
          <w:szCs w:val="24"/>
          <w:lang w:val="ru-RU"/>
        </w:rPr>
        <w:t>ОР</w:t>
      </w:r>
      <w:r w:rsidRPr="0059577A">
        <w:rPr>
          <w:rFonts w:ascii="GHEA Grapalat" w:hAnsi="GHEA Grapalat"/>
          <w:sz w:val="24"/>
          <w:szCs w:val="24"/>
          <w:lang w:val="ru-RU"/>
        </w:rPr>
        <w:t xml:space="preserve"> где:</w:t>
      </w:r>
    </w:p>
    <w:p w14:paraId="4CE773E3"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59577A">
        <w:rPr>
          <w:rFonts w:ascii="GHEA Grapalat" w:hAnsi="GHEA Grapalat" w:hint="eastAsia"/>
          <w:sz w:val="24"/>
          <w:szCs w:val="24"/>
        </w:rPr>
        <w:t>цена</w:t>
      </w:r>
      <w:r w:rsidRPr="0059577A">
        <w:rPr>
          <w:rFonts w:ascii="GHEA Grapalat" w:hAnsi="GHEA Grapalat"/>
          <w:sz w:val="24"/>
          <w:szCs w:val="24"/>
        </w:rPr>
        <w:t>,</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6655A0BB"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005313DB" w:rsidRPr="0059577A">
        <w:rPr>
          <w:rFonts w:ascii="GHEA Grapalat" w:hAnsi="GHEA Grapalat" w:hint="eastAsia"/>
          <w:sz w:val="24"/>
          <w:szCs w:val="24"/>
        </w:rPr>
        <w:t>сметная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цена</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строительных</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работ</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опубликованная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в</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настоящем</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приглашении</w:t>
      </w:r>
      <w:r>
        <w:rPr>
          <w:rFonts w:ascii="GHEA Grapalat" w:hAnsi="GHEA Grapalat"/>
          <w:sz w:val="24"/>
          <w:szCs w:val="24"/>
        </w:rPr>
        <w:t>,</w:t>
      </w:r>
    </w:p>
    <w:p w14:paraId="7E041AE5" w14:textId="77777777" w:rsidR="005A5156" w:rsidRDefault="0009458F"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w:t>
      </w:r>
      <w:r w:rsidR="00BE4BC2">
        <w:rPr>
          <w:rFonts w:ascii="GHEA Grapalat" w:hAnsi="GHEA Grapalat"/>
          <w:sz w:val="24"/>
          <w:szCs w:val="24"/>
        </w:rPr>
        <w:t xml:space="preserve">Р </w:t>
      </w:r>
      <w:r w:rsidR="005A5156">
        <w:rPr>
          <w:rFonts w:ascii="GHEA Grapalat" w:hAnsi="GHEA Grapalat"/>
          <w:sz w:val="24"/>
          <w:szCs w:val="24"/>
        </w:rPr>
        <w:t>-</w:t>
      </w:r>
      <w:r w:rsidRPr="0059577A">
        <w:rPr>
          <w:rFonts w:ascii="GHEA Grapalat" w:hAnsi="GHEA Grapalat"/>
          <w:sz w:val="24"/>
          <w:szCs w:val="24"/>
        </w:rPr>
        <w:t xml:space="preserve"> </w:t>
      </w:r>
      <w:r w:rsidRPr="0059577A">
        <w:rPr>
          <w:rFonts w:ascii="GHEA Grapalat" w:hAnsi="GHEA Grapalat" w:hint="eastAsia"/>
          <w:sz w:val="24"/>
          <w:szCs w:val="24"/>
        </w:rPr>
        <w:t>объем</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представленный</w:t>
      </w:r>
      <w:r w:rsidRPr="0059577A">
        <w:rPr>
          <w:rFonts w:ascii="GHEA Grapalat" w:hAnsi="GHEA Grapalat"/>
          <w:sz w:val="24"/>
          <w:szCs w:val="24"/>
        </w:rPr>
        <w:t xml:space="preserve"> </w:t>
      </w:r>
      <w:r w:rsidRPr="0059577A">
        <w:rPr>
          <w:rFonts w:ascii="GHEA Grapalat" w:hAnsi="GHEA Grapalat" w:hint="eastAsia"/>
          <w:sz w:val="24"/>
          <w:szCs w:val="24"/>
        </w:rPr>
        <w:t>данным</w:t>
      </w:r>
      <w:r w:rsidRPr="0059577A">
        <w:rPr>
          <w:rFonts w:ascii="GHEA Grapalat" w:hAnsi="GHEA Grapalat"/>
          <w:sz w:val="24"/>
          <w:szCs w:val="24"/>
        </w:rPr>
        <w:t xml:space="preserve"> </w:t>
      </w:r>
      <w:r w:rsidRPr="0059577A">
        <w:rPr>
          <w:rFonts w:ascii="GHEA Grapalat" w:hAnsi="GHEA Grapalat" w:hint="eastAsia"/>
          <w:sz w:val="24"/>
          <w:szCs w:val="24"/>
        </w:rPr>
        <w:t>исполнительным</w:t>
      </w:r>
      <w:r w:rsidRPr="0059577A">
        <w:rPr>
          <w:rFonts w:ascii="GHEA Grapalat" w:hAnsi="GHEA Grapalat"/>
          <w:sz w:val="24"/>
          <w:szCs w:val="24"/>
        </w:rPr>
        <w:t xml:space="preserve"> </w:t>
      </w:r>
      <w:r w:rsidRPr="0059577A">
        <w:rPr>
          <w:rFonts w:ascii="GHEA Grapalat" w:hAnsi="GHEA Grapalat" w:hint="eastAsia"/>
          <w:sz w:val="24"/>
          <w:szCs w:val="24"/>
        </w:rPr>
        <w:t>актом</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денежном</w:t>
      </w:r>
      <w:r w:rsidRPr="0059577A">
        <w:rPr>
          <w:rFonts w:ascii="GHEA Grapalat" w:hAnsi="GHEA Grapalat"/>
          <w:sz w:val="24"/>
          <w:szCs w:val="24"/>
        </w:rPr>
        <w:t xml:space="preserve"> </w:t>
      </w:r>
      <w:r w:rsidRPr="0059577A">
        <w:rPr>
          <w:rFonts w:ascii="GHEA Grapalat" w:hAnsi="GHEA Grapalat" w:hint="eastAsia"/>
          <w:sz w:val="24"/>
          <w:szCs w:val="24"/>
        </w:rPr>
        <w:t>выражении</w:t>
      </w:r>
      <w:r w:rsidR="005A5156">
        <w:rPr>
          <w:rFonts w:ascii="GHEA Grapalat" w:hAnsi="GHEA Grapalat"/>
          <w:sz w:val="24"/>
          <w:szCs w:val="24"/>
        </w:rPr>
        <w:t>,</w:t>
      </w:r>
    </w:p>
    <w:p w14:paraId="7E88B1C8" w14:textId="77777777" w:rsidR="0009458F" w:rsidRPr="003B1B9C" w:rsidRDefault="0009458F" w:rsidP="0009458F">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выплачиваемая </w:t>
      </w:r>
      <w:r w:rsidRPr="0059577A">
        <w:rPr>
          <w:rFonts w:ascii="GHEA Grapalat" w:hAnsi="GHEA Grapalat" w:hint="eastAsia"/>
          <w:sz w:val="24"/>
          <w:szCs w:val="24"/>
        </w:rPr>
        <w:t>за</w:t>
      </w:r>
      <w:r w:rsidRPr="0059577A">
        <w:rPr>
          <w:rFonts w:ascii="GHEA Grapalat" w:hAnsi="GHEA Grapalat"/>
          <w:sz w:val="24"/>
          <w:szCs w:val="24"/>
        </w:rPr>
        <w:t xml:space="preserve"> </w:t>
      </w:r>
      <w:r w:rsidRPr="0059577A">
        <w:rPr>
          <w:rFonts w:ascii="GHEA Grapalat" w:hAnsi="GHEA Grapalat" w:hint="eastAsia"/>
          <w:sz w:val="24"/>
          <w:szCs w:val="24"/>
        </w:rPr>
        <w:t>работы</w:t>
      </w:r>
      <w:r w:rsidRPr="0059577A">
        <w:rPr>
          <w:rFonts w:ascii="GHEA Grapalat" w:hAnsi="GHEA Grapalat"/>
          <w:sz w:val="24"/>
          <w:szCs w:val="24"/>
        </w:rPr>
        <w:t xml:space="preserve">, </w:t>
      </w:r>
      <w:r w:rsidRPr="0059577A">
        <w:rPr>
          <w:rFonts w:ascii="GHEA Grapalat" w:hAnsi="GHEA Grapalat" w:hint="eastAsia"/>
          <w:sz w:val="24"/>
          <w:szCs w:val="24"/>
        </w:rPr>
        <w:t>указанные</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391653">
        <w:rPr>
          <w:rFonts w:ascii="GHEA Grapalat" w:hAnsi="GHEA Grapalat"/>
          <w:sz w:val="24"/>
          <w:szCs w:val="24"/>
        </w:rPr>
        <w:t>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00EA5C0D">
        <w:rPr>
          <w:rFonts w:ascii="GHEA Grapalat" w:hAnsi="GHEA Grapalat"/>
          <w:sz w:val="24"/>
          <w:szCs w:val="24"/>
        </w:rPr>
        <w:t>.</w:t>
      </w:r>
      <w:r w:rsidR="003B1B9C" w:rsidRPr="0059577A">
        <w:rPr>
          <w:rFonts w:ascii="GHEA Grapalat" w:hAnsi="GHEA Grapalat"/>
          <w:sz w:val="24"/>
          <w:szCs w:val="24"/>
          <w:vertAlign w:val="superscript"/>
        </w:rPr>
        <w:t>9</w:t>
      </w:r>
    </w:p>
    <w:p w14:paraId="5D1949C1"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E2F53F2"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8B434CB"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A2D54"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7289EAB2"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2FFDA02F"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2FF6E5B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2DD88C7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7921815" w14:textId="77777777" w:rsidR="00873D42" w:rsidRPr="00230D36" w:rsidRDefault="00873D42" w:rsidP="00873D42">
      <w:pPr>
        <w:jc w:val="center"/>
        <w:rPr>
          <w:rFonts w:ascii="GHEA Grapalat" w:hAnsi="GHEA Grapalat"/>
          <w:b/>
        </w:rPr>
      </w:pPr>
    </w:p>
    <w:p w14:paraId="6AB2CFD1"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8DB7E3C" w14:textId="77777777" w:rsidR="00873D42" w:rsidRPr="00230D36" w:rsidRDefault="00873D42" w:rsidP="00873D42">
      <w:pPr>
        <w:jc w:val="center"/>
        <w:rPr>
          <w:rFonts w:ascii="GHEA Grapalat" w:hAnsi="GHEA Grapalat"/>
          <w:b/>
        </w:rPr>
      </w:pPr>
    </w:p>
    <w:p w14:paraId="4786A08F"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2CA62D9"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93ECA96" w14:textId="77777777" w:rsidR="00FA0E41" w:rsidRDefault="00FA0E41" w:rsidP="00B46D58">
      <w:pPr>
        <w:widowControl w:val="0"/>
        <w:spacing w:after="160"/>
        <w:ind w:firstLine="567"/>
        <w:jc w:val="center"/>
        <w:rPr>
          <w:rFonts w:ascii="GHEA Grapalat" w:hAnsi="GHEA Grapalat"/>
          <w:b/>
          <w:lang w:val="hy-AM"/>
        </w:rPr>
      </w:pPr>
    </w:p>
    <w:p w14:paraId="78EEDFB0" w14:textId="77777777" w:rsidR="00311250" w:rsidRDefault="00311250" w:rsidP="00B46D58">
      <w:pPr>
        <w:widowControl w:val="0"/>
        <w:spacing w:after="160"/>
        <w:ind w:firstLine="567"/>
        <w:jc w:val="center"/>
        <w:rPr>
          <w:rFonts w:ascii="GHEA Grapalat" w:hAnsi="GHEA Grapalat"/>
          <w:b/>
          <w:lang w:val="hy-AM"/>
        </w:rPr>
      </w:pPr>
    </w:p>
    <w:p w14:paraId="7F08653C" w14:textId="77777777" w:rsidR="00311250" w:rsidRPr="00311250" w:rsidRDefault="00311250" w:rsidP="00B46D58">
      <w:pPr>
        <w:widowControl w:val="0"/>
        <w:spacing w:after="160"/>
        <w:ind w:firstLine="567"/>
        <w:jc w:val="center"/>
        <w:rPr>
          <w:rFonts w:ascii="GHEA Grapalat" w:hAnsi="GHEA Grapalat"/>
          <w:b/>
          <w:lang w:val="hy-AM"/>
        </w:rPr>
      </w:pPr>
    </w:p>
    <w:p w14:paraId="0020AA35"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lastRenderedPageBreak/>
        <w:t xml:space="preserve">7. ОБЕСПЕЧЕНИЕ ЗАЯВКИ </w:t>
      </w:r>
    </w:p>
    <w:p w14:paraId="002E6D07"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10195ABF"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7BB11E3"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EAA14BA" w14:textId="77777777" w:rsidR="009E21BA" w:rsidRPr="009044F1" w:rsidRDefault="009E21BA" w:rsidP="009E21BA">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E9F8C3" w14:textId="77777777" w:rsidR="00EF725E" w:rsidRPr="00EF725E" w:rsidRDefault="00EF725E" w:rsidP="00D8293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13F93ED6" w14:textId="77777777" w:rsidR="00EF725E" w:rsidRDefault="00EF725E" w:rsidP="00D8293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5BEC6418" w14:textId="77777777" w:rsidR="00EF725E" w:rsidRPr="00541249" w:rsidRDefault="00EF725E" w:rsidP="00D8293C">
      <w:pPr>
        <w:widowControl w:val="0"/>
        <w:tabs>
          <w:tab w:val="left" w:pos="1134"/>
        </w:tabs>
        <w:ind w:firstLine="567"/>
        <w:jc w:val="both"/>
        <w:rPr>
          <w:ins w:id="7"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sidR="004015B6">
        <w:rPr>
          <w:rFonts w:ascii="GHEA Grapalat" w:hAnsi="GHEA Grapalat"/>
        </w:rPr>
        <w:t>.</w:t>
      </w:r>
    </w:p>
    <w:p w14:paraId="16C8CA1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2FFD478B"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w:t>
      </w:r>
      <w:r w:rsidR="00A0551D" w:rsidRPr="00A502FC">
        <w:rPr>
          <w:rFonts w:ascii="GHEA Grapalat" w:hAnsi="GHEA Grapalat"/>
        </w:rPr>
        <w:lastRenderedPageBreak/>
        <w:t xml:space="preserve">в том случае </w:t>
      </w:r>
      <w:r w:rsidR="00A0551D" w:rsidRPr="00A502FC">
        <w:rPr>
          <w:rFonts w:ascii="GHEA Grapalat" w:hAnsi="GHEA Grapalat"/>
          <w:lang w:val="en-US"/>
        </w:rPr>
        <w:t>e</w:t>
      </w:r>
      <w:proofErr w:type="spellStart"/>
      <w:r w:rsidR="00A0551D" w:rsidRPr="00A502FC">
        <w:rPr>
          <w:rFonts w:ascii="GHEA Grapalat" w:hAnsi="GHEA Grapalat"/>
        </w:rPr>
        <w:t>сли</w:t>
      </w:r>
      <w:proofErr w:type="spellEnd"/>
      <w:r w:rsidR="00A0551D" w:rsidRPr="00A502FC">
        <w:rPr>
          <w:rFonts w:ascii="GHEA Grapalat" w:hAnsi="GHEA Grapalat"/>
        </w:rPr>
        <w:t xml:space="preserve">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22AE7704"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af6"/>
          <w:rFonts w:ascii="GHEA Grapalat" w:hAnsi="GHEA Grapalat"/>
        </w:rPr>
        <w:footnoteReference w:customMarkFollows="1" w:id="8"/>
        <w:t>10</w:t>
      </w:r>
    </w:p>
    <w:p w14:paraId="1A188DED"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B097CC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60513F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BDCE378" w14:textId="77777777"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F725E" w:rsidRPr="009044F1">
        <w:rPr>
          <w:rFonts w:ascii="GHEA Grapalat" w:hAnsi="GHEA Grapalat"/>
        </w:rPr>
        <w:t>действительн</w:t>
      </w:r>
      <w:r w:rsidR="00EF725E">
        <w:rPr>
          <w:rFonts w:ascii="GHEA Grapalat" w:hAnsi="GHEA Grapalat"/>
        </w:rPr>
        <w:t xml:space="preserve">ым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sidRPr="00A4492E">
        <w:rPr>
          <w:rFonts w:ascii="GHEA Grapalat" w:hAnsi="GHEA Grapalat"/>
        </w:rPr>
        <w:t xml:space="preserve">рабочих </w:t>
      </w:r>
      <w:r w:rsidRPr="00A4492E">
        <w:rPr>
          <w:rFonts w:ascii="GHEA Grapalat" w:hAnsi="GHEA Grapalat"/>
        </w:rPr>
        <w:t>дней со дня</w:t>
      </w:r>
      <w:r w:rsidR="00EF725E">
        <w:rPr>
          <w:rFonts w:ascii="GHEA Grapalat" w:hAnsi="GHEA Grapalat"/>
        </w:rPr>
        <w:t xml:space="preserve"> </w:t>
      </w:r>
      <w:r w:rsidR="00EF725E" w:rsidRPr="009F6BFE">
        <w:rPr>
          <w:rFonts w:ascii="GHEA Grapalat" w:hAnsi="GHEA Grapalat"/>
        </w:rPr>
        <w:t>истечения крайнего срока</w:t>
      </w:r>
      <w:r w:rsidRPr="00A4492E">
        <w:rPr>
          <w:rFonts w:ascii="GHEA Grapalat" w:hAnsi="GHEA Grapalat"/>
        </w:rPr>
        <w:t xml:space="preserve"> подачи заяв</w:t>
      </w:r>
      <w:r w:rsidR="004015B6">
        <w:rPr>
          <w:rFonts w:ascii="GHEA Grapalat" w:hAnsi="GHEA Grapalat"/>
        </w:rPr>
        <w:t>о</w:t>
      </w:r>
      <w:r w:rsidRPr="00A4492E">
        <w:rPr>
          <w:rFonts w:ascii="GHEA Grapalat" w:hAnsi="GHEA Grapalat"/>
        </w:rPr>
        <w:t>к.</w:t>
      </w:r>
      <w:r w:rsidR="006C312E" w:rsidRPr="00A4492E">
        <w:rPr>
          <w:rFonts w:ascii="GHEA Grapalat" w:hAnsi="GHEA Grapalat"/>
          <w:vertAlign w:val="superscript"/>
        </w:rPr>
        <w:t>10.1</w:t>
      </w:r>
      <w:r w:rsidRPr="00A4492E">
        <w:rPr>
          <w:rFonts w:ascii="GHEA Grapalat" w:hAnsi="GHEA Grapalat"/>
        </w:rPr>
        <w:t xml:space="preserve"> </w:t>
      </w:r>
    </w:p>
    <w:p w14:paraId="240F5786" w14:textId="77777777"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F725E">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F725E">
        <w:rPr>
          <w:rFonts w:ascii="GHEA Grapalat" w:hAnsi="GHEA Grapalat"/>
        </w:rPr>
        <w:t>Министерству Финансов РА</w:t>
      </w:r>
      <w:r w:rsidR="00EF725E" w:rsidRPr="009F7FAF">
        <w:rPr>
          <w:rFonts w:ascii="GHEA Grapalat" w:hAnsi="GHEA Grapalat"/>
        </w:rPr>
        <w:t xml:space="preserve"> </w:t>
      </w:r>
      <w:r>
        <w:rPr>
          <w:rFonts w:ascii="GHEA Grapalat" w:hAnsi="GHEA Grapalat"/>
        </w:rPr>
        <w:t xml:space="preserve">в течение </w:t>
      </w:r>
      <w:r w:rsidR="00EF725E">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w:t>
      </w:r>
      <w:r w:rsidR="0005218B">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EB7497">
        <w:rPr>
          <w:rFonts w:ascii="GHEA Grapalat" w:hAnsi="GHEA Grapalat"/>
        </w:rPr>
        <w:t xml:space="preserve">письменно </w:t>
      </w:r>
      <w:r>
        <w:rPr>
          <w:rFonts w:ascii="GHEA Grapalat" w:hAnsi="GHEA Grapalat"/>
        </w:rPr>
        <w:t>в течение двух рабочих дней после получения отказа.</w:t>
      </w:r>
    </w:p>
    <w:p w14:paraId="7B9D7CDA" w14:textId="77777777"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63CBBAD8" w14:textId="77777777" w:rsidR="002626F7" w:rsidRDefault="002626F7" w:rsidP="00B46D58">
      <w:pPr>
        <w:rPr>
          <w:rFonts w:ascii="GHEA Grapalat" w:hAnsi="GHEA Grapalat" w:cs="Sylfaen"/>
        </w:rPr>
      </w:pPr>
    </w:p>
    <w:p w14:paraId="19CBCFDB"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AF1C0CD" w14:textId="7777777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посредством системы на "</w:t>
      </w:r>
      <w:r w:rsidR="00251B70">
        <w:rPr>
          <w:rFonts w:ascii="GHEA Grapalat" w:hAnsi="GHEA Grapalat"/>
          <w:sz w:val="24"/>
          <w:szCs w:val="24"/>
          <w:lang w:val="hy-AM"/>
        </w:rPr>
        <w:t>10</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311250">
        <w:rPr>
          <w:rFonts w:ascii="GHEA Grapalat" w:hAnsi="GHEA Grapalat"/>
          <w:sz w:val="24"/>
          <w:szCs w:val="24"/>
          <w:lang w:val="hy-AM"/>
        </w:rPr>
        <w:t>1</w:t>
      </w:r>
      <w:r w:rsidR="00251B70">
        <w:rPr>
          <w:rFonts w:ascii="GHEA Grapalat" w:hAnsi="GHEA Grapalat"/>
          <w:sz w:val="24"/>
          <w:szCs w:val="24"/>
          <w:lang w:val="hy-AM"/>
        </w:rPr>
        <w:t>3</w:t>
      </w:r>
      <w:r w:rsidR="00311250">
        <w:rPr>
          <w:rFonts w:ascii="GHEA Grapalat" w:hAnsi="GHEA Grapalat"/>
          <w:sz w:val="24"/>
          <w:szCs w:val="24"/>
          <w:lang w:val="hy-AM"/>
        </w:rPr>
        <w:t>.</w:t>
      </w:r>
      <w:r w:rsidR="00251B70">
        <w:rPr>
          <w:rFonts w:ascii="GHEA Grapalat" w:hAnsi="GHEA Grapalat"/>
          <w:sz w:val="24"/>
          <w:szCs w:val="24"/>
          <w:lang w:val="hy-AM"/>
        </w:rPr>
        <w:t>0</w:t>
      </w:r>
      <w:r w:rsidR="00311250">
        <w:rPr>
          <w:rFonts w:ascii="GHEA Grapalat" w:hAnsi="GHEA Grapalat"/>
          <w:sz w:val="24"/>
          <w:szCs w:val="24"/>
          <w:lang w:val="hy-AM"/>
        </w:rPr>
        <w:t>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77E53CF"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w:t>
      </w:r>
      <w:r w:rsidRPr="009044F1">
        <w:rPr>
          <w:rFonts w:ascii="GHEA Grapalat" w:hAnsi="GHEA Grapalat"/>
        </w:rPr>
        <w:lastRenderedPageBreak/>
        <w:t>(председательствующий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4621625"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1F8837F"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5D99B4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276555"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A676CF5"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CCBCF3D"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1DA4801" w14:textId="77777777" w:rsidR="009B6D58" w:rsidRPr="00186559" w:rsidRDefault="004437AE" w:rsidP="00B46D58">
      <w:pPr>
        <w:pStyle w:val="norm"/>
        <w:widowControl w:val="0"/>
        <w:tabs>
          <w:tab w:val="left" w:pos="1134"/>
        </w:tabs>
        <w:spacing w:after="160" w:line="240" w:lineRule="auto"/>
        <w:ind w:firstLine="567"/>
        <w:rPr>
          <w:rFonts w:ascii="GHEA Grapalat" w:hAnsi="GHEA Grapalat" w:cs="Sylfaen"/>
          <w:sz w:val="24"/>
          <w:szCs w:val="24"/>
        </w:rPr>
      </w:pPr>
      <w:r w:rsidRPr="004437AE">
        <w:rPr>
          <w:rFonts w:ascii="GHEA Grapalat" w:hAnsi="GHEA Grapalat"/>
          <w:sz w:val="24"/>
          <w:szCs w:val="24"/>
        </w:rPr>
        <w:t xml:space="preserve">8.5 При наличии несоответствия сумм, написанных буквами и цифрами в заявлении, за основу принимается сумма, написанная буквами. Если предлагаемые </w:t>
      </w:r>
      <w:r w:rsidRPr="004437AE">
        <w:rPr>
          <w:rFonts w:ascii="GHEA Grapalat" w:hAnsi="GHEA Grapalat"/>
          <w:sz w:val="24"/>
          <w:szCs w:val="24"/>
        </w:rPr>
        <w:lastRenderedPageBreak/>
        <w:t>цены представлены в двух и более валютах, то они сравниваются в армянских драмах, армянских драмах по курсу дня, установленному Центральным банком Армении.</w:t>
      </w:r>
      <w:r w:rsidR="00FD2748" w:rsidRPr="009044F1">
        <w:rPr>
          <w:rFonts w:ascii="GHEA Grapalat" w:hAnsi="GHEA Grapalat"/>
          <w:sz w:val="24"/>
          <w:szCs w:val="24"/>
        </w:rPr>
        <w:t>8.</w:t>
      </w:r>
      <w:r w:rsidR="0076159E">
        <w:rPr>
          <w:rFonts w:ascii="GHEA Grapalat" w:hAnsi="GHEA Grapalat"/>
          <w:sz w:val="24"/>
          <w:szCs w:val="24"/>
        </w:rPr>
        <w:t>6</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00FD2748"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00FD2748"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00FD2748"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E09171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 xml:space="preserve">на  </w:t>
      </w:r>
      <w:proofErr w:type="spellStart"/>
      <w:r w:rsidR="005A3362">
        <w:rPr>
          <w:rFonts w:ascii="GHEA Grapalat" w:hAnsi="GHEA Grapalat"/>
          <w:sz w:val="24"/>
          <w:szCs w:val="24"/>
        </w:rPr>
        <w:t>заседаниии</w:t>
      </w:r>
      <w:proofErr w:type="spellEnd"/>
      <w:r w:rsidR="005A3362">
        <w:rPr>
          <w:rFonts w:ascii="GHEA Grapalat" w:hAnsi="GHEA Grapalat"/>
          <w:sz w:val="24"/>
          <w:szCs w:val="24"/>
        </w:rPr>
        <w:t xml:space="preserve">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5DC8C20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9C932A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6A8366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E3B3D04"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71A0C679"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w:t>
      </w:r>
      <w:r w:rsidRPr="002F249D">
        <w:rPr>
          <w:rFonts w:ascii="GHEA Grapalat" w:hAnsi="GHEA Grapalat"/>
          <w:sz w:val="24"/>
          <w:szCs w:val="24"/>
        </w:rPr>
        <w:lastRenderedPageBreak/>
        <w:t>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FEB1242"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828430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B9FF6DF"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2CEC3F8"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140DDC9"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0890F96" w14:textId="77777777" w:rsidR="00CE18BF" w:rsidRPr="00CE18BF"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5279D60"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BCD21F9"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79D3859"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58752F9"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86ED7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0A51450E"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6AD2D47E" w14:textId="77777777" w:rsidR="00BC15AF" w:rsidRPr="00110330" w:rsidRDefault="00BC15AF" w:rsidP="00BC15AF">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w:t>
      </w:r>
      <w:r w:rsidRPr="00110330">
        <w:rPr>
          <w:rFonts w:ascii="GHEA Grapalat" w:hAnsi="GHEA Grapalat"/>
        </w:rPr>
        <w:lastRenderedPageBreak/>
        <w:t>(или) квалификации, то заказчик не представляет в уполномоченный орган мотивированное решение о включении данного участника в список;</w:t>
      </w:r>
    </w:p>
    <w:p w14:paraId="352EDEA2" w14:textId="77777777" w:rsidR="00BC15AF" w:rsidRDefault="00BC15AF" w:rsidP="00BC15AF">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proofErr w:type="spellStart"/>
      <w:r w:rsidR="00AB0A86" w:rsidRPr="002F7BEB">
        <w:rPr>
          <w:rFonts w:ascii="GHEA Grapalat" w:hAnsi="GHEA Grapalat"/>
        </w:rPr>
        <w:t>сорокодневного</w:t>
      </w:r>
      <w:proofErr w:type="spellEnd"/>
      <w:r w:rsidR="00AB0A86" w:rsidRPr="002F7BEB">
        <w:rPr>
          <w:rFonts w:ascii="GHEA Grapalat" w:hAnsi="GHEA Grapalat"/>
        </w:rPr>
        <w:t xml:space="preserve">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21FC63D"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80506BF" w14:textId="77777777" w:rsidR="00271427" w:rsidRPr="00793DC2" w:rsidRDefault="00271427" w:rsidP="00AD5625">
      <w:pPr>
        <w:widowControl w:val="0"/>
        <w:ind w:left="284"/>
        <w:contextualSpacing/>
        <w:jc w:val="both"/>
        <w:rPr>
          <w:rFonts w:ascii="GHEA Grapalat" w:hAnsi="GHEA Grapalat"/>
        </w:rPr>
      </w:pPr>
    </w:p>
    <w:p w14:paraId="73E0BF80"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01F83E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4148FEF"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3E29B31"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76878B2"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w:t>
      </w:r>
      <w:r w:rsidRPr="009044F1">
        <w:rPr>
          <w:rFonts w:ascii="GHEA Grapalat" w:hAnsi="GHEA Grapalat"/>
        </w:rPr>
        <w:lastRenderedPageBreak/>
        <w:t>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2DEB32F6" w14:textId="77777777" w:rsidR="00096865" w:rsidRPr="00D3436F" w:rsidRDefault="00E02F60"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330EC93B" w14:textId="77777777" w:rsidR="008A3C60" w:rsidRPr="008A3C60" w:rsidRDefault="008A3C60" w:rsidP="00B46D58">
      <w:pPr>
        <w:pStyle w:val="23"/>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594AA94F"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204E237A"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0B3C8BF"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C2947E4"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6B7BD16"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1DDC4DE"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53D64440"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052FA7"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80202CC"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031F984" w14:textId="77777777" w:rsidR="00500780" w:rsidRDefault="00583092" w:rsidP="00A835E3">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2E58D1">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283E19A4"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16A7680"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C51091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D72D58" w14:textId="77777777" w:rsidR="00B73109" w:rsidRDefault="00B73109" w:rsidP="00B46D58">
      <w:pPr>
        <w:widowControl w:val="0"/>
        <w:spacing w:after="160"/>
        <w:jc w:val="center"/>
        <w:rPr>
          <w:rFonts w:ascii="GHEA Grapalat" w:hAnsi="GHEA Grapalat"/>
          <w:b/>
        </w:rPr>
      </w:pPr>
    </w:p>
    <w:p w14:paraId="38F36F52" w14:textId="77777777" w:rsidR="00B73109" w:rsidRDefault="00B73109" w:rsidP="00B46D58">
      <w:pPr>
        <w:widowControl w:val="0"/>
        <w:spacing w:after="160"/>
        <w:jc w:val="center"/>
        <w:rPr>
          <w:rFonts w:ascii="GHEA Grapalat" w:hAnsi="GHEA Grapalat"/>
          <w:b/>
        </w:rPr>
      </w:pPr>
    </w:p>
    <w:p w14:paraId="6E027B6C"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7045C7E1" w14:textId="77777777" w:rsidR="00B73109" w:rsidRPr="009044F1" w:rsidRDefault="00B73109" w:rsidP="00B46D58">
      <w:pPr>
        <w:widowControl w:val="0"/>
        <w:spacing w:after="160"/>
        <w:jc w:val="center"/>
        <w:rPr>
          <w:rFonts w:ascii="GHEA Grapalat" w:hAnsi="GHEA Grapalat" w:cs="Arial"/>
          <w:b/>
          <w:iCs/>
        </w:rPr>
      </w:pPr>
    </w:p>
    <w:p w14:paraId="40120770"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EB4218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8"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F777A6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159FC85E"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 xml:space="preserve">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w:t>
      </w:r>
      <w:r w:rsidRPr="009044F1">
        <w:rPr>
          <w:rFonts w:ascii="GHEA Grapalat" w:hAnsi="GHEA Grapalat"/>
        </w:rPr>
        <w:lastRenderedPageBreak/>
        <w:t>по заключению договора.</w:t>
      </w:r>
    </w:p>
    <w:p w14:paraId="2DD676C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17982FE0" w14:textId="77777777" w:rsidR="00E01485" w:rsidRDefault="000313A6" w:rsidP="00B46D58">
      <w:pPr>
        <w:widowControl w:val="0"/>
        <w:spacing w:after="160"/>
        <w:ind w:firstLine="567"/>
        <w:jc w:val="both"/>
        <w:rPr>
          <w:ins w:id="9"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4716DF4"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E9411B7"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1787EC9" w14:textId="77777777" w:rsidR="00F23A51"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6A4AEAD" w14:textId="77777777" w:rsidR="00B73109" w:rsidRDefault="00B73109" w:rsidP="00B46D58">
      <w:pPr>
        <w:widowControl w:val="0"/>
        <w:spacing w:after="160"/>
        <w:jc w:val="center"/>
        <w:rPr>
          <w:rFonts w:ascii="GHEA Grapalat" w:hAnsi="GHEA Grapalat"/>
          <w:b/>
        </w:rPr>
      </w:pPr>
    </w:p>
    <w:p w14:paraId="16CDEB88"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4D17B39" w14:textId="77777777" w:rsidR="00B73109" w:rsidRDefault="00B73109" w:rsidP="00B46D58">
      <w:pPr>
        <w:widowControl w:val="0"/>
        <w:spacing w:after="160"/>
        <w:jc w:val="center"/>
        <w:rPr>
          <w:rFonts w:ascii="GHEA Grapalat" w:hAnsi="GHEA Grapalat"/>
          <w:b/>
        </w:rPr>
      </w:pPr>
    </w:p>
    <w:p w14:paraId="23712A1A"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768EC9B" w14:textId="77777777"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67721A">
        <w:rPr>
          <w:rFonts w:ascii="GHEA Grapalat" w:hAnsi="GHEA Grapalat"/>
          <w:lang w:val="hy-AM"/>
        </w:rPr>
        <w:t>30</w:t>
      </w:r>
      <w:r w:rsidR="00797722">
        <w:rPr>
          <w:rFonts w:ascii="GHEA Grapalat" w:hAnsi="GHEA Grapalat"/>
        </w:rPr>
        <w:t xml:space="preserve">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w:t>
      </w:r>
      <w:r w:rsidR="001647D2" w:rsidRPr="001647D2">
        <w:rPr>
          <w:rFonts w:ascii="GHEA Grapalat" w:hAnsi="GHEA Grapalat"/>
        </w:rPr>
        <w:lastRenderedPageBreak/>
        <w:t xml:space="preserve">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67721A">
        <w:rPr>
          <w:rFonts w:ascii="GHEA Grapalat" w:hAnsi="GHEA Grapalat"/>
          <w:lang w:val="hy-AM"/>
        </w:rPr>
        <w:t>90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1F49C2E3"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BC64A5D"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1FD210" w14:textId="77777777" w:rsidR="00B73109" w:rsidRDefault="00B73109" w:rsidP="00B73109">
      <w:pPr>
        <w:widowControl w:val="0"/>
        <w:tabs>
          <w:tab w:val="left" w:pos="1276"/>
        </w:tabs>
        <w:spacing w:after="160"/>
        <w:ind w:firstLine="567"/>
        <w:jc w:val="both"/>
        <w:rPr>
          <w:ins w:id="10"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CCA8874" w14:textId="77777777" w:rsidR="00B73109" w:rsidRPr="005242F9" w:rsidRDefault="00B73109" w:rsidP="00B73109">
      <w:pPr>
        <w:rPr>
          <w:rFonts w:ascii="GHEA Grapalat" w:hAnsi="GHEA Grapalat"/>
        </w:rPr>
      </w:pPr>
    </w:p>
    <w:p w14:paraId="70E19F68"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1AAD4DBF"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58C60B2"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75664B00" w14:textId="77777777" w:rsidR="00F7682C" w:rsidRPr="00F41D1E" w:rsidRDefault="00F7682C" w:rsidP="00F41D1E">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705843FF" w14:textId="77777777" w:rsidR="00F7682C" w:rsidRDefault="00F7682C" w:rsidP="00CE75A2">
      <w:pPr>
        <w:pStyle w:val="af2"/>
        <w:jc w:val="both"/>
        <w:rPr>
          <w:ins w:id="11" w:author="Inesa Kocharyan" w:date="2022-05-27T11:21:00Z"/>
          <w:rFonts w:asciiTheme="minorHAnsi" w:hAnsiTheme="minorHAnsi"/>
          <w:i/>
        </w:rPr>
      </w:pPr>
    </w:p>
    <w:p w14:paraId="0535775D" w14:textId="77777777" w:rsidR="00CE75A2" w:rsidRPr="00CE75A2" w:rsidRDefault="00CE75A2" w:rsidP="00CE75A2">
      <w:pPr>
        <w:pStyle w:val="af2"/>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6F30E9A6"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не превышает </w:t>
      </w:r>
      <w:proofErr w:type="spellStart"/>
      <w:r w:rsidRPr="00CE75A2">
        <w:rPr>
          <w:rFonts w:asciiTheme="minorHAnsi" w:hAnsiTheme="minorHAnsi"/>
          <w:i/>
        </w:rPr>
        <w:t>двадцатипятикратный</w:t>
      </w:r>
      <w:proofErr w:type="spellEnd"/>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42806E5B"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w:t>
      </w:r>
      <w:proofErr w:type="spellStart"/>
      <w:r w:rsidRPr="00CE75A2">
        <w:rPr>
          <w:rFonts w:asciiTheme="minorHAnsi" w:hAnsiTheme="minorHAnsi"/>
          <w:i/>
        </w:rPr>
        <w:t>двадцатипятикратного</w:t>
      </w:r>
      <w:proofErr w:type="spellEnd"/>
      <w:r w:rsidRPr="00CE75A2">
        <w:rPr>
          <w:rFonts w:asciiTheme="minorHAnsi" w:hAnsiTheme="minorHAnsi"/>
          <w:i/>
        </w:rPr>
        <w:t xml:space="preserve">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54166602" w14:textId="77777777" w:rsidR="00CE75A2" w:rsidRPr="00CE75A2" w:rsidRDefault="00CE75A2" w:rsidP="00CE75A2">
      <w:pPr>
        <w:pStyle w:val="af2"/>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7A544978" w14:textId="77777777" w:rsidR="00CE75A2" w:rsidRDefault="00CE75A2" w:rsidP="00143E9D">
      <w:pPr>
        <w:widowControl w:val="0"/>
        <w:tabs>
          <w:tab w:val="left" w:pos="1276"/>
        </w:tabs>
        <w:spacing w:after="160"/>
        <w:ind w:firstLine="567"/>
        <w:jc w:val="both"/>
        <w:rPr>
          <w:rFonts w:ascii="GHEA Grapalat" w:hAnsi="GHEA Grapalat"/>
        </w:rPr>
      </w:pPr>
    </w:p>
    <w:p w14:paraId="0E936C45" w14:textId="77777777" w:rsidR="00B73109" w:rsidRDefault="00B73109" w:rsidP="00143E9D">
      <w:pPr>
        <w:widowControl w:val="0"/>
        <w:tabs>
          <w:tab w:val="left" w:pos="1276"/>
        </w:tabs>
        <w:spacing w:after="160"/>
        <w:ind w:firstLine="567"/>
        <w:jc w:val="both"/>
        <w:rPr>
          <w:rFonts w:ascii="GHEA Grapalat" w:hAnsi="GHEA Grapalat"/>
        </w:rPr>
      </w:pPr>
    </w:p>
    <w:p w14:paraId="48AD474B" w14:textId="77777777" w:rsidR="00B73109" w:rsidRDefault="00B73109">
      <w:pPr>
        <w:rPr>
          <w:rFonts w:ascii="GHEA Grapalat" w:hAnsi="GHEA Grapalat"/>
        </w:rPr>
      </w:pPr>
      <w:r>
        <w:rPr>
          <w:rFonts w:ascii="GHEA Grapalat" w:hAnsi="GHEA Grapalat"/>
        </w:rPr>
        <w:br w:type="page"/>
      </w:r>
    </w:p>
    <w:p w14:paraId="3A94D2E0" w14:textId="77777777" w:rsidR="0035631F" w:rsidRDefault="005B796C" w:rsidP="005B796C">
      <w:pPr>
        <w:widowControl w:val="0"/>
        <w:tabs>
          <w:tab w:val="left" w:pos="1276"/>
        </w:tabs>
        <w:spacing w:after="160"/>
        <w:ind w:firstLine="567"/>
        <w:jc w:val="both"/>
        <w:rPr>
          <w:ins w:id="12"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af6"/>
          <w:rFonts w:ascii="GHEA Grapalat" w:hAnsi="GHEA Grapalat"/>
        </w:rPr>
        <w:footnoteReference w:customMarkFollows="1" w:id="9"/>
        <w:t>13</w:t>
      </w:r>
      <w:r w:rsidR="00A6609C" w:rsidRPr="0054287C">
        <w:rPr>
          <w:rFonts w:ascii="GHEA Grapalat" w:hAnsi="GHEA Grapalat"/>
        </w:rPr>
        <w:t xml:space="preserve"> </w:t>
      </w:r>
    </w:p>
    <w:p w14:paraId="7A6AB1EA"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6A385657"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E553D05" w14:textId="77777777"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 xml:space="preserve">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002C42AD" w:rsidRPr="002C42AD">
        <w:rPr>
          <w:rFonts w:ascii="GHEA Grapalat" w:hAnsi="GHEA Grapalat"/>
        </w:rPr>
        <w:t>договора</w:t>
      </w:r>
      <w:r w:rsidR="0076724B">
        <w:rPr>
          <w:rFonts w:ascii="GHEA Grapalat" w:hAnsi="GHEA Grapalat"/>
        </w:rPr>
        <w:t>.</w:t>
      </w:r>
      <w:r w:rsidR="001723D6" w:rsidRPr="001775FE">
        <w:rPr>
          <w:rFonts w:ascii="GHEA Grapalat" w:hAnsi="GHEA Grapalat"/>
        </w:rPr>
        <w:t>Обеспечение</w:t>
      </w:r>
      <w:proofErr w:type="spellEnd"/>
      <w:r w:rsidR="001723D6" w:rsidRPr="001775FE">
        <w:rPr>
          <w:rFonts w:ascii="GHEA Grapalat" w:hAnsi="GHEA Grapalat"/>
        </w:rPr>
        <w:t xml:space="preserve">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af6"/>
          <w:rFonts w:ascii="GHEA Grapalat" w:hAnsi="GHEA Grapalat"/>
        </w:rPr>
        <w:footnoteReference w:customMarkFollows="1" w:id="10"/>
        <w:t>14</w:t>
      </w:r>
      <w:r w:rsidR="00375E5E" w:rsidRPr="001775FE">
        <w:rPr>
          <w:rFonts w:ascii="GHEA Grapalat" w:hAnsi="GHEA Grapalat"/>
        </w:rPr>
        <w:t>.</w:t>
      </w:r>
    </w:p>
    <w:p w14:paraId="7712B47E"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23A33126"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6A13D8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2C1F26E"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57E3B01"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66AA756B"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346784D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25F95A2"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0683E" w:rsidRPr="009170A1">
        <w:rPr>
          <w:rFonts w:ascii="GHEA Grapalat" w:hAnsi="GHEA Grapalat"/>
        </w:rPr>
        <w:t>письменно</w:t>
      </w:r>
      <w:r w:rsidRPr="009170A1">
        <w:rPr>
          <w:rFonts w:ascii="GHEA Grapalat" w:hAnsi="GHEA Grapalat"/>
        </w:rPr>
        <w:t>в</w:t>
      </w:r>
      <w:proofErr w:type="spellEnd"/>
      <w:r w:rsidRPr="009170A1">
        <w:rPr>
          <w:rFonts w:ascii="GHEA Grapalat" w:hAnsi="GHEA Grapalat"/>
        </w:rPr>
        <w:t xml:space="preserve"> течение двух рабочих дней после получения отказа.</w:t>
      </w:r>
    </w:p>
    <w:p w14:paraId="27FC0872"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0ADCD7C9"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554EE062"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E02E971"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60C265B9"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1CC54399"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56BF12CE"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7B415AF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54B0E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B7CA46D" w14:textId="77777777" w:rsidR="004437AE" w:rsidRDefault="004437AE" w:rsidP="00B46D58">
      <w:pPr>
        <w:widowControl w:val="0"/>
        <w:tabs>
          <w:tab w:val="left" w:pos="1134"/>
        </w:tabs>
        <w:spacing w:after="160"/>
        <w:ind w:firstLine="567"/>
        <w:jc w:val="both"/>
        <w:rPr>
          <w:rFonts w:ascii="GHEA Grapalat" w:hAnsi="GHEA Grapalat"/>
          <w:lang w:val="hy-AM"/>
        </w:rPr>
      </w:pPr>
      <w:r w:rsidRPr="004437AE">
        <w:rPr>
          <w:rFonts w:ascii="GHEA Grapalat" w:hAnsi="GHEA Grapalat"/>
        </w:rPr>
        <w:t>2) требование о покупке перестает существовать. При этом процедура закупки, организованная для нужд государства или общины, может быть признана полностью или частично несуществующей на основании решения совета старейшин общины.</w:t>
      </w:r>
    </w:p>
    <w:p w14:paraId="77BCF26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6ACC06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C5EC913"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B54AF9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AE073CB" w14:textId="77777777" w:rsidR="001F6A95" w:rsidRDefault="001F6A95" w:rsidP="00B46D58">
      <w:pPr>
        <w:widowControl w:val="0"/>
        <w:spacing w:after="160"/>
        <w:ind w:left="567" w:right="565"/>
        <w:jc w:val="center"/>
        <w:rPr>
          <w:rFonts w:ascii="GHEA Grapalat" w:hAnsi="GHEA Grapalat"/>
          <w:b/>
        </w:rPr>
      </w:pPr>
    </w:p>
    <w:p w14:paraId="7FC7010B"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07FFC15" w14:textId="77777777" w:rsidR="00AE679C" w:rsidRDefault="00AE679C" w:rsidP="00B46D58">
      <w:pPr>
        <w:widowControl w:val="0"/>
        <w:spacing w:after="160"/>
        <w:ind w:firstLine="567"/>
        <w:jc w:val="both"/>
        <w:rPr>
          <w:rFonts w:ascii="GHEA Grapalat" w:hAnsi="GHEA Grapalat"/>
        </w:rPr>
      </w:pPr>
    </w:p>
    <w:p w14:paraId="18F6797D"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29F6B4E"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8E46055"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6C508447"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7EF8B1B"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lastRenderedPageBreak/>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BB879A0"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F1EE1C5"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EC7F2B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7B85B5B"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695A7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64698A2"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D5A6A3A"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A9F1B6"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2AAA744"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7DF8E81"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66ACA8E" w14:textId="77777777" w:rsidR="00023AFA" w:rsidRPr="00570BBD" w:rsidRDefault="00023AFA" w:rsidP="007B3A2A">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9E94BFA"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6149DF9"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FFD1F5E"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CA91EAF"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F0AE8A2"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08B4627"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A0EFB97"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BD6BD41"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8272D1E"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1FAD52E"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ED11429"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45FF498D" w14:textId="77777777" w:rsidR="008842CE" w:rsidRPr="00374F4A" w:rsidRDefault="008842CE" w:rsidP="00B46D58">
      <w:pPr>
        <w:widowControl w:val="0"/>
        <w:spacing w:after="160"/>
        <w:jc w:val="center"/>
        <w:rPr>
          <w:rFonts w:ascii="GHEA Grapalat" w:hAnsi="GHEA Grapalat"/>
          <w:b/>
        </w:rPr>
      </w:pPr>
    </w:p>
    <w:p w14:paraId="6DB58C33"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w:t>
      </w:r>
      <w:r w:rsidR="004437AE">
        <w:rPr>
          <w:rFonts w:ascii="GHEA Grapalat" w:hAnsi="GHEA Grapalat"/>
          <w:b/>
          <w:lang w:val="hy-AM"/>
        </w:rPr>
        <w:t xml:space="preserve"> </w:t>
      </w:r>
      <w:r w:rsidR="004437AE" w:rsidRPr="004437AE">
        <w:rPr>
          <w:rFonts w:ascii="GHEA Grapalat" w:hAnsi="GHEA Grapalat"/>
          <w:b/>
          <w:lang w:val="hy-AM"/>
        </w:rPr>
        <w:t>срочный</w:t>
      </w:r>
      <w:r w:rsidRPr="009044F1">
        <w:rPr>
          <w:rFonts w:ascii="GHEA Grapalat" w:hAnsi="GHEA Grapalat"/>
          <w:b/>
        </w:rPr>
        <w:t xml:space="preserve"> ОТКРЫТЫЙ КОНКУРС</w:t>
      </w:r>
    </w:p>
    <w:p w14:paraId="68D06288" w14:textId="77777777" w:rsidR="00096865" w:rsidRPr="009044F1" w:rsidRDefault="00096865" w:rsidP="00B46D58">
      <w:pPr>
        <w:widowControl w:val="0"/>
        <w:spacing w:after="160"/>
        <w:jc w:val="center"/>
        <w:rPr>
          <w:rFonts w:ascii="GHEA Grapalat" w:hAnsi="GHEA Grapalat"/>
        </w:rPr>
      </w:pPr>
    </w:p>
    <w:p w14:paraId="1D60EBB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A3FFCC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3D0958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059AAA"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60B22D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4440C42"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719739BB"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518EC194" w14:textId="77777777" w:rsidR="00096865" w:rsidRDefault="002D5CF0"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6CA53456" w14:textId="77777777" w:rsidR="004437AE" w:rsidRPr="004437AE" w:rsidRDefault="004437AE" w:rsidP="00B46D58">
      <w:pPr>
        <w:widowControl w:val="0"/>
        <w:tabs>
          <w:tab w:val="left" w:pos="1134"/>
        </w:tabs>
        <w:spacing w:after="160"/>
        <w:ind w:firstLine="567"/>
        <w:jc w:val="both"/>
        <w:rPr>
          <w:rFonts w:ascii="GHEA Grapalat" w:hAnsi="GHEA Grapalat"/>
          <w:lang w:val="hy-AM"/>
        </w:rPr>
      </w:pPr>
      <w:r w:rsidRPr="004437AE">
        <w:rPr>
          <w:rFonts w:ascii="GHEA Grapalat" w:hAnsi="GHEA Grapalat"/>
          <w:lang w:val="hy-AM"/>
        </w:rPr>
        <w:t>Неценовые обязательные условия: ПРИЛОЖЕНИЕ 1.2.</w:t>
      </w:r>
    </w:p>
    <w:p w14:paraId="18D5C4D3"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BEC969C"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af6"/>
          <w:rFonts w:ascii="GHEA Grapalat" w:hAnsi="GHEA Grapalat"/>
        </w:rPr>
        <w:footnoteReference w:customMarkFollows="1" w:id="11"/>
        <w:t>16</w:t>
      </w:r>
    </w:p>
    <w:p w14:paraId="1E5AD536"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F567E4">
        <w:rPr>
          <w:rStyle w:val="af6"/>
          <w:rFonts w:ascii="GHEA Grapalat" w:hAnsi="GHEA Grapalat"/>
        </w:rPr>
        <w:footnoteReference w:customMarkFollows="1" w:id="12"/>
        <w:t>17</w:t>
      </w:r>
    </w:p>
    <w:p w14:paraId="1DB239BB"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595D8ED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53E2BD1"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6D23DCF8" w14:textId="77777777" w:rsidR="00F27A50" w:rsidRPr="005B65E5" w:rsidRDefault="00690A4B" w:rsidP="005B65E5">
      <w:pPr>
        <w:pStyle w:val="HTML"/>
        <w:shd w:val="clear" w:color="auto" w:fill="F8F9FA"/>
        <w:contextualSpacing/>
        <w:jc w:val="both"/>
        <w:rPr>
          <w:rFonts w:ascii="GHEA Grapalat" w:hAnsi="GHEA Grapalat"/>
          <w:sz w:val="24"/>
          <w:szCs w:val="24"/>
          <w:lang w:val="ru-RU"/>
        </w:rPr>
      </w:pPr>
      <w:r w:rsidRPr="00391653">
        <w:rPr>
          <w:rFonts w:ascii="GHEA Grapalat" w:hAnsi="GHEA Grapalat"/>
          <w:lang w:val="ru-RU"/>
        </w:rPr>
        <w:t>-</w:t>
      </w:r>
      <w:proofErr w:type="spellStart"/>
      <w:r>
        <w:rPr>
          <w:rFonts w:ascii="GHEA Grapalat" w:hAnsi="GHEA Grapalat" w:cs="Times New Roman"/>
          <w:sz w:val="24"/>
          <w:szCs w:val="24"/>
          <w:lang w:val="ru-RU" w:eastAsia="ru-RU" w:bidi="ru-RU"/>
        </w:rPr>
        <w:t>утвержденое</w:t>
      </w:r>
      <w:proofErr w:type="spellEnd"/>
      <w:r>
        <w:rPr>
          <w:rFonts w:ascii="GHEA Grapalat" w:hAnsi="GHEA Grapalat" w:cs="Times New Roman"/>
          <w:sz w:val="24"/>
          <w:szCs w:val="24"/>
          <w:lang w:val="ru-RU" w:eastAsia="ru-RU" w:bidi="ru-RU"/>
        </w:rPr>
        <w:t xml:space="preserve">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af6"/>
          <w:rFonts w:ascii="GHEA Grapalat" w:hAnsi="GHEA Grapalat"/>
          <w:sz w:val="24"/>
          <w:szCs w:val="24"/>
          <w:lang w:val="ru-RU"/>
        </w:rPr>
        <w:footnoteReference w:customMarkFollows="1" w:id="13"/>
        <w:t>18</w:t>
      </w:r>
      <w:r w:rsidR="00F27A50" w:rsidRPr="005B65E5">
        <w:rPr>
          <w:rFonts w:ascii="GHEA Grapalat" w:hAnsi="GHEA Grapalat"/>
          <w:sz w:val="24"/>
          <w:szCs w:val="24"/>
          <w:lang w:val="ru-RU"/>
        </w:rPr>
        <w:t xml:space="preserve"> </w:t>
      </w:r>
    </w:p>
    <w:p w14:paraId="13E1139A"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CB9B803" w14:textId="77777777" w:rsidR="00B90C52" w:rsidRPr="00B64897" w:rsidRDefault="00B90C52" w:rsidP="00F27A50">
      <w:pPr>
        <w:pStyle w:val="norm"/>
        <w:spacing w:line="240" w:lineRule="auto"/>
        <w:rPr>
          <w:rFonts w:ascii="GHEA Grapalat" w:hAnsi="GHEA Grapalat"/>
          <w:sz w:val="24"/>
          <w:szCs w:val="24"/>
        </w:rPr>
      </w:pPr>
    </w:p>
    <w:p w14:paraId="3BD5265A"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7B2D2DAC"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0F3E1D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D04D81A"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p>
    <w:p w14:paraId="1DE33304" w14:textId="77777777" w:rsidR="00B2572B" w:rsidRPr="00374F4A" w:rsidRDefault="00B2572B" w:rsidP="00B46D58">
      <w:pPr>
        <w:widowControl w:val="0"/>
        <w:spacing w:after="120"/>
        <w:jc w:val="center"/>
        <w:rPr>
          <w:rFonts w:ascii="GHEA Grapalat" w:hAnsi="GHEA Grapalat" w:cs="Sylfaen"/>
          <w:b/>
        </w:rPr>
      </w:pPr>
    </w:p>
    <w:p w14:paraId="3028E49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BD5466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FFB7C78" w14:textId="77777777" w:rsidR="00B2572B" w:rsidRPr="00374F4A" w:rsidRDefault="00B2572B" w:rsidP="00B46D58">
      <w:pPr>
        <w:widowControl w:val="0"/>
        <w:spacing w:after="120"/>
        <w:jc w:val="center"/>
        <w:rPr>
          <w:rFonts w:ascii="GHEA Grapalat" w:hAnsi="GHEA Grapalat"/>
        </w:rPr>
      </w:pPr>
    </w:p>
    <w:p w14:paraId="5DE2DC43"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328D9E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13CF592"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A5BCC8"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1347F6DC" w14:textId="77777777" w:rsidR="00374F4A" w:rsidRPr="00C4157A" w:rsidRDefault="00374F4A" w:rsidP="00FD002F">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r w:rsidR="00251B70" w:rsidRPr="00DE1AA4">
        <w:rPr>
          <w:rFonts w:ascii="GHEA Grapalat" w:hAnsi="GHEA Grapalat" w:cs="Sylfaen"/>
          <w:sz w:val="20"/>
          <w:szCs w:val="28"/>
          <w:lang w:val="pt-BR"/>
        </w:rPr>
        <w:t xml:space="preserve"> </w:t>
      </w:r>
      <w:r w:rsidRPr="000C1746">
        <w:rPr>
          <w:rFonts w:ascii="GHEA Grapalat" w:hAnsi="GHEA Grapalat"/>
          <w:sz w:val="16"/>
        </w:rPr>
        <w:t>наименование заказчика</w:t>
      </w:r>
    </w:p>
    <w:p w14:paraId="4AD62439"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438716E"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46450D1"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77D432F"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B873313"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CBF20F0" w14:textId="77777777" w:rsidR="000612B9" w:rsidRDefault="000612B9" w:rsidP="00B46D58">
      <w:pPr>
        <w:jc w:val="both"/>
        <w:rPr>
          <w:rFonts w:ascii="GHEA Grapalat" w:hAnsi="GHEA Grapalat"/>
        </w:rPr>
      </w:pPr>
    </w:p>
    <w:p w14:paraId="2B5F8A8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B513F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6F41932" w14:textId="77777777" w:rsidR="000612B9" w:rsidRDefault="000612B9" w:rsidP="00B46D58">
      <w:pPr>
        <w:jc w:val="both"/>
        <w:rPr>
          <w:rFonts w:ascii="GHEA Grapalat" w:hAnsi="GHEA Grapalat"/>
        </w:rPr>
      </w:pPr>
    </w:p>
    <w:p w14:paraId="1D776DA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9B76FE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D4B98AC" w14:textId="77777777" w:rsidR="00B138F3" w:rsidRDefault="00B138F3" w:rsidP="00B46D58">
      <w:pPr>
        <w:jc w:val="both"/>
        <w:rPr>
          <w:rFonts w:ascii="GHEA Grapalat" w:hAnsi="GHEA Grapalat"/>
        </w:rPr>
      </w:pPr>
    </w:p>
    <w:p w14:paraId="382CF672"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FF745D6"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C3EF517" w14:textId="77777777" w:rsidR="00B138F3" w:rsidRDefault="00B138F3" w:rsidP="00F96993">
      <w:pPr>
        <w:jc w:val="both"/>
        <w:rPr>
          <w:rFonts w:ascii="GHEA Grapalat" w:hAnsi="GHEA Grapalat"/>
        </w:rPr>
      </w:pPr>
    </w:p>
    <w:p w14:paraId="564D3EB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C6C81CB"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9BC3E3C" w14:textId="77777777" w:rsidR="00B16483" w:rsidRDefault="00B16483" w:rsidP="00F96993">
      <w:pPr>
        <w:jc w:val="both"/>
        <w:rPr>
          <w:rFonts w:ascii="GHEA Grapalat" w:hAnsi="GHEA Grapalat"/>
          <w:sz w:val="18"/>
          <w:szCs w:val="18"/>
        </w:rPr>
      </w:pPr>
    </w:p>
    <w:p w14:paraId="65AC56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F7D144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C80B35A" w14:textId="77777777" w:rsidR="00B16483" w:rsidRPr="00D3436F" w:rsidRDefault="00B16483" w:rsidP="00B16483">
      <w:pPr>
        <w:tabs>
          <w:tab w:val="left" w:pos="7371"/>
        </w:tabs>
        <w:spacing w:after="160"/>
        <w:ind w:left="3544" w:firstLine="3"/>
        <w:jc w:val="both"/>
        <w:rPr>
          <w:rFonts w:ascii="GHEA Grapalat" w:hAnsi="GHEA Grapalat"/>
          <w:sz w:val="16"/>
        </w:rPr>
      </w:pPr>
    </w:p>
    <w:p w14:paraId="106D5452"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D48925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42341E3"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07A38E57"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898503C" w14:textId="77777777" w:rsidR="00C65D59" w:rsidRPr="00403A28" w:rsidRDefault="00C65D59" w:rsidP="00C65D59">
      <w:pPr>
        <w:rPr>
          <w:ins w:id="13" w:author="Vardan" w:date="2022-10-29T19:53:00Z"/>
          <w:rFonts w:ascii="GHEA Grapalat" w:hAnsi="GHEA Grapalat"/>
          <w:i/>
          <w:sz w:val="16"/>
          <w:highlight w:val="cyan"/>
          <w:vertAlign w:val="superscript"/>
          <w:lang w:val="es-ES"/>
        </w:rPr>
      </w:pPr>
    </w:p>
    <w:p w14:paraId="764AE336" w14:textId="77777777"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r w:rsidR="00251B70" w:rsidRPr="00DE1AA4">
        <w:rPr>
          <w:rFonts w:ascii="GHEA Grapalat" w:hAnsi="GHEA Grapalat" w:cs="Sylfaen"/>
          <w:sz w:val="20"/>
          <w:szCs w:val="28"/>
          <w:lang w:val="pt-BR"/>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31FB9185"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lastRenderedPageBreak/>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1B0A5B62"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77607DB0" w14:textId="77777777"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p>
    <w:p w14:paraId="4BC2C6E4" w14:textId="77777777" w:rsidR="006B3E56" w:rsidRPr="00AC309E" w:rsidRDefault="006B3E56" w:rsidP="00AC309E">
      <w:pPr>
        <w:pStyle w:val="aff3"/>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w:t>
      </w:r>
      <w:proofErr w:type="spellStart"/>
      <w:r w:rsidRPr="00AC309E">
        <w:rPr>
          <w:rFonts w:ascii="GHEA Grapalat" w:hAnsi="GHEA Grapalat"/>
        </w:rPr>
        <w:t>антиконкурентного</w:t>
      </w:r>
      <w:proofErr w:type="spellEnd"/>
      <w:r w:rsidRPr="00AC309E">
        <w:rPr>
          <w:rFonts w:ascii="GHEA Grapalat" w:hAnsi="GHEA Grapalat"/>
        </w:rPr>
        <w:t xml:space="preserve"> соглашения,</w:t>
      </w:r>
    </w:p>
    <w:p w14:paraId="0A54FFB5" w14:textId="77777777" w:rsidR="006B3E56" w:rsidRPr="00AC309E" w:rsidRDefault="006B3E56" w:rsidP="00AC309E">
      <w:pPr>
        <w:pStyle w:val="aff3"/>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305944" w:rsidRPr="00AC309E">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79E28549"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2204D1D"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C3B144C"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1867B61"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F382BE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8FA0E52" w14:textId="77777777" w:rsidR="006B3E56" w:rsidRDefault="006B3E56" w:rsidP="00B46D58">
      <w:pPr>
        <w:widowControl w:val="0"/>
        <w:spacing w:after="160"/>
        <w:jc w:val="both"/>
        <w:rPr>
          <w:ins w:id="14"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6C0436DA"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78B94BF1"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77A35B67"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af6"/>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50F66C30" w14:textId="77777777" w:rsidR="00110534" w:rsidRDefault="00110534" w:rsidP="00B46D58">
      <w:pPr>
        <w:jc w:val="both"/>
        <w:rPr>
          <w:rFonts w:ascii="GHEA Grapalat" w:hAnsi="GHEA Grapalat"/>
        </w:rPr>
      </w:pPr>
    </w:p>
    <w:p w14:paraId="18A14B53" w14:textId="77777777" w:rsidR="006B3E56" w:rsidRPr="00EA7414" w:rsidRDefault="004B73B1" w:rsidP="00EA7414">
      <w:pPr>
        <w:pStyle w:val="HTML"/>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5"/>
        <w:t>***</w:t>
      </w:r>
      <w:r w:rsidR="00DA5D3D" w:rsidRPr="00EA7414">
        <w:rPr>
          <w:rFonts w:ascii="GHEA Grapalat" w:hAnsi="GHEA Grapalat"/>
          <w:lang w:val="ru-RU"/>
        </w:rPr>
        <w:t xml:space="preserve"> </w:t>
      </w:r>
    </w:p>
    <w:p w14:paraId="7ED3797A" w14:textId="77777777" w:rsidR="00E333E5" w:rsidRPr="000858EB" w:rsidDel="001F3245" w:rsidRDefault="00E333E5" w:rsidP="00EA7414">
      <w:pPr>
        <w:ind w:firstLine="708"/>
        <w:contextualSpacing/>
        <w:jc w:val="both"/>
        <w:rPr>
          <w:del w:id="16" w:author="Inesa Kocharyan" w:date="2024-02-09T14:46:00Z"/>
          <w:rFonts w:ascii="GHEA Grapalat" w:hAnsi="GHEA Grapalat"/>
        </w:rPr>
      </w:pPr>
    </w:p>
    <w:p w14:paraId="11E844B8" w14:textId="77777777" w:rsidR="006B3E56" w:rsidRPr="00B00EF3" w:rsidRDefault="006B3E56" w:rsidP="00BD3770">
      <w:pPr>
        <w:tabs>
          <w:tab w:val="left" w:pos="7371"/>
        </w:tabs>
        <w:spacing w:after="160"/>
        <w:jc w:val="both"/>
        <w:rPr>
          <w:rFonts w:ascii="GHEA Grapalat" w:hAnsi="GHEA Grapalat"/>
          <w:sz w:val="16"/>
        </w:rPr>
      </w:pPr>
    </w:p>
    <w:p w14:paraId="16A10304" w14:textId="77777777" w:rsidR="006B3E56" w:rsidRPr="00770B03" w:rsidRDefault="006B3E56" w:rsidP="00B46D58">
      <w:pPr>
        <w:tabs>
          <w:tab w:val="left" w:pos="7371"/>
        </w:tabs>
        <w:spacing w:after="160"/>
        <w:ind w:left="3544" w:firstLine="3"/>
        <w:jc w:val="both"/>
        <w:rPr>
          <w:rFonts w:ascii="GHEA Grapalat" w:hAnsi="GHEA Grapalat"/>
          <w:sz w:val="16"/>
        </w:rPr>
      </w:pPr>
    </w:p>
    <w:p w14:paraId="39FD5E76"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81D9C93"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30C86B9"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lastRenderedPageBreak/>
        <w:t>имя, фамилия руководителя)</w:t>
      </w:r>
    </w:p>
    <w:p w14:paraId="02994073" w14:textId="77777777" w:rsidR="00123294" w:rsidRPr="00B00EF3" w:rsidRDefault="00B2572B" w:rsidP="00BD3770">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C4A3C11" w14:textId="77777777" w:rsidR="00B048B2" w:rsidRDefault="00B048B2" w:rsidP="00B46D58">
      <w:pPr>
        <w:rPr>
          <w:rFonts w:ascii="GHEA Grapalat" w:hAnsi="GHEA Grapalat"/>
          <w:b/>
        </w:rPr>
      </w:pPr>
    </w:p>
    <w:p w14:paraId="56EF2C2C"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236B98" w:rsidRPr="00582B2A">
        <w:rPr>
          <w:rFonts w:ascii="GHEA Grapalat" w:hAnsi="GHEA Grapalat"/>
          <w:b/>
          <w:i w:val="0"/>
          <w:sz w:val="24"/>
          <w:szCs w:val="24"/>
        </w:rPr>
        <w:t>.</w:t>
      </w:r>
      <w:r w:rsidRPr="009044F1">
        <w:rPr>
          <w:rFonts w:ascii="GHEA Grapalat" w:hAnsi="GHEA Grapalat"/>
          <w:b/>
          <w:i w:val="0"/>
          <w:sz w:val="24"/>
          <w:szCs w:val="24"/>
        </w:rPr>
        <w:t>1</w:t>
      </w:r>
    </w:p>
    <w:p w14:paraId="307E7637" w14:textId="77777777"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p>
    <w:p w14:paraId="7E89FAD6" w14:textId="77777777" w:rsidR="00D043C1" w:rsidRPr="009044F1" w:rsidDel="001C3740" w:rsidRDefault="00D043C1" w:rsidP="00D043C1">
      <w:pPr>
        <w:widowControl w:val="0"/>
        <w:spacing w:after="160"/>
        <w:ind w:left="567" w:right="565"/>
        <w:jc w:val="center"/>
        <w:rPr>
          <w:del w:id="17" w:author="Inesa Kocharyan" w:date="2024-02-09T14:51:00Z"/>
          <w:rFonts w:ascii="GHEA Grapalat" w:hAnsi="GHEA Grapalat"/>
          <w:b/>
        </w:rPr>
      </w:pPr>
    </w:p>
    <w:p w14:paraId="0E68E24D" w14:textId="77777777" w:rsidR="004B73B1" w:rsidRPr="00391653" w:rsidRDefault="004B73B1" w:rsidP="004B73B1">
      <w:pPr>
        <w:widowControl w:val="0"/>
        <w:spacing w:after="160"/>
        <w:ind w:left="567" w:right="565"/>
        <w:jc w:val="center"/>
        <w:rPr>
          <w:rFonts w:ascii="GHEA Grapalat" w:hAnsi="GHEA Grapalat"/>
          <w:b/>
          <w:lang w:val="hy-AM"/>
        </w:rPr>
      </w:pPr>
      <w:r>
        <w:rPr>
          <w:rFonts w:ascii="GHEA Grapalat" w:hAnsi="GHEA Grapalat"/>
          <w:b/>
        </w:rPr>
        <w:t>ЗАВЕРЕНИЕ</w:t>
      </w:r>
    </w:p>
    <w:p w14:paraId="68BE4F81" w14:textId="77777777" w:rsidR="00D043C1" w:rsidRDefault="004B73B1" w:rsidP="00D043C1">
      <w:pPr>
        <w:pStyle w:val="3"/>
        <w:keepNext w:val="0"/>
        <w:widowControl w:val="0"/>
        <w:spacing w:after="160" w:line="240" w:lineRule="auto"/>
        <w:ind w:left="567" w:right="565"/>
        <w:rPr>
          <w:rFonts w:ascii="GHEA Grapalat" w:hAnsi="GHEA Grapalat"/>
          <w:b/>
          <w:i w:val="0"/>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67FCF628" w14:textId="77777777" w:rsidR="00B81A8E" w:rsidRDefault="00B81A8E" w:rsidP="00B81A8E"/>
    <w:p w14:paraId="6E7C44C1" w14:textId="77777777" w:rsidR="00B81A8E" w:rsidRPr="00B81A8E" w:rsidRDefault="00B81A8E" w:rsidP="00B81A8E"/>
    <w:p w14:paraId="3066935B" w14:textId="77777777" w:rsidR="00EA7414" w:rsidRDefault="00D043C1" w:rsidP="00BE1C19">
      <w:pPr>
        <w:widowControl w:val="0"/>
        <w:spacing w:after="120"/>
        <w:jc w:val="both"/>
        <w:rPr>
          <w:rFonts w:ascii="GHEA Grapalat" w:hAnsi="GHEA Grapalat"/>
        </w:rPr>
      </w:pPr>
      <w:r w:rsidRPr="00DD2B43">
        <w:rPr>
          <w:rFonts w:ascii="GHEA Grapalat" w:hAnsi="GHEA Grapalat"/>
        </w:rPr>
        <w:t>________</w:t>
      </w:r>
      <w:r>
        <w:rPr>
          <w:rFonts w:ascii="GHEA Grapalat" w:hAnsi="GHEA Grapalat"/>
        </w:rPr>
        <w:t>_____________________</w:t>
      </w:r>
      <w:r w:rsidR="00EA7414">
        <w:rPr>
          <w:rFonts w:ascii="GHEA Grapalat" w:hAnsi="GHEA Grapalat"/>
        </w:rPr>
        <w:t>_______________________________________</w:t>
      </w:r>
      <w:r>
        <w:rPr>
          <w:rFonts w:ascii="GHEA Grapalat" w:hAnsi="GHEA Grapalat"/>
        </w:rPr>
        <w:t xml:space="preserve">                               </w:t>
      </w:r>
    </w:p>
    <w:p w14:paraId="6A2FCB9E" w14:textId="77777777" w:rsidR="00D043C1" w:rsidRPr="00430541" w:rsidRDefault="00EA7414" w:rsidP="00BE1C19">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14:paraId="46A36A21" w14:textId="77777777" w:rsidR="00EA7414" w:rsidRDefault="00EA7414" w:rsidP="00D043C1">
      <w:pPr>
        <w:widowControl w:val="0"/>
        <w:spacing w:after="160"/>
        <w:jc w:val="both"/>
        <w:rPr>
          <w:rFonts w:ascii="GHEA Grapalat" w:hAnsi="GHEA Grapalat"/>
        </w:rPr>
      </w:pPr>
    </w:p>
    <w:p w14:paraId="062B45E4" w14:textId="77777777" w:rsidR="00D043C1" w:rsidRPr="00EA7414" w:rsidRDefault="00BE1C19" w:rsidP="00EA7414">
      <w:pPr>
        <w:pStyle w:val="HTML"/>
        <w:shd w:val="clear" w:color="auto" w:fill="F8F9FA"/>
        <w:spacing w:line="540" w:lineRule="atLeast"/>
        <w:jc w:val="both"/>
        <w:rPr>
          <w:rFonts w:ascii="GHEA Grapalat" w:hAnsi="GHEA Grapalat"/>
          <w:sz w:val="22"/>
          <w:szCs w:val="22"/>
          <w:lang w:val="ru-RU"/>
        </w:rPr>
      </w:pPr>
      <w:r w:rsidRPr="00EA7414">
        <w:rPr>
          <w:rFonts w:ascii="GHEA Grapalat" w:hAnsi="GHEA Grapalat"/>
          <w:sz w:val="22"/>
          <w:szCs w:val="22"/>
          <w:lang w:val="ru-RU"/>
        </w:rPr>
        <w:t xml:space="preserve">заверяет, что в случае признания отобранным участником в </w:t>
      </w:r>
      <w:r w:rsidR="00D043C1" w:rsidRPr="00EA7414">
        <w:rPr>
          <w:rFonts w:ascii="GHEA Grapalat" w:hAnsi="GHEA Grapalat"/>
          <w:sz w:val="22"/>
          <w:szCs w:val="22"/>
          <w:lang w:val="ru-RU"/>
        </w:rPr>
        <w:t>рамках открытого конкурса под кодом "---</w:t>
      </w:r>
      <w:r w:rsidR="00C51B36" w:rsidRPr="00C51B36">
        <w:rPr>
          <w:rFonts w:ascii="GHEA Grapalat" w:hAnsi="GHEA Grapalat"/>
          <w:b/>
          <w:sz w:val="24"/>
          <w:szCs w:val="24"/>
          <w:lang w:val="hy-AM"/>
        </w:rPr>
        <w:t xml:space="preserve">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r w:rsidR="00251B70" w:rsidRPr="00DE1AA4">
        <w:rPr>
          <w:rFonts w:ascii="GHEA Grapalat" w:hAnsi="GHEA Grapalat" w:cs="Sylfaen"/>
          <w:szCs w:val="28"/>
          <w:lang w:val="pt-BR"/>
        </w:rPr>
        <w:t xml:space="preserve"> </w:t>
      </w:r>
      <w:r w:rsidR="00D043C1" w:rsidRPr="00EA7414">
        <w:rPr>
          <w:rFonts w:ascii="GHEA Grapalat" w:hAnsi="GHEA Grapalat"/>
          <w:sz w:val="22"/>
          <w:szCs w:val="22"/>
          <w:lang w:val="ru-RU"/>
        </w:rPr>
        <w:t xml:space="preserve">--"* </w:t>
      </w:r>
      <w:r w:rsidR="004B73B1" w:rsidRPr="00EA7414">
        <w:rPr>
          <w:rFonts w:ascii="GHEA Grapalat" w:hAnsi="GHEA Grapalat"/>
          <w:sz w:val="22"/>
          <w:szCs w:val="22"/>
          <w:lang w:val="ru-RU"/>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D837E5">
        <w:rPr>
          <w:rFonts w:ascii="GHEA Grapalat" w:hAnsi="GHEA Grapalat"/>
          <w:sz w:val="22"/>
          <w:szCs w:val="22"/>
          <w:lang w:val="ru-RU"/>
        </w:rPr>
        <w:t>.</w:t>
      </w:r>
      <w:r w:rsidRPr="00EA7414">
        <w:rPr>
          <w:rFonts w:ascii="GHEA Grapalat" w:hAnsi="GHEA Grapalat"/>
          <w:sz w:val="22"/>
          <w:szCs w:val="22"/>
          <w:lang w:val="ru-RU"/>
        </w:rPr>
        <w:t xml:space="preserve">   </w:t>
      </w:r>
    </w:p>
    <w:p w14:paraId="4524DD6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24E53E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1F62B40" w14:textId="77777777" w:rsidR="00D043C1" w:rsidRPr="008875C7" w:rsidRDefault="00D043C1" w:rsidP="00D043C1">
      <w:pPr>
        <w:widowControl w:val="0"/>
        <w:spacing w:after="160"/>
        <w:jc w:val="right"/>
        <w:rPr>
          <w:rFonts w:ascii="GHEA Grapalat" w:hAnsi="GHEA Grapalat"/>
        </w:rPr>
      </w:pPr>
    </w:p>
    <w:p w14:paraId="5BE5F7A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205AFE31" w14:textId="77777777" w:rsidR="00D043C1" w:rsidRDefault="00D043C1" w:rsidP="00D043C1">
      <w:pPr>
        <w:rPr>
          <w:rFonts w:ascii="GHEA Grapalat" w:hAnsi="GHEA Grapalat"/>
          <w:lang w:val="hy-AM"/>
        </w:rPr>
      </w:pPr>
      <w:r>
        <w:rPr>
          <w:rFonts w:ascii="GHEA Grapalat" w:hAnsi="GHEA Grapalat"/>
        </w:rPr>
        <w:br w:type="page"/>
      </w:r>
    </w:p>
    <w:p w14:paraId="5DD66894" w14:textId="77777777" w:rsidR="005D3821" w:rsidRPr="005D3821" w:rsidRDefault="005D3821" w:rsidP="005D3821">
      <w:pPr>
        <w:pStyle w:val="3"/>
        <w:keepNext w:val="0"/>
        <w:widowControl w:val="0"/>
        <w:spacing w:after="160" w:line="240" w:lineRule="auto"/>
        <w:ind w:firstLine="567"/>
        <w:jc w:val="right"/>
        <w:rPr>
          <w:rFonts w:ascii="GHEA Grapalat" w:hAnsi="GHEA Grapalat" w:cs="Arial"/>
          <w:b/>
          <w:i w:val="0"/>
          <w:sz w:val="24"/>
          <w:szCs w:val="24"/>
          <w:lang w:val="hy-AM"/>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Pr>
          <w:rFonts w:ascii="GHEA Grapalat" w:hAnsi="GHEA Grapalat"/>
          <w:b/>
          <w:i w:val="0"/>
          <w:sz w:val="24"/>
          <w:szCs w:val="24"/>
          <w:lang w:val="hy-AM"/>
        </w:rPr>
        <w:t>2</w:t>
      </w:r>
    </w:p>
    <w:p w14:paraId="0576DA40" w14:textId="77777777" w:rsidR="005D3821" w:rsidRPr="009044F1" w:rsidRDefault="005D3821" w:rsidP="005D382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p>
    <w:p w14:paraId="3B9F6C9E" w14:textId="77777777" w:rsidR="005D3821" w:rsidRPr="005D3821" w:rsidRDefault="005D3821" w:rsidP="005D3821">
      <w:pPr>
        <w:pStyle w:val="a3"/>
        <w:ind w:firstLine="567"/>
        <w:jc w:val="center"/>
        <w:rPr>
          <w:rFonts w:ascii="GHEA Grapalat" w:hAnsi="GHEA Grapalat"/>
          <w:b/>
          <w:i w:val="0"/>
          <w:color w:val="000000"/>
          <w:sz w:val="22"/>
        </w:rPr>
      </w:pPr>
    </w:p>
    <w:p w14:paraId="6E16B90B" w14:textId="77777777" w:rsidR="005D3821" w:rsidRPr="00CC07A0" w:rsidRDefault="005D3821" w:rsidP="005D3821">
      <w:pPr>
        <w:pStyle w:val="a3"/>
        <w:ind w:firstLine="567"/>
        <w:jc w:val="center"/>
        <w:rPr>
          <w:rFonts w:ascii="GHEA Grapalat" w:hAnsi="GHEA Grapalat"/>
          <w:b/>
          <w:i w:val="0"/>
          <w:color w:val="000000"/>
          <w:sz w:val="22"/>
          <w:lang w:val="hy-AM"/>
        </w:rPr>
      </w:pPr>
      <w:r w:rsidRPr="00CC07A0">
        <w:rPr>
          <w:rFonts w:ascii="GHEA Grapalat" w:hAnsi="GHEA Grapalat"/>
          <w:b/>
          <w:i w:val="0"/>
          <w:color w:val="000000"/>
          <w:sz w:val="22"/>
          <w:lang w:val="hy-AM"/>
        </w:rPr>
        <w:t>БЕЗ ЦЕНОВЫХ УСЛОВИЙ</w:t>
      </w:r>
    </w:p>
    <w:p w14:paraId="78C5DE6B" w14:textId="77777777" w:rsidR="005D3821" w:rsidRPr="00CC07A0" w:rsidRDefault="005D3821" w:rsidP="005D3821">
      <w:pPr>
        <w:pStyle w:val="a3"/>
        <w:ind w:firstLine="567"/>
        <w:rPr>
          <w:rFonts w:ascii="GHEA Grapalat" w:hAnsi="GHEA Grapalat"/>
          <w:b/>
          <w:i w:val="0"/>
          <w:color w:val="000000"/>
          <w:sz w:val="22"/>
          <w:lang w:val="hy-AM"/>
        </w:rPr>
      </w:pPr>
    </w:p>
    <w:p w14:paraId="59F29FC9" w14:textId="77777777" w:rsidR="005D3821" w:rsidRPr="00CC07A0" w:rsidRDefault="005D3821" w:rsidP="005D3821">
      <w:pPr>
        <w:pStyle w:val="a3"/>
        <w:ind w:firstLine="567"/>
        <w:rPr>
          <w:rFonts w:ascii="GHEA Grapalat" w:hAnsi="GHEA Grapalat"/>
          <w:b/>
          <w:i w:val="0"/>
          <w:color w:val="000000"/>
          <w:sz w:val="22"/>
          <w:lang w:val="hy-AM"/>
        </w:rPr>
      </w:pPr>
    </w:p>
    <w:p w14:paraId="4BE8D808" w14:textId="77777777" w:rsidR="005D3821" w:rsidRPr="00CC07A0" w:rsidRDefault="005D3821" w:rsidP="005D3821">
      <w:pPr>
        <w:pStyle w:val="a3"/>
        <w:ind w:firstLine="567"/>
        <w:rPr>
          <w:rFonts w:ascii="GHEA Grapalat" w:hAnsi="GHEA Grapalat"/>
          <w:b/>
          <w:i w:val="0"/>
          <w:color w:val="000000"/>
          <w:sz w:val="22"/>
          <w:lang w:val="hy-AM"/>
        </w:rPr>
      </w:pPr>
      <w:r w:rsidRPr="00CC07A0">
        <w:rPr>
          <w:rFonts w:ascii="GHEA Grapalat" w:hAnsi="GHEA Grapalat"/>
          <w:b/>
          <w:i w:val="0"/>
          <w:color w:val="000000"/>
          <w:sz w:val="22"/>
          <w:lang w:val="hy-AM"/>
        </w:rPr>
        <w:t xml:space="preserve"> 1/ Для выполнения работ, предусмотренных настоящим приглашением, необходимы следующие лицензии: Участник предоставляет копию необходимой лицензии.</w:t>
      </w:r>
    </w:p>
    <w:p w14:paraId="3EB487F8" w14:textId="77777777" w:rsidR="005D3821" w:rsidRPr="00CC07A0" w:rsidRDefault="005D3821" w:rsidP="005D3821">
      <w:pPr>
        <w:pStyle w:val="a3"/>
        <w:ind w:firstLine="567"/>
        <w:rPr>
          <w:rFonts w:ascii="GHEA Grapalat" w:hAnsi="GHEA Grapalat"/>
          <w:b/>
          <w:i w:val="0"/>
          <w:color w:val="000000"/>
          <w:sz w:val="22"/>
          <w:lang w:val="hy-AM"/>
        </w:rPr>
      </w:pPr>
    </w:p>
    <w:p w14:paraId="2ED0FF80" w14:textId="77777777" w:rsidR="005D3821" w:rsidRPr="00CB0C48" w:rsidRDefault="005D3821" w:rsidP="005D3821">
      <w:pPr>
        <w:pStyle w:val="a3"/>
        <w:ind w:firstLine="567"/>
        <w:rPr>
          <w:rFonts w:ascii="GHEA Grapalat" w:hAnsi="GHEA Grapalat"/>
          <w:i w:val="0"/>
          <w:lang w:val="af-ZA"/>
        </w:rPr>
      </w:pPr>
      <w:r w:rsidRPr="00CC07A0">
        <w:rPr>
          <w:rFonts w:ascii="GHEA Grapalat" w:hAnsi="GHEA Grapalat"/>
          <w:b/>
          <w:i w:val="0"/>
          <w:color w:val="000000"/>
          <w:sz w:val="22"/>
          <w:lang w:val="hy-AM"/>
        </w:rPr>
        <w:t>По данным «Осуществление строительства в сфере градостроительства»:</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5D3821" w:rsidRPr="00F6369F" w14:paraId="6F81B47F" w14:textId="77777777" w:rsidTr="00686B87">
        <w:tc>
          <w:tcPr>
            <w:tcW w:w="1611" w:type="dxa"/>
          </w:tcPr>
          <w:p w14:paraId="22E69324" w14:textId="77777777" w:rsidR="005D3821" w:rsidRPr="00CB0C48" w:rsidRDefault="005D3821" w:rsidP="00686B87">
            <w:pPr>
              <w:tabs>
                <w:tab w:val="left" w:pos="1134"/>
              </w:tabs>
              <w:jc w:val="center"/>
              <w:rPr>
                <w:rFonts w:ascii="GHEA Grapalat" w:hAnsi="GHEA Grapalat"/>
                <w:b/>
                <w:i/>
                <w:sz w:val="14"/>
                <w:szCs w:val="14"/>
                <w:lang w:val="es-ES"/>
              </w:rPr>
            </w:pPr>
            <w:r w:rsidRPr="00CB0C48">
              <w:rPr>
                <w:rFonts w:ascii="GHEA Grapalat" w:hAnsi="GHEA Grapalat" w:cs="Sylfaen"/>
                <w:b/>
                <w:bCs/>
                <w:i/>
                <w:iCs/>
                <w:sz w:val="14"/>
                <w:szCs w:val="14"/>
                <w:lang w:val="es-ES"/>
              </w:rPr>
              <w:t>համարները</w:t>
            </w:r>
          </w:p>
        </w:tc>
        <w:tc>
          <w:tcPr>
            <w:tcW w:w="5193" w:type="dxa"/>
            <w:vAlign w:val="center"/>
          </w:tcPr>
          <w:p w14:paraId="02A7840E" w14:textId="77777777" w:rsidR="005D3821" w:rsidRPr="00CB0C48" w:rsidRDefault="005D3821" w:rsidP="00686B87">
            <w:pPr>
              <w:pStyle w:val="23"/>
              <w:ind w:firstLine="0"/>
              <w:jc w:val="center"/>
              <w:rPr>
                <w:rFonts w:ascii="GHEA Grapalat" w:hAnsi="GHEA Grapalat"/>
                <w:b/>
                <w:bCs/>
                <w:i/>
                <w:iCs/>
                <w:sz w:val="16"/>
                <w:szCs w:val="16"/>
                <w:lang w:val="es-ES"/>
              </w:rPr>
            </w:pPr>
            <w:r w:rsidRPr="00CB0C48">
              <w:rPr>
                <w:rFonts w:ascii="GHEA Grapalat" w:hAnsi="GHEA Grapalat" w:cs="Sylfaen"/>
                <w:b/>
                <w:i/>
                <w:sz w:val="16"/>
                <w:szCs w:val="16"/>
                <w:lang w:val="es-ES"/>
              </w:rPr>
              <w:t>Պահանջվող</w:t>
            </w:r>
            <w:r w:rsidRPr="00CB0C48">
              <w:rPr>
                <w:rFonts w:ascii="GHEA Grapalat" w:hAnsi="GHEA Grapalat" w:cs="Times Armenian"/>
                <w:b/>
                <w:i/>
                <w:sz w:val="16"/>
                <w:szCs w:val="16"/>
                <w:lang w:val="es-ES"/>
              </w:rPr>
              <w:t xml:space="preserve"> </w:t>
            </w:r>
            <w:r w:rsidRPr="00CB0C48">
              <w:rPr>
                <w:rFonts w:ascii="GHEA Grapalat" w:hAnsi="GHEA Grapalat" w:cs="Sylfaen"/>
                <w:b/>
                <w:i/>
                <w:sz w:val="16"/>
                <w:szCs w:val="16"/>
                <w:lang w:val="es-ES"/>
              </w:rPr>
              <w:t>լիցենզիայի</w:t>
            </w:r>
            <w:r w:rsidRPr="00CB0C48">
              <w:rPr>
                <w:rFonts w:ascii="GHEA Grapalat" w:hAnsi="GHEA Grapalat" w:cs="Times Armenian"/>
                <w:b/>
                <w:i/>
                <w:sz w:val="16"/>
                <w:szCs w:val="16"/>
                <w:lang w:val="es-ES"/>
              </w:rPr>
              <w:t>(</w:t>
            </w:r>
            <w:r w:rsidRPr="00CB0C48">
              <w:rPr>
                <w:rFonts w:ascii="GHEA Grapalat" w:hAnsi="GHEA Grapalat" w:cs="Sylfaen"/>
                <w:b/>
                <w:i/>
                <w:sz w:val="16"/>
                <w:szCs w:val="16"/>
                <w:lang w:val="es-ES"/>
              </w:rPr>
              <w:t>ների</w:t>
            </w:r>
            <w:r w:rsidRPr="00CB0C48">
              <w:rPr>
                <w:rFonts w:ascii="GHEA Grapalat" w:hAnsi="GHEA Grapalat" w:cs="Times Armenian"/>
                <w:b/>
                <w:i/>
                <w:sz w:val="16"/>
                <w:szCs w:val="16"/>
                <w:lang w:val="es-ES"/>
              </w:rPr>
              <w:t xml:space="preserve">) </w:t>
            </w:r>
            <w:r w:rsidRPr="00CB0C48">
              <w:rPr>
                <w:rFonts w:ascii="GHEA Grapalat" w:hAnsi="GHEA Grapalat" w:cs="Sylfaen"/>
                <w:b/>
                <w:i/>
                <w:sz w:val="16"/>
                <w:szCs w:val="16"/>
                <w:lang w:val="es-ES"/>
              </w:rPr>
              <w:t>տեսակը</w:t>
            </w:r>
            <w:r w:rsidRPr="00CB0C48">
              <w:rPr>
                <w:rFonts w:ascii="GHEA Grapalat" w:hAnsi="GHEA Grapalat" w:cs="Times Armenian"/>
                <w:b/>
                <w:i/>
                <w:sz w:val="16"/>
                <w:szCs w:val="16"/>
                <w:lang w:val="es-ES"/>
              </w:rPr>
              <w:t>(</w:t>
            </w:r>
            <w:r w:rsidRPr="00CB0C48">
              <w:rPr>
                <w:rFonts w:ascii="GHEA Grapalat" w:hAnsi="GHEA Grapalat" w:cs="Sylfaen"/>
                <w:b/>
                <w:i/>
                <w:sz w:val="16"/>
                <w:szCs w:val="16"/>
                <w:lang w:val="es-ES"/>
              </w:rPr>
              <w:t>ները</w:t>
            </w:r>
            <w:r w:rsidRPr="00CB0C48">
              <w:rPr>
                <w:rFonts w:ascii="GHEA Grapalat" w:hAnsi="GHEA Grapalat" w:cs="Times Armenian"/>
                <w:b/>
                <w:i/>
                <w:sz w:val="16"/>
                <w:szCs w:val="16"/>
                <w:lang w:val="es-ES"/>
              </w:rPr>
              <w:t>).</w:t>
            </w:r>
          </w:p>
        </w:tc>
      </w:tr>
      <w:tr w:rsidR="005D3821" w:rsidRPr="00CB0C48" w14:paraId="494A8610" w14:textId="77777777" w:rsidTr="00686B87">
        <w:tc>
          <w:tcPr>
            <w:tcW w:w="1611" w:type="dxa"/>
            <w:shd w:val="clear" w:color="auto" w:fill="999999"/>
          </w:tcPr>
          <w:p w14:paraId="5DF65ACF" w14:textId="77777777" w:rsidR="005D3821" w:rsidRPr="00CB0C48" w:rsidRDefault="005D3821" w:rsidP="00686B87">
            <w:pPr>
              <w:tabs>
                <w:tab w:val="left" w:pos="1134"/>
              </w:tabs>
              <w:jc w:val="center"/>
              <w:rPr>
                <w:rFonts w:ascii="GHEA Grapalat" w:hAnsi="GHEA Grapalat"/>
                <w:b/>
                <w:i/>
                <w:sz w:val="14"/>
                <w:lang w:val="es-ES"/>
              </w:rPr>
            </w:pPr>
            <w:r w:rsidRPr="00CB0C48">
              <w:rPr>
                <w:rFonts w:ascii="GHEA Grapalat" w:hAnsi="GHEA Grapalat"/>
                <w:b/>
                <w:i/>
                <w:sz w:val="14"/>
                <w:lang w:val="es-ES"/>
              </w:rPr>
              <w:t>1</w:t>
            </w:r>
          </w:p>
        </w:tc>
        <w:tc>
          <w:tcPr>
            <w:tcW w:w="5193" w:type="dxa"/>
            <w:shd w:val="clear" w:color="auto" w:fill="999999"/>
          </w:tcPr>
          <w:p w14:paraId="4F068C8B" w14:textId="77777777" w:rsidR="005D3821" w:rsidRPr="00CB0C48" w:rsidRDefault="005D3821" w:rsidP="00686B87">
            <w:pPr>
              <w:tabs>
                <w:tab w:val="left" w:pos="1134"/>
              </w:tabs>
              <w:jc w:val="center"/>
              <w:rPr>
                <w:rFonts w:ascii="GHEA Grapalat" w:hAnsi="GHEA Grapalat"/>
                <w:b/>
                <w:i/>
                <w:sz w:val="14"/>
                <w:lang w:val="es-ES"/>
              </w:rPr>
            </w:pPr>
            <w:r w:rsidRPr="00CB0C48">
              <w:rPr>
                <w:rFonts w:ascii="GHEA Grapalat" w:hAnsi="GHEA Grapalat"/>
                <w:b/>
                <w:i/>
                <w:sz w:val="14"/>
                <w:lang w:val="es-ES"/>
              </w:rPr>
              <w:t>2</w:t>
            </w:r>
          </w:p>
        </w:tc>
      </w:tr>
      <w:tr w:rsidR="005D3821" w:rsidRPr="00CB0C48" w14:paraId="7FC7E4DF" w14:textId="77777777" w:rsidTr="00686B87">
        <w:tc>
          <w:tcPr>
            <w:tcW w:w="1611" w:type="dxa"/>
            <w:vAlign w:val="center"/>
          </w:tcPr>
          <w:p w14:paraId="4B05FE49" w14:textId="77777777" w:rsidR="005D3821" w:rsidRPr="00CB0C48" w:rsidRDefault="005D3821" w:rsidP="00686B87">
            <w:pPr>
              <w:jc w:val="center"/>
              <w:rPr>
                <w:rFonts w:ascii="GHEA Grapalat" w:hAnsi="GHEA Grapalat"/>
                <w:i/>
                <w:sz w:val="16"/>
                <w:lang w:val="es-ES"/>
              </w:rPr>
            </w:pPr>
            <w:r w:rsidRPr="00CB0C48">
              <w:rPr>
                <w:rFonts w:ascii="GHEA Grapalat" w:hAnsi="GHEA Grapalat"/>
                <w:i/>
                <w:sz w:val="16"/>
                <w:lang w:val="es-ES"/>
              </w:rPr>
              <w:t>1</w:t>
            </w:r>
          </w:p>
        </w:tc>
        <w:tc>
          <w:tcPr>
            <w:tcW w:w="5193" w:type="dxa"/>
            <w:vAlign w:val="center"/>
          </w:tcPr>
          <w:p w14:paraId="3FF914A1" w14:textId="77777777" w:rsidR="005D3821" w:rsidRPr="005D3821" w:rsidRDefault="005D3821" w:rsidP="00686B87">
            <w:pPr>
              <w:pStyle w:val="23"/>
              <w:rPr>
                <w:rFonts w:ascii="GHEA Grapalat" w:hAnsi="GHEA Grapalat" w:cs="Sylfaen"/>
                <w:i/>
                <w:sz w:val="18"/>
                <w:szCs w:val="18"/>
                <w:lang w:val="hy-AM"/>
              </w:rPr>
            </w:pPr>
            <w:r w:rsidRPr="005D3821">
              <w:rPr>
                <w:rFonts w:ascii="GHEA Grapalat" w:hAnsi="GHEA Grapalat" w:cs="Sylfaen"/>
                <w:i/>
                <w:sz w:val="18"/>
                <w:szCs w:val="18"/>
                <w:lang w:val="hy-AM"/>
              </w:rPr>
              <w:t>1. жилые, общественные и производственные сооружения</w:t>
            </w:r>
          </w:p>
          <w:p w14:paraId="519943B9" w14:textId="77777777" w:rsidR="005D3821" w:rsidRPr="00554F5B" w:rsidRDefault="005D3821" w:rsidP="00686B87">
            <w:pPr>
              <w:pStyle w:val="23"/>
              <w:ind w:firstLine="0"/>
              <w:jc w:val="left"/>
              <w:rPr>
                <w:rFonts w:ascii="GHEA Grapalat" w:hAnsi="GHEA Grapalat"/>
                <w:i/>
                <w:sz w:val="18"/>
                <w:szCs w:val="18"/>
                <w:vertAlign w:val="subscript"/>
                <w:lang w:val="hy-AM"/>
              </w:rPr>
            </w:pPr>
          </w:p>
        </w:tc>
      </w:tr>
    </w:tbl>
    <w:p w14:paraId="32A448F5" w14:textId="77777777" w:rsidR="005D3821" w:rsidRPr="005D3821" w:rsidRDefault="005D3821" w:rsidP="00D043C1">
      <w:pPr>
        <w:rPr>
          <w:rFonts w:ascii="GHEA Grapalat" w:hAnsi="GHEA Grapalat"/>
        </w:rPr>
      </w:pPr>
    </w:p>
    <w:p w14:paraId="638FA1EA" w14:textId="77777777" w:rsidR="005D3821" w:rsidRDefault="005D3821" w:rsidP="00F33976">
      <w:pPr>
        <w:jc w:val="right"/>
        <w:rPr>
          <w:rFonts w:ascii="GHEA Grapalat" w:hAnsi="GHEA Grapalat"/>
          <w:b/>
          <w:lang w:val="hy-AM"/>
        </w:rPr>
      </w:pPr>
    </w:p>
    <w:p w14:paraId="18436FB8" w14:textId="77777777" w:rsidR="005D3821" w:rsidRDefault="005D3821" w:rsidP="00F33976">
      <w:pPr>
        <w:jc w:val="right"/>
        <w:rPr>
          <w:rFonts w:ascii="GHEA Grapalat" w:hAnsi="GHEA Grapalat"/>
          <w:b/>
          <w:lang w:val="hy-AM"/>
        </w:rPr>
      </w:pPr>
    </w:p>
    <w:p w14:paraId="6E2193EC" w14:textId="77777777" w:rsidR="005D3821" w:rsidRDefault="005D3821" w:rsidP="00F33976">
      <w:pPr>
        <w:jc w:val="right"/>
        <w:rPr>
          <w:rFonts w:ascii="GHEA Grapalat" w:hAnsi="GHEA Grapalat"/>
          <w:b/>
          <w:lang w:val="hy-AM"/>
        </w:rPr>
      </w:pPr>
    </w:p>
    <w:p w14:paraId="1934B9C6" w14:textId="77777777" w:rsidR="005D3821" w:rsidRDefault="005D3821" w:rsidP="00F33976">
      <w:pPr>
        <w:jc w:val="right"/>
        <w:rPr>
          <w:rFonts w:ascii="GHEA Grapalat" w:hAnsi="GHEA Grapalat"/>
          <w:b/>
          <w:lang w:val="hy-AM"/>
        </w:rPr>
      </w:pPr>
    </w:p>
    <w:p w14:paraId="16C7B048" w14:textId="77777777" w:rsidR="005D3821" w:rsidRDefault="005D3821" w:rsidP="00F33976">
      <w:pPr>
        <w:jc w:val="right"/>
        <w:rPr>
          <w:rFonts w:ascii="GHEA Grapalat" w:hAnsi="GHEA Grapalat"/>
          <w:b/>
          <w:lang w:val="hy-AM"/>
        </w:rPr>
      </w:pPr>
    </w:p>
    <w:p w14:paraId="05C27B59" w14:textId="77777777" w:rsidR="005D3821" w:rsidRDefault="005D3821" w:rsidP="00F33976">
      <w:pPr>
        <w:jc w:val="right"/>
        <w:rPr>
          <w:rFonts w:ascii="GHEA Grapalat" w:hAnsi="GHEA Grapalat"/>
          <w:b/>
          <w:lang w:val="hy-AM"/>
        </w:rPr>
      </w:pPr>
    </w:p>
    <w:p w14:paraId="1102B9DC" w14:textId="77777777" w:rsidR="005D3821" w:rsidRDefault="005D3821" w:rsidP="00F33976">
      <w:pPr>
        <w:jc w:val="right"/>
        <w:rPr>
          <w:rFonts w:ascii="GHEA Grapalat" w:hAnsi="GHEA Grapalat"/>
          <w:b/>
          <w:lang w:val="hy-AM"/>
        </w:rPr>
      </w:pPr>
    </w:p>
    <w:p w14:paraId="30A0ED10" w14:textId="77777777" w:rsidR="005D3821" w:rsidRDefault="005D3821" w:rsidP="00F33976">
      <w:pPr>
        <w:jc w:val="right"/>
        <w:rPr>
          <w:rFonts w:ascii="GHEA Grapalat" w:hAnsi="GHEA Grapalat"/>
          <w:b/>
          <w:lang w:val="hy-AM"/>
        </w:rPr>
      </w:pPr>
    </w:p>
    <w:p w14:paraId="28B344DF" w14:textId="77777777" w:rsidR="005D3821" w:rsidRDefault="005D3821" w:rsidP="00F33976">
      <w:pPr>
        <w:jc w:val="right"/>
        <w:rPr>
          <w:rFonts w:ascii="GHEA Grapalat" w:hAnsi="GHEA Grapalat"/>
          <w:b/>
          <w:lang w:val="hy-AM"/>
        </w:rPr>
      </w:pPr>
    </w:p>
    <w:p w14:paraId="0065F27C" w14:textId="77777777" w:rsidR="005D3821" w:rsidRDefault="005D3821" w:rsidP="00F33976">
      <w:pPr>
        <w:jc w:val="right"/>
        <w:rPr>
          <w:rFonts w:ascii="GHEA Grapalat" w:hAnsi="GHEA Grapalat"/>
          <w:b/>
          <w:lang w:val="hy-AM"/>
        </w:rPr>
      </w:pPr>
    </w:p>
    <w:p w14:paraId="62143FDC" w14:textId="77777777" w:rsidR="005D3821" w:rsidRDefault="005D3821" w:rsidP="00F33976">
      <w:pPr>
        <w:jc w:val="right"/>
        <w:rPr>
          <w:rFonts w:ascii="GHEA Grapalat" w:hAnsi="GHEA Grapalat"/>
          <w:b/>
          <w:lang w:val="hy-AM"/>
        </w:rPr>
      </w:pPr>
    </w:p>
    <w:p w14:paraId="3DE2B955" w14:textId="77777777" w:rsidR="005D3821" w:rsidRDefault="005D3821" w:rsidP="00F33976">
      <w:pPr>
        <w:jc w:val="right"/>
        <w:rPr>
          <w:rFonts w:ascii="GHEA Grapalat" w:hAnsi="GHEA Grapalat"/>
          <w:b/>
          <w:lang w:val="hy-AM"/>
        </w:rPr>
      </w:pPr>
    </w:p>
    <w:p w14:paraId="3DECD502" w14:textId="77777777" w:rsidR="005D3821" w:rsidRDefault="005D3821" w:rsidP="00F33976">
      <w:pPr>
        <w:jc w:val="right"/>
        <w:rPr>
          <w:rFonts w:ascii="GHEA Grapalat" w:hAnsi="GHEA Grapalat"/>
          <w:b/>
          <w:lang w:val="hy-AM"/>
        </w:rPr>
      </w:pPr>
    </w:p>
    <w:p w14:paraId="41B4937B" w14:textId="77777777" w:rsidR="005D3821" w:rsidRDefault="005D3821" w:rsidP="00F33976">
      <w:pPr>
        <w:jc w:val="right"/>
        <w:rPr>
          <w:rFonts w:ascii="GHEA Grapalat" w:hAnsi="GHEA Grapalat"/>
          <w:b/>
          <w:lang w:val="hy-AM"/>
        </w:rPr>
      </w:pPr>
    </w:p>
    <w:p w14:paraId="478AA2C9" w14:textId="77777777" w:rsidR="005D3821" w:rsidRDefault="005D3821" w:rsidP="00F33976">
      <w:pPr>
        <w:jc w:val="right"/>
        <w:rPr>
          <w:rFonts w:ascii="GHEA Grapalat" w:hAnsi="GHEA Grapalat"/>
          <w:b/>
          <w:lang w:val="hy-AM"/>
        </w:rPr>
      </w:pPr>
    </w:p>
    <w:p w14:paraId="2C93CF57" w14:textId="77777777" w:rsidR="005D3821" w:rsidRDefault="005D3821" w:rsidP="00F33976">
      <w:pPr>
        <w:jc w:val="right"/>
        <w:rPr>
          <w:rFonts w:ascii="GHEA Grapalat" w:hAnsi="GHEA Grapalat"/>
          <w:b/>
          <w:lang w:val="hy-AM"/>
        </w:rPr>
      </w:pPr>
    </w:p>
    <w:p w14:paraId="3D85F9AC" w14:textId="77777777" w:rsidR="005D3821" w:rsidRDefault="005D3821" w:rsidP="00F33976">
      <w:pPr>
        <w:jc w:val="right"/>
        <w:rPr>
          <w:rFonts w:ascii="GHEA Grapalat" w:hAnsi="GHEA Grapalat"/>
          <w:b/>
          <w:lang w:val="hy-AM"/>
        </w:rPr>
      </w:pPr>
    </w:p>
    <w:p w14:paraId="57C816BF" w14:textId="77777777" w:rsidR="005D3821" w:rsidRDefault="005D3821" w:rsidP="00F33976">
      <w:pPr>
        <w:jc w:val="right"/>
        <w:rPr>
          <w:rFonts w:ascii="GHEA Grapalat" w:hAnsi="GHEA Grapalat"/>
          <w:b/>
          <w:lang w:val="hy-AM"/>
        </w:rPr>
      </w:pPr>
    </w:p>
    <w:p w14:paraId="321D805E" w14:textId="77777777" w:rsidR="005D3821" w:rsidRDefault="005D3821" w:rsidP="00F33976">
      <w:pPr>
        <w:jc w:val="right"/>
        <w:rPr>
          <w:rFonts w:ascii="GHEA Grapalat" w:hAnsi="GHEA Grapalat"/>
          <w:b/>
          <w:lang w:val="hy-AM"/>
        </w:rPr>
      </w:pPr>
    </w:p>
    <w:p w14:paraId="30D26DF7" w14:textId="77777777" w:rsidR="005D3821" w:rsidRDefault="005D3821" w:rsidP="00F33976">
      <w:pPr>
        <w:jc w:val="right"/>
        <w:rPr>
          <w:rFonts w:ascii="GHEA Grapalat" w:hAnsi="GHEA Grapalat"/>
          <w:b/>
          <w:lang w:val="hy-AM"/>
        </w:rPr>
      </w:pPr>
    </w:p>
    <w:p w14:paraId="13D17214" w14:textId="77777777" w:rsidR="005D3821" w:rsidRDefault="005D3821" w:rsidP="00F33976">
      <w:pPr>
        <w:jc w:val="right"/>
        <w:rPr>
          <w:rFonts w:ascii="GHEA Grapalat" w:hAnsi="GHEA Grapalat"/>
          <w:b/>
          <w:lang w:val="hy-AM"/>
        </w:rPr>
      </w:pPr>
    </w:p>
    <w:p w14:paraId="65121878" w14:textId="77777777" w:rsidR="005D3821" w:rsidRDefault="005D3821" w:rsidP="00F33976">
      <w:pPr>
        <w:jc w:val="right"/>
        <w:rPr>
          <w:rFonts w:ascii="GHEA Grapalat" w:hAnsi="GHEA Grapalat"/>
          <w:b/>
          <w:lang w:val="hy-AM"/>
        </w:rPr>
      </w:pPr>
    </w:p>
    <w:p w14:paraId="02419E12" w14:textId="77777777" w:rsidR="005D3821" w:rsidRDefault="005D3821" w:rsidP="00F33976">
      <w:pPr>
        <w:jc w:val="right"/>
        <w:rPr>
          <w:rFonts w:ascii="GHEA Grapalat" w:hAnsi="GHEA Grapalat"/>
          <w:b/>
          <w:lang w:val="hy-AM"/>
        </w:rPr>
      </w:pPr>
    </w:p>
    <w:p w14:paraId="2A59D04A" w14:textId="77777777" w:rsidR="005D3821" w:rsidRDefault="005D3821" w:rsidP="00F33976">
      <w:pPr>
        <w:jc w:val="right"/>
        <w:rPr>
          <w:rFonts w:ascii="GHEA Grapalat" w:hAnsi="GHEA Grapalat"/>
          <w:b/>
          <w:lang w:val="hy-AM"/>
        </w:rPr>
      </w:pPr>
    </w:p>
    <w:p w14:paraId="52985FC1"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3A9E5AC9" w14:textId="77777777" w:rsidR="00F33976" w:rsidRPr="00FA6464" w:rsidRDefault="00F33976" w:rsidP="00F33976">
      <w:pPr>
        <w:jc w:val="right"/>
        <w:rPr>
          <w:rFonts w:ascii="GHEA Grapalat" w:hAnsi="GHEA Grapalat"/>
          <w:b/>
        </w:rPr>
      </w:pPr>
      <w:r w:rsidRPr="001439BD">
        <w:rPr>
          <w:rFonts w:ascii="GHEA Grapalat" w:hAnsi="GHEA Grapalat"/>
          <w:b/>
        </w:rPr>
        <w:t>к Приглашению на открытый конкурс</w:t>
      </w:r>
    </w:p>
    <w:p w14:paraId="680DAB88" w14:textId="77777777" w:rsidR="00092E73" w:rsidRDefault="00F33976" w:rsidP="00251B70">
      <w:pPr>
        <w:pStyle w:val="3"/>
        <w:keepNext w:val="0"/>
        <w:widowControl w:val="0"/>
        <w:spacing w:after="160" w:line="240" w:lineRule="auto"/>
        <w:ind w:firstLine="567"/>
        <w:jc w:val="right"/>
        <w:rPr>
          <w:rFonts w:ascii="GHEA Grapalat" w:hAnsi="GHEA Grapalat"/>
          <w:b/>
        </w:rPr>
      </w:pPr>
      <w:r w:rsidRPr="009044F1">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r w:rsidR="00251B70" w:rsidRPr="00DE1AA4">
        <w:rPr>
          <w:rFonts w:ascii="GHEA Grapalat" w:hAnsi="GHEA Grapalat" w:cs="Sylfaen"/>
          <w:szCs w:val="28"/>
          <w:lang w:val="pt-BR"/>
        </w:rPr>
        <w:t xml:space="preserve"> </w:t>
      </w:r>
      <w:r w:rsidR="00092E73">
        <w:rPr>
          <w:rFonts w:ascii="GHEA Grapalat" w:hAnsi="GHEA Grapalat"/>
          <w:b/>
        </w:rPr>
        <w:t>ФОРМА</w:t>
      </w:r>
    </w:p>
    <w:p w14:paraId="6F7A6A6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51D8A0" w14:textId="77777777" w:rsidR="00092E73" w:rsidRPr="00ED3A13" w:rsidRDefault="00092E73" w:rsidP="00092E73">
      <w:pPr>
        <w:ind w:left="360" w:hanging="360"/>
        <w:jc w:val="center"/>
        <w:rPr>
          <w:rFonts w:ascii="GHEA Grapalat" w:eastAsia="GHEA Grapalat" w:hAnsi="GHEA Grapalat" w:cs="GHEA Grapalat"/>
          <w:b/>
        </w:rPr>
      </w:pPr>
    </w:p>
    <w:p w14:paraId="4CF043DF"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868A25F"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7597D87F" w14:textId="77777777" w:rsidTr="007D52DB">
        <w:tc>
          <w:tcPr>
            <w:tcW w:w="2836" w:type="dxa"/>
            <w:shd w:val="clear" w:color="auto" w:fill="D9E2F3"/>
            <w:vAlign w:val="center"/>
          </w:tcPr>
          <w:p w14:paraId="2129E09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E9AD9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006DB7" w14:textId="77777777" w:rsidTr="007D52DB">
        <w:tc>
          <w:tcPr>
            <w:tcW w:w="2836" w:type="dxa"/>
            <w:shd w:val="clear" w:color="auto" w:fill="D9E2F3"/>
            <w:vAlign w:val="center"/>
          </w:tcPr>
          <w:p w14:paraId="5D5972C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9512D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28E0A39" w14:textId="77777777" w:rsidTr="007D52DB">
        <w:tc>
          <w:tcPr>
            <w:tcW w:w="2836" w:type="dxa"/>
            <w:shd w:val="clear" w:color="auto" w:fill="D9E2F3"/>
            <w:vAlign w:val="center"/>
          </w:tcPr>
          <w:p w14:paraId="787DD4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49715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4DC394" w14:textId="77777777" w:rsidTr="007D52DB">
        <w:tc>
          <w:tcPr>
            <w:tcW w:w="2836" w:type="dxa"/>
            <w:shd w:val="clear" w:color="auto" w:fill="D9E2F3"/>
            <w:vAlign w:val="center"/>
          </w:tcPr>
          <w:p w14:paraId="0E2AEA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F76CAC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6285884" w14:textId="77777777" w:rsidTr="007D52DB">
        <w:tc>
          <w:tcPr>
            <w:tcW w:w="2836" w:type="dxa"/>
            <w:shd w:val="clear" w:color="auto" w:fill="D9E2F3"/>
            <w:vAlign w:val="center"/>
          </w:tcPr>
          <w:p w14:paraId="6154E0B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03D2E5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FF12FE1" w14:textId="77777777" w:rsidTr="007D52DB">
        <w:tc>
          <w:tcPr>
            <w:tcW w:w="2836" w:type="dxa"/>
            <w:shd w:val="clear" w:color="auto" w:fill="D9E2F3"/>
            <w:vAlign w:val="center"/>
          </w:tcPr>
          <w:p w14:paraId="24D8724F"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EA5F69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1349AE3F" w14:textId="77777777" w:rsidTr="007D52DB">
        <w:tc>
          <w:tcPr>
            <w:tcW w:w="2836" w:type="dxa"/>
            <w:shd w:val="clear" w:color="auto" w:fill="D9E2F3"/>
            <w:vAlign w:val="center"/>
          </w:tcPr>
          <w:p w14:paraId="42C6B9B5"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CCF2EF7"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0CAE6BA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CB10642" w14:textId="77777777" w:rsidTr="007D52DB">
        <w:tc>
          <w:tcPr>
            <w:tcW w:w="2835" w:type="dxa"/>
            <w:shd w:val="clear" w:color="auto" w:fill="D9E2F3"/>
            <w:vAlign w:val="center"/>
          </w:tcPr>
          <w:p w14:paraId="1A65759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15CB5A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04FCF02" w14:textId="77777777" w:rsidTr="007D52DB">
        <w:trPr>
          <w:trHeight w:val="1487"/>
        </w:trPr>
        <w:tc>
          <w:tcPr>
            <w:tcW w:w="2835" w:type="dxa"/>
            <w:shd w:val="clear" w:color="auto" w:fill="D9E2F3"/>
            <w:vAlign w:val="center"/>
          </w:tcPr>
          <w:p w14:paraId="4E49D5D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19E487F" w14:textId="77777777" w:rsidR="00092E73" w:rsidRPr="00FD1EE4" w:rsidRDefault="00092E73" w:rsidP="007D52DB">
            <w:pPr>
              <w:spacing w:before="240" w:after="240"/>
              <w:rPr>
                <w:rFonts w:ascii="GHEA Grapalat" w:eastAsia="GHEA Grapalat" w:hAnsi="GHEA Grapalat" w:cs="GHEA Grapalat"/>
              </w:rPr>
            </w:pPr>
          </w:p>
        </w:tc>
      </w:tr>
    </w:tbl>
    <w:p w14:paraId="00C5534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0B27C1F" w14:textId="77777777" w:rsidTr="007D52DB">
        <w:tc>
          <w:tcPr>
            <w:tcW w:w="2835" w:type="dxa"/>
            <w:shd w:val="clear" w:color="auto" w:fill="D9E2F3"/>
            <w:vAlign w:val="center"/>
          </w:tcPr>
          <w:p w14:paraId="2D1877B7"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EB56A0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CF7BFB1" w14:textId="77777777" w:rsidTr="007D52DB">
        <w:tc>
          <w:tcPr>
            <w:tcW w:w="2835" w:type="dxa"/>
            <w:shd w:val="clear" w:color="auto" w:fill="D9E2F3"/>
            <w:vAlign w:val="center"/>
          </w:tcPr>
          <w:p w14:paraId="4A506D5B"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A80097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2CF22A" w14:textId="77777777" w:rsidTr="007D52DB">
        <w:tc>
          <w:tcPr>
            <w:tcW w:w="2835" w:type="dxa"/>
            <w:shd w:val="clear" w:color="auto" w:fill="D9E2F3"/>
            <w:vAlign w:val="center"/>
          </w:tcPr>
          <w:p w14:paraId="7781E29B"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CDF5782" w14:textId="77777777" w:rsidR="00092E73" w:rsidRPr="00FD1EE4" w:rsidRDefault="00092E73" w:rsidP="007D52DB">
            <w:pPr>
              <w:spacing w:before="240" w:after="240"/>
              <w:rPr>
                <w:rFonts w:ascii="GHEA Grapalat" w:eastAsia="GHEA Grapalat" w:hAnsi="GHEA Grapalat" w:cs="GHEA Grapalat"/>
              </w:rPr>
            </w:pPr>
          </w:p>
        </w:tc>
      </w:tr>
    </w:tbl>
    <w:p w14:paraId="6A530A39" w14:textId="77777777" w:rsidR="00092E73" w:rsidRPr="00FD1EE4" w:rsidRDefault="00092E73" w:rsidP="00092E73">
      <w:pPr>
        <w:rPr>
          <w:rFonts w:ascii="GHEA Grapalat" w:eastAsia="GHEA Grapalat" w:hAnsi="GHEA Grapalat" w:cs="GHEA Grapalat"/>
        </w:rPr>
      </w:pPr>
    </w:p>
    <w:p w14:paraId="0EBC2C2A"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63F6F99C"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4D2B1E9"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DEC07BA" w14:textId="77777777" w:rsidTr="007D52DB">
        <w:tc>
          <w:tcPr>
            <w:tcW w:w="2835" w:type="dxa"/>
            <w:shd w:val="clear" w:color="auto" w:fill="D9E2F3"/>
            <w:vAlign w:val="center"/>
          </w:tcPr>
          <w:p w14:paraId="7200021F"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55E4E3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F3F12F" w14:textId="77777777" w:rsidTr="007D52DB">
        <w:tc>
          <w:tcPr>
            <w:tcW w:w="2835" w:type="dxa"/>
            <w:shd w:val="clear" w:color="auto" w:fill="D9E2F3"/>
            <w:vAlign w:val="center"/>
          </w:tcPr>
          <w:p w14:paraId="32F1195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6656C2D" w14:textId="77777777" w:rsidR="00092E73" w:rsidRPr="00FD1EE4" w:rsidRDefault="00092E73" w:rsidP="007D52DB">
            <w:pPr>
              <w:spacing w:before="240" w:after="240"/>
              <w:rPr>
                <w:rFonts w:ascii="GHEA Grapalat" w:eastAsia="GHEA Grapalat" w:hAnsi="GHEA Grapalat" w:cs="GHEA Grapalat"/>
              </w:rPr>
            </w:pPr>
          </w:p>
        </w:tc>
      </w:tr>
    </w:tbl>
    <w:p w14:paraId="3878751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FE96DAF" w14:textId="77777777" w:rsidTr="007D52DB">
        <w:tc>
          <w:tcPr>
            <w:tcW w:w="2835" w:type="dxa"/>
            <w:shd w:val="clear" w:color="auto" w:fill="D9E2F3"/>
            <w:vAlign w:val="center"/>
          </w:tcPr>
          <w:p w14:paraId="002FAA4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FA31F0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F01977" w14:textId="77777777" w:rsidTr="007D52DB">
        <w:tc>
          <w:tcPr>
            <w:tcW w:w="2835" w:type="dxa"/>
            <w:shd w:val="clear" w:color="auto" w:fill="D9E2F3"/>
            <w:vAlign w:val="center"/>
          </w:tcPr>
          <w:p w14:paraId="6921D89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28023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881754E" w14:textId="77777777" w:rsidTr="007D52DB">
        <w:tc>
          <w:tcPr>
            <w:tcW w:w="2835" w:type="dxa"/>
            <w:shd w:val="clear" w:color="auto" w:fill="D9E2F3"/>
            <w:vAlign w:val="center"/>
          </w:tcPr>
          <w:p w14:paraId="4E0DAB3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D6D632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BFB56A0" w14:textId="77777777" w:rsidTr="007D52DB">
        <w:tc>
          <w:tcPr>
            <w:tcW w:w="2835" w:type="dxa"/>
            <w:shd w:val="clear" w:color="auto" w:fill="D9E2F3"/>
            <w:vAlign w:val="center"/>
          </w:tcPr>
          <w:p w14:paraId="497E1CB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62030C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5081C6" w14:textId="77777777" w:rsidTr="007D52DB">
        <w:tc>
          <w:tcPr>
            <w:tcW w:w="2835" w:type="dxa"/>
            <w:shd w:val="clear" w:color="auto" w:fill="D9E2F3"/>
            <w:vAlign w:val="center"/>
          </w:tcPr>
          <w:p w14:paraId="1436EAE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9DF65C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A4CD092" w14:textId="77777777" w:rsidTr="007D52DB">
        <w:trPr>
          <w:trHeight w:val="1361"/>
        </w:trPr>
        <w:tc>
          <w:tcPr>
            <w:tcW w:w="2835" w:type="dxa"/>
            <w:shd w:val="clear" w:color="auto" w:fill="D9E2F3"/>
            <w:vAlign w:val="center"/>
          </w:tcPr>
          <w:p w14:paraId="6D8F53C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2E8E0B1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53D6C80" w14:textId="77777777" w:rsidTr="007D52DB">
        <w:tc>
          <w:tcPr>
            <w:tcW w:w="2835" w:type="dxa"/>
            <w:shd w:val="clear" w:color="auto" w:fill="D9E2F3"/>
            <w:vAlign w:val="center"/>
          </w:tcPr>
          <w:p w14:paraId="0FEA28A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25C684" w14:textId="77777777" w:rsidR="00092E73" w:rsidRPr="00FD1EE4" w:rsidRDefault="00092E73" w:rsidP="007D52DB">
            <w:pPr>
              <w:spacing w:before="240" w:after="240"/>
              <w:rPr>
                <w:rFonts w:ascii="GHEA Grapalat" w:eastAsia="GHEA Grapalat" w:hAnsi="GHEA Grapalat" w:cs="GHEA Grapalat"/>
              </w:rPr>
            </w:pPr>
          </w:p>
        </w:tc>
      </w:tr>
    </w:tbl>
    <w:p w14:paraId="10784D55"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116521B6" w14:textId="77777777" w:rsidTr="007D52DB">
        <w:tc>
          <w:tcPr>
            <w:tcW w:w="2836" w:type="dxa"/>
            <w:shd w:val="clear" w:color="auto" w:fill="D9E2F3"/>
            <w:vAlign w:val="center"/>
          </w:tcPr>
          <w:p w14:paraId="723B7FC1"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FA1130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4AAD7E4" w14:textId="77777777" w:rsidTr="007D52DB">
        <w:tc>
          <w:tcPr>
            <w:tcW w:w="2836" w:type="dxa"/>
            <w:shd w:val="clear" w:color="auto" w:fill="D9E2F3"/>
            <w:vAlign w:val="center"/>
          </w:tcPr>
          <w:p w14:paraId="6FCAEEF3"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73DC415"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7798315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928F94E"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43F0F702"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0E11F"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0640A37" w14:textId="77777777" w:rsidTr="007D52DB">
        <w:tc>
          <w:tcPr>
            <w:tcW w:w="2837" w:type="dxa"/>
            <w:shd w:val="clear" w:color="auto" w:fill="D9E2F3"/>
            <w:vAlign w:val="center"/>
          </w:tcPr>
          <w:p w14:paraId="6A090A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7D6396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D71221" w14:textId="77777777" w:rsidTr="007D52DB">
        <w:tc>
          <w:tcPr>
            <w:tcW w:w="2837" w:type="dxa"/>
            <w:shd w:val="clear" w:color="auto" w:fill="D9E2F3"/>
            <w:vAlign w:val="center"/>
          </w:tcPr>
          <w:p w14:paraId="48E8C10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441729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0FF02AE" w14:textId="77777777" w:rsidTr="007D52DB">
        <w:tc>
          <w:tcPr>
            <w:tcW w:w="2837" w:type="dxa"/>
            <w:shd w:val="clear" w:color="auto" w:fill="D9E2F3"/>
            <w:vAlign w:val="center"/>
          </w:tcPr>
          <w:p w14:paraId="3EDF6A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BF494D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CB968E" w14:textId="77777777" w:rsidTr="007D52DB">
        <w:tc>
          <w:tcPr>
            <w:tcW w:w="2837" w:type="dxa"/>
            <w:shd w:val="clear" w:color="auto" w:fill="D9E2F3"/>
            <w:vAlign w:val="center"/>
          </w:tcPr>
          <w:p w14:paraId="2216896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5A122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1B98261"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715BC530"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229F26AB" w14:textId="77777777" w:rsidTr="007D52DB">
        <w:tc>
          <w:tcPr>
            <w:tcW w:w="2837" w:type="dxa"/>
            <w:shd w:val="clear" w:color="auto" w:fill="D9E2F3"/>
            <w:vAlign w:val="center"/>
          </w:tcPr>
          <w:p w14:paraId="68A8A916"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96BAB8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0B267A" w14:textId="77777777" w:rsidTr="007D52DB">
        <w:tc>
          <w:tcPr>
            <w:tcW w:w="2837" w:type="dxa"/>
            <w:shd w:val="clear" w:color="auto" w:fill="D9E2F3"/>
            <w:vAlign w:val="center"/>
          </w:tcPr>
          <w:p w14:paraId="4E9B27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144F2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CCCE6D" w14:textId="77777777" w:rsidTr="007D52DB">
        <w:tc>
          <w:tcPr>
            <w:tcW w:w="2837" w:type="dxa"/>
            <w:shd w:val="clear" w:color="auto" w:fill="D9E2F3"/>
            <w:vAlign w:val="center"/>
          </w:tcPr>
          <w:p w14:paraId="6FCFDB6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420EA6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4BCB8D5" w14:textId="77777777" w:rsidTr="007D52DB">
        <w:tc>
          <w:tcPr>
            <w:tcW w:w="2837" w:type="dxa"/>
            <w:shd w:val="clear" w:color="auto" w:fill="D9E2F3"/>
            <w:vAlign w:val="center"/>
          </w:tcPr>
          <w:p w14:paraId="45180C1B"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6953FD9"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66BF521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70BAEF9"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4644805E"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CFD5DE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54D92AC" w14:textId="77777777" w:rsidTr="007D52DB">
        <w:tc>
          <w:tcPr>
            <w:tcW w:w="2836" w:type="dxa"/>
            <w:shd w:val="clear" w:color="auto" w:fill="D9E2F3"/>
            <w:vAlign w:val="center"/>
          </w:tcPr>
          <w:p w14:paraId="2F094DC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2F893D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778A2CF" w14:textId="77777777" w:rsidTr="007D52DB">
        <w:tc>
          <w:tcPr>
            <w:tcW w:w="2836" w:type="dxa"/>
            <w:shd w:val="clear" w:color="auto" w:fill="D9E2F3"/>
            <w:vAlign w:val="center"/>
          </w:tcPr>
          <w:p w14:paraId="6C00C75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4EB71C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2A276BC" w14:textId="77777777" w:rsidTr="007D52DB">
        <w:tc>
          <w:tcPr>
            <w:tcW w:w="2836" w:type="dxa"/>
            <w:shd w:val="clear" w:color="auto" w:fill="D9E2F3"/>
            <w:vAlign w:val="center"/>
          </w:tcPr>
          <w:p w14:paraId="3A0A85A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0B59F0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5F15185" w14:textId="77777777" w:rsidTr="007D52DB">
        <w:tc>
          <w:tcPr>
            <w:tcW w:w="2836" w:type="dxa"/>
            <w:shd w:val="clear" w:color="auto" w:fill="D9E2F3"/>
            <w:vAlign w:val="center"/>
          </w:tcPr>
          <w:p w14:paraId="7DB1BDB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6C746B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FC01A9B" w14:textId="77777777" w:rsidTr="007D52DB">
        <w:tc>
          <w:tcPr>
            <w:tcW w:w="2836" w:type="dxa"/>
            <w:shd w:val="clear" w:color="auto" w:fill="D9E2F3"/>
            <w:vAlign w:val="center"/>
          </w:tcPr>
          <w:p w14:paraId="55D1302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53079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980084E" w14:textId="77777777" w:rsidTr="007D52DB">
        <w:tc>
          <w:tcPr>
            <w:tcW w:w="2836" w:type="dxa"/>
            <w:shd w:val="clear" w:color="auto" w:fill="D9E2F3"/>
            <w:vAlign w:val="center"/>
          </w:tcPr>
          <w:p w14:paraId="47C987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96B6EA2" w14:textId="77777777" w:rsidR="00092E73" w:rsidRPr="00FD1EE4" w:rsidRDefault="00092E73" w:rsidP="007D52DB">
            <w:pPr>
              <w:spacing w:before="240" w:after="240"/>
              <w:rPr>
                <w:rFonts w:ascii="GHEA Grapalat" w:eastAsia="GHEA Grapalat" w:hAnsi="GHEA Grapalat" w:cs="GHEA Grapalat"/>
              </w:rPr>
            </w:pPr>
          </w:p>
        </w:tc>
      </w:tr>
    </w:tbl>
    <w:p w14:paraId="4FCB6E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7906855A" w14:textId="77777777" w:rsidTr="007D52DB">
        <w:tc>
          <w:tcPr>
            <w:tcW w:w="2977" w:type="dxa"/>
            <w:shd w:val="clear" w:color="auto" w:fill="D9E2F3"/>
            <w:vAlign w:val="center"/>
          </w:tcPr>
          <w:p w14:paraId="4A669FD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5E0ECE2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E36B76E" w14:textId="77777777" w:rsidTr="007D52DB">
        <w:tc>
          <w:tcPr>
            <w:tcW w:w="2977" w:type="dxa"/>
            <w:shd w:val="clear" w:color="auto" w:fill="D9E2F3"/>
            <w:vAlign w:val="center"/>
          </w:tcPr>
          <w:p w14:paraId="0A36C4D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229F20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B1A5DC7" w14:textId="77777777" w:rsidTr="007D52DB">
        <w:tc>
          <w:tcPr>
            <w:tcW w:w="2977" w:type="dxa"/>
            <w:shd w:val="clear" w:color="auto" w:fill="D9E2F3"/>
            <w:vAlign w:val="center"/>
          </w:tcPr>
          <w:p w14:paraId="2427DC7E"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284285F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359432" w14:textId="77777777" w:rsidTr="007D52DB">
        <w:tc>
          <w:tcPr>
            <w:tcW w:w="2977" w:type="dxa"/>
            <w:shd w:val="clear" w:color="auto" w:fill="D9E2F3"/>
            <w:vAlign w:val="center"/>
          </w:tcPr>
          <w:p w14:paraId="5D8C573C"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6BFB7E9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2AFE997" w14:textId="77777777" w:rsidTr="007D52DB">
        <w:tc>
          <w:tcPr>
            <w:tcW w:w="2977" w:type="dxa"/>
            <w:shd w:val="clear" w:color="auto" w:fill="D9E2F3"/>
            <w:vAlign w:val="center"/>
          </w:tcPr>
          <w:p w14:paraId="6483148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13B6B0F9" w14:textId="77777777" w:rsidR="00092E73" w:rsidRPr="00FD1EE4" w:rsidRDefault="00092E73" w:rsidP="007D52DB">
            <w:pPr>
              <w:spacing w:before="240" w:after="240"/>
              <w:rPr>
                <w:rFonts w:ascii="GHEA Grapalat" w:eastAsia="GHEA Grapalat" w:hAnsi="GHEA Grapalat" w:cs="GHEA Grapalat"/>
              </w:rPr>
            </w:pPr>
          </w:p>
        </w:tc>
      </w:tr>
    </w:tbl>
    <w:p w14:paraId="11A13B59"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47CB850C" w14:textId="77777777" w:rsidTr="007D52DB">
        <w:tc>
          <w:tcPr>
            <w:tcW w:w="2943" w:type="dxa"/>
            <w:shd w:val="clear" w:color="auto" w:fill="D9E2F3"/>
            <w:vAlign w:val="center"/>
          </w:tcPr>
          <w:p w14:paraId="716E719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5097B4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D4B5A08" w14:textId="77777777" w:rsidTr="007D52DB">
        <w:tc>
          <w:tcPr>
            <w:tcW w:w="2943" w:type="dxa"/>
            <w:shd w:val="clear" w:color="auto" w:fill="D9E2F3"/>
            <w:vAlign w:val="center"/>
          </w:tcPr>
          <w:p w14:paraId="65BBFBE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7BC490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EBDBA53" w14:textId="77777777" w:rsidTr="007D52DB">
        <w:tc>
          <w:tcPr>
            <w:tcW w:w="2943" w:type="dxa"/>
            <w:shd w:val="clear" w:color="auto" w:fill="D9E2F3"/>
            <w:vAlign w:val="center"/>
          </w:tcPr>
          <w:p w14:paraId="1EC9A45F"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38B3A4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6BD0C4" w14:textId="77777777" w:rsidTr="007D52DB">
        <w:tc>
          <w:tcPr>
            <w:tcW w:w="2943" w:type="dxa"/>
            <w:shd w:val="clear" w:color="auto" w:fill="D9E2F3"/>
            <w:vAlign w:val="center"/>
          </w:tcPr>
          <w:p w14:paraId="2FA1E5F5"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0FFBFBE" w14:textId="77777777" w:rsidR="00092E73" w:rsidRPr="00FD1EE4" w:rsidRDefault="00092E73" w:rsidP="007D52DB">
            <w:pPr>
              <w:spacing w:before="240" w:after="240"/>
              <w:rPr>
                <w:rFonts w:ascii="GHEA Grapalat" w:eastAsia="GHEA Grapalat" w:hAnsi="GHEA Grapalat" w:cs="GHEA Grapalat"/>
              </w:rPr>
            </w:pPr>
          </w:p>
        </w:tc>
      </w:tr>
    </w:tbl>
    <w:p w14:paraId="2934A2A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00B65901" w14:textId="77777777" w:rsidTr="007D52DB">
        <w:tc>
          <w:tcPr>
            <w:tcW w:w="2837" w:type="dxa"/>
            <w:shd w:val="clear" w:color="auto" w:fill="D9E2F3"/>
            <w:vAlign w:val="center"/>
          </w:tcPr>
          <w:p w14:paraId="6351BEE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214BD7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8A56C7" w14:textId="77777777" w:rsidTr="007D52DB">
        <w:tc>
          <w:tcPr>
            <w:tcW w:w="2837" w:type="dxa"/>
            <w:shd w:val="clear" w:color="auto" w:fill="D9E2F3"/>
            <w:vAlign w:val="center"/>
          </w:tcPr>
          <w:p w14:paraId="6E8120C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AD2581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591BCC1" w14:textId="77777777" w:rsidTr="007D52DB">
        <w:tc>
          <w:tcPr>
            <w:tcW w:w="2837" w:type="dxa"/>
            <w:shd w:val="clear" w:color="auto" w:fill="D9E2F3"/>
            <w:vAlign w:val="center"/>
          </w:tcPr>
          <w:p w14:paraId="302FE3D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84476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36BA57" w14:textId="77777777" w:rsidTr="007D52DB">
        <w:tc>
          <w:tcPr>
            <w:tcW w:w="2837" w:type="dxa"/>
            <w:shd w:val="clear" w:color="auto" w:fill="D9E2F3"/>
            <w:vAlign w:val="center"/>
          </w:tcPr>
          <w:p w14:paraId="33030D3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71F7776" w14:textId="77777777" w:rsidR="00092E73" w:rsidRPr="00FD1EE4" w:rsidRDefault="00092E73" w:rsidP="007D52DB">
            <w:pPr>
              <w:spacing w:before="240" w:after="240"/>
              <w:rPr>
                <w:rFonts w:ascii="GHEA Grapalat" w:eastAsia="GHEA Grapalat" w:hAnsi="GHEA Grapalat" w:cs="GHEA Grapalat"/>
              </w:rPr>
            </w:pPr>
          </w:p>
        </w:tc>
      </w:tr>
    </w:tbl>
    <w:p w14:paraId="27977898"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F104CCA" w14:textId="77777777" w:rsidTr="007D52DB">
        <w:trPr>
          <w:trHeight w:val="924"/>
        </w:trPr>
        <w:tc>
          <w:tcPr>
            <w:tcW w:w="9016" w:type="dxa"/>
            <w:gridSpan w:val="2"/>
            <w:vAlign w:val="center"/>
          </w:tcPr>
          <w:p w14:paraId="78FA22A7"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35CCB81" w14:textId="77777777" w:rsidTr="007D52DB">
        <w:trPr>
          <w:trHeight w:val="684"/>
        </w:trPr>
        <w:tc>
          <w:tcPr>
            <w:tcW w:w="4508" w:type="dxa"/>
            <w:shd w:val="clear" w:color="auto" w:fill="D9E2F3"/>
            <w:vAlign w:val="center"/>
          </w:tcPr>
          <w:p w14:paraId="1F5EBF6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0E2442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58A976" w14:textId="77777777" w:rsidTr="007D52DB">
        <w:trPr>
          <w:trHeight w:val="1282"/>
        </w:trPr>
        <w:tc>
          <w:tcPr>
            <w:tcW w:w="4508" w:type="dxa"/>
            <w:shd w:val="clear" w:color="auto" w:fill="D9E2F3"/>
            <w:vAlign w:val="center"/>
          </w:tcPr>
          <w:p w14:paraId="29F7F71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8CE33E6"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09A9C78A"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8B9DFF3" w14:textId="77777777" w:rsidTr="007D52DB">
        <w:tc>
          <w:tcPr>
            <w:tcW w:w="9016" w:type="dxa"/>
            <w:gridSpan w:val="2"/>
            <w:vAlign w:val="center"/>
          </w:tcPr>
          <w:p w14:paraId="5169F3C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2248A890" w14:textId="77777777" w:rsidTr="007D52DB">
        <w:tc>
          <w:tcPr>
            <w:tcW w:w="9016" w:type="dxa"/>
            <w:gridSpan w:val="2"/>
            <w:vAlign w:val="center"/>
          </w:tcPr>
          <w:p w14:paraId="3DD1522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877575B"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CE81B6E" w14:textId="77777777" w:rsidTr="007D52DB">
        <w:trPr>
          <w:trHeight w:val="924"/>
        </w:trPr>
        <w:tc>
          <w:tcPr>
            <w:tcW w:w="9016" w:type="dxa"/>
            <w:gridSpan w:val="2"/>
            <w:vAlign w:val="center"/>
          </w:tcPr>
          <w:p w14:paraId="755F1CFD"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549A6458" w14:textId="77777777" w:rsidTr="007D52DB">
        <w:trPr>
          <w:trHeight w:val="684"/>
        </w:trPr>
        <w:tc>
          <w:tcPr>
            <w:tcW w:w="4508" w:type="dxa"/>
            <w:shd w:val="clear" w:color="auto" w:fill="D9E2F3"/>
            <w:vAlign w:val="center"/>
          </w:tcPr>
          <w:p w14:paraId="4F713F2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691709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2CF66A3" w14:textId="77777777" w:rsidTr="007D52DB">
        <w:trPr>
          <w:trHeight w:val="1282"/>
        </w:trPr>
        <w:tc>
          <w:tcPr>
            <w:tcW w:w="4508" w:type="dxa"/>
            <w:shd w:val="clear" w:color="auto" w:fill="D9E2F3"/>
            <w:vAlign w:val="center"/>
          </w:tcPr>
          <w:p w14:paraId="420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6C9F6F2"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1D1391DC"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7940DA2F" w14:textId="77777777" w:rsidTr="007D52DB">
        <w:tc>
          <w:tcPr>
            <w:tcW w:w="9016" w:type="dxa"/>
            <w:gridSpan w:val="2"/>
            <w:vAlign w:val="center"/>
          </w:tcPr>
          <w:p w14:paraId="39A13A2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234C5C3B" w14:textId="77777777" w:rsidTr="007D52DB">
        <w:tc>
          <w:tcPr>
            <w:tcW w:w="9016" w:type="dxa"/>
            <w:gridSpan w:val="2"/>
            <w:vAlign w:val="center"/>
          </w:tcPr>
          <w:p w14:paraId="47FF2C1E"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64D6FB55" w14:textId="77777777" w:rsidTr="007D52DB">
        <w:tc>
          <w:tcPr>
            <w:tcW w:w="9016" w:type="dxa"/>
            <w:gridSpan w:val="2"/>
            <w:vAlign w:val="center"/>
          </w:tcPr>
          <w:p w14:paraId="437B1B6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6CB1A8E5" w14:textId="77777777" w:rsidTr="007D52DB">
        <w:tc>
          <w:tcPr>
            <w:tcW w:w="9016" w:type="dxa"/>
            <w:gridSpan w:val="2"/>
            <w:vAlign w:val="center"/>
          </w:tcPr>
          <w:p w14:paraId="2674DF9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76A9569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4219FEB9" w14:textId="77777777" w:rsidTr="007D52DB">
        <w:tc>
          <w:tcPr>
            <w:tcW w:w="2837" w:type="dxa"/>
            <w:shd w:val="clear" w:color="auto" w:fill="D9E2F3"/>
            <w:vAlign w:val="center"/>
          </w:tcPr>
          <w:p w14:paraId="596CEE4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2FEC00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D3672C1" w14:textId="77777777" w:rsidTr="007D52DB">
        <w:tc>
          <w:tcPr>
            <w:tcW w:w="2837" w:type="dxa"/>
            <w:shd w:val="clear" w:color="auto" w:fill="D9E2F3"/>
            <w:vAlign w:val="center"/>
          </w:tcPr>
          <w:p w14:paraId="7A4DD6CC"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73636EA"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15E56A94"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0E776BB3" w14:textId="77777777" w:rsidTr="007D52DB">
        <w:tc>
          <w:tcPr>
            <w:tcW w:w="2837" w:type="dxa"/>
            <w:shd w:val="clear" w:color="auto" w:fill="D9E2F3"/>
            <w:vAlign w:val="center"/>
          </w:tcPr>
          <w:p w14:paraId="4CDD186D"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8FEDDEB"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449475C9"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166B770A"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6A74E91" w14:textId="77777777" w:rsidTr="007D52DB">
        <w:tc>
          <w:tcPr>
            <w:tcW w:w="2837" w:type="dxa"/>
            <w:shd w:val="clear" w:color="auto" w:fill="D9E2F3"/>
            <w:vAlign w:val="center"/>
          </w:tcPr>
          <w:p w14:paraId="33C2794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6B3469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C565FD" w14:textId="77777777" w:rsidTr="007D52DB">
        <w:tc>
          <w:tcPr>
            <w:tcW w:w="2837" w:type="dxa"/>
            <w:shd w:val="clear" w:color="auto" w:fill="D9E2F3"/>
            <w:vAlign w:val="center"/>
          </w:tcPr>
          <w:p w14:paraId="3B7DF05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97AD189" w14:textId="77777777" w:rsidR="00092E73" w:rsidRPr="00FD1EE4" w:rsidRDefault="00092E73" w:rsidP="007D52DB">
            <w:pPr>
              <w:spacing w:before="240" w:after="240"/>
              <w:rPr>
                <w:rFonts w:ascii="GHEA Grapalat" w:eastAsia="GHEA Grapalat" w:hAnsi="GHEA Grapalat" w:cs="GHEA Grapalat"/>
              </w:rPr>
            </w:pPr>
          </w:p>
        </w:tc>
      </w:tr>
    </w:tbl>
    <w:p w14:paraId="5AE65FFE"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2FD7F3F"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20763E9"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64CA5AD" w14:textId="77777777" w:rsidTr="007D52DB">
        <w:tc>
          <w:tcPr>
            <w:tcW w:w="2835" w:type="dxa"/>
            <w:shd w:val="clear" w:color="auto" w:fill="D9E2F3"/>
            <w:vAlign w:val="center"/>
          </w:tcPr>
          <w:p w14:paraId="5090BB2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69D63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5B78B2E" w14:textId="77777777" w:rsidTr="007D52DB">
        <w:tc>
          <w:tcPr>
            <w:tcW w:w="2835" w:type="dxa"/>
            <w:shd w:val="clear" w:color="auto" w:fill="D9E2F3"/>
            <w:vAlign w:val="center"/>
          </w:tcPr>
          <w:p w14:paraId="457C843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4E8E57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7E9B639" w14:textId="77777777" w:rsidTr="007D52DB">
        <w:tc>
          <w:tcPr>
            <w:tcW w:w="2835" w:type="dxa"/>
            <w:shd w:val="clear" w:color="auto" w:fill="D9E2F3"/>
            <w:vAlign w:val="center"/>
          </w:tcPr>
          <w:p w14:paraId="6D6316B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D6C1E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5A1B01" w14:textId="77777777" w:rsidTr="007D52DB">
        <w:tc>
          <w:tcPr>
            <w:tcW w:w="2835" w:type="dxa"/>
            <w:shd w:val="clear" w:color="auto" w:fill="D9E2F3"/>
            <w:vAlign w:val="center"/>
          </w:tcPr>
          <w:p w14:paraId="2C004E5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2C980A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26F76D4" w14:textId="77777777" w:rsidTr="007D52DB">
        <w:tc>
          <w:tcPr>
            <w:tcW w:w="2835" w:type="dxa"/>
            <w:shd w:val="clear" w:color="auto" w:fill="D9E2F3"/>
            <w:vAlign w:val="center"/>
          </w:tcPr>
          <w:p w14:paraId="46CACB02"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DAD6C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87BF46" w14:textId="77777777" w:rsidTr="007D52DB">
        <w:tc>
          <w:tcPr>
            <w:tcW w:w="2835" w:type="dxa"/>
            <w:shd w:val="clear" w:color="auto" w:fill="D9E2F3"/>
            <w:vAlign w:val="center"/>
          </w:tcPr>
          <w:p w14:paraId="292E5C56"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299275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9DC3C1E" w14:textId="77777777" w:rsidTr="007D52DB">
        <w:tc>
          <w:tcPr>
            <w:tcW w:w="2835" w:type="dxa"/>
            <w:shd w:val="clear" w:color="auto" w:fill="D9E2F3"/>
            <w:vAlign w:val="center"/>
          </w:tcPr>
          <w:p w14:paraId="0AC1CBF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7BA1C4B" w14:textId="77777777" w:rsidR="00092E73" w:rsidRPr="00FD1EE4" w:rsidRDefault="00092E73" w:rsidP="007D52DB">
            <w:pPr>
              <w:spacing w:before="240" w:after="240"/>
              <w:rPr>
                <w:rFonts w:ascii="GHEA Grapalat" w:eastAsia="GHEA Grapalat" w:hAnsi="GHEA Grapalat" w:cs="GHEA Grapalat"/>
              </w:rPr>
            </w:pPr>
          </w:p>
        </w:tc>
      </w:tr>
    </w:tbl>
    <w:p w14:paraId="20FB20B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76B058" w14:textId="77777777" w:rsidTr="007D52DB">
        <w:trPr>
          <w:trHeight w:val="853"/>
        </w:trPr>
        <w:tc>
          <w:tcPr>
            <w:tcW w:w="2835" w:type="dxa"/>
            <w:vMerge w:val="restart"/>
            <w:shd w:val="clear" w:color="auto" w:fill="D9E2F3"/>
            <w:vAlign w:val="center"/>
          </w:tcPr>
          <w:p w14:paraId="5D21FF50"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C4C98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907A26" w14:textId="77777777" w:rsidTr="007D52DB">
        <w:trPr>
          <w:trHeight w:val="850"/>
        </w:trPr>
        <w:tc>
          <w:tcPr>
            <w:tcW w:w="2835" w:type="dxa"/>
            <w:vMerge/>
            <w:shd w:val="clear" w:color="auto" w:fill="D9E2F3"/>
            <w:vAlign w:val="center"/>
          </w:tcPr>
          <w:p w14:paraId="6157EA3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C166C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DDDE11B" w14:textId="77777777" w:rsidTr="007D52DB">
        <w:trPr>
          <w:trHeight w:val="850"/>
        </w:trPr>
        <w:tc>
          <w:tcPr>
            <w:tcW w:w="2835" w:type="dxa"/>
            <w:vMerge/>
            <w:shd w:val="clear" w:color="auto" w:fill="D9E2F3"/>
            <w:vAlign w:val="center"/>
          </w:tcPr>
          <w:p w14:paraId="63AAAA77"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5A8CF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A1D1A8" w14:textId="77777777" w:rsidTr="007D52DB">
        <w:trPr>
          <w:trHeight w:val="850"/>
        </w:trPr>
        <w:tc>
          <w:tcPr>
            <w:tcW w:w="2835" w:type="dxa"/>
            <w:vMerge/>
            <w:shd w:val="clear" w:color="auto" w:fill="D9E2F3"/>
            <w:vAlign w:val="center"/>
          </w:tcPr>
          <w:p w14:paraId="64117D55"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E020C6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0D0918" w14:textId="77777777" w:rsidTr="007D52DB">
        <w:trPr>
          <w:trHeight w:val="850"/>
        </w:trPr>
        <w:tc>
          <w:tcPr>
            <w:tcW w:w="2835" w:type="dxa"/>
            <w:vMerge/>
            <w:shd w:val="clear" w:color="auto" w:fill="D9E2F3"/>
            <w:vAlign w:val="center"/>
          </w:tcPr>
          <w:p w14:paraId="7DF513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E07EC9D" w14:textId="77777777" w:rsidR="00092E73" w:rsidRPr="00FD1EE4" w:rsidRDefault="00092E73" w:rsidP="007D52DB">
            <w:pPr>
              <w:spacing w:before="240" w:after="240"/>
              <w:rPr>
                <w:rFonts w:ascii="GHEA Grapalat" w:eastAsia="GHEA Grapalat" w:hAnsi="GHEA Grapalat" w:cs="GHEA Grapalat"/>
              </w:rPr>
            </w:pPr>
          </w:p>
        </w:tc>
      </w:tr>
    </w:tbl>
    <w:p w14:paraId="7C22B12F"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8CBC807" w14:textId="77777777" w:rsidTr="007D52DB">
        <w:tc>
          <w:tcPr>
            <w:tcW w:w="2835" w:type="dxa"/>
            <w:shd w:val="clear" w:color="auto" w:fill="D9E2F3"/>
            <w:vAlign w:val="center"/>
          </w:tcPr>
          <w:p w14:paraId="59F4659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FEB16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A632F73" w14:textId="77777777" w:rsidTr="007D52DB">
        <w:tc>
          <w:tcPr>
            <w:tcW w:w="2835" w:type="dxa"/>
            <w:shd w:val="clear" w:color="auto" w:fill="D9E2F3"/>
            <w:vAlign w:val="center"/>
          </w:tcPr>
          <w:p w14:paraId="4CC59AF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53D7018C" w14:textId="77777777" w:rsidR="00092E73" w:rsidRPr="00FD1EE4" w:rsidRDefault="00092E73" w:rsidP="007D52DB">
            <w:pPr>
              <w:spacing w:before="240" w:after="240"/>
              <w:rPr>
                <w:rFonts w:ascii="GHEA Grapalat" w:eastAsia="GHEA Grapalat" w:hAnsi="GHEA Grapalat" w:cs="GHEA Grapalat"/>
              </w:rPr>
            </w:pPr>
          </w:p>
        </w:tc>
      </w:tr>
    </w:tbl>
    <w:p w14:paraId="4A203594"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B450B2" w14:textId="77777777" w:rsidR="00092E73" w:rsidRPr="005A6587" w:rsidRDefault="00092E73" w:rsidP="005A6587">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092E73" w:rsidRPr="00FD1EE4" w14:paraId="0555A9C5" w14:textId="77777777" w:rsidTr="007D52DB">
        <w:tc>
          <w:tcPr>
            <w:tcW w:w="9016" w:type="dxa"/>
            <w:shd w:val="clear" w:color="auto" w:fill="DBE5F1" w:themeFill="accent1" w:themeFillTint="33"/>
          </w:tcPr>
          <w:p w14:paraId="3088A604"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4174CE18" w14:textId="77777777" w:rsidTr="007D52DB">
        <w:trPr>
          <w:trHeight w:val="10187"/>
        </w:trPr>
        <w:tc>
          <w:tcPr>
            <w:tcW w:w="9016" w:type="dxa"/>
          </w:tcPr>
          <w:p w14:paraId="425E9487" w14:textId="77777777" w:rsidR="00092E73" w:rsidRPr="00FD1EE4" w:rsidRDefault="00092E73" w:rsidP="007D52DB">
            <w:pPr>
              <w:rPr>
                <w:rFonts w:ascii="GHEA Grapalat" w:eastAsia="GHEA Grapalat" w:hAnsi="GHEA Grapalat" w:cs="GHEA Grapalat"/>
                <w:b/>
                <w:color w:val="000000"/>
              </w:rPr>
            </w:pPr>
          </w:p>
        </w:tc>
      </w:tr>
    </w:tbl>
    <w:p w14:paraId="39133A66"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31B42011" w14:textId="77777777" w:rsidR="00092E73" w:rsidRDefault="00092E73" w:rsidP="00092E73">
      <w:pPr>
        <w:rPr>
          <w:rFonts w:ascii="GHEA Grapalat" w:hAnsi="GHEA Grapalat"/>
          <w:b/>
        </w:rPr>
      </w:pPr>
    </w:p>
    <w:p w14:paraId="663EEAD0" w14:textId="77777777" w:rsidR="00092E73" w:rsidRDefault="00092E73" w:rsidP="00092E73">
      <w:pPr>
        <w:rPr>
          <w:rFonts w:ascii="GHEA Grapalat" w:hAnsi="GHEA Grapalat"/>
          <w:b/>
        </w:rPr>
      </w:pPr>
      <w:r>
        <w:rPr>
          <w:rFonts w:ascii="GHEA Grapalat" w:hAnsi="GHEA Grapalat"/>
          <w:b/>
        </w:rPr>
        <w:br w:type="page"/>
      </w:r>
    </w:p>
    <w:p w14:paraId="16C32813"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7E513B4" w14:textId="77777777" w:rsidR="00092E73" w:rsidRPr="00490465" w:rsidRDefault="00092E73" w:rsidP="00092E73">
      <w:pPr>
        <w:spacing w:line="360" w:lineRule="auto"/>
        <w:jc w:val="center"/>
        <w:rPr>
          <w:rFonts w:ascii="GHEA Grapalat" w:hAnsi="GHEA Grapalat"/>
          <w:b/>
          <w:sz w:val="28"/>
          <w:szCs w:val="28"/>
          <w:lang w:val="hy-AM"/>
        </w:rPr>
      </w:pPr>
    </w:p>
    <w:p w14:paraId="0A31C014"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1A27105" w14:textId="77777777" w:rsidR="00092E73" w:rsidRPr="00092E73" w:rsidRDefault="00092E73" w:rsidP="00092E73">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FD697AC" w14:textId="77777777" w:rsidR="00092E73" w:rsidRPr="00092E73" w:rsidRDefault="00092E73" w:rsidP="00092E73">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6856692" w14:textId="77777777" w:rsidR="00092E73" w:rsidRPr="00092E73" w:rsidRDefault="00092E73" w:rsidP="00092E73">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6BCB4A5" w14:textId="77777777" w:rsidR="00092E73" w:rsidRPr="00092E73" w:rsidRDefault="00092E73" w:rsidP="00092E73">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06B1453"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F7B40E"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7C35952" w14:textId="77777777" w:rsidR="00092E73" w:rsidRPr="00092E73" w:rsidRDefault="00092E73" w:rsidP="00092E73">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C468FA2"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5A01029B" w14:textId="77777777" w:rsidR="00092E73" w:rsidRPr="00092E73" w:rsidRDefault="00092E73" w:rsidP="00092E73">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CDDC75"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B8F60C7" w14:textId="77777777" w:rsidR="00092E73" w:rsidRPr="00092E73" w:rsidRDefault="00092E73" w:rsidP="00092E73">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068077E8" w14:textId="77777777" w:rsidR="00092E73" w:rsidRPr="00092E73" w:rsidRDefault="00092E73" w:rsidP="00092E73">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84A8F2"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151FF17"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01B3F185"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F453ED3"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8817B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603C4F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9A7211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4BAE9EB8"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050BC75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2FEC48C7"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16B0B5C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143AC267"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D40AFDA"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25A70E2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4D67404"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22D77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2549610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B1B8058"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91768B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2181508"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листингуются акции юридического лица, а также ссылается на имеющиеся на бирже документы.</w:t>
      </w:r>
    </w:p>
    <w:p w14:paraId="00EBBFB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F272B0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4CAA4099" w14:textId="77777777" w:rsidR="00092E73" w:rsidRDefault="00092E73" w:rsidP="00092E73">
      <w:pPr>
        <w:contextualSpacing/>
        <w:jc w:val="both"/>
        <w:rPr>
          <w:rFonts w:ascii="GHEA Grapalat" w:hAnsi="GHEA Grapalat"/>
          <w:sz w:val="28"/>
          <w:szCs w:val="28"/>
        </w:rPr>
      </w:pPr>
    </w:p>
    <w:p w14:paraId="3A7D149C" w14:textId="77777777" w:rsidR="00092E73" w:rsidRDefault="00092E73" w:rsidP="00092E73">
      <w:pPr>
        <w:contextualSpacing/>
        <w:jc w:val="both"/>
        <w:rPr>
          <w:rFonts w:ascii="GHEA Grapalat" w:hAnsi="GHEA Grapalat"/>
          <w:sz w:val="28"/>
          <w:szCs w:val="28"/>
        </w:rPr>
      </w:pPr>
    </w:p>
    <w:p w14:paraId="6B8C7524"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0676E96E"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1AE5E479" w14:textId="77777777" w:rsidR="00092E73" w:rsidRDefault="00092E73" w:rsidP="00092E73">
      <w:pPr>
        <w:rPr>
          <w:rFonts w:ascii="GHEA Grapalat" w:hAnsi="GHEA Grapalat"/>
          <w:b/>
        </w:rPr>
      </w:pPr>
    </w:p>
    <w:p w14:paraId="007AC2B0" w14:textId="77777777" w:rsidR="00092E73" w:rsidRDefault="00092E73" w:rsidP="00092E73">
      <w:pPr>
        <w:rPr>
          <w:rFonts w:ascii="GHEA Grapalat" w:hAnsi="GHEA Grapalat"/>
          <w:b/>
        </w:rPr>
      </w:pPr>
      <w:r>
        <w:rPr>
          <w:rFonts w:ascii="GHEA Grapalat" w:hAnsi="GHEA Grapalat"/>
          <w:b/>
        </w:rPr>
        <w:br w:type="page"/>
      </w:r>
    </w:p>
    <w:p w14:paraId="008B8D6B"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4BCED2F" w14:textId="7777777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p>
    <w:p w14:paraId="5EE3E299" w14:textId="77777777" w:rsidR="00B2572B" w:rsidRPr="009044F1" w:rsidRDefault="00B2572B" w:rsidP="00B46D58">
      <w:pPr>
        <w:widowControl w:val="0"/>
        <w:spacing w:after="120"/>
        <w:ind w:firstLine="567"/>
        <w:jc w:val="center"/>
        <w:rPr>
          <w:rFonts w:ascii="GHEA Grapalat" w:hAnsi="GHEA Grapalat"/>
        </w:rPr>
      </w:pPr>
    </w:p>
    <w:p w14:paraId="6778F3D3"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62ECA22" w14:textId="77777777" w:rsidR="00B2572B" w:rsidRPr="009044F1" w:rsidRDefault="00B2572B" w:rsidP="00B46D58">
      <w:pPr>
        <w:widowControl w:val="0"/>
        <w:spacing w:after="120"/>
        <w:ind w:firstLine="567"/>
        <w:jc w:val="center"/>
        <w:rPr>
          <w:rFonts w:ascii="GHEA Grapalat" w:hAnsi="GHEA Grapalat"/>
        </w:rPr>
      </w:pPr>
    </w:p>
    <w:p w14:paraId="6C0D4414" w14:textId="77777777" w:rsidR="005646FC" w:rsidRPr="008842CE" w:rsidRDefault="00B2572B" w:rsidP="00251B70">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r w:rsidR="00251B70" w:rsidRPr="00DE1AA4">
        <w:rPr>
          <w:rFonts w:ascii="GHEA Grapalat" w:hAnsi="GHEA Grapalat" w:cs="Sylfaen"/>
          <w:sz w:val="20"/>
          <w:szCs w:val="28"/>
          <w:lang w:val="pt-BR"/>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53F9A947"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BDFE5E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784ACD5"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01D5F31B"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47E74B4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F3F01B0"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7F308730"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3BF3CDE"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5A8ED103"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3F53B0E"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1E74F31"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1937EBA6"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7DC004B"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E03FA8B"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19AF60E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8266F20"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75820CF4"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14:paraId="445153AA"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57EE4A"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55D3C16" w14:textId="77777777"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D70278" w14:textId="77777777"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7866D6B" w14:textId="77777777"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2061B6" w14:textId="77777777" w:rsidR="00202EB4" w:rsidRPr="005744FC" w:rsidRDefault="00202EB4" w:rsidP="00B46D58">
            <w:pPr>
              <w:widowControl w:val="0"/>
              <w:jc w:val="center"/>
              <w:rPr>
                <w:rFonts w:ascii="GHEA Grapalat" w:hAnsi="GHEA Grapalat"/>
                <w:sz w:val="20"/>
                <w:szCs w:val="20"/>
              </w:rPr>
            </w:pPr>
          </w:p>
        </w:tc>
      </w:tr>
    </w:tbl>
    <w:p w14:paraId="7F0384B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5071FC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D5B9B51" w14:textId="77777777" w:rsidR="00DC619D" w:rsidRPr="00D3436F" w:rsidRDefault="00DC619D" w:rsidP="00B46D58">
      <w:pPr>
        <w:widowControl w:val="0"/>
        <w:spacing w:after="160"/>
        <w:jc w:val="both"/>
        <w:rPr>
          <w:rFonts w:ascii="GHEA Grapalat" w:hAnsi="GHEA Grapalat"/>
          <w:lang w:val="es-ES"/>
        </w:rPr>
      </w:pPr>
    </w:p>
    <w:p w14:paraId="7E6253D4"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D36F151" w14:textId="77777777" w:rsidR="00B217BB" w:rsidRDefault="00B217BB" w:rsidP="00B46D58">
      <w:pPr>
        <w:rPr>
          <w:rFonts w:ascii="GHEA Grapalat" w:hAnsi="GHEA Grapalat"/>
          <w:b/>
        </w:rPr>
      </w:pPr>
      <w:r>
        <w:rPr>
          <w:rFonts w:ascii="GHEA Grapalat" w:hAnsi="GHEA Grapalat"/>
          <w:b/>
        </w:rPr>
        <w:br w:type="page"/>
      </w:r>
    </w:p>
    <w:p w14:paraId="5FD4694B"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72D85D47" w14:textId="77777777"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p>
    <w:p w14:paraId="717F505F"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C3B35C9"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68B41CD" w14:textId="77777777" w:rsidR="000E5A91" w:rsidRPr="00B138F3" w:rsidDel="00524876" w:rsidRDefault="000E5A91" w:rsidP="000E5A91">
      <w:pPr>
        <w:widowControl w:val="0"/>
        <w:spacing w:after="160"/>
        <w:ind w:left="567" w:right="565"/>
        <w:jc w:val="center"/>
        <w:rPr>
          <w:del w:id="19" w:author="Inesa Kocharyan" w:date="2023-07-07T14:22:00Z"/>
          <w:rFonts w:ascii="GHEA Grapalat" w:hAnsi="GHEA Grapalat"/>
          <w:b/>
        </w:rPr>
      </w:pPr>
    </w:p>
    <w:p w14:paraId="676830E2"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sidR="003123F6">
        <w:rPr>
          <w:rFonts w:ascii="GHEA Grapalat" w:eastAsiaTheme="minorHAnsi" w:hAnsi="GHEA Grapalat" w:cstheme="minorBidi"/>
        </w:rPr>
        <w:t xml:space="preserve">, а также </w:t>
      </w:r>
      <w:r w:rsidR="003123F6" w:rsidRPr="00012732">
        <w:rPr>
          <w:rFonts w:ascii="GHEA Grapalat" w:eastAsiaTheme="minorHAnsi" w:hAnsi="GHEA Grapalat" w:cstheme="minorBidi"/>
        </w:rPr>
        <w:t xml:space="preserve">воспроизведенный (отсканированный) с </w:t>
      </w:r>
      <w:r w:rsidR="003123F6">
        <w:rPr>
          <w:rFonts w:ascii="GHEA Grapalat" w:eastAsiaTheme="minorHAnsi" w:hAnsi="GHEA Grapalat" w:cstheme="minorBidi"/>
        </w:rPr>
        <w:t xml:space="preserve">настоящего </w:t>
      </w:r>
      <w:r w:rsidR="003123F6" w:rsidRPr="00012732">
        <w:rPr>
          <w:rFonts w:ascii="GHEA Grapalat" w:eastAsiaTheme="minorHAnsi" w:hAnsi="GHEA Grapalat" w:cstheme="minorBidi"/>
        </w:rPr>
        <w:t xml:space="preserve">оригинала </w:t>
      </w:r>
      <w:r w:rsidR="00E34A2C">
        <w:rPr>
          <w:rFonts w:ascii="GHEA Grapalat" w:eastAsiaTheme="minorHAnsi" w:hAnsi="GHEA Grapalat" w:cstheme="minorBidi"/>
        </w:rPr>
        <w:t>гарантии</w:t>
      </w:r>
      <w:r w:rsidR="00E34A2C" w:rsidRPr="00B138F3">
        <w:rPr>
          <w:rFonts w:ascii="GHEA Grapalat" w:eastAsiaTheme="minorHAnsi" w:hAnsi="GHEA Grapalat" w:cstheme="minorBidi"/>
        </w:rPr>
        <w:t xml:space="preserve"> </w:t>
      </w:r>
      <w:r w:rsidR="003123F6">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w:t>
      </w:r>
      <w:r w:rsidR="003123F6" w:rsidRPr="00B138F3">
        <w:rPr>
          <w:rFonts w:ascii="GHEA Grapalat" w:eastAsiaTheme="minorHAnsi" w:hAnsi="GHEA Grapalat" w:cstheme="minorBidi"/>
        </w:rPr>
        <w:t>явля</w:t>
      </w:r>
      <w:r w:rsidR="003123F6">
        <w:rPr>
          <w:rFonts w:ascii="GHEA Grapalat" w:eastAsiaTheme="minorHAnsi" w:hAnsi="GHEA Grapalat" w:cstheme="minorBidi"/>
        </w:rPr>
        <w:t>ю</w:t>
      </w:r>
      <w:r w:rsidR="003123F6" w:rsidRPr="00B138F3">
        <w:rPr>
          <w:rFonts w:ascii="GHEA Grapalat" w:eastAsiaTheme="minorHAnsi" w:hAnsi="GHEA Grapalat" w:cstheme="minorBidi"/>
        </w:rPr>
        <w:t xml:space="preserve">тся </w:t>
      </w:r>
      <w:r w:rsidRPr="00B138F3">
        <w:rPr>
          <w:rFonts w:ascii="GHEA Grapalat" w:eastAsiaTheme="minorHAnsi" w:hAnsi="GHEA Grapalat" w:cstheme="minorBidi"/>
        </w:rPr>
        <w:t xml:space="preserve">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23283F05"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5A067264"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445F3C6C"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49DC9C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451FF1B"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8B46A4D"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1C5EEE5B"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00EADF7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D8CB4B9"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9FDEFC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DE4910B"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49D0E1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833546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143B27B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C6FD8A5"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9D7161F" w14:textId="77777777" w:rsidR="00BF7253" w:rsidRDefault="00BF7253" w:rsidP="00BF7253">
      <w:pPr>
        <w:pStyle w:val="af4"/>
        <w:shd w:val="clear" w:color="auto" w:fill="FFFFFF"/>
        <w:spacing w:before="0" w:beforeAutospacing="0" w:after="0" w:afterAutospacing="0"/>
        <w:ind w:firstLine="375"/>
        <w:jc w:val="both"/>
        <w:rPr>
          <w:ins w:id="20" w:author="Vardan" w:date="2023-07-06T22:11:00Z"/>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B78777B" w14:textId="77777777" w:rsidR="00BF7253" w:rsidRPr="00D24CB5"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E71F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8E71FB" w:rsidRPr="00AA4C59">
        <w:rPr>
          <w:rFonts w:ascii="GHEA Grapalat" w:eastAsiaTheme="minorHAnsi" w:hAnsi="GHEA Grapalat" w:cstheme="minorBidi"/>
        </w:rPr>
        <w:t xml:space="preserve">истечения </w:t>
      </w:r>
      <w:r w:rsidR="008E71FB">
        <w:rPr>
          <w:rFonts w:ascii="GHEA Grapalat" w:eastAsiaTheme="minorHAnsi" w:hAnsi="GHEA Grapalat" w:cstheme="minorBidi"/>
        </w:rPr>
        <w:t xml:space="preserve">крайнего </w:t>
      </w:r>
      <w:r w:rsidR="008E71FB" w:rsidRPr="00AA4C59">
        <w:rPr>
          <w:rFonts w:ascii="GHEA Grapalat" w:eastAsiaTheme="minorHAnsi" w:hAnsi="GHEA Grapalat" w:cstheme="minorBidi"/>
        </w:rPr>
        <w:t xml:space="preserve">срока </w:t>
      </w:r>
      <w:r w:rsidRPr="00524876">
        <w:rPr>
          <w:rFonts w:ascii="GHEA Grapalat" w:eastAsiaTheme="minorHAnsi" w:hAnsi="GHEA Grapalat" w:cstheme="minorBidi"/>
        </w:rPr>
        <w:t>подачи принципалом заяв</w:t>
      </w:r>
      <w:r w:rsidR="008E71FB" w:rsidRPr="00524876">
        <w:rPr>
          <w:rFonts w:ascii="GHEA Grapalat" w:eastAsiaTheme="minorHAnsi" w:hAnsi="GHEA Grapalat" w:cstheme="minorBidi"/>
        </w:rPr>
        <w:t>о</w:t>
      </w:r>
      <w:r w:rsidRPr="00524876">
        <w:rPr>
          <w:rFonts w:ascii="GHEA Grapalat" w:eastAsiaTheme="minorHAnsi" w:hAnsi="GHEA Grapalat" w:cstheme="minorBidi"/>
        </w:rPr>
        <w:t>к</w:t>
      </w:r>
      <w:r w:rsidRPr="00B138F3">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78C89D2"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524876">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058FF27E" w14:textId="77777777" w:rsidR="00382E92" w:rsidRDefault="00967680" w:rsidP="00967680">
      <w:pPr>
        <w:pStyle w:val="af4"/>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82E92">
        <w:rPr>
          <w:rFonts w:ascii="GHEA Grapalat" w:eastAsiaTheme="minorHAnsi" w:hAnsi="GHEA Grapalat" w:cstheme="minorBidi"/>
        </w:rPr>
        <w:t>-----------------------</w:t>
      </w:r>
      <w:r w:rsidRPr="00024B87">
        <w:rPr>
          <w:rFonts w:ascii="GHEA Grapalat" w:eastAsiaTheme="minorHAnsi" w:hAnsi="GHEA Grapalat" w:cstheme="minorBidi"/>
        </w:rPr>
        <w:t xml:space="preserve">, </w:t>
      </w:r>
    </w:p>
    <w:p w14:paraId="7E567DE6" w14:textId="77777777" w:rsidR="00382E92" w:rsidRDefault="00382E92" w:rsidP="00382E92">
      <w:pPr>
        <w:pStyle w:val="af4"/>
        <w:shd w:val="clear" w:color="auto" w:fill="FFFFFF"/>
        <w:spacing w:before="0" w:beforeAutospacing="0" w:after="0" w:afterAutospacing="0"/>
        <w:ind w:firstLine="375"/>
        <w:jc w:val="both"/>
        <w:rPr>
          <w:rStyle w:val="af5"/>
          <w:b w:val="0"/>
          <w:bCs w:val="0"/>
          <w:sz w:val="20"/>
          <w:szCs w:val="20"/>
        </w:rPr>
      </w:pPr>
      <w:r>
        <w:rPr>
          <w:rStyle w:val="af5"/>
          <w:b w:val="0"/>
          <w:bCs w:val="0"/>
          <w:sz w:val="20"/>
          <w:szCs w:val="20"/>
        </w:rPr>
        <w:lastRenderedPageBreak/>
        <w:t xml:space="preserve">                                                                                                                                         адрес эл. почты секретаря </w:t>
      </w:r>
    </w:p>
    <w:p w14:paraId="5728CE40" w14:textId="77777777" w:rsidR="00967680" w:rsidRPr="00000327" w:rsidRDefault="00967680" w:rsidP="00967680">
      <w:pPr>
        <w:pStyle w:val="af4"/>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который указан в упомянутом в настоящем пункте приглашении к процедуре закупок.</w:t>
      </w:r>
    </w:p>
    <w:p w14:paraId="537D4417" w14:textId="77777777" w:rsidR="00416905" w:rsidRPr="00BF06D5" w:rsidRDefault="00416905" w:rsidP="0096768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AA1434" w14:textId="77777777" w:rsidR="00BF7253" w:rsidRPr="00E42668" w:rsidRDefault="0017563B"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240E6">
        <w:rPr>
          <w:rStyle w:val="af5"/>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A16FE6">
        <w:rPr>
          <w:rFonts w:ascii="GHEA Grapalat" w:eastAsiaTheme="minorHAnsi" w:hAnsi="GHEA Grapalat" w:cstheme="minorBidi"/>
        </w:rPr>
        <w:t xml:space="preserve"> и гарантия</w:t>
      </w:r>
      <w:r w:rsidR="00E42668" w:rsidRPr="00796161">
        <w:rPr>
          <w:rFonts w:ascii="GHEA Grapalat" w:eastAsiaTheme="minorHAnsi" w:hAnsi="GHEA Grapalat" w:cstheme="minorBidi"/>
        </w:rPr>
        <w:t>.</w:t>
      </w:r>
    </w:p>
    <w:p w14:paraId="22D5CD4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F320EE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E73F2B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0133351E"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4898330"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A7A8043"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89755AE"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40BED35F"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3BFB136"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FE4C5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5C2A84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BD7D83"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5B84D16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162027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78060D0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1B2E0E40"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E55EED"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A779459"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882E38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05FEA5E"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3AAEEBB2" w14:textId="77777777" w:rsidR="00260163" w:rsidRPr="00B138F3" w:rsidRDefault="00260163" w:rsidP="00B46D58">
      <w:pPr>
        <w:widowControl w:val="0"/>
        <w:spacing w:after="160"/>
        <w:ind w:left="567" w:right="565"/>
        <w:jc w:val="center"/>
        <w:rPr>
          <w:rFonts w:ascii="GHEA Grapalat" w:hAnsi="GHEA Grapalat"/>
          <w:b/>
        </w:rPr>
      </w:pPr>
    </w:p>
    <w:p w14:paraId="6394D372" w14:textId="77777777" w:rsidR="00CF2692" w:rsidRPr="00BD3770" w:rsidRDefault="00CF2692" w:rsidP="00B46D58">
      <w:pPr>
        <w:widowControl w:val="0"/>
        <w:spacing w:after="160"/>
        <w:ind w:left="567" w:right="565"/>
        <w:jc w:val="center"/>
        <w:rPr>
          <w:rFonts w:ascii="GHEA Grapalat" w:hAnsi="GHEA Grapalat"/>
          <w:b/>
        </w:rPr>
      </w:pPr>
    </w:p>
    <w:p w14:paraId="5F8096B3" w14:textId="77777777" w:rsidR="00251B70" w:rsidRPr="00BD3770" w:rsidRDefault="00251B70" w:rsidP="00B46D58">
      <w:pPr>
        <w:widowControl w:val="0"/>
        <w:spacing w:after="160"/>
        <w:ind w:left="567" w:right="565"/>
        <w:jc w:val="center"/>
        <w:rPr>
          <w:rFonts w:ascii="GHEA Grapalat" w:hAnsi="GHEA Grapalat"/>
          <w:b/>
        </w:rPr>
      </w:pPr>
    </w:p>
    <w:p w14:paraId="63224C82" w14:textId="77777777" w:rsidR="00251B70" w:rsidRPr="00BD3770" w:rsidRDefault="00251B70" w:rsidP="00B46D58">
      <w:pPr>
        <w:widowControl w:val="0"/>
        <w:spacing w:after="160"/>
        <w:ind w:left="567" w:right="565"/>
        <w:jc w:val="center"/>
        <w:rPr>
          <w:rFonts w:ascii="GHEA Grapalat" w:hAnsi="GHEA Grapalat"/>
          <w:b/>
        </w:rPr>
      </w:pPr>
    </w:p>
    <w:p w14:paraId="35DDFE41" w14:textId="77777777" w:rsidR="00251B70" w:rsidRPr="00BD3770" w:rsidRDefault="00251B70" w:rsidP="00B46D58">
      <w:pPr>
        <w:widowControl w:val="0"/>
        <w:spacing w:after="160"/>
        <w:ind w:left="567" w:right="565"/>
        <w:jc w:val="center"/>
        <w:rPr>
          <w:rFonts w:ascii="GHEA Grapalat" w:hAnsi="GHEA Grapalat"/>
          <w:b/>
        </w:rPr>
      </w:pPr>
    </w:p>
    <w:p w14:paraId="206FD417" w14:textId="77777777" w:rsidR="003117FE" w:rsidRDefault="003117FE">
      <w:pPr>
        <w:rPr>
          <w:rFonts w:ascii="GHEA Grapalat" w:hAnsi="GHEA Grapalat"/>
          <w:b/>
        </w:rPr>
      </w:pPr>
    </w:p>
    <w:p w14:paraId="7D282CFA"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09525C9F" w14:textId="7777777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lastRenderedPageBreak/>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p>
    <w:p w14:paraId="37B80585" w14:textId="77777777" w:rsidR="002A4554" w:rsidRPr="00EC1F84" w:rsidRDefault="002A4554" w:rsidP="0016001A">
      <w:pPr>
        <w:pStyle w:val="31"/>
        <w:widowControl w:val="0"/>
        <w:spacing w:after="160" w:line="240" w:lineRule="auto"/>
        <w:jc w:val="center"/>
        <w:rPr>
          <w:rFonts w:ascii="GHEA Grapalat" w:hAnsi="GHEA Grapalat"/>
          <w:sz w:val="24"/>
          <w:szCs w:val="24"/>
        </w:rPr>
      </w:pPr>
    </w:p>
    <w:p w14:paraId="29B89D47"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A767E18"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ED01545"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2FCCB489"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B36B5A6"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CE37EE4"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E87C5A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59B63C75"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3F3A3576"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3721CB5B"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26833395"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25EA69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429789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14:paraId="5604509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7E945D8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CD44E5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7CD70A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3F66F6AE"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C124667"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423CB6A"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C3F6DD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8666E4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CA1A66F" w14:textId="77777777" w:rsidR="005A6E91" w:rsidRPr="002A2B6F" w:rsidRDefault="005A6E91" w:rsidP="005A6E91">
      <w:pPr>
        <w:pStyle w:val="af4"/>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w:t>
      </w:r>
      <w:r w:rsidR="007570F1">
        <w:rPr>
          <w:rFonts w:ascii="GHEA Grapalat" w:eastAsiaTheme="minorHAnsi" w:hAnsi="GHEA Grapalat" w:cstheme="minorBidi"/>
        </w:rPr>
        <w:t xml:space="preserve">с момента выпуска и в силе </w:t>
      </w:r>
      <w:r w:rsidRPr="002A2B6F">
        <w:rPr>
          <w:rFonts w:ascii="GHEA Grapalat" w:eastAsiaTheme="minorHAnsi" w:hAnsi="GHEA Grapalat" w:cstheme="minorBidi"/>
        </w:rPr>
        <w:t>со дня вступления в силу договора под кодом N________________________ заключаемого  между  бенефициаром</w:t>
      </w:r>
      <w:del w:id="21" w:author="Vardan" w:date="2023-07-06T22:16:00Z">
        <w:r w:rsidRPr="002A2B6F" w:rsidDel="007570F1">
          <w:rPr>
            <w:rFonts w:ascii="GHEA Grapalat" w:eastAsiaTheme="minorHAnsi" w:hAnsi="GHEA Grapalat" w:cstheme="minorBidi"/>
          </w:rPr>
          <w:delText xml:space="preserve"> </w:delText>
        </w:r>
      </w:del>
      <w:r w:rsidRPr="002A2B6F">
        <w:rPr>
          <w:rFonts w:ascii="GHEA Grapalat" w:eastAsiaTheme="minorHAnsi" w:hAnsi="GHEA Grapalat" w:cstheme="minorBidi"/>
        </w:rPr>
        <w:t xml:space="preserve">  </w:t>
      </w:r>
    </w:p>
    <w:p w14:paraId="207AC7D8" w14:textId="77777777" w:rsidR="005A6E91" w:rsidRPr="002A2B6F" w:rsidRDefault="007570F1" w:rsidP="005A6E91">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5A6E91" w:rsidRPr="002A2B6F">
        <w:rPr>
          <w:rFonts w:ascii="GHEA Grapalat" w:eastAsiaTheme="minorHAnsi" w:hAnsi="GHEA Grapalat" w:cstheme="minorBidi"/>
          <w:sz w:val="18"/>
          <w:szCs w:val="18"/>
        </w:rPr>
        <w:t xml:space="preserve">номер заключаемого </w:t>
      </w:r>
      <w:proofErr w:type="spellStart"/>
      <w:r w:rsidR="005A6E91" w:rsidRPr="002A2B6F">
        <w:rPr>
          <w:rFonts w:ascii="GHEA Grapalat" w:eastAsiaTheme="minorHAnsi" w:hAnsi="GHEA Grapalat" w:cstheme="minorBidi"/>
          <w:sz w:val="18"/>
          <w:szCs w:val="18"/>
        </w:rPr>
        <w:t>договара</w:t>
      </w:r>
      <w:proofErr w:type="spellEnd"/>
    </w:p>
    <w:p w14:paraId="215162F1" w14:textId="77777777" w:rsidR="005A6E91" w:rsidRPr="002A2B6F" w:rsidRDefault="007570F1" w:rsidP="007570F1">
      <w:pPr>
        <w:pStyle w:val="af4"/>
        <w:shd w:val="clear" w:color="auto" w:fill="FFFFFF"/>
        <w:ind w:firstLine="374"/>
        <w:contextualSpacing/>
        <w:jc w:val="both"/>
        <w:rPr>
          <w:rFonts w:eastAsiaTheme="minorHAnsi" w:cstheme="minorBidi"/>
        </w:rPr>
      </w:pPr>
      <w:r>
        <w:rPr>
          <w:rFonts w:ascii="GHEA Grapalat" w:eastAsiaTheme="minorHAnsi" w:hAnsi="GHEA Grapalat" w:cstheme="minorBidi"/>
        </w:rPr>
        <w:t>и</w:t>
      </w:r>
      <w:r w:rsidRPr="002A2B6F">
        <w:rPr>
          <w:rFonts w:ascii="GHEA Grapalat" w:eastAsiaTheme="minorHAnsi" w:hAnsi="GHEA Grapalat" w:cstheme="minorBidi"/>
        </w:rPr>
        <w:t xml:space="preserve"> принципалом  </w:t>
      </w:r>
      <w:r w:rsidR="005A6E91" w:rsidRPr="002A2B6F">
        <w:rPr>
          <w:rFonts w:ascii="GHEA Grapalat" w:eastAsiaTheme="minorHAnsi" w:hAnsi="GHEA Grapalat" w:cstheme="minorBidi"/>
        </w:rPr>
        <w:t xml:space="preserve">и  действует </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в</w:t>
      </w:r>
      <w:r w:rsidR="005A6E91" w:rsidRPr="002A2B6F">
        <w:rPr>
          <w:rFonts w:ascii="GHEA Grapalat" w:hAnsi="GHEA Grapalat"/>
        </w:rPr>
        <w:t>ключительно</w:t>
      </w:r>
      <w:r w:rsidR="005A6E91" w:rsidRPr="002A2B6F">
        <w:rPr>
          <w:rFonts w:ascii="GHEA Grapalat" w:eastAsiaTheme="minorHAnsi" w:hAnsi="GHEA Grapalat" w:cstheme="minorBidi"/>
        </w:rPr>
        <w:t xml:space="preserve"> </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 xml:space="preserve">до </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 xml:space="preserve">девяностого </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 xml:space="preserve">рабочего </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дня</w:t>
      </w:r>
      <w:r w:rsidR="005A6E91" w:rsidRPr="002A2B6F">
        <w:rPr>
          <w:rFonts w:ascii="GHEA Grapalat" w:eastAsiaTheme="minorHAnsi" w:hAnsi="GHEA Grapalat" w:cstheme="minorBidi"/>
          <w:lang w:val="hy-AM"/>
        </w:rPr>
        <w:t xml:space="preserve">  </w:t>
      </w:r>
      <w:r w:rsidR="005A6E91" w:rsidRPr="002A2B6F">
        <w:rPr>
          <w:rFonts w:ascii="GHEA Grapalat" w:eastAsiaTheme="minorHAnsi" w:hAnsi="GHEA Grapalat" w:cstheme="minorBidi"/>
        </w:rPr>
        <w:t xml:space="preserve">следующего за днем </w:t>
      </w:r>
      <w:r w:rsidR="005A6E91" w:rsidRPr="002A2B6F">
        <w:rPr>
          <w:rFonts w:ascii="GHEA Grapalat" w:eastAsiaTheme="minorHAnsi" w:hAnsi="GHEA Grapalat" w:cstheme="minorBidi"/>
          <w:lang w:val="hy-AM"/>
        </w:rPr>
        <w:t>----------------------------------</w:t>
      </w:r>
      <w:r w:rsidR="005A6E91" w:rsidRPr="002A2B6F">
        <w:rPr>
          <w:rFonts w:ascii="GHEA Grapalat" w:eastAsiaTheme="minorHAnsi" w:hAnsi="GHEA Grapalat" w:cstheme="minorBidi"/>
        </w:rPr>
        <w:t>------------------</w:t>
      </w:r>
      <w:r w:rsidR="005A6E91"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005A6E91" w:rsidRPr="002A2B6F">
        <w:rPr>
          <w:rFonts w:eastAsiaTheme="minorHAnsi" w:cstheme="minorBidi"/>
        </w:rPr>
        <w:t xml:space="preserve"> </w:t>
      </w:r>
      <w:r w:rsidR="005A6E91" w:rsidRPr="002A2B6F">
        <w:rPr>
          <w:rFonts w:eastAsiaTheme="minorHAnsi" w:cstheme="minorBidi"/>
          <w:lang w:val="hy-AM"/>
        </w:rPr>
        <w:t>.</w:t>
      </w:r>
      <w:r w:rsidR="005A6E91" w:rsidRPr="002A2B6F">
        <w:rPr>
          <w:rFonts w:eastAsiaTheme="minorHAnsi" w:cstheme="minorBidi"/>
        </w:rPr>
        <w:t xml:space="preserve">           </w:t>
      </w:r>
      <w:r w:rsidR="005A6E91" w:rsidRPr="002A2B6F">
        <w:rPr>
          <w:rFonts w:ascii="GHEA Grapalat" w:eastAsiaTheme="minorHAnsi" w:hAnsi="GHEA Grapalat" w:cstheme="minorBidi"/>
          <w:sz w:val="16"/>
          <w:szCs w:val="16"/>
        </w:rPr>
        <w:t xml:space="preserve"> </w:t>
      </w:r>
      <w:r>
        <w:rPr>
          <w:rFonts w:ascii="GHEA Grapalat" w:eastAsiaTheme="minorHAnsi" w:hAnsi="GHEA Grapalat" w:cstheme="minorBidi"/>
          <w:sz w:val="16"/>
          <w:szCs w:val="16"/>
        </w:rPr>
        <w:t xml:space="preserve">                                              </w:t>
      </w:r>
      <w:r w:rsidRPr="002A2B6F">
        <w:rPr>
          <w:rFonts w:ascii="GHEA Grapalat" w:eastAsiaTheme="minorHAnsi" w:hAnsi="GHEA Grapalat" w:cstheme="minorBidi"/>
          <w:sz w:val="16"/>
          <w:szCs w:val="16"/>
        </w:rPr>
        <w:t>крайн</w:t>
      </w:r>
      <w:r>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 xml:space="preserve">й срок </w:t>
      </w:r>
      <w:r w:rsidR="005A6E91" w:rsidRPr="002A2B6F">
        <w:rPr>
          <w:rFonts w:ascii="GHEA Grapalat" w:eastAsiaTheme="minorHAnsi" w:hAnsi="GHEA Grapalat" w:cstheme="minorBidi"/>
          <w:sz w:val="16"/>
          <w:szCs w:val="16"/>
        </w:rPr>
        <w:t>выполнения работ</w:t>
      </w:r>
      <w:r w:rsidR="005A6E91" w:rsidRPr="002A2B6F">
        <w:rPr>
          <w:rFonts w:ascii="GHEA Grapalat" w:eastAsiaTheme="minorHAnsi" w:hAnsi="GHEA Grapalat" w:cstheme="minorBidi"/>
          <w:sz w:val="16"/>
          <w:szCs w:val="16"/>
          <w:lang w:val="hy-AM"/>
        </w:rPr>
        <w:t>, предусмотренн</w:t>
      </w:r>
      <w:proofErr w:type="spellStart"/>
      <w:r w:rsidR="005A6E91" w:rsidRPr="002A2B6F">
        <w:rPr>
          <w:rFonts w:ascii="GHEA Grapalat" w:eastAsiaTheme="minorHAnsi" w:hAnsi="GHEA Grapalat" w:cstheme="minorBidi"/>
          <w:sz w:val="16"/>
          <w:szCs w:val="16"/>
        </w:rPr>
        <w:t>ый</w:t>
      </w:r>
      <w:proofErr w:type="spellEnd"/>
      <w:r w:rsidR="005A6E91" w:rsidRPr="002A2B6F">
        <w:rPr>
          <w:rFonts w:ascii="GHEA Grapalat" w:eastAsiaTheme="minorHAnsi" w:hAnsi="GHEA Grapalat" w:cstheme="minorBidi"/>
          <w:sz w:val="16"/>
          <w:szCs w:val="16"/>
        </w:rPr>
        <w:t xml:space="preserve"> </w:t>
      </w:r>
      <w:r w:rsidR="005A6E91" w:rsidRPr="002A2B6F">
        <w:rPr>
          <w:rFonts w:ascii="GHEA Grapalat" w:eastAsiaTheme="minorHAnsi" w:hAnsi="GHEA Grapalat" w:cstheme="minorBidi"/>
          <w:sz w:val="16"/>
          <w:szCs w:val="16"/>
          <w:lang w:val="hy-AM"/>
        </w:rPr>
        <w:t>заключаемым договором</w:t>
      </w:r>
    </w:p>
    <w:p w14:paraId="4A4D773D" w14:textId="77777777" w:rsidR="007570F1" w:rsidRDefault="005A6E91" w:rsidP="005A6E91">
      <w:pPr>
        <w:pStyle w:val="af4"/>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 xml:space="preserve">вариант также на адрес электронной почты секретаря оценочной комиссии </w:t>
      </w:r>
      <w:r w:rsidR="007570F1">
        <w:rPr>
          <w:rFonts w:ascii="GHEA Grapalat" w:eastAsiaTheme="minorHAnsi" w:hAnsi="GHEA Grapalat" w:cstheme="minorBidi"/>
        </w:rPr>
        <w:t>--------------------------------------------------------------------------</w:t>
      </w:r>
    </w:p>
    <w:p w14:paraId="18E44823" w14:textId="77777777" w:rsidR="007570F1" w:rsidRDefault="007570F1" w:rsidP="005A6E91">
      <w:pPr>
        <w:pStyle w:val="af4"/>
        <w:shd w:val="clear" w:color="auto" w:fill="FFFFFF"/>
        <w:contextualSpacing/>
        <w:jc w:val="both"/>
        <w:rPr>
          <w:rFonts w:ascii="GHEA Grapalat" w:eastAsiaTheme="minorHAnsi" w:hAnsi="GHEA Grapalat" w:cstheme="minorBidi"/>
        </w:rPr>
      </w:pPr>
      <w:r>
        <w:rPr>
          <w:rStyle w:val="af5"/>
          <w:b w:val="0"/>
          <w:bCs w:val="0"/>
          <w:sz w:val="20"/>
          <w:szCs w:val="20"/>
        </w:rPr>
        <w:lastRenderedPageBreak/>
        <w:t xml:space="preserve">                                                                                        адрес эл. почты секретаря</w:t>
      </w:r>
    </w:p>
    <w:p w14:paraId="08B02C8D" w14:textId="77777777" w:rsidR="005A6E91" w:rsidRPr="002A2B6F" w:rsidRDefault="005A6E91" w:rsidP="005A6E91">
      <w:pPr>
        <w:pStyle w:val="af4"/>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14:paraId="69A9DBC9" w14:textId="77777777" w:rsidR="007B3F5F" w:rsidRPr="00B138F3" w:rsidRDefault="007B3F5F" w:rsidP="00EF6EB4">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461A18F"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07FC83D"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6131851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3CC387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9E4CE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FF7F09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D581B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ADDE713"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F6BA7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D5B425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10BD8EB"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E8D91E7"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38231F4A"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6742197"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039712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B7A49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E31F524"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3D96607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CFE73EA"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58B1BFE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361D0B31"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4328B3"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27D22F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5B2F93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10195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AA7D379" w14:textId="77777777" w:rsidR="00CF2692" w:rsidRPr="00B138F3" w:rsidRDefault="00CF2692" w:rsidP="00B46D58">
      <w:pPr>
        <w:widowControl w:val="0"/>
        <w:spacing w:after="160"/>
        <w:ind w:left="567" w:right="565"/>
        <w:jc w:val="center"/>
        <w:rPr>
          <w:rFonts w:ascii="GHEA Grapalat" w:hAnsi="GHEA Grapalat"/>
          <w:b/>
        </w:rPr>
      </w:pPr>
    </w:p>
    <w:p w14:paraId="4368B8C0" w14:textId="77777777" w:rsidR="00CF2692" w:rsidRPr="00B138F3" w:rsidRDefault="00CF2692" w:rsidP="00B46D58">
      <w:pPr>
        <w:widowControl w:val="0"/>
        <w:spacing w:after="160"/>
        <w:ind w:left="567" w:right="565"/>
        <w:jc w:val="center"/>
        <w:rPr>
          <w:rFonts w:ascii="GHEA Grapalat" w:hAnsi="GHEA Grapalat"/>
          <w:b/>
        </w:rPr>
      </w:pPr>
    </w:p>
    <w:p w14:paraId="238477E4" w14:textId="77777777" w:rsidR="007B3F5F" w:rsidRPr="00B138F3" w:rsidRDefault="007B3F5F" w:rsidP="00B46D58">
      <w:pPr>
        <w:widowControl w:val="0"/>
        <w:spacing w:after="160"/>
        <w:ind w:left="567" w:right="565"/>
        <w:jc w:val="center"/>
        <w:rPr>
          <w:rFonts w:ascii="GHEA Grapalat" w:hAnsi="GHEA Grapalat"/>
          <w:b/>
        </w:rPr>
      </w:pPr>
    </w:p>
    <w:p w14:paraId="2BF82D03" w14:textId="77777777" w:rsidR="00CF2692" w:rsidRPr="00B138F3" w:rsidRDefault="00CF2692" w:rsidP="00B46D58">
      <w:pPr>
        <w:widowControl w:val="0"/>
        <w:spacing w:after="160"/>
        <w:ind w:left="567" w:right="565"/>
        <w:jc w:val="center"/>
        <w:rPr>
          <w:rFonts w:ascii="GHEA Grapalat" w:hAnsi="GHEA Grapalat"/>
          <w:b/>
        </w:rPr>
      </w:pPr>
    </w:p>
    <w:p w14:paraId="6AE394FE" w14:textId="77777777" w:rsidR="001005B0" w:rsidRPr="00B138F3" w:rsidRDefault="001005B0" w:rsidP="00B46D58">
      <w:pPr>
        <w:widowControl w:val="0"/>
        <w:spacing w:after="160"/>
        <w:ind w:left="567" w:right="565"/>
        <w:jc w:val="center"/>
        <w:rPr>
          <w:rFonts w:ascii="GHEA Grapalat" w:hAnsi="GHEA Grapalat"/>
          <w:b/>
        </w:rPr>
      </w:pPr>
    </w:p>
    <w:p w14:paraId="37D7CA5C" w14:textId="77777777" w:rsidR="001005B0" w:rsidRPr="00B138F3" w:rsidRDefault="001005B0" w:rsidP="00B46D58">
      <w:pPr>
        <w:widowControl w:val="0"/>
        <w:spacing w:after="160"/>
        <w:ind w:left="567" w:right="565"/>
        <w:jc w:val="center"/>
        <w:rPr>
          <w:rFonts w:ascii="GHEA Grapalat" w:hAnsi="GHEA Grapalat"/>
          <w:b/>
        </w:rPr>
      </w:pPr>
    </w:p>
    <w:p w14:paraId="6C7B0F73" w14:textId="77777777" w:rsidR="001005B0" w:rsidRPr="00B138F3" w:rsidRDefault="001005B0" w:rsidP="00B46D58">
      <w:pPr>
        <w:widowControl w:val="0"/>
        <w:spacing w:after="160"/>
        <w:ind w:left="567" w:right="565"/>
        <w:jc w:val="center"/>
        <w:rPr>
          <w:rFonts w:ascii="GHEA Grapalat" w:hAnsi="GHEA Grapalat"/>
          <w:b/>
        </w:rPr>
      </w:pPr>
    </w:p>
    <w:p w14:paraId="480C9B6C" w14:textId="77777777" w:rsidR="007723F7" w:rsidRPr="005F2C25" w:rsidRDefault="007723F7" w:rsidP="003D2FE2">
      <w:pPr>
        <w:widowControl w:val="0"/>
        <w:spacing w:after="160"/>
        <w:jc w:val="right"/>
        <w:rPr>
          <w:rFonts w:ascii="GHEA Grapalat" w:hAnsi="GHEA Grapalat"/>
          <w:i/>
          <w:sz w:val="22"/>
          <w:szCs w:val="22"/>
        </w:rPr>
      </w:pPr>
    </w:p>
    <w:p w14:paraId="26B366C3" w14:textId="77777777" w:rsidR="00CB2230" w:rsidRDefault="00CB2230">
      <w:pPr>
        <w:rPr>
          <w:rFonts w:ascii="GHEA Grapalat" w:hAnsi="GHEA Grapalat"/>
          <w:b/>
        </w:rPr>
      </w:pPr>
      <w:r>
        <w:rPr>
          <w:rFonts w:ascii="GHEA Grapalat" w:hAnsi="GHEA Grapalat"/>
          <w:b/>
        </w:rPr>
        <w:br w:type="page"/>
      </w:r>
    </w:p>
    <w:p w14:paraId="4B7A093A" w14:textId="77777777" w:rsidR="001F6F04" w:rsidRPr="00CB2230" w:rsidRDefault="001F6F04" w:rsidP="001F6F04">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CB2230">
        <w:rPr>
          <w:rFonts w:ascii="GHEA Grapalat" w:hAnsi="GHEA Grapalat"/>
          <w:b/>
        </w:rPr>
        <w:t>.1</w:t>
      </w:r>
    </w:p>
    <w:p w14:paraId="23C0CD5D" w14:textId="77777777" w:rsidR="001F6F04" w:rsidRPr="00B138F3" w:rsidRDefault="001F6F04" w:rsidP="001F6F04">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p>
    <w:p w14:paraId="369333B7" w14:textId="77777777" w:rsidR="00520508" w:rsidRPr="00B138F3" w:rsidRDefault="00520508" w:rsidP="00520508">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833BF88" w14:textId="77777777" w:rsidR="00520508" w:rsidRPr="00B138F3" w:rsidRDefault="00520508" w:rsidP="0052050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0447AC43" w14:textId="77777777" w:rsidR="00520508" w:rsidRPr="00B138F3" w:rsidRDefault="00520508" w:rsidP="0052050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110C05">
        <w:rPr>
          <w:rFonts w:ascii="GHEA Grapalat" w:eastAsiaTheme="minorHAnsi" w:hAnsi="GHEA Grapalat" w:cstheme="minorBidi"/>
        </w:rPr>
        <w:t xml:space="preserve">предусмотренных договором (далее-договор)     </w:t>
      </w:r>
      <w:r w:rsidRPr="00110C05">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4CA83060" w14:textId="77777777" w:rsidR="00520508" w:rsidRPr="00B138F3" w:rsidRDefault="00520508" w:rsidP="00520508">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506873" w:rsidRPr="00572A57">
        <w:rPr>
          <w:rStyle w:val="af5"/>
          <w:rFonts w:ascii="GHEA Grapalat" w:hAnsi="GHEA Grapalat"/>
          <w:b w:val="0"/>
          <w:sz w:val="18"/>
          <w:szCs w:val="18"/>
        </w:rPr>
        <w:t xml:space="preserve">                                 </w:t>
      </w:r>
      <w:r w:rsidRPr="00B138F3">
        <w:rPr>
          <w:rStyle w:val="af5"/>
          <w:rFonts w:ascii="GHEA Grapalat" w:hAnsi="GHEA Grapalat"/>
          <w:b w:val="0"/>
          <w:sz w:val="18"/>
          <w:szCs w:val="18"/>
        </w:rPr>
        <w:t>номер заключаемого договора</w:t>
      </w:r>
    </w:p>
    <w:p w14:paraId="6B54A8E4" w14:textId="77777777" w:rsidR="00520508" w:rsidRPr="00B138F3" w:rsidRDefault="00520508" w:rsidP="0052050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9E020C0" w14:textId="77777777" w:rsidR="00520508" w:rsidRPr="00B138F3" w:rsidRDefault="00520508" w:rsidP="00520508">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6552B36"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5C6778B4" w14:textId="77777777" w:rsidR="00520508" w:rsidRPr="00B138F3" w:rsidRDefault="00520508" w:rsidP="00520508">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88E732D" w14:textId="77777777" w:rsidR="00520508" w:rsidRPr="00B138F3" w:rsidRDefault="00520508" w:rsidP="00520508">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BE53A65" w14:textId="77777777" w:rsidR="00520508" w:rsidRPr="00B138F3" w:rsidRDefault="00520508" w:rsidP="0052050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3FE259D"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7F5A13F"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537C3FB"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4F6DE8"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697031">
        <w:rPr>
          <w:rFonts w:ascii="GHEA Grapalat" w:eastAsiaTheme="minorHAnsi" w:hAnsi="GHEA Grapalat" w:cstheme="minorBidi"/>
          <w:sz w:val="18"/>
          <w:szCs w:val="18"/>
        </w:rPr>
        <w:t xml:space="preserve"> </w:t>
      </w:r>
    </w:p>
    <w:p w14:paraId="376642B6"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rPr>
      </w:pPr>
    </w:p>
    <w:p w14:paraId="691A0161"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B3C819"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D102319" w14:textId="77777777" w:rsidR="00520508" w:rsidRPr="008E5404" w:rsidRDefault="00520508" w:rsidP="00520508">
      <w:pPr>
        <w:pStyle w:val="af4"/>
        <w:shd w:val="clear" w:color="auto" w:fill="FFFFFF"/>
        <w:spacing w:before="0" w:beforeAutospacing="0" w:after="0" w:afterAutospacing="0"/>
        <w:jc w:val="both"/>
        <w:rPr>
          <w:rFonts w:ascii="GHEA Grapalat" w:eastAsiaTheme="minorHAnsi" w:hAnsi="GHEA Grapalat" w:cstheme="minorBidi"/>
        </w:rPr>
      </w:pPr>
      <w:r w:rsidRPr="008E5404">
        <w:rPr>
          <w:rFonts w:ascii="GHEA Grapalat" w:eastAsiaTheme="minorHAnsi" w:hAnsi="GHEA Grapalat" w:cstheme="minorBidi"/>
        </w:rPr>
        <w:t xml:space="preserve">гарантии) в течение </w:t>
      </w:r>
      <w:r w:rsidR="00232E72">
        <w:rPr>
          <w:rFonts w:ascii="GHEA Grapalat" w:eastAsiaTheme="minorHAnsi" w:hAnsi="GHEA Grapalat" w:cstheme="minorBidi"/>
        </w:rPr>
        <w:t>пяти</w:t>
      </w:r>
      <w:r w:rsidR="00232E72" w:rsidRPr="008E5404">
        <w:rPr>
          <w:rFonts w:ascii="GHEA Grapalat" w:eastAsiaTheme="minorHAnsi" w:hAnsi="GHEA Grapalat" w:cstheme="minorBidi"/>
        </w:rPr>
        <w:t xml:space="preserve"> </w:t>
      </w:r>
      <w:r w:rsidRPr="008E5404">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8E5404">
        <w:rPr>
          <w:rFonts w:ascii="GHEA Grapalat" w:eastAsiaTheme="minorHAnsi" w:hAnsi="GHEA Grapalat" w:cstheme="minorBidi"/>
          <w:lang w:val="hy-AM"/>
        </w:rPr>
        <w:t xml:space="preserve">двухсторонне утвержденного </w:t>
      </w:r>
      <w:r w:rsidR="00D27BE8" w:rsidRPr="008E5404">
        <w:rPr>
          <w:rFonts w:ascii="GHEA Grapalat" w:eastAsiaTheme="minorHAnsi" w:hAnsi="GHEA Grapalat" w:cstheme="minorBidi"/>
        </w:rPr>
        <w:t>акта (актов) сдачи-приемки</w:t>
      </w:r>
      <w:r w:rsidRPr="008E5404">
        <w:rPr>
          <w:rFonts w:ascii="GHEA Grapalat" w:eastAsiaTheme="minorHAnsi" w:hAnsi="GHEA Grapalat" w:cstheme="minorBidi"/>
        </w:rPr>
        <w:t xml:space="preserve"> между бенефициаром и принципалом </w:t>
      </w:r>
      <w:r w:rsidR="005613D6" w:rsidRPr="008E5404">
        <w:rPr>
          <w:rFonts w:ascii="GHEA Grapalat" w:eastAsiaTheme="minorHAnsi" w:hAnsi="GHEA Grapalat" w:cstheme="minorBidi"/>
        </w:rPr>
        <w:t>в рамках исполнения договора</w:t>
      </w:r>
      <w:r w:rsidR="005613D6" w:rsidRPr="008E5404">
        <w:rPr>
          <w:rFonts w:ascii="GHEA Grapalat" w:eastAsiaTheme="minorHAnsi" w:hAnsi="GHEA Grapalat" w:cstheme="minorBidi"/>
          <w:lang w:val="hy-AM"/>
        </w:rPr>
        <w:t xml:space="preserve"> и</w:t>
      </w:r>
      <w:r w:rsidR="005613D6" w:rsidRPr="008E5404">
        <w:rPr>
          <w:rFonts w:ascii="GHEA Grapalat" w:eastAsiaTheme="minorHAnsi" w:hAnsi="GHEA Grapalat" w:cstheme="minorBidi"/>
        </w:rPr>
        <w:t xml:space="preserve"> </w:t>
      </w:r>
      <w:proofErr w:type="spellStart"/>
      <w:r w:rsidR="005613D6" w:rsidRPr="008E5404">
        <w:rPr>
          <w:rFonts w:ascii="GHEA Grapalat" w:eastAsiaTheme="minorHAnsi" w:hAnsi="GHEA Grapalat" w:cstheme="minorBidi"/>
        </w:rPr>
        <w:t>представленн</w:t>
      </w:r>
      <w:proofErr w:type="spellEnd"/>
      <w:r w:rsidR="005613D6" w:rsidRPr="008E5404">
        <w:rPr>
          <w:rFonts w:ascii="GHEA Grapalat" w:eastAsiaTheme="minorHAnsi" w:hAnsi="GHEA Grapalat" w:cstheme="minorBidi"/>
          <w:lang w:val="hy-AM"/>
        </w:rPr>
        <w:t>ого принципалом</w:t>
      </w:r>
      <w:r w:rsidR="005613D6" w:rsidRPr="008E5404">
        <w:rPr>
          <w:rFonts w:ascii="GHEA Grapalat" w:eastAsiaTheme="minorHAnsi" w:hAnsi="GHEA Grapalat" w:cstheme="minorBidi"/>
        </w:rPr>
        <w:t xml:space="preserve"> лицу</w:t>
      </w:r>
      <w:r w:rsidR="00A5482B" w:rsidRPr="008E5404">
        <w:rPr>
          <w:rFonts w:ascii="GHEA Grapalat" w:eastAsiaTheme="minorHAnsi" w:hAnsi="GHEA Grapalat" w:cstheme="minorBidi"/>
        </w:rPr>
        <w:t xml:space="preserve"> </w:t>
      </w:r>
      <w:r w:rsidR="005613D6" w:rsidRPr="008E5404">
        <w:rPr>
          <w:rFonts w:ascii="GHEA Grapalat" w:eastAsiaTheme="minorHAnsi" w:hAnsi="GHEA Grapalat" w:cstheme="minorBidi"/>
        </w:rPr>
        <w:t xml:space="preserve"> давшему гарантию</w:t>
      </w:r>
      <w:r w:rsidRPr="008E5404">
        <w:rPr>
          <w:rFonts w:ascii="GHEA Grapalat" w:eastAsiaTheme="minorHAnsi" w:hAnsi="GHEA Grapalat" w:cstheme="minorBidi"/>
        </w:rPr>
        <w:t>.</w:t>
      </w:r>
    </w:p>
    <w:p w14:paraId="6F1F62E0" w14:textId="77777777" w:rsidR="00520508" w:rsidRPr="00B138F3" w:rsidRDefault="00520508" w:rsidP="00520508">
      <w:pPr>
        <w:pStyle w:val="af4"/>
        <w:shd w:val="clear" w:color="auto" w:fill="FFFFFF"/>
        <w:spacing w:before="0" w:beforeAutospacing="0" w:after="0" w:afterAutospacing="0"/>
        <w:ind w:firstLine="708"/>
        <w:jc w:val="both"/>
        <w:rPr>
          <w:rFonts w:ascii="GHEA Grapalat" w:eastAsiaTheme="minorHAnsi" w:hAnsi="GHEA Grapalat" w:cstheme="minorBidi"/>
        </w:rPr>
      </w:pPr>
      <w:r w:rsidRPr="008E5404">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222121B0" w14:textId="77777777" w:rsidR="00520508" w:rsidRPr="00B138F3" w:rsidRDefault="00520508" w:rsidP="00520508">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C162F95" w14:textId="77777777" w:rsidR="00520508" w:rsidRPr="00B138F3" w:rsidRDefault="00520508" w:rsidP="0052050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A2C4E62" w14:textId="77777777" w:rsidR="00520508" w:rsidRPr="00B138F3" w:rsidRDefault="00520508" w:rsidP="0052050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0C7C4C5"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AD471C4" w14:textId="77777777" w:rsidR="00EB1A78" w:rsidRPr="00070FFF" w:rsidRDefault="00EB1A78" w:rsidP="00EB1A78">
      <w:pPr>
        <w:pStyle w:val="af4"/>
        <w:shd w:val="clear" w:color="auto" w:fill="FFFFFF"/>
        <w:ind w:firstLine="374"/>
        <w:contextualSpacing/>
        <w:jc w:val="both"/>
        <w:rPr>
          <w:rFonts w:ascii="GHEA Grapalat" w:eastAsiaTheme="minorHAnsi" w:hAnsi="GHEA Grapalat" w:cstheme="minorBidi"/>
        </w:rPr>
      </w:pPr>
      <w:r w:rsidRPr="00070FFF">
        <w:rPr>
          <w:rFonts w:ascii="GHEA Grapalat" w:eastAsiaTheme="minorHAnsi" w:hAnsi="GHEA Grapalat" w:cstheme="minorBidi"/>
        </w:rPr>
        <w:t xml:space="preserve">5. Гарантия действует </w:t>
      </w:r>
      <w:r w:rsidR="00845492">
        <w:rPr>
          <w:rFonts w:ascii="GHEA Grapalat" w:eastAsiaTheme="minorHAnsi" w:hAnsi="GHEA Grapalat" w:cstheme="minorBidi"/>
        </w:rPr>
        <w:t xml:space="preserve">с момента выпуска и в силе </w:t>
      </w:r>
      <w:r w:rsidRPr="00070FFF">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14:paraId="131D2886" w14:textId="77777777" w:rsidR="00EB1A78" w:rsidRPr="00070FFF" w:rsidRDefault="00845492" w:rsidP="00EB1A78">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EB1A78" w:rsidRPr="00070FFF">
        <w:rPr>
          <w:rFonts w:ascii="GHEA Grapalat" w:eastAsiaTheme="minorHAnsi" w:hAnsi="GHEA Grapalat" w:cstheme="minorBidi"/>
          <w:sz w:val="18"/>
          <w:szCs w:val="18"/>
        </w:rPr>
        <w:t xml:space="preserve">номер заключаемого </w:t>
      </w:r>
      <w:proofErr w:type="spellStart"/>
      <w:r w:rsidR="00EB1A78" w:rsidRPr="00070FFF">
        <w:rPr>
          <w:rFonts w:ascii="GHEA Grapalat" w:eastAsiaTheme="minorHAnsi" w:hAnsi="GHEA Grapalat" w:cstheme="minorBidi"/>
          <w:sz w:val="18"/>
          <w:szCs w:val="18"/>
        </w:rPr>
        <w:t>договара</w:t>
      </w:r>
      <w:proofErr w:type="spellEnd"/>
    </w:p>
    <w:p w14:paraId="60A8641F" w14:textId="77777777" w:rsidR="00EB1A78" w:rsidRPr="00070FFF" w:rsidRDefault="00845492" w:rsidP="00845492">
      <w:pPr>
        <w:pStyle w:val="af4"/>
        <w:shd w:val="clear" w:color="auto" w:fill="FFFFFF"/>
        <w:contextualSpacing/>
        <w:jc w:val="center"/>
        <w:rPr>
          <w:rFonts w:eastAsiaTheme="minorHAnsi" w:cstheme="minorBidi"/>
        </w:rPr>
      </w:pPr>
      <w:r w:rsidRPr="00070FFF">
        <w:rPr>
          <w:rFonts w:ascii="GHEA Grapalat" w:eastAsiaTheme="minorHAnsi" w:hAnsi="GHEA Grapalat" w:cstheme="minorBidi"/>
        </w:rPr>
        <w:t xml:space="preserve">и принципалом </w:t>
      </w:r>
      <w:r w:rsidR="00EB1A78" w:rsidRPr="00070FFF">
        <w:rPr>
          <w:rFonts w:ascii="GHEA Grapalat" w:eastAsiaTheme="minorHAnsi" w:hAnsi="GHEA Grapalat" w:cstheme="minorBidi"/>
        </w:rPr>
        <w:t xml:space="preserve">и  действует </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в</w:t>
      </w:r>
      <w:r w:rsidR="00EB1A78" w:rsidRPr="00070FFF">
        <w:rPr>
          <w:rFonts w:ascii="GHEA Grapalat" w:hAnsi="GHEA Grapalat"/>
        </w:rPr>
        <w:t>ключительно</w:t>
      </w:r>
      <w:r w:rsidR="00EB1A78" w:rsidRPr="00070FFF">
        <w:rPr>
          <w:rFonts w:ascii="GHEA Grapalat" w:eastAsiaTheme="minorHAnsi" w:hAnsi="GHEA Grapalat" w:cstheme="minorBidi"/>
        </w:rPr>
        <w:t xml:space="preserve"> </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 xml:space="preserve">до </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 xml:space="preserve">девяностого </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 xml:space="preserve">рабочего </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дня</w:t>
      </w:r>
      <w:r w:rsidR="00EB1A78" w:rsidRPr="00070FFF">
        <w:rPr>
          <w:rFonts w:ascii="GHEA Grapalat" w:eastAsiaTheme="minorHAnsi" w:hAnsi="GHEA Grapalat" w:cstheme="minorBidi"/>
          <w:lang w:val="hy-AM"/>
        </w:rPr>
        <w:t xml:space="preserve">   </w:t>
      </w:r>
      <w:r w:rsidR="00EB1A78" w:rsidRPr="00070FFF">
        <w:rPr>
          <w:rFonts w:ascii="GHEA Grapalat" w:eastAsiaTheme="minorHAnsi" w:hAnsi="GHEA Grapalat" w:cstheme="minorBidi"/>
        </w:rPr>
        <w:t xml:space="preserve">следующего за днем </w:t>
      </w:r>
      <w:r w:rsidR="00EB1A78" w:rsidRPr="00070FFF">
        <w:rPr>
          <w:rFonts w:ascii="GHEA Grapalat" w:eastAsiaTheme="minorHAnsi" w:hAnsi="GHEA Grapalat" w:cstheme="minorBidi"/>
          <w:lang w:val="hy-AM"/>
        </w:rPr>
        <w:t>--------------------------------------</w:t>
      </w:r>
      <w:r w:rsidR="00EB1A78" w:rsidRPr="00070FFF">
        <w:rPr>
          <w:rFonts w:ascii="GHEA Grapalat" w:eastAsiaTheme="minorHAnsi" w:hAnsi="GHEA Grapalat" w:cstheme="minorBidi"/>
        </w:rPr>
        <w:t>------------------</w:t>
      </w:r>
      <w:r w:rsidR="00EB1A78" w:rsidRPr="00070FFF">
        <w:rPr>
          <w:rFonts w:ascii="GHEA Grapalat" w:eastAsiaTheme="minorHAnsi" w:hAnsi="GHEA Grapalat" w:cstheme="minorBidi"/>
          <w:lang w:val="hy-AM"/>
        </w:rPr>
        <w:t>----------------------</w:t>
      </w:r>
      <w:r w:rsidR="00D47545" w:rsidRPr="00070FFF">
        <w:rPr>
          <w:rFonts w:ascii="GHEA Grapalat" w:eastAsiaTheme="minorHAnsi" w:hAnsi="GHEA Grapalat" w:cstheme="minorBidi"/>
        </w:rPr>
        <w:t>------</w:t>
      </w:r>
      <w:r>
        <w:rPr>
          <w:rFonts w:ascii="GHEA Grapalat" w:eastAsiaTheme="minorHAnsi" w:hAnsi="GHEA Grapalat" w:cstheme="minorBidi"/>
        </w:rPr>
        <w:t xml:space="preserve"> .</w:t>
      </w:r>
      <w:r w:rsidR="00EB1A78" w:rsidRPr="00070FFF">
        <w:rPr>
          <w:rFonts w:eastAsiaTheme="minorHAnsi" w:cstheme="minorBidi"/>
        </w:rPr>
        <w:t xml:space="preserve">           </w:t>
      </w:r>
      <w:r w:rsidR="00EB1A78" w:rsidRPr="00070FFF">
        <w:rPr>
          <w:rFonts w:ascii="GHEA Grapalat" w:eastAsiaTheme="minorHAnsi" w:hAnsi="GHEA Grapalat" w:cstheme="minorBidi"/>
          <w:sz w:val="16"/>
          <w:szCs w:val="16"/>
        </w:rPr>
        <w:t xml:space="preserve"> </w:t>
      </w:r>
      <w:r>
        <w:rPr>
          <w:rFonts w:ascii="GHEA Grapalat" w:eastAsiaTheme="minorHAnsi" w:hAnsi="GHEA Grapalat" w:cstheme="minorBidi"/>
          <w:sz w:val="16"/>
          <w:szCs w:val="16"/>
        </w:rPr>
        <w:t xml:space="preserve">                      </w:t>
      </w:r>
      <w:r w:rsidR="00EB1A78" w:rsidRPr="00070FFF">
        <w:rPr>
          <w:rFonts w:ascii="GHEA Grapalat" w:eastAsiaTheme="minorHAnsi" w:hAnsi="GHEA Grapalat" w:cstheme="minorBidi"/>
          <w:sz w:val="16"/>
          <w:szCs w:val="16"/>
        </w:rPr>
        <w:t>крайн</w:t>
      </w:r>
      <w:r w:rsidR="00A265BE">
        <w:rPr>
          <w:rFonts w:ascii="GHEA Grapalat" w:eastAsiaTheme="minorHAnsi" w:hAnsi="GHEA Grapalat" w:cstheme="minorBidi"/>
          <w:sz w:val="16"/>
          <w:szCs w:val="16"/>
        </w:rPr>
        <w:t>и</w:t>
      </w:r>
      <w:r w:rsidR="00EB1A78" w:rsidRPr="00070FFF">
        <w:rPr>
          <w:rFonts w:ascii="GHEA Grapalat" w:eastAsiaTheme="minorHAnsi" w:hAnsi="GHEA Grapalat" w:cstheme="minorBidi"/>
          <w:sz w:val="16"/>
          <w:szCs w:val="16"/>
        </w:rPr>
        <w:t>й срок выполнения работ</w:t>
      </w:r>
      <w:r w:rsidR="00EB1A78" w:rsidRPr="00070FFF">
        <w:rPr>
          <w:rFonts w:ascii="GHEA Grapalat" w:eastAsiaTheme="minorHAnsi" w:hAnsi="GHEA Grapalat" w:cstheme="minorBidi"/>
          <w:sz w:val="16"/>
          <w:szCs w:val="16"/>
          <w:lang w:val="hy-AM"/>
        </w:rPr>
        <w:t>, предусмотренн</w:t>
      </w:r>
      <w:proofErr w:type="spellStart"/>
      <w:r w:rsidR="00EB1A78" w:rsidRPr="00070FFF">
        <w:rPr>
          <w:rFonts w:ascii="GHEA Grapalat" w:eastAsiaTheme="minorHAnsi" w:hAnsi="GHEA Grapalat" w:cstheme="minorBidi"/>
          <w:sz w:val="16"/>
          <w:szCs w:val="16"/>
        </w:rPr>
        <w:t>ый</w:t>
      </w:r>
      <w:proofErr w:type="spellEnd"/>
      <w:r w:rsidR="00EB1A78" w:rsidRPr="00070FFF">
        <w:rPr>
          <w:rFonts w:ascii="GHEA Grapalat" w:eastAsiaTheme="minorHAnsi" w:hAnsi="GHEA Grapalat" w:cstheme="minorBidi"/>
          <w:sz w:val="16"/>
          <w:szCs w:val="16"/>
        </w:rPr>
        <w:t xml:space="preserve"> </w:t>
      </w:r>
      <w:r w:rsidR="00EB1A78" w:rsidRPr="00070FFF">
        <w:rPr>
          <w:rFonts w:ascii="GHEA Grapalat" w:eastAsiaTheme="minorHAnsi" w:hAnsi="GHEA Grapalat" w:cstheme="minorBidi"/>
          <w:sz w:val="16"/>
          <w:szCs w:val="16"/>
          <w:lang w:val="hy-AM"/>
        </w:rPr>
        <w:t>заключаемым договором</w:t>
      </w:r>
    </w:p>
    <w:p w14:paraId="3715EDBD" w14:textId="77777777" w:rsidR="00845492" w:rsidRDefault="00183022" w:rsidP="00183022">
      <w:pPr>
        <w:pStyle w:val="af4"/>
        <w:shd w:val="clear" w:color="auto" w:fill="FFFFFF"/>
        <w:contextualSpacing/>
        <w:jc w:val="both"/>
        <w:rPr>
          <w:rFonts w:ascii="GHEA Grapalat" w:eastAsiaTheme="minorHAnsi" w:hAnsi="GHEA Grapalat" w:cstheme="minorBidi"/>
        </w:rPr>
      </w:pPr>
      <w:r w:rsidRPr="00070FFF">
        <w:rPr>
          <w:rFonts w:ascii="GHEA Grapalat" w:eastAsiaTheme="minorHAnsi" w:hAnsi="GHEA Grapalat" w:cstheme="minorBidi"/>
        </w:rPr>
        <w:lastRenderedPageBreak/>
        <w:t>В день предоставления гарантии лицо</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выдающее гарантию</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с официального адреса</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45492">
        <w:rPr>
          <w:rFonts w:ascii="GHEA Grapalat" w:eastAsiaTheme="minorHAnsi" w:hAnsi="GHEA Grapalat" w:cstheme="minorBidi"/>
        </w:rPr>
        <w:t xml:space="preserve"> ----------------------------------------------------------</w:t>
      </w:r>
      <w:r w:rsidRPr="00070FFF">
        <w:rPr>
          <w:rFonts w:ascii="GHEA Grapalat" w:eastAsiaTheme="minorHAnsi" w:hAnsi="GHEA Grapalat" w:cstheme="minorBidi"/>
        </w:rPr>
        <w:t xml:space="preserve"> указанный в приглашении к </w:t>
      </w:r>
    </w:p>
    <w:p w14:paraId="5F4E402D" w14:textId="77777777" w:rsidR="00845492" w:rsidRDefault="00845492" w:rsidP="00183022">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5800FA5A" w14:textId="77777777" w:rsidR="00183022" w:rsidRPr="00070FFF" w:rsidRDefault="00183022" w:rsidP="00183022">
      <w:pPr>
        <w:pStyle w:val="af4"/>
        <w:shd w:val="clear" w:color="auto" w:fill="FFFFFF"/>
        <w:contextualSpacing/>
        <w:jc w:val="both"/>
        <w:rPr>
          <w:rFonts w:ascii="GHEA Grapalat" w:eastAsiaTheme="minorHAnsi" w:hAnsi="GHEA Grapalat" w:cstheme="minorBidi"/>
        </w:rPr>
      </w:pPr>
      <w:r w:rsidRPr="00070FFF">
        <w:rPr>
          <w:rFonts w:ascii="GHEA Grapalat" w:eastAsiaTheme="minorHAnsi" w:hAnsi="GHEA Grapalat" w:cstheme="minorBidi"/>
        </w:rPr>
        <w:t>процедуре закупок, организованной под кодом упомянутым в пункте 1 настоящей гарантии</w:t>
      </w:r>
      <w:r w:rsidRPr="00070FFF">
        <w:rPr>
          <w:rFonts w:ascii="GHEA Grapalat" w:eastAsiaTheme="minorHAnsi" w:hAnsi="GHEA Grapalat" w:cstheme="minorBidi"/>
          <w:lang w:val="hy-AM"/>
        </w:rPr>
        <w:t>.</w:t>
      </w:r>
      <w:r w:rsidRPr="00070FFF">
        <w:rPr>
          <w:rFonts w:ascii="GHEA Grapalat" w:eastAsiaTheme="minorHAnsi" w:hAnsi="GHEA Grapalat" w:cstheme="minorBidi"/>
        </w:rPr>
        <w:t xml:space="preserve"> </w:t>
      </w:r>
    </w:p>
    <w:p w14:paraId="38914023" w14:textId="77777777" w:rsidR="00520508" w:rsidRPr="00070FFF" w:rsidRDefault="00520508" w:rsidP="0052050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75658B4"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695D101" w14:textId="77777777" w:rsidR="00520508" w:rsidRPr="00B138F3" w:rsidRDefault="00520508" w:rsidP="00520508">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C7FBE26" w14:textId="77777777" w:rsidR="00520508" w:rsidRPr="00B138F3" w:rsidRDefault="00520508" w:rsidP="00520508">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EA7FB2" w:rsidRPr="00572A57">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BAE86C8"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1756B5E"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50A4BE47"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B248E6C"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24789CE7" w14:textId="77777777" w:rsidR="005613D6" w:rsidRPr="00B87910" w:rsidRDefault="000C3BD3" w:rsidP="005613D6">
      <w:pPr>
        <w:pStyle w:val="af4"/>
        <w:shd w:val="clear" w:color="auto" w:fill="FFFFFF"/>
        <w:spacing w:before="0" w:beforeAutospacing="0" w:after="0" w:afterAutospacing="0"/>
        <w:ind w:firstLine="375"/>
        <w:jc w:val="both"/>
        <w:rPr>
          <w:rFonts w:ascii="GHEA Grapalat" w:eastAsiaTheme="minorHAnsi" w:hAnsi="GHEA Grapalat" w:cstheme="minorBidi"/>
        </w:rPr>
      </w:pPr>
      <w:r w:rsidRPr="002B2E37">
        <w:rPr>
          <w:rFonts w:ascii="GHEA Grapalat" w:eastAsiaTheme="minorHAnsi" w:hAnsi="GHEA Grapalat" w:cstheme="minorBidi"/>
        </w:rPr>
        <w:t xml:space="preserve">3) </w:t>
      </w:r>
      <w:r w:rsidR="005613D6" w:rsidRPr="002B2E37">
        <w:rPr>
          <w:rFonts w:ascii="GHEA Grapalat" w:eastAsiaTheme="minorHAnsi" w:hAnsi="GHEA Grapalat" w:cstheme="minorBidi"/>
          <w:lang w:val="hy-AM"/>
        </w:rPr>
        <w:t xml:space="preserve">двухсторонне </w:t>
      </w:r>
      <w:r w:rsidR="005613D6" w:rsidRPr="002B2E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2B2E37">
        <w:rPr>
          <w:rFonts w:ascii="GHEA Grapalat" w:eastAsiaTheme="minorHAnsi" w:hAnsi="GHEA Grapalat" w:cstheme="minorBidi"/>
          <w:lang w:val="hy-AM"/>
        </w:rPr>
        <w:t xml:space="preserve"> </w:t>
      </w:r>
      <w:r w:rsidR="005613D6" w:rsidRPr="002B2E37">
        <w:rPr>
          <w:rFonts w:ascii="GHEA Grapalat" w:eastAsiaTheme="minorHAnsi" w:hAnsi="GHEA Grapalat" w:cstheme="minorBidi"/>
        </w:rPr>
        <w:t>(</w:t>
      </w:r>
      <w:r w:rsidR="005613D6" w:rsidRPr="002B2E37">
        <w:rPr>
          <w:rFonts w:ascii="GHEA Grapalat" w:eastAsiaTheme="minorHAnsi" w:hAnsi="GHEA Grapalat" w:cstheme="minorBidi"/>
          <w:lang w:val="hy-AM"/>
        </w:rPr>
        <w:t>их</w:t>
      </w:r>
      <w:r w:rsidR="005613D6" w:rsidRPr="002B2E37">
        <w:rPr>
          <w:rFonts w:ascii="GHEA Grapalat" w:eastAsiaTheme="minorHAnsi" w:hAnsi="GHEA Grapalat" w:cstheme="minorBidi"/>
        </w:rPr>
        <w:t>) копии.</w:t>
      </w:r>
      <w:r w:rsidR="005613D6" w:rsidRPr="00A74B0D">
        <w:rPr>
          <w:rFonts w:ascii="GHEA Grapalat" w:eastAsiaTheme="minorHAnsi" w:hAnsi="GHEA Grapalat" w:cstheme="minorBidi"/>
        </w:rPr>
        <w:t xml:space="preserve"> </w:t>
      </w:r>
    </w:p>
    <w:p w14:paraId="42281153" w14:textId="77777777" w:rsidR="000C3BD3" w:rsidRPr="000C3BD3" w:rsidRDefault="000C3BD3"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162D7AF7"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9D31917"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62766C82"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42D994E"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45F3CA0" w14:textId="77777777" w:rsidR="00520508" w:rsidRPr="00B138F3" w:rsidRDefault="00520508" w:rsidP="0052050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4A58032" w14:textId="77777777" w:rsidR="00520508" w:rsidRPr="00B138F3" w:rsidRDefault="00520508" w:rsidP="00520508">
      <w:pPr>
        <w:pStyle w:val="af4"/>
        <w:shd w:val="clear" w:color="auto" w:fill="FFFFFF"/>
        <w:spacing w:before="0" w:beforeAutospacing="0" w:after="0" w:afterAutospacing="0"/>
        <w:ind w:firstLine="375"/>
        <w:rPr>
          <w:rFonts w:ascii="GHEA Grapalat" w:eastAsiaTheme="minorHAnsi" w:hAnsi="GHEA Grapalat" w:cstheme="minorBidi"/>
        </w:rPr>
      </w:pPr>
    </w:p>
    <w:p w14:paraId="7C33CF3C" w14:textId="77777777" w:rsidR="00520508" w:rsidRPr="00B138F3" w:rsidRDefault="00520508" w:rsidP="0052050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A21F2A" w14:textId="77777777" w:rsidR="00520508" w:rsidRPr="00B138F3" w:rsidRDefault="00520508" w:rsidP="00520508">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8927D86"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6E673C4"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61F40A3B" w14:textId="77777777" w:rsidR="00520508" w:rsidRPr="00B138F3" w:rsidRDefault="00520508" w:rsidP="00520508">
      <w:pPr>
        <w:pStyle w:val="af4"/>
        <w:shd w:val="clear" w:color="auto" w:fill="FFFFFF"/>
        <w:spacing w:before="0" w:beforeAutospacing="0" w:after="0" w:afterAutospacing="0"/>
        <w:ind w:firstLine="375"/>
        <w:jc w:val="both"/>
        <w:rPr>
          <w:rFonts w:ascii="GHEA Grapalat" w:hAnsi="GHEA Grapalat"/>
          <w:sz w:val="20"/>
          <w:szCs w:val="20"/>
        </w:rPr>
      </w:pPr>
    </w:p>
    <w:p w14:paraId="6A396614" w14:textId="77777777" w:rsidR="00520508" w:rsidRPr="00B138F3" w:rsidRDefault="00520508" w:rsidP="0052050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0DF5A4" w14:textId="77777777" w:rsidR="00520508" w:rsidRPr="00B138F3" w:rsidRDefault="00520508" w:rsidP="00520508">
      <w:pPr>
        <w:pStyle w:val="af4"/>
        <w:shd w:val="clear" w:color="auto" w:fill="FFFFFF"/>
        <w:spacing w:before="0" w:beforeAutospacing="0" w:after="0" w:afterAutospacing="0"/>
        <w:ind w:firstLine="375"/>
        <w:jc w:val="both"/>
        <w:rPr>
          <w:rFonts w:ascii="GHEA Grapalat" w:hAnsi="GHEA Grapalat"/>
          <w:sz w:val="20"/>
          <w:szCs w:val="20"/>
          <w:lang w:val="hy-AM"/>
        </w:rPr>
      </w:pPr>
    </w:p>
    <w:p w14:paraId="2D956F65" w14:textId="77777777" w:rsidR="00520508" w:rsidRPr="00B138F3" w:rsidRDefault="00520508" w:rsidP="00520508">
      <w:pPr>
        <w:pStyle w:val="af4"/>
        <w:shd w:val="clear" w:color="auto" w:fill="FFFFFF"/>
        <w:spacing w:before="0" w:beforeAutospacing="0" w:after="0" w:afterAutospacing="0"/>
        <w:ind w:firstLine="375"/>
        <w:jc w:val="both"/>
        <w:rPr>
          <w:rFonts w:ascii="GHEA Grapalat" w:hAnsi="GHEA Grapalat"/>
          <w:sz w:val="20"/>
          <w:szCs w:val="20"/>
          <w:lang w:val="hy-AM"/>
        </w:rPr>
      </w:pPr>
    </w:p>
    <w:p w14:paraId="58DF2EDC" w14:textId="77777777" w:rsidR="00520508" w:rsidRPr="00B138F3" w:rsidRDefault="00520508" w:rsidP="00520508">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159E78" w14:textId="77777777" w:rsidR="00520508" w:rsidRPr="00B138F3" w:rsidRDefault="00520508" w:rsidP="00520508">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96D0E54"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7CB70D9"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B527D9" w14:textId="77777777" w:rsidR="00520508" w:rsidRPr="00B138F3" w:rsidRDefault="00520508" w:rsidP="00520508">
      <w:pPr>
        <w:pStyle w:val="af4"/>
        <w:shd w:val="clear" w:color="auto" w:fill="FFFFFF"/>
        <w:spacing w:before="0" w:beforeAutospacing="0" w:after="0" w:afterAutospacing="0"/>
        <w:ind w:firstLine="375"/>
        <w:jc w:val="both"/>
        <w:rPr>
          <w:rFonts w:ascii="GHEA Grapalat" w:eastAsiaTheme="minorHAnsi" w:hAnsi="GHEA Grapalat" w:cstheme="minorBidi"/>
        </w:rPr>
      </w:pPr>
    </w:p>
    <w:p w14:paraId="6AC682B3" w14:textId="77777777" w:rsidR="00520508" w:rsidRPr="00B138F3" w:rsidRDefault="00520508" w:rsidP="00520508">
      <w:pPr>
        <w:widowControl w:val="0"/>
        <w:spacing w:after="160"/>
        <w:ind w:left="567" w:right="565"/>
        <w:jc w:val="center"/>
        <w:rPr>
          <w:rFonts w:ascii="GHEA Grapalat" w:hAnsi="GHEA Grapalat"/>
          <w:b/>
        </w:rPr>
      </w:pPr>
    </w:p>
    <w:p w14:paraId="5C91092F" w14:textId="77777777" w:rsidR="00520508" w:rsidRDefault="00520508" w:rsidP="00520508">
      <w:pPr>
        <w:rPr>
          <w:rFonts w:ascii="GHEA Grapalat" w:hAnsi="GHEA Grapalat"/>
          <w:i/>
          <w:sz w:val="22"/>
          <w:szCs w:val="22"/>
        </w:rPr>
      </w:pPr>
    </w:p>
    <w:p w14:paraId="431A292A" w14:textId="77777777" w:rsidR="00520508" w:rsidRDefault="00520508" w:rsidP="00520508">
      <w:pPr>
        <w:rPr>
          <w:ins w:id="22" w:author="Vardan" w:date="2020-06-02T23:01:00Z"/>
          <w:rFonts w:ascii="GHEA Grapalat" w:hAnsi="GHEA Grapalat"/>
          <w:i/>
          <w:sz w:val="22"/>
          <w:szCs w:val="22"/>
        </w:rPr>
      </w:pPr>
      <w:ins w:id="23" w:author="Vardan" w:date="2020-06-02T23:01:00Z">
        <w:r>
          <w:rPr>
            <w:rFonts w:ascii="GHEA Grapalat" w:hAnsi="GHEA Grapalat"/>
            <w:i/>
            <w:sz w:val="22"/>
            <w:szCs w:val="22"/>
          </w:rPr>
          <w:br w:type="page"/>
        </w:r>
      </w:ins>
    </w:p>
    <w:p w14:paraId="5DAA08F9" w14:textId="77777777" w:rsidR="008D24C2" w:rsidRPr="00230D36" w:rsidRDefault="008D24C2" w:rsidP="00235549">
      <w:pPr>
        <w:widowControl w:val="0"/>
        <w:spacing w:after="160"/>
        <w:ind w:firstLine="567"/>
        <w:jc w:val="right"/>
        <w:rPr>
          <w:rFonts w:ascii="GHEA Grapalat" w:hAnsi="GHEA Grapalat"/>
          <w:b/>
        </w:rPr>
      </w:pPr>
    </w:p>
    <w:p w14:paraId="5F2714B1" w14:textId="77777777" w:rsidR="008D24C2" w:rsidRPr="00230D36" w:rsidRDefault="008D24C2" w:rsidP="00235549">
      <w:pPr>
        <w:widowControl w:val="0"/>
        <w:spacing w:after="160"/>
        <w:ind w:firstLine="567"/>
        <w:jc w:val="right"/>
        <w:rPr>
          <w:rFonts w:ascii="GHEA Grapalat" w:hAnsi="GHEA Grapalat"/>
          <w:b/>
        </w:rPr>
      </w:pPr>
    </w:p>
    <w:p w14:paraId="7951BB24" w14:textId="77777777" w:rsidR="00235549" w:rsidRPr="00B00EF3" w:rsidRDefault="00235549" w:rsidP="00235549">
      <w:pPr>
        <w:widowControl w:val="0"/>
        <w:spacing w:after="160"/>
        <w:ind w:firstLine="567"/>
        <w:jc w:val="right"/>
        <w:rPr>
          <w:rFonts w:ascii="GHEA Grapalat" w:hAnsi="GHEA Grapalat" w:cs="Arial"/>
          <w:b/>
          <w:strike/>
        </w:rPr>
      </w:pPr>
      <w:r w:rsidRPr="00B00EF3">
        <w:rPr>
          <w:rFonts w:ascii="GHEA Grapalat" w:hAnsi="GHEA Grapalat"/>
          <w:b/>
          <w:strike/>
        </w:rPr>
        <w:t>Приложение № 5</w:t>
      </w:r>
    </w:p>
    <w:p w14:paraId="4F85430C" w14:textId="77777777" w:rsidR="00235549" w:rsidRPr="00B00EF3" w:rsidRDefault="00235549" w:rsidP="00235549">
      <w:pPr>
        <w:pStyle w:val="31"/>
        <w:widowControl w:val="0"/>
        <w:spacing w:after="160" w:line="240" w:lineRule="auto"/>
        <w:jc w:val="right"/>
        <w:rPr>
          <w:rFonts w:ascii="GHEA Grapalat" w:hAnsi="GHEA Grapalat" w:cs="Arial"/>
          <w:b/>
          <w:strike/>
          <w:sz w:val="24"/>
          <w:szCs w:val="24"/>
        </w:rPr>
      </w:pPr>
      <w:r w:rsidRPr="00B00EF3">
        <w:rPr>
          <w:rFonts w:ascii="GHEA Grapalat" w:hAnsi="GHEA Grapalat"/>
          <w:b/>
          <w:strike/>
          <w:sz w:val="24"/>
          <w:szCs w:val="24"/>
        </w:rPr>
        <w:t>к Приглашению на открытый конкурс</w:t>
      </w:r>
      <w:r w:rsidRPr="00B00EF3">
        <w:rPr>
          <w:rFonts w:ascii="GHEA Grapalat" w:hAnsi="GHEA Grapalat" w:cs="Arial"/>
          <w:b/>
          <w:strike/>
          <w:sz w:val="24"/>
          <w:szCs w:val="24"/>
        </w:rPr>
        <w:br/>
      </w:r>
      <w:r w:rsidRPr="00B00EF3">
        <w:rPr>
          <w:rFonts w:ascii="GHEA Grapalat" w:hAnsi="GHEA Grapalat"/>
          <w:b/>
          <w:strike/>
          <w:sz w:val="24"/>
          <w:szCs w:val="24"/>
        </w:rPr>
        <w:t xml:space="preserve">под кодом </w:t>
      </w:r>
      <w:r w:rsidR="00251B70" w:rsidRPr="00B00EF3">
        <w:rPr>
          <w:rFonts w:ascii="GHEA Grapalat" w:hAnsi="GHEA Grapalat" w:cs="Sylfaen"/>
          <w:b/>
          <w:strike/>
          <w:lang w:val="hy-AM"/>
        </w:rPr>
        <w:t>«</w:t>
      </w:r>
      <w:r w:rsidR="00251B70" w:rsidRPr="00B00EF3">
        <w:rPr>
          <w:rFonts w:ascii="GHEA Grapalat" w:hAnsi="GHEA Grapalat" w:cs="Sylfaen"/>
          <w:b/>
          <w:bCs/>
          <w:strike/>
          <w:szCs w:val="28"/>
        </w:rPr>
        <w:t>ԱՄՄՄԴ</w:t>
      </w:r>
      <w:r w:rsidR="00251B70" w:rsidRPr="00B00EF3">
        <w:rPr>
          <w:rFonts w:ascii="GHEA Grapalat" w:hAnsi="GHEA Grapalat" w:cs="Sylfaen"/>
          <w:b/>
          <w:bCs/>
          <w:strike/>
          <w:szCs w:val="28"/>
          <w:lang w:val="pt-BR"/>
        </w:rPr>
        <w:t xml:space="preserve">- </w:t>
      </w:r>
      <w:r w:rsidR="00251B70" w:rsidRPr="00B00EF3">
        <w:rPr>
          <w:rFonts w:ascii="GHEA Grapalat" w:hAnsi="GHEA Grapalat" w:cs="Sylfaen"/>
          <w:b/>
          <w:bCs/>
          <w:strike/>
          <w:szCs w:val="28"/>
        </w:rPr>
        <w:t>ՀԲՄԱՇՁԲ</w:t>
      </w:r>
      <w:r w:rsidR="00251B70" w:rsidRPr="00B00EF3">
        <w:rPr>
          <w:rFonts w:ascii="GHEA Grapalat" w:hAnsi="GHEA Grapalat" w:cs="Sylfaen"/>
          <w:b/>
          <w:bCs/>
          <w:strike/>
          <w:szCs w:val="28"/>
          <w:lang w:val="pt-BR"/>
        </w:rPr>
        <w:t xml:space="preserve"> -2024/01</w:t>
      </w:r>
    </w:p>
    <w:p w14:paraId="4669FDA6" w14:textId="77777777" w:rsidR="001005B0" w:rsidRPr="00B00EF3" w:rsidRDefault="001005B0" w:rsidP="00B46D58">
      <w:pPr>
        <w:widowControl w:val="0"/>
        <w:spacing w:after="160"/>
        <w:ind w:left="567" w:right="565"/>
        <w:jc w:val="center"/>
        <w:rPr>
          <w:rFonts w:ascii="GHEA Grapalat" w:hAnsi="GHEA Grapalat"/>
          <w:b/>
          <w:strike/>
        </w:rPr>
      </w:pPr>
    </w:p>
    <w:p w14:paraId="6B349E6C" w14:textId="77777777" w:rsidR="0075061D" w:rsidRPr="00B00EF3" w:rsidRDefault="0075061D" w:rsidP="0075061D">
      <w:pPr>
        <w:pStyle w:val="31"/>
        <w:widowControl w:val="0"/>
        <w:spacing w:after="160" w:line="240" w:lineRule="auto"/>
        <w:jc w:val="center"/>
        <w:rPr>
          <w:rFonts w:ascii="GHEA Grapalat" w:hAnsi="GHEA Grapalat"/>
          <w:strike/>
          <w:sz w:val="24"/>
          <w:szCs w:val="24"/>
          <w:lang w:val="hy-AM"/>
        </w:rPr>
      </w:pPr>
      <w:r w:rsidRPr="00B00EF3">
        <w:rPr>
          <w:rFonts w:ascii="GHEA Grapalat" w:hAnsi="GHEA Grapalat"/>
          <w:strike/>
          <w:sz w:val="24"/>
          <w:szCs w:val="24"/>
        </w:rPr>
        <w:t xml:space="preserve">ГАРАНТИЯ </w:t>
      </w:r>
      <w:r w:rsidRPr="00B00EF3">
        <w:rPr>
          <w:rFonts w:ascii="GHEA Grapalat" w:hAnsi="GHEA Grapalat"/>
          <w:strike/>
          <w:sz w:val="24"/>
          <w:szCs w:val="24"/>
          <w:lang w:val="en-US"/>
        </w:rPr>
        <w:t>N</w:t>
      </w:r>
      <w:r w:rsidRPr="00B00EF3">
        <w:rPr>
          <w:rFonts w:ascii="GHEA Grapalat" w:hAnsi="GHEA Grapalat"/>
          <w:strike/>
          <w:sz w:val="24"/>
          <w:szCs w:val="24"/>
          <w:lang w:val="hy-AM"/>
        </w:rPr>
        <w:t>________</w:t>
      </w:r>
    </w:p>
    <w:p w14:paraId="5CAE7C42" w14:textId="77777777" w:rsidR="0075061D" w:rsidRPr="00B00EF3" w:rsidRDefault="0075061D" w:rsidP="0075061D">
      <w:pPr>
        <w:widowControl w:val="0"/>
        <w:spacing w:after="160"/>
        <w:ind w:left="567" w:right="565"/>
        <w:jc w:val="center"/>
        <w:rPr>
          <w:rFonts w:ascii="GHEA Grapalat" w:hAnsi="GHEA Grapalat"/>
          <w:b/>
          <w:strike/>
        </w:rPr>
      </w:pPr>
      <w:r w:rsidRPr="00B00EF3">
        <w:rPr>
          <w:rFonts w:ascii="GHEA Grapalat" w:hAnsi="GHEA Grapalat"/>
          <w:b/>
          <w:strike/>
        </w:rPr>
        <w:t>(обеспечение договора)</w:t>
      </w:r>
    </w:p>
    <w:p w14:paraId="2CE1E6E4" w14:textId="77777777" w:rsidR="001005B0" w:rsidRPr="00B00EF3" w:rsidRDefault="001005B0" w:rsidP="00B46D58">
      <w:pPr>
        <w:widowControl w:val="0"/>
        <w:spacing w:after="160"/>
        <w:ind w:left="567" w:right="565"/>
        <w:jc w:val="center"/>
        <w:rPr>
          <w:rFonts w:ascii="GHEA Grapalat" w:hAnsi="GHEA Grapalat"/>
          <w:b/>
          <w:strike/>
        </w:rPr>
      </w:pPr>
    </w:p>
    <w:p w14:paraId="7163766B" w14:textId="77777777" w:rsidR="005B3A59" w:rsidRPr="00B00EF3" w:rsidRDefault="005B3A59" w:rsidP="005B3A5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B00EF3">
        <w:rPr>
          <w:rFonts w:ascii="GHEA Grapalat" w:eastAsiaTheme="minorHAnsi" w:hAnsi="GHEA Grapalat" w:cstheme="minorBidi"/>
          <w:strik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00EF3">
        <w:rPr>
          <w:rFonts w:eastAsiaTheme="minorHAnsi" w:cstheme="minorBidi"/>
          <w:strike/>
        </w:rPr>
        <w:t>N</w:t>
      </w:r>
      <w:r w:rsidRPr="00B00EF3">
        <w:rPr>
          <w:rFonts w:eastAsiaTheme="minorHAnsi" w:cstheme="minorBidi"/>
          <w:strike/>
          <w:lang w:val="hy-AM"/>
        </w:rPr>
        <w:t xml:space="preserve">  </w:t>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u w:val="single"/>
          <w:lang w:val="hy-AM"/>
        </w:rPr>
        <w:tab/>
      </w:r>
      <w:r w:rsidRPr="00B00EF3">
        <w:rPr>
          <w:rStyle w:val="af5"/>
          <w:rFonts w:ascii="GHEA Grapalat" w:hAnsi="GHEA Grapalat"/>
          <w:strike/>
          <w:sz w:val="20"/>
          <w:szCs w:val="20"/>
        </w:rPr>
        <w:t xml:space="preserve">   </w:t>
      </w:r>
      <w:r w:rsidRPr="00B00EF3">
        <w:rPr>
          <w:rFonts w:ascii="GHEA Grapalat" w:eastAsiaTheme="minorHAnsi" w:hAnsi="GHEA Grapalat" w:cstheme="minorBidi"/>
          <w:strike/>
        </w:rPr>
        <w:t>заключаемым</w:t>
      </w:r>
      <w:r w:rsidRPr="00B00EF3">
        <w:rPr>
          <w:rStyle w:val="af5"/>
          <w:rFonts w:ascii="GHEA Grapalat" w:hAnsi="GHEA Grapalat"/>
          <w:strike/>
          <w:sz w:val="22"/>
          <w:szCs w:val="22"/>
        </w:rPr>
        <w:t xml:space="preserve">  </w:t>
      </w:r>
      <w:r w:rsidRPr="00B00EF3">
        <w:rPr>
          <w:rFonts w:ascii="GHEA Grapalat" w:eastAsiaTheme="minorHAnsi" w:hAnsi="GHEA Grapalat" w:cstheme="minorBidi"/>
          <w:bCs/>
          <w:strike/>
        </w:rPr>
        <w:t>между</w:t>
      </w:r>
    </w:p>
    <w:p w14:paraId="0FC2CC8D" w14:textId="77777777" w:rsidR="005B3A59" w:rsidRPr="00B00EF3" w:rsidRDefault="005B3A59" w:rsidP="005B3A59">
      <w:pPr>
        <w:pStyle w:val="af4"/>
        <w:shd w:val="clear" w:color="auto" w:fill="FFFFFF"/>
        <w:spacing w:before="0" w:beforeAutospacing="0" w:after="0" w:afterAutospacing="0"/>
        <w:jc w:val="both"/>
        <w:rPr>
          <w:rStyle w:val="af5"/>
          <w:rFonts w:ascii="GHEA Grapalat" w:hAnsi="GHEA Grapalat"/>
          <w:b w:val="0"/>
          <w:bCs w:val="0"/>
          <w:strike/>
          <w:sz w:val="20"/>
          <w:szCs w:val="20"/>
        </w:rPr>
      </w:pPr>
      <w:r w:rsidRPr="00B00EF3">
        <w:rPr>
          <w:rStyle w:val="af5"/>
          <w:rFonts w:ascii="GHEA Grapalat" w:hAnsi="GHEA Grapalat"/>
          <w:strike/>
          <w:sz w:val="20"/>
          <w:szCs w:val="20"/>
          <w:lang w:val="hy-AM"/>
        </w:rPr>
        <w:tab/>
      </w:r>
      <w:r w:rsidRPr="00B00EF3">
        <w:rPr>
          <w:rStyle w:val="af5"/>
          <w:rFonts w:ascii="GHEA Grapalat" w:hAnsi="GHEA Grapalat"/>
          <w:strike/>
          <w:sz w:val="20"/>
          <w:szCs w:val="20"/>
          <w:lang w:val="hy-AM"/>
        </w:rPr>
        <w:tab/>
      </w:r>
      <w:r w:rsidRPr="00B00EF3">
        <w:rPr>
          <w:rStyle w:val="af5"/>
          <w:rFonts w:ascii="GHEA Grapalat" w:hAnsi="GHEA Grapalat"/>
          <w:b w:val="0"/>
          <w:strike/>
          <w:sz w:val="20"/>
          <w:szCs w:val="20"/>
        </w:rPr>
        <w:t xml:space="preserve">      номер заключаемого договора</w:t>
      </w:r>
      <w:r w:rsidRPr="00B00EF3">
        <w:rPr>
          <w:rStyle w:val="af5"/>
          <w:rFonts w:ascii="GHEA Grapalat" w:hAnsi="GHEA Grapalat"/>
          <w:b w:val="0"/>
          <w:strike/>
          <w:sz w:val="20"/>
          <w:szCs w:val="20"/>
          <w:lang w:val="hy-AM"/>
        </w:rPr>
        <w:tab/>
      </w:r>
      <w:r w:rsidRPr="00B00EF3">
        <w:rPr>
          <w:rStyle w:val="af5"/>
          <w:rFonts w:ascii="GHEA Grapalat" w:hAnsi="GHEA Grapalat"/>
          <w:b w:val="0"/>
          <w:strike/>
          <w:sz w:val="20"/>
          <w:szCs w:val="20"/>
          <w:lang w:val="hy-AM"/>
        </w:rPr>
        <w:tab/>
      </w:r>
      <w:r w:rsidRPr="00B00EF3">
        <w:rPr>
          <w:rStyle w:val="af5"/>
          <w:rFonts w:ascii="GHEA Grapalat" w:hAnsi="GHEA Grapalat"/>
          <w:b w:val="0"/>
          <w:strike/>
          <w:sz w:val="20"/>
          <w:szCs w:val="20"/>
          <w:lang w:val="hy-AM"/>
        </w:rPr>
        <w:tab/>
      </w:r>
    </w:p>
    <w:p w14:paraId="3F2E036E" w14:textId="77777777" w:rsidR="005B3A59" w:rsidRPr="00B00EF3" w:rsidRDefault="005B3A59" w:rsidP="005B3A59">
      <w:pPr>
        <w:pStyle w:val="af4"/>
        <w:shd w:val="clear" w:color="auto" w:fill="FFFFFF"/>
        <w:spacing w:before="0" w:beforeAutospacing="0" w:after="0" w:afterAutospacing="0"/>
        <w:ind w:left="-142"/>
        <w:rPr>
          <w:rStyle w:val="af5"/>
          <w:rFonts w:ascii="GHEA Grapalat" w:hAnsi="GHEA Grapalat"/>
          <w:b w:val="0"/>
          <w:bCs w:val="0"/>
          <w:strike/>
          <w:sz w:val="20"/>
          <w:szCs w:val="20"/>
          <w:lang w:val="hy-AM"/>
        </w:rPr>
      </w:pP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00875F09" w:rsidRPr="00B00EF3">
        <w:rPr>
          <w:rFonts w:ascii="GHEA Grapalat" w:hAnsi="GHEA Grapalat"/>
          <w:strike/>
          <w:sz w:val="20"/>
          <w:szCs w:val="20"/>
          <w:u w:val="single"/>
        </w:rPr>
        <w:t>_____</w:t>
      </w:r>
      <w:r w:rsidRPr="00B00EF3">
        <w:rPr>
          <w:rFonts w:ascii="GHEA Grapalat" w:hAnsi="GHEA Grapalat"/>
          <w:strike/>
          <w:sz w:val="20"/>
          <w:szCs w:val="20"/>
          <w:lang w:val="hy-AM"/>
        </w:rPr>
        <w:t xml:space="preserve"> </w:t>
      </w:r>
      <w:r w:rsidRPr="00B00EF3">
        <w:rPr>
          <w:rFonts w:ascii="GHEA Grapalat" w:eastAsiaTheme="minorHAnsi" w:hAnsi="GHEA Grapalat" w:cstheme="minorBidi"/>
          <w:strike/>
        </w:rPr>
        <w:t xml:space="preserve">   (далее-бенефициар) и</w:t>
      </w:r>
      <w:r w:rsidRPr="00B00EF3">
        <w:rPr>
          <w:rStyle w:val="af5"/>
          <w:rFonts w:ascii="GHEA Grapalat" w:hAnsi="GHEA Grapalat"/>
          <w:b w:val="0"/>
          <w:strike/>
          <w:sz w:val="20"/>
          <w:szCs w:val="20"/>
        </w:rPr>
        <w:t xml:space="preserve">   </w:t>
      </w:r>
      <w:r w:rsidRPr="00B00EF3">
        <w:rPr>
          <w:rStyle w:val="af5"/>
          <w:rFonts w:ascii="GHEA Grapalat" w:hAnsi="GHEA Grapalat"/>
          <w:b w:val="0"/>
          <w:strike/>
          <w:sz w:val="20"/>
          <w:szCs w:val="20"/>
          <w:u w:val="single"/>
          <w:lang w:val="hy-AM"/>
        </w:rPr>
        <w:tab/>
      </w:r>
      <w:r w:rsidRPr="00B00EF3">
        <w:rPr>
          <w:rStyle w:val="af5"/>
          <w:rFonts w:ascii="GHEA Grapalat" w:hAnsi="GHEA Grapalat"/>
          <w:b w:val="0"/>
          <w:strike/>
          <w:sz w:val="20"/>
          <w:szCs w:val="20"/>
          <w:u w:val="single"/>
          <w:lang w:val="hy-AM"/>
        </w:rPr>
        <w:tab/>
      </w:r>
      <w:r w:rsidRPr="00B00EF3">
        <w:rPr>
          <w:rStyle w:val="af5"/>
          <w:rFonts w:ascii="GHEA Grapalat" w:hAnsi="GHEA Grapalat"/>
          <w:b w:val="0"/>
          <w:strike/>
          <w:sz w:val="20"/>
          <w:szCs w:val="20"/>
          <w:u w:val="single"/>
          <w:lang w:val="hy-AM"/>
        </w:rPr>
        <w:tab/>
      </w:r>
      <w:r w:rsidRPr="00B00EF3">
        <w:rPr>
          <w:rStyle w:val="af5"/>
          <w:rFonts w:ascii="GHEA Grapalat" w:hAnsi="GHEA Grapalat"/>
          <w:b w:val="0"/>
          <w:strike/>
          <w:sz w:val="20"/>
          <w:szCs w:val="20"/>
          <w:u w:val="single"/>
          <w:lang w:val="hy-AM"/>
        </w:rPr>
        <w:tab/>
      </w:r>
      <w:r w:rsidRPr="00B00EF3">
        <w:rPr>
          <w:rStyle w:val="af5"/>
          <w:rFonts w:ascii="GHEA Grapalat" w:hAnsi="GHEA Grapalat"/>
          <w:b w:val="0"/>
          <w:strike/>
          <w:sz w:val="20"/>
          <w:szCs w:val="20"/>
          <w:u w:val="single"/>
          <w:lang w:val="hy-AM"/>
        </w:rPr>
        <w:tab/>
      </w:r>
      <w:r w:rsidR="00875F09" w:rsidRPr="00B00EF3">
        <w:rPr>
          <w:rStyle w:val="af5"/>
          <w:rFonts w:ascii="GHEA Grapalat" w:hAnsi="GHEA Grapalat"/>
          <w:b w:val="0"/>
          <w:strike/>
          <w:sz w:val="20"/>
          <w:szCs w:val="20"/>
          <w:u w:val="single"/>
        </w:rPr>
        <w:t>____</w:t>
      </w:r>
      <w:r w:rsidRPr="00B00EF3">
        <w:rPr>
          <w:rFonts w:eastAsiaTheme="minorHAnsi" w:cstheme="minorBidi"/>
          <w:strike/>
        </w:rPr>
        <w:t xml:space="preserve">    </w:t>
      </w:r>
    </w:p>
    <w:p w14:paraId="6346745E" w14:textId="77777777" w:rsidR="005B3A59" w:rsidRPr="00B00EF3" w:rsidRDefault="005B3A59" w:rsidP="005B3A59">
      <w:pPr>
        <w:pStyle w:val="af4"/>
        <w:shd w:val="clear" w:color="auto" w:fill="FFFFFF"/>
        <w:spacing w:before="0" w:beforeAutospacing="0" w:after="0" w:afterAutospacing="0"/>
        <w:ind w:left="-142"/>
        <w:rPr>
          <w:rStyle w:val="af5"/>
          <w:rFonts w:ascii="GHEA Grapalat" w:hAnsi="GHEA Grapalat"/>
          <w:b w:val="0"/>
          <w:strike/>
          <w:sz w:val="18"/>
          <w:szCs w:val="18"/>
        </w:rPr>
      </w:pPr>
      <w:r w:rsidRPr="00B00EF3">
        <w:rPr>
          <w:rStyle w:val="af5"/>
          <w:rFonts w:ascii="GHEA Grapalat" w:hAnsi="GHEA Grapalat"/>
          <w:b w:val="0"/>
          <w:strike/>
          <w:sz w:val="18"/>
          <w:szCs w:val="18"/>
        </w:rPr>
        <w:t>наименование заказчика</w:t>
      </w:r>
      <w:r w:rsidRPr="00B00EF3">
        <w:rPr>
          <w:rStyle w:val="af5"/>
          <w:rFonts w:ascii="GHEA Grapalat" w:hAnsi="GHEA Grapalat"/>
          <w:b w:val="0"/>
          <w:strike/>
          <w:sz w:val="20"/>
          <w:szCs w:val="20"/>
        </w:rPr>
        <w:t xml:space="preserve">                                    </w:t>
      </w:r>
      <w:r w:rsidR="00875F09" w:rsidRPr="00B00EF3">
        <w:rPr>
          <w:rStyle w:val="af5"/>
          <w:rFonts w:ascii="GHEA Grapalat" w:hAnsi="GHEA Grapalat"/>
          <w:b w:val="0"/>
          <w:strike/>
          <w:sz w:val="20"/>
          <w:szCs w:val="20"/>
        </w:rPr>
        <w:t xml:space="preserve">        </w:t>
      </w:r>
      <w:r w:rsidRPr="00B00EF3">
        <w:rPr>
          <w:rStyle w:val="af5"/>
          <w:rFonts w:ascii="GHEA Grapalat" w:hAnsi="GHEA Grapalat"/>
          <w:b w:val="0"/>
          <w:strike/>
          <w:sz w:val="20"/>
          <w:szCs w:val="20"/>
        </w:rPr>
        <w:t>наименование отобранного участника</w:t>
      </w:r>
    </w:p>
    <w:p w14:paraId="20EB1916" w14:textId="77777777" w:rsidR="005B3A59" w:rsidRPr="00B00EF3" w:rsidRDefault="005B3A59" w:rsidP="005B3A59">
      <w:pPr>
        <w:pStyle w:val="af4"/>
        <w:shd w:val="clear" w:color="auto" w:fill="FFFFFF"/>
        <w:spacing w:before="0" w:beforeAutospacing="0" w:after="0" w:afterAutospacing="0"/>
        <w:ind w:left="-142"/>
        <w:rPr>
          <w:rFonts w:cs="Sylfaen"/>
          <w:strike/>
          <w:vertAlign w:val="superscript"/>
          <w:lang w:val="hy-AM"/>
        </w:rPr>
      </w:pPr>
      <w:r w:rsidRPr="00B00EF3">
        <w:rPr>
          <w:rStyle w:val="af5"/>
          <w:rFonts w:ascii="GHEA Grapalat" w:hAnsi="GHEA Grapalat"/>
          <w:b w:val="0"/>
          <w:strike/>
          <w:sz w:val="20"/>
          <w:szCs w:val="20"/>
        </w:rPr>
        <w:t xml:space="preserve">                                                                </w:t>
      </w:r>
      <w:r w:rsidRPr="00B00EF3">
        <w:rPr>
          <w:rStyle w:val="af5"/>
          <w:rFonts w:ascii="GHEA Grapalat" w:hAnsi="GHEA Grapalat"/>
          <w:b w:val="0"/>
          <w:strike/>
          <w:sz w:val="20"/>
          <w:szCs w:val="20"/>
          <w:lang w:val="hy-AM"/>
        </w:rPr>
        <w:tab/>
      </w:r>
    </w:p>
    <w:p w14:paraId="762E19C9" w14:textId="77777777" w:rsidR="005B3A59" w:rsidRPr="00B00EF3" w:rsidRDefault="00875F09" w:rsidP="005B3A59">
      <w:pPr>
        <w:pStyle w:val="af4"/>
        <w:shd w:val="clear" w:color="auto" w:fill="FFFFFF"/>
        <w:spacing w:before="0" w:beforeAutospacing="0" w:after="0" w:afterAutospacing="0"/>
        <w:jc w:val="both"/>
        <w:rPr>
          <w:rFonts w:ascii="GHEA Grapalat" w:hAnsi="GHEA Grapalat"/>
          <w:strike/>
          <w:sz w:val="20"/>
          <w:szCs w:val="20"/>
          <w:lang w:val="hy-AM"/>
        </w:rPr>
      </w:pPr>
      <w:r w:rsidRPr="00B00EF3">
        <w:rPr>
          <w:rFonts w:eastAsiaTheme="minorHAnsi" w:cstheme="minorBidi"/>
          <w:strike/>
        </w:rPr>
        <w:t>(</w:t>
      </w:r>
      <w:r w:rsidRPr="00B00EF3">
        <w:rPr>
          <w:rFonts w:ascii="GHEA Grapalat" w:eastAsiaTheme="minorHAnsi" w:hAnsi="GHEA Grapalat" w:cstheme="minorBidi"/>
          <w:strike/>
        </w:rPr>
        <w:t>далее-принципал).</w:t>
      </w:r>
    </w:p>
    <w:p w14:paraId="61A02815"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Style w:val="af5"/>
          <w:rFonts w:ascii="GHEA Grapalat" w:hAnsi="GHEA Grapalat"/>
          <w:strike/>
          <w:sz w:val="20"/>
          <w:szCs w:val="20"/>
          <w:lang w:val="hy-AM"/>
        </w:rPr>
        <w:tab/>
      </w:r>
      <w:r w:rsidRPr="00B00EF3">
        <w:rPr>
          <w:rStyle w:val="af5"/>
          <w:rFonts w:ascii="GHEA Grapalat" w:hAnsi="GHEA Grapalat"/>
          <w:strike/>
          <w:sz w:val="20"/>
          <w:szCs w:val="20"/>
          <w:lang w:val="hy-AM"/>
        </w:rPr>
        <w:tab/>
      </w:r>
      <w:r w:rsidRPr="00B00EF3">
        <w:rPr>
          <w:rFonts w:eastAsiaTheme="minorHAnsi" w:cstheme="minorBidi"/>
          <w:strike/>
        </w:rPr>
        <w:t xml:space="preserve"> </w:t>
      </w:r>
    </w:p>
    <w:p w14:paraId="582E9567" w14:textId="77777777" w:rsidR="005B3A59"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lang w:val="hy-AM"/>
        </w:rPr>
      </w:pPr>
      <w:r w:rsidRPr="00B00EF3">
        <w:rPr>
          <w:rFonts w:ascii="GHEA Grapalat" w:eastAsiaTheme="minorHAnsi" w:hAnsi="GHEA Grapalat" w:cstheme="minorBidi"/>
          <w:strike/>
        </w:rPr>
        <w:t xml:space="preserve">  2.  По гарантии </w:t>
      </w:r>
      <w:r w:rsidRPr="00B00EF3">
        <w:rPr>
          <w:rFonts w:ascii="GHEA Grapalat" w:eastAsiaTheme="minorHAnsi" w:hAnsi="GHEA Grapalat" w:cstheme="minorBidi"/>
          <w:strike/>
          <w:lang w:val="hy-AM"/>
        </w:rPr>
        <w:t xml:space="preserve">---------------------------------------------------------------------------- </w:t>
      </w:r>
    </w:p>
    <w:p w14:paraId="0E268037" w14:textId="77777777" w:rsidR="005B3A59"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lang w:val="hy-AM"/>
        </w:rPr>
      </w:pPr>
      <w:r w:rsidRPr="00B00EF3">
        <w:rPr>
          <w:rFonts w:ascii="GHEA Grapalat" w:eastAsiaTheme="minorHAnsi" w:hAnsi="GHEA Grapalat" w:cstheme="minorBidi"/>
          <w:strike/>
          <w:sz w:val="18"/>
          <w:szCs w:val="18"/>
        </w:rPr>
        <w:t xml:space="preserve">                                                           наименование банка выдающего гарантию</w:t>
      </w:r>
    </w:p>
    <w:p w14:paraId="761171C1" w14:textId="77777777" w:rsidR="005B3A59"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rPr>
      </w:pPr>
    </w:p>
    <w:p w14:paraId="1645E6A9" w14:textId="77777777" w:rsidR="00286CDB"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rPr>
      </w:pPr>
      <w:r w:rsidRPr="00B00EF3">
        <w:rPr>
          <w:rFonts w:ascii="GHEA Grapalat" w:eastAsiaTheme="minorHAnsi" w:hAnsi="GHEA Grapalat" w:cstheme="minorBid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00EF3">
        <w:rPr>
          <w:rFonts w:ascii="GHEA Grapalat" w:eastAsiaTheme="minorHAnsi" w:hAnsi="GHEA Grapalat" w:cstheme="minorBidi"/>
          <w:strike/>
        </w:rPr>
        <w:t>-------------</w:t>
      </w:r>
      <w:r w:rsidRPr="00B00EF3">
        <w:rPr>
          <w:rFonts w:ascii="GHEA Grapalat" w:eastAsiaTheme="minorHAnsi" w:hAnsi="GHEA Grapalat" w:cstheme="minorBidi"/>
          <w:strike/>
        </w:rPr>
        <w:t xml:space="preserve"> </w:t>
      </w:r>
    </w:p>
    <w:p w14:paraId="12AEAA74" w14:textId="77777777" w:rsidR="00286CDB" w:rsidRPr="00B00EF3" w:rsidRDefault="00286CDB" w:rsidP="00286CDB">
      <w:pPr>
        <w:pStyle w:val="af4"/>
        <w:shd w:val="clear" w:color="auto" w:fill="FFFFFF"/>
        <w:spacing w:before="0" w:beforeAutospacing="0" w:after="0" w:afterAutospacing="0"/>
        <w:jc w:val="center"/>
        <w:rPr>
          <w:rFonts w:ascii="GHEA Grapalat" w:eastAsiaTheme="minorHAnsi" w:hAnsi="GHEA Grapalat" w:cstheme="minorBidi"/>
          <w:strike/>
        </w:rPr>
      </w:pPr>
      <w:r w:rsidRPr="00B00EF3">
        <w:rPr>
          <w:rFonts w:ascii="GHEA Grapalat" w:eastAsiaTheme="minorHAnsi" w:hAnsi="GHEA Grapalat" w:cstheme="minorBidi"/>
          <w:strike/>
          <w:sz w:val="18"/>
          <w:szCs w:val="18"/>
        </w:rPr>
        <w:t xml:space="preserve">                                                       сумма в цифрах и прописью</w:t>
      </w:r>
    </w:p>
    <w:p w14:paraId="51CDDB70" w14:textId="77777777" w:rsidR="005B3A59"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B00EF3">
        <w:rPr>
          <w:rFonts w:ascii="GHEA Grapalat" w:eastAsiaTheme="minorHAnsi" w:hAnsi="GHEA Grapalat" w:cstheme="minorBidi"/>
          <w:strike/>
        </w:rPr>
        <w:t xml:space="preserve">                         </w:t>
      </w:r>
    </w:p>
    <w:p w14:paraId="61683379" w14:textId="77777777" w:rsidR="005B3A59" w:rsidRPr="00B00EF3" w:rsidRDefault="002D4EEB" w:rsidP="005B3A59">
      <w:pPr>
        <w:pStyle w:val="af4"/>
        <w:shd w:val="clear" w:color="auto" w:fill="FFFFFF"/>
        <w:spacing w:before="0" w:beforeAutospacing="0" w:after="0" w:afterAutospacing="0"/>
        <w:jc w:val="both"/>
        <w:rPr>
          <w:rFonts w:ascii="GHEA Grapalat" w:eastAsiaTheme="minorHAnsi" w:hAnsi="GHEA Grapalat" w:cstheme="minorBidi"/>
          <w:strike/>
        </w:rPr>
      </w:pPr>
      <w:r w:rsidRPr="00B00EF3">
        <w:rPr>
          <w:rFonts w:ascii="GHEA Grapalat" w:eastAsiaTheme="minorHAnsi" w:hAnsi="GHEA Grapalat" w:cstheme="minorBidi"/>
          <w:strike/>
        </w:rPr>
        <w:t xml:space="preserve">(далее-сумма гарантии) в течение </w:t>
      </w:r>
      <w:r w:rsidR="00B74013" w:rsidRPr="00B00EF3">
        <w:rPr>
          <w:rFonts w:ascii="GHEA Grapalat" w:eastAsiaTheme="minorHAnsi" w:hAnsi="GHEA Grapalat" w:cstheme="minorBidi"/>
          <w:strike/>
        </w:rPr>
        <w:t xml:space="preserve">пяти </w:t>
      </w:r>
      <w:r w:rsidR="005B3A59" w:rsidRPr="00B00EF3">
        <w:rPr>
          <w:rFonts w:ascii="GHEA Grapalat" w:eastAsiaTheme="minorHAnsi" w:hAnsi="GHEA Grapalat" w:cstheme="minorBidi"/>
          <w:strike/>
        </w:rPr>
        <w:t>рабочих дней после получения требования. Выплата производится посредством перечисления на расчетный счет____________________ бенефициара.</w:t>
      </w:r>
    </w:p>
    <w:p w14:paraId="758B9659" w14:textId="77777777" w:rsidR="005B3A59" w:rsidRPr="00B00EF3"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B00EF3">
        <w:rPr>
          <w:rFonts w:ascii="GHEA Grapalat" w:eastAsiaTheme="minorHAnsi" w:hAnsi="GHEA Grapalat" w:cstheme="minorBidi"/>
          <w:strike/>
        </w:rPr>
        <w:t xml:space="preserve">             </w:t>
      </w:r>
      <w:r w:rsidRPr="00B00EF3">
        <w:rPr>
          <w:rFonts w:ascii="GHEA Grapalat" w:eastAsiaTheme="minorHAnsi" w:hAnsi="GHEA Grapalat" w:cstheme="minorBidi"/>
          <w:strike/>
          <w:sz w:val="18"/>
          <w:szCs w:val="18"/>
        </w:rPr>
        <w:t>расчетный счет</w:t>
      </w:r>
    </w:p>
    <w:p w14:paraId="0713DC08" w14:textId="77777777" w:rsidR="005B3A59" w:rsidRPr="00B00E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r w:rsidRPr="00B00EF3">
        <w:rPr>
          <w:rStyle w:val="af5"/>
          <w:rFonts w:ascii="GHEA Grapalat" w:hAnsi="GHEA Grapalat"/>
          <w:strike/>
          <w:sz w:val="20"/>
          <w:szCs w:val="20"/>
        </w:rPr>
        <w:t xml:space="preserve">3. </w:t>
      </w:r>
      <w:r w:rsidRPr="00B00EF3">
        <w:rPr>
          <w:rFonts w:ascii="GHEA Grapalat" w:eastAsiaTheme="minorHAnsi" w:hAnsi="GHEA Grapalat" w:cstheme="minorBidi"/>
          <w:strike/>
        </w:rPr>
        <w:t>Настоящая гарантия является безотзывной.</w:t>
      </w:r>
    </w:p>
    <w:p w14:paraId="1FECD096" w14:textId="77777777" w:rsidR="005B3A59" w:rsidRPr="00B00E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5B0ACE60"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89C2871" w14:textId="77777777" w:rsidR="00EB1A78" w:rsidRPr="00B00EF3" w:rsidRDefault="00EB1A78" w:rsidP="00EB1A78">
      <w:pPr>
        <w:pStyle w:val="af4"/>
        <w:shd w:val="clear" w:color="auto" w:fill="FFFFFF"/>
        <w:ind w:firstLine="374"/>
        <w:contextualSpacing/>
        <w:jc w:val="both"/>
        <w:rPr>
          <w:rFonts w:ascii="GHEA Grapalat" w:eastAsiaTheme="minorHAnsi" w:hAnsi="GHEA Grapalat" w:cstheme="minorBidi"/>
          <w:strike/>
        </w:rPr>
      </w:pPr>
      <w:r w:rsidRPr="00B00EF3">
        <w:rPr>
          <w:rFonts w:ascii="GHEA Grapalat" w:eastAsiaTheme="minorHAnsi" w:hAnsi="GHEA Grapalat" w:cstheme="minorBidi"/>
          <w:strike/>
        </w:rPr>
        <w:t xml:space="preserve">5. Гарантия действует </w:t>
      </w:r>
      <w:r w:rsidR="001B2AFD" w:rsidRPr="00B00EF3">
        <w:rPr>
          <w:rFonts w:ascii="GHEA Grapalat" w:eastAsiaTheme="minorHAnsi" w:hAnsi="GHEA Grapalat" w:cstheme="minorBidi"/>
          <w:strike/>
        </w:rPr>
        <w:t>с момента выпуска и в силе</w:t>
      </w:r>
      <w:r w:rsidR="00E716C0" w:rsidRPr="00B00EF3">
        <w:rPr>
          <w:rFonts w:ascii="GHEA Grapalat" w:eastAsiaTheme="minorHAnsi" w:hAnsi="GHEA Grapalat" w:cstheme="minorBidi"/>
          <w:strike/>
        </w:rPr>
        <w:t xml:space="preserve"> </w:t>
      </w:r>
      <w:r w:rsidRPr="00B00EF3">
        <w:rPr>
          <w:rFonts w:ascii="GHEA Grapalat" w:eastAsiaTheme="minorHAnsi" w:hAnsi="GHEA Grapalat" w:cstheme="minorBidi"/>
          <w:strike/>
        </w:rPr>
        <w:t>со дня вступления в силу договора N________________________ заключаемого  между  бенефициаром и</w:t>
      </w:r>
      <w:del w:id="24" w:author="Vardan" w:date="2023-07-06T22:43:00Z">
        <w:r w:rsidRPr="00B00EF3" w:rsidDel="00E716C0">
          <w:rPr>
            <w:rFonts w:ascii="GHEA Grapalat" w:eastAsiaTheme="minorHAnsi" w:hAnsi="GHEA Grapalat" w:cstheme="minorBidi"/>
            <w:strike/>
          </w:rPr>
          <w:delText xml:space="preserve"> </w:delText>
        </w:r>
      </w:del>
      <w:r w:rsidRPr="00B00EF3">
        <w:rPr>
          <w:rFonts w:ascii="GHEA Grapalat" w:eastAsiaTheme="minorHAnsi" w:hAnsi="GHEA Grapalat" w:cstheme="minorBidi"/>
          <w:strike/>
        </w:rPr>
        <w:t xml:space="preserve">    </w:t>
      </w:r>
    </w:p>
    <w:p w14:paraId="29C862A6" w14:textId="77777777" w:rsidR="00EB1A78" w:rsidRPr="00B00EF3" w:rsidRDefault="00E716C0" w:rsidP="00EB1A78">
      <w:pPr>
        <w:pStyle w:val="af4"/>
        <w:shd w:val="clear" w:color="auto" w:fill="FFFFFF"/>
        <w:ind w:firstLine="374"/>
        <w:contextualSpacing/>
        <w:jc w:val="both"/>
        <w:rPr>
          <w:rFonts w:ascii="GHEA Grapalat" w:eastAsiaTheme="minorHAnsi" w:hAnsi="GHEA Grapalat" w:cstheme="minorBidi"/>
          <w:strike/>
        </w:rPr>
      </w:pPr>
      <w:r w:rsidRPr="00B00EF3">
        <w:rPr>
          <w:rFonts w:ascii="GHEA Grapalat" w:eastAsiaTheme="minorHAnsi" w:hAnsi="GHEA Grapalat" w:cstheme="minorBidi"/>
          <w:strike/>
          <w:sz w:val="18"/>
          <w:szCs w:val="18"/>
        </w:rPr>
        <w:t xml:space="preserve">                   </w:t>
      </w:r>
      <w:r w:rsidR="00EB1A78" w:rsidRPr="00B00EF3">
        <w:rPr>
          <w:rFonts w:ascii="GHEA Grapalat" w:eastAsiaTheme="minorHAnsi" w:hAnsi="GHEA Grapalat" w:cstheme="minorBidi"/>
          <w:strike/>
          <w:sz w:val="18"/>
          <w:szCs w:val="18"/>
        </w:rPr>
        <w:t xml:space="preserve">номер заключаемого </w:t>
      </w:r>
      <w:proofErr w:type="spellStart"/>
      <w:r w:rsidR="00EB1A78" w:rsidRPr="00B00EF3">
        <w:rPr>
          <w:rFonts w:ascii="GHEA Grapalat" w:eastAsiaTheme="minorHAnsi" w:hAnsi="GHEA Grapalat" w:cstheme="minorBidi"/>
          <w:strike/>
          <w:sz w:val="18"/>
          <w:szCs w:val="18"/>
        </w:rPr>
        <w:t>договара</w:t>
      </w:r>
      <w:proofErr w:type="spellEnd"/>
    </w:p>
    <w:p w14:paraId="077D4DDA" w14:textId="77777777" w:rsidR="00EB1A78" w:rsidRPr="00B00EF3" w:rsidRDefault="00EB1A78" w:rsidP="00EB1A78">
      <w:pPr>
        <w:pStyle w:val="af4"/>
        <w:shd w:val="clear" w:color="auto" w:fill="FFFFFF"/>
        <w:ind w:firstLine="374"/>
        <w:contextualSpacing/>
        <w:jc w:val="both"/>
        <w:rPr>
          <w:rFonts w:ascii="GHEA Grapalat" w:eastAsiaTheme="minorHAnsi" w:hAnsi="GHEA Grapalat" w:cstheme="minorBidi"/>
          <w:strike/>
        </w:rPr>
      </w:pPr>
    </w:p>
    <w:p w14:paraId="6D206BF9" w14:textId="77777777" w:rsidR="00EB1A78" w:rsidRPr="00B00EF3" w:rsidRDefault="00E716C0" w:rsidP="00E716C0">
      <w:pPr>
        <w:pStyle w:val="af4"/>
        <w:shd w:val="clear" w:color="auto" w:fill="FFFFFF"/>
        <w:contextualSpacing/>
        <w:jc w:val="center"/>
        <w:rPr>
          <w:rFonts w:eastAsiaTheme="minorHAnsi" w:cstheme="minorBidi"/>
          <w:strike/>
        </w:rPr>
      </w:pPr>
      <w:r w:rsidRPr="00B00EF3">
        <w:rPr>
          <w:rFonts w:ascii="GHEA Grapalat" w:eastAsiaTheme="minorHAnsi" w:hAnsi="GHEA Grapalat" w:cstheme="minorBidi"/>
          <w:strike/>
        </w:rPr>
        <w:t xml:space="preserve">принципалом </w:t>
      </w:r>
      <w:r w:rsidR="00EB1A78" w:rsidRPr="00B00EF3">
        <w:rPr>
          <w:rFonts w:ascii="GHEA Grapalat" w:eastAsiaTheme="minorHAnsi" w:hAnsi="GHEA Grapalat" w:cstheme="minorBidi"/>
          <w:strike/>
        </w:rPr>
        <w:t xml:space="preserve">и действует </w:t>
      </w:r>
      <w:r w:rsidR="00EB1A78" w:rsidRPr="00B00EF3">
        <w:rPr>
          <w:rFonts w:ascii="GHEA Grapalat" w:eastAsiaTheme="minorHAnsi" w:hAnsi="GHEA Grapalat" w:cstheme="minorBidi"/>
          <w:strike/>
          <w:lang w:val="hy-AM"/>
        </w:rPr>
        <w:t xml:space="preserve"> </w:t>
      </w:r>
      <w:r w:rsidR="00EB1A78" w:rsidRPr="00B00EF3">
        <w:rPr>
          <w:rFonts w:ascii="GHEA Grapalat" w:eastAsiaTheme="minorHAnsi" w:hAnsi="GHEA Grapalat" w:cstheme="minorBidi"/>
          <w:strike/>
        </w:rPr>
        <w:t>в</w:t>
      </w:r>
      <w:r w:rsidR="00EB1A78" w:rsidRPr="00B00EF3">
        <w:rPr>
          <w:rFonts w:ascii="GHEA Grapalat" w:hAnsi="GHEA Grapalat"/>
          <w:strike/>
        </w:rPr>
        <w:t>ключительно</w:t>
      </w:r>
      <w:r w:rsidR="00EB1A78" w:rsidRPr="00B00EF3">
        <w:rPr>
          <w:rFonts w:ascii="GHEA Grapalat" w:eastAsiaTheme="minorHAnsi" w:hAnsi="GHEA Grapalat" w:cstheme="minorBidi"/>
          <w:strike/>
        </w:rPr>
        <w:t xml:space="preserve"> до девяностого </w:t>
      </w:r>
      <w:r w:rsidR="00EB1A78" w:rsidRPr="00B00EF3">
        <w:rPr>
          <w:rFonts w:ascii="GHEA Grapalat" w:eastAsiaTheme="minorHAnsi" w:hAnsi="GHEA Grapalat" w:cstheme="minorBidi"/>
          <w:strike/>
          <w:lang w:val="hy-AM"/>
        </w:rPr>
        <w:t xml:space="preserve"> </w:t>
      </w:r>
      <w:r w:rsidR="00EB1A78" w:rsidRPr="00B00EF3">
        <w:rPr>
          <w:rFonts w:ascii="GHEA Grapalat" w:eastAsiaTheme="minorHAnsi" w:hAnsi="GHEA Grapalat" w:cstheme="minorBidi"/>
          <w:strike/>
        </w:rPr>
        <w:t>рабочего дня</w:t>
      </w:r>
      <w:r w:rsidR="00EB1A78" w:rsidRPr="00B00EF3">
        <w:rPr>
          <w:rFonts w:ascii="GHEA Grapalat" w:eastAsiaTheme="minorHAnsi" w:hAnsi="GHEA Grapalat" w:cstheme="minorBidi"/>
          <w:strike/>
          <w:lang w:val="hy-AM"/>
        </w:rPr>
        <w:t xml:space="preserve"> </w:t>
      </w:r>
      <w:r w:rsidR="00EB1A78" w:rsidRPr="00B00EF3">
        <w:rPr>
          <w:rFonts w:ascii="GHEA Grapalat" w:eastAsiaTheme="minorHAnsi" w:hAnsi="GHEA Grapalat" w:cstheme="minorBidi"/>
          <w:strike/>
        </w:rPr>
        <w:t xml:space="preserve">следующего за днем </w:t>
      </w:r>
      <w:r w:rsidR="00EB1A78" w:rsidRPr="00B00EF3">
        <w:rPr>
          <w:rFonts w:ascii="GHEA Grapalat" w:eastAsiaTheme="minorHAnsi" w:hAnsi="GHEA Grapalat" w:cstheme="minorBidi"/>
          <w:strike/>
          <w:lang w:val="hy-AM"/>
        </w:rPr>
        <w:t>-------------------------------------------------------</w:t>
      </w:r>
      <w:r w:rsidR="00EB1A78" w:rsidRPr="00B00EF3">
        <w:rPr>
          <w:rFonts w:ascii="GHEA Grapalat" w:eastAsiaTheme="minorHAnsi" w:hAnsi="GHEA Grapalat" w:cstheme="minorBidi"/>
          <w:strike/>
        </w:rPr>
        <w:t>------------------</w:t>
      </w:r>
      <w:r w:rsidR="00EB1A78" w:rsidRPr="00B00EF3">
        <w:rPr>
          <w:rFonts w:ascii="GHEA Grapalat" w:eastAsiaTheme="minorHAnsi" w:hAnsi="GHEA Grapalat" w:cstheme="minorBidi"/>
          <w:strike/>
          <w:lang w:val="hy-AM"/>
        </w:rPr>
        <w:t>----------</w:t>
      </w:r>
      <w:r w:rsidRPr="00B00EF3">
        <w:rPr>
          <w:rFonts w:ascii="GHEA Grapalat" w:eastAsiaTheme="minorHAnsi" w:hAnsi="GHEA Grapalat" w:cstheme="minorBidi"/>
          <w:strike/>
        </w:rPr>
        <w:t>-----------------------</w:t>
      </w:r>
      <w:r w:rsidR="00EB1A78" w:rsidRPr="00B00EF3">
        <w:rPr>
          <w:rFonts w:eastAsiaTheme="minorHAnsi" w:cstheme="minorBidi"/>
          <w:strike/>
        </w:rPr>
        <w:t xml:space="preserve"> </w:t>
      </w:r>
      <w:r w:rsidR="00EB1A78" w:rsidRPr="00B00EF3">
        <w:rPr>
          <w:rFonts w:eastAsiaTheme="minorHAnsi" w:cstheme="minorBidi"/>
          <w:strike/>
          <w:lang w:val="hy-AM"/>
        </w:rPr>
        <w:t>.</w:t>
      </w:r>
      <w:r w:rsidR="00EB1A78" w:rsidRPr="00B00EF3">
        <w:rPr>
          <w:rFonts w:eastAsiaTheme="minorHAnsi" w:cstheme="minorBidi"/>
          <w:strike/>
        </w:rPr>
        <w:t xml:space="preserve">                    </w:t>
      </w:r>
      <w:r w:rsidRPr="00B00EF3">
        <w:rPr>
          <w:rFonts w:eastAsiaTheme="minorHAnsi" w:cstheme="minorBidi"/>
          <w:strike/>
        </w:rPr>
        <w:t xml:space="preserve">                                  </w:t>
      </w:r>
      <w:r w:rsidR="00EB1A78" w:rsidRPr="00B00EF3">
        <w:rPr>
          <w:rFonts w:ascii="GHEA Grapalat" w:hAnsi="GHEA Grapalat"/>
          <w:strike/>
          <w:sz w:val="16"/>
          <w:szCs w:val="16"/>
        </w:rPr>
        <w:t>крайний   срок</w:t>
      </w:r>
      <w:r w:rsidR="00EB1A78" w:rsidRPr="00B00EF3">
        <w:rPr>
          <w:rFonts w:ascii="GHEA Grapalat" w:eastAsiaTheme="minorHAnsi" w:hAnsi="GHEA Grapalat" w:cstheme="minorBidi"/>
          <w:strike/>
          <w:sz w:val="16"/>
          <w:szCs w:val="16"/>
        </w:rPr>
        <w:t xml:space="preserve"> выполнения работ</w:t>
      </w:r>
      <w:r w:rsidR="00EB1A78" w:rsidRPr="00B00EF3">
        <w:rPr>
          <w:rFonts w:ascii="GHEA Grapalat" w:hAnsi="GHEA Grapalat"/>
          <w:strike/>
          <w:sz w:val="16"/>
          <w:szCs w:val="16"/>
        </w:rPr>
        <w:t>, предусмотренный заключаемым договором, включая гарантийный срок</w:t>
      </w:r>
    </w:p>
    <w:p w14:paraId="0FDB301D" w14:textId="77777777" w:rsidR="00E716C0" w:rsidRPr="00B00EF3" w:rsidRDefault="008269CF" w:rsidP="008269CF">
      <w:pPr>
        <w:pStyle w:val="af4"/>
        <w:shd w:val="clear" w:color="auto" w:fill="FFFFFF"/>
        <w:contextualSpacing/>
        <w:jc w:val="both"/>
        <w:rPr>
          <w:rFonts w:ascii="GHEA Grapalat" w:eastAsiaTheme="minorHAnsi" w:hAnsi="GHEA Grapalat" w:cstheme="minorBidi"/>
          <w:strike/>
        </w:rPr>
      </w:pPr>
      <w:r w:rsidRPr="00B00EF3">
        <w:rPr>
          <w:rFonts w:ascii="GHEA Grapalat" w:eastAsiaTheme="minorHAnsi" w:hAnsi="GHEA Grapalat" w:cstheme="minorBidi"/>
          <w:strike/>
        </w:rPr>
        <w:lastRenderedPageBreak/>
        <w:t>В день предоставления гарантии лицо выдающее гарантию с официального адреса</w:t>
      </w:r>
      <w:r w:rsidRPr="00B00EF3">
        <w:rPr>
          <w:rFonts w:ascii="GHEA Grapalat" w:eastAsiaTheme="minorHAnsi" w:hAnsi="GHEA Grapalat" w:cstheme="minorBidi"/>
          <w:strike/>
          <w:lang w:val="hy-AM"/>
        </w:rPr>
        <w:t xml:space="preserve"> </w:t>
      </w:r>
      <w:r w:rsidRPr="00B00EF3">
        <w:rPr>
          <w:rFonts w:ascii="GHEA Grapalat" w:eastAsiaTheme="minorHAnsi" w:hAnsi="GHEA Grapalat" w:cstheme="minorBidi"/>
          <w:strike/>
        </w:rPr>
        <w:t xml:space="preserve">электронной почты высылает воспроизведенный (отсканированный) с оригинала </w:t>
      </w:r>
      <w:r w:rsidR="002B7F23" w:rsidRPr="00B00EF3">
        <w:rPr>
          <w:rFonts w:ascii="GHEA Grapalat" w:eastAsiaTheme="minorHAnsi" w:hAnsi="GHEA Grapalat" w:cstheme="minorBidi"/>
          <w:strike/>
        </w:rPr>
        <w:t xml:space="preserve">настоящей гарантии </w:t>
      </w:r>
      <w:r w:rsidRPr="00B00EF3">
        <w:rPr>
          <w:rFonts w:ascii="GHEA Grapalat" w:eastAsiaTheme="minorHAnsi" w:hAnsi="GHEA Grapalat" w:cstheme="minorBidi"/>
          <w:strike/>
        </w:rPr>
        <w:t xml:space="preserve">вариант также на адрес электронной почты секретаря оценочной комиссии </w:t>
      </w:r>
      <w:r w:rsidR="00E716C0" w:rsidRPr="00B00EF3">
        <w:rPr>
          <w:rFonts w:ascii="GHEA Grapalat" w:eastAsiaTheme="minorHAnsi" w:hAnsi="GHEA Grapalat" w:cstheme="minorBidi"/>
          <w:strike/>
        </w:rPr>
        <w:t>--------------------------------------------------------------------------------------------------</w:t>
      </w:r>
    </w:p>
    <w:p w14:paraId="66D1775D" w14:textId="77777777" w:rsidR="00E716C0" w:rsidRPr="00B00EF3" w:rsidRDefault="00E716C0" w:rsidP="008269CF">
      <w:pPr>
        <w:pStyle w:val="af4"/>
        <w:shd w:val="clear" w:color="auto" w:fill="FFFFFF"/>
        <w:contextualSpacing/>
        <w:jc w:val="both"/>
        <w:rPr>
          <w:rFonts w:ascii="GHEA Grapalat" w:eastAsiaTheme="minorHAnsi" w:hAnsi="GHEA Grapalat" w:cstheme="minorBidi"/>
          <w:strike/>
        </w:rPr>
      </w:pPr>
      <w:r w:rsidRPr="00B00EF3">
        <w:rPr>
          <w:rStyle w:val="af5"/>
          <w:b w:val="0"/>
          <w:bCs w:val="0"/>
          <w:strike/>
          <w:sz w:val="20"/>
          <w:szCs w:val="20"/>
        </w:rPr>
        <w:t xml:space="preserve">                                                                                 </w:t>
      </w:r>
      <w:r w:rsidR="00C2502F" w:rsidRPr="00B00EF3">
        <w:rPr>
          <w:rStyle w:val="af5"/>
          <w:b w:val="0"/>
          <w:bCs w:val="0"/>
          <w:strike/>
          <w:sz w:val="20"/>
          <w:szCs w:val="20"/>
        </w:rPr>
        <w:t>адрес эл. почты секретаря</w:t>
      </w:r>
    </w:p>
    <w:p w14:paraId="0CDD18C9" w14:textId="77777777" w:rsidR="008269CF" w:rsidRPr="00B00EF3" w:rsidRDefault="008269CF" w:rsidP="008269CF">
      <w:pPr>
        <w:pStyle w:val="af4"/>
        <w:shd w:val="clear" w:color="auto" w:fill="FFFFFF"/>
        <w:contextualSpacing/>
        <w:jc w:val="both"/>
        <w:rPr>
          <w:rFonts w:ascii="GHEA Grapalat" w:eastAsiaTheme="minorHAnsi" w:hAnsi="GHEA Grapalat" w:cstheme="minorBidi"/>
          <w:strike/>
        </w:rPr>
      </w:pPr>
      <w:r w:rsidRPr="00B00EF3">
        <w:rPr>
          <w:rFonts w:ascii="GHEA Grapalat" w:eastAsiaTheme="minorHAnsi" w:hAnsi="GHEA Grapalat" w:cstheme="minorBidi"/>
          <w:strike/>
        </w:rPr>
        <w:t xml:space="preserve">указанный </w:t>
      </w:r>
      <w:r w:rsidR="002B7F23" w:rsidRPr="00B00EF3">
        <w:rPr>
          <w:rFonts w:ascii="GHEA Grapalat" w:eastAsiaTheme="minorHAnsi" w:hAnsi="GHEA Grapalat" w:cstheme="minorBidi"/>
          <w:strike/>
        </w:rPr>
        <w:t>в приглашении к процедуре закуп</w:t>
      </w:r>
      <w:r w:rsidRPr="00B00EF3">
        <w:rPr>
          <w:rFonts w:ascii="GHEA Grapalat" w:eastAsiaTheme="minorHAnsi" w:hAnsi="GHEA Grapalat" w:cstheme="minorBidi"/>
          <w:strike/>
        </w:rPr>
        <w:t>ок</w:t>
      </w:r>
      <w:r w:rsidR="002B7F23" w:rsidRPr="00B00EF3">
        <w:rPr>
          <w:rFonts w:ascii="GHEA Grapalat" w:eastAsiaTheme="minorHAnsi" w:hAnsi="GHEA Grapalat" w:cstheme="minorBidi"/>
          <w:strike/>
        </w:rPr>
        <w:t>,</w:t>
      </w:r>
      <w:r w:rsidRPr="00B00EF3">
        <w:rPr>
          <w:rFonts w:ascii="GHEA Grapalat" w:eastAsiaTheme="minorHAnsi" w:hAnsi="GHEA Grapalat" w:cstheme="minorBidi"/>
          <w:strike/>
        </w:rPr>
        <w:t xml:space="preserve"> организованной с целью заключения договора упомянутого в пункте 1 настоящей гарантии. </w:t>
      </w:r>
    </w:p>
    <w:p w14:paraId="190C7D03" w14:textId="77777777" w:rsidR="005B3A59" w:rsidRPr="00B00EF3" w:rsidRDefault="005B3A59" w:rsidP="00587699">
      <w:pPr>
        <w:pStyle w:val="af4"/>
        <w:shd w:val="clear" w:color="auto" w:fill="FFFFFF"/>
        <w:contextualSpacing/>
        <w:jc w:val="both"/>
        <w:rPr>
          <w:rStyle w:val="af5"/>
          <w:rFonts w:ascii="GHEA Grapalat" w:hAnsi="GHEA Grapalat"/>
          <w:b w:val="0"/>
          <w:bCs w:val="0"/>
          <w:strike/>
          <w:sz w:val="20"/>
          <w:szCs w:val="20"/>
        </w:rPr>
      </w:pPr>
    </w:p>
    <w:p w14:paraId="0F249317"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6. Бенефициар предъявляет требование лицу, выдающему гарантию, в письменной форме. К требованию прилагаются следующие документы:</w:t>
      </w:r>
    </w:p>
    <w:p w14:paraId="092B9946" w14:textId="77777777" w:rsidR="00D273E6" w:rsidRPr="00B00E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68A3C395" w14:textId="77777777" w:rsidR="005B3A59" w:rsidRPr="00B00EF3" w:rsidRDefault="005B3A59" w:rsidP="005B3A59">
      <w:pPr>
        <w:pStyle w:val="af4"/>
        <w:shd w:val="clear" w:color="auto" w:fill="FFFFFF"/>
        <w:ind w:firstLine="374"/>
        <w:contextualSpacing/>
        <w:jc w:val="both"/>
        <w:rPr>
          <w:rFonts w:ascii="GHEA Grapalat" w:eastAsiaTheme="minorHAnsi" w:hAnsi="GHEA Grapalat" w:cstheme="minorBidi"/>
          <w:strike/>
        </w:rPr>
      </w:pPr>
      <w:r w:rsidRPr="00B00EF3">
        <w:rPr>
          <w:rFonts w:ascii="GHEA Grapalat" w:eastAsiaTheme="minorHAnsi" w:hAnsi="GHEA Grapalat" w:cstheme="minorBidi"/>
          <w:strike/>
        </w:rPr>
        <w:t>1) копии заключенного договора N</w:t>
      </w:r>
      <w:r w:rsidRPr="00B00EF3">
        <w:rPr>
          <w:rFonts w:ascii="GHEA Grapalat" w:eastAsiaTheme="minorHAnsi" w:hAnsi="GHEA Grapalat" w:cstheme="minorBidi"/>
          <w:strike/>
          <w:lang w:val="hy-AM"/>
        </w:rPr>
        <w:t xml:space="preserve"> </w:t>
      </w:r>
      <w:r w:rsidRPr="00B00EF3">
        <w:rPr>
          <w:rFonts w:ascii="GHEA Grapalat" w:eastAsiaTheme="minorHAnsi" w:hAnsi="GHEA Grapalat" w:cstheme="minorBidi"/>
          <w:strike/>
        </w:rPr>
        <w:t xml:space="preserve">_____________________, включая </w:t>
      </w:r>
    </w:p>
    <w:p w14:paraId="6D930AF6" w14:textId="77777777" w:rsidR="005B3A59" w:rsidRPr="00B00EF3" w:rsidRDefault="005B3A59" w:rsidP="005B3A59">
      <w:pPr>
        <w:pStyle w:val="af4"/>
        <w:shd w:val="clear" w:color="auto" w:fill="FFFFFF"/>
        <w:contextualSpacing/>
        <w:jc w:val="both"/>
        <w:rPr>
          <w:rFonts w:ascii="GHEA Grapalat" w:eastAsiaTheme="minorHAnsi" w:hAnsi="GHEA Grapalat" w:cstheme="minorBidi"/>
          <w:strike/>
          <w:sz w:val="18"/>
          <w:szCs w:val="18"/>
        </w:rPr>
      </w:pPr>
      <w:r w:rsidRPr="00B00EF3">
        <w:rPr>
          <w:rFonts w:eastAsiaTheme="minorHAnsi" w:cstheme="minorBidi"/>
          <w:strike/>
        </w:rPr>
        <w:t xml:space="preserve">                                                               </w:t>
      </w:r>
      <w:r w:rsidR="00D273E6" w:rsidRPr="00B00EF3">
        <w:rPr>
          <w:rFonts w:eastAsiaTheme="minorHAnsi" w:cstheme="minorBidi"/>
          <w:strike/>
        </w:rPr>
        <w:t xml:space="preserve">          </w:t>
      </w:r>
      <w:r w:rsidRPr="00B00EF3">
        <w:rPr>
          <w:rFonts w:ascii="GHEA Grapalat" w:eastAsiaTheme="minorHAnsi" w:hAnsi="GHEA Grapalat" w:cstheme="minorBidi"/>
          <w:strike/>
          <w:sz w:val="18"/>
          <w:szCs w:val="18"/>
        </w:rPr>
        <w:t xml:space="preserve">номер заключаемого </w:t>
      </w:r>
      <w:proofErr w:type="spellStart"/>
      <w:r w:rsidRPr="00B00EF3">
        <w:rPr>
          <w:rFonts w:ascii="GHEA Grapalat" w:eastAsiaTheme="minorHAnsi" w:hAnsi="GHEA Grapalat" w:cstheme="minorBidi"/>
          <w:strike/>
          <w:sz w:val="18"/>
          <w:szCs w:val="18"/>
        </w:rPr>
        <w:t>договара</w:t>
      </w:r>
      <w:proofErr w:type="spellEnd"/>
    </w:p>
    <w:p w14:paraId="3D18656C"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копии внесенных  в него изменений, дополнительных соглашений,</w:t>
      </w:r>
    </w:p>
    <w:p w14:paraId="6BF7A2FE"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1634E469"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00EF3">
          <w:rPr>
            <w:rStyle w:val="a9"/>
            <w:rFonts w:ascii="GHEA Grapalat" w:hAnsi="GHEA Grapalat"/>
            <w:strike/>
            <w:color w:val="auto"/>
            <w:sz w:val="20"/>
            <w:szCs w:val="20"/>
            <w:lang w:val="hy-AM"/>
          </w:rPr>
          <w:t>www.procurement.am</w:t>
        </w:r>
      </w:hyperlink>
      <w:r w:rsidRPr="00B00EF3">
        <w:rPr>
          <w:rFonts w:ascii="GHEA Grapalat" w:eastAsiaTheme="minorHAnsi" w:hAnsi="GHEA Grapalat" w:cstheme="minorBidi"/>
          <w:strike/>
        </w:rPr>
        <w:t xml:space="preserve"> .</w:t>
      </w:r>
    </w:p>
    <w:p w14:paraId="062B469F"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4540F743"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7.</w:t>
      </w:r>
      <w:r w:rsidRPr="00B00EF3">
        <w:rPr>
          <w:strike/>
        </w:rPr>
        <w:t xml:space="preserve"> </w:t>
      </w:r>
      <w:r w:rsidRPr="00B00EF3">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85A9357"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5D34DD0"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8.</w:t>
      </w:r>
      <w:r w:rsidRPr="00B00EF3">
        <w:rPr>
          <w:strike/>
        </w:rPr>
        <w:t xml:space="preserve"> </w:t>
      </w:r>
      <w:r w:rsidRPr="00B00EF3">
        <w:rPr>
          <w:rFonts w:ascii="GHEA Grapalat" w:eastAsiaTheme="minorHAnsi" w:hAnsi="GHEA Grapalat" w:cstheme="minorBidi"/>
          <w:strike/>
        </w:rPr>
        <w:t>Лицо, выдающее гарантию, отклоняет требование бенефициара, если:</w:t>
      </w:r>
    </w:p>
    <w:p w14:paraId="465D2344"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7E1EC788" w14:textId="77777777" w:rsidR="005B3A59" w:rsidRPr="00B00E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B00EF3">
        <w:rPr>
          <w:rFonts w:ascii="GHEA Grapalat" w:eastAsiaTheme="minorHAnsi" w:hAnsi="GHEA Grapalat" w:cstheme="minorBidi"/>
          <w:strike/>
        </w:rPr>
        <w:t>2) требование представлено по истечении срока, установленного гарантией.</w:t>
      </w:r>
    </w:p>
    <w:p w14:paraId="7DD9B8D2" w14:textId="77777777" w:rsidR="005B3A59" w:rsidRPr="00B00E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p>
    <w:p w14:paraId="2494396A" w14:textId="77777777" w:rsidR="005B3A59" w:rsidRPr="00B00E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B00EF3">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56B6B5A" w14:textId="77777777" w:rsidR="005B3A59" w:rsidRPr="00B00E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B00EF3">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65023F59"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B00EF3">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2452980"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5255EA1E" w14:textId="77777777" w:rsidR="005B3A59" w:rsidRPr="00B00EF3"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rPr>
      </w:pPr>
    </w:p>
    <w:p w14:paraId="450359D7" w14:textId="77777777" w:rsidR="005B3A59" w:rsidRPr="00B00EF3"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B00EF3">
        <w:rPr>
          <w:rFonts w:ascii="GHEA Grapalat" w:hAnsi="GHEA Grapalat"/>
          <w:strike/>
          <w:sz w:val="20"/>
          <w:szCs w:val="20"/>
          <w:lang w:val="hy-AM"/>
        </w:rPr>
        <w:t>Руководитель исполнительного органа</w:t>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p>
    <w:p w14:paraId="2C9A57E3" w14:textId="77777777" w:rsidR="005B3A59" w:rsidRPr="00B00EF3"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382A5D95" w14:textId="77777777" w:rsidR="005B3A59" w:rsidRPr="00B00EF3"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4C54E6DC" w14:textId="77777777" w:rsidR="005B3A59" w:rsidRPr="00B00EF3"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r w:rsidRPr="00B00EF3">
        <w:rPr>
          <w:rFonts w:ascii="GHEA Grapalat" w:hAnsi="GHEA Grapalat"/>
          <w:strike/>
          <w:sz w:val="20"/>
          <w:szCs w:val="20"/>
          <w:u w:val="single"/>
          <w:lang w:val="hy-AM"/>
        </w:rPr>
        <w:tab/>
      </w:r>
    </w:p>
    <w:p w14:paraId="70295591" w14:textId="77777777" w:rsidR="005B3A59" w:rsidRPr="00B00EF3" w:rsidRDefault="005B3A59" w:rsidP="005B3A59">
      <w:pPr>
        <w:pStyle w:val="af4"/>
        <w:shd w:val="clear" w:color="auto" w:fill="FFFFFF"/>
        <w:spacing w:before="0" w:beforeAutospacing="0" w:after="0" w:afterAutospacing="0"/>
        <w:rPr>
          <w:rFonts w:ascii="GHEA Grapalat" w:hAnsi="GHEA Grapalat" w:cs="Sylfaen"/>
          <w:strike/>
          <w:vertAlign w:val="superscript"/>
        </w:rPr>
      </w:pPr>
      <w:r w:rsidRPr="00B00EF3">
        <w:rPr>
          <w:rFonts w:ascii="GHEA Grapalat" w:hAnsi="GHEA Grapalat" w:cs="Sylfaen"/>
          <w:strike/>
          <w:vertAlign w:val="superscript"/>
          <w:lang w:val="hy-AM"/>
        </w:rPr>
        <w:t xml:space="preserve">                                                        </w:t>
      </w:r>
      <w:r w:rsidRPr="00B00EF3">
        <w:rPr>
          <w:rFonts w:ascii="GHEA Grapalat" w:hAnsi="GHEA Grapalat" w:cs="Sylfaen"/>
          <w:strike/>
          <w:vertAlign w:val="superscript"/>
        </w:rPr>
        <w:t>число, месяц, год</w:t>
      </w:r>
    </w:p>
    <w:p w14:paraId="7CC49F19" w14:textId="77777777" w:rsidR="005B3A59" w:rsidRPr="00B00E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1E187300" w14:textId="77777777" w:rsidR="00F331AD" w:rsidRPr="002A4554" w:rsidRDefault="00F331AD" w:rsidP="000A214C">
      <w:pPr>
        <w:widowControl w:val="0"/>
        <w:spacing w:after="160"/>
        <w:jc w:val="right"/>
        <w:rPr>
          <w:rFonts w:ascii="GHEA Grapalat" w:hAnsi="GHEA Grapalat"/>
          <w:i/>
        </w:rPr>
      </w:pPr>
    </w:p>
    <w:p w14:paraId="2B0096A6" w14:textId="77777777" w:rsidR="00F331AD" w:rsidRPr="002A4554" w:rsidRDefault="00F331AD" w:rsidP="000A214C">
      <w:pPr>
        <w:widowControl w:val="0"/>
        <w:spacing w:after="160"/>
        <w:jc w:val="right"/>
        <w:rPr>
          <w:rFonts w:ascii="GHEA Grapalat" w:hAnsi="GHEA Grapalat"/>
          <w:i/>
        </w:rPr>
      </w:pPr>
    </w:p>
    <w:p w14:paraId="50A03B5D" w14:textId="77777777" w:rsidR="00F331AD" w:rsidRPr="002A4554" w:rsidRDefault="00F331AD" w:rsidP="000A214C">
      <w:pPr>
        <w:widowControl w:val="0"/>
        <w:spacing w:after="160"/>
        <w:jc w:val="right"/>
        <w:rPr>
          <w:rFonts w:ascii="GHEA Grapalat" w:hAnsi="GHEA Grapalat"/>
          <w:i/>
        </w:rPr>
      </w:pPr>
    </w:p>
    <w:p w14:paraId="2E124F8E" w14:textId="77777777" w:rsidR="00F331AD" w:rsidRPr="002A4554" w:rsidRDefault="00F331AD" w:rsidP="000A214C">
      <w:pPr>
        <w:widowControl w:val="0"/>
        <w:spacing w:after="160"/>
        <w:jc w:val="right"/>
        <w:rPr>
          <w:rFonts w:ascii="GHEA Grapalat" w:hAnsi="GHEA Grapalat"/>
          <w:i/>
        </w:rPr>
      </w:pPr>
    </w:p>
    <w:p w14:paraId="0F82BC3A" w14:textId="77777777" w:rsidR="00F331AD" w:rsidRPr="002A4554" w:rsidRDefault="00F331AD" w:rsidP="000A214C">
      <w:pPr>
        <w:widowControl w:val="0"/>
        <w:spacing w:after="160"/>
        <w:jc w:val="right"/>
        <w:rPr>
          <w:rFonts w:ascii="GHEA Grapalat" w:hAnsi="GHEA Grapalat"/>
          <w:i/>
        </w:rPr>
      </w:pPr>
    </w:p>
    <w:p w14:paraId="257BB50B" w14:textId="77777777" w:rsidR="00F331AD" w:rsidRPr="002A4554" w:rsidRDefault="00F331AD" w:rsidP="000A214C">
      <w:pPr>
        <w:widowControl w:val="0"/>
        <w:spacing w:after="160"/>
        <w:jc w:val="right"/>
        <w:rPr>
          <w:rFonts w:ascii="GHEA Grapalat" w:hAnsi="GHEA Grapalat"/>
          <w:i/>
        </w:rPr>
      </w:pPr>
    </w:p>
    <w:p w14:paraId="15DD34C6" w14:textId="77777777" w:rsidR="00F331AD" w:rsidRPr="002A4554" w:rsidRDefault="00F331AD" w:rsidP="000A214C">
      <w:pPr>
        <w:widowControl w:val="0"/>
        <w:spacing w:after="160"/>
        <w:jc w:val="right"/>
        <w:rPr>
          <w:rFonts w:ascii="GHEA Grapalat" w:hAnsi="GHEA Grapalat"/>
          <w:i/>
        </w:rPr>
      </w:pPr>
    </w:p>
    <w:p w14:paraId="623E583C" w14:textId="77777777" w:rsidR="00D24392" w:rsidRPr="005F2C25" w:rsidRDefault="00D24392" w:rsidP="000A214C">
      <w:pPr>
        <w:widowControl w:val="0"/>
        <w:spacing w:after="160"/>
        <w:jc w:val="right"/>
        <w:rPr>
          <w:rFonts w:ascii="GHEA Grapalat" w:hAnsi="GHEA Grapalat"/>
          <w:i/>
        </w:rPr>
      </w:pPr>
    </w:p>
    <w:p w14:paraId="0CCBDA81" w14:textId="77777777" w:rsidR="00D24392" w:rsidRPr="005F2C25" w:rsidRDefault="00D24392" w:rsidP="000A214C">
      <w:pPr>
        <w:widowControl w:val="0"/>
        <w:spacing w:after="160"/>
        <w:jc w:val="right"/>
        <w:rPr>
          <w:rFonts w:ascii="GHEA Grapalat" w:hAnsi="GHEA Grapalat"/>
          <w:i/>
        </w:rPr>
      </w:pPr>
    </w:p>
    <w:p w14:paraId="038A3F23" w14:textId="77777777" w:rsidR="00BE2572" w:rsidRPr="00B138F3" w:rsidRDefault="00BE2572" w:rsidP="00BE2572">
      <w:pPr>
        <w:widowControl w:val="0"/>
        <w:spacing w:after="160"/>
        <w:ind w:left="567" w:right="565"/>
        <w:jc w:val="center"/>
        <w:rPr>
          <w:rFonts w:ascii="GHEA Grapalat" w:hAnsi="GHEA Grapalat"/>
          <w:b/>
        </w:rPr>
      </w:pPr>
    </w:p>
    <w:p w14:paraId="69A4E500" w14:textId="77777777" w:rsidR="00BE2572" w:rsidRPr="00B138F3" w:rsidRDefault="00BE2572" w:rsidP="00BE2572">
      <w:pPr>
        <w:widowControl w:val="0"/>
        <w:spacing w:after="160"/>
        <w:ind w:left="567" w:right="565"/>
        <w:jc w:val="center"/>
        <w:rPr>
          <w:rFonts w:ascii="GHEA Grapalat" w:hAnsi="GHEA Grapalat"/>
          <w:b/>
        </w:rPr>
      </w:pPr>
    </w:p>
    <w:p w14:paraId="75F20F2F" w14:textId="77777777" w:rsidR="00BE2572" w:rsidRPr="00B138F3" w:rsidRDefault="00BE2572" w:rsidP="00BE2572">
      <w:pPr>
        <w:widowControl w:val="0"/>
        <w:spacing w:after="160"/>
        <w:ind w:left="567" w:right="565"/>
        <w:jc w:val="center"/>
        <w:rPr>
          <w:rFonts w:ascii="GHEA Grapalat" w:hAnsi="GHEA Grapalat"/>
          <w:b/>
        </w:rPr>
      </w:pPr>
    </w:p>
    <w:p w14:paraId="623D6446" w14:textId="77777777" w:rsidR="00BE2572" w:rsidRPr="00B138F3" w:rsidRDefault="00BE2572" w:rsidP="00BE2572">
      <w:pPr>
        <w:widowControl w:val="0"/>
        <w:spacing w:after="160"/>
        <w:ind w:left="567" w:right="565"/>
        <w:jc w:val="center"/>
        <w:rPr>
          <w:rFonts w:ascii="GHEA Grapalat" w:hAnsi="GHEA Grapalat"/>
          <w:b/>
        </w:rPr>
      </w:pPr>
    </w:p>
    <w:p w14:paraId="683CC857" w14:textId="77777777" w:rsidR="00BE2572" w:rsidRPr="00B138F3" w:rsidRDefault="00BE2572" w:rsidP="00BE2572">
      <w:pPr>
        <w:widowControl w:val="0"/>
        <w:spacing w:after="160"/>
        <w:ind w:left="567" w:right="565"/>
        <w:jc w:val="center"/>
        <w:rPr>
          <w:rFonts w:ascii="GHEA Grapalat" w:hAnsi="GHEA Grapalat"/>
          <w:b/>
        </w:rPr>
      </w:pPr>
    </w:p>
    <w:p w14:paraId="7EDE958E" w14:textId="77777777" w:rsidR="00BE2572" w:rsidRPr="00B138F3" w:rsidRDefault="00BE2572" w:rsidP="00BE2572">
      <w:pPr>
        <w:widowControl w:val="0"/>
        <w:spacing w:after="160"/>
        <w:ind w:left="567" w:right="565"/>
        <w:jc w:val="center"/>
        <w:rPr>
          <w:rFonts w:ascii="GHEA Grapalat" w:hAnsi="GHEA Grapalat"/>
          <w:b/>
        </w:rPr>
      </w:pPr>
    </w:p>
    <w:p w14:paraId="3C1C74A1" w14:textId="77777777" w:rsidR="00BE2572" w:rsidRPr="00B138F3" w:rsidRDefault="00BE2572" w:rsidP="00BE2572">
      <w:pPr>
        <w:widowControl w:val="0"/>
        <w:spacing w:after="160"/>
        <w:ind w:left="567" w:right="565"/>
        <w:jc w:val="center"/>
        <w:rPr>
          <w:rFonts w:ascii="GHEA Grapalat" w:hAnsi="GHEA Grapalat"/>
          <w:b/>
        </w:rPr>
      </w:pPr>
    </w:p>
    <w:p w14:paraId="2AB30AB3" w14:textId="77777777" w:rsidR="00BE2572" w:rsidRPr="00B138F3" w:rsidRDefault="00BE2572" w:rsidP="00BE2572">
      <w:pPr>
        <w:widowControl w:val="0"/>
        <w:spacing w:after="160"/>
        <w:ind w:left="567" w:right="565"/>
        <w:jc w:val="center"/>
        <w:rPr>
          <w:rFonts w:ascii="GHEA Grapalat" w:hAnsi="GHEA Grapalat"/>
          <w:b/>
        </w:rPr>
      </w:pPr>
    </w:p>
    <w:p w14:paraId="31AE301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0277017A" w14:textId="77777777"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af6"/>
          <w:rFonts w:ascii="GHEA Grapalat" w:hAnsi="GHEA Grapalat" w:cs="Sylfaen"/>
          <w:b/>
          <w:sz w:val="24"/>
          <w:szCs w:val="24"/>
        </w:rPr>
        <w:footnoteReference w:customMarkFollows="1" w:id="17"/>
        <w:t>26</w:t>
      </w:r>
    </w:p>
    <w:p w14:paraId="2A805E1E" w14:textId="77777777"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251B70" w:rsidRPr="0093002B">
        <w:rPr>
          <w:rFonts w:ascii="GHEA Grapalat" w:hAnsi="GHEA Grapalat" w:cs="Sylfaen"/>
          <w:b/>
          <w:lang w:val="hy-AM"/>
        </w:rPr>
        <w:t>«</w:t>
      </w:r>
      <w:r w:rsidR="00251B70" w:rsidRPr="00093231">
        <w:rPr>
          <w:rFonts w:ascii="GHEA Grapalat" w:hAnsi="GHEA Grapalat" w:cs="Sylfaen"/>
          <w:b/>
          <w:bCs/>
          <w:szCs w:val="28"/>
        </w:rPr>
        <w:t>ԱՄՄՄԴ</w:t>
      </w:r>
      <w:r w:rsidR="00251B70" w:rsidRPr="00DE1AA4">
        <w:rPr>
          <w:rFonts w:ascii="GHEA Grapalat" w:hAnsi="GHEA Grapalat" w:cs="Sylfaen"/>
          <w:b/>
          <w:bCs/>
          <w:szCs w:val="28"/>
          <w:lang w:val="pt-BR"/>
        </w:rPr>
        <w:t xml:space="preserve">- </w:t>
      </w:r>
      <w:r w:rsidR="00251B70" w:rsidRPr="00093231">
        <w:rPr>
          <w:rFonts w:ascii="GHEA Grapalat" w:hAnsi="GHEA Grapalat" w:cs="Sylfaen"/>
          <w:b/>
          <w:bCs/>
          <w:szCs w:val="28"/>
        </w:rPr>
        <w:t>ՀԲՄ</w:t>
      </w:r>
      <w:r w:rsidR="00251B70">
        <w:rPr>
          <w:rFonts w:ascii="GHEA Grapalat" w:hAnsi="GHEA Grapalat" w:cs="Sylfaen"/>
          <w:b/>
          <w:bCs/>
          <w:szCs w:val="28"/>
        </w:rPr>
        <w:t>ԱՇ</w:t>
      </w:r>
      <w:r w:rsidR="00251B70" w:rsidRPr="00093231">
        <w:rPr>
          <w:rFonts w:ascii="GHEA Grapalat" w:hAnsi="GHEA Grapalat" w:cs="Sylfaen"/>
          <w:b/>
          <w:bCs/>
          <w:szCs w:val="28"/>
        </w:rPr>
        <w:t>ՁԲ</w:t>
      </w:r>
      <w:r w:rsidR="00251B70" w:rsidRPr="00DE1AA4">
        <w:rPr>
          <w:rFonts w:ascii="GHEA Grapalat" w:hAnsi="GHEA Grapalat" w:cs="Sylfaen"/>
          <w:b/>
          <w:bCs/>
          <w:szCs w:val="28"/>
          <w:lang w:val="pt-BR"/>
        </w:rPr>
        <w:t xml:space="preserve"> -2024/01</w:t>
      </w:r>
      <w:r w:rsidR="00251B70" w:rsidRPr="00DE1AA4">
        <w:rPr>
          <w:rFonts w:ascii="GHEA Grapalat" w:hAnsi="GHEA Grapalat" w:cs="Sylfaen"/>
          <w:szCs w:val="28"/>
          <w:lang w:val="pt-BR"/>
        </w:rPr>
        <w:t xml:space="preserve"> </w:t>
      </w:r>
      <w:r w:rsidRPr="009F3DC7">
        <w:rPr>
          <w:rFonts w:ascii="GHEA Grapalat" w:hAnsi="GHEA Grapalat"/>
          <w:b/>
          <w:sz w:val="24"/>
          <w:szCs w:val="24"/>
        </w:rPr>
        <w:t>*</w:t>
      </w:r>
    </w:p>
    <w:p w14:paraId="19A7729B"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7E45649" w14:textId="77777777" w:rsidR="00FD002F" w:rsidRPr="00FD002F" w:rsidRDefault="00C51B36" w:rsidP="00FD002F">
      <w:pPr>
        <w:widowControl w:val="0"/>
        <w:spacing w:after="160" w:line="360" w:lineRule="auto"/>
        <w:ind w:firstLine="567"/>
        <w:jc w:val="center"/>
        <w:rPr>
          <w:rFonts w:ascii="GHEA Grapalat" w:hAnsi="GHEA Grapalat"/>
          <w:b/>
        </w:rPr>
      </w:pPr>
      <w:r w:rsidRPr="00C51B36">
        <w:rPr>
          <w:rFonts w:ascii="GHEA Grapalat" w:hAnsi="GHEA Grapalat"/>
          <w:b/>
        </w:rPr>
        <w:t>Приобретение ремонта крыш многоквартирных домов поселка Алаверди и частичная теплоизоляция зданий</w:t>
      </w:r>
      <w:r w:rsidR="00FD002F" w:rsidRPr="00FD002F">
        <w:rPr>
          <w:rFonts w:ascii="GHEA Grapalat" w:hAnsi="GHEA Grapalat"/>
          <w:b/>
        </w:rPr>
        <w:t xml:space="preserve"> ДЛЯ ОБЩЕСТВЕННЫХ НУЖД</w:t>
      </w:r>
    </w:p>
    <w:p w14:paraId="1DCF0E48" w14:textId="77777777" w:rsidR="00FD002F" w:rsidRPr="00FD002F" w:rsidRDefault="00FD002F" w:rsidP="00FD002F">
      <w:pPr>
        <w:widowControl w:val="0"/>
        <w:spacing w:after="160" w:line="360" w:lineRule="auto"/>
        <w:ind w:firstLine="567"/>
        <w:jc w:val="center"/>
        <w:rPr>
          <w:rFonts w:ascii="GHEA Grapalat" w:hAnsi="GHEA Grapalat"/>
          <w:b/>
        </w:rPr>
      </w:pPr>
      <w:r w:rsidRPr="00FD002F">
        <w:rPr>
          <w:rFonts w:ascii="GHEA Grapalat" w:hAnsi="GHEA Grapalat"/>
          <w:b/>
        </w:rPr>
        <w:t xml:space="preserve"> ВЫПОЛНЕНИЕ РАБОТ</w:t>
      </w:r>
    </w:p>
    <w:p w14:paraId="2B6398E1" w14:textId="77777777" w:rsidR="00BB28C8" w:rsidRPr="00FD002F" w:rsidRDefault="00FD002F" w:rsidP="00FD002F">
      <w:pPr>
        <w:widowControl w:val="0"/>
        <w:spacing w:after="160" w:line="360" w:lineRule="auto"/>
        <w:ind w:firstLine="567"/>
        <w:jc w:val="center"/>
        <w:rPr>
          <w:rFonts w:ascii="GHEA Grapalat" w:hAnsi="GHEA Grapalat"/>
          <w:b/>
        </w:rPr>
      </w:pPr>
      <w:r w:rsidRPr="00FD002F">
        <w:rPr>
          <w:rFonts w:ascii="GHEA Grapalat" w:hAnsi="GHEA Grapalat"/>
          <w:b/>
        </w:rPr>
        <w:t xml:space="preserve"> ДОГОВОР О ПОКУПКЕ</w:t>
      </w:r>
      <w:r>
        <w:rPr>
          <w:rFonts w:ascii="GHEA Grapalat" w:hAnsi="GHEA Grapalat"/>
          <w:b/>
          <w:lang w:val="hy-AM"/>
        </w:rPr>
        <w:t xml:space="preserve"> </w:t>
      </w:r>
      <w:r w:rsidR="00BB28C8">
        <w:rPr>
          <w:rFonts w:ascii="GHEA Grapalat" w:hAnsi="GHEA Grapalat"/>
          <w:b/>
        </w:rPr>
        <w:t xml:space="preserve">№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27D99BF6" w14:textId="77777777" w:rsidTr="003D2146">
        <w:tc>
          <w:tcPr>
            <w:tcW w:w="4503" w:type="dxa"/>
          </w:tcPr>
          <w:p w14:paraId="26ECB679"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6221056A"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240E7C9" w14:textId="77777777" w:rsidR="00BB28C8" w:rsidRPr="009F3DC7" w:rsidRDefault="00BB28C8" w:rsidP="00BB28C8">
      <w:pPr>
        <w:widowControl w:val="0"/>
        <w:spacing w:after="160" w:line="360" w:lineRule="auto"/>
        <w:ind w:firstLine="567"/>
        <w:jc w:val="both"/>
        <w:rPr>
          <w:rFonts w:ascii="GHEA Grapalat" w:hAnsi="GHEA Grapalat"/>
        </w:rPr>
      </w:pPr>
    </w:p>
    <w:p w14:paraId="6F08E56E"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3569DE1"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6CF39062" w14:textId="77777777" w:rsidR="00BB28C8" w:rsidRPr="00C51B36" w:rsidRDefault="00BB28C8" w:rsidP="00C51B36">
      <w:pPr>
        <w:pStyle w:val="HTML"/>
        <w:shd w:val="clear" w:color="auto" w:fill="F8F9FA"/>
        <w:spacing w:line="540" w:lineRule="atLeast"/>
        <w:jc w:val="both"/>
        <w:rPr>
          <w:rFonts w:ascii="GHEA Grapalat" w:hAnsi="GHEA Grapalat"/>
          <w:vertAlign w:val="superscript"/>
          <w:lang w:val="ru-RU"/>
        </w:rPr>
      </w:pPr>
      <w:r w:rsidRPr="00B81A8E">
        <w:rPr>
          <w:rFonts w:ascii="GHEA Grapalat" w:hAnsi="GHEA Grapalat"/>
          <w:lang w:val="ru-RU"/>
        </w:rPr>
        <w:t>1.1.</w:t>
      </w:r>
      <w:r w:rsidRPr="00B81A8E">
        <w:rPr>
          <w:rFonts w:ascii="GHEA Grapalat" w:hAnsi="GHEA Grapalat"/>
          <w:lang w:val="ru-RU"/>
        </w:rPr>
        <w:tab/>
      </w:r>
      <w:r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w:t>
      </w:r>
      <w:r w:rsidR="00877389" w:rsidRPr="00B81A8E">
        <w:rPr>
          <w:rFonts w:ascii="GHEA Grapalat" w:hAnsi="GHEA Grapalat" w:cs="Times New Roman"/>
          <w:sz w:val="24"/>
          <w:szCs w:val="24"/>
          <w:lang w:val="ru-RU" w:eastAsia="ru-RU" w:bidi="ru-RU"/>
        </w:rPr>
        <w:t>установленные Приложением N 1 к настоящему Договору (далее-договор)</w:t>
      </w:r>
      <w:r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проектной</w:t>
      </w:r>
      <w:r w:rsidR="006D22AE" w:rsidRPr="00B81A8E">
        <w:rPr>
          <w:rFonts w:ascii="GHEA Grapalat" w:hAnsi="GHEA Grapalat" w:cs="Times New Roman"/>
          <w:sz w:val="24"/>
          <w:szCs w:val="24"/>
          <w:lang w:val="ru-RU" w:eastAsia="ru-RU" w:bidi="ru-RU"/>
        </w:rPr>
        <w:t xml:space="preserve"> </w:t>
      </w:r>
      <w:r w:rsidR="006D22AE" w:rsidRPr="00B81A8E">
        <w:rPr>
          <w:rFonts w:ascii="GHEA Grapalat" w:hAnsi="GHEA Grapalat" w:cs="Times New Roman" w:hint="eastAsia"/>
          <w:sz w:val="24"/>
          <w:szCs w:val="24"/>
          <w:lang w:val="ru-RU" w:eastAsia="ru-RU" w:bidi="ru-RU"/>
        </w:rPr>
        <w:t>документацией</w:t>
      </w:r>
      <w:r w:rsidR="00877389" w:rsidRPr="00B81A8E">
        <w:rPr>
          <w:rFonts w:ascii="GHEA Grapalat" w:hAnsi="GHEA Grapalat" w:cs="Times New Roman"/>
          <w:sz w:val="24"/>
          <w:szCs w:val="24"/>
          <w:lang w:val="ru-RU" w:eastAsia="ru-RU" w:bidi="ru-RU"/>
        </w:rPr>
        <w:t xml:space="preserve">,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w:t>
      </w:r>
      <w:r w:rsidR="00877389" w:rsidRPr="00B81A8E">
        <w:rPr>
          <w:rFonts w:ascii="GHEA Grapalat" w:hAnsi="GHEA Grapalat" w:cs="Times New Roman"/>
          <w:sz w:val="24"/>
          <w:szCs w:val="24"/>
          <w:lang w:val="ru-RU" w:eastAsia="ru-RU" w:bidi="ru-RU"/>
        </w:rPr>
        <w:lastRenderedPageBreak/>
        <w:t>ведомостью-сметой</w:t>
      </w:r>
      <w:r w:rsidR="00877389" w:rsidRPr="00B81A8E">
        <w:rPr>
          <w:rFonts w:ascii="GHEA Grapalat" w:hAnsi="GHEA Grapalat"/>
          <w:lang w:val="ru-RU"/>
        </w:rPr>
        <w:t xml:space="preserve"> </w:t>
      </w:r>
      <w:r w:rsidR="006D22AE" w:rsidRPr="00B81A8E">
        <w:rPr>
          <w:rFonts w:ascii="GHEA Grapalat" w:hAnsi="GHEA Grapalat"/>
          <w:lang w:val="ru-RU"/>
        </w:rPr>
        <w:t xml:space="preserve">  </w:t>
      </w:r>
      <w:r w:rsidR="00C51B36" w:rsidRPr="00C51B36">
        <w:rPr>
          <w:rFonts w:ascii="GHEA Grapalat" w:hAnsi="GHEA Grapalat"/>
          <w:lang w:val="ru-RU"/>
        </w:rPr>
        <w:t xml:space="preserve">Приобретение ремонта крыш многоквартирных домов поселка Алаверди и частичная теплоизоляция </w:t>
      </w:r>
      <w:proofErr w:type="spellStart"/>
      <w:r w:rsidR="00C51B36" w:rsidRPr="00C51B36">
        <w:rPr>
          <w:rFonts w:ascii="GHEA Grapalat" w:hAnsi="GHEA Grapalat"/>
          <w:lang w:val="ru-RU"/>
        </w:rPr>
        <w:t>зданий</w:t>
      </w:r>
      <w:r w:rsidRPr="00C51B36">
        <w:rPr>
          <w:rFonts w:ascii="GHEA Grapalat" w:hAnsi="GHEA Grapalat"/>
          <w:vertAlign w:val="superscript"/>
          <w:lang w:val="ru-RU"/>
        </w:rPr>
        <w:t>Наименование</w:t>
      </w:r>
      <w:proofErr w:type="spellEnd"/>
      <w:r w:rsidRPr="00C51B36">
        <w:rPr>
          <w:rFonts w:ascii="GHEA Grapalat" w:hAnsi="GHEA Grapalat"/>
          <w:vertAlign w:val="superscript"/>
          <w:lang w:val="ru-RU"/>
        </w:rPr>
        <w:t xml:space="preserve"> работ</w:t>
      </w:r>
    </w:p>
    <w:p w14:paraId="56F70306" w14:textId="77777777" w:rsidR="00B22A2F" w:rsidRPr="009F3DC7" w:rsidRDefault="00BB28C8" w:rsidP="00B22A2F">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r w:rsidR="0077650F">
        <w:rPr>
          <w:rFonts w:ascii="GHEA Grapalat" w:hAnsi="GHEA Grapalat"/>
        </w:rPr>
        <w:t xml:space="preserve"> </w:t>
      </w:r>
      <w:r w:rsidR="00B22A2F" w:rsidRPr="00B7135E">
        <w:rPr>
          <w:rFonts w:ascii="GHEA Grapalat" w:hAnsi="GHEA Grapalat"/>
        </w:rPr>
        <w:t xml:space="preserve">Неотъемлемой частью настоящего Договора является </w:t>
      </w:r>
      <w:r w:rsidR="00B22A2F">
        <w:rPr>
          <w:rFonts w:ascii="GHEA Grapalat" w:hAnsi="GHEA Grapalat"/>
        </w:rPr>
        <w:t>заверение об обязательстве</w:t>
      </w:r>
      <w:r w:rsidR="00B22A2F" w:rsidRPr="00B7135E">
        <w:rPr>
          <w:rFonts w:ascii="GHEA Grapalat" w:hAnsi="GHEA Grapalat"/>
        </w:rPr>
        <w:t xml:space="preserve"> по установке (использованию) материалов и / или </w:t>
      </w:r>
      <w:r w:rsidR="00B22A2F">
        <w:rPr>
          <w:rFonts w:ascii="GHEA Grapalat" w:hAnsi="GHEA Grapalat"/>
        </w:rPr>
        <w:t>приборов</w:t>
      </w:r>
      <w:r w:rsidR="00B22A2F"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sidR="00B22A2F">
        <w:rPr>
          <w:rFonts w:ascii="GHEA Grapalat" w:hAnsi="GHEA Grapalat"/>
        </w:rPr>
        <w:t>под</w:t>
      </w:r>
      <w:r w:rsidR="00B22A2F" w:rsidRPr="00B7135E">
        <w:rPr>
          <w:rFonts w:ascii="GHEA Grapalat" w:hAnsi="GHEA Grapalat"/>
        </w:rPr>
        <w:t xml:space="preserve"> кодом </w:t>
      </w:r>
      <w:r w:rsidR="00251B70" w:rsidRPr="0093002B">
        <w:rPr>
          <w:rFonts w:ascii="GHEA Grapalat" w:hAnsi="GHEA Grapalat" w:cs="Sylfaen"/>
          <w:b/>
          <w:lang w:val="hy-AM"/>
        </w:rPr>
        <w:t>«</w:t>
      </w:r>
      <w:r w:rsidR="00251B70" w:rsidRPr="00093231">
        <w:rPr>
          <w:rFonts w:ascii="GHEA Grapalat" w:hAnsi="GHEA Grapalat" w:cs="Sylfaen"/>
          <w:b/>
          <w:bCs/>
          <w:sz w:val="20"/>
          <w:szCs w:val="28"/>
        </w:rPr>
        <w:t>ԱՄՄՄԴ</w:t>
      </w:r>
      <w:r w:rsidR="00251B70" w:rsidRPr="00DE1AA4">
        <w:rPr>
          <w:rFonts w:ascii="GHEA Grapalat" w:hAnsi="GHEA Grapalat" w:cs="Sylfaen"/>
          <w:b/>
          <w:bCs/>
          <w:sz w:val="20"/>
          <w:szCs w:val="28"/>
          <w:lang w:val="pt-BR"/>
        </w:rPr>
        <w:t xml:space="preserve">- </w:t>
      </w:r>
      <w:r w:rsidR="00251B70" w:rsidRPr="00093231">
        <w:rPr>
          <w:rFonts w:ascii="GHEA Grapalat" w:hAnsi="GHEA Grapalat" w:cs="Sylfaen"/>
          <w:b/>
          <w:bCs/>
          <w:sz w:val="20"/>
          <w:szCs w:val="28"/>
        </w:rPr>
        <w:t>ՀԲՄ</w:t>
      </w:r>
      <w:r w:rsidR="00251B70">
        <w:rPr>
          <w:rFonts w:ascii="GHEA Grapalat" w:hAnsi="GHEA Grapalat" w:cs="Sylfaen"/>
          <w:b/>
          <w:bCs/>
          <w:szCs w:val="28"/>
        </w:rPr>
        <w:t>ԱՇ</w:t>
      </w:r>
      <w:r w:rsidR="00251B70" w:rsidRPr="00093231">
        <w:rPr>
          <w:rFonts w:ascii="GHEA Grapalat" w:hAnsi="GHEA Grapalat" w:cs="Sylfaen"/>
          <w:b/>
          <w:bCs/>
          <w:sz w:val="20"/>
          <w:szCs w:val="28"/>
        </w:rPr>
        <w:t>ՁԲ</w:t>
      </w:r>
      <w:r w:rsidR="00251B70" w:rsidRPr="00DE1AA4">
        <w:rPr>
          <w:rFonts w:ascii="GHEA Grapalat" w:hAnsi="GHEA Grapalat" w:cs="Sylfaen"/>
          <w:b/>
          <w:bCs/>
          <w:sz w:val="20"/>
          <w:szCs w:val="28"/>
          <w:lang w:val="pt-BR"/>
        </w:rPr>
        <w:t xml:space="preserve"> -2024/01</w:t>
      </w:r>
    </w:p>
    <w:p w14:paraId="5D3BEE1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5F2A04A8"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6A01771F"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w:t>
      </w:r>
      <w:r w:rsidR="00251B70">
        <w:rPr>
          <w:rFonts w:ascii="GHEA Grapalat" w:hAnsi="GHEA Grapalat"/>
          <w:lang w:val="hy-AM"/>
        </w:rPr>
        <w:t>60</w:t>
      </w:r>
      <w:r w:rsidR="00C51B36">
        <w:rPr>
          <w:rFonts w:ascii="GHEA Grapalat" w:hAnsi="GHEA Grapalat"/>
          <w:lang w:val="hy-AM"/>
        </w:rPr>
        <w:t xml:space="preserve"> </w:t>
      </w:r>
      <w:r w:rsidRPr="00124BE9">
        <w:rPr>
          <w:rFonts w:ascii="GHEA Grapalat" w:hAnsi="GHEA Grapalat"/>
        </w:rPr>
        <w:t>_</w:t>
      </w:r>
      <w:r w:rsidR="00C51B36" w:rsidRPr="000A3450">
        <w:rPr>
          <w:rFonts w:ascii="GHEA Grapalat" w:hAnsi="GHEA Grapalat"/>
          <w:spacing w:val="6"/>
        </w:rPr>
        <w:t>дней</w:t>
      </w:r>
      <w:r w:rsidRPr="00124BE9">
        <w:rPr>
          <w:rFonts w:ascii="GHEA Grapalat" w:hAnsi="GHEA Grapalat"/>
        </w:rPr>
        <w:t>__________________</w:t>
      </w:r>
      <w:r w:rsidRPr="000A3450">
        <w:rPr>
          <w:rFonts w:ascii="GHEA Grapalat" w:hAnsi="GHEA Grapalat"/>
        </w:rPr>
        <w:t>____</w:t>
      </w:r>
      <w:r w:rsidRPr="009F3DC7">
        <w:rPr>
          <w:rFonts w:ascii="GHEA Grapalat" w:hAnsi="GHEA Grapalat"/>
        </w:rPr>
        <w:t>___.</w:t>
      </w:r>
    </w:p>
    <w:p w14:paraId="5543D526"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654FA6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25182FD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2BEF474F"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158F682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399AB04D"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E6A4C8A"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4F0750C7"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66B2CBDD"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7443DAD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6A303A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574542E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7251FD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64264B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3C1EF835"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0B24CB6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1D9C8A4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1970DD4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19E56AF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114684B1"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595D3BC9" w14:textId="77777777" w:rsidR="00BB28C8" w:rsidRDefault="00BB28C8" w:rsidP="00BB28C8">
      <w:pPr>
        <w:rPr>
          <w:rFonts w:ascii="GHEA Grapalat" w:hAnsi="GHEA Grapalat"/>
          <w:b/>
        </w:rPr>
      </w:pPr>
      <w:r>
        <w:rPr>
          <w:rFonts w:ascii="GHEA Grapalat" w:hAnsi="GHEA Grapalat"/>
          <w:b/>
        </w:rPr>
        <w:br w:type="page"/>
      </w:r>
    </w:p>
    <w:p w14:paraId="68CB84C7"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62B1C2A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8862E6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EAF112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D3259BE" w14:textId="77777777" w:rsidR="00BB28C8" w:rsidRDefault="00BB28C8" w:rsidP="00BB28C8">
      <w:pPr>
        <w:widowControl w:val="0"/>
        <w:tabs>
          <w:tab w:val="left" w:pos="1276"/>
        </w:tabs>
        <w:spacing w:after="160" w:line="360" w:lineRule="auto"/>
        <w:ind w:firstLine="567"/>
        <w:jc w:val="both"/>
        <w:rPr>
          <w:ins w:id="25" w:author="Inesa Kocharyan" w:date="2024-02-09T15:45: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5FA98D90" w14:textId="77777777" w:rsidR="00932407" w:rsidRPr="00A73E8A" w:rsidRDefault="00932407" w:rsidP="00A73E8A">
      <w:pPr>
        <w:pStyle w:val="HTML"/>
        <w:shd w:val="clear" w:color="auto" w:fill="F8F9FA"/>
        <w:spacing w:line="540" w:lineRule="atLeast"/>
        <w:ind w:firstLine="426"/>
        <w:jc w:val="both"/>
        <w:rPr>
          <w:rFonts w:ascii="GHEA Grapalat" w:hAnsi="GHEA Grapalat" w:cs="Times Armenian"/>
          <w:sz w:val="24"/>
          <w:szCs w:val="24"/>
          <w:lang w:val="ru-RU" w:eastAsia="ru-RU" w:bidi="ru-RU"/>
        </w:rPr>
      </w:pPr>
      <w:r w:rsidRPr="00A73E8A">
        <w:rPr>
          <w:rFonts w:ascii="GHEA Grapalat" w:hAnsi="GHEA Grapalat" w:cs="Times New Roman"/>
          <w:sz w:val="24"/>
          <w:szCs w:val="24"/>
          <w:lang w:val="ru-RU" w:eastAsia="ru-RU" w:bidi="ru-RU"/>
        </w:rPr>
        <w:t>3</w:t>
      </w:r>
      <w:r w:rsidRPr="00A73E8A">
        <w:rPr>
          <w:rFonts w:ascii="GHEA Grapalat" w:hAnsi="GHEA Grapalat" w:cs="Times Armenian"/>
          <w:sz w:val="24"/>
          <w:szCs w:val="24"/>
          <w:lang w:val="ru-RU" w:eastAsia="ru-RU" w:bidi="ru-RU"/>
        </w:rPr>
        <w:t xml:space="preserve">.2.5 </w:t>
      </w:r>
      <w:r w:rsidRPr="00A73E8A">
        <w:rPr>
          <w:rFonts w:ascii="GHEA Grapalat" w:hAnsi="GHEA Grapalat" w:cs="Times Armenian" w:hint="eastAsia"/>
          <w:sz w:val="24"/>
          <w:szCs w:val="24"/>
          <w:lang w:val="ru-RU" w:eastAsia="ru-RU" w:bidi="ru-RU"/>
        </w:rPr>
        <w:t>Предоставить</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Подрядчику</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письменное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согласие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предусмотренное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подпунктом</w:t>
      </w:r>
      <w:r w:rsidRPr="00A73E8A">
        <w:rPr>
          <w:rFonts w:ascii="GHEA Grapalat" w:hAnsi="GHEA Grapalat" w:cs="Times Armenian"/>
          <w:sz w:val="24"/>
          <w:szCs w:val="24"/>
          <w:lang w:val="ru-RU" w:eastAsia="ru-RU" w:bidi="ru-RU"/>
        </w:rPr>
        <w:t xml:space="preserve"> 2 </w:t>
      </w:r>
      <w:r w:rsidRPr="00A73E8A">
        <w:rPr>
          <w:rFonts w:ascii="GHEA Grapalat" w:hAnsi="GHEA Grapalat" w:cs="Times Armenian" w:hint="eastAsia"/>
          <w:sz w:val="24"/>
          <w:szCs w:val="24"/>
          <w:lang w:val="ru-RU" w:eastAsia="ru-RU" w:bidi="ru-RU"/>
        </w:rPr>
        <w:t>пункта</w:t>
      </w:r>
      <w:r w:rsidRPr="00A73E8A">
        <w:rPr>
          <w:rFonts w:ascii="GHEA Grapalat" w:hAnsi="GHEA Grapalat" w:cs="Times Armenian"/>
          <w:sz w:val="24"/>
          <w:szCs w:val="24"/>
          <w:lang w:val="ru-RU" w:eastAsia="ru-RU" w:bidi="ru-RU"/>
        </w:rPr>
        <w:t xml:space="preserve"> 3.4.3 </w:t>
      </w:r>
      <w:r w:rsidRPr="00A73E8A">
        <w:rPr>
          <w:rFonts w:ascii="GHEA Grapalat" w:hAnsi="GHEA Grapalat" w:cs="Times Armenian" w:hint="eastAsia"/>
          <w:sz w:val="24"/>
          <w:szCs w:val="24"/>
          <w:lang w:val="ru-RU" w:eastAsia="ru-RU" w:bidi="ru-RU"/>
        </w:rPr>
        <w:t>договора</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в</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течение</w:t>
      </w:r>
      <w:r w:rsidRPr="00A73E8A">
        <w:rPr>
          <w:rFonts w:ascii="GHEA Grapalat" w:hAnsi="GHEA Grapalat" w:cs="Times Armenian"/>
          <w:sz w:val="24"/>
          <w:szCs w:val="24"/>
          <w:lang w:val="ru-RU" w:eastAsia="ru-RU" w:bidi="ru-RU"/>
        </w:rPr>
        <w:t xml:space="preserve"> ....... </w:t>
      </w:r>
      <w:r w:rsidRPr="00A73E8A">
        <w:rPr>
          <w:rFonts w:ascii="GHEA Grapalat" w:hAnsi="GHEA Grapalat" w:cs="Times Armenian" w:hint="eastAsia"/>
          <w:sz w:val="24"/>
          <w:szCs w:val="24"/>
          <w:lang w:val="ru-RU" w:eastAsia="ru-RU" w:bidi="ru-RU"/>
        </w:rPr>
        <w:t>дн</w:t>
      </w:r>
      <w:r w:rsidR="00992DAD" w:rsidRPr="00A73E8A">
        <w:rPr>
          <w:rFonts w:ascii="GHEA Grapalat" w:hAnsi="GHEA Grapalat" w:cs="Times Armenian"/>
          <w:sz w:val="24"/>
          <w:szCs w:val="24"/>
          <w:lang w:val="ru-RU" w:eastAsia="ru-RU" w:bidi="ru-RU"/>
        </w:rPr>
        <w:t>ей</w:t>
      </w:r>
      <w:r w:rsidRPr="00A73E8A">
        <w:rPr>
          <w:rFonts w:ascii="GHEA Grapalat" w:hAnsi="GHEA Grapalat" w:cs="Times Armenian"/>
          <w:sz w:val="24"/>
          <w:szCs w:val="24"/>
          <w:lang w:val="ru-RU" w:eastAsia="ru-RU" w:bidi="ru-RU"/>
        </w:rPr>
        <w:t>.</w:t>
      </w:r>
    </w:p>
    <w:p w14:paraId="06A8A85B" w14:textId="77777777" w:rsidR="00932407" w:rsidRPr="00A41CBE" w:rsidRDefault="00932407" w:rsidP="00A73E8A">
      <w:pPr>
        <w:widowControl w:val="0"/>
        <w:tabs>
          <w:tab w:val="left" w:pos="1276"/>
        </w:tabs>
        <w:spacing w:after="160" w:line="360" w:lineRule="auto"/>
        <w:ind w:firstLine="567"/>
        <w:jc w:val="both"/>
        <w:rPr>
          <w:rFonts w:ascii="GHEA Grapalat" w:hAnsi="GHEA Grapalat" w:cs="Times Armenian"/>
        </w:rPr>
      </w:pPr>
      <w:r w:rsidRPr="00A73E8A">
        <w:rPr>
          <w:rFonts w:ascii="GHEA Grapalat" w:hAnsi="GHEA Grapalat"/>
          <w:sz w:val="20"/>
          <w:szCs w:val="20"/>
        </w:rPr>
        <w:t xml:space="preserve">       </w:t>
      </w:r>
      <w:r w:rsidR="00992DAD" w:rsidRPr="00772CBC">
        <w:rPr>
          <w:rFonts w:ascii="GHEA Grapalat" w:hAnsi="GHEA Grapalat" w:cs="Times Armenian"/>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w:t>
      </w:r>
      <w:r w:rsidR="00992DAD">
        <w:rPr>
          <w:rFonts w:ascii="GHEA Grapalat" w:hAnsi="GHEA Grapalat" w:cs="Times Armenian"/>
        </w:rPr>
        <w:t>П</w:t>
      </w:r>
      <w:r w:rsidR="00992DAD" w:rsidRPr="00772CBC">
        <w:rPr>
          <w:rFonts w:ascii="GHEA Grapalat" w:hAnsi="GHEA Grapalat" w:cs="Times Armenian"/>
        </w:rPr>
        <w:t xml:space="preserve">роцедура получения согласия также может осуществляться сторонами путем обмена информацией по адресам электронной почты. </w:t>
      </w:r>
      <w:r w:rsidR="00992DAD">
        <w:rPr>
          <w:rFonts w:ascii="GHEA Grapalat" w:hAnsi="GHEA Grapalat" w:cs="Times Armenian"/>
        </w:rPr>
        <w:t>В</w:t>
      </w:r>
      <w:r w:rsidR="00992DAD" w:rsidRPr="00772CBC">
        <w:rPr>
          <w:rFonts w:ascii="GHEA Grapalat" w:hAnsi="GHEA Grapalat" w:cs="Times Armenian"/>
        </w:rPr>
        <w:t xml:space="preserve"> этом случае стороны заранее обмениваются адресами электронной почты, на которые должна быть отправлена информация, в письменной форме. </w:t>
      </w:r>
      <w:r w:rsidR="00992DAD">
        <w:rPr>
          <w:rFonts w:ascii="GHEA Grapalat" w:hAnsi="GHEA Grapalat" w:cs="Times Armenian"/>
        </w:rPr>
        <w:t>Д</w:t>
      </w:r>
      <w:r w:rsidR="00992DAD" w:rsidRPr="00772CBC">
        <w:rPr>
          <w:rFonts w:ascii="GHEA Grapalat" w:hAnsi="GHEA Grapalat" w:cs="Times Armenian"/>
        </w:rPr>
        <w:t>окументы, предусмотренные настоящим пунктом, являются неотъемлемой частью исполнительных актов</w:t>
      </w:r>
      <w:r w:rsidR="00A41CBE">
        <w:rPr>
          <w:rFonts w:ascii="GHEA Grapalat" w:hAnsi="GHEA Grapalat" w:cs="Times Armenian"/>
        </w:rPr>
        <w:t>.</w:t>
      </w:r>
    </w:p>
    <w:p w14:paraId="0F4F52C6"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12733B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07F8FA9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5B2EC70"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6C25869C"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76AA0DAC" w14:textId="77777777" w:rsidR="00BB28C8" w:rsidRPr="00124BE9" w:rsidDel="008272F3" w:rsidRDefault="00BB28C8" w:rsidP="00BB28C8">
      <w:pPr>
        <w:widowControl w:val="0"/>
        <w:tabs>
          <w:tab w:val="left" w:pos="1276"/>
        </w:tabs>
        <w:spacing w:after="160" w:line="360" w:lineRule="auto"/>
        <w:ind w:firstLine="567"/>
        <w:jc w:val="both"/>
        <w:rPr>
          <w:del w:id="26" w:author="Inesa Kocharyan" w:date="2024-02-09T15:52:00Z"/>
          <w:rFonts w:ascii="GHEA Grapalat" w:hAnsi="GHEA Grapalat" w:cs="Times Armenian"/>
        </w:rPr>
      </w:pPr>
    </w:p>
    <w:p w14:paraId="74DB7B30"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11DC72" w14:textId="77777777" w:rsidR="008272F3" w:rsidRDefault="00BB28C8" w:rsidP="00BB28C8">
      <w:pPr>
        <w:widowControl w:val="0"/>
        <w:tabs>
          <w:tab w:val="left" w:pos="1276"/>
        </w:tabs>
        <w:spacing w:after="160" w:line="360" w:lineRule="auto"/>
        <w:ind w:firstLine="567"/>
        <w:jc w:val="both"/>
        <w:rPr>
          <w:ins w:id="27"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7F42CC90" w14:textId="77777777" w:rsidR="00E560CB" w:rsidDel="008272F3" w:rsidRDefault="008272F3" w:rsidP="00BB28C8">
      <w:pPr>
        <w:widowControl w:val="0"/>
        <w:tabs>
          <w:tab w:val="left" w:pos="1276"/>
        </w:tabs>
        <w:spacing w:after="160" w:line="360" w:lineRule="auto"/>
        <w:ind w:firstLine="567"/>
        <w:jc w:val="both"/>
        <w:rPr>
          <w:del w:id="28"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29"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w:t>
      </w:r>
      <w:proofErr w:type="spellStart"/>
      <w:r w:rsidR="00BB28C8" w:rsidRPr="003D3EB8">
        <w:rPr>
          <w:rFonts w:ascii="GHEA Grapalat" w:hAnsi="GHEA Grapalat"/>
        </w:rPr>
        <w:t>индивидуальнoe</w:t>
      </w:r>
      <w:proofErr w:type="spellEnd"/>
      <w:r w:rsidR="00BB28C8" w:rsidRPr="003D3EB8">
        <w:rPr>
          <w:rFonts w:ascii="GHEA Grapalat" w:hAnsi="GHEA Grapalat"/>
        </w:rPr>
        <w:t xml:space="preserv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и прочего), принимать участие в комплексном испытании оборудования</w:t>
      </w:r>
      <w:r>
        <w:rPr>
          <w:rFonts w:ascii="GHEA Grapalat" w:hAnsi="GHEA Grapalat"/>
        </w:rPr>
        <w:t>,</w:t>
      </w:r>
    </w:p>
    <w:p w14:paraId="40AEB7A2" w14:textId="77777777" w:rsidR="00567EBA" w:rsidRPr="009F3DC7" w:rsidRDefault="00567EBA" w:rsidP="00567EBA">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9C79D7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49F1A3DE"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628653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66C012E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1A2D20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0E6159A0"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30"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af6"/>
          <w:rFonts w:ascii="GHEA Grapalat" w:hAnsi="GHEA Grapalat"/>
        </w:rPr>
        <w:footnoteReference w:customMarkFollows="1" w:id="18"/>
        <w:t>27</w:t>
      </w:r>
      <w:r w:rsidRPr="009F3DC7">
        <w:rPr>
          <w:rFonts w:ascii="GHEA Grapalat" w:hAnsi="GHEA Grapalat"/>
        </w:rPr>
        <w:t>.</w:t>
      </w:r>
    </w:p>
    <w:p w14:paraId="47B81063"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00A73E8A">
        <w:rPr>
          <w:rFonts w:ascii="GHEA Grapalat" w:hAnsi="GHEA Grapalat"/>
        </w:rPr>
        <w:t>Т</w:t>
      </w:r>
      <w:r w:rsidRPr="0010519D">
        <w:rPr>
          <w:rFonts w:ascii="GHEA Grapalat" w:hAnsi="GHEA Grapalat"/>
        </w:rPr>
        <w:t>ребования, предъявляемые к</w:t>
      </w:r>
      <w:r w:rsidR="00AF6633">
        <w:rPr>
          <w:rFonts w:ascii="GHEA Grapalat" w:hAnsi="GHEA Grapalat"/>
        </w:rPr>
        <w:t xml:space="preserve"> техническим </w:t>
      </w:r>
      <w:r w:rsidR="00BF4EC0">
        <w:rPr>
          <w:rFonts w:ascii="GHEA Grapalat" w:hAnsi="GHEA Grapalat"/>
        </w:rPr>
        <w:t>х</w:t>
      </w:r>
      <w:r w:rsidR="00AF6633">
        <w:rPr>
          <w:rFonts w:ascii="GHEA Grapalat" w:hAnsi="GHEA Grapalat"/>
        </w:rPr>
        <w:t>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af6"/>
          <w:rFonts w:ascii="GHEA Grapalat" w:hAnsi="GHEA Grapalat"/>
        </w:rPr>
        <w:footnoteReference w:customMarkFollows="1" w:id="19"/>
        <w:t>28</w:t>
      </w:r>
      <w:r w:rsidRPr="0010519D">
        <w:rPr>
          <w:rFonts w:ascii="GHEA Grapalat" w:hAnsi="GHEA Grapalat"/>
        </w:rPr>
        <w:t>.</w:t>
      </w:r>
      <w:r w:rsidRPr="009F3DC7">
        <w:rPr>
          <w:rFonts w:ascii="GHEA Grapalat" w:hAnsi="GHEA Grapalat"/>
        </w:rPr>
        <w:t xml:space="preserve"> </w:t>
      </w:r>
    </w:p>
    <w:p w14:paraId="7B5987D1"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lastRenderedPageBreak/>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34BC65AC"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3A953DFE"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0A781032"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3B11F640"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9F3DC7">
        <w:rPr>
          <w:rFonts w:ascii="GHEA Grapalat" w:hAnsi="GHEA Grapalat"/>
        </w:rPr>
        <w:lastRenderedPageBreak/>
        <w:t xml:space="preserve">www.procurement.am). </w:t>
      </w:r>
    </w:p>
    <w:p w14:paraId="3B20D5E8"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предоставляет Подрядчику подписанный им акт сдачи-приемки, а также положительное заключение, послужившее основанием для его подписания. </w:t>
      </w:r>
    </w:p>
    <w:p w14:paraId="75BB0B4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23ABC4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0FB0C181"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0AFC300F"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07CC59CA"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lastRenderedPageBreak/>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459D3F8C"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3C9BBB4C"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3D6D197E"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D77CA2C"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1793B3D5"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866AE8D"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643053B"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lastRenderedPageBreak/>
        <w:t>5.</w:t>
      </w:r>
      <w:r>
        <w:rPr>
          <w:rFonts w:ascii="GHEA Grapalat" w:hAnsi="GHEA Grapalat"/>
          <w:b/>
          <w:lang w:val="hy-AM"/>
        </w:rPr>
        <w:t xml:space="preserve"> </w:t>
      </w:r>
      <w:r w:rsidRPr="009F3DC7">
        <w:rPr>
          <w:rFonts w:ascii="GHEA Grapalat" w:hAnsi="GHEA Grapalat"/>
          <w:b/>
        </w:rPr>
        <w:t>ЦЕНА И ОПЛАТА РАБОТЫ</w:t>
      </w:r>
    </w:p>
    <w:p w14:paraId="442C7024"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77D6E865" w14:textId="77777777" w:rsidR="00BB28C8" w:rsidRDefault="00BB28C8" w:rsidP="00BB28C8">
      <w:pPr>
        <w:widowControl w:val="0"/>
        <w:tabs>
          <w:tab w:val="left" w:pos="1276"/>
        </w:tabs>
        <w:spacing w:after="160" w:line="360" w:lineRule="auto"/>
        <w:ind w:firstLine="567"/>
        <w:jc w:val="both"/>
        <w:rPr>
          <w:ins w:id="31" w:author="Vardan" w:date="2022-10-29T20:21: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14:paraId="0A9E6A4C"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7A60A5F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F20EA8">
        <w:rPr>
          <w:rStyle w:val="af6"/>
          <w:rFonts w:ascii="GHEA Grapalat" w:hAnsi="GHEA Grapalat"/>
        </w:rPr>
        <w:footnoteReference w:customMarkFollows="1" w:id="20"/>
        <w:t>30</w:t>
      </w:r>
      <w:r w:rsidRPr="009F3DC7">
        <w:rPr>
          <w:rFonts w:ascii="GHEA Grapalat" w:hAnsi="GHEA Grapalat"/>
        </w:rPr>
        <w:t xml:space="preserve">. </w:t>
      </w:r>
    </w:p>
    <w:p w14:paraId="68CC1C6B"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796B227D" w14:textId="77777777" w:rsidR="00930D97" w:rsidRDefault="00BB28C8" w:rsidP="00BB28C8">
      <w:pPr>
        <w:widowControl w:val="0"/>
        <w:tabs>
          <w:tab w:val="num" w:pos="1134"/>
        </w:tabs>
        <w:spacing w:after="160" w:line="360" w:lineRule="auto"/>
        <w:ind w:firstLine="567"/>
        <w:jc w:val="both"/>
        <w:rPr>
          <w:ins w:id="33"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w:t>
      </w:r>
      <w:r w:rsidRPr="009F3DC7">
        <w:rPr>
          <w:rFonts w:ascii="GHEA Grapalat" w:hAnsi="GHEA Grapalat"/>
        </w:rPr>
        <w:lastRenderedPageBreak/>
        <w:t xml:space="preserve">расчетный счет Подрядчика. </w:t>
      </w:r>
    </w:p>
    <w:p w14:paraId="1E170BA6"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7526AB0E" w14:textId="77777777" w:rsidR="00127380" w:rsidRDefault="00127380" w:rsidP="00BB28C8">
      <w:pPr>
        <w:widowControl w:val="0"/>
        <w:tabs>
          <w:tab w:val="num" w:pos="1134"/>
        </w:tabs>
        <w:spacing w:after="160" w:line="360" w:lineRule="auto"/>
        <w:ind w:firstLine="567"/>
        <w:jc w:val="both"/>
        <w:rPr>
          <w:ins w:id="34"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677D2A6D" w14:textId="77777777" w:rsidR="005F3AA8" w:rsidRDefault="00722D91" w:rsidP="005F3AA8">
      <w:pPr>
        <w:pStyle w:val="HTML"/>
        <w:shd w:val="clear" w:color="auto" w:fill="F8F9FA"/>
        <w:spacing w:line="540" w:lineRule="atLeast"/>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47D178A1" w14:textId="77777777" w:rsidR="005F3AA8" w:rsidRDefault="005F3AA8" w:rsidP="005F3AA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w:t>
      </w:r>
      <w:proofErr w:type="spellStart"/>
      <w:r>
        <w:rPr>
          <w:rFonts w:ascii="GHEA Grapalat" w:hAnsi="GHEA Grapalat"/>
          <w:sz w:val="24"/>
          <w:szCs w:val="24"/>
        </w:rPr>
        <w:t>СЦxОР</w:t>
      </w:r>
      <w:proofErr w:type="spellEnd"/>
      <w:r>
        <w:rPr>
          <w:rFonts w:ascii="GHEA Grapalat" w:hAnsi="GHEA Grapalat"/>
          <w:sz w:val="24"/>
          <w:szCs w:val="24"/>
        </w:rPr>
        <w:t xml:space="preserve"> где:</w:t>
      </w:r>
    </w:p>
    <w:p w14:paraId="4A0D9AF2" w14:textId="77777777" w:rsidR="005F3AA8" w:rsidRPr="009F613B" w:rsidRDefault="005F3AA8" w:rsidP="005F3AA8">
      <w:pPr>
        <w:pStyle w:val="HTML"/>
        <w:shd w:val="clear" w:color="auto" w:fill="F8F9FA"/>
        <w:spacing w:line="540" w:lineRule="atLeast"/>
        <w:rPr>
          <w:rFonts w:ascii="GHEA Grapalat" w:hAnsi="GHEA Grapalat" w:cs="Times New Roman"/>
          <w:sz w:val="24"/>
          <w:szCs w:val="24"/>
          <w:lang w:val="ru-RU" w:eastAsia="ru-RU" w:bidi="ru-RU"/>
        </w:rPr>
      </w:pPr>
      <w:r w:rsidRPr="009F613B">
        <w:rPr>
          <w:rFonts w:ascii="GHEA Grapalat" w:hAnsi="GHEA Grapalat" w:cs="Times New Roman"/>
          <w:sz w:val="24"/>
          <w:szCs w:val="24"/>
          <w:lang w:val="ru-RU" w:eastAsia="ru-RU" w:bidi="ru-RU"/>
        </w:rPr>
        <w:t xml:space="preserve">ЦУ -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указанная</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пункте</w:t>
      </w:r>
      <w:r w:rsidRPr="009F613B">
        <w:rPr>
          <w:rFonts w:ascii="GHEA Grapalat" w:hAnsi="GHEA Grapalat" w:cs="Times New Roman"/>
          <w:sz w:val="24"/>
          <w:szCs w:val="24"/>
          <w:lang w:val="ru-RU" w:eastAsia="ru-RU" w:bidi="ru-RU"/>
        </w:rPr>
        <w:t xml:space="preserve"> 5.1 </w:t>
      </w:r>
      <w:r w:rsidRPr="009F613B">
        <w:rPr>
          <w:rFonts w:ascii="GHEA Grapalat" w:hAnsi="GHEA Grapalat" w:cs="Times New Roman" w:hint="eastAsia"/>
          <w:sz w:val="24"/>
          <w:szCs w:val="24"/>
          <w:lang w:val="ru-RU" w:eastAsia="ru-RU" w:bidi="ru-RU"/>
        </w:rPr>
        <w:t>договора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если</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включено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более</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одного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то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данного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w:t>
      </w:r>
    </w:p>
    <w:p w14:paraId="06FE0352"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59D20641"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6946BE8F" w14:textId="77777777" w:rsidR="00722D91" w:rsidRPr="00127380" w:rsidRDefault="005F3AA8" w:rsidP="005F3AA8">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r w:rsidR="003079EF">
        <w:rPr>
          <w:rFonts w:ascii="GHEA Grapalat" w:hAnsi="GHEA Grapalat"/>
        </w:rPr>
        <w:t>.</w:t>
      </w:r>
    </w:p>
    <w:p w14:paraId="5A0950B6"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326A2B0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E00E43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 xml:space="preserve">В случае нарушения предусмотренного настоящим Договором срока </w:t>
      </w:r>
      <w:r w:rsidRPr="009F3DC7">
        <w:rPr>
          <w:rFonts w:ascii="GHEA Grapalat" w:hAnsi="GHEA Grapalat"/>
        </w:rPr>
        <w:lastRenderedPageBreak/>
        <w:t>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733FC873"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Style w:val="af6"/>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70F9E60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3DF98284"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810C6D0" w14:textId="77777777" w:rsidR="00A04E56" w:rsidRPr="000C67E4" w:rsidRDefault="00A04E56" w:rsidP="00BB28C8">
      <w:pPr>
        <w:widowControl w:val="0"/>
        <w:tabs>
          <w:tab w:val="left" w:pos="1134"/>
        </w:tabs>
        <w:spacing w:after="160" w:line="360" w:lineRule="auto"/>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aff2"/>
        <w:tblW w:w="0" w:type="auto"/>
        <w:tblLook w:val="04A0" w:firstRow="1" w:lastRow="0" w:firstColumn="1" w:lastColumn="0" w:noHBand="0" w:noVBand="1"/>
      </w:tblPr>
      <w:tblGrid>
        <w:gridCol w:w="1526"/>
        <w:gridCol w:w="3933"/>
        <w:gridCol w:w="2632"/>
      </w:tblGrid>
      <w:tr w:rsidR="00825617" w:rsidRPr="0093002B" w14:paraId="457ADD1C" w14:textId="77777777" w:rsidTr="00AA159C">
        <w:tc>
          <w:tcPr>
            <w:tcW w:w="1526" w:type="dxa"/>
          </w:tcPr>
          <w:p w14:paraId="26A7F0A2" w14:textId="77777777" w:rsidR="00825617" w:rsidRPr="0093002B"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t>N</w:t>
            </w:r>
          </w:p>
        </w:tc>
        <w:tc>
          <w:tcPr>
            <w:tcW w:w="3933" w:type="dxa"/>
          </w:tcPr>
          <w:p w14:paraId="13C72CE1" w14:textId="77777777" w:rsidR="00825617" w:rsidRPr="0093002B" w:rsidRDefault="00FD002F" w:rsidP="00AA159C">
            <w:pPr>
              <w:pStyle w:val="af4"/>
              <w:spacing w:before="0" w:beforeAutospacing="0" w:after="0" w:afterAutospacing="0" w:line="360" w:lineRule="auto"/>
              <w:jc w:val="center"/>
              <w:rPr>
                <w:rFonts w:ascii="GHEA Grapalat" w:hAnsi="GHEA Grapalat" w:cs="Sylfaen"/>
                <w:sz w:val="20"/>
                <w:szCs w:val="20"/>
                <w:lang w:val="hy-AM"/>
              </w:rPr>
            </w:pPr>
            <w:r w:rsidRPr="00FD002F">
              <w:rPr>
                <w:rFonts w:ascii="GHEA Grapalat" w:hAnsi="GHEA Grapalat" w:cs="Sylfaen"/>
                <w:sz w:val="20"/>
                <w:szCs w:val="20"/>
                <w:lang w:val="hy-AM"/>
              </w:rPr>
              <w:t>Нарушение</w:t>
            </w:r>
          </w:p>
        </w:tc>
        <w:tc>
          <w:tcPr>
            <w:tcW w:w="2632" w:type="dxa"/>
          </w:tcPr>
          <w:p w14:paraId="5B1165CA" w14:textId="77777777" w:rsidR="00825617" w:rsidRPr="0093002B" w:rsidRDefault="00FD002F" w:rsidP="00AA159C">
            <w:pPr>
              <w:pStyle w:val="af4"/>
              <w:spacing w:before="0" w:beforeAutospacing="0" w:after="0" w:afterAutospacing="0" w:line="360" w:lineRule="auto"/>
              <w:jc w:val="center"/>
              <w:rPr>
                <w:rFonts w:ascii="GHEA Grapalat" w:hAnsi="GHEA Grapalat" w:cs="Sylfaen"/>
                <w:sz w:val="20"/>
                <w:szCs w:val="20"/>
                <w:lang w:val="hy-AM"/>
              </w:rPr>
            </w:pPr>
            <w:r w:rsidRPr="00FD002F">
              <w:rPr>
                <w:rFonts w:ascii="GHEA Grapalat" w:hAnsi="GHEA Grapalat" w:cs="Sylfaen"/>
                <w:sz w:val="20"/>
                <w:szCs w:val="20"/>
                <w:lang w:val="hy-AM"/>
              </w:rPr>
              <w:t>Ответственность</w:t>
            </w:r>
          </w:p>
        </w:tc>
      </w:tr>
      <w:tr w:rsidR="00825617" w:rsidRPr="008F6902" w14:paraId="330FEFB4" w14:textId="77777777" w:rsidTr="00AA159C">
        <w:tc>
          <w:tcPr>
            <w:tcW w:w="1526" w:type="dxa"/>
          </w:tcPr>
          <w:p w14:paraId="15815623" w14:textId="77777777" w:rsidR="00825617" w:rsidRPr="0093002B"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3933" w:type="dxa"/>
            <w:vAlign w:val="center"/>
          </w:tcPr>
          <w:p w14:paraId="1DD243D3"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632" w:type="dxa"/>
            <w:vAlign w:val="center"/>
          </w:tcPr>
          <w:p w14:paraId="2680B797"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Взимается штраф в размере 0,5 процента от общей суммы, указанной в договоре.</w:t>
            </w:r>
          </w:p>
        </w:tc>
      </w:tr>
      <w:tr w:rsidR="00825617" w:rsidRPr="008F6902" w14:paraId="6933357F" w14:textId="77777777" w:rsidTr="00AA159C">
        <w:tc>
          <w:tcPr>
            <w:tcW w:w="1526" w:type="dxa"/>
          </w:tcPr>
          <w:p w14:paraId="056B89B0" w14:textId="77777777" w:rsidR="00825617" w:rsidRPr="0093002B" w:rsidRDefault="00C51B36" w:rsidP="00AA159C">
            <w:pPr>
              <w:pStyle w:val="af4"/>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3933" w:type="dxa"/>
            <w:vAlign w:val="center"/>
          </w:tcPr>
          <w:p w14:paraId="098DC862"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Информационные табло, необходимые для информирования населения, не установлены (в начале и конце трассы).</w:t>
            </w:r>
          </w:p>
        </w:tc>
        <w:tc>
          <w:tcPr>
            <w:tcW w:w="2632" w:type="dxa"/>
            <w:vAlign w:val="center"/>
          </w:tcPr>
          <w:p w14:paraId="1F4D07DC"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Взимается штраф в размере 0,5 процента от общей суммы, указанной в договоре.</w:t>
            </w:r>
          </w:p>
        </w:tc>
      </w:tr>
      <w:tr w:rsidR="00825617" w:rsidRPr="008F6902" w14:paraId="5E3F896A" w14:textId="77777777" w:rsidTr="00AA159C">
        <w:tc>
          <w:tcPr>
            <w:tcW w:w="1526" w:type="dxa"/>
          </w:tcPr>
          <w:p w14:paraId="6C983A47" w14:textId="77777777" w:rsidR="00825617" w:rsidRPr="0093002B" w:rsidRDefault="00C51B36" w:rsidP="00AA159C">
            <w:pPr>
              <w:pStyle w:val="af4"/>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3933" w:type="dxa"/>
            <w:vAlign w:val="center"/>
          </w:tcPr>
          <w:p w14:paraId="27009A46" w14:textId="77777777" w:rsidR="00825617" w:rsidRPr="008F6902" w:rsidRDefault="00825617" w:rsidP="00AA159C">
            <w:pPr>
              <w:pStyle w:val="af4"/>
              <w:spacing w:before="0" w:beforeAutospacing="0" w:after="0" w:afterAutospacing="0"/>
              <w:jc w:val="center"/>
              <w:rPr>
                <w:rFonts w:ascii="GHEA Grapalat" w:hAnsi="GHEA Grapalat" w:cs="Sylfaen"/>
                <w:sz w:val="20"/>
                <w:szCs w:val="20"/>
                <w:lang w:val="hy-AM"/>
              </w:rPr>
            </w:pPr>
            <w:r w:rsidRPr="00825617">
              <w:rPr>
                <w:sz w:val="20"/>
                <w:szCs w:val="20"/>
                <w:lang w:val="hy-AM"/>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мигающими огнями и т.п.).</w:t>
            </w:r>
          </w:p>
        </w:tc>
        <w:tc>
          <w:tcPr>
            <w:tcW w:w="2632" w:type="dxa"/>
            <w:vAlign w:val="center"/>
          </w:tcPr>
          <w:p w14:paraId="5D2B393C"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Взимается штраф в размере 0,</w:t>
            </w:r>
            <w:r>
              <w:rPr>
                <w:sz w:val="20"/>
                <w:szCs w:val="20"/>
                <w:lang w:val="hy-AM"/>
              </w:rPr>
              <w:t>6</w:t>
            </w:r>
            <w:r w:rsidRPr="00825617">
              <w:rPr>
                <w:sz w:val="20"/>
                <w:szCs w:val="20"/>
                <w:lang w:val="hy-AM"/>
              </w:rPr>
              <w:t xml:space="preserve"> процента от общей суммы, указанной в договоре.</w:t>
            </w:r>
          </w:p>
        </w:tc>
      </w:tr>
      <w:tr w:rsidR="00825617" w:rsidRPr="008F6902" w14:paraId="34A787E8" w14:textId="77777777" w:rsidTr="00AA159C">
        <w:tc>
          <w:tcPr>
            <w:tcW w:w="1526" w:type="dxa"/>
          </w:tcPr>
          <w:p w14:paraId="46878073" w14:textId="77777777" w:rsidR="00825617" w:rsidRPr="0093002B" w:rsidRDefault="00C51B36" w:rsidP="00AA159C">
            <w:pPr>
              <w:pStyle w:val="af4"/>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3933" w:type="dxa"/>
            <w:vAlign w:val="center"/>
          </w:tcPr>
          <w:p w14:paraId="5757868E"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632" w:type="dxa"/>
            <w:vAlign w:val="center"/>
          </w:tcPr>
          <w:p w14:paraId="53D1DA10"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Взимается штраф в размере 0,5 процента от общей суммы, указанной в договоре.</w:t>
            </w:r>
          </w:p>
        </w:tc>
      </w:tr>
      <w:tr w:rsidR="00825617" w:rsidRPr="008F6902" w14:paraId="5CBC25A1" w14:textId="77777777" w:rsidTr="00AA159C">
        <w:tc>
          <w:tcPr>
            <w:tcW w:w="1526" w:type="dxa"/>
          </w:tcPr>
          <w:p w14:paraId="1A159EEF" w14:textId="77777777" w:rsidR="00825617" w:rsidRPr="0093002B" w:rsidRDefault="00C51B36" w:rsidP="00AA159C">
            <w:pPr>
              <w:pStyle w:val="af4"/>
              <w:spacing w:before="0" w:beforeAutospacing="0" w:after="0" w:afterAutospacing="0" w:line="360" w:lineRule="auto"/>
              <w:jc w:val="center"/>
              <w:rPr>
                <w:rFonts w:ascii="GHEA Grapalat" w:hAnsi="GHEA Grapalat" w:cs="Sylfaen"/>
                <w:sz w:val="20"/>
                <w:szCs w:val="20"/>
                <w:lang w:val="hy-AM"/>
              </w:rPr>
            </w:pPr>
            <w:r>
              <w:rPr>
                <w:rFonts w:ascii="GHEA Grapalat" w:hAnsi="GHEA Grapalat" w:cs="Sylfaen"/>
                <w:sz w:val="20"/>
                <w:szCs w:val="20"/>
                <w:lang w:val="hy-AM"/>
              </w:rPr>
              <w:t>5</w:t>
            </w:r>
          </w:p>
        </w:tc>
        <w:tc>
          <w:tcPr>
            <w:tcW w:w="3933" w:type="dxa"/>
            <w:vAlign w:val="center"/>
          </w:tcPr>
          <w:p w14:paraId="4A7EED86"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632" w:type="dxa"/>
            <w:vAlign w:val="center"/>
          </w:tcPr>
          <w:p w14:paraId="026AF816" w14:textId="77777777" w:rsidR="00825617" w:rsidRPr="008F6902" w:rsidRDefault="00825617" w:rsidP="00AA159C">
            <w:pPr>
              <w:pStyle w:val="af4"/>
              <w:spacing w:before="0" w:beforeAutospacing="0" w:after="0" w:afterAutospacing="0" w:line="360" w:lineRule="auto"/>
              <w:jc w:val="center"/>
              <w:rPr>
                <w:rFonts w:ascii="GHEA Grapalat" w:hAnsi="GHEA Grapalat" w:cs="Sylfaen"/>
                <w:sz w:val="20"/>
                <w:szCs w:val="20"/>
                <w:lang w:val="hy-AM"/>
              </w:rPr>
            </w:pPr>
            <w:r w:rsidRPr="00825617">
              <w:rPr>
                <w:sz w:val="20"/>
                <w:szCs w:val="20"/>
                <w:lang w:val="hy-AM"/>
              </w:rPr>
              <w:t>Взимается штраф в размере 0,5 процента от общей суммы, указанной в договоре.</w:t>
            </w:r>
          </w:p>
        </w:tc>
      </w:tr>
    </w:tbl>
    <w:p w14:paraId="38FC6FD3" w14:textId="77777777" w:rsidR="007A0FC0" w:rsidRPr="00825617" w:rsidRDefault="007A0FC0" w:rsidP="00BB28C8">
      <w:pPr>
        <w:widowControl w:val="0"/>
        <w:tabs>
          <w:tab w:val="left" w:pos="1134"/>
        </w:tabs>
        <w:spacing w:after="160" w:line="360" w:lineRule="auto"/>
        <w:ind w:firstLine="567"/>
        <w:jc w:val="both"/>
        <w:rPr>
          <w:rFonts w:ascii="GHEA Grapalat" w:hAnsi="GHEA Grapalat"/>
          <w:lang w:val="hy-AM"/>
        </w:rPr>
      </w:pPr>
    </w:p>
    <w:p w14:paraId="475AD66E"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E11F91"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1184BCD8"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2C4D62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FCF0D71"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3543814B"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79C3DA8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D22B3B">
        <w:rPr>
          <w:rStyle w:val="af6"/>
          <w:rFonts w:ascii="GHEA Grapalat" w:hAnsi="GHEA Grapalat"/>
        </w:rPr>
        <w:footnoteReference w:customMarkFollows="1" w:id="22"/>
        <w:t>32</w:t>
      </w:r>
      <w:r w:rsidRPr="009F3DC7">
        <w:rPr>
          <w:rFonts w:ascii="GHEA Grapalat" w:hAnsi="GHEA Grapalat"/>
        </w:rPr>
        <w:t>.</w:t>
      </w:r>
    </w:p>
    <w:p w14:paraId="69A38DC3"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282638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w:t>
      </w:r>
      <w:r w:rsidRPr="00862ABD">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F303AC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184AF7BA"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0F0E467B"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1B2A11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CDAE95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65367D5A"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673E239"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w:t>
      </w:r>
      <w:r w:rsidRPr="009F3DC7">
        <w:rPr>
          <w:rFonts w:ascii="GHEA Grapalat" w:hAnsi="GHEA Grapalat"/>
        </w:rPr>
        <w:lastRenderedPageBreak/>
        <w:t>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af6"/>
          <w:rFonts w:ascii="GHEA Grapalat" w:hAnsi="GHEA Grapalat"/>
        </w:rPr>
        <w:footnoteReference w:customMarkFollows="1" w:id="23"/>
        <w:t>33</w:t>
      </w:r>
      <w:r w:rsidRPr="009F3DC7">
        <w:rPr>
          <w:rFonts w:ascii="GHEA Grapalat" w:hAnsi="GHEA Grapalat"/>
        </w:rPr>
        <w:t>.</w:t>
      </w:r>
    </w:p>
    <w:p w14:paraId="56BAA090"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af6"/>
          <w:rFonts w:ascii="GHEA Grapalat" w:hAnsi="GHEA Grapalat"/>
        </w:rPr>
        <w:footnoteReference w:customMarkFollows="1" w:id="24"/>
        <w:t>34</w:t>
      </w:r>
      <w:r w:rsidRPr="009F3DC7">
        <w:rPr>
          <w:rFonts w:ascii="GHEA Grapalat" w:hAnsi="GHEA Grapalat"/>
        </w:rPr>
        <w:t>.</w:t>
      </w:r>
    </w:p>
    <w:p w14:paraId="50AE97E4"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505EF07"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FAFBA48"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9F3DC7">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738A34B8"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8156B83"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08CA2D07"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2E0E01"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w:t>
      </w:r>
      <w:r w:rsidRPr="009F3DC7">
        <w:rPr>
          <w:rFonts w:ascii="GHEA Grapalat" w:hAnsi="GHEA Grapalat"/>
        </w:rPr>
        <w:lastRenderedPageBreak/>
        <w:t>к настоящему договору считаются неотъемлемой частью договора.</w:t>
      </w:r>
    </w:p>
    <w:p w14:paraId="34DC1980"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7ACB14DE"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5BEC92E4"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6C07D4A" w14:textId="77777777" w:rsidTr="003D2146">
        <w:trPr>
          <w:jc w:val="center"/>
        </w:trPr>
        <w:tc>
          <w:tcPr>
            <w:tcW w:w="4536" w:type="dxa"/>
          </w:tcPr>
          <w:p w14:paraId="1DCC139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9193F42"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9C9CEC"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4B3CCA5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62A9BA7"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BA25D2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EDBF12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56BEBB5B"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6E2684C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1936650"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7EC8CA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780011C2"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35B6265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27EA33AC"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ECD1351" w14:textId="77777777" w:rsidR="00BB28C8" w:rsidRPr="009F3DC7" w:rsidRDefault="00BB28C8" w:rsidP="00BB28C8">
      <w:pPr>
        <w:widowControl w:val="0"/>
        <w:spacing w:after="160" w:line="360" w:lineRule="auto"/>
        <w:ind w:firstLine="567"/>
        <w:jc w:val="center"/>
        <w:rPr>
          <w:rFonts w:ascii="GHEA Grapalat" w:hAnsi="GHEA Grapalat"/>
          <w:b/>
        </w:rPr>
      </w:pPr>
    </w:p>
    <w:p w14:paraId="7C6AEF5A"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2D6D433C" w14:textId="77777777" w:rsidR="00BB28C8" w:rsidRPr="009F3DC7" w:rsidRDefault="00BB28C8" w:rsidP="00BB28C8">
      <w:pPr>
        <w:widowControl w:val="0"/>
        <w:spacing w:after="160" w:line="360" w:lineRule="auto"/>
        <w:ind w:firstLine="567"/>
        <w:jc w:val="right"/>
        <w:rPr>
          <w:rFonts w:ascii="GHEA Grapalat" w:hAnsi="GHEA Grapalat"/>
          <w:i/>
        </w:rPr>
      </w:pPr>
    </w:p>
    <w:p w14:paraId="53B9323B" w14:textId="77777777"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w:t>
      </w:r>
      <w:r w:rsidR="003A605B" w:rsidRPr="003A605B">
        <w:rPr>
          <w:rFonts w:ascii="GHEA Grapalat" w:hAnsi="GHEA Grapalat"/>
        </w:rPr>
        <w:t>Приобретение ремонта крыш многоквартирных домов поселка Алаверди и частичная теплоизоляция зданий</w:t>
      </w:r>
      <w:r w:rsidRPr="009F3DC7">
        <w:rPr>
          <w:rFonts w:ascii="GHEA Grapalat" w:hAnsi="GHEA Grapalat"/>
        </w:rPr>
        <w:t>"</w:t>
      </w:r>
    </w:p>
    <w:p w14:paraId="02C8EEAF" w14:textId="77777777" w:rsidR="000A359E" w:rsidRDefault="000A359E" w:rsidP="00BB28C8">
      <w:pPr>
        <w:widowControl w:val="0"/>
        <w:spacing w:after="160" w:line="360" w:lineRule="auto"/>
        <w:ind w:firstLine="567"/>
        <w:jc w:val="center"/>
        <w:rPr>
          <w:rFonts w:ascii="Sylfaen" w:hAnsi="Sylfaen"/>
          <w:lang w:val="hy-AM"/>
        </w:rPr>
      </w:pPr>
    </w:p>
    <w:p w14:paraId="71795C9A" w14:textId="77777777" w:rsidR="000A359E" w:rsidRDefault="000A359E" w:rsidP="00BB28C8">
      <w:pPr>
        <w:widowControl w:val="0"/>
        <w:spacing w:after="160" w:line="360" w:lineRule="auto"/>
        <w:ind w:firstLine="567"/>
        <w:jc w:val="center"/>
        <w:rPr>
          <w:rFonts w:ascii="Sylfaen" w:hAnsi="Sylfaen"/>
          <w:lang w:val="hy-AM"/>
        </w:rPr>
      </w:pPr>
    </w:p>
    <w:p w14:paraId="57E28685" w14:textId="77777777" w:rsidR="00825617" w:rsidRPr="00825617" w:rsidRDefault="00825617" w:rsidP="00825617">
      <w:pPr>
        <w:widowControl w:val="0"/>
        <w:spacing w:after="160" w:line="360" w:lineRule="auto"/>
        <w:ind w:firstLine="567"/>
        <w:jc w:val="center"/>
        <w:rPr>
          <w:rFonts w:ascii="Sylfaen" w:hAnsi="Sylfaen"/>
          <w:lang w:val="hy-AM"/>
        </w:rPr>
      </w:pPr>
      <w:r w:rsidRPr="00825617">
        <w:rPr>
          <w:rFonts w:ascii="Sylfaen" w:hAnsi="Sylfaen"/>
          <w:lang w:val="hy-AM"/>
        </w:rPr>
        <w:t>Работы ведутся:</w:t>
      </w:r>
    </w:p>
    <w:p w14:paraId="284F6F90" w14:textId="77777777" w:rsidR="00825617" w:rsidRPr="00825617" w:rsidRDefault="00825617" w:rsidP="00825617">
      <w:pPr>
        <w:widowControl w:val="0"/>
        <w:spacing w:after="160" w:line="360" w:lineRule="auto"/>
        <w:ind w:firstLine="567"/>
        <w:jc w:val="center"/>
        <w:rPr>
          <w:rFonts w:ascii="Sylfaen" w:hAnsi="Sylfaen"/>
          <w:lang w:val="hy-AM"/>
        </w:rPr>
      </w:pPr>
    </w:p>
    <w:p w14:paraId="0A77B996" w14:textId="77777777" w:rsidR="00825617" w:rsidRPr="00825617" w:rsidRDefault="00825617" w:rsidP="00825617">
      <w:pPr>
        <w:widowControl w:val="0"/>
        <w:spacing w:after="160" w:line="360" w:lineRule="auto"/>
        <w:ind w:firstLine="567"/>
        <w:jc w:val="center"/>
        <w:rPr>
          <w:rFonts w:ascii="Sylfaen" w:hAnsi="Sylfaen"/>
          <w:lang w:val="hy-AM"/>
        </w:rPr>
      </w:pPr>
      <w:r w:rsidRPr="00825617">
        <w:rPr>
          <w:rFonts w:ascii="Sylfaen" w:hAnsi="Sylfaen"/>
          <w:lang w:val="hy-AM"/>
        </w:rPr>
        <w:t>- подготовлено в соответствии с проектно-сметной документацией</w:t>
      </w:r>
    </w:p>
    <w:p w14:paraId="2E1773E7" w14:textId="77777777" w:rsidR="000A359E" w:rsidRDefault="00825617" w:rsidP="00825617">
      <w:pPr>
        <w:widowControl w:val="0"/>
        <w:spacing w:after="160" w:line="360" w:lineRule="auto"/>
        <w:ind w:firstLine="567"/>
        <w:jc w:val="center"/>
        <w:rPr>
          <w:rFonts w:ascii="Sylfaen" w:hAnsi="Sylfaen"/>
          <w:lang w:val="hy-AM"/>
        </w:rPr>
      </w:pPr>
      <w:r w:rsidRPr="00825617">
        <w:rPr>
          <w:rFonts w:ascii="Sylfaen" w:hAnsi="Sylfaen"/>
          <w:lang w:val="hy-AM"/>
        </w:rPr>
        <w:t>Перечень работ, проектов, эскизов представлен в прикрепленных файлах. Необходимые трудовые ресурсы представлены в разделе пояснений к проекту.</w:t>
      </w:r>
    </w:p>
    <w:p w14:paraId="54C63889" w14:textId="77777777" w:rsidR="000A359E" w:rsidRDefault="000A359E" w:rsidP="00BB28C8">
      <w:pPr>
        <w:widowControl w:val="0"/>
        <w:spacing w:after="160" w:line="360" w:lineRule="auto"/>
        <w:ind w:firstLine="567"/>
        <w:jc w:val="center"/>
        <w:rPr>
          <w:rFonts w:ascii="Sylfaen" w:hAnsi="Sylfaen"/>
          <w:lang w:val="hy-AM"/>
        </w:rPr>
      </w:pPr>
    </w:p>
    <w:p w14:paraId="5373D4E2" w14:textId="77777777" w:rsidR="000A359E" w:rsidRDefault="000A359E" w:rsidP="00BB28C8">
      <w:pPr>
        <w:widowControl w:val="0"/>
        <w:spacing w:after="160" w:line="360" w:lineRule="auto"/>
        <w:ind w:firstLine="567"/>
        <w:jc w:val="center"/>
        <w:rPr>
          <w:rFonts w:ascii="Sylfaen" w:hAnsi="Sylfaen"/>
          <w:lang w:val="hy-AM"/>
        </w:rPr>
      </w:pPr>
    </w:p>
    <w:p w14:paraId="1DBAB846" w14:textId="77777777" w:rsidR="000A359E" w:rsidRDefault="000A359E" w:rsidP="00BB28C8">
      <w:pPr>
        <w:widowControl w:val="0"/>
        <w:spacing w:after="160" w:line="360" w:lineRule="auto"/>
        <w:ind w:firstLine="567"/>
        <w:jc w:val="center"/>
        <w:rPr>
          <w:rFonts w:ascii="Sylfaen" w:hAnsi="Sylfaen"/>
          <w:lang w:val="hy-AM"/>
        </w:rPr>
      </w:pPr>
    </w:p>
    <w:p w14:paraId="1F3C0490" w14:textId="77777777" w:rsidR="000A359E" w:rsidRPr="000A359E" w:rsidRDefault="000A359E" w:rsidP="00BB28C8">
      <w:pPr>
        <w:widowControl w:val="0"/>
        <w:spacing w:after="160" w:line="360" w:lineRule="auto"/>
        <w:ind w:firstLine="567"/>
        <w:jc w:val="center"/>
        <w:rPr>
          <w:rFonts w:ascii="Sylfaen" w:hAnsi="Sylfaen"/>
          <w:b/>
          <w:lang w:val="hy-AM"/>
        </w:rPr>
      </w:pPr>
    </w:p>
    <w:p w14:paraId="5C87C574"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5FAED55F"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8CCD275" w14:textId="77777777" w:rsidTr="003D2146">
        <w:trPr>
          <w:jc w:val="center"/>
        </w:trPr>
        <w:tc>
          <w:tcPr>
            <w:tcW w:w="4536" w:type="dxa"/>
          </w:tcPr>
          <w:p w14:paraId="513C7C5F"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187C20B4"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6CFF6B36"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lastRenderedPageBreak/>
              <w:t>/подпись/</w:t>
            </w:r>
          </w:p>
          <w:p w14:paraId="1DC0DDF2"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0B0F52FA"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65EEEDED"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1A2A8447"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6C214FD6"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lastRenderedPageBreak/>
              <w:t>/подпись/</w:t>
            </w:r>
          </w:p>
          <w:p w14:paraId="5500BFD9"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04B29831" w14:textId="77777777" w:rsidR="00BB28C8" w:rsidRDefault="00BB28C8" w:rsidP="00BB28C8">
      <w:pPr>
        <w:widowControl w:val="0"/>
        <w:spacing w:after="160" w:line="360" w:lineRule="auto"/>
        <w:ind w:firstLine="567"/>
        <w:jc w:val="right"/>
        <w:rPr>
          <w:rFonts w:ascii="GHEA Grapalat" w:hAnsi="GHEA Grapalat"/>
          <w:i/>
        </w:rPr>
      </w:pPr>
    </w:p>
    <w:p w14:paraId="5285406E" w14:textId="77777777" w:rsidR="00BB28C8" w:rsidRDefault="00BB28C8" w:rsidP="00BB28C8">
      <w:pPr>
        <w:rPr>
          <w:rFonts w:ascii="GHEA Grapalat" w:hAnsi="GHEA Grapalat"/>
          <w:i/>
        </w:rPr>
      </w:pPr>
      <w:r>
        <w:rPr>
          <w:rFonts w:ascii="GHEA Grapalat" w:hAnsi="GHEA Grapalat"/>
          <w:i/>
        </w:rPr>
        <w:br w:type="page"/>
      </w:r>
    </w:p>
    <w:p w14:paraId="5D059161"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39A712C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486D79" w:rsidRPr="0093002B">
        <w:rPr>
          <w:rFonts w:ascii="GHEA Grapalat" w:hAnsi="GHEA Grapalat" w:cs="Sylfaen"/>
          <w:b/>
          <w:lang w:val="hy-AM"/>
        </w:rPr>
        <w:t>«</w:t>
      </w:r>
      <w:r w:rsidR="00486D79" w:rsidRPr="00093231">
        <w:rPr>
          <w:rFonts w:ascii="GHEA Grapalat" w:hAnsi="GHEA Grapalat" w:cs="Sylfaen"/>
          <w:b/>
          <w:bCs/>
          <w:sz w:val="20"/>
          <w:szCs w:val="28"/>
        </w:rPr>
        <w:t>ԱՄՄՄԴ</w:t>
      </w:r>
      <w:r w:rsidR="00486D79" w:rsidRPr="00DE1AA4">
        <w:rPr>
          <w:rFonts w:ascii="GHEA Grapalat" w:hAnsi="GHEA Grapalat" w:cs="Sylfaen"/>
          <w:b/>
          <w:bCs/>
          <w:sz w:val="20"/>
          <w:szCs w:val="28"/>
          <w:lang w:val="pt-BR"/>
        </w:rPr>
        <w:t xml:space="preserve">- </w:t>
      </w:r>
      <w:r w:rsidR="00486D79" w:rsidRPr="00093231">
        <w:rPr>
          <w:rFonts w:ascii="GHEA Grapalat" w:hAnsi="GHEA Grapalat" w:cs="Sylfaen"/>
          <w:b/>
          <w:bCs/>
          <w:sz w:val="20"/>
          <w:szCs w:val="28"/>
        </w:rPr>
        <w:t>ՀԲՄ</w:t>
      </w:r>
      <w:r w:rsidR="00486D79">
        <w:rPr>
          <w:rFonts w:ascii="GHEA Grapalat" w:hAnsi="GHEA Grapalat" w:cs="Sylfaen"/>
          <w:b/>
          <w:bCs/>
          <w:szCs w:val="28"/>
        </w:rPr>
        <w:t>ԱՇ</w:t>
      </w:r>
      <w:r w:rsidR="00486D79" w:rsidRPr="00093231">
        <w:rPr>
          <w:rFonts w:ascii="GHEA Grapalat" w:hAnsi="GHEA Grapalat" w:cs="Sylfaen"/>
          <w:b/>
          <w:bCs/>
          <w:sz w:val="20"/>
          <w:szCs w:val="28"/>
        </w:rPr>
        <w:t>ՁԲ</w:t>
      </w:r>
      <w:r w:rsidR="00486D79" w:rsidRPr="00DE1AA4">
        <w:rPr>
          <w:rFonts w:ascii="GHEA Grapalat" w:hAnsi="GHEA Grapalat" w:cs="Sylfaen"/>
          <w:b/>
          <w:bCs/>
          <w:sz w:val="20"/>
          <w:szCs w:val="28"/>
          <w:lang w:val="pt-BR"/>
        </w:rPr>
        <w:t xml:space="preserve"> -2024/01</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9881C48"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5B1D4A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2237734B"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E5072B" w:rsidRPr="00E5072B">
        <w:t xml:space="preserve"> </w:t>
      </w:r>
      <w:r w:rsidR="003A605B" w:rsidRPr="003A605B">
        <w:rPr>
          <w:rFonts w:ascii="GHEA Grapalat" w:hAnsi="GHEA Grapalat"/>
        </w:rPr>
        <w:t>Приобретение ремонта крыш многоквартирных домов поселка Алаверди и частичная теплоизоляция зданий</w:t>
      </w:r>
      <w:r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14:paraId="15B111BA" w14:textId="77777777" w:rsidTr="003D2146">
        <w:trPr>
          <w:cantSplit/>
          <w:jc w:val="center"/>
        </w:trPr>
        <w:tc>
          <w:tcPr>
            <w:tcW w:w="816" w:type="dxa"/>
            <w:vMerge w:val="restart"/>
            <w:vAlign w:val="center"/>
          </w:tcPr>
          <w:p w14:paraId="444EC44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14:paraId="1CCDF028"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2382DF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14:paraId="6ECEFC47"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5"/>
              <w:t>**</w:t>
            </w:r>
          </w:p>
        </w:tc>
      </w:tr>
      <w:tr w:rsidR="00BB28C8" w:rsidRPr="009F3DC7" w14:paraId="3538C931" w14:textId="77777777" w:rsidTr="003D2146">
        <w:trPr>
          <w:cantSplit/>
          <w:trHeight w:val="586"/>
          <w:jc w:val="center"/>
        </w:trPr>
        <w:tc>
          <w:tcPr>
            <w:tcW w:w="816" w:type="dxa"/>
            <w:vMerge/>
            <w:vAlign w:val="center"/>
          </w:tcPr>
          <w:p w14:paraId="4501CFA2" w14:textId="77777777" w:rsidR="00BB28C8" w:rsidRPr="00517562" w:rsidRDefault="00BB28C8" w:rsidP="003D2146">
            <w:pPr>
              <w:widowControl w:val="0"/>
              <w:spacing w:after="120"/>
              <w:jc w:val="both"/>
              <w:rPr>
                <w:rFonts w:ascii="GHEA Grapalat" w:hAnsi="GHEA Grapalat"/>
                <w:sz w:val="20"/>
                <w:szCs w:val="20"/>
              </w:rPr>
            </w:pPr>
          </w:p>
        </w:tc>
        <w:tc>
          <w:tcPr>
            <w:tcW w:w="4962" w:type="dxa"/>
            <w:vMerge/>
          </w:tcPr>
          <w:p w14:paraId="71874321"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6D273B8D"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14:paraId="15248616"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4595607B" w14:textId="77777777" w:rsidTr="003D2146">
        <w:trPr>
          <w:trHeight w:val="586"/>
          <w:jc w:val="center"/>
        </w:trPr>
        <w:tc>
          <w:tcPr>
            <w:tcW w:w="816" w:type="dxa"/>
            <w:vAlign w:val="center"/>
          </w:tcPr>
          <w:p w14:paraId="5E8B366A"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14:paraId="1DB363A4" w14:textId="77777777" w:rsidR="00BB28C8" w:rsidRPr="00517562" w:rsidRDefault="0095591E" w:rsidP="003D2146">
            <w:pPr>
              <w:widowControl w:val="0"/>
              <w:spacing w:after="120"/>
              <w:rPr>
                <w:rFonts w:ascii="GHEA Grapalat" w:hAnsi="GHEA Grapalat"/>
                <w:sz w:val="20"/>
                <w:szCs w:val="20"/>
              </w:rPr>
            </w:pPr>
            <w:r w:rsidRPr="008763D0">
              <w:rPr>
                <w:rFonts w:ascii="GHEA Grapalat" w:hAnsi="GHEA Grapalat"/>
              </w:rPr>
              <w:t>ПРИОБРЕТЕНИЕ РЕМОНТА КРЫШИ «МЯСИКЯНСКОЙ СРЕДНЕЙ ШКОЛЫ</w:t>
            </w:r>
          </w:p>
        </w:tc>
        <w:tc>
          <w:tcPr>
            <w:tcW w:w="1216" w:type="dxa"/>
            <w:vAlign w:val="center"/>
          </w:tcPr>
          <w:p w14:paraId="060249F9" w14:textId="77777777" w:rsidR="00BB28C8" w:rsidRPr="00517562" w:rsidRDefault="00E5072B" w:rsidP="003D2146">
            <w:pPr>
              <w:widowControl w:val="0"/>
              <w:spacing w:after="120"/>
              <w:jc w:val="center"/>
              <w:rPr>
                <w:rFonts w:ascii="GHEA Grapalat" w:hAnsi="GHEA Grapalat"/>
                <w:sz w:val="20"/>
                <w:szCs w:val="20"/>
              </w:rPr>
            </w:pPr>
            <w:r w:rsidRPr="00E5072B">
              <w:rPr>
                <w:rFonts w:ascii="GHEA Grapalat" w:hAnsi="GHEA Grapalat"/>
                <w:sz w:val="20"/>
                <w:szCs w:val="20"/>
              </w:rPr>
              <w:t>с момента подписания договора</w:t>
            </w:r>
          </w:p>
        </w:tc>
        <w:tc>
          <w:tcPr>
            <w:tcW w:w="1440" w:type="dxa"/>
            <w:vAlign w:val="center"/>
          </w:tcPr>
          <w:p w14:paraId="20DC7C32" w14:textId="77777777" w:rsidR="00BB28C8" w:rsidRPr="00517562" w:rsidRDefault="00E5072B" w:rsidP="003D2146">
            <w:pPr>
              <w:widowControl w:val="0"/>
              <w:spacing w:after="120"/>
              <w:rPr>
                <w:rFonts w:ascii="GHEA Grapalat" w:hAnsi="GHEA Grapalat"/>
                <w:sz w:val="20"/>
                <w:szCs w:val="20"/>
              </w:rPr>
            </w:pPr>
            <w:r w:rsidRPr="00E5072B">
              <w:rPr>
                <w:rFonts w:ascii="GHEA Grapalat" w:hAnsi="GHEA Grapalat"/>
                <w:sz w:val="20"/>
                <w:szCs w:val="20"/>
              </w:rPr>
              <w:t xml:space="preserve">До </w:t>
            </w:r>
            <w:r w:rsidR="0095591E">
              <w:rPr>
                <w:rFonts w:ascii="GHEA Grapalat" w:hAnsi="GHEA Grapalat"/>
                <w:sz w:val="20"/>
                <w:szCs w:val="20"/>
                <w:lang w:val="en-US"/>
              </w:rPr>
              <w:t>60</w:t>
            </w:r>
            <w:r w:rsidRPr="00E5072B">
              <w:rPr>
                <w:rFonts w:ascii="GHEA Grapalat" w:hAnsi="GHEA Grapalat"/>
                <w:sz w:val="20"/>
                <w:szCs w:val="20"/>
              </w:rPr>
              <w:t>календарных дней</w:t>
            </w:r>
          </w:p>
        </w:tc>
      </w:tr>
      <w:tr w:rsidR="00BB28C8" w:rsidRPr="009F3DC7" w14:paraId="6B9FD02B" w14:textId="77777777" w:rsidTr="003D2146">
        <w:trPr>
          <w:cantSplit/>
          <w:trHeight w:val="586"/>
          <w:jc w:val="center"/>
        </w:trPr>
        <w:tc>
          <w:tcPr>
            <w:tcW w:w="5778" w:type="dxa"/>
            <w:gridSpan w:val="2"/>
            <w:vAlign w:val="center"/>
          </w:tcPr>
          <w:p w14:paraId="0EA3321E"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14:paraId="25C65DCD" w14:textId="77777777"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14:paraId="46093E17" w14:textId="77777777" w:rsidR="00BB28C8" w:rsidRPr="00517562" w:rsidRDefault="00BB28C8" w:rsidP="003D2146">
            <w:pPr>
              <w:widowControl w:val="0"/>
              <w:spacing w:after="120"/>
              <w:jc w:val="center"/>
              <w:rPr>
                <w:rFonts w:ascii="GHEA Grapalat" w:hAnsi="GHEA Grapalat"/>
                <w:b/>
                <w:sz w:val="20"/>
                <w:szCs w:val="20"/>
              </w:rPr>
            </w:pPr>
          </w:p>
        </w:tc>
      </w:tr>
    </w:tbl>
    <w:p w14:paraId="6D01FD53"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D33EE79" w14:textId="77777777" w:rsidTr="003D2146">
        <w:trPr>
          <w:jc w:val="center"/>
        </w:trPr>
        <w:tc>
          <w:tcPr>
            <w:tcW w:w="4536" w:type="dxa"/>
          </w:tcPr>
          <w:p w14:paraId="0060552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AAFD10D"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15F39A52"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3D73FF4A"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6159DBA"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2650B0A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095C679"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0CEBAE3B"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887CF99"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6C50577E"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61397E2C"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75AA527F"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222BBD49"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0095591E" w:rsidRPr="0093002B">
        <w:rPr>
          <w:rFonts w:ascii="GHEA Grapalat" w:hAnsi="GHEA Grapalat" w:cs="Sylfaen"/>
          <w:b/>
          <w:lang w:val="hy-AM"/>
        </w:rPr>
        <w:t>«</w:t>
      </w:r>
      <w:r w:rsidR="0095591E" w:rsidRPr="00093231">
        <w:rPr>
          <w:rFonts w:ascii="GHEA Grapalat" w:hAnsi="GHEA Grapalat" w:cs="Sylfaen"/>
          <w:b/>
          <w:bCs/>
          <w:sz w:val="20"/>
          <w:szCs w:val="28"/>
        </w:rPr>
        <w:t>ԱՄՄՄԴ</w:t>
      </w:r>
      <w:r w:rsidR="0095591E" w:rsidRPr="00DE1AA4">
        <w:rPr>
          <w:rFonts w:ascii="GHEA Grapalat" w:hAnsi="GHEA Grapalat" w:cs="Sylfaen"/>
          <w:b/>
          <w:bCs/>
          <w:sz w:val="20"/>
          <w:szCs w:val="28"/>
          <w:lang w:val="pt-BR"/>
        </w:rPr>
        <w:t xml:space="preserve">- </w:t>
      </w:r>
      <w:r w:rsidR="0095591E" w:rsidRPr="00093231">
        <w:rPr>
          <w:rFonts w:ascii="GHEA Grapalat" w:hAnsi="GHEA Grapalat" w:cs="Sylfaen"/>
          <w:b/>
          <w:bCs/>
          <w:sz w:val="20"/>
          <w:szCs w:val="28"/>
        </w:rPr>
        <w:t>ՀԲՄ</w:t>
      </w:r>
      <w:r w:rsidR="0095591E">
        <w:rPr>
          <w:rFonts w:ascii="GHEA Grapalat" w:hAnsi="GHEA Grapalat" w:cs="Sylfaen"/>
          <w:b/>
          <w:bCs/>
          <w:szCs w:val="28"/>
        </w:rPr>
        <w:t>ԱՇ</w:t>
      </w:r>
      <w:r w:rsidR="0095591E" w:rsidRPr="00093231">
        <w:rPr>
          <w:rFonts w:ascii="GHEA Grapalat" w:hAnsi="GHEA Grapalat" w:cs="Sylfaen"/>
          <w:b/>
          <w:bCs/>
          <w:sz w:val="20"/>
          <w:szCs w:val="28"/>
        </w:rPr>
        <w:t>ՁԲ</w:t>
      </w:r>
      <w:r w:rsidR="0095591E" w:rsidRPr="00DE1AA4">
        <w:rPr>
          <w:rFonts w:ascii="GHEA Grapalat" w:hAnsi="GHEA Grapalat" w:cs="Sylfaen"/>
          <w:b/>
          <w:bCs/>
          <w:sz w:val="20"/>
          <w:szCs w:val="28"/>
          <w:lang w:val="pt-BR"/>
        </w:rPr>
        <w:t xml:space="preserve"> -2024/01</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030969C6"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1B2B72A6"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6"/>
        <w:t>*</w:t>
      </w:r>
    </w:p>
    <w:p w14:paraId="6CDA1A1A"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46"/>
        <w:gridCol w:w="1234"/>
        <w:gridCol w:w="1016"/>
        <w:gridCol w:w="483"/>
        <w:gridCol w:w="225"/>
        <w:gridCol w:w="259"/>
        <w:gridCol w:w="483"/>
        <w:gridCol w:w="484"/>
        <w:gridCol w:w="483"/>
        <w:gridCol w:w="484"/>
        <w:gridCol w:w="484"/>
        <w:gridCol w:w="483"/>
        <w:gridCol w:w="233"/>
        <w:gridCol w:w="251"/>
        <w:gridCol w:w="312"/>
        <w:gridCol w:w="171"/>
        <w:gridCol w:w="396"/>
        <w:gridCol w:w="88"/>
        <w:gridCol w:w="484"/>
        <w:gridCol w:w="469"/>
      </w:tblGrid>
      <w:tr w:rsidR="00300589" w:rsidRPr="00685FDC" w14:paraId="6DADB974" w14:textId="77777777" w:rsidTr="00BD3770">
        <w:trPr>
          <w:jc w:val="center"/>
        </w:trPr>
        <w:tc>
          <w:tcPr>
            <w:tcW w:w="708" w:type="dxa"/>
          </w:tcPr>
          <w:p w14:paraId="06285973" w14:textId="77777777" w:rsidR="00300589" w:rsidRPr="00685FDC" w:rsidRDefault="00300589" w:rsidP="003D2146">
            <w:pPr>
              <w:widowControl w:val="0"/>
              <w:spacing w:after="120"/>
              <w:jc w:val="center"/>
              <w:rPr>
                <w:rFonts w:ascii="GHEA Grapalat" w:hAnsi="GHEA Grapalat"/>
                <w:sz w:val="14"/>
                <w:szCs w:val="16"/>
              </w:rPr>
            </w:pPr>
          </w:p>
        </w:tc>
        <w:tc>
          <w:tcPr>
            <w:tcW w:w="9068" w:type="dxa"/>
            <w:gridSpan w:val="20"/>
          </w:tcPr>
          <w:p w14:paraId="54FC49F2" w14:textId="77777777" w:rsidR="00300589" w:rsidRPr="00685FDC" w:rsidRDefault="00300589"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300589" w:rsidRPr="00685FDC" w14:paraId="047A0344" w14:textId="77777777" w:rsidTr="00BD3770">
        <w:trPr>
          <w:jc w:val="center"/>
        </w:trPr>
        <w:tc>
          <w:tcPr>
            <w:tcW w:w="1254" w:type="dxa"/>
            <w:gridSpan w:val="2"/>
            <w:vAlign w:val="center"/>
          </w:tcPr>
          <w:p w14:paraId="3CB0909A" w14:textId="77777777" w:rsidR="00300589" w:rsidRPr="00685FDC" w:rsidRDefault="00300589"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4" w:type="dxa"/>
            <w:vAlign w:val="center"/>
          </w:tcPr>
          <w:p w14:paraId="5CA8285A" w14:textId="77777777" w:rsidR="00300589" w:rsidRPr="00685FDC" w:rsidRDefault="00300589"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6" w:type="dxa"/>
            <w:vAlign w:val="center"/>
          </w:tcPr>
          <w:p w14:paraId="3A20FEAE" w14:textId="77777777" w:rsidR="00300589" w:rsidRPr="00685FDC" w:rsidRDefault="00300589"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08" w:type="dxa"/>
            <w:gridSpan w:val="2"/>
          </w:tcPr>
          <w:p w14:paraId="1ED727F7" w14:textId="77777777" w:rsidR="00300589" w:rsidRPr="00685FDC" w:rsidRDefault="00300589" w:rsidP="003D2146">
            <w:pPr>
              <w:widowControl w:val="0"/>
              <w:spacing w:after="120"/>
              <w:jc w:val="both"/>
              <w:rPr>
                <w:rFonts w:ascii="GHEA Grapalat" w:hAnsi="GHEA Grapalat"/>
                <w:sz w:val="14"/>
                <w:szCs w:val="16"/>
              </w:rPr>
            </w:pPr>
          </w:p>
        </w:tc>
        <w:tc>
          <w:tcPr>
            <w:tcW w:w="5564" w:type="dxa"/>
            <w:gridSpan w:val="15"/>
            <w:vAlign w:val="center"/>
          </w:tcPr>
          <w:p w14:paraId="3F24DE89" w14:textId="77777777" w:rsidR="00300589" w:rsidRPr="00685FDC" w:rsidRDefault="00300589"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lang w:val="hy-AM"/>
              </w:rPr>
              <w:t>24-2025</w:t>
            </w:r>
            <w:r w:rsidRPr="00685FDC">
              <w:rPr>
                <w:rFonts w:ascii="GHEA Grapalat" w:hAnsi="GHEA Grapalat"/>
                <w:sz w:val="14"/>
                <w:szCs w:val="16"/>
              </w:rPr>
              <w:t>г., по месяцам, в том числе</w:t>
            </w:r>
            <w:r w:rsidRPr="00685FDC">
              <w:rPr>
                <w:rStyle w:val="af6"/>
                <w:rFonts w:ascii="GHEA Grapalat" w:hAnsi="GHEA Grapalat"/>
                <w:sz w:val="14"/>
                <w:szCs w:val="16"/>
              </w:rPr>
              <w:footnoteReference w:customMarkFollows="1" w:id="27"/>
              <w:t>**</w:t>
            </w:r>
          </w:p>
        </w:tc>
      </w:tr>
      <w:tr w:rsidR="00BD3770" w:rsidRPr="00685FDC" w14:paraId="0A111148" w14:textId="77777777" w:rsidTr="00BD3770">
        <w:trPr>
          <w:cantSplit/>
          <w:trHeight w:val="762"/>
          <w:jc w:val="center"/>
        </w:trPr>
        <w:tc>
          <w:tcPr>
            <w:tcW w:w="1254" w:type="dxa"/>
            <w:gridSpan w:val="2"/>
            <w:vMerge w:val="restart"/>
          </w:tcPr>
          <w:p w14:paraId="57DC04D8" w14:textId="77777777" w:rsidR="00BD3770" w:rsidRPr="00685FDC" w:rsidRDefault="00BD3770" w:rsidP="00300589">
            <w:pPr>
              <w:widowControl w:val="0"/>
              <w:spacing w:after="120"/>
              <w:jc w:val="center"/>
              <w:rPr>
                <w:rFonts w:ascii="GHEA Grapalat" w:hAnsi="GHEA Grapalat"/>
                <w:sz w:val="14"/>
                <w:szCs w:val="16"/>
              </w:rPr>
            </w:pPr>
          </w:p>
        </w:tc>
        <w:tc>
          <w:tcPr>
            <w:tcW w:w="1234" w:type="dxa"/>
            <w:vMerge w:val="restart"/>
          </w:tcPr>
          <w:p w14:paraId="2EB2B4B3" w14:textId="77777777" w:rsidR="00BD3770" w:rsidRPr="00685FDC" w:rsidRDefault="00BD3770" w:rsidP="00300589">
            <w:pPr>
              <w:widowControl w:val="0"/>
              <w:spacing w:after="120"/>
              <w:jc w:val="center"/>
              <w:rPr>
                <w:rFonts w:ascii="GHEA Grapalat" w:hAnsi="GHEA Grapalat"/>
                <w:sz w:val="14"/>
                <w:szCs w:val="16"/>
              </w:rPr>
            </w:pPr>
          </w:p>
        </w:tc>
        <w:tc>
          <w:tcPr>
            <w:tcW w:w="1016" w:type="dxa"/>
            <w:vMerge w:val="restart"/>
          </w:tcPr>
          <w:p w14:paraId="18CB15E4" w14:textId="77777777" w:rsidR="00BD3770" w:rsidRPr="00685FDC" w:rsidRDefault="00BD3770" w:rsidP="00300589">
            <w:pPr>
              <w:widowControl w:val="0"/>
              <w:spacing w:after="120"/>
              <w:jc w:val="center"/>
              <w:rPr>
                <w:rFonts w:ascii="GHEA Grapalat" w:hAnsi="GHEA Grapalat"/>
                <w:sz w:val="14"/>
                <w:szCs w:val="16"/>
              </w:rPr>
            </w:pPr>
          </w:p>
        </w:tc>
        <w:tc>
          <w:tcPr>
            <w:tcW w:w="483" w:type="dxa"/>
            <w:vAlign w:val="center"/>
          </w:tcPr>
          <w:p w14:paraId="42137DA8"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484" w:type="dxa"/>
            <w:gridSpan w:val="2"/>
            <w:vAlign w:val="center"/>
          </w:tcPr>
          <w:p w14:paraId="00C867DB" w14:textId="77777777" w:rsidR="00BD3770" w:rsidRPr="00685FDC" w:rsidRDefault="00BD3770" w:rsidP="00300589">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83" w:type="dxa"/>
            <w:vAlign w:val="center"/>
          </w:tcPr>
          <w:p w14:paraId="2344FD86"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484" w:type="dxa"/>
            <w:vAlign w:val="center"/>
          </w:tcPr>
          <w:p w14:paraId="28BEC3AA" w14:textId="77777777" w:rsidR="00BD3770" w:rsidRPr="00685FDC" w:rsidRDefault="00BD3770" w:rsidP="00300589">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83" w:type="dxa"/>
            <w:vAlign w:val="center"/>
          </w:tcPr>
          <w:p w14:paraId="396528C3"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484" w:type="dxa"/>
            <w:vAlign w:val="center"/>
          </w:tcPr>
          <w:p w14:paraId="78D9946B"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84" w:type="dxa"/>
            <w:vAlign w:val="center"/>
          </w:tcPr>
          <w:p w14:paraId="4E1FD1A5"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483" w:type="dxa"/>
            <w:vAlign w:val="center"/>
          </w:tcPr>
          <w:p w14:paraId="35BA7BB0"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484" w:type="dxa"/>
            <w:gridSpan w:val="2"/>
            <w:vAlign w:val="center"/>
          </w:tcPr>
          <w:p w14:paraId="4E27D31F"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483" w:type="dxa"/>
            <w:gridSpan w:val="2"/>
            <w:vAlign w:val="center"/>
          </w:tcPr>
          <w:p w14:paraId="68DB3156"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484" w:type="dxa"/>
            <w:gridSpan w:val="2"/>
            <w:vAlign w:val="center"/>
          </w:tcPr>
          <w:p w14:paraId="3C00B1B8"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484" w:type="dxa"/>
            <w:vAlign w:val="center"/>
          </w:tcPr>
          <w:p w14:paraId="01AEB4E4" w14:textId="77777777" w:rsidR="00BD3770" w:rsidRPr="00685FDC" w:rsidRDefault="00BD3770" w:rsidP="00300589">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469" w:type="dxa"/>
            <w:vMerge w:val="restart"/>
            <w:vAlign w:val="center"/>
          </w:tcPr>
          <w:p w14:paraId="265E4886" w14:textId="77777777" w:rsidR="00BD3770" w:rsidRPr="00685FDC" w:rsidRDefault="00BD3770" w:rsidP="00300589">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D3770" w:rsidRPr="00685FDC" w14:paraId="63D8FCB3" w14:textId="77777777" w:rsidTr="00BD3770">
        <w:trPr>
          <w:cantSplit/>
          <w:trHeight w:val="877"/>
          <w:jc w:val="center"/>
        </w:trPr>
        <w:tc>
          <w:tcPr>
            <w:tcW w:w="1254" w:type="dxa"/>
            <w:gridSpan w:val="2"/>
            <w:vMerge/>
          </w:tcPr>
          <w:p w14:paraId="4BD09E0B" w14:textId="77777777" w:rsidR="00BD3770" w:rsidRPr="00685FDC" w:rsidRDefault="00BD3770" w:rsidP="003D2146">
            <w:pPr>
              <w:widowControl w:val="0"/>
              <w:spacing w:after="120"/>
              <w:jc w:val="center"/>
              <w:rPr>
                <w:rFonts w:ascii="GHEA Grapalat" w:hAnsi="GHEA Grapalat"/>
                <w:sz w:val="14"/>
                <w:szCs w:val="16"/>
              </w:rPr>
            </w:pPr>
          </w:p>
        </w:tc>
        <w:tc>
          <w:tcPr>
            <w:tcW w:w="1234" w:type="dxa"/>
            <w:vMerge/>
          </w:tcPr>
          <w:p w14:paraId="1D4BF041" w14:textId="77777777" w:rsidR="00BD3770" w:rsidRPr="00685FDC" w:rsidRDefault="00BD3770" w:rsidP="003D2146">
            <w:pPr>
              <w:widowControl w:val="0"/>
              <w:spacing w:after="120"/>
              <w:jc w:val="center"/>
              <w:rPr>
                <w:rFonts w:ascii="GHEA Grapalat" w:hAnsi="GHEA Grapalat"/>
                <w:sz w:val="14"/>
                <w:szCs w:val="16"/>
              </w:rPr>
            </w:pPr>
          </w:p>
        </w:tc>
        <w:tc>
          <w:tcPr>
            <w:tcW w:w="1016" w:type="dxa"/>
            <w:vMerge/>
          </w:tcPr>
          <w:p w14:paraId="054CA271" w14:textId="77777777" w:rsidR="00BD3770" w:rsidRPr="00685FDC" w:rsidRDefault="00BD3770" w:rsidP="003D2146">
            <w:pPr>
              <w:widowControl w:val="0"/>
              <w:spacing w:after="120"/>
              <w:jc w:val="center"/>
              <w:rPr>
                <w:rFonts w:ascii="GHEA Grapalat" w:hAnsi="GHEA Grapalat"/>
                <w:sz w:val="14"/>
                <w:szCs w:val="16"/>
              </w:rPr>
            </w:pPr>
          </w:p>
        </w:tc>
        <w:tc>
          <w:tcPr>
            <w:tcW w:w="5803" w:type="dxa"/>
            <w:gridSpan w:val="16"/>
            <w:vAlign w:val="center"/>
          </w:tcPr>
          <w:p w14:paraId="68007EB3" w14:textId="77777777" w:rsidR="00BD3770" w:rsidRPr="00685FDC" w:rsidRDefault="00BD3770" w:rsidP="003D2146">
            <w:pPr>
              <w:widowControl w:val="0"/>
              <w:spacing w:after="120"/>
              <w:ind w:left="-95" w:right="-88"/>
              <w:jc w:val="center"/>
              <w:rPr>
                <w:rFonts w:ascii="GHEA Grapalat" w:hAnsi="GHEA Grapalat"/>
                <w:sz w:val="14"/>
                <w:szCs w:val="16"/>
              </w:rPr>
            </w:pPr>
            <w:r>
              <w:rPr>
                <w:rFonts w:ascii="GHEA Grapalat" w:hAnsi="GHEA Grapalat"/>
                <w:sz w:val="18"/>
                <w:szCs w:val="22"/>
                <w:lang w:val="pt-BR"/>
              </w:rPr>
              <w:t>2024թ.</w:t>
            </w:r>
          </w:p>
        </w:tc>
        <w:tc>
          <w:tcPr>
            <w:tcW w:w="469" w:type="dxa"/>
            <w:vMerge/>
            <w:vAlign w:val="center"/>
          </w:tcPr>
          <w:p w14:paraId="760974F6" w14:textId="77777777" w:rsidR="00BD3770" w:rsidRPr="00685FDC" w:rsidRDefault="00BD3770" w:rsidP="003D2146">
            <w:pPr>
              <w:widowControl w:val="0"/>
              <w:spacing w:after="120"/>
              <w:ind w:left="-95" w:right="-88"/>
              <w:jc w:val="center"/>
              <w:rPr>
                <w:rFonts w:ascii="GHEA Grapalat" w:hAnsi="GHEA Grapalat"/>
                <w:sz w:val="14"/>
                <w:szCs w:val="16"/>
              </w:rPr>
            </w:pPr>
          </w:p>
        </w:tc>
      </w:tr>
      <w:tr w:rsidR="00BD3770" w:rsidRPr="00685FDC" w14:paraId="010CDA6C" w14:textId="77777777" w:rsidTr="00BD3770">
        <w:trPr>
          <w:cantSplit/>
          <w:trHeight w:val="1134"/>
          <w:jc w:val="center"/>
        </w:trPr>
        <w:tc>
          <w:tcPr>
            <w:tcW w:w="1254" w:type="dxa"/>
            <w:gridSpan w:val="2"/>
          </w:tcPr>
          <w:p w14:paraId="16633845" w14:textId="77777777" w:rsidR="00BD3770" w:rsidRPr="00685FDC" w:rsidRDefault="00BD3770" w:rsidP="00300589">
            <w:pPr>
              <w:widowControl w:val="0"/>
              <w:spacing w:after="120"/>
              <w:jc w:val="center"/>
              <w:rPr>
                <w:rFonts w:ascii="GHEA Grapalat" w:hAnsi="GHEA Grapalat"/>
                <w:sz w:val="14"/>
                <w:szCs w:val="16"/>
              </w:rPr>
            </w:pPr>
            <w:r>
              <w:rPr>
                <w:rFonts w:ascii="GHEA Grapalat" w:hAnsi="GHEA Grapalat"/>
                <w:sz w:val="20"/>
                <w:lang w:val="es-ES"/>
              </w:rPr>
              <w:t>1</w:t>
            </w:r>
          </w:p>
        </w:tc>
        <w:tc>
          <w:tcPr>
            <w:tcW w:w="1234" w:type="dxa"/>
          </w:tcPr>
          <w:p w14:paraId="77726F5A" w14:textId="77777777" w:rsidR="00BD3770" w:rsidRPr="00685FDC" w:rsidRDefault="00BD3770" w:rsidP="00300589">
            <w:pPr>
              <w:widowControl w:val="0"/>
              <w:spacing w:after="120"/>
              <w:jc w:val="center"/>
              <w:rPr>
                <w:rFonts w:ascii="GHEA Grapalat" w:hAnsi="GHEA Grapalat"/>
                <w:sz w:val="14"/>
                <w:szCs w:val="16"/>
              </w:rPr>
            </w:pPr>
            <w:r>
              <w:rPr>
                <w:rFonts w:ascii="GHEA Grapalat" w:hAnsi="GHEA Grapalat"/>
                <w:sz w:val="20"/>
                <w:lang w:val="es-ES"/>
              </w:rPr>
              <w:t>45231187</w:t>
            </w:r>
          </w:p>
        </w:tc>
        <w:tc>
          <w:tcPr>
            <w:tcW w:w="1016" w:type="dxa"/>
          </w:tcPr>
          <w:p w14:paraId="7C26CA0D" w14:textId="77777777" w:rsidR="00BD3770" w:rsidRPr="00685FDC" w:rsidRDefault="00D756D7" w:rsidP="00300589">
            <w:pPr>
              <w:widowControl w:val="0"/>
              <w:spacing w:after="120"/>
              <w:jc w:val="center"/>
              <w:rPr>
                <w:rFonts w:ascii="GHEA Grapalat" w:hAnsi="GHEA Grapalat"/>
                <w:sz w:val="14"/>
                <w:szCs w:val="16"/>
              </w:rPr>
            </w:pPr>
            <w:r w:rsidRPr="00D756D7">
              <w:rPr>
                <w:rFonts w:ascii="GHEA Grapalat" w:hAnsi="GHEA Grapalat"/>
                <w:sz w:val="14"/>
                <w:szCs w:val="16"/>
              </w:rPr>
              <w:t>ПРИОБРЕТЕНИЕ РЕМОНТА КРЫШИ «МЯСИКЯНСКОЙ СРЕДНЕЙ ШКОЛЫ</w:t>
            </w:r>
          </w:p>
        </w:tc>
        <w:tc>
          <w:tcPr>
            <w:tcW w:w="4101" w:type="dxa"/>
            <w:gridSpan w:val="10"/>
            <w:vAlign w:val="center"/>
          </w:tcPr>
          <w:p w14:paraId="77224663" w14:textId="77777777" w:rsidR="00BD3770" w:rsidRPr="00685FDC" w:rsidRDefault="00BD3770" w:rsidP="00300589">
            <w:pPr>
              <w:widowControl w:val="0"/>
              <w:spacing w:after="120"/>
              <w:ind w:left="-95" w:right="-88"/>
              <w:jc w:val="center"/>
              <w:rPr>
                <w:rFonts w:ascii="GHEA Grapalat" w:hAnsi="GHEA Grapalat"/>
                <w:sz w:val="14"/>
                <w:szCs w:val="16"/>
              </w:rPr>
            </w:pPr>
            <w:r w:rsidRPr="00A23917">
              <w:rPr>
                <w:rFonts w:ascii="GHEA Grapalat" w:hAnsi="GHEA Grapalat"/>
                <w:sz w:val="20"/>
                <w:lang w:val="pt-BR"/>
              </w:rPr>
              <w:t>0 %</w:t>
            </w:r>
          </w:p>
          <w:p w14:paraId="78F332EE" w14:textId="77777777" w:rsidR="00BD3770" w:rsidRPr="00685FDC" w:rsidRDefault="00BD3770" w:rsidP="00300589">
            <w:pPr>
              <w:widowControl w:val="0"/>
              <w:spacing w:after="120"/>
              <w:ind w:left="-95" w:right="-88"/>
              <w:jc w:val="center"/>
              <w:rPr>
                <w:rFonts w:ascii="GHEA Grapalat" w:hAnsi="GHEA Grapalat" w:cs="Arial"/>
                <w:sz w:val="14"/>
                <w:szCs w:val="16"/>
              </w:rPr>
            </w:pPr>
          </w:p>
        </w:tc>
        <w:tc>
          <w:tcPr>
            <w:tcW w:w="563" w:type="dxa"/>
            <w:gridSpan w:val="2"/>
            <w:textDirection w:val="tbRl"/>
          </w:tcPr>
          <w:p w14:paraId="24F5D51D" w14:textId="77777777" w:rsidR="00B00EF3" w:rsidRPr="00685FDC" w:rsidRDefault="00B00EF3" w:rsidP="00B00EF3">
            <w:pPr>
              <w:widowControl w:val="0"/>
              <w:spacing w:after="120"/>
              <w:ind w:left="-95" w:right="-88"/>
              <w:jc w:val="center"/>
              <w:rPr>
                <w:rFonts w:ascii="GHEA Grapalat" w:hAnsi="GHEA Grapalat"/>
                <w:sz w:val="14"/>
                <w:szCs w:val="16"/>
              </w:rPr>
            </w:pPr>
            <w:r w:rsidRPr="00A23917">
              <w:rPr>
                <w:rFonts w:ascii="GHEA Grapalat" w:hAnsi="GHEA Grapalat"/>
                <w:sz w:val="20"/>
                <w:lang w:val="pt-BR"/>
              </w:rPr>
              <w:t>0 %</w:t>
            </w:r>
          </w:p>
          <w:p w14:paraId="05FD8EBC" w14:textId="77777777" w:rsidR="00BD3770" w:rsidRPr="00685FDC" w:rsidRDefault="00BD3770" w:rsidP="00300589">
            <w:pPr>
              <w:widowControl w:val="0"/>
              <w:spacing w:after="120"/>
              <w:ind w:left="-95" w:right="-88"/>
              <w:jc w:val="center"/>
              <w:rPr>
                <w:rFonts w:ascii="GHEA Grapalat" w:hAnsi="GHEA Grapalat" w:cs="Arial"/>
                <w:sz w:val="14"/>
                <w:szCs w:val="16"/>
              </w:rPr>
            </w:pPr>
          </w:p>
        </w:tc>
        <w:tc>
          <w:tcPr>
            <w:tcW w:w="567" w:type="dxa"/>
            <w:gridSpan w:val="2"/>
            <w:textDirection w:val="tbRl"/>
          </w:tcPr>
          <w:p w14:paraId="6B596390" w14:textId="77777777" w:rsidR="00B00EF3" w:rsidRPr="00685FDC" w:rsidRDefault="00B00EF3" w:rsidP="00B00EF3">
            <w:pPr>
              <w:widowControl w:val="0"/>
              <w:spacing w:after="120"/>
              <w:ind w:left="-95" w:right="-88"/>
              <w:jc w:val="center"/>
              <w:rPr>
                <w:rFonts w:ascii="GHEA Grapalat" w:hAnsi="GHEA Grapalat"/>
                <w:sz w:val="14"/>
                <w:szCs w:val="16"/>
              </w:rPr>
            </w:pPr>
            <w:r w:rsidRPr="00A23917">
              <w:rPr>
                <w:rFonts w:ascii="GHEA Grapalat" w:hAnsi="GHEA Grapalat"/>
                <w:sz w:val="20"/>
                <w:lang w:val="pt-BR"/>
              </w:rPr>
              <w:t>0 %</w:t>
            </w:r>
          </w:p>
          <w:p w14:paraId="5F4D7E07" w14:textId="77777777" w:rsidR="00BD3770" w:rsidRPr="00685FDC" w:rsidRDefault="00BD3770" w:rsidP="00300589">
            <w:pPr>
              <w:widowControl w:val="0"/>
              <w:spacing w:after="120"/>
              <w:ind w:left="-95" w:right="-88"/>
              <w:jc w:val="center"/>
              <w:rPr>
                <w:rFonts w:ascii="GHEA Grapalat" w:hAnsi="GHEA Grapalat" w:cs="Arial"/>
                <w:sz w:val="14"/>
                <w:szCs w:val="16"/>
              </w:rPr>
            </w:pPr>
          </w:p>
        </w:tc>
        <w:tc>
          <w:tcPr>
            <w:tcW w:w="572" w:type="dxa"/>
            <w:gridSpan w:val="2"/>
            <w:textDirection w:val="tbRl"/>
          </w:tcPr>
          <w:p w14:paraId="3AE8AFFB" w14:textId="77777777" w:rsidR="00BD3770" w:rsidRPr="00685FDC" w:rsidRDefault="00BD3770" w:rsidP="00300589">
            <w:pPr>
              <w:widowControl w:val="0"/>
              <w:spacing w:after="120"/>
              <w:ind w:left="-95" w:right="-88"/>
              <w:jc w:val="center"/>
              <w:rPr>
                <w:rFonts w:ascii="GHEA Grapalat" w:hAnsi="GHEA Grapalat" w:cs="Arial"/>
                <w:sz w:val="14"/>
                <w:szCs w:val="16"/>
              </w:rPr>
            </w:pPr>
            <w:r>
              <w:rPr>
                <w:rFonts w:ascii="GHEA Grapalat" w:hAnsi="GHEA Grapalat"/>
                <w:sz w:val="20"/>
                <w:lang w:val="pt-BR"/>
              </w:rPr>
              <w:t>100%</w:t>
            </w:r>
          </w:p>
        </w:tc>
        <w:tc>
          <w:tcPr>
            <w:tcW w:w="469" w:type="dxa"/>
          </w:tcPr>
          <w:p w14:paraId="0BB3F712" w14:textId="77777777" w:rsidR="00BD3770" w:rsidRPr="0093002B" w:rsidRDefault="00BD3770" w:rsidP="00300589">
            <w:pPr>
              <w:jc w:val="center"/>
              <w:rPr>
                <w:rFonts w:ascii="GHEA Grapalat" w:hAnsi="GHEA Grapalat"/>
                <w:sz w:val="20"/>
                <w:lang w:val="pt-BR"/>
              </w:rPr>
            </w:pPr>
          </w:p>
          <w:p w14:paraId="121A1A93" w14:textId="77777777" w:rsidR="00BD3770" w:rsidRPr="0093002B" w:rsidRDefault="00BD3770" w:rsidP="00300589">
            <w:pPr>
              <w:jc w:val="center"/>
              <w:rPr>
                <w:rFonts w:ascii="GHEA Grapalat" w:hAnsi="GHEA Grapalat"/>
                <w:sz w:val="20"/>
                <w:lang w:val="pt-BR"/>
              </w:rPr>
            </w:pPr>
          </w:p>
          <w:p w14:paraId="0E7A3340" w14:textId="77777777" w:rsidR="00BD3770" w:rsidRPr="00685FDC" w:rsidRDefault="00BD3770" w:rsidP="00300589">
            <w:pPr>
              <w:widowControl w:val="0"/>
              <w:spacing w:after="120"/>
              <w:ind w:left="-95" w:right="-88"/>
              <w:jc w:val="center"/>
              <w:rPr>
                <w:rFonts w:ascii="GHEA Grapalat" w:hAnsi="GHEA Grapalat"/>
                <w:b/>
                <w:sz w:val="14"/>
                <w:szCs w:val="16"/>
              </w:rPr>
            </w:pPr>
            <w:r>
              <w:rPr>
                <w:rFonts w:ascii="GHEA Grapalat" w:hAnsi="GHEA Grapalat"/>
                <w:sz w:val="20"/>
                <w:lang w:val="pt-BR"/>
              </w:rPr>
              <w:t>100</w:t>
            </w:r>
            <w:r w:rsidRPr="0093002B">
              <w:rPr>
                <w:rFonts w:ascii="GHEA Grapalat" w:hAnsi="GHEA Grapalat"/>
                <w:sz w:val="20"/>
                <w:lang w:val="pt-BR"/>
              </w:rPr>
              <w:t>%</w:t>
            </w:r>
          </w:p>
        </w:tc>
      </w:tr>
    </w:tbl>
    <w:p w14:paraId="65240F3D"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6009811A" w14:textId="77777777" w:rsidTr="003D2146">
        <w:trPr>
          <w:jc w:val="center"/>
        </w:trPr>
        <w:tc>
          <w:tcPr>
            <w:tcW w:w="4536" w:type="dxa"/>
          </w:tcPr>
          <w:p w14:paraId="3369853B"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2290737"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2B06C09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3D16509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C1FA45A"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4F0DA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6EFB7A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5564AB46"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120B8C1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67AAB83B"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14:paraId="1B6A9DF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643A7068"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0F72CA9"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2DF67A13" w14:textId="77777777" w:rsidTr="003D2146">
        <w:trPr>
          <w:tblCellSpacing w:w="7" w:type="dxa"/>
          <w:jc w:val="center"/>
        </w:trPr>
        <w:tc>
          <w:tcPr>
            <w:tcW w:w="0" w:type="auto"/>
            <w:vAlign w:val="center"/>
          </w:tcPr>
          <w:p w14:paraId="157911E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60B1BCB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1DA094F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34807AB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3FF078ED"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075BE9A7"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6C1F5F1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0A8F003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2B09281C"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9548EF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5BFE716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4B52438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63B5FC6C"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A1AD0D"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7078A230"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5EF2FCCD" w14:textId="77777777"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14:paraId="2AD93DEF" w14:textId="77777777"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29BE28"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3B70F78C"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77D588CD"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55EE2399"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2BD879A1"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2ABECF2F"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023B2142" w14:textId="77777777" w:rsidTr="003D2146">
        <w:trPr>
          <w:trHeight w:val="345"/>
          <w:jc w:val="center"/>
        </w:trPr>
        <w:tc>
          <w:tcPr>
            <w:tcW w:w="379" w:type="dxa"/>
            <w:vMerge w:val="restart"/>
            <w:shd w:val="clear" w:color="auto" w:fill="auto"/>
            <w:vAlign w:val="center"/>
          </w:tcPr>
          <w:p w14:paraId="751F12AA"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441C06BC"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0437BE12" w14:textId="77777777" w:rsidTr="003D2146">
        <w:trPr>
          <w:trHeight w:val="152"/>
          <w:jc w:val="center"/>
        </w:trPr>
        <w:tc>
          <w:tcPr>
            <w:tcW w:w="379" w:type="dxa"/>
            <w:vMerge/>
            <w:shd w:val="clear" w:color="auto" w:fill="auto"/>
          </w:tcPr>
          <w:p w14:paraId="317794FA"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539B16E9"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7FCABC30"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FA26B96"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35060D91"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444356BB"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666322B7"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416DF878" w14:textId="77777777" w:rsidTr="003D2146">
        <w:trPr>
          <w:trHeight w:val="152"/>
          <w:jc w:val="center"/>
        </w:trPr>
        <w:tc>
          <w:tcPr>
            <w:tcW w:w="379" w:type="dxa"/>
            <w:vMerge/>
            <w:tcBorders>
              <w:bottom w:val="single" w:sz="4" w:space="0" w:color="auto"/>
            </w:tcBorders>
            <w:shd w:val="clear" w:color="auto" w:fill="auto"/>
          </w:tcPr>
          <w:p w14:paraId="6983681E"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13E2DD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7971CDB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DED2D36"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2EEC3AB9"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37959756"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00DB86B4"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0CB4D4F"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12617FBC"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4212899" w14:textId="77777777" w:rsidTr="003D2146">
        <w:trPr>
          <w:trHeight w:val="515"/>
          <w:jc w:val="center"/>
        </w:trPr>
        <w:tc>
          <w:tcPr>
            <w:tcW w:w="379" w:type="dxa"/>
            <w:shd w:val="clear" w:color="auto" w:fill="auto"/>
            <w:vAlign w:val="center"/>
          </w:tcPr>
          <w:p w14:paraId="32E1E262"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1EB6900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5CC07937"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5EF72BE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4B5C904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3918506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74D08FD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02B6648"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1BFF81BE"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2F4B552A" w14:textId="77777777" w:rsidTr="003D2146">
        <w:trPr>
          <w:trHeight w:val="515"/>
          <w:jc w:val="center"/>
        </w:trPr>
        <w:tc>
          <w:tcPr>
            <w:tcW w:w="379" w:type="dxa"/>
            <w:shd w:val="clear" w:color="auto" w:fill="auto"/>
          </w:tcPr>
          <w:p w14:paraId="771F3DE3"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0496122C"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0C43DA42"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218D944"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E53BD87"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5D9AA3E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108DE5A7"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2EAFF54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2F60CAA8"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780F06B1"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380BDB7"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CFB1AC8"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41CE17B2" w14:textId="77777777" w:rsidTr="003D2146">
        <w:trPr>
          <w:trHeight w:val="266"/>
          <w:tblCellSpacing w:w="7" w:type="dxa"/>
          <w:jc w:val="center"/>
        </w:trPr>
        <w:tc>
          <w:tcPr>
            <w:tcW w:w="0" w:type="auto"/>
            <w:vAlign w:val="center"/>
          </w:tcPr>
          <w:p w14:paraId="383F238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942C6B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10D2C6A9" w14:textId="77777777" w:rsidTr="003D2146">
        <w:trPr>
          <w:trHeight w:val="473"/>
          <w:tblCellSpacing w:w="7" w:type="dxa"/>
          <w:jc w:val="center"/>
        </w:trPr>
        <w:tc>
          <w:tcPr>
            <w:tcW w:w="0" w:type="auto"/>
            <w:vAlign w:val="center"/>
          </w:tcPr>
          <w:p w14:paraId="1A6FF0DE"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378290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43CAA3BF"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4FF8A4B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47AB0246" w14:textId="77777777" w:rsidTr="003D2146">
        <w:trPr>
          <w:trHeight w:val="503"/>
          <w:tblCellSpacing w:w="7" w:type="dxa"/>
          <w:jc w:val="center"/>
        </w:trPr>
        <w:tc>
          <w:tcPr>
            <w:tcW w:w="0" w:type="auto"/>
            <w:vAlign w:val="center"/>
          </w:tcPr>
          <w:p w14:paraId="011C0941"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2B9BBD82"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0C1F53A"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BE97E9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17CE91C3" w14:textId="77777777" w:rsidTr="003D2146">
        <w:trPr>
          <w:trHeight w:val="281"/>
          <w:tblCellSpacing w:w="7" w:type="dxa"/>
          <w:jc w:val="center"/>
        </w:trPr>
        <w:tc>
          <w:tcPr>
            <w:tcW w:w="0" w:type="auto"/>
            <w:vAlign w:val="center"/>
          </w:tcPr>
          <w:p w14:paraId="0683005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6AB0B2F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6ABAAC1F"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166A09A4" w14:textId="77777777" w:rsidR="00BB28C8" w:rsidRDefault="00BB28C8" w:rsidP="00BB28C8">
      <w:pPr>
        <w:rPr>
          <w:rFonts w:ascii="GHEA Grapalat" w:hAnsi="GHEA Grapalat" w:cs="Sylfaen"/>
          <w:b/>
        </w:rPr>
      </w:pPr>
      <w:r>
        <w:rPr>
          <w:rFonts w:ascii="GHEA Grapalat" w:hAnsi="GHEA Grapalat" w:cs="Sylfaen"/>
          <w:b/>
        </w:rPr>
        <w:br w:type="page"/>
      </w:r>
    </w:p>
    <w:p w14:paraId="7D008D06"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192F251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40AE3A85" w14:textId="77777777" w:rsidR="00BB28C8" w:rsidRPr="009F3DC7" w:rsidRDefault="00BB28C8" w:rsidP="00BB28C8">
      <w:pPr>
        <w:widowControl w:val="0"/>
        <w:spacing w:after="160" w:line="360" w:lineRule="auto"/>
        <w:jc w:val="center"/>
        <w:rPr>
          <w:rFonts w:ascii="GHEA Grapalat" w:hAnsi="GHEA Grapalat" w:cs="Sylfaen"/>
        </w:rPr>
      </w:pPr>
    </w:p>
    <w:p w14:paraId="7707DA61"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0351A1D2"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6DB99C06"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04A38EDE"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1AC886F"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22FABD21"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08365450"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274D32D1"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7A346C7"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2DDF2BBE"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659DDDA1"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3106EDE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44C5FDF"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64039D1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1E2063E"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716695F"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1D503E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4F6074D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9AD8172"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04BF551"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D0EE47D"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03C5622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27019E0"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19D8D2D"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43DD947" w14:textId="77777777" w:rsidR="00BB28C8" w:rsidRPr="00C8328C" w:rsidRDefault="00BB28C8" w:rsidP="003D2146">
            <w:pPr>
              <w:widowControl w:val="0"/>
              <w:spacing w:after="120"/>
              <w:rPr>
                <w:rFonts w:ascii="GHEA Grapalat" w:hAnsi="GHEA Grapalat" w:cs="Sylfaen"/>
                <w:sz w:val="16"/>
                <w:szCs w:val="16"/>
              </w:rPr>
            </w:pPr>
          </w:p>
        </w:tc>
      </w:tr>
    </w:tbl>
    <w:p w14:paraId="4652E7E7"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7597672D"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C5E1685" w14:textId="77777777" w:rsidR="00BB28C8" w:rsidRDefault="00BB28C8" w:rsidP="00BB28C8">
      <w:pPr>
        <w:rPr>
          <w:rFonts w:ascii="GHEA Grapalat" w:hAnsi="GHEA Grapalat"/>
        </w:rPr>
      </w:pPr>
      <w:r>
        <w:rPr>
          <w:rFonts w:ascii="GHEA Grapalat" w:hAnsi="GHEA Grapalat"/>
        </w:rPr>
        <w:br w:type="page"/>
      </w:r>
    </w:p>
    <w:p w14:paraId="5092B8D1"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27C9153A"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730C6DAC" w14:textId="77777777" w:rsidTr="003D2146">
        <w:tc>
          <w:tcPr>
            <w:tcW w:w="4785" w:type="dxa"/>
          </w:tcPr>
          <w:p w14:paraId="684009BD"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BC29649"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3ED842C4"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0986269C"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3486519C" w14:textId="77777777" w:rsidTr="003D2146">
        <w:trPr>
          <w:tblCellSpacing w:w="7" w:type="dxa"/>
          <w:jc w:val="center"/>
        </w:trPr>
        <w:tc>
          <w:tcPr>
            <w:tcW w:w="0" w:type="auto"/>
            <w:vAlign w:val="center"/>
          </w:tcPr>
          <w:p w14:paraId="7A83D422"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2E6E15A9"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5041D13B"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0804A04D"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326DA141" w14:textId="77777777" w:rsidTr="003D2146">
        <w:trPr>
          <w:tblCellSpacing w:w="7" w:type="dxa"/>
          <w:jc w:val="center"/>
        </w:trPr>
        <w:tc>
          <w:tcPr>
            <w:tcW w:w="0" w:type="auto"/>
            <w:vAlign w:val="center"/>
          </w:tcPr>
          <w:p w14:paraId="1FF5AAE3"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2EA97872"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67E66CF"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A3AF249"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32D00013"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709F9AFD" w14:textId="77777777" w:rsidR="005D3821" w:rsidRPr="005D3821" w:rsidRDefault="005D3821" w:rsidP="00BB28C8">
      <w:pPr>
        <w:widowControl w:val="0"/>
        <w:spacing w:after="160"/>
        <w:ind w:left="-142" w:firstLine="142"/>
        <w:jc w:val="both"/>
        <w:rPr>
          <w:rFonts w:ascii="GHEA Grapalat" w:hAnsi="GHEA Grapalat"/>
          <w:i/>
          <w:lang w:val="hy-AM"/>
        </w:rPr>
      </w:pPr>
    </w:p>
    <w:sectPr w:rsidR="005D3821" w:rsidRPr="005D3821"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ED9B1" w14:textId="77777777" w:rsidR="00C93D06" w:rsidRDefault="00C93D06">
      <w:r>
        <w:separator/>
      </w:r>
    </w:p>
  </w:endnote>
  <w:endnote w:type="continuationSeparator" w:id="0">
    <w:p w14:paraId="4F64F76C" w14:textId="77777777" w:rsidR="00C93D06" w:rsidRDefault="00C93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229B519C" w14:textId="77777777" w:rsidR="00D837E5" w:rsidRPr="003E450C" w:rsidRDefault="00E329E7">
        <w:pPr>
          <w:pStyle w:val="a5"/>
          <w:jc w:val="center"/>
          <w:rPr>
            <w:rFonts w:ascii="GHEA Grapalat" w:hAnsi="GHEA Grapalat"/>
            <w:sz w:val="24"/>
            <w:szCs w:val="24"/>
          </w:rPr>
        </w:pPr>
        <w:r w:rsidRPr="003E450C">
          <w:rPr>
            <w:rFonts w:ascii="GHEA Grapalat" w:hAnsi="GHEA Grapalat"/>
            <w:sz w:val="24"/>
            <w:szCs w:val="24"/>
          </w:rPr>
          <w:fldChar w:fldCharType="begin"/>
        </w:r>
        <w:r w:rsidR="00D837E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00EF3">
          <w:rPr>
            <w:rFonts w:ascii="GHEA Grapalat" w:hAnsi="GHEA Grapalat"/>
            <w:noProof/>
            <w:sz w:val="24"/>
            <w:szCs w:val="24"/>
          </w:rPr>
          <w:t>37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263C4" w14:textId="77777777" w:rsidR="00C93D06" w:rsidRDefault="00C93D06">
      <w:r>
        <w:separator/>
      </w:r>
    </w:p>
  </w:footnote>
  <w:footnote w:type="continuationSeparator" w:id="0">
    <w:p w14:paraId="057543EC" w14:textId="77777777" w:rsidR="00C93D06" w:rsidRDefault="00C93D06">
      <w:r>
        <w:continuationSeparator/>
      </w:r>
    </w:p>
  </w:footnote>
  <w:footnote w:id="1">
    <w:p w14:paraId="02E6DC77" w14:textId="77777777" w:rsidR="00D837E5" w:rsidRPr="00793343" w:rsidRDefault="00D837E5"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6DA47B13" w14:textId="77777777" w:rsidR="00D837E5" w:rsidRPr="008842CE" w:rsidRDefault="00D837E5"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5A126A6F" w14:textId="77777777" w:rsidR="00D837E5" w:rsidRPr="00541313" w:rsidRDefault="00D837E5"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F8A0FB3" w14:textId="77777777" w:rsidR="00D837E5" w:rsidRDefault="00D837E5"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E8904AB" w14:textId="77777777" w:rsidR="00D837E5" w:rsidRDefault="00D837E5"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2984E844" w14:textId="77777777" w:rsidR="00D837E5" w:rsidRDefault="00D837E5"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6ACF51DE" w14:textId="77777777" w:rsidR="00D837E5" w:rsidRPr="00D3436F" w:rsidRDefault="00D837E5"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2E849155" w14:textId="77777777" w:rsidR="00D837E5" w:rsidRPr="008842CE" w:rsidRDefault="00D837E5" w:rsidP="001831C4">
      <w:pPr>
        <w:pStyle w:val="af2"/>
        <w:widowControl w:val="0"/>
        <w:jc w:val="both"/>
        <w:rPr>
          <w:rFonts w:ascii="GHEA Grapalat" w:hAnsi="GHEA Grapalat"/>
          <w:lang w:val="af-ZA"/>
        </w:rPr>
      </w:pPr>
    </w:p>
    <w:p w14:paraId="2EC84212" w14:textId="77777777" w:rsidR="00D837E5" w:rsidRPr="008842CE" w:rsidRDefault="00D837E5" w:rsidP="008842CE">
      <w:pPr>
        <w:pStyle w:val="af2"/>
        <w:widowControl w:val="0"/>
        <w:jc w:val="both"/>
        <w:rPr>
          <w:rFonts w:ascii="GHEA Grapalat" w:hAnsi="GHEA Grapalat"/>
          <w:lang w:val="af-ZA"/>
        </w:rPr>
      </w:pPr>
    </w:p>
  </w:footnote>
  <w:footnote w:id="4">
    <w:p w14:paraId="539B7E5C" w14:textId="77777777" w:rsidR="00D837E5" w:rsidRPr="00CD6B60" w:rsidRDefault="00D837E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F4B76C0" w14:textId="77777777" w:rsidR="00D837E5" w:rsidRPr="00CD6B60" w:rsidRDefault="00D837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1769BB" w14:textId="77777777" w:rsidR="00D837E5" w:rsidRPr="00CD6B60" w:rsidRDefault="00D837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6401DCC" w14:textId="77777777" w:rsidR="00D837E5" w:rsidRPr="00CD6B60" w:rsidRDefault="00D837E5"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44C40668" w14:textId="77777777" w:rsidR="00D837E5" w:rsidRDefault="00D837E5"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F36A1D1" w14:textId="77777777" w:rsidR="00D837E5" w:rsidRDefault="00D837E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5DEAA731" w14:textId="77777777" w:rsidR="00D837E5" w:rsidRPr="009E2596" w:rsidRDefault="00D837E5"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E1CDB98" w14:textId="77777777" w:rsidR="00D837E5" w:rsidRPr="003B5BE3" w:rsidRDefault="00D837E5" w:rsidP="00822F33">
      <w:pPr>
        <w:pStyle w:val="af2"/>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04211311" w14:textId="77777777" w:rsidR="00D837E5" w:rsidRDefault="00D837E5" w:rsidP="00AF1F59">
      <w:pPr>
        <w:pStyle w:val="af2"/>
        <w:jc w:val="both"/>
        <w:rPr>
          <w:rFonts w:asciiTheme="minorHAnsi" w:hAnsiTheme="minorHAnsi"/>
        </w:rPr>
      </w:pPr>
    </w:p>
    <w:p w14:paraId="03E5132D" w14:textId="77777777" w:rsidR="00D837E5" w:rsidRPr="00D3436F" w:rsidRDefault="00D837E5"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61D47F8" w14:textId="77777777" w:rsidR="00D837E5" w:rsidRPr="000811C1" w:rsidRDefault="00D837E5">
      <w:pPr>
        <w:pStyle w:val="af2"/>
        <w:rPr>
          <w:rFonts w:asciiTheme="minorHAnsi" w:hAnsiTheme="minorHAnsi"/>
        </w:rPr>
      </w:pPr>
    </w:p>
  </w:footnote>
  <w:footnote w:id="7">
    <w:p w14:paraId="2C5EA56D" w14:textId="77777777" w:rsidR="00D837E5" w:rsidRPr="00810F23" w:rsidRDefault="00D837E5">
      <w:pPr>
        <w:pStyle w:val="af2"/>
        <w:rPr>
          <w:rFonts w:ascii="Times New Roman" w:hAnsi="Times New Roman"/>
        </w:rPr>
      </w:pPr>
      <w:r>
        <w:rPr>
          <w:rStyle w:val="af6"/>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45FD0024" w14:textId="77777777" w:rsidR="00D837E5" w:rsidRPr="0087711E" w:rsidRDefault="00D837E5" w:rsidP="00705B55">
      <w:pPr>
        <w:pStyle w:val="af2"/>
        <w:rPr>
          <w:rFonts w:asciiTheme="minorHAnsi" w:hAnsiTheme="minorHAnsi"/>
        </w:rPr>
      </w:pPr>
      <w:r w:rsidRPr="0087711E">
        <w:rPr>
          <w:rFonts w:ascii="GHEA Grapalat" w:hAnsi="GHEA Grapalat"/>
          <w:i/>
          <w:vertAlign w:val="superscript"/>
        </w:rPr>
        <w:t>9.1</w:t>
      </w:r>
      <w:r w:rsidRPr="00D8293C">
        <w:rPr>
          <w:rFonts w:ascii="GHEA Grapalat" w:hAnsi="GHEA Grapalat"/>
          <w:i/>
        </w:rPr>
        <w:t>Предпо</w:t>
      </w:r>
      <w:r w:rsidRPr="0087711E">
        <w:rPr>
          <w:rFonts w:ascii="GHEA Grapalat" w:hAnsi="GHEA Grapalat"/>
          <w:i/>
        </w:rPr>
        <w:t>следний абзац пункта 7.1 снимается из приглашения, если процедура закупки не организована на основании пункта 2 части 6 статьи 15 Закона.</w:t>
      </w:r>
    </w:p>
    <w:p w14:paraId="15FB521A" w14:textId="77777777" w:rsidR="00D837E5" w:rsidRPr="0087711E" w:rsidRDefault="00D837E5" w:rsidP="00B351F5">
      <w:pPr>
        <w:pStyle w:val="af2"/>
      </w:pPr>
      <w:r w:rsidRPr="0087711E">
        <w:rPr>
          <w:rStyle w:val="af6"/>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5896DEF" w14:textId="77777777" w:rsidR="00D837E5" w:rsidRPr="002A3375" w:rsidRDefault="00D837E5" w:rsidP="002A3375">
      <w:pPr>
        <w:pStyle w:val="af2"/>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644B5665" w14:textId="77777777" w:rsidR="00D837E5" w:rsidRPr="00BD16E0" w:rsidRDefault="00D837E5" w:rsidP="00BA4026">
      <w:pPr>
        <w:pStyle w:val="af2"/>
        <w:jc w:val="both"/>
        <w:rPr>
          <w:rFonts w:ascii="GHEA Grapalat" w:hAnsi="GHEA Grapalat"/>
          <w:i/>
          <w:sz w:val="18"/>
          <w:szCs w:val="18"/>
        </w:rPr>
      </w:pPr>
      <w:r w:rsidRPr="00BD16E0">
        <w:rPr>
          <w:rStyle w:val="af6"/>
          <w:sz w:val="18"/>
          <w:szCs w:val="18"/>
        </w:rPr>
        <w:t>13</w:t>
      </w:r>
      <w:r w:rsidRPr="00BD16E0">
        <w:rPr>
          <w:rFonts w:ascii="GHEA Grapalat" w:hAnsi="GHEA Grapalat"/>
          <w:i/>
          <w:sz w:val="18"/>
          <w:szCs w:val="18"/>
        </w:rPr>
        <w:t xml:space="preserve"> Если:</w:t>
      </w:r>
    </w:p>
    <w:p w14:paraId="393E4219" w14:textId="77777777" w:rsidR="00D837E5" w:rsidRPr="000C5D3D" w:rsidRDefault="00D837E5" w:rsidP="00BA4026">
      <w:pPr>
        <w:pStyle w:val="af2"/>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247A9805" w14:textId="77777777" w:rsidR="00D837E5" w:rsidRPr="0092041F" w:rsidRDefault="00D837E5" w:rsidP="00BA4026">
      <w:pPr>
        <w:pStyle w:val="af2"/>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0E26B09E" w14:textId="77777777" w:rsidR="00D837E5" w:rsidRPr="0092041F" w:rsidRDefault="00D837E5" w:rsidP="00C67FAB">
      <w:pPr>
        <w:pStyle w:val="af2"/>
        <w:jc w:val="both"/>
        <w:rPr>
          <w:rFonts w:ascii="GHEA Grapalat" w:hAnsi="GHEA Grapalat"/>
          <w:i/>
        </w:rPr>
      </w:pPr>
    </w:p>
  </w:footnote>
  <w:footnote w:id="10">
    <w:p w14:paraId="7D5244BB" w14:textId="77777777" w:rsidR="00D837E5" w:rsidRPr="00511966" w:rsidRDefault="00D837E5" w:rsidP="00C67FA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5823C7FF" w14:textId="77777777" w:rsidR="00D837E5" w:rsidRPr="00A31673" w:rsidRDefault="00D837E5">
      <w:pPr>
        <w:pStyle w:val="af2"/>
      </w:pPr>
      <w:r>
        <w:rPr>
          <w:rStyle w:val="af6"/>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6FBC6A75" w14:textId="77777777" w:rsidR="00D837E5" w:rsidRPr="00DE7706" w:rsidRDefault="00D837E5">
      <w:pPr>
        <w:pStyle w:val="af2"/>
      </w:pPr>
      <w:r>
        <w:rPr>
          <w:rStyle w:val="af6"/>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2A4D0F21" w14:textId="77777777" w:rsidR="00D837E5" w:rsidRPr="00810F23" w:rsidRDefault="00D837E5" w:rsidP="00A41F94">
      <w:pPr>
        <w:pStyle w:val="af2"/>
        <w:rPr>
          <w:rFonts w:ascii="Times New Roman" w:hAnsi="Times New Roman"/>
        </w:rPr>
      </w:pPr>
      <w:r>
        <w:rPr>
          <w:rStyle w:val="af6"/>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94A2BF1" w14:textId="77777777" w:rsidR="00D837E5" w:rsidRPr="005F2C25" w:rsidRDefault="00D837E5">
      <w:pPr>
        <w:pStyle w:val="af2"/>
        <w:rPr>
          <w:rFonts w:ascii="Times New Roman" w:hAnsi="Times New Roman"/>
        </w:rPr>
      </w:pPr>
    </w:p>
  </w:footnote>
  <w:footnote w:id="14">
    <w:p w14:paraId="5D84BD47" w14:textId="77777777" w:rsidR="00D837E5" w:rsidRDefault="00D837E5" w:rsidP="006B3E56">
      <w:pPr>
        <w:jc w:val="both"/>
      </w:pPr>
    </w:p>
    <w:p w14:paraId="485E28E1" w14:textId="77777777" w:rsidR="00D837E5" w:rsidRPr="00A006D6" w:rsidRDefault="00D837E5" w:rsidP="00F5644B">
      <w:pPr>
        <w:jc w:val="both"/>
        <w:rPr>
          <w:rFonts w:asciiTheme="minorHAnsi" w:hAnsiTheme="minorHAnsi"/>
          <w:i/>
          <w:sz w:val="20"/>
          <w:szCs w:val="20"/>
          <w:lang w:val="af-ZA"/>
        </w:rPr>
      </w:pPr>
      <w:r>
        <w:rPr>
          <w:rStyle w:val="af6"/>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F5322A4" w14:textId="77777777" w:rsidR="00D837E5" w:rsidRPr="00A006D6" w:rsidRDefault="00D837E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1364E4CB" w14:textId="77777777" w:rsidR="00D837E5" w:rsidRPr="00A006D6" w:rsidRDefault="00D837E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0A9F2D9" w14:textId="77777777" w:rsidR="00D837E5" w:rsidRPr="00A006D6" w:rsidRDefault="00D837E5" w:rsidP="006B3E56">
      <w:pPr>
        <w:pStyle w:val="af2"/>
        <w:rPr>
          <w:rFonts w:asciiTheme="minorHAnsi" w:hAnsiTheme="minorHAnsi"/>
          <w:i/>
          <w:lang w:val="af-ZA"/>
        </w:rPr>
      </w:pPr>
    </w:p>
  </w:footnote>
  <w:footnote w:id="15">
    <w:p w14:paraId="32D64407" w14:textId="77777777" w:rsidR="00D837E5" w:rsidRPr="00A006D6" w:rsidRDefault="00D837E5">
      <w:pPr>
        <w:pStyle w:val="af2"/>
        <w:rPr>
          <w:ins w:id="15" w:author="Inesa Kocharyan" w:date="2021-09-01T12:05:00Z"/>
          <w:rFonts w:asciiTheme="minorHAnsi" w:hAnsiTheme="minorHAnsi"/>
          <w:b/>
          <w:i/>
        </w:rPr>
      </w:pPr>
      <w:r w:rsidRPr="00A006D6">
        <w:rPr>
          <w:rStyle w:val="af6"/>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60FC882C" w14:textId="77777777" w:rsidR="00D837E5" w:rsidRPr="00990559" w:rsidRDefault="00D837E5">
      <w:pPr>
        <w:pStyle w:val="af2"/>
        <w:rPr>
          <w:rFonts w:ascii="Sylfaen" w:hAnsi="Sylfaen"/>
          <w:lang w:val="hy-AM"/>
        </w:rPr>
      </w:pPr>
    </w:p>
  </w:footnote>
  <w:footnote w:id="16">
    <w:p w14:paraId="5300F2B3" w14:textId="77777777" w:rsidR="00D837E5" w:rsidRPr="00D3436F" w:rsidRDefault="00D837E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666B9A63" w14:textId="77777777" w:rsidR="00D837E5" w:rsidRPr="00D3436F" w:rsidRDefault="00D837E5">
      <w:pPr>
        <w:pStyle w:val="af2"/>
        <w:rPr>
          <w:lang w:val="es-ES"/>
        </w:rPr>
      </w:pPr>
    </w:p>
  </w:footnote>
  <w:footnote w:id="17">
    <w:p w14:paraId="490EAE3E" w14:textId="77777777" w:rsidR="00D837E5" w:rsidRPr="00124BE9" w:rsidRDefault="00D837E5"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533F580A" w14:textId="77777777" w:rsidR="00D837E5" w:rsidRPr="00124BE9" w:rsidRDefault="00D837E5" w:rsidP="00BB28C8">
      <w:pPr>
        <w:pStyle w:val="af2"/>
        <w:widowControl w:val="0"/>
        <w:jc w:val="both"/>
        <w:rPr>
          <w:rFonts w:ascii="GHEA Grapalat" w:hAnsi="GHEA Grapalat"/>
          <w:lang w:val="hy-AM"/>
        </w:rPr>
      </w:pPr>
    </w:p>
  </w:footnote>
  <w:footnote w:id="18">
    <w:p w14:paraId="40215777" w14:textId="77777777" w:rsidR="00D837E5" w:rsidRPr="00124BE9" w:rsidRDefault="00D837E5"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14:paraId="5A255648" w14:textId="77777777" w:rsidR="00D837E5" w:rsidRPr="00A6067F" w:rsidRDefault="00D837E5"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56BF121" w14:textId="77777777" w:rsidR="00D837E5" w:rsidRPr="00A6067F" w:rsidRDefault="00D837E5" w:rsidP="00BB28C8">
      <w:pPr>
        <w:pStyle w:val="af2"/>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0">
    <w:p w14:paraId="790E6B2E" w14:textId="77777777" w:rsidR="00D837E5" w:rsidRPr="000A504A" w:rsidRDefault="00D837E5" w:rsidP="00BB28C8">
      <w:pPr>
        <w:pStyle w:val="af2"/>
        <w:widowControl w:val="0"/>
        <w:jc w:val="both"/>
        <w:rPr>
          <w:ins w:id="32" w:author="Vardan" w:date="2022-03-24T23:04:00Z"/>
          <w:rFonts w:ascii="GHEA Grapalat" w:hAnsi="GHEA Grapalat"/>
          <w:i/>
          <w:lang w:val="hy-AM"/>
        </w:rPr>
      </w:pPr>
      <w:r>
        <w:rPr>
          <w:rStyle w:val="af6"/>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932CF01" w14:textId="77777777" w:rsidR="00D837E5" w:rsidRPr="00124BE9" w:rsidRDefault="00D837E5" w:rsidP="00BB28C8">
      <w:pPr>
        <w:pStyle w:val="af2"/>
        <w:widowControl w:val="0"/>
        <w:jc w:val="both"/>
        <w:rPr>
          <w:rFonts w:ascii="GHEA Grapalat" w:hAnsi="GHEA Grapalat"/>
          <w:lang w:val="hy-AM"/>
        </w:rPr>
      </w:pPr>
    </w:p>
  </w:footnote>
  <w:footnote w:id="21">
    <w:p w14:paraId="6D3C269D" w14:textId="77777777" w:rsidR="00D837E5" w:rsidRPr="00EB336B" w:rsidRDefault="00D837E5" w:rsidP="00D63D97">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 xml:space="preserve">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w:t>
      </w:r>
      <w:proofErr w:type="spellStart"/>
      <w:r w:rsidRPr="00F77F4C">
        <w:rPr>
          <w:rFonts w:ascii="GHEA Grapalat" w:hAnsi="GHEA Grapalat"/>
          <w:i/>
        </w:rPr>
        <w:t>oплаты</w:t>
      </w:r>
      <w:proofErr w:type="spellEnd"/>
      <w:r w:rsidRPr="00F77F4C">
        <w:rPr>
          <w:rFonts w:ascii="GHEA Grapalat" w:hAnsi="GHEA Grapalat"/>
          <w:i/>
        </w:rPr>
        <w:t xml:space="preserve"> настоящего Договора, в течение пяти рабочих дней.»</w:t>
      </w:r>
    </w:p>
    <w:p w14:paraId="37A2394A" w14:textId="77777777" w:rsidR="00D837E5" w:rsidRPr="00F77F4C" w:rsidRDefault="00D837E5" w:rsidP="00BB28C8">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657CA738" w14:textId="77777777" w:rsidR="00D837E5" w:rsidRPr="00F77F4C" w:rsidRDefault="00D837E5" w:rsidP="00BB28C8">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7A27F94A" w14:textId="77777777" w:rsidR="00D837E5" w:rsidRPr="004078D0" w:rsidRDefault="00D837E5" w:rsidP="00BB28C8">
      <w:pPr>
        <w:pStyle w:val="af2"/>
        <w:widowControl w:val="0"/>
        <w:jc w:val="both"/>
        <w:rPr>
          <w:rFonts w:ascii="GHEA Grapalat" w:hAnsi="GHEA Grapalat"/>
          <w:sz w:val="2"/>
          <w:szCs w:val="2"/>
          <w:lang w:val="hy-AM"/>
        </w:rPr>
      </w:pPr>
    </w:p>
    <w:p w14:paraId="6A9385F0" w14:textId="77777777" w:rsidR="00D837E5" w:rsidRPr="004078D0" w:rsidRDefault="00D837E5" w:rsidP="00BB28C8">
      <w:pPr>
        <w:pStyle w:val="af2"/>
        <w:widowControl w:val="0"/>
        <w:jc w:val="both"/>
        <w:rPr>
          <w:rFonts w:ascii="GHEA Grapalat" w:hAnsi="GHEA Grapalat"/>
          <w:sz w:val="2"/>
          <w:szCs w:val="2"/>
          <w:lang w:val="hy-AM"/>
        </w:rPr>
      </w:pPr>
    </w:p>
  </w:footnote>
  <w:footnote w:id="22">
    <w:p w14:paraId="38864458" w14:textId="77777777" w:rsidR="00D837E5" w:rsidRPr="00124BE9" w:rsidRDefault="00D837E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11F8BCFD" w14:textId="77777777" w:rsidR="00D837E5" w:rsidRPr="00124BE9" w:rsidRDefault="00D837E5" w:rsidP="00BB28C8">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14:paraId="0E76E14C" w14:textId="77777777" w:rsidR="00D837E5" w:rsidRPr="00124BE9" w:rsidRDefault="00D837E5" w:rsidP="00BB28C8">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1ADDA9C" w14:textId="77777777" w:rsidR="00D837E5" w:rsidRPr="001C4E24" w:rsidRDefault="00D837E5" w:rsidP="00BB28C8">
      <w:pPr>
        <w:pStyle w:val="af2"/>
        <w:rPr>
          <w:lang w:val="hy-AM"/>
        </w:rPr>
      </w:pPr>
    </w:p>
  </w:footnote>
  <w:footnote w:id="25">
    <w:p w14:paraId="05A8366B" w14:textId="77777777" w:rsidR="00D837E5" w:rsidRDefault="00D837E5" w:rsidP="00BB28C8">
      <w:pPr>
        <w:pStyle w:val="af2"/>
        <w:widowControl w:val="0"/>
        <w:rPr>
          <w:ins w:id="35" w:author="Vardan" w:date="2023-07-06T22:58:00Z"/>
          <w:rFonts w:asciiTheme="minorHAnsi" w:hAnsiTheme="minorHAnsi"/>
        </w:rPr>
      </w:pPr>
      <w:ins w:id="36" w:author="Vardan" w:date="2023-07-06T22:58:00Z">
        <w:r>
          <w:rPr>
            <w:rFonts w:asciiTheme="minorHAnsi" w:hAnsiTheme="minorHAnsi"/>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ins>
      <w:ins w:id="37" w:author="Vardan" w:date="2023-07-06T22:59:00Z">
        <w:r>
          <w:rPr>
            <w:rFonts w:ascii="GHEA Grapalat" w:hAnsi="GHEA Grapalat"/>
            <w:i/>
          </w:rPr>
          <w:t xml:space="preserve">м </w:t>
        </w:r>
      </w:ins>
      <w:ins w:id="38" w:author="Vardan" w:date="2023-07-06T22:58:00Z">
        <w:r w:rsidRPr="00D97342">
          <w:rPr>
            <w:rFonts w:ascii="GHEA Grapalat" w:hAnsi="GHEA Grapalat"/>
            <w:i/>
          </w:rPr>
          <w:t xml:space="preserve">прав и обязанностей сторон, за исключением случая, когда отобранный участник соглашается </w:t>
        </w:r>
        <w:r>
          <w:rPr>
            <w:rFonts w:ascii="GHEA Grapalat" w:hAnsi="GHEA Grapalat"/>
            <w:i/>
          </w:rPr>
          <w:t xml:space="preserve">выполнить работу </w:t>
        </w:r>
        <w:r w:rsidRPr="00D97342">
          <w:rPr>
            <w:rFonts w:ascii="GHEA Grapalat" w:hAnsi="GHEA Grapalat"/>
            <w:i/>
          </w:rPr>
          <w:t>в более короткий срок</w:t>
        </w:r>
      </w:ins>
    </w:p>
    <w:p w14:paraId="213C4CA4" w14:textId="77777777" w:rsidR="00D837E5" w:rsidRPr="00124BE9" w:rsidRDefault="00D837E5"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2154E8AB" w14:textId="77777777" w:rsidR="00D837E5" w:rsidRPr="00124BE9" w:rsidRDefault="00D837E5"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7">
    <w:p w14:paraId="516E9C15" w14:textId="77777777" w:rsidR="00300589" w:rsidRPr="00124BE9" w:rsidRDefault="00300589"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30716131">
    <w:abstractNumId w:val="22"/>
  </w:num>
  <w:num w:numId="2" w16cid:durableId="1831480420">
    <w:abstractNumId w:val="10"/>
  </w:num>
  <w:num w:numId="3" w16cid:durableId="896554532">
    <w:abstractNumId w:val="20"/>
  </w:num>
  <w:num w:numId="4" w16cid:durableId="800533813">
    <w:abstractNumId w:val="16"/>
  </w:num>
  <w:num w:numId="5" w16cid:durableId="1730225200">
    <w:abstractNumId w:val="25"/>
  </w:num>
  <w:num w:numId="6" w16cid:durableId="567150562">
    <w:abstractNumId w:val="22"/>
    <w:lvlOverride w:ilvl="0">
      <w:startOverride w:val="1"/>
    </w:lvlOverride>
    <w:lvlOverride w:ilvl="1"/>
    <w:lvlOverride w:ilvl="2"/>
    <w:lvlOverride w:ilvl="3"/>
    <w:lvlOverride w:ilvl="4"/>
    <w:lvlOverride w:ilvl="5"/>
    <w:lvlOverride w:ilvl="6"/>
    <w:lvlOverride w:ilvl="7"/>
    <w:lvlOverride w:ilvl="8"/>
  </w:num>
  <w:num w:numId="7" w16cid:durableId="10782121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5798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1243592">
    <w:abstractNumId w:val="18"/>
  </w:num>
  <w:num w:numId="10" w16cid:durableId="195889997">
    <w:abstractNumId w:val="4"/>
  </w:num>
  <w:num w:numId="11" w16cid:durableId="1926068872">
    <w:abstractNumId w:val="8"/>
  </w:num>
  <w:num w:numId="12" w16cid:durableId="851651666">
    <w:abstractNumId w:val="30"/>
  </w:num>
  <w:num w:numId="13" w16cid:durableId="1789622026">
    <w:abstractNumId w:val="27"/>
  </w:num>
  <w:num w:numId="14" w16cid:durableId="2078090353">
    <w:abstractNumId w:val="13"/>
  </w:num>
  <w:num w:numId="15" w16cid:durableId="780614676">
    <w:abstractNumId w:val="29"/>
  </w:num>
  <w:num w:numId="16" w16cid:durableId="519317476">
    <w:abstractNumId w:val="15"/>
  </w:num>
  <w:num w:numId="17" w16cid:durableId="2098938055">
    <w:abstractNumId w:val="5"/>
  </w:num>
  <w:num w:numId="18" w16cid:durableId="1836918778">
    <w:abstractNumId w:val="1"/>
  </w:num>
  <w:num w:numId="19" w16cid:durableId="1774397721">
    <w:abstractNumId w:val="17"/>
  </w:num>
  <w:num w:numId="20" w16cid:durableId="183327408">
    <w:abstractNumId w:val="17"/>
  </w:num>
  <w:num w:numId="21" w16cid:durableId="7859283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135168">
    <w:abstractNumId w:val="23"/>
  </w:num>
  <w:num w:numId="23" w16cid:durableId="1712529590">
    <w:abstractNumId w:val="7"/>
  </w:num>
  <w:num w:numId="24" w16cid:durableId="220531067">
    <w:abstractNumId w:val="19"/>
  </w:num>
  <w:num w:numId="25" w16cid:durableId="2067290173">
    <w:abstractNumId w:val="21"/>
  </w:num>
  <w:num w:numId="26" w16cid:durableId="1083529141">
    <w:abstractNumId w:val="14"/>
  </w:num>
  <w:num w:numId="27" w16cid:durableId="678847221">
    <w:abstractNumId w:val="6"/>
  </w:num>
  <w:num w:numId="28" w16cid:durableId="563486239">
    <w:abstractNumId w:val="11"/>
  </w:num>
  <w:num w:numId="29" w16cid:durableId="434138000">
    <w:abstractNumId w:val="3"/>
  </w:num>
  <w:num w:numId="30" w16cid:durableId="1468353865">
    <w:abstractNumId w:val="2"/>
  </w:num>
  <w:num w:numId="31" w16cid:durableId="172036198">
    <w:abstractNumId w:val="0"/>
  </w:num>
  <w:num w:numId="32" w16cid:durableId="1975023179">
    <w:abstractNumId w:val="9"/>
  </w:num>
  <w:num w:numId="33" w16cid:durableId="236747900">
    <w:abstractNumId w:val="26"/>
  </w:num>
  <w:num w:numId="34" w16cid:durableId="1678457019">
    <w:abstractNumId w:val="24"/>
  </w:num>
  <w:num w:numId="35" w16cid:durableId="1439643449">
    <w:abstractNumId w:val="28"/>
  </w:num>
  <w:num w:numId="36" w16cid:durableId="63421726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8D8"/>
    <w:rsid w:val="00041366"/>
    <w:rsid w:val="0004206F"/>
    <w:rsid w:val="000424BA"/>
    <w:rsid w:val="000429FE"/>
    <w:rsid w:val="00042BD4"/>
    <w:rsid w:val="00043225"/>
    <w:rsid w:val="0004387F"/>
    <w:rsid w:val="00046758"/>
    <w:rsid w:val="00046BAC"/>
    <w:rsid w:val="000473EF"/>
    <w:rsid w:val="00051225"/>
    <w:rsid w:val="00051490"/>
    <w:rsid w:val="0005165A"/>
    <w:rsid w:val="00051B7F"/>
    <w:rsid w:val="00051D3E"/>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3CCF"/>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301C"/>
    <w:rsid w:val="001C3740"/>
    <w:rsid w:val="001C3ACB"/>
    <w:rsid w:val="001C3D83"/>
    <w:rsid w:val="001C3F6C"/>
    <w:rsid w:val="001C57DE"/>
    <w:rsid w:val="001C6221"/>
    <w:rsid w:val="001C6688"/>
    <w:rsid w:val="001C76F7"/>
    <w:rsid w:val="001C79C0"/>
    <w:rsid w:val="001D0249"/>
    <w:rsid w:val="001D0BA2"/>
    <w:rsid w:val="001D129F"/>
    <w:rsid w:val="001D179F"/>
    <w:rsid w:val="001D1D00"/>
    <w:rsid w:val="001D209D"/>
    <w:rsid w:val="001D2D62"/>
    <w:rsid w:val="001D2E7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B70"/>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925"/>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C2D"/>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8D1"/>
    <w:rsid w:val="002E5FDA"/>
    <w:rsid w:val="002E727E"/>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589"/>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250"/>
    <w:rsid w:val="003117FE"/>
    <w:rsid w:val="00311C27"/>
    <w:rsid w:val="003123F6"/>
    <w:rsid w:val="00312737"/>
    <w:rsid w:val="00312958"/>
    <w:rsid w:val="003141B6"/>
    <w:rsid w:val="00315A25"/>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0F7C"/>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2E92"/>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05B"/>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CF4"/>
    <w:rsid w:val="003D2146"/>
    <w:rsid w:val="003D256D"/>
    <w:rsid w:val="003D2FE2"/>
    <w:rsid w:val="003D3794"/>
    <w:rsid w:val="003D395E"/>
    <w:rsid w:val="003D3964"/>
    <w:rsid w:val="003D3EB8"/>
    <w:rsid w:val="003D4A9C"/>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7AE"/>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190"/>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6D79"/>
    <w:rsid w:val="00487402"/>
    <w:rsid w:val="004874EC"/>
    <w:rsid w:val="00487592"/>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4D3C"/>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67EBA"/>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821"/>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5075"/>
    <w:rsid w:val="0060526C"/>
    <w:rsid w:val="00605382"/>
    <w:rsid w:val="00606328"/>
    <w:rsid w:val="0060652B"/>
    <w:rsid w:val="00606B84"/>
    <w:rsid w:val="00607120"/>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21A"/>
    <w:rsid w:val="00677499"/>
    <w:rsid w:val="00677658"/>
    <w:rsid w:val="00680C55"/>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53B6"/>
    <w:rsid w:val="0069574A"/>
    <w:rsid w:val="00696338"/>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9A"/>
    <w:rsid w:val="006D22AE"/>
    <w:rsid w:val="006D22CA"/>
    <w:rsid w:val="006D2DF7"/>
    <w:rsid w:val="006D32C0"/>
    <w:rsid w:val="006D3EDB"/>
    <w:rsid w:val="006D42EB"/>
    <w:rsid w:val="006D4448"/>
    <w:rsid w:val="006D4E1D"/>
    <w:rsid w:val="006D5516"/>
    <w:rsid w:val="006D6150"/>
    <w:rsid w:val="006D619D"/>
    <w:rsid w:val="006D682E"/>
    <w:rsid w:val="006D684E"/>
    <w:rsid w:val="006D7219"/>
    <w:rsid w:val="006E15CD"/>
    <w:rsid w:val="006E1E8F"/>
    <w:rsid w:val="006E35A0"/>
    <w:rsid w:val="006E49D7"/>
    <w:rsid w:val="006E50E4"/>
    <w:rsid w:val="006E51B0"/>
    <w:rsid w:val="006E5904"/>
    <w:rsid w:val="006E5CC5"/>
    <w:rsid w:val="006E6903"/>
    <w:rsid w:val="006E69E4"/>
    <w:rsid w:val="006E6FA0"/>
    <w:rsid w:val="006E732A"/>
    <w:rsid w:val="006E73AC"/>
    <w:rsid w:val="006E7845"/>
    <w:rsid w:val="006E7900"/>
    <w:rsid w:val="006E7947"/>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31129"/>
    <w:rsid w:val="00731B85"/>
    <w:rsid w:val="00731BD1"/>
    <w:rsid w:val="00731D26"/>
    <w:rsid w:val="00731F31"/>
    <w:rsid w:val="0073287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2986"/>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7B8"/>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617"/>
    <w:rsid w:val="008258A1"/>
    <w:rsid w:val="00825AAE"/>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3"/>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3D0"/>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53D"/>
    <w:rsid w:val="008A0AF2"/>
    <w:rsid w:val="008A0DCC"/>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5781"/>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0A1"/>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3FFF"/>
    <w:rsid w:val="0093460D"/>
    <w:rsid w:val="00934B33"/>
    <w:rsid w:val="00934FCC"/>
    <w:rsid w:val="00935003"/>
    <w:rsid w:val="00935445"/>
    <w:rsid w:val="009354D8"/>
    <w:rsid w:val="009356B2"/>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5D4"/>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91E"/>
    <w:rsid w:val="00955A1E"/>
    <w:rsid w:val="00955E87"/>
    <w:rsid w:val="00956D11"/>
    <w:rsid w:val="009574CD"/>
    <w:rsid w:val="009577E7"/>
    <w:rsid w:val="00960802"/>
    <w:rsid w:val="009619D8"/>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AE5"/>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2446"/>
    <w:rsid w:val="00A8328A"/>
    <w:rsid w:val="00A835E3"/>
    <w:rsid w:val="00A86287"/>
    <w:rsid w:val="00A863CC"/>
    <w:rsid w:val="00A863E1"/>
    <w:rsid w:val="00A8671B"/>
    <w:rsid w:val="00A86F00"/>
    <w:rsid w:val="00A9038F"/>
    <w:rsid w:val="00A90E28"/>
    <w:rsid w:val="00A90FCD"/>
    <w:rsid w:val="00A9172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BE8"/>
    <w:rsid w:val="00B00003"/>
    <w:rsid w:val="00B00EF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5FDA"/>
    <w:rsid w:val="00BA632C"/>
    <w:rsid w:val="00BA6E63"/>
    <w:rsid w:val="00BA6FB2"/>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770"/>
    <w:rsid w:val="00BD3B55"/>
    <w:rsid w:val="00BD3F93"/>
    <w:rsid w:val="00BD438D"/>
    <w:rsid w:val="00BD4817"/>
    <w:rsid w:val="00BD4B37"/>
    <w:rsid w:val="00BD50E7"/>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1B36"/>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881"/>
    <w:rsid w:val="00C90AA2"/>
    <w:rsid w:val="00C90BCA"/>
    <w:rsid w:val="00C90D3E"/>
    <w:rsid w:val="00C9153B"/>
    <w:rsid w:val="00C91F69"/>
    <w:rsid w:val="00C93D06"/>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7A0"/>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57B"/>
    <w:rsid w:val="00D463EA"/>
    <w:rsid w:val="00D46D5B"/>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57D5A"/>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6D7"/>
    <w:rsid w:val="00D758CA"/>
    <w:rsid w:val="00D75F27"/>
    <w:rsid w:val="00D76453"/>
    <w:rsid w:val="00D76BBA"/>
    <w:rsid w:val="00D770E9"/>
    <w:rsid w:val="00D77ADB"/>
    <w:rsid w:val="00D77EF7"/>
    <w:rsid w:val="00D80916"/>
    <w:rsid w:val="00D80FD6"/>
    <w:rsid w:val="00D815D1"/>
    <w:rsid w:val="00D81660"/>
    <w:rsid w:val="00D81962"/>
    <w:rsid w:val="00D820D2"/>
    <w:rsid w:val="00D8293C"/>
    <w:rsid w:val="00D82DAD"/>
    <w:rsid w:val="00D82E27"/>
    <w:rsid w:val="00D83043"/>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294"/>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CD8"/>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9E7"/>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22A"/>
    <w:rsid w:val="00E5072B"/>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184"/>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8DA"/>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1549"/>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F58"/>
    <w:rsid w:val="00F32128"/>
    <w:rsid w:val="00F325A7"/>
    <w:rsid w:val="00F329B2"/>
    <w:rsid w:val="00F331AD"/>
    <w:rsid w:val="00F332DF"/>
    <w:rsid w:val="00F333A9"/>
    <w:rsid w:val="00F33976"/>
    <w:rsid w:val="00F339E3"/>
    <w:rsid w:val="00F33A69"/>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69F"/>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02F"/>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246D8"/>
  <w15:docId w15:val="{F2417CC6-9345-45DF-8F5C-90987C5B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682FE4"/>
    <w:rPr>
      <w:rFonts w:ascii="Courier New" w:hAnsi="Courier New" w:cs="Courier New"/>
      <w:lang w:val="en-US" w:eastAsia="en-US" w:bidi="ar-SA"/>
    </w:rPr>
  </w:style>
  <w:style w:type="character" w:customStyle="1" w:styleId="y2iqfc">
    <w:name w:val="y2iqfc"/>
    <w:basedOn w:val="a0"/>
    <w:rsid w:val="00682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5644787">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85A9A-86B4-4AAB-A0DD-7D9646F1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21180</Words>
  <Characters>120726</Characters>
  <Application>Microsoft Office Word</Application>
  <DocSecurity>0</DocSecurity>
  <Lines>1006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cp:revision>
  <cp:lastPrinted>2018-02-16T07:12:00Z</cp:lastPrinted>
  <dcterms:created xsi:type="dcterms:W3CDTF">2024-09-13T12:27:00Z</dcterms:created>
  <dcterms:modified xsi:type="dcterms:W3CDTF">2024-09-24T12:12:00Z</dcterms:modified>
</cp:coreProperties>
</file>