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FEE" w:rsidRPr="006E1653" w:rsidRDefault="00E26FEE" w:rsidP="00A92057">
      <w:pPr>
        <w:widowControl w:val="0"/>
        <w:ind w:firstLine="567"/>
        <w:contextualSpacing/>
        <w:jc w:val="right"/>
        <w:rPr>
          <w:rFonts w:ascii="GHEA Grapalat" w:hAnsi="GHEA Grapalat" w:cs="Sylfaen"/>
          <w:i/>
        </w:rPr>
      </w:pPr>
      <w:r w:rsidRPr="00E26FEE">
        <w:rPr>
          <w:rFonts w:ascii="GHEA Grapalat" w:hAnsi="GHEA Grapalat"/>
          <w:i/>
        </w:rPr>
        <w:t>Приложение №</w:t>
      </w:r>
      <w:r w:rsidR="006E1653">
        <w:rPr>
          <w:rFonts w:ascii="GHEA Grapalat" w:hAnsi="GHEA Grapalat"/>
          <w:i/>
        </w:rPr>
        <w:t>7</w:t>
      </w:r>
    </w:p>
    <w:p w:rsidR="00E26FEE" w:rsidRPr="007F263C" w:rsidRDefault="00E26FEE" w:rsidP="00A92057">
      <w:pPr>
        <w:widowControl w:val="0"/>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от</w:t>
      </w:r>
      <w:r w:rsidR="00C20ED9">
        <w:rPr>
          <w:rFonts w:ascii="GHEA Grapalat" w:hAnsi="GHEA Grapalat"/>
          <w:i/>
        </w:rPr>
        <w:t xml:space="preserve"> </w:t>
      </w:r>
      <w:r w:rsidR="00076D94">
        <w:rPr>
          <w:rFonts w:ascii="GHEA Grapalat" w:hAnsi="GHEA Grapalat"/>
          <w:i/>
          <w:lang w:val="hy-AM"/>
        </w:rPr>
        <w:t>09</w:t>
      </w:r>
      <w:r w:rsidR="00F432DC" w:rsidRPr="00A052C7">
        <w:rPr>
          <w:rFonts w:ascii="GHEA Grapalat" w:hAnsi="GHEA Grapalat"/>
          <w:i/>
        </w:rPr>
        <w:t xml:space="preserve"> </w:t>
      </w:r>
      <w:r w:rsidR="00C20ED9">
        <w:rPr>
          <w:rFonts w:ascii="GHEA Grapalat" w:hAnsi="GHEA Grapalat"/>
          <w:i/>
        </w:rPr>
        <w:t>декабря</w:t>
      </w:r>
      <w:r w:rsidR="001E05CE">
        <w:rPr>
          <w:rFonts w:ascii="GHEA Grapalat" w:hAnsi="GHEA Grapalat"/>
          <w:i/>
        </w:rPr>
        <w:t xml:space="preserve"> </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C20ED9">
        <w:rPr>
          <w:rFonts w:ascii="GHEA Grapalat" w:hAnsi="GHEA Grapalat"/>
          <w:i/>
        </w:rPr>
        <w:t>427</w:t>
      </w:r>
      <w:r w:rsidR="00730B41" w:rsidRPr="00A052C7">
        <w:rPr>
          <w:rFonts w:ascii="GHEA Grapalat" w:hAnsi="GHEA Grapalat"/>
          <w:i/>
          <w:lang w:val="hy-AM"/>
        </w:rPr>
        <w:t>-</w:t>
      </w:r>
      <w:r w:rsidR="00F432DC" w:rsidRPr="00A052C7">
        <w:rPr>
          <w:rFonts w:ascii="GHEA Grapalat" w:hAnsi="GHEA Grapalat"/>
          <w:i/>
        </w:rPr>
        <w:t>A</w:t>
      </w:r>
    </w:p>
    <w:p w:rsidR="00A92057" w:rsidRDefault="00A92057" w:rsidP="00B46D58">
      <w:pPr>
        <w:pStyle w:val="BodyTextIndent"/>
        <w:widowControl w:val="0"/>
        <w:spacing w:after="160" w:line="240" w:lineRule="auto"/>
        <w:ind w:firstLine="0"/>
        <w:jc w:val="center"/>
        <w:rPr>
          <w:rFonts w:ascii="GHEA Grapalat" w:hAnsi="GHEA Grapalat"/>
          <w:i w:val="0"/>
          <w:sz w:val="24"/>
          <w:szCs w:val="24"/>
        </w:rPr>
      </w:pP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A92057"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О ЗАПРОСЕ КОТИРОВОК </w:t>
      </w:r>
      <w:r w:rsidR="00BA7128">
        <w:rPr>
          <w:rStyle w:val="FootnoteReference"/>
          <w:rFonts w:ascii="GHEA Grapalat" w:hAnsi="GHEA Grapalat"/>
          <w:i w:val="0"/>
          <w:sz w:val="24"/>
          <w:szCs w:val="24"/>
        </w:rPr>
        <w:footnoteReference w:customMarkFollows="1" w:id="1"/>
        <w:t>*</w:t>
      </w:r>
    </w:p>
    <w:p w:rsidR="00A92057" w:rsidRDefault="00642EFE" w:rsidP="00A9205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91042F" w:rsidRDefault="00642EFE" w:rsidP="00A9205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w:t>
      </w:r>
      <w:r w:rsidR="00BF36D2">
        <w:rPr>
          <w:rFonts w:ascii="GHEA Grapalat" w:hAnsi="GHEA Grapalat"/>
          <w:i w:val="0"/>
          <w:sz w:val="24"/>
          <w:szCs w:val="24"/>
          <w:lang w:val="hy-AM"/>
        </w:rPr>
        <w:t>03</w:t>
      </w:r>
      <w:r w:rsidRPr="009044F1">
        <w:rPr>
          <w:rFonts w:ascii="GHEA Grapalat" w:hAnsi="GHEA Grapalat"/>
          <w:i w:val="0"/>
          <w:sz w:val="24"/>
          <w:szCs w:val="24"/>
        </w:rPr>
        <w:t>" "</w:t>
      </w:r>
      <w:r w:rsidR="00BF36D2">
        <w:rPr>
          <w:rFonts w:ascii="GHEA Grapalat" w:hAnsi="GHEA Grapalat"/>
          <w:i w:val="0"/>
          <w:sz w:val="24"/>
          <w:szCs w:val="24"/>
          <w:lang w:val="hy-AM"/>
        </w:rPr>
        <w:t>02</w:t>
      </w:r>
      <w:r w:rsidRPr="009044F1">
        <w:rPr>
          <w:rFonts w:ascii="GHEA Grapalat" w:hAnsi="GHEA Grapalat"/>
          <w:i w:val="0"/>
          <w:sz w:val="24"/>
          <w:szCs w:val="24"/>
        </w:rPr>
        <w:t>" 20</w:t>
      </w:r>
      <w:r w:rsidR="00A92057">
        <w:rPr>
          <w:rFonts w:ascii="GHEA Grapalat" w:hAnsi="GHEA Grapalat"/>
          <w:i w:val="0"/>
          <w:sz w:val="24"/>
          <w:szCs w:val="24"/>
          <w:lang w:val="hy-AM"/>
        </w:rPr>
        <w:t>26</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A92057">
        <w:rPr>
          <w:rFonts w:ascii="GHEA Grapalat" w:hAnsi="GHEA Grapalat"/>
          <w:i w:val="0"/>
          <w:sz w:val="24"/>
          <w:szCs w:val="24"/>
          <w:lang w:val="hy-AM"/>
        </w:rPr>
        <w:t>01</w:t>
      </w:r>
      <w:r w:rsidRPr="009044F1">
        <w:rPr>
          <w:rFonts w:ascii="GHEA Grapalat" w:hAnsi="GHEA Grapalat"/>
          <w:i w:val="0"/>
          <w:sz w:val="24"/>
          <w:szCs w:val="24"/>
        </w:rPr>
        <w:t xml:space="preserve">" </w:t>
      </w:r>
    </w:p>
    <w:p w:rsidR="00A92057" w:rsidRPr="006764D2" w:rsidRDefault="00A92057" w:rsidP="00A92057">
      <w:pPr>
        <w:widowControl w:val="0"/>
        <w:spacing w:after="160"/>
        <w:jc w:val="center"/>
        <w:rPr>
          <w:rFonts w:ascii="GHEA Grapalat" w:hAnsi="GHEA Grapalat"/>
        </w:rPr>
      </w:pPr>
      <w:r w:rsidRPr="002D054B">
        <w:rPr>
          <w:rFonts w:ascii="GHEA Grapalat" w:hAnsi="GHEA Grapalat"/>
        </w:rPr>
        <w:t>На основании статьи 15 части 6 Закона РА "О закупках".</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A92057">
        <w:rPr>
          <w:rFonts w:ascii="GHEA Grapalat" w:hAnsi="GHEA Grapalat"/>
          <w:i w:val="0"/>
          <w:sz w:val="24"/>
          <w:szCs w:val="24"/>
        </w:rPr>
        <w:t>ԷՋՕԸ-ԳՀԱՊՁԲ–</w:t>
      </w:r>
      <w:r w:rsidR="00BF36D2">
        <w:rPr>
          <w:rFonts w:ascii="GHEA Grapalat" w:hAnsi="GHEA Grapalat"/>
          <w:i w:val="0"/>
          <w:sz w:val="24"/>
          <w:szCs w:val="24"/>
        </w:rPr>
        <w:t>2026/06</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9044F1" w:rsidRDefault="00642EFE" w:rsidP="00A92057">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A92057" w:rsidRPr="00A92057">
        <w:rPr>
          <w:rFonts w:ascii="GHEA Grapalat" w:hAnsi="GHEA Grapalat"/>
          <w:i w:val="0"/>
          <w:sz w:val="24"/>
          <w:szCs w:val="24"/>
        </w:rPr>
        <w:t>«Эчмиадзин» ОВП</w:t>
      </w:r>
      <w:r w:rsidRPr="009044F1">
        <w:rPr>
          <w:rFonts w:ascii="GHEA Grapalat" w:hAnsi="GHEA Grapalat"/>
          <w:i w:val="0"/>
          <w:sz w:val="24"/>
          <w:szCs w:val="24"/>
        </w:rPr>
        <w:t>, находящийся по адресу:</w:t>
      </w:r>
      <w:r w:rsidR="00A92057">
        <w:rPr>
          <w:rFonts w:ascii="GHEA Grapalat" w:hAnsi="GHEA Grapalat"/>
          <w:i w:val="0"/>
          <w:sz w:val="24"/>
          <w:szCs w:val="24"/>
        </w:rPr>
        <w:t xml:space="preserve"> </w:t>
      </w:r>
      <w:r w:rsidR="00A92057" w:rsidRPr="00A92057">
        <w:rPr>
          <w:rFonts w:ascii="GHEA Grapalat" w:hAnsi="GHEA Grapalat"/>
          <w:i w:val="0"/>
          <w:sz w:val="24"/>
          <w:szCs w:val="24"/>
        </w:rPr>
        <w:t>Эчмиадзин Звартноц аван</w:t>
      </w:r>
      <w:r w:rsidR="00A92057" w:rsidRPr="007B0562">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42699B">
        <w:rPr>
          <w:rFonts w:ascii="GHEA Grapalat" w:hAnsi="GHEA Grapalat"/>
          <w:i w:val="0"/>
          <w:sz w:val="24"/>
          <w:szCs w:val="24"/>
        </w:rPr>
        <w:t xml:space="preserve">запрос котировок </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782D60" w:rsidRDefault="00A20B69" w:rsidP="00A92057">
      <w:pPr>
        <w:pStyle w:val="BodyTextIndent"/>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11076" w:rsidRPr="003A1EBB" w:rsidRDefault="00A92057" w:rsidP="00A92057">
      <w:pPr>
        <w:pStyle w:val="BodyTextIndent"/>
        <w:widowControl w:val="0"/>
        <w:spacing w:line="240" w:lineRule="auto"/>
        <w:ind w:firstLine="0"/>
        <w:rPr>
          <w:rFonts w:ascii="GHEA Grapalat" w:hAnsi="GHEA Grapalat"/>
          <w:i w:val="0"/>
          <w:sz w:val="16"/>
          <w:szCs w:val="16"/>
        </w:rPr>
      </w:pPr>
      <w:r>
        <w:rPr>
          <w:rFonts w:ascii="GHEA Grapalat" w:hAnsi="GHEA Grapalat"/>
          <w:b/>
          <w:i w:val="0"/>
          <w:sz w:val="24"/>
          <w:szCs w:val="24"/>
        </w:rPr>
        <w:t>сжатый природный газ</w:t>
      </w:r>
      <w:r w:rsidR="00782D60">
        <w:rPr>
          <w:rFonts w:ascii="GHEA Grapalat" w:hAnsi="GHEA Grapalat"/>
          <w:i w:val="0"/>
          <w:sz w:val="24"/>
          <w:szCs w:val="24"/>
        </w:rPr>
        <w:t xml:space="preserve"> (далее — договор).</w:t>
      </w:r>
    </w:p>
    <w:p w:rsidR="00357D48" w:rsidRPr="009044F1" w:rsidRDefault="00A20B69" w:rsidP="00A920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A92057">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A92057">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A92057">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F6ED1" w:rsidRPr="000F11E5" w:rsidRDefault="003F6ED1" w:rsidP="00A92057">
      <w:pPr>
        <w:pStyle w:val="BodyTextIndent"/>
        <w:widowControl w:val="0"/>
        <w:spacing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42699B">
        <w:rPr>
          <w:rFonts w:ascii="GHEA Grapalat" w:hAnsi="GHEA Grapalat"/>
          <w:i w:val="0"/>
          <w:sz w:val="24"/>
          <w:szCs w:val="24"/>
        </w:rPr>
        <w:t xml:space="preserve">запрос котировок </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A92057" w:rsidRPr="00A92057">
        <w:rPr>
          <w:rFonts w:ascii="GHEA Grapalat" w:hAnsi="GHEA Grapalat"/>
          <w:i w:val="0"/>
          <w:sz w:val="24"/>
          <w:szCs w:val="24"/>
        </w:rPr>
        <w:t>Эчмиадзин Звартноц аван</w:t>
      </w:r>
      <w:r w:rsidR="00A92057" w:rsidRPr="007B0562">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00A92057">
        <w:rPr>
          <w:rFonts w:ascii="GHEA Grapalat" w:hAnsi="GHEA Grapalat"/>
          <w:i w:val="0"/>
          <w:sz w:val="24"/>
          <w:szCs w:val="24"/>
        </w:rPr>
        <w:t xml:space="preserve">12:00 </w:t>
      </w:r>
      <w:r w:rsidRPr="000F0CA8">
        <w:rPr>
          <w:rFonts w:ascii="GHEA Grapalat" w:hAnsi="GHEA Grapalat"/>
          <w:i w:val="0"/>
          <w:sz w:val="24"/>
          <w:szCs w:val="24"/>
        </w:rPr>
        <w:t xml:space="preserve">часов </w:t>
      </w:r>
      <w:r w:rsidR="00A92057">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A92057">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A92057" w:rsidRPr="00A92057">
        <w:rPr>
          <w:rFonts w:ascii="GHEA Grapalat" w:hAnsi="GHEA Grapalat"/>
          <w:i w:val="0"/>
          <w:sz w:val="24"/>
          <w:szCs w:val="24"/>
        </w:rPr>
        <w:t>Эчмиадзин Звартноц аван</w:t>
      </w:r>
      <w:r w:rsidRPr="000F0CA8">
        <w:rPr>
          <w:rFonts w:ascii="GHEA Grapalat" w:hAnsi="GHEA Grapalat"/>
          <w:i w:val="0"/>
          <w:sz w:val="24"/>
          <w:szCs w:val="24"/>
        </w:rPr>
        <w:t xml:space="preserve">, в </w:t>
      </w:r>
      <w:r w:rsidR="00A92057">
        <w:rPr>
          <w:rFonts w:ascii="GHEA Grapalat" w:hAnsi="GHEA Grapalat"/>
          <w:i w:val="0"/>
          <w:sz w:val="24"/>
          <w:szCs w:val="24"/>
        </w:rPr>
        <w:t>12:00</w:t>
      </w:r>
      <w:r>
        <w:rPr>
          <w:rFonts w:ascii="GHEA Grapalat" w:hAnsi="GHEA Grapalat"/>
          <w:i w:val="0"/>
          <w:sz w:val="24"/>
          <w:szCs w:val="24"/>
        </w:rPr>
        <w:t xml:space="preserve"> часов "</w:t>
      </w:r>
      <w:r w:rsidR="00BF36D2">
        <w:rPr>
          <w:rFonts w:ascii="GHEA Grapalat" w:hAnsi="GHEA Grapalat"/>
          <w:i w:val="0"/>
          <w:sz w:val="24"/>
          <w:szCs w:val="24"/>
          <w:lang w:val="hy-AM"/>
        </w:rPr>
        <w:t>11</w:t>
      </w:r>
      <w:r>
        <w:rPr>
          <w:rFonts w:ascii="GHEA Grapalat" w:hAnsi="GHEA Grapalat"/>
          <w:i w:val="0"/>
          <w:sz w:val="24"/>
          <w:szCs w:val="24"/>
        </w:rPr>
        <w:t>" "</w:t>
      </w:r>
      <w:r w:rsidR="00A92057">
        <w:rPr>
          <w:rFonts w:ascii="GHEA Grapalat" w:hAnsi="GHEA Grapalat"/>
          <w:i w:val="0"/>
          <w:sz w:val="24"/>
          <w:szCs w:val="24"/>
        </w:rPr>
        <w:t>0</w:t>
      </w:r>
      <w:r w:rsidR="00BF36D2">
        <w:rPr>
          <w:rFonts w:ascii="GHEA Grapalat" w:hAnsi="GHEA Grapalat"/>
          <w:i w:val="0"/>
          <w:sz w:val="24"/>
          <w:szCs w:val="24"/>
          <w:lang w:val="hy-AM"/>
        </w:rPr>
        <w:t>2</w:t>
      </w:r>
      <w:r>
        <w:rPr>
          <w:rFonts w:ascii="GHEA Grapalat" w:hAnsi="GHEA Grapalat"/>
          <w:i w:val="0"/>
          <w:sz w:val="24"/>
          <w:szCs w:val="24"/>
        </w:rPr>
        <w:t>" "</w:t>
      </w:r>
      <w:r w:rsidR="00A92057">
        <w:rPr>
          <w:rFonts w:ascii="GHEA Grapalat" w:hAnsi="GHEA Grapalat"/>
          <w:i w:val="0"/>
          <w:sz w:val="24"/>
          <w:szCs w:val="24"/>
        </w:rPr>
        <w:t>2026</w:t>
      </w:r>
      <w:r>
        <w:rPr>
          <w:rFonts w:ascii="GHEA Grapalat" w:hAnsi="GHEA Grapalat"/>
          <w:i w:val="0"/>
          <w:sz w:val="24"/>
          <w:szCs w:val="24"/>
        </w:rPr>
        <w:t>".</w:t>
      </w:r>
    </w:p>
    <w:p w:rsidR="002C09AA" w:rsidRPr="001B32D9" w:rsidRDefault="002C09AA" w:rsidP="00A92057">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A920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A92057" w:rsidRPr="00A92057"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rPr>
      </w:pPr>
      <w:r w:rsidRPr="00A92057">
        <w:rPr>
          <w:rFonts w:ascii="GHEA Grapalat" w:hAnsi="GHEA Grapalat"/>
        </w:rPr>
        <w:lastRenderedPageBreak/>
        <w:t>Анжелой Искендарян.</w:t>
      </w:r>
    </w:p>
    <w:p w:rsidR="00A92057" w:rsidRPr="00A92057"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rPr>
      </w:pPr>
      <w:r w:rsidRPr="00A92057">
        <w:rPr>
          <w:rFonts w:ascii="GHEA Grapalat" w:hAnsi="GHEA Grapalat"/>
        </w:rPr>
        <w:t>Телефон: 093 20 92 82</w:t>
      </w:r>
    </w:p>
    <w:p w:rsidR="00A92057" w:rsidRPr="00A92057"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rPr>
      </w:pPr>
      <w:r w:rsidRPr="00A92057">
        <w:rPr>
          <w:rFonts w:ascii="GHEA Grapalat" w:hAnsi="GHEA Grapalat"/>
        </w:rPr>
        <w:t xml:space="preserve">Электронная почта почта </w:t>
      </w:r>
      <w:hyperlink r:id="rId8" w:history="1">
        <w:r w:rsidRPr="00A92057">
          <w:rPr>
            <w:rFonts w:ascii="GHEA Grapalat" w:hAnsi="GHEA Grapalat"/>
          </w:rPr>
          <w:t>echmiadzin-wua@mail.ru</w:t>
        </w:r>
      </w:hyperlink>
      <w:r w:rsidRPr="00A92057">
        <w:rPr>
          <w:rFonts w:ascii="GHEA Grapalat" w:hAnsi="GHEA Grapalat"/>
        </w:rPr>
        <w:t>:</w:t>
      </w:r>
    </w:p>
    <w:p w:rsidR="00A92057" w:rsidRPr="00A92057"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rPr>
      </w:pPr>
    </w:p>
    <w:p w:rsidR="00A92057" w:rsidRPr="00A92057"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rPr>
      </w:pPr>
      <w:r w:rsidRPr="00A92057">
        <w:rPr>
          <w:rFonts w:ascii="GHEA Grapalat" w:hAnsi="GHEA Grapalat"/>
        </w:rPr>
        <w:t>Клиент: «Эчмиадзин» ОВП</w:t>
      </w:r>
    </w:p>
    <w:p w:rsidR="00096865" w:rsidRPr="009044F1" w:rsidRDefault="00A92057" w:rsidP="00A92057">
      <w:pPr>
        <w:pStyle w:val="BodyText"/>
        <w:widowControl w:val="0"/>
        <w:spacing w:after="160"/>
        <w:ind w:firstLine="567"/>
        <w:jc w:val="right"/>
        <w:rPr>
          <w:rFonts w:ascii="GHEA Grapalat" w:hAnsi="GHEA Grapalat" w:cs="Sylfaen"/>
          <w:i/>
        </w:rPr>
      </w:pPr>
      <w:r w:rsidRPr="00A92057">
        <w:rPr>
          <w:rFonts w:ascii="GHEA Grapalat" w:hAnsi="GHEA Grapalat"/>
        </w:rPr>
        <w:br w:type="page"/>
      </w:r>
      <w:r w:rsidR="00096865"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A92057">
        <w:rPr>
          <w:rFonts w:ascii="GHEA Grapalat" w:hAnsi="GHEA Grapalat"/>
          <w:i/>
        </w:rPr>
        <w:t>ԷՋՕԸ-ԳՀԱՊՁԲ–</w:t>
      </w:r>
      <w:r w:rsidR="00BF36D2">
        <w:rPr>
          <w:rFonts w:ascii="GHEA Grapalat" w:hAnsi="GHEA Grapalat"/>
          <w:i/>
        </w:rPr>
        <w:t>2026/06</w:t>
      </w:r>
      <w:r w:rsidR="001B32D9" w:rsidRPr="001B32D9">
        <w:rPr>
          <w:rFonts w:ascii="GHEA Grapalat" w:hAnsi="GHEA Grapalat" w:cs="Times Armenian"/>
          <w:i/>
        </w:rPr>
        <w:br/>
      </w:r>
      <w:r w:rsidR="00A46F92">
        <w:rPr>
          <w:rFonts w:ascii="GHEA Grapalat" w:hAnsi="GHEA Grapalat"/>
          <w:i/>
        </w:rPr>
        <w:t xml:space="preserve">№ </w:t>
      </w:r>
      <w:r w:rsidR="00A92057">
        <w:rPr>
          <w:rFonts w:ascii="GHEA Grapalat" w:hAnsi="GHEA Grapalat"/>
          <w:i/>
        </w:rPr>
        <w:t>1</w:t>
      </w:r>
      <w:r w:rsidR="00096865" w:rsidRPr="009044F1">
        <w:rPr>
          <w:rFonts w:ascii="GHEA Grapalat" w:hAnsi="GHEA Grapalat"/>
          <w:i/>
        </w:rPr>
        <w:t xml:space="preserve"> от </w:t>
      </w:r>
      <w:r w:rsidR="00BF36D2">
        <w:rPr>
          <w:rFonts w:ascii="GHEA Grapalat" w:hAnsi="GHEA Grapalat"/>
          <w:i/>
          <w:lang w:val="hy-AM"/>
        </w:rPr>
        <w:t>03</w:t>
      </w:r>
      <w:r w:rsidR="00A92057">
        <w:rPr>
          <w:rFonts w:ascii="GHEA Grapalat" w:hAnsi="GHEA Grapalat"/>
          <w:i/>
        </w:rPr>
        <w:t>.0</w:t>
      </w:r>
      <w:r w:rsidR="00BF36D2">
        <w:rPr>
          <w:rFonts w:ascii="GHEA Grapalat" w:hAnsi="GHEA Grapalat"/>
          <w:i/>
          <w:lang w:val="hy-AM"/>
        </w:rPr>
        <w:t>2</w:t>
      </w:r>
      <w:r w:rsidR="00A92057">
        <w:rPr>
          <w:rFonts w:ascii="GHEA Grapalat" w:hAnsi="GHEA Grapalat"/>
          <w:i/>
        </w:rPr>
        <w:t>.</w:t>
      </w:r>
      <w:r w:rsidR="00096865" w:rsidRPr="009044F1">
        <w:rPr>
          <w:rFonts w:ascii="GHEA Grapalat" w:hAnsi="GHEA Grapalat"/>
          <w:i/>
        </w:rPr>
        <w:t>20</w:t>
      </w:r>
      <w:r w:rsidR="00A92057">
        <w:rPr>
          <w:rFonts w:ascii="GHEA Grapalat" w:hAnsi="GHEA Grapalat"/>
          <w:i/>
        </w:rPr>
        <w:t>26</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A76C15" w:rsidP="00B46D58">
      <w:pPr>
        <w:pStyle w:val="BodyText"/>
        <w:widowControl w:val="0"/>
        <w:spacing w:after="160"/>
        <w:ind w:right="-7" w:firstLine="567"/>
        <w:jc w:val="center"/>
        <w:rPr>
          <w:rFonts w:ascii="GHEA Grapalat" w:hAnsi="GHEA Grapalat"/>
        </w:rPr>
      </w:pPr>
      <w:r w:rsidRPr="009044F1">
        <w:rPr>
          <w:rFonts w:ascii="GHEA Grapalat" w:hAnsi="GHEA Grapalat"/>
          <w:i/>
        </w:rPr>
        <w:t>"Наименование Заказчика"</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A92057" w:rsidRPr="0006283E"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inherit" w:hAnsi="inherit" w:cs="Courier New"/>
          <w:color w:val="202124"/>
        </w:rPr>
      </w:pPr>
      <w:r w:rsidRPr="009044F1">
        <w:rPr>
          <w:rFonts w:ascii="GHEA Grapalat" w:hAnsi="GHEA Grapalat"/>
        </w:rPr>
        <w:t xml:space="preserve">НА </w:t>
      </w:r>
      <w:r w:rsidRPr="006E6B04">
        <w:rPr>
          <w:rFonts w:ascii="GHEA Grapalat" w:hAnsi="GHEA Grapalat"/>
          <w:i/>
          <w:sz w:val="32"/>
          <w:szCs w:val="32"/>
        </w:rPr>
        <w:t>запрос котировок</w:t>
      </w:r>
      <w:r w:rsidRPr="009044F1">
        <w:rPr>
          <w:rFonts w:ascii="GHEA Grapalat" w:hAnsi="GHEA Grapalat"/>
        </w:rPr>
        <w:t>, ОБЪЯВЛЕННЫЙ С ЦЕЛЬЮ ПРИОБРЕТЕНИЯ "</w:t>
      </w:r>
      <w:r w:rsidRPr="00421707">
        <w:rPr>
          <w:rFonts w:ascii="GHEA Grapalat" w:hAnsi="GHEA Grapalat"/>
          <w:b/>
          <w:i/>
        </w:rPr>
        <w:t xml:space="preserve"> </w:t>
      </w:r>
      <w:r>
        <w:rPr>
          <w:rFonts w:ascii="GHEA Grapalat" w:hAnsi="GHEA Grapalat"/>
          <w:b/>
          <w:i/>
        </w:rPr>
        <w:t>СЖАТЫЙ ПРИРОДНЫЙ ГАЗ</w:t>
      </w:r>
      <w:r w:rsidRPr="009044F1">
        <w:rPr>
          <w:rFonts w:ascii="GHEA Grapalat" w:hAnsi="GHEA Grapalat"/>
        </w:rPr>
        <w:t xml:space="preserve">" ДЛЯ НУЖД </w:t>
      </w:r>
      <w:r w:rsidRPr="0006283E">
        <w:rPr>
          <w:rFonts w:ascii="inherit" w:hAnsi="inherit" w:cs="Courier New" w:hint="eastAsia"/>
          <w:color w:val="202124"/>
        </w:rPr>
        <w:t>«ЭЧМИАДЗИН»</w:t>
      </w:r>
      <w:r w:rsidRPr="0006283E">
        <w:rPr>
          <w:rFonts w:ascii="inherit" w:hAnsi="inherit" w:cs="Courier New"/>
          <w:color w:val="202124"/>
        </w:rPr>
        <w:t xml:space="preserve"> </w:t>
      </w:r>
      <w:r>
        <w:rPr>
          <w:rFonts w:ascii="GHEA Grapalat" w:hAnsi="GHEA Grapalat"/>
          <w:i/>
        </w:rPr>
        <w:t>ОВП</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A92057" w:rsidRPr="0006283E"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inherit" w:hAnsi="inherit" w:cs="Courier New"/>
          <w:color w:val="202124"/>
        </w:rPr>
      </w:pPr>
      <w:r w:rsidRPr="009044F1">
        <w:rPr>
          <w:rFonts w:ascii="GHEA Grapalat" w:hAnsi="GHEA Grapalat"/>
        </w:rPr>
        <w:t xml:space="preserve">НА </w:t>
      </w:r>
      <w:r w:rsidRPr="006E6B04">
        <w:rPr>
          <w:rFonts w:ascii="GHEA Grapalat" w:hAnsi="GHEA Grapalat"/>
          <w:i/>
          <w:sz w:val="32"/>
          <w:szCs w:val="32"/>
        </w:rPr>
        <w:t>запрос котировок</w:t>
      </w:r>
      <w:r w:rsidRPr="009044F1">
        <w:rPr>
          <w:rFonts w:ascii="GHEA Grapalat" w:hAnsi="GHEA Grapalat"/>
        </w:rPr>
        <w:t>, ОБЪЯВЛЕННЫЙ С ЦЕЛЬЮ ПРИОБРЕТЕНИЯ "</w:t>
      </w:r>
      <w:r w:rsidRPr="00421707">
        <w:rPr>
          <w:rFonts w:ascii="GHEA Grapalat" w:hAnsi="GHEA Grapalat"/>
          <w:b/>
          <w:i/>
        </w:rPr>
        <w:t xml:space="preserve"> </w:t>
      </w:r>
      <w:r>
        <w:rPr>
          <w:rFonts w:ascii="GHEA Grapalat" w:hAnsi="GHEA Grapalat"/>
          <w:b/>
          <w:i/>
        </w:rPr>
        <w:t>СЖАТЫЙ ПРИРОДНЫЙ ГАЗ</w:t>
      </w:r>
      <w:r w:rsidRPr="009044F1">
        <w:rPr>
          <w:rFonts w:ascii="GHEA Grapalat" w:hAnsi="GHEA Grapalat"/>
        </w:rPr>
        <w:t xml:space="preserve">" ДЛЯ НУЖД </w:t>
      </w:r>
      <w:r w:rsidRPr="0006283E">
        <w:rPr>
          <w:rFonts w:ascii="inherit" w:hAnsi="inherit" w:cs="Courier New"/>
          <w:color w:val="202124"/>
        </w:rPr>
        <w:t>«</w:t>
      </w:r>
      <w:r w:rsidRPr="0006283E">
        <w:rPr>
          <w:rFonts w:ascii="inherit" w:hAnsi="inherit" w:cs="Courier New" w:hint="eastAsia"/>
          <w:color w:val="202124"/>
        </w:rPr>
        <w:t>ЭЧМИАДЗИН»</w:t>
      </w:r>
      <w:r w:rsidRPr="0006283E">
        <w:rPr>
          <w:rFonts w:ascii="inherit" w:hAnsi="inherit" w:cs="Courier New"/>
          <w:color w:val="202124"/>
        </w:rPr>
        <w:t xml:space="preserve"> </w:t>
      </w:r>
      <w:r>
        <w:rPr>
          <w:rFonts w:ascii="GHEA Grapalat" w:hAnsi="GHEA Grapalat"/>
          <w:i/>
        </w:rPr>
        <w:t>ОВП</w:t>
      </w:r>
    </w:p>
    <w:p w:rsidR="00E8667C" w:rsidRDefault="00E8667C" w:rsidP="00A92057">
      <w:pPr>
        <w:widowControl w:val="0"/>
        <w:spacing w:after="160"/>
        <w:jc w:val="center"/>
        <w:rPr>
          <w:rFonts w:ascii="GHEA Grapalat" w:hAnsi="GHEA Grapalat"/>
          <w:b/>
        </w:rPr>
      </w:pPr>
    </w:p>
    <w:p w:rsidR="00A92057" w:rsidRPr="009044F1" w:rsidRDefault="00A92057" w:rsidP="00A92057">
      <w:pPr>
        <w:widowControl w:val="0"/>
        <w:spacing w:after="160"/>
        <w:jc w:val="center"/>
        <w:rPr>
          <w:rFonts w:ascii="GHEA Grapalat" w:hAnsi="GHEA Grapalat"/>
          <w:i/>
        </w:rPr>
      </w:pPr>
      <w:r w:rsidRPr="009044F1">
        <w:rPr>
          <w:rFonts w:ascii="GHEA Grapalat" w:hAnsi="GHEA Grapalat"/>
          <w:b/>
        </w:rPr>
        <w:t xml:space="preserve">ПРИГЛАШЕНИЯ НА </w:t>
      </w:r>
      <w:r w:rsidRPr="000E647C">
        <w:rPr>
          <w:rFonts w:ascii="GHEA Grapalat" w:hAnsi="GHEA Grapalat"/>
          <w:sz w:val="40"/>
          <w:szCs w:val="40"/>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F92C0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99B">
        <w:rPr>
          <w:rFonts w:ascii="GHEA Grapalat" w:hAnsi="GHEA Grapalat"/>
          <w:b/>
        </w:rPr>
        <w:t xml:space="preserve">ЗАПРОС КОТИРОВОК </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E8667C">
      <w:pPr>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A92057">
        <w:rPr>
          <w:rFonts w:ascii="GHEA Grapalat" w:hAnsi="GHEA Grapalat"/>
          <w:spacing w:val="-6"/>
        </w:rPr>
        <w:t xml:space="preserve">О запросе котировок </w:t>
      </w:r>
      <w:r w:rsidR="00096865" w:rsidRPr="006D2DF7">
        <w:rPr>
          <w:rFonts w:ascii="GHEA Grapalat" w:hAnsi="GHEA Grapalat"/>
          <w:spacing w:val="-6"/>
        </w:rPr>
        <w:t xml:space="preserve">, проводимом под кодом </w:t>
      </w:r>
      <w:r w:rsidR="00A92057">
        <w:rPr>
          <w:rFonts w:ascii="GHEA Grapalat" w:hAnsi="GHEA Grapalat"/>
          <w:spacing w:val="-6"/>
        </w:rPr>
        <w:t>ԷՋՕԸ-ԳՀԱՊՁԲ–</w:t>
      </w:r>
      <w:r w:rsidR="00BF36D2">
        <w:rPr>
          <w:rFonts w:ascii="GHEA Grapalat" w:hAnsi="GHEA Grapalat"/>
          <w:spacing w:val="-6"/>
        </w:rPr>
        <w:t>2026/06</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096C63" w:rsidRPr="00096C63">
        <w:rPr>
          <w:rFonts w:ascii="GHEA Grapalat" w:hAnsi="GHEA Grapalat"/>
          <w:i w:val="0"/>
          <w:sz w:val="24"/>
          <w:szCs w:val="24"/>
        </w:rPr>
        <w:t>" сжатый природный газ" (далее — также товар) для нужд «Эчмиадзин» ОВП , которые сгруппированы в лоты "</w:t>
      </w:r>
      <w:r w:rsidR="00BF36D2">
        <w:rPr>
          <w:rFonts w:ascii="GHEA Grapalat" w:hAnsi="GHEA Grapalat"/>
          <w:i w:val="0"/>
          <w:sz w:val="24"/>
          <w:szCs w:val="24"/>
          <w:lang w:val="hy-AM"/>
        </w:rPr>
        <w:t>1</w:t>
      </w:r>
      <w:r w:rsidR="00096C63" w:rsidRPr="00096C63">
        <w:rPr>
          <w:rFonts w:ascii="GHEA Grapalat" w:hAnsi="GHEA Grapalat"/>
          <w:i w:val="0"/>
          <w:sz w:val="24"/>
          <w:szCs w:val="24"/>
        </w:rPr>
        <w:t>"</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rsidTr="00AD432A">
        <w:trPr>
          <w:jc w:val="center"/>
        </w:trPr>
        <w:tc>
          <w:tcPr>
            <w:tcW w:w="2776" w:type="dxa"/>
            <w:gridSpan w:val="2"/>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B46D58">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096C63" w:rsidRPr="009044F1" w:rsidTr="00096C63">
        <w:trPr>
          <w:jc w:val="center"/>
        </w:trPr>
        <w:tc>
          <w:tcPr>
            <w:tcW w:w="1530" w:type="dxa"/>
            <w:vAlign w:val="center"/>
          </w:tcPr>
          <w:p w:rsidR="00096C63" w:rsidRPr="009044F1" w:rsidRDefault="00096C63" w:rsidP="00096C63">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46" w:type="dxa"/>
            <w:vAlign w:val="center"/>
          </w:tcPr>
          <w:p w:rsidR="00096C63" w:rsidRPr="00096C63" w:rsidRDefault="00BF36D2" w:rsidP="00096C63">
            <w:pPr>
              <w:pStyle w:val="BodyTextIndent2"/>
              <w:spacing w:line="240" w:lineRule="auto"/>
              <w:ind w:firstLine="0"/>
              <w:jc w:val="center"/>
              <w:rPr>
                <w:rFonts w:ascii="GHEA Grapalat" w:hAnsi="GHEA Grapalat"/>
                <w:b/>
                <w:sz w:val="16"/>
                <w:lang w:val="hy-AM"/>
              </w:rPr>
            </w:pPr>
            <w:r>
              <w:rPr>
                <w:rFonts w:ascii="GHEA Grapalat" w:hAnsi="GHEA Grapalat"/>
                <w:b/>
                <w:sz w:val="16"/>
                <w:lang w:val="hy-AM"/>
              </w:rPr>
              <w:t>6 554</w:t>
            </w:r>
            <w:r w:rsidR="00096C63" w:rsidRPr="00096C63">
              <w:rPr>
                <w:rFonts w:ascii="GHEA Grapalat" w:hAnsi="GHEA Grapalat"/>
                <w:b/>
                <w:sz w:val="16"/>
                <w:lang w:val="hy-AM"/>
              </w:rPr>
              <w:t xml:space="preserve"> 000</w:t>
            </w:r>
          </w:p>
        </w:tc>
        <w:tc>
          <w:tcPr>
            <w:tcW w:w="6458" w:type="dxa"/>
          </w:tcPr>
          <w:p w:rsidR="00096C63" w:rsidRPr="00EB40A7" w:rsidRDefault="00096C63" w:rsidP="00096C63">
            <w:pPr>
              <w:rPr>
                <w:rFonts w:ascii="Sylfaen" w:hAnsi="Sylfaen"/>
                <w:sz w:val="20"/>
                <w:szCs w:val="20"/>
              </w:rPr>
            </w:pPr>
            <w:r>
              <w:rPr>
                <w:rFonts w:ascii="Sylfaen" w:hAnsi="Sylfaen"/>
                <w:b/>
              </w:rPr>
              <w:t xml:space="preserve">сжатый природный газ </w:t>
            </w:r>
          </w:p>
        </w:tc>
      </w:tr>
      <w:tr w:rsidR="00096C63" w:rsidRPr="009044F1" w:rsidTr="00AD432A">
        <w:trPr>
          <w:jc w:val="center"/>
        </w:trPr>
        <w:tc>
          <w:tcPr>
            <w:tcW w:w="1530" w:type="dxa"/>
            <w:vAlign w:val="center"/>
          </w:tcPr>
          <w:p w:rsidR="00096C63" w:rsidRPr="009044F1" w:rsidRDefault="00096C63" w:rsidP="00096C63">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096C63" w:rsidRPr="009044F1" w:rsidRDefault="00096C63" w:rsidP="00096C63">
            <w:pPr>
              <w:pStyle w:val="BodyTextIndent2"/>
              <w:widowControl w:val="0"/>
              <w:spacing w:after="120" w:line="240" w:lineRule="auto"/>
              <w:ind w:firstLine="0"/>
              <w:jc w:val="center"/>
              <w:rPr>
                <w:rFonts w:ascii="GHEA Grapalat" w:hAnsi="GHEA Grapalat"/>
                <w:sz w:val="24"/>
                <w:szCs w:val="24"/>
              </w:rPr>
            </w:pPr>
          </w:p>
        </w:tc>
        <w:tc>
          <w:tcPr>
            <w:tcW w:w="6458" w:type="dxa"/>
            <w:vAlign w:val="center"/>
          </w:tcPr>
          <w:p w:rsidR="00096C63" w:rsidRPr="009044F1" w:rsidRDefault="00096C63" w:rsidP="00096C63">
            <w:pPr>
              <w:pStyle w:val="BodyTextIndent2"/>
              <w:widowControl w:val="0"/>
              <w:spacing w:after="120" w:line="240" w:lineRule="auto"/>
              <w:ind w:firstLine="0"/>
              <w:rPr>
                <w:rFonts w:ascii="GHEA Grapalat" w:hAnsi="GHEA Grapalat"/>
                <w:sz w:val="24"/>
                <w:szCs w:val="24"/>
              </w:rPr>
            </w:pPr>
          </w:p>
        </w:tc>
      </w:tr>
    </w:tbl>
    <w:p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5236E" w:rsidRPr="009044F1" w:rsidRDefault="00D54A25" w:rsidP="00B46D58">
      <w:pPr>
        <w:pStyle w:val="BodyTextIndent2"/>
        <w:widowControl w:val="0"/>
        <w:spacing w:after="160" w:line="240" w:lineRule="auto"/>
        <w:ind w:firstLine="567"/>
        <w:rPr>
          <w:rFonts w:ascii="GHEA Grapalat" w:hAnsi="GHEA Grapalat"/>
          <w:sz w:val="24"/>
          <w:szCs w:val="24"/>
        </w:rPr>
      </w:pPr>
      <w:r>
        <w:rPr>
          <w:rFonts w:ascii="GHEA Grapalat" w:hAnsi="GHEA Grapalat"/>
          <w:sz w:val="24"/>
          <w:szCs w:val="24"/>
        </w:rPr>
        <w:t xml:space="preserve">1.2. </w:t>
      </w:r>
      <w:r w:rsidR="00845AA5"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rsidTr="006D1826">
        <w:trPr>
          <w:jc w:val="center"/>
        </w:trPr>
        <w:tc>
          <w:tcPr>
            <w:tcW w:w="6356" w:type="dxa"/>
            <w:gridSpan w:val="2"/>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bl>
    <w:p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07A9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w:t>
      </w:r>
      <w:r w:rsidRPr="009044F1">
        <w:rPr>
          <w:rFonts w:ascii="GHEA Grapalat" w:hAnsi="GHEA Grapalat"/>
        </w:rPr>
        <w:lastRenderedPageBreak/>
        <w:t>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lastRenderedPageBreak/>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 xml:space="preserve">супруг сестры </w:t>
      </w:r>
      <w:r w:rsidRPr="009044F1">
        <w:rPr>
          <w:rFonts w:ascii="GHEA Grapalat" w:hAnsi="GHEA Grapalat"/>
          <w:color w:val="000000"/>
        </w:rPr>
        <w:lastRenderedPageBreak/>
        <w:t>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3"/>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заявку как для каждого лота, так и для нескольких или всех </w:t>
      </w:r>
      <w:r w:rsidRPr="009044F1">
        <w:rPr>
          <w:rFonts w:ascii="GHEA Grapalat" w:hAnsi="GHEA Grapalat"/>
          <w:sz w:val="24"/>
          <w:szCs w:val="24"/>
        </w:rPr>
        <w:lastRenderedPageBreak/>
        <w:t>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42699B">
        <w:rPr>
          <w:rFonts w:ascii="GHEA Grapalat" w:hAnsi="GHEA Grapalat"/>
          <w:sz w:val="24"/>
          <w:szCs w:val="24"/>
        </w:rPr>
        <w:t xml:space="preserve">запрос котировок </w:t>
      </w:r>
      <w:r w:rsidRPr="009044F1">
        <w:rPr>
          <w:rFonts w:ascii="GHEA Grapalat" w:hAnsi="GHEA Grapalat"/>
          <w:sz w:val="24"/>
          <w:szCs w:val="24"/>
        </w:rPr>
        <w:t>.</w:t>
      </w:r>
    </w:p>
    <w:p w:rsidR="00096C63" w:rsidRDefault="00A80ECD" w:rsidP="00096C63">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00096C63" w:rsidRPr="009044F1">
        <w:rPr>
          <w:rFonts w:ascii="GHEA Grapalat" w:hAnsi="GHEA Grapalat"/>
          <w:sz w:val="24"/>
          <w:szCs w:val="24"/>
        </w:rPr>
        <w:t>4.2</w:t>
      </w:r>
      <w:r w:rsidR="00096C63" w:rsidRPr="00444026">
        <w:rPr>
          <w:rFonts w:ascii="GHEA Grapalat" w:hAnsi="GHEA Grapalat"/>
          <w:sz w:val="24"/>
          <w:szCs w:val="24"/>
        </w:rPr>
        <w:t>.</w:t>
      </w:r>
      <w:r w:rsidR="00096C63" w:rsidRPr="00444026">
        <w:rPr>
          <w:rFonts w:ascii="GHEA Grapalat" w:hAnsi="GHEA Grapalat"/>
          <w:sz w:val="24"/>
          <w:szCs w:val="24"/>
        </w:rPr>
        <w:tab/>
      </w:r>
      <w:r w:rsidR="00096C63" w:rsidRPr="009044F1">
        <w:rPr>
          <w:rFonts w:ascii="GHEA Grapalat" w:hAnsi="GHEA Grapalat"/>
          <w:sz w:val="24"/>
          <w:szCs w:val="24"/>
        </w:rPr>
        <w:t xml:space="preserve">Заявки на процедуру необходимо подать </w:t>
      </w:r>
      <w:r w:rsidR="00096C63" w:rsidRPr="00CE71AA">
        <w:rPr>
          <w:rFonts w:ascii="GHEA Grapalat" w:hAnsi="GHEA Grapalat"/>
          <w:sz w:val="24"/>
          <w:szCs w:val="24"/>
        </w:rPr>
        <w:t>в Комиссию</w:t>
      </w:r>
      <w:r w:rsidR="00096C63" w:rsidRPr="009044F1">
        <w:rPr>
          <w:rFonts w:ascii="GHEA Grapalat" w:hAnsi="GHEA Grapalat"/>
          <w:sz w:val="24"/>
          <w:szCs w:val="24"/>
        </w:rPr>
        <w:t>не позднее, чем "</w:t>
      </w:r>
      <w:r w:rsidR="00096C63">
        <w:rPr>
          <w:rFonts w:ascii="GHEA Grapalat" w:hAnsi="GHEA Grapalat"/>
          <w:sz w:val="24"/>
          <w:szCs w:val="24"/>
        </w:rPr>
        <w:t>12</w:t>
      </w:r>
      <w:r w:rsidR="00096C63" w:rsidRPr="00273C10">
        <w:rPr>
          <w:rFonts w:ascii="GHEA Grapalat" w:hAnsi="GHEA Grapalat"/>
          <w:sz w:val="24"/>
          <w:szCs w:val="24"/>
        </w:rPr>
        <w:t>:00</w:t>
      </w:r>
      <w:r w:rsidR="00096C63" w:rsidRPr="009044F1">
        <w:rPr>
          <w:rFonts w:ascii="GHEA Grapalat" w:hAnsi="GHEA Grapalat"/>
          <w:sz w:val="24"/>
          <w:szCs w:val="24"/>
        </w:rPr>
        <w:t>"</w:t>
      </w:r>
      <w:r w:rsidR="00096C63">
        <w:rPr>
          <w:rFonts w:ascii="GHEA Grapalat" w:hAnsi="GHEA Grapalat"/>
          <w:sz w:val="24"/>
          <w:szCs w:val="24"/>
        </w:rPr>
        <w:t xml:space="preserve"> часов </w:t>
      </w:r>
      <w:r w:rsidR="00096C63" w:rsidRPr="00273C10">
        <w:rPr>
          <w:rFonts w:ascii="GHEA Grapalat" w:hAnsi="GHEA Grapalat"/>
          <w:sz w:val="24"/>
          <w:szCs w:val="24"/>
        </w:rPr>
        <w:t>7</w:t>
      </w:r>
      <w:r w:rsidR="00096C63" w:rsidRPr="009044F1">
        <w:rPr>
          <w:rFonts w:ascii="GHEA Grapalat" w:hAnsi="GHEA Grapalat"/>
          <w:sz w:val="24"/>
          <w:szCs w:val="24"/>
        </w:rPr>
        <w:t xml:space="preserve">"-го дня опубликования в </w:t>
      </w:r>
      <w:r w:rsidR="00096C63">
        <w:rPr>
          <w:rFonts w:ascii="GHEA Grapalat" w:hAnsi="GHEA Grapalat"/>
          <w:sz w:val="24"/>
          <w:szCs w:val="24"/>
        </w:rPr>
        <w:t xml:space="preserve">бюллетене </w:t>
      </w:r>
      <w:r w:rsidR="00096C63" w:rsidRPr="009044F1">
        <w:rPr>
          <w:rFonts w:ascii="GHEA Grapalat" w:hAnsi="GHEA Grapalat"/>
          <w:sz w:val="24"/>
          <w:szCs w:val="24"/>
        </w:rPr>
        <w:t>объявления и приглашения на настоящую процедуру.</w:t>
      </w:r>
    </w:p>
    <w:p w:rsidR="00A80ECD" w:rsidRDefault="00A80ECD" w:rsidP="00096C63">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096C63" w:rsidRPr="00096C63">
        <w:rPr>
          <w:rFonts w:ascii="GHEA Grapalat" w:hAnsi="GHEA Grapalat"/>
        </w:rPr>
        <w:t xml:space="preserve"> </w:t>
      </w:r>
      <w:r w:rsidR="00096C63" w:rsidRPr="00096C63">
        <w:rPr>
          <w:rFonts w:ascii="GHEA Grapalat" w:hAnsi="GHEA Grapalat"/>
          <w:sz w:val="24"/>
          <w:szCs w:val="24"/>
        </w:rPr>
        <w:t>Анжела Искендарян</w:t>
      </w:r>
      <w:r w:rsidR="00096C63">
        <w:rPr>
          <w:rFonts w:ascii="GHEA Grapalat" w:hAnsi="GHEA Grapalat"/>
          <w:sz w:val="24"/>
          <w:szCs w:val="24"/>
        </w:rPr>
        <w:t xml:space="preserve"> </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4"/>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lastRenderedPageBreak/>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lastRenderedPageBreak/>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sidR="00682AE5">
        <w:rPr>
          <w:rFonts w:ascii="GHEA Grapalat" w:hAnsi="GHEA Grapalat"/>
        </w:rPr>
        <w:t>цены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w:t>
      </w:r>
      <w:r w:rsidRPr="009044F1">
        <w:rPr>
          <w:rFonts w:ascii="GHEA Grapalat" w:hAnsi="GHEA Grapalat"/>
        </w:rPr>
        <w:lastRenderedPageBreak/>
        <w:t>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rsidR="00B522C1" w:rsidRPr="009044F1" w:rsidRDefault="00B522C1" w:rsidP="00B522C1">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3D7F6E" w:rsidRPr="003D7F6E">
        <w:rPr>
          <w:rFonts w:ascii="GHEA Grapalat" w:hAnsi="GHEA Grapalat"/>
          <w:vertAlign w:val="superscript"/>
        </w:rPr>
        <w:t>9.1</w:t>
      </w:r>
    </w:p>
    <w:p w:rsidR="00C0350C" w:rsidRPr="00EA262B" w:rsidRDefault="00C0350C" w:rsidP="000D4D0B">
      <w:pPr>
        <w:widowControl w:val="0"/>
        <w:tabs>
          <w:tab w:val="left" w:pos="1134"/>
        </w:tabs>
        <w:ind w:firstLine="567"/>
        <w:jc w:val="both"/>
        <w:rPr>
          <w:rFonts w:ascii="GHEA Grapalat" w:hAnsi="GHEA Grapalat"/>
        </w:rPr>
      </w:pPr>
      <w:r w:rsidRPr="00B2678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sidR="00EA262B" w:rsidRPr="000D4D0B">
        <w:rPr>
          <w:rFonts w:ascii="GHEA Grapalat" w:hAnsi="GHEA Grapalat"/>
        </w:rPr>
        <w:t>:</w:t>
      </w:r>
    </w:p>
    <w:p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rsidR="00C0350C" w:rsidDel="00C0350C" w:rsidRDefault="00C0350C" w:rsidP="00B46D58">
      <w:pPr>
        <w:widowControl w:val="0"/>
        <w:tabs>
          <w:tab w:val="left" w:pos="1134"/>
        </w:tabs>
        <w:spacing w:after="160"/>
        <w:ind w:firstLine="567"/>
        <w:jc w:val="both"/>
        <w:rPr>
          <w:del w:id="3" w:author="Inesa Kocharyan" w:date="2023-07-07T16:35:00Z"/>
          <w:rFonts w:ascii="GHEA Grapalat" w:hAnsi="GHEA Grapalat"/>
        </w:rPr>
      </w:pP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r w:rsidR="00B72055" w:rsidRPr="00A502FC">
        <w:rPr>
          <w:rFonts w:ascii="GHEA Grapalat" w:hAnsi="GHEA Grapalat"/>
        </w:rPr>
        <w:t>сли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какому либо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r w:rsidR="002A2F79" w:rsidRPr="00D667DA">
        <w:rPr>
          <w:rStyle w:val="FootnoteReference"/>
        </w:rPr>
        <w:footnoteReference w:customMarkFollows="1" w:id="5"/>
        <w:t>9</w:t>
      </w:r>
    </w:p>
    <w:p w:rsidR="00FA0EEA" w:rsidRPr="00996C18" w:rsidRDefault="00FA0EEA" w:rsidP="00096C63">
      <w:pPr>
        <w:widowControl w:val="0"/>
        <w:tabs>
          <w:tab w:val="left" w:pos="1134"/>
        </w:tabs>
        <w:spacing w:after="160"/>
        <w:jc w:val="both"/>
        <w:rPr>
          <w:rFonts w:ascii="GHEA Grapalat" w:hAnsi="GHEA Grapalat" w:cs="Sylfaen"/>
        </w:rPr>
      </w:pPr>
    </w:p>
    <w:p w:rsidR="00CC0E15" w:rsidRPr="00CC0E15" w:rsidRDefault="00CC0E15" w:rsidP="00B46D58">
      <w:pPr>
        <w:widowControl w:val="0"/>
        <w:tabs>
          <w:tab w:val="left" w:pos="1134"/>
        </w:tabs>
        <w:spacing w:after="160"/>
        <w:ind w:firstLine="567"/>
        <w:jc w:val="both"/>
        <w:rPr>
          <w:rFonts w:ascii="GHEA Grapalat" w:hAnsi="GHEA Grapalat" w:cs="Sylfaen"/>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42699B">
        <w:rPr>
          <w:rFonts w:ascii="GHEA Grapalat" w:hAnsi="GHEA Grapalat"/>
          <w:sz w:val="24"/>
          <w:szCs w:val="24"/>
        </w:rPr>
        <w:t>7</w:t>
      </w:r>
      <w:r w:rsidRPr="009044F1">
        <w:rPr>
          <w:rFonts w:ascii="GHEA Grapalat" w:hAnsi="GHEA Grapalat"/>
          <w:sz w:val="24"/>
          <w:szCs w:val="24"/>
        </w:rPr>
        <w:t>"-ый день в "</w:t>
      </w:r>
      <w:r w:rsidR="0042699B">
        <w:rPr>
          <w:rFonts w:ascii="GHEA Grapalat" w:hAnsi="GHEA Grapalat"/>
          <w:sz w:val="24"/>
          <w:szCs w:val="24"/>
        </w:rPr>
        <w:t>12:00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w:t>
      </w:r>
      <w:r w:rsidRPr="009044F1">
        <w:rPr>
          <w:rFonts w:ascii="GHEA Grapalat" w:hAnsi="GHEA Grapalat"/>
          <w:sz w:val="24"/>
          <w:szCs w:val="24"/>
        </w:rPr>
        <w:lastRenderedPageBreak/>
        <w:t xml:space="preserve">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FootnoteReference"/>
          <w:rFonts w:ascii="GHEA Grapalat" w:hAnsi="GHEA Grapalat"/>
          <w:i w:val="0"/>
          <w:sz w:val="24"/>
          <w:szCs w:val="24"/>
        </w:rPr>
        <w:footnoteReference w:customMarkFollows="1" w:id="6"/>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5"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6"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 xml:space="preserve">Требования абзаца настоящего пункта не </w:t>
      </w:r>
      <w:r w:rsidRPr="00D97055">
        <w:rPr>
          <w:rFonts w:ascii="GHEA Grapalat" w:hAnsi="GHEA Grapalat"/>
          <w:sz w:val="24"/>
          <w:szCs w:val="24"/>
        </w:rPr>
        <w:lastRenderedPageBreak/>
        <w:t>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ListParagraph"/>
        <w:widowControl w:val="0"/>
        <w:numPr>
          <w:ilvl w:val="0"/>
          <w:numId w:val="31"/>
        </w:numPr>
        <w:ind w:left="0" w:firstLine="284"/>
        <w:contextualSpacing/>
        <w:jc w:val="both"/>
        <w:rPr>
          <w:ins w:id="7"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 xml:space="preserve">то заказчик </w:t>
      </w:r>
      <w:r w:rsidRPr="00B24E4B">
        <w:rPr>
          <w:rFonts w:ascii="GHEA Grapalat" w:hAnsi="GHEA Grapalat"/>
        </w:rPr>
        <w:lastRenderedPageBreak/>
        <w:t>письменно уведомляет об этом уполномоченный орган, на основании которого участник не включается в список.</w:t>
      </w:r>
    </w:p>
    <w:p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3822FA" w:rsidRDefault="003822FA" w:rsidP="00B46D58">
      <w:pPr>
        <w:widowControl w:val="0"/>
        <w:tabs>
          <w:tab w:val="left" w:pos="1276"/>
        </w:tabs>
        <w:spacing w:after="160"/>
        <w:ind w:firstLine="567"/>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7"/>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w:t>
      </w:r>
      <w:r w:rsidRPr="008C0D41">
        <w:rPr>
          <w:rFonts w:ascii="GHEA Grapalat" w:hAnsi="GHEA Grapalat"/>
        </w:rPr>
        <w:lastRenderedPageBreak/>
        <w:t xml:space="preserve">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42699B">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1E2047" w:rsidRPr="00B84C5F" w:rsidRDefault="00A93A41" w:rsidP="001E2047">
      <w:pPr>
        <w:widowControl w:val="0"/>
        <w:tabs>
          <w:tab w:val="left" w:pos="1134"/>
        </w:tabs>
        <w:jc w:val="both"/>
        <w:rPr>
          <w:rFonts w:ascii="GHEA Grapalat" w:hAnsi="GHEA Grapalat"/>
        </w:rPr>
      </w:pPr>
      <w:r>
        <w:rPr>
          <w:rFonts w:ascii="GHEA Grapalat" w:hAnsi="GHEA Grapalat"/>
          <w:lang w:val="hy-AM"/>
        </w:rPr>
        <w:t xml:space="preserve">      </w:t>
      </w:r>
      <w:r w:rsidR="00AA0AD8"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w:t>
      </w:r>
      <w:r w:rsidR="00E77A77">
        <w:rPr>
          <w:rFonts w:ascii="GHEA Grapalat" w:hAnsi="GHEA Grapalat"/>
        </w:rPr>
        <w:t xml:space="preserve"> уведомлением</w:t>
      </w:r>
      <w:r w:rsidR="00BD587C" w:rsidRPr="00C61190">
        <w:rPr>
          <w:rFonts w:ascii="GHEA Grapalat" w:hAnsi="GHEA Grapalat"/>
        </w:rPr>
        <w:t xml:space="preserve"> </w:t>
      </w:r>
      <w:r w:rsidR="001E2047" w:rsidRPr="00DF59E9">
        <w:rPr>
          <w:rFonts w:ascii="GHEA Grapalat" w:hAnsi="GHEA Grapalat"/>
        </w:rPr>
        <w:t xml:space="preserve">не подписывает договор и </w:t>
      </w:r>
      <w:r w:rsidR="001E2047">
        <w:rPr>
          <w:rFonts w:ascii="GHEA Grapalat" w:hAnsi="GHEA Grapalat"/>
        </w:rPr>
        <w:t xml:space="preserve"> не </w:t>
      </w:r>
      <w:r w:rsidR="001E2047" w:rsidRPr="00DF59E9">
        <w:rPr>
          <w:rFonts w:ascii="GHEA Grapalat" w:hAnsi="GHEA Grapalat"/>
        </w:rPr>
        <w:t>пред</w:t>
      </w:r>
      <w:r w:rsidR="001E2047">
        <w:rPr>
          <w:rFonts w:ascii="GHEA Grapalat" w:hAnsi="GHEA Grapalat"/>
        </w:rPr>
        <w:t>о</w:t>
      </w:r>
      <w:r w:rsidR="001E2047" w:rsidRPr="00DF59E9">
        <w:rPr>
          <w:rFonts w:ascii="GHEA Grapalat" w:hAnsi="GHEA Grapalat"/>
        </w:rPr>
        <w:t>ставляет заказчику обеспечени</w:t>
      </w:r>
      <w:r w:rsidR="001E2047">
        <w:rPr>
          <w:rFonts w:ascii="GHEA Grapalat" w:hAnsi="GHEA Grapalat"/>
        </w:rPr>
        <w:t xml:space="preserve">я </w:t>
      </w:r>
      <w:r w:rsidR="001E2047" w:rsidRPr="00DF59E9">
        <w:rPr>
          <w:rFonts w:ascii="GHEA Grapalat" w:hAnsi="GHEA Grapalat"/>
        </w:rPr>
        <w:t>квалификации и договора</w:t>
      </w:r>
      <w:r w:rsidR="001E2047">
        <w:rPr>
          <w:rFonts w:ascii="GHEA Grapalat" w:hAnsi="GHEA Grapalat"/>
        </w:rPr>
        <w:t>,</w:t>
      </w:r>
      <w:r w:rsidR="001E2047" w:rsidRPr="00C61190">
        <w:rPr>
          <w:rFonts w:ascii="GHEA Grapalat" w:hAnsi="GHEA Grapalat"/>
        </w:rPr>
        <w:t xml:space="preserve"> </w:t>
      </w:r>
      <w:r w:rsidR="001E2047" w:rsidRPr="00106011">
        <w:rPr>
          <w:rFonts w:ascii="GHEA Grapalat" w:hAnsi="GHEA Grapalat"/>
        </w:rPr>
        <w:t>а в случае, если проектом заключаемого договора предусмотрена предоплата</w:t>
      </w:r>
      <w:r w:rsidR="001E2047">
        <w:rPr>
          <w:rFonts w:ascii="GHEA Grapalat" w:hAnsi="GHEA Grapalat"/>
        </w:rPr>
        <w:t>-также обеспечение предоплаты</w:t>
      </w:r>
      <w:r w:rsidR="001E2047" w:rsidRPr="00106011">
        <w:rPr>
          <w:rFonts w:ascii="GHEA Grapalat" w:hAnsi="GHEA Grapalat"/>
        </w:rPr>
        <w:t xml:space="preserve">, </w:t>
      </w:r>
      <w:r w:rsidR="001E2047" w:rsidRPr="00996C18">
        <w:rPr>
          <w:rFonts w:ascii="GHEA Grapalat" w:hAnsi="GHEA Grapalat"/>
        </w:rPr>
        <w:t xml:space="preserve">то он лишается права подписания договора. </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w:t>
      </w:r>
      <w:r w:rsidR="00571E4C" w:rsidRPr="00BF3E44">
        <w:rPr>
          <w:rFonts w:ascii="GHEA Grapalat" w:hAnsi="GHEA Grapalat" w:cs="Sylfaen"/>
        </w:rPr>
        <w:lastRenderedPageBreak/>
        <w:t xml:space="preserve">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8E419D" w:rsidRPr="00C224A2" w:rsidRDefault="0052513C" w:rsidP="008E419D">
      <w:pPr>
        <w:widowControl w:val="0"/>
        <w:tabs>
          <w:tab w:val="left" w:pos="1276"/>
        </w:tabs>
        <w:rPr>
          <w:i/>
          <w:sz w:val="18"/>
          <w:szCs w:val="18"/>
        </w:rPr>
      </w:pPr>
      <w:r w:rsidRPr="0052513C">
        <w:rPr>
          <w:rFonts w:asciiTheme="minorHAnsi" w:hAnsiTheme="minorHAnsi"/>
          <w:i/>
          <w:vertAlign w:val="superscript"/>
        </w:rPr>
        <w:t>11.1</w:t>
      </w:r>
      <w:r w:rsidRPr="0052513C">
        <w:rPr>
          <w:rFonts w:asciiTheme="minorHAnsi" w:hAnsiTheme="minorHAnsi"/>
          <w:i/>
        </w:rPr>
        <w:t xml:space="preserve"> </w:t>
      </w:r>
      <w:r w:rsidR="008E419D">
        <w:rPr>
          <w:rFonts w:ascii="Cambria" w:hAnsi="Cambria"/>
          <w:i/>
          <w:sz w:val="18"/>
          <w:szCs w:val="18"/>
        </w:rPr>
        <w:t>а</w:t>
      </w:r>
      <w:r w:rsidR="008E419D" w:rsidRPr="008D5170">
        <w:rPr>
          <w:rFonts w:ascii="Times Armenian" w:hAnsi="Times Armenian"/>
          <w:i/>
          <w:sz w:val="18"/>
          <w:szCs w:val="18"/>
        </w:rPr>
        <w:t xml:space="preserve"> </w:t>
      </w:r>
      <w:r w:rsidR="008E419D" w:rsidRPr="000C4C7C">
        <w:rPr>
          <w:rFonts w:ascii="GHEA Grapalat" w:hAnsi="GHEA Grapalat" w:cs="Sylfaen"/>
          <w:lang w:val="hy-AM"/>
        </w:rPr>
        <w:t>)</w:t>
      </w:r>
      <w:r w:rsidR="008E419D">
        <w:rPr>
          <w:rFonts w:ascii="GHEA Grapalat" w:hAnsi="GHEA Grapalat" w:cs="Sylfaen"/>
        </w:rPr>
        <w:t xml:space="preserve"> </w:t>
      </w:r>
      <w:r w:rsidR="008E419D" w:rsidRPr="00E16BC9">
        <w:rPr>
          <w:i/>
          <w:sz w:val="18"/>
          <w:szCs w:val="18"/>
        </w:rPr>
        <w:t>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2513C" w:rsidRPr="0052513C" w:rsidRDefault="008E419D" w:rsidP="0052513C">
      <w:pPr>
        <w:pStyle w:val="FootnoteText"/>
        <w:jc w:val="both"/>
        <w:rPr>
          <w:rFonts w:asciiTheme="minorHAnsi" w:hAnsiTheme="minorHAnsi"/>
          <w:i/>
        </w:rPr>
      </w:pPr>
      <w:r>
        <w:rPr>
          <w:rFonts w:asciiTheme="minorHAnsi" w:hAnsiTheme="minorHAnsi"/>
          <w:i/>
          <w:lang w:val="hy-AM"/>
        </w:rPr>
        <w:t xml:space="preserve">    </w:t>
      </w:r>
      <w:r>
        <w:rPr>
          <w:i/>
          <w:sz w:val="18"/>
          <w:szCs w:val="18"/>
        </w:rPr>
        <w:t xml:space="preserve"> </w:t>
      </w:r>
      <w:r>
        <w:rPr>
          <w:rFonts w:ascii="Cambria" w:hAnsi="Cambria"/>
          <w:i/>
          <w:sz w:val="18"/>
          <w:szCs w:val="18"/>
        </w:rPr>
        <w:t>б</w:t>
      </w:r>
      <w:r w:rsidRPr="008D5170">
        <w:rPr>
          <w:i/>
          <w:sz w:val="18"/>
          <w:szCs w:val="18"/>
        </w:rPr>
        <w:t xml:space="preserve"> </w:t>
      </w:r>
      <w:r w:rsidRPr="000C4C7C">
        <w:rPr>
          <w:rFonts w:ascii="GHEA Grapalat" w:hAnsi="GHEA Grapalat" w:cs="Sylfaen"/>
          <w:lang w:val="hy-AM"/>
        </w:rPr>
        <w:t>)</w:t>
      </w:r>
      <w:r>
        <w:rPr>
          <w:rFonts w:ascii="GHEA Grapalat" w:hAnsi="GHEA Grapalat" w:cs="Sylfaen"/>
        </w:rPr>
        <w:t xml:space="preserve"> </w:t>
      </w:r>
      <w:r w:rsidR="0052513C" w:rsidRPr="0052513C">
        <w:rPr>
          <w:rFonts w:asciiTheme="minorHAnsi" w:hAnsiTheme="minorHAnsi"/>
          <w:i/>
        </w:rPr>
        <w:t xml:space="preserve">Предложение "Если обеспечение представляется в виде банковской гарантии, то срок, предусмотренный настоящим пунктом, устанавливается в </w:t>
      </w:r>
      <w:r>
        <w:rPr>
          <w:rFonts w:asciiTheme="minorHAnsi" w:hAnsiTheme="minorHAnsi"/>
          <w:i/>
          <w:lang w:val="hy-AM"/>
        </w:rPr>
        <w:t>«»</w:t>
      </w:r>
      <w:r w:rsidR="0052513C" w:rsidRPr="0052513C">
        <w:rPr>
          <w:rFonts w:asciiTheme="minorHAnsi" w:hAnsiTheme="minorHAnsi"/>
          <w:i/>
        </w:rPr>
        <w:t xml:space="preserve"> рабочих дней. " исключается из пункта 10.1, если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AA0D5B" w:rsidRPr="007D61CE"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rPr>
        <w:t xml:space="preserve"> </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1723D6" w:rsidRPr="001647D2">
        <w:rPr>
          <w:rFonts w:ascii="GHEA Grapalat" w:hAnsi="GHEA Grapalat"/>
        </w:rPr>
        <w:lastRenderedPageBreak/>
        <w:t xml:space="preserve">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FootnoteReference"/>
          <w:rFonts w:ascii="GHEA Grapalat" w:hAnsi="GHEA Grapalat"/>
        </w:rPr>
        <w:footnoteReference w:customMarkFollows="1" w:id="8"/>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ins w:id="8"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w:t>
      </w:r>
      <w:r w:rsidRPr="00C87B61">
        <w:rPr>
          <w:rFonts w:ascii="GHEA Grapalat" w:hAnsi="GHEA Grapalat"/>
        </w:rPr>
        <w:lastRenderedPageBreak/>
        <w:t xml:space="preserve">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FootnoteReference"/>
          <w:rFonts w:ascii="GHEA Grapalat" w:hAnsi="GHEA Grapalat"/>
        </w:rPr>
        <w:footnoteReference w:customMarkFollows="1" w:id="9"/>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 xml:space="preserve">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w:t>
      </w:r>
      <w:r w:rsidRPr="00570BBD">
        <w:rPr>
          <w:rFonts w:ascii="GHEA Grapalat" w:hAnsi="GHEA Grapalat"/>
        </w:rPr>
        <w:lastRenderedPageBreak/>
        <w:t>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lastRenderedPageBreak/>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2699B" w:rsidRPr="000E647C">
        <w:rPr>
          <w:rFonts w:ascii="GHEA Grapalat" w:hAnsi="GHEA Grapalat"/>
          <w:sz w:val="36"/>
          <w:szCs w:val="36"/>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0"/>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FootnoteReference"/>
          <w:rFonts w:ascii="GHEA Grapalat" w:hAnsi="GHEA Grapalat"/>
        </w:rPr>
        <w:footnoteReference w:customMarkFollows="1" w:id="11"/>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42699B" w:rsidRDefault="0042699B" w:rsidP="00B46D58">
      <w:pPr>
        <w:pStyle w:val="norm"/>
        <w:widowControl w:val="0"/>
        <w:spacing w:after="160" w:line="240" w:lineRule="auto"/>
        <w:ind w:firstLine="284"/>
        <w:jc w:val="right"/>
        <w:rPr>
          <w:rFonts w:ascii="GHEA Grapalat" w:hAnsi="GHEA Grapalat"/>
          <w:b/>
          <w:sz w:val="24"/>
          <w:szCs w:val="24"/>
        </w:rPr>
      </w:pPr>
    </w:p>
    <w:p w:rsidR="0042699B" w:rsidRDefault="0042699B" w:rsidP="00B46D58">
      <w:pPr>
        <w:pStyle w:val="norm"/>
        <w:widowControl w:val="0"/>
        <w:spacing w:after="160" w:line="240" w:lineRule="auto"/>
        <w:ind w:firstLine="284"/>
        <w:jc w:val="right"/>
        <w:rPr>
          <w:rFonts w:ascii="GHEA Grapalat" w:hAnsi="GHEA Grapalat"/>
          <w:b/>
          <w:sz w:val="24"/>
          <w:szCs w:val="24"/>
        </w:rPr>
      </w:pPr>
    </w:p>
    <w:p w:rsidR="0042699B" w:rsidRDefault="0042699B" w:rsidP="00B46D58">
      <w:pPr>
        <w:pStyle w:val="norm"/>
        <w:widowControl w:val="0"/>
        <w:spacing w:after="160" w:line="240" w:lineRule="auto"/>
        <w:ind w:firstLine="284"/>
        <w:jc w:val="right"/>
        <w:rPr>
          <w:rFonts w:ascii="GHEA Grapalat" w:hAnsi="GHEA Grapalat"/>
          <w:b/>
          <w:sz w:val="24"/>
          <w:szCs w:val="24"/>
        </w:rPr>
      </w:pPr>
    </w:p>
    <w:p w:rsidR="0042699B" w:rsidRDefault="0042699B" w:rsidP="00B46D58">
      <w:pPr>
        <w:pStyle w:val="norm"/>
        <w:widowControl w:val="0"/>
        <w:spacing w:after="160" w:line="240" w:lineRule="auto"/>
        <w:ind w:firstLine="284"/>
        <w:jc w:val="right"/>
        <w:rPr>
          <w:rFonts w:ascii="GHEA Grapalat" w:hAnsi="GHEA Grapalat"/>
          <w:b/>
          <w:sz w:val="24"/>
          <w:szCs w:val="24"/>
        </w:rPr>
      </w:pPr>
    </w:p>
    <w:p w:rsidR="0042699B" w:rsidRDefault="0042699B" w:rsidP="00B46D58">
      <w:pPr>
        <w:pStyle w:val="norm"/>
        <w:widowControl w:val="0"/>
        <w:spacing w:after="160" w:line="240" w:lineRule="auto"/>
        <w:ind w:firstLine="284"/>
        <w:jc w:val="right"/>
        <w:rPr>
          <w:rFonts w:ascii="GHEA Grapalat" w:hAnsi="GHEA Grapalat"/>
          <w:b/>
          <w:sz w:val="24"/>
          <w:szCs w:val="24"/>
        </w:rPr>
      </w:pPr>
    </w:p>
    <w:p w:rsidR="0042699B" w:rsidRPr="00F677F1" w:rsidRDefault="0042699B"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42699B">
        <w:rPr>
          <w:rFonts w:ascii="GHEA Grapalat" w:hAnsi="GHEA Grapalat"/>
          <w:b/>
          <w:sz w:val="24"/>
          <w:szCs w:val="24"/>
        </w:rPr>
        <w:t xml:space="preserve">запрос котировок </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A92057">
        <w:rPr>
          <w:rFonts w:ascii="GHEA Grapalat" w:hAnsi="GHEA Grapalat"/>
          <w:sz w:val="24"/>
          <w:szCs w:val="24"/>
        </w:rPr>
        <w:t>ԷՋՕԸ-ԳՀԱՊՁԲ–</w:t>
      </w:r>
      <w:r w:rsidR="00BF36D2">
        <w:rPr>
          <w:rFonts w:ascii="GHEA Grapalat" w:hAnsi="GHEA Grapalat"/>
          <w:sz w:val="24"/>
          <w:szCs w:val="24"/>
        </w:rPr>
        <w:t>2026/06</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2699B">
        <w:rPr>
          <w:rFonts w:ascii="GHEA Grapalat" w:hAnsi="GHEA Grapalat"/>
          <w:color w:val="auto"/>
          <w:sz w:val="24"/>
          <w:szCs w:val="24"/>
        </w:rPr>
        <w:t xml:space="preserve">запрос котировок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A92057">
        <w:rPr>
          <w:rFonts w:ascii="GHEA Grapalat" w:hAnsi="GHEA Grapalat"/>
        </w:rPr>
        <w:t>ԷՋՕԸ-ԳՀԱՊՁԲ–</w:t>
      </w:r>
      <w:r w:rsidR="00BF36D2">
        <w:rPr>
          <w:rFonts w:ascii="GHEA Grapalat" w:hAnsi="GHEA Grapalat"/>
        </w:rPr>
        <w:t>2026/06</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0042699B">
        <w:rPr>
          <w:rFonts w:ascii="GHEA Grapalat" w:hAnsi="GHEA Grapalat"/>
        </w:rPr>
        <w:t xml:space="preserve">запрос котировок </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A92057">
        <w:rPr>
          <w:rFonts w:ascii="GHEA Grapalat" w:hAnsi="GHEA Grapalat"/>
        </w:rPr>
        <w:t>ԷՋՕԸ-ԳՀԱՊՁԲ–</w:t>
      </w:r>
      <w:r w:rsidR="00BF36D2">
        <w:rPr>
          <w:rFonts w:ascii="GHEA Grapalat" w:hAnsi="GHEA Grapalat"/>
        </w:rPr>
        <w:t>2026/06</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AF791F">
      <w:pPr>
        <w:pStyle w:val="ListParagraph"/>
        <w:widowControl w:val="0"/>
        <w:numPr>
          <w:ilvl w:val="0"/>
          <w:numId w:val="33"/>
        </w:numPr>
        <w:tabs>
          <w:tab w:val="left" w:pos="567"/>
        </w:tabs>
        <w:spacing w:after="160"/>
        <w:jc w:val="both"/>
        <w:rPr>
          <w:rFonts w:ascii="GHEA Grapalat" w:hAnsi="GHEA Grapalat" w:cs="Arial"/>
        </w:rPr>
      </w:pPr>
      <w:r w:rsidRPr="00AF791F">
        <w:rPr>
          <w:rFonts w:ascii="GHEA Grapalat" w:hAnsi="GHEA Grapalat"/>
        </w:rPr>
        <w:lastRenderedPageBreak/>
        <w:t xml:space="preserve">в рамках участия в </w:t>
      </w:r>
      <w:r w:rsidR="0042699B">
        <w:rPr>
          <w:rFonts w:ascii="GHEA Grapalat" w:hAnsi="GHEA Grapalat"/>
        </w:rPr>
        <w:t xml:space="preserve">запрос котировок </w:t>
      </w:r>
      <w:r w:rsidRPr="00AF791F">
        <w:rPr>
          <w:rFonts w:ascii="GHEA Grapalat" w:hAnsi="GHEA Grapalat"/>
        </w:rPr>
        <w:t xml:space="preserve">под кодом </w:t>
      </w:r>
      <w:r w:rsidR="00A92057">
        <w:rPr>
          <w:rFonts w:ascii="GHEA Grapalat" w:hAnsi="GHEA Grapalat"/>
        </w:rPr>
        <w:t>ԷՋՕԸ-ԳՀԱՊՁԲ–</w:t>
      </w:r>
      <w:r w:rsidR="00BF36D2">
        <w:rPr>
          <w:rFonts w:ascii="GHEA Grapalat" w:hAnsi="GHEA Grapalat"/>
        </w:rPr>
        <w:t>2026/06</w:t>
      </w:r>
      <w:r w:rsidRPr="00AF791F">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42699B">
        <w:rPr>
          <w:rFonts w:ascii="GHEA Grapalat" w:hAnsi="GHEA Grapalat"/>
        </w:rPr>
        <w:t xml:space="preserve">запрос котировок </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9"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12"/>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2699B">
        <w:rPr>
          <w:rFonts w:ascii="GHEA Grapalat" w:hAnsi="GHEA Grapalat"/>
          <w:b/>
          <w:sz w:val="24"/>
          <w:szCs w:val="24"/>
        </w:rPr>
        <w:t xml:space="preserve">запрос котировок </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A92057">
        <w:rPr>
          <w:rFonts w:ascii="GHEA Grapalat" w:hAnsi="GHEA Grapalat"/>
          <w:b/>
          <w:sz w:val="24"/>
          <w:szCs w:val="24"/>
        </w:rPr>
        <w:t>ԷՋՕԸ-ԳՀԱՊՁԲ–</w:t>
      </w:r>
      <w:r w:rsidR="00BF36D2">
        <w:rPr>
          <w:rFonts w:ascii="GHEA Grapalat" w:hAnsi="GHEA Grapalat"/>
          <w:b/>
          <w:sz w:val="24"/>
          <w:szCs w:val="24"/>
        </w:rPr>
        <w:t>2026/06</w:t>
      </w:r>
      <w:r>
        <w:rPr>
          <w:rStyle w:val="FootnoteReference"/>
          <w:rFonts w:ascii="GHEA Grapalat" w:hAnsi="GHEA Grapalat"/>
          <w:b/>
          <w:sz w:val="24"/>
          <w:szCs w:val="24"/>
        </w:rPr>
        <w:footnoteReference w:customMarkFollows="1" w:id="13"/>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A92057">
        <w:rPr>
          <w:rFonts w:ascii="GHEA Grapalat" w:hAnsi="GHEA Grapalat"/>
        </w:rPr>
        <w:t>ԷՋՕԸ-ԳՀԱՊՁԲ–</w:t>
      </w:r>
      <w:r w:rsidR="00BF36D2">
        <w:rPr>
          <w:rFonts w:ascii="GHEA Grapalat" w:hAnsi="GHEA Grapalat"/>
        </w:rPr>
        <w:t>2026/06</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на </w:t>
      </w:r>
      <w:r w:rsidR="0042699B">
        <w:rPr>
          <w:rFonts w:ascii="GHEA Grapalat" w:hAnsi="GHEA Grapalat"/>
          <w:b/>
        </w:rPr>
        <w:t xml:space="preserve">запрос котировок </w:t>
      </w:r>
    </w:p>
    <w:p w:rsidR="00AB6E69" w:rsidRPr="009044F1"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A92057">
        <w:rPr>
          <w:rFonts w:ascii="GHEA Grapalat" w:hAnsi="GHEA Grapalat"/>
          <w:b/>
          <w:sz w:val="24"/>
          <w:szCs w:val="24"/>
        </w:rPr>
        <w:t>ԷՋՕԸ-ԳՀԱՊՁԲ–</w:t>
      </w:r>
      <w:r w:rsidR="00BF36D2">
        <w:rPr>
          <w:rFonts w:ascii="GHEA Grapalat" w:hAnsi="GHEA Grapalat"/>
          <w:b/>
          <w:sz w:val="24"/>
          <w:szCs w:val="24"/>
        </w:rPr>
        <w:t>2026/06</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0"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3E554D"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3E554D"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3E554D"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3E554D"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3E554D"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3E554D"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3E554D"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3E554D"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3E554D"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3E554D"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3E554D"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3E554D"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3E554D"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3E554D"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3E554D"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3E554D"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3E554D"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3E554D"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3E554D"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3E554D"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F016A2" w:rsidRPr="005600B4" w:rsidRDefault="003E554D"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3E554D"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11"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w:t>
      </w:r>
      <w:r w:rsidRPr="000306ED">
        <w:rPr>
          <w:rFonts w:ascii="GHEA Grapalat" w:hAnsi="GHEA Grapalat"/>
        </w:rPr>
        <w:lastRenderedPageBreak/>
        <w:t>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w:t>
      </w:r>
      <w:r w:rsidRPr="000306ED">
        <w:rPr>
          <w:rFonts w:ascii="GHEA Grapalat" w:hAnsi="GHEA Grapalat"/>
        </w:rPr>
        <w:lastRenderedPageBreak/>
        <w:t>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w:t>
      </w:r>
      <w:r w:rsidRPr="000306ED">
        <w:rPr>
          <w:rFonts w:ascii="GHEA Grapalat" w:hAnsi="GHEA Grapalat"/>
        </w:rPr>
        <w:lastRenderedPageBreak/>
        <w:t xml:space="preserve">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 xml:space="preserve">В этом подразделе отметки производятся с учетом правил, </w:t>
      </w:r>
      <w:r w:rsidRPr="000306ED">
        <w:rPr>
          <w:rFonts w:ascii="GHEA Grapalat" w:hAnsi="GHEA Grapalat"/>
        </w:rPr>
        <w:lastRenderedPageBreak/>
        <w:t>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lastRenderedPageBreak/>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lastRenderedPageBreak/>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2699B">
        <w:rPr>
          <w:rFonts w:ascii="GHEA Grapalat" w:hAnsi="GHEA Grapalat"/>
          <w:b/>
          <w:sz w:val="24"/>
          <w:szCs w:val="24"/>
        </w:rPr>
        <w:t xml:space="preserve">запрос котировок </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A92057">
        <w:rPr>
          <w:rFonts w:ascii="GHEA Grapalat" w:hAnsi="GHEA Grapalat"/>
          <w:b/>
          <w:sz w:val="24"/>
          <w:szCs w:val="24"/>
        </w:rPr>
        <w:t>ԷՋՕԸ-ԳՀԱՊՁԲ–</w:t>
      </w:r>
      <w:r w:rsidR="00BF36D2">
        <w:rPr>
          <w:rFonts w:ascii="GHEA Grapalat" w:hAnsi="GHEA Grapalat"/>
          <w:b/>
          <w:sz w:val="24"/>
          <w:szCs w:val="24"/>
        </w:rPr>
        <w:t>2026/06</w:t>
      </w:r>
      <w:r w:rsidR="00DC619D">
        <w:rPr>
          <w:rStyle w:val="FootnoteReference"/>
          <w:rFonts w:ascii="GHEA Grapalat" w:hAnsi="GHEA Grapalat"/>
          <w:b/>
          <w:sz w:val="24"/>
          <w:szCs w:val="24"/>
        </w:rPr>
        <w:footnoteReference w:customMarkFollows="1" w:id="14"/>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42699B">
        <w:rPr>
          <w:rFonts w:ascii="GHEA Grapalat" w:hAnsi="GHEA Grapalat"/>
          <w:spacing w:val="-6"/>
        </w:rPr>
        <w:t xml:space="preserve">запрос котировок </w:t>
      </w:r>
      <w:r w:rsidRPr="005744FC">
        <w:rPr>
          <w:rFonts w:ascii="GHEA Grapalat" w:hAnsi="GHEA Grapalat"/>
          <w:spacing w:val="-6"/>
        </w:rPr>
        <w:t xml:space="preserve"> под кодом </w:t>
      </w:r>
      <w:r w:rsidR="00A92057">
        <w:rPr>
          <w:rFonts w:ascii="GHEA Grapalat" w:hAnsi="GHEA Grapalat"/>
          <w:spacing w:val="-6"/>
        </w:rPr>
        <w:t>ԷՋՕԸ-ԳՀԱՊՁԲ–</w:t>
      </w:r>
      <w:r w:rsidR="00BF36D2">
        <w:rPr>
          <w:rFonts w:ascii="GHEA Grapalat" w:hAnsi="GHEA Grapalat"/>
          <w:spacing w:val="-6"/>
        </w:rPr>
        <w:t>2026/06</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5"/>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42699B">
        <w:rPr>
          <w:rFonts w:ascii="GHEA Grapalat" w:hAnsi="GHEA Grapalat"/>
          <w:i/>
          <w:sz w:val="22"/>
          <w:szCs w:val="22"/>
        </w:rPr>
        <w:t xml:space="preserve">запрос котировок </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A92057">
        <w:rPr>
          <w:rFonts w:ascii="GHEA Grapalat" w:hAnsi="GHEA Grapalat"/>
          <w:i/>
          <w:sz w:val="22"/>
          <w:szCs w:val="22"/>
        </w:rPr>
        <w:t>ԷՋՕԸ-ԳՀԱՊՁԲ–</w:t>
      </w:r>
      <w:r w:rsidR="00BF36D2">
        <w:rPr>
          <w:rFonts w:ascii="GHEA Grapalat" w:hAnsi="GHEA Grapalat"/>
          <w:i/>
          <w:sz w:val="22"/>
          <w:szCs w:val="22"/>
        </w:rPr>
        <w:t>2026/06</w:t>
      </w:r>
      <w:r w:rsidRPr="00B138F3">
        <w:rPr>
          <w:rStyle w:val="FootnoteReference"/>
          <w:rFonts w:ascii="GHEA Grapalat" w:hAnsi="GHEA Grapalat"/>
          <w:i/>
          <w:sz w:val="22"/>
          <w:szCs w:val="22"/>
        </w:rPr>
        <w:footnoteReference w:customMarkFollows="1" w:id="16"/>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7"/>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lastRenderedPageBreak/>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2699B" w:rsidRPr="00B138F3" w:rsidTr="00D9178B">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9. Имя или имя бенефициара: «Эчмиадзин» О</w:t>
            </w:r>
            <w:r>
              <w:t>ВП</w:t>
            </w:r>
            <w:r w:rsidRPr="00BB3F8C">
              <w:t>.</w:t>
            </w:r>
          </w:p>
        </w:tc>
      </w:tr>
      <w:tr w:rsidR="0042699B" w:rsidRPr="00B138F3" w:rsidTr="00D9178B">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10. Номер социального страхования бенефициара (не заполняется)</w:t>
            </w:r>
          </w:p>
        </w:tc>
      </w:tr>
      <w:tr w:rsidR="0042699B" w:rsidRPr="00B138F3" w:rsidTr="00D9178B">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11. Идентификатор бенефициара: 04427961.</w:t>
            </w:r>
          </w:p>
        </w:tc>
      </w:tr>
      <w:tr w:rsidR="0042699B" w:rsidRPr="00B138F3" w:rsidTr="00D9178B">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12. Финансовая организация (банк), обслуживающая выгодоприобретателя: ЗАО «Ардшин Банк»</w:t>
            </w:r>
          </w:p>
        </w:tc>
      </w:tr>
      <w:tr w:rsidR="0042699B" w:rsidRPr="00B138F3" w:rsidTr="00D9178B">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Default="0042699B" w:rsidP="0042699B">
            <w:r w:rsidRPr="00BB3F8C">
              <w:t>13. Номер счета получателя (№ Н) 2475907045050000.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42699B">
        <w:rPr>
          <w:rFonts w:ascii="GHEA Grapalat" w:hAnsi="GHEA Grapalat"/>
          <w:i/>
        </w:rPr>
        <w:t xml:space="preserve">запрос котировок </w:t>
      </w:r>
      <w:r w:rsidRPr="00B138F3">
        <w:rPr>
          <w:rFonts w:ascii="GHEA Grapalat" w:hAnsi="GHEA Grapalat"/>
          <w:i/>
        </w:rPr>
        <w:br/>
        <w:t xml:space="preserve">под кодом </w:t>
      </w:r>
      <w:r w:rsidR="00A92057">
        <w:rPr>
          <w:rFonts w:ascii="GHEA Grapalat" w:hAnsi="GHEA Grapalat"/>
          <w:i/>
        </w:rPr>
        <w:t>ԷՋՕԸ-ԳՀԱՊՁԲ–</w:t>
      </w:r>
      <w:r w:rsidR="00BF36D2">
        <w:rPr>
          <w:rFonts w:ascii="GHEA Grapalat" w:hAnsi="GHEA Grapalat"/>
          <w:i/>
        </w:rPr>
        <w:t>2026/06</w:t>
      </w:r>
      <w:r w:rsidRPr="00B138F3">
        <w:rPr>
          <w:rStyle w:val="FootnoteReference"/>
          <w:rFonts w:ascii="GHEA Grapalat" w:hAnsi="GHEA Grapalat"/>
          <w:i/>
        </w:rPr>
        <w:footnoteReference w:customMarkFollows="1" w:id="18"/>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9"/>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lastRenderedPageBreak/>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2699B" w:rsidRPr="00B138F3" w:rsidTr="00345D71">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9. Имя или имя бенефициара: «Эчмиадзин» О</w:t>
            </w:r>
            <w:r>
              <w:t>ВП</w:t>
            </w:r>
            <w:r w:rsidRPr="00BB3F8C">
              <w:t>.</w:t>
            </w:r>
          </w:p>
        </w:tc>
      </w:tr>
      <w:tr w:rsidR="0042699B" w:rsidRPr="00B138F3" w:rsidTr="00345D71">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10. Номер социального страхования бенефициара (не заполняется)</w:t>
            </w:r>
          </w:p>
        </w:tc>
      </w:tr>
      <w:tr w:rsidR="0042699B" w:rsidRPr="00B138F3" w:rsidTr="00345D71">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11. Идентификатор бенефициара: 04427961.</w:t>
            </w:r>
          </w:p>
        </w:tc>
      </w:tr>
      <w:tr w:rsidR="0042699B" w:rsidRPr="00B138F3" w:rsidTr="00345D71">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12. Финансовая организация (банк), обслуживающая выгодоприобретателя: ЗАО «Ардшин Банк»</w:t>
            </w:r>
          </w:p>
        </w:tc>
      </w:tr>
      <w:tr w:rsidR="0042699B" w:rsidRPr="00B138F3" w:rsidTr="00345D71">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Default="0042699B" w:rsidP="0042699B">
            <w:r w:rsidRPr="00BB3F8C">
              <w:t>13. Номер счета получателя (№ Н) 2475907045050000.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A92057">
        <w:rPr>
          <w:rFonts w:ascii="GHEA Grapalat" w:hAnsi="GHEA Grapalat"/>
          <w:b/>
          <w:sz w:val="24"/>
          <w:szCs w:val="24"/>
        </w:rPr>
        <w:t>ԷՋՕԸ-ԳՀԱՊՁԲ–</w:t>
      </w:r>
      <w:r w:rsidR="00BF36D2">
        <w:rPr>
          <w:rFonts w:ascii="GHEA Grapalat" w:hAnsi="GHEA Grapalat"/>
          <w:b/>
          <w:sz w:val="24"/>
          <w:szCs w:val="24"/>
        </w:rPr>
        <w:t>2026/06</w:t>
      </w:r>
      <w:r w:rsidR="005250C2" w:rsidRPr="00B138F3">
        <w:rPr>
          <w:rStyle w:val="FootnoteReference"/>
          <w:rFonts w:ascii="GHEA Grapalat" w:hAnsi="GHEA Grapalat"/>
          <w:b/>
          <w:sz w:val="24"/>
          <w:szCs w:val="24"/>
        </w:rPr>
        <w:footnoteReference w:customMarkFollows="1" w:id="20"/>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случае приема товара, поставленного в предусмотренных договором порядке </w:t>
      </w:r>
      <w:r w:rsidRPr="00B138F3">
        <w:rPr>
          <w:rFonts w:ascii="GHEA Grapalat" w:hAnsi="GHEA Grapalat"/>
        </w:rPr>
        <w:lastRenderedPageBreak/>
        <w:t>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Передавать Покупателю принадлежности товара и соответствующие </w:t>
      </w:r>
      <w:r w:rsidRPr="00B138F3">
        <w:rPr>
          <w:rFonts w:ascii="GHEA Grapalat" w:hAnsi="GHEA Grapalat"/>
        </w:rPr>
        <w:lastRenderedPageBreak/>
        <w:t>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21"/>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22"/>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23"/>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24"/>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w:t>
      </w:r>
      <w:r w:rsidRPr="00B138F3">
        <w:rPr>
          <w:rFonts w:ascii="GHEA Grapalat" w:hAnsi="GHEA Grapalat"/>
        </w:rPr>
        <w:lastRenderedPageBreak/>
        <w:t xml:space="preserve">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25"/>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Pr>
          <w:rFonts w:ascii="GHEA Grapalat" w:hAnsi="GHEA Grapalat"/>
        </w:rPr>
        <w:t xml:space="preserve">. </w:t>
      </w:r>
      <w:r w:rsidR="003822FA" w:rsidRPr="0080548C">
        <w:rPr>
          <w:rFonts w:ascii="GHEA Grapalat" w:hAnsi="GHEA Grapalat"/>
        </w:rPr>
        <w:t xml:space="preserve">При этом в случае применения настоящего подпункта агентом не может выступать </w:t>
      </w:r>
      <w:r w:rsidR="003822FA" w:rsidRPr="0080548C">
        <w:rPr>
          <w:rFonts w:ascii="GHEA Grapalat" w:hAnsi="GHEA Grapalat"/>
        </w:rPr>
        <w:lastRenderedPageBreak/>
        <w:t>организация, включённая в список, предусмотренный подпунктом 2 пункта 2 постановления Правительства РА от 20.06.2025 № 817-А</w:t>
      </w:r>
      <w:r w:rsidR="0080548C">
        <w:t>.</w:t>
      </w:r>
      <w:r w:rsidR="008D68DB" w:rsidRPr="00B138F3">
        <w:rPr>
          <w:rStyle w:val="FootnoteReference"/>
          <w:rFonts w:ascii="GHEA Grapalat" w:hAnsi="GHEA Grapalat"/>
        </w:rPr>
        <w:footnoteReference w:customMarkFollows="1" w:id="26"/>
        <w:t>22</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27"/>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Default="00071D1C" w:rsidP="00B46D58">
      <w:pPr>
        <w:widowControl w:val="0"/>
        <w:tabs>
          <w:tab w:val="left" w:pos="1276"/>
        </w:tabs>
        <w:spacing w:after="160"/>
        <w:ind w:firstLine="567"/>
        <w:jc w:val="both"/>
        <w:rPr>
          <w:ins w:id="13" w:author="Inesa Kocharyan" w:date="2025-02-19T10:27:00Z"/>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lastRenderedPageBreak/>
        <w:t xml:space="preserve">высылает </w:t>
      </w:r>
      <w:r w:rsidR="00DD41E4" w:rsidRPr="00B138F3">
        <w:rPr>
          <w:rFonts w:ascii="GHEA Grapalat" w:hAnsi="GHEA Grapalat"/>
          <w:spacing w:val="-6"/>
        </w:rPr>
        <w:t>его также на электронную почту Продавца.</w:t>
      </w:r>
    </w:p>
    <w:p w:rsidR="009D7F36" w:rsidRPr="00FB29E1" w:rsidRDefault="009D7F36" w:rsidP="00B46D5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BD0785" w:rsidRDefault="00071D1C" w:rsidP="00932431">
      <w:pPr>
        <w:widowControl w:val="0"/>
        <w:tabs>
          <w:tab w:val="left" w:pos="1276"/>
        </w:tabs>
        <w:spacing w:after="160"/>
        <w:ind w:firstLine="567"/>
        <w:jc w:val="both"/>
        <w:rPr>
          <w:ins w:id="14" w:author="Inesa Kocharyan" w:date="2025-02-19T10:37:00Z"/>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6</w:t>
      </w:r>
      <w:r w:rsidR="003A734A" w:rsidRPr="00B138F3">
        <w:rPr>
          <w:rFonts w:ascii="GHEA Grapalat" w:hAnsi="GHEA Grapalat"/>
        </w:rPr>
        <w:t>.</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rsidR="00BD0785" w:rsidRDefault="00BD0785" w:rsidP="007E536D">
      <w:pPr>
        <w:widowControl w:val="0"/>
        <w:tabs>
          <w:tab w:val="left" w:pos="1276"/>
        </w:tabs>
        <w:spacing w:after="160"/>
        <w:ind w:firstLine="567"/>
        <w:jc w:val="both"/>
        <w:rPr>
          <w:ins w:id="15"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sidR="007E536D">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r w:rsidRPr="007E536D">
        <w:rPr>
          <w:rStyle w:val="ezkurwreuab5ozgtqnkl"/>
          <w:i/>
          <w:sz w:val="20"/>
          <w:szCs w:val="20"/>
        </w:rPr>
        <w:t>редактируется</w:t>
      </w:r>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16" w:author="Inesa Kocharyan" w:date="2025-02-19T10:34:00Z">
        <w:r>
          <w:rPr>
            <w:rFonts w:ascii="GHEA Grapalat" w:hAnsi="GHEA Grapalat"/>
          </w:rPr>
          <w:br w:type="page"/>
        </w:r>
      </w:ins>
    </w:p>
    <w:p w:rsidR="00071D1C" w:rsidRPr="0058169B" w:rsidRDefault="00BA249F" w:rsidP="00BD0785">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00071D1C" w:rsidRPr="00974EA8">
        <w:rPr>
          <w:rFonts w:ascii="GHEA Grapalat" w:hAnsi="GHEA Grapalat"/>
        </w:rPr>
        <w:t xml:space="preserve">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00071D1C"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00071D1C"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00071D1C" w:rsidRPr="00974EA8">
        <w:rPr>
          <w:rFonts w:ascii="GHEA Grapalat" w:hAnsi="GHEA Grapalat"/>
        </w:rPr>
        <w:t xml:space="preserve">договора </w:t>
      </w:r>
      <w:r w:rsidR="008707D8" w:rsidRPr="00974EA8">
        <w:rPr>
          <w:rFonts w:ascii="GHEA Grapalat" w:hAnsi="GHEA Grapalat"/>
        </w:rPr>
        <w:t>заменяю</w:t>
      </w:r>
      <w:r w:rsidR="00071D1C"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00071D1C" w:rsidRPr="00974EA8">
        <w:rPr>
          <w:rFonts w:ascii="GHEA Grapalat" w:hAnsi="GHEA Grapalat"/>
        </w:rPr>
        <w:t xml:space="preserve">абзаца "б" подпункта </w:t>
      </w:r>
      <w:r w:rsidR="000B33B2" w:rsidRPr="00974EA8">
        <w:rPr>
          <w:rFonts w:ascii="GHEA Grapalat" w:hAnsi="GHEA Grapalat"/>
        </w:rPr>
        <w:t xml:space="preserve">17 </w:t>
      </w:r>
      <w:r w:rsidR="00071D1C"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00071D1C"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00071D1C" w:rsidRPr="00974EA8">
        <w:rPr>
          <w:rFonts w:ascii="GHEA Grapalat" w:hAnsi="GHEA Grapalat"/>
        </w:rPr>
        <w:t xml:space="preserve">договора </w:t>
      </w:r>
      <w:r w:rsidR="00CD7A4F" w:rsidRPr="00974EA8">
        <w:rPr>
          <w:rFonts w:ascii="GHEA Grapalat" w:hAnsi="GHEA Grapalat"/>
        </w:rPr>
        <w:t xml:space="preserve">представленных </w:t>
      </w:r>
      <w:r w:rsidR="00071D1C"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00071D1C" w:rsidRPr="00974EA8">
        <w:rPr>
          <w:rFonts w:ascii="GHEA Grapalat" w:hAnsi="GHEA Grapalat"/>
        </w:rPr>
        <w:t xml:space="preserve">в течение </w:t>
      </w:r>
      <w:r w:rsidR="00D3295F" w:rsidRPr="00B76CB5">
        <w:rPr>
          <w:rFonts w:ascii="GHEA Grapalat" w:hAnsi="GHEA Grapalat"/>
        </w:rPr>
        <w:t xml:space="preserve"> ------- </w:t>
      </w:r>
      <w:r w:rsidR="00071D1C" w:rsidRPr="00974EA8">
        <w:rPr>
          <w:rFonts w:ascii="GHEA Grapalat" w:hAnsi="GHEA Grapalat"/>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58169B">
        <w:rPr>
          <w:rStyle w:val="FootnoteReference"/>
          <w:rFonts w:ascii="GHEA Grapalat" w:hAnsi="GHEA Grapalat"/>
        </w:rPr>
        <w:t>25</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DA240A" w:rsidP="00B46D58">
      <w:pPr>
        <w:widowControl w:val="0"/>
        <w:spacing w:after="160"/>
        <w:rPr>
          <w:rFonts w:ascii="GHEA Grapalat" w:hAnsi="GHEA Grapalat"/>
        </w:rPr>
      </w:pPr>
      <w:r>
        <w:rPr>
          <w:rFonts w:ascii="GHEA Grapalat" w:hAnsi="GHEA Grapalat"/>
        </w:rPr>
        <w:t>-----------------------</w:t>
      </w:r>
    </w:p>
    <w:p w:rsidR="00FB29E1" w:rsidRPr="008842CE" w:rsidRDefault="00FB29E1" w:rsidP="00FB29E1">
      <w:pPr>
        <w:pStyle w:val="FootnoteText"/>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B76CB5" w:rsidRDefault="00FB29E1" w:rsidP="00D3295F">
      <w:pPr>
        <w:pStyle w:val="FootnoteText"/>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D3295F" w:rsidRDefault="00B76CB5" w:rsidP="00D3295F">
      <w:pPr>
        <w:pStyle w:val="FootnoteText"/>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r w:rsidR="00D3295F">
        <w:rPr>
          <w:rStyle w:val="ezkurwreuab5ozgtqnkl"/>
          <w:rFonts w:ascii="Cambria" w:hAnsi="Cambria" w:cs="Cambria"/>
          <w:i/>
        </w:rPr>
        <w:t>дней</w:t>
      </w:r>
      <w:r w:rsidR="00D3295F">
        <w:rPr>
          <w:rStyle w:val="ezkurwreuab5ozgtqnkl"/>
          <w:rFonts w:ascii="Cambria" w:hAnsi="Cambria" w:cs="Cambria"/>
          <w:i/>
          <w:lang w:val="hy-AM"/>
        </w:rPr>
        <w:t>.</w:t>
      </w:r>
    </w:p>
    <w:p w:rsidR="00071D1C" w:rsidRPr="00FB29E1" w:rsidRDefault="00071D1C" w:rsidP="00B46D58">
      <w:pPr>
        <w:widowControl w:val="0"/>
        <w:spacing w:after="160"/>
        <w:jc w:val="right"/>
        <w:rPr>
          <w:rFonts w:ascii="GHEA Grapalat" w:hAnsi="GHEA Grapalat"/>
          <w:lang w:val="hy-AM"/>
          <w:rPrChange w:id="17" w:author="Inesa Kocharyan" w:date="2025-02-19T10:34:00Z">
            <w:rPr>
              <w:rFonts w:ascii="GHEA Grapalat" w:hAnsi="GHEA Grapalat"/>
            </w:rPr>
          </w:rPrChange>
        </w:rPr>
        <w:sectPr w:rsidR="00071D1C" w:rsidRPr="00FB29E1" w:rsidSect="0042699B">
          <w:footerReference w:type="default" r:id="rId9"/>
          <w:footnotePr>
            <w:pos w:val="beneathText"/>
          </w:footnotePr>
          <w:pgSz w:w="11906" w:h="16838" w:code="9"/>
          <w:pgMar w:top="426" w:right="849" w:bottom="851" w:left="993" w:header="561" w:footer="561" w:gutter="0"/>
          <w:cols w:space="720"/>
          <w:docGrid w:linePitch="326"/>
        </w:sectPr>
      </w:pPr>
    </w:p>
    <w:p w:rsidR="00071D1C" w:rsidRPr="00B138F3" w:rsidRDefault="00071D1C" w:rsidP="00BF36D2">
      <w:pPr>
        <w:widowControl w:val="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F36D2">
      <w:pPr>
        <w:widowControl w:val="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F36D2">
      <w:pPr>
        <w:widowControl w:val="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28"/>
        <w:t>*</w:t>
      </w:r>
    </w:p>
    <w:p w:rsidR="00071D1C" w:rsidRPr="00B138F3" w:rsidRDefault="00071D1C" w:rsidP="00BF36D2">
      <w:pPr>
        <w:widowControl w:val="0"/>
        <w:jc w:val="right"/>
        <w:rPr>
          <w:rFonts w:ascii="GHEA Grapalat" w:hAnsi="GHEA Grapalat"/>
        </w:rPr>
      </w:pPr>
      <w:r w:rsidRPr="00B138F3">
        <w:rPr>
          <w:rFonts w:ascii="GHEA Grapalat" w:hAnsi="GHEA Grapalat"/>
        </w:rPr>
        <w:t>Драмов РА</w:t>
      </w:r>
    </w:p>
    <w:tbl>
      <w:tblPr>
        <w:tblW w:w="157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
        <w:gridCol w:w="1010"/>
        <w:gridCol w:w="875"/>
        <w:gridCol w:w="756"/>
        <w:gridCol w:w="496"/>
        <w:gridCol w:w="760"/>
        <w:gridCol w:w="1905"/>
        <w:gridCol w:w="1085"/>
        <w:gridCol w:w="1559"/>
        <w:gridCol w:w="710"/>
        <w:gridCol w:w="424"/>
        <w:gridCol w:w="850"/>
        <w:gridCol w:w="1570"/>
        <w:gridCol w:w="1158"/>
        <w:gridCol w:w="1797"/>
        <w:gridCol w:w="78"/>
      </w:tblGrid>
      <w:tr w:rsidR="0042699B" w:rsidRPr="00A0499F" w:rsidTr="00BF36D2">
        <w:trPr>
          <w:jc w:val="center"/>
        </w:trPr>
        <w:tc>
          <w:tcPr>
            <w:tcW w:w="15723" w:type="dxa"/>
            <w:gridSpan w:val="16"/>
          </w:tcPr>
          <w:p w:rsidR="0042699B" w:rsidRPr="00A0499F" w:rsidRDefault="0042699B" w:rsidP="006D3ABD">
            <w:pPr>
              <w:widowControl w:val="0"/>
              <w:jc w:val="center"/>
              <w:rPr>
                <w:rFonts w:ascii="GHEA Grapalat" w:hAnsi="GHEA Grapalat"/>
                <w:sz w:val="20"/>
                <w:szCs w:val="20"/>
              </w:rPr>
            </w:pPr>
            <w:r w:rsidRPr="00A0499F">
              <w:rPr>
                <w:rFonts w:ascii="GHEA Grapalat" w:hAnsi="GHEA Grapalat"/>
                <w:sz w:val="20"/>
                <w:szCs w:val="20"/>
              </w:rPr>
              <w:t>Товар</w:t>
            </w:r>
          </w:p>
        </w:tc>
      </w:tr>
      <w:tr w:rsidR="0042699B" w:rsidRPr="00A0499F" w:rsidTr="00BF36D2">
        <w:trPr>
          <w:gridAfter w:val="1"/>
          <w:wAfter w:w="78" w:type="dxa"/>
          <w:trHeight w:val="219"/>
          <w:jc w:val="center"/>
        </w:trPr>
        <w:tc>
          <w:tcPr>
            <w:tcW w:w="690" w:type="dxa"/>
            <w:vMerge w:val="restart"/>
            <w:vAlign w:val="center"/>
          </w:tcPr>
          <w:p w:rsidR="0042699B" w:rsidRPr="00A0499F" w:rsidRDefault="0042699B" w:rsidP="006D3ABD">
            <w:pPr>
              <w:widowControl w:val="0"/>
              <w:jc w:val="center"/>
              <w:rPr>
                <w:rFonts w:ascii="GHEA Grapalat" w:hAnsi="GHEA Grapalat"/>
                <w:sz w:val="20"/>
                <w:szCs w:val="20"/>
              </w:rPr>
            </w:pPr>
            <w:r w:rsidRPr="00A0499F">
              <w:rPr>
                <w:rFonts w:ascii="GHEA Grapalat" w:hAnsi="GHEA Grapalat"/>
                <w:sz w:val="20"/>
                <w:szCs w:val="20"/>
              </w:rPr>
              <w:t xml:space="preserve">номер предусмотренного </w:t>
            </w:r>
            <w:r w:rsidRPr="00A0499F">
              <w:rPr>
                <w:rFonts w:ascii="GHEA Grapalat" w:hAnsi="GHEA Grapalat"/>
                <w:spacing w:val="-6"/>
                <w:sz w:val="20"/>
                <w:szCs w:val="20"/>
              </w:rPr>
              <w:t>приглашением</w:t>
            </w:r>
            <w:r w:rsidRPr="00A0499F">
              <w:rPr>
                <w:rFonts w:ascii="GHEA Grapalat" w:hAnsi="GHEA Grapalat"/>
                <w:sz w:val="20"/>
                <w:szCs w:val="20"/>
              </w:rPr>
              <w:t xml:space="preserve"> лота</w:t>
            </w:r>
          </w:p>
        </w:tc>
        <w:tc>
          <w:tcPr>
            <w:tcW w:w="1010" w:type="dxa"/>
            <w:vMerge w:val="restart"/>
            <w:vAlign w:val="center"/>
          </w:tcPr>
          <w:p w:rsidR="0042699B" w:rsidRPr="00A0499F" w:rsidRDefault="0042699B" w:rsidP="006D3ABD">
            <w:pPr>
              <w:widowControl w:val="0"/>
              <w:jc w:val="center"/>
              <w:rPr>
                <w:rFonts w:ascii="GHEA Grapalat" w:hAnsi="GHEA Grapalat"/>
                <w:sz w:val="20"/>
                <w:szCs w:val="20"/>
              </w:rPr>
            </w:pPr>
            <w:r w:rsidRPr="00A0499F">
              <w:rPr>
                <w:rFonts w:ascii="GHEA Grapalat" w:hAnsi="GHEA Grapalat"/>
                <w:sz w:val="20"/>
                <w:szCs w:val="20"/>
              </w:rPr>
              <w:t>промежуточный код, предусмотренный планом закупок по классификации ЕЗК (CPV)</w:t>
            </w:r>
          </w:p>
        </w:tc>
        <w:tc>
          <w:tcPr>
            <w:tcW w:w="875" w:type="dxa"/>
            <w:vMerge w:val="restart"/>
            <w:vAlign w:val="center"/>
          </w:tcPr>
          <w:p w:rsidR="0042699B" w:rsidRPr="00A0499F" w:rsidRDefault="0042699B" w:rsidP="006D3ABD">
            <w:pPr>
              <w:widowControl w:val="0"/>
              <w:jc w:val="center"/>
              <w:rPr>
                <w:rFonts w:ascii="GHEA Grapalat" w:hAnsi="GHEA Grapalat"/>
                <w:sz w:val="20"/>
                <w:szCs w:val="20"/>
                <w:lang w:val="en-US"/>
              </w:rPr>
            </w:pPr>
            <w:r w:rsidRPr="00A0499F">
              <w:rPr>
                <w:rFonts w:ascii="GHEA Grapalat" w:hAnsi="GHEA Grapalat"/>
                <w:sz w:val="20"/>
                <w:szCs w:val="20"/>
              </w:rPr>
              <w:t xml:space="preserve">наименование </w:t>
            </w:r>
          </w:p>
        </w:tc>
        <w:tc>
          <w:tcPr>
            <w:tcW w:w="756" w:type="dxa"/>
            <w:vMerge w:val="restart"/>
            <w:vAlign w:val="center"/>
          </w:tcPr>
          <w:p w:rsidR="0042699B" w:rsidRPr="00A0499F" w:rsidRDefault="0042699B" w:rsidP="006D3ABD">
            <w:pPr>
              <w:widowControl w:val="0"/>
              <w:ind w:left="-96" w:right="-108"/>
              <w:jc w:val="center"/>
              <w:rPr>
                <w:rFonts w:ascii="GHEA Grapalat" w:hAnsi="GHEA Grapalat"/>
                <w:sz w:val="20"/>
                <w:szCs w:val="20"/>
              </w:rPr>
            </w:pPr>
            <w:r w:rsidRPr="00A0499F">
              <w:rPr>
                <w:rFonts w:ascii="GHEA Grapalat" w:hAnsi="GHEA Grapalat"/>
                <w:sz w:val="20"/>
                <w:szCs w:val="20"/>
              </w:rPr>
              <w:t xml:space="preserve">товарный знак,маркаи наименование производителя </w:t>
            </w:r>
            <w:r w:rsidRPr="00A0499F">
              <w:rPr>
                <w:rStyle w:val="FootnoteReference"/>
                <w:rFonts w:ascii="GHEA Grapalat" w:hAnsi="GHEA Grapalat"/>
                <w:sz w:val="20"/>
                <w:szCs w:val="20"/>
              </w:rPr>
              <w:footnoteReference w:customMarkFollows="1" w:id="29"/>
              <w:t>**</w:t>
            </w:r>
          </w:p>
        </w:tc>
        <w:tc>
          <w:tcPr>
            <w:tcW w:w="3161" w:type="dxa"/>
            <w:gridSpan w:val="3"/>
            <w:vMerge w:val="restart"/>
            <w:vAlign w:val="center"/>
          </w:tcPr>
          <w:p w:rsidR="0042699B" w:rsidRPr="00A0499F" w:rsidRDefault="0042699B" w:rsidP="006D3ABD">
            <w:pPr>
              <w:widowControl w:val="0"/>
              <w:ind w:left="-108" w:right="-59"/>
              <w:jc w:val="center"/>
              <w:rPr>
                <w:rFonts w:ascii="GHEA Grapalat" w:hAnsi="GHEA Grapalat"/>
                <w:sz w:val="20"/>
                <w:szCs w:val="20"/>
              </w:rPr>
            </w:pPr>
            <w:r w:rsidRPr="00A0499F">
              <w:rPr>
                <w:rFonts w:ascii="GHEA Grapalat" w:hAnsi="GHEA Grapalat"/>
                <w:sz w:val="20"/>
                <w:szCs w:val="20"/>
              </w:rPr>
              <w:t>техническая характеристика</w:t>
            </w:r>
          </w:p>
        </w:tc>
        <w:tc>
          <w:tcPr>
            <w:tcW w:w="1085" w:type="dxa"/>
            <w:vMerge w:val="restart"/>
            <w:vAlign w:val="center"/>
          </w:tcPr>
          <w:p w:rsidR="0042699B" w:rsidRPr="00A0499F" w:rsidRDefault="0042699B" w:rsidP="006D3ABD">
            <w:pPr>
              <w:widowControl w:val="0"/>
              <w:ind w:left="-48" w:right="-108"/>
              <w:jc w:val="center"/>
              <w:rPr>
                <w:rFonts w:ascii="GHEA Grapalat" w:hAnsi="GHEA Grapalat"/>
                <w:sz w:val="20"/>
                <w:szCs w:val="20"/>
              </w:rPr>
            </w:pPr>
            <w:r w:rsidRPr="00A0499F">
              <w:rPr>
                <w:rFonts w:ascii="GHEA Grapalat" w:hAnsi="GHEA Grapalat"/>
                <w:sz w:val="20"/>
                <w:szCs w:val="20"/>
              </w:rPr>
              <w:t>единица измерения</w:t>
            </w:r>
          </w:p>
        </w:tc>
        <w:tc>
          <w:tcPr>
            <w:tcW w:w="1559" w:type="dxa"/>
            <w:vMerge w:val="restart"/>
            <w:vAlign w:val="center"/>
          </w:tcPr>
          <w:p w:rsidR="0042699B" w:rsidRPr="00A0499F" w:rsidRDefault="0042699B" w:rsidP="006D3ABD">
            <w:pPr>
              <w:widowControl w:val="0"/>
              <w:ind w:left="-108" w:right="-108"/>
              <w:jc w:val="center"/>
              <w:rPr>
                <w:rFonts w:ascii="GHEA Grapalat" w:hAnsi="GHEA Grapalat"/>
                <w:sz w:val="20"/>
                <w:szCs w:val="20"/>
              </w:rPr>
            </w:pPr>
            <w:r w:rsidRPr="00A0499F">
              <w:rPr>
                <w:rFonts w:ascii="GHEA Grapalat" w:hAnsi="GHEA Grapalat"/>
                <w:sz w:val="20"/>
                <w:szCs w:val="20"/>
              </w:rPr>
              <w:t>цена единицы/драмов РА</w:t>
            </w:r>
          </w:p>
        </w:tc>
        <w:tc>
          <w:tcPr>
            <w:tcW w:w="1134" w:type="dxa"/>
            <w:gridSpan w:val="2"/>
            <w:vMerge w:val="restart"/>
            <w:vAlign w:val="center"/>
          </w:tcPr>
          <w:p w:rsidR="0042699B" w:rsidRPr="00A0499F" w:rsidRDefault="0042699B" w:rsidP="006D3ABD">
            <w:pPr>
              <w:widowControl w:val="0"/>
              <w:ind w:left="-108" w:right="-108"/>
              <w:jc w:val="center"/>
              <w:rPr>
                <w:rFonts w:ascii="GHEA Grapalat" w:hAnsi="GHEA Grapalat"/>
                <w:sz w:val="20"/>
                <w:szCs w:val="20"/>
              </w:rPr>
            </w:pPr>
            <w:r w:rsidRPr="00A0499F">
              <w:rPr>
                <w:rFonts w:ascii="GHEA Grapalat" w:hAnsi="GHEA Grapalat"/>
                <w:sz w:val="20"/>
                <w:szCs w:val="20"/>
              </w:rPr>
              <w:t>общая цена/драмов РА</w:t>
            </w:r>
          </w:p>
        </w:tc>
        <w:tc>
          <w:tcPr>
            <w:tcW w:w="850" w:type="dxa"/>
            <w:vMerge w:val="restart"/>
            <w:vAlign w:val="center"/>
          </w:tcPr>
          <w:p w:rsidR="0042699B" w:rsidRPr="00A0499F" w:rsidRDefault="0042699B" w:rsidP="006D3ABD">
            <w:pPr>
              <w:widowControl w:val="0"/>
              <w:ind w:left="-126" w:right="-108"/>
              <w:jc w:val="center"/>
              <w:rPr>
                <w:rFonts w:ascii="GHEA Grapalat" w:hAnsi="GHEA Grapalat"/>
                <w:sz w:val="20"/>
                <w:szCs w:val="20"/>
              </w:rPr>
            </w:pPr>
            <w:r w:rsidRPr="00A0499F">
              <w:rPr>
                <w:rFonts w:ascii="GHEA Grapalat" w:hAnsi="GHEA Grapalat"/>
                <w:sz w:val="20"/>
                <w:szCs w:val="20"/>
              </w:rPr>
              <w:t>общий объем</w:t>
            </w:r>
          </w:p>
        </w:tc>
        <w:tc>
          <w:tcPr>
            <w:tcW w:w="4525" w:type="dxa"/>
            <w:gridSpan w:val="3"/>
            <w:vAlign w:val="center"/>
          </w:tcPr>
          <w:p w:rsidR="0042699B" w:rsidRPr="00A0499F" w:rsidRDefault="0042699B" w:rsidP="006D3ABD">
            <w:pPr>
              <w:widowControl w:val="0"/>
              <w:jc w:val="center"/>
              <w:rPr>
                <w:rFonts w:ascii="GHEA Grapalat" w:hAnsi="GHEA Grapalat"/>
                <w:sz w:val="20"/>
                <w:szCs w:val="20"/>
              </w:rPr>
            </w:pPr>
            <w:r w:rsidRPr="00A0499F">
              <w:rPr>
                <w:rFonts w:ascii="GHEA Grapalat" w:hAnsi="GHEA Grapalat"/>
                <w:sz w:val="20"/>
                <w:szCs w:val="20"/>
              </w:rPr>
              <w:t>поставки</w:t>
            </w:r>
          </w:p>
        </w:tc>
      </w:tr>
      <w:tr w:rsidR="0042699B" w:rsidRPr="00A0499F" w:rsidTr="00BF36D2">
        <w:trPr>
          <w:gridAfter w:val="1"/>
          <w:wAfter w:w="78" w:type="dxa"/>
          <w:trHeight w:val="445"/>
          <w:jc w:val="center"/>
        </w:trPr>
        <w:tc>
          <w:tcPr>
            <w:tcW w:w="690" w:type="dxa"/>
            <w:vMerge/>
            <w:vAlign w:val="center"/>
          </w:tcPr>
          <w:p w:rsidR="0042699B" w:rsidRPr="00A0499F" w:rsidRDefault="0042699B" w:rsidP="006D3ABD">
            <w:pPr>
              <w:widowControl w:val="0"/>
              <w:jc w:val="center"/>
              <w:rPr>
                <w:rFonts w:ascii="GHEA Grapalat" w:hAnsi="GHEA Grapalat"/>
                <w:sz w:val="20"/>
                <w:szCs w:val="20"/>
              </w:rPr>
            </w:pPr>
          </w:p>
        </w:tc>
        <w:tc>
          <w:tcPr>
            <w:tcW w:w="1010" w:type="dxa"/>
            <w:vMerge/>
            <w:vAlign w:val="center"/>
          </w:tcPr>
          <w:p w:rsidR="0042699B" w:rsidRPr="00A0499F" w:rsidRDefault="0042699B" w:rsidP="006D3ABD">
            <w:pPr>
              <w:widowControl w:val="0"/>
              <w:jc w:val="center"/>
              <w:rPr>
                <w:rFonts w:ascii="GHEA Grapalat" w:hAnsi="GHEA Grapalat"/>
                <w:sz w:val="20"/>
                <w:szCs w:val="20"/>
              </w:rPr>
            </w:pPr>
          </w:p>
        </w:tc>
        <w:tc>
          <w:tcPr>
            <w:tcW w:w="875" w:type="dxa"/>
            <w:vMerge/>
            <w:vAlign w:val="center"/>
          </w:tcPr>
          <w:p w:rsidR="0042699B" w:rsidRPr="00A0499F" w:rsidRDefault="0042699B" w:rsidP="006D3ABD">
            <w:pPr>
              <w:widowControl w:val="0"/>
              <w:jc w:val="center"/>
              <w:rPr>
                <w:rFonts w:ascii="GHEA Grapalat" w:hAnsi="GHEA Grapalat"/>
                <w:sz w:val="20"/>
                <w:szCs w:val="20"/>
              </w:rPr>
            </w:pPr>
          </w:p>
        </w:tc>
        <w:tc>
          <w:tcPr>
            <w:tcW w:w="756" w:type="dxa"/>
            <w:vMerge/>
            <w:vAlign w:val="center"/>
          </w:tcPr>
          <w:p w:rsidR="0042699B" w:rsidRPr="00A0499F" w:rsidRDefault="0042699B" w:rsidP="006D3ABD">
            <w:pPr>
              <w:widowControl w:val="0"/>
              <w:jc w:val="center"/>
              <w:rPr>
                <w:rFonts w:ascii="GHEA Grapalat" w:hAnsi="GHEA Grapalat"/>
                <w:sz w:val="20"/>
                <w:szCs w:val="20"/>
              </w:rPr>
            </w:pPr>
          </w:p>
        </w:tc>
        <w:tc>
          <w:tcPr>
            <w:tcW w:w="3161" w:type="dxa"/>
            <w:gridSpan w:val="3"/>
            <w:vMerge/>
            <w:vAlign w:val="center"/>
          </w:tcPr>
          <w:p w:rsidR="0042699B" w:rsidRPr="00A0499F" w:rsidRDefault="0042699B" w:rsidP="006D3ABD">
            <w:pPr>
              <w:widowControl w:val="0"/>
              <w:jc w:val="center"/>
              <w:rPr>
                <w:rFonts w:ascii="GHEA Grapalat" w:hAnsi="GHEA Grapalat"/>
                <w:sz w:val="20"/>
                <w:szCs w:val="20"/>
              </w:rPr>
            </w:pPr>
          </w:p>
        </w:tc>
        <w:tc>
          <w:tcPr>
            <w:tcW w:w="1085" w:type="dxa"/>
            <w:vMerge/>
            <w:vAlign w:val="center"/>
          </w:tcPr>
          <w:p w:rsidR="0042699B" w:rsidRPr="00A0499F" w:rsidRDefault="0042699B" w:rsidP="006D3ABD">
            <w:pPr>
              <w:widowControl w:val="0"/>
              <w:jc w:val="center"/>
              <w:rPr>
                <w:rFonts w:ascii="GHEA Grapalat" w:hAnsi="GHEA Grapalat"/>
                <w:sz w:val="20"/>
                <w:szCs w:val="20"/>
              </w:rPr>
            </w:pPr>
          </w:p>
        </w:tc>
        <w:tc>
          <w:tcPr>
            <w:tcW w:w="1559" w:type="dxa"/>
            <w:vMerge/>
            <w:vAlign w:val="center"/>
          </w:tcPr>
          <w:p w:rsidR="0042699B" w:rsidRPr="00A0499F" w:rsidRDefault="0042699B" w:rsidP="006D3ABD">
            <w:pPr>
              <w:widowControl w:val="0"/>
              <w:jc w:val="center"/>
              <w:rPr>
                <w:rFonts w:ascii="GHEA Grapalat" w:hAnsi="GHEA Grapalat"/>
                <w:sz w:val="20"/>
                <w:szCs w:val="20"/>
              </w:rPr>
            </w:pPr>
          </w:p>
        </w:tc>
        <w:tc>
          <w:tcPr>
            <w:tcW w:w="1134" w:type="dxa"/>
            <w:gridSpan w:val="2"/>
            <w:vMerge/>
            <w:vAlign w:val="center"/>
          </w:tcPr>
          <w:p w:rsidR="0042699B" w:rsidRPr="00A0499F" w:rsidRDefault="0042699B" w:rsidP="006D3ABD">
            <w:pPr>
              <w:widowControl w:val="0"/>
              <w:jc w:val="center"/>
              <w:rPr>
                <w:rFonts w:ascii="GHEA Grapalat" w:hAnsi="GHEA Grapalat"/>
                <w:sz w:val="20"/>
                <w:szCs w:val="20"/>
              </w:rPr>
            </w:pPr>
          </w:p>
        </w:tc>
        <w:tc>
          <w:tcPr>
            <w:tcW w:w="850" w:type="dxa"/>
            <w:vMerge/>
            <w:vAlign w:val="center"/>
          </w:tcPr>
          <w:p w:rsidR="0042699B" w:rsidRPr="00A0499F" w:rsidRDefault="0042699B" w:rsidP="006D3ABD">
            <w:pPr>
              <w:widowControl w:val="0"/>
              <w:jc w:val="center"/>
              <w:rPr>
                <w:rFonts w:ascii="GHEA Grapalat" w:hAnsi="GHEA Grapalat"/>
                <w:sz w:val="20"/>
                <w:szCs w:val="20"/>
              </w:rPr>
            </w:pPr>
          </w:p>
        </w:tc>
        <w:tc>
          <w:tcPr>
            <w:tcW w:w="1570" w:type="dxa"/>
            <w:vAlign w:val="center"/>
          </w:tcPr>
          <w:p w:rsidR="0042699B" w:rsidRPr="00A0499F" w:rsidRDefault="0042699B" w:rsidP="006D3ABD">
            <w:pPr>
              <w:widowControl w:val="0"/>
              <w:ind w:left="-108" w:right="-108"/>
              <w:jc w:val="center"/>
              <w:rPr>
                <w:rFonts w:ascii="GHEA Grapalat" w:hAnsi="GHEA Grapalat"/>
                <w:sz w:val="20"/>
                <w:szCs w:val="20"/>
              </w:rPr>
            </w:pPr>
            <w:r w:rsidRPr="00A0499F">
              <w:rPr>
                <w:rFonts w:ascii="GHEA Grapalat" w:hAnsi="GHEA Grapalat"/>
                <w:sz w:val="20"/>
                <w:szCs w:val="20"/>
              </w:rPr>
              <w:t>адрес</w:t>
            </w:r>
          </w:p>
        </w:tc>
        <w:tc>
          <w:tcPr>
            <w:tcW w:w="1158" w:type="dxa"/>
            <w:vAlign w:val="center"/>
          </w:tcPr>
          <w:p w:rsidR="0042699B" w:rsidRPr="00A0499F" w:rsidRDefault="0042699B" w:rsidP="006D3ABD">
            <w:pPr>
              <w:widowControl w:val="0"/>
              <w:ind w:left="-46" w:right="-84"/>
              <w:jc w:val="center"/>
              <w:rPr>
                <w:rFonts w:ascii="GHEA Grapalat" w:hAnsi="GHEA Grapalat"/>
                <w:sz w:val="20"/>
                <w:szCs w:val="20"/>
              </w:rPr>
            </w:pPr>
            <w:r w:rsidRPr="00A0499F">
              <w:rPr>
                <w:rFonts w:ascii="GHEA Grapalat" w:hAnsi="GHEA Grapalat"/>
                <w:sz w:val="20"/>
                <w:szCs w:val="20"/>
              </w:rPr>
              <w:t>подлежащее поставке количество товара</w:t>
            </w:r>
          </w:p>
        </w:tc>
        <w:tc>
          <w:tcPr>
            <w:tcW w:w="1797" w:type="dxa"/>
            <w:vAlign w:val="center"/>
          </w:tcPr>
          <w:p w:rsidR="0042699B" w:rsidRPr="00A0499F" w:rsidRDefault="0042699B" w:rsidP="006D3ABD">
            <w:pPr>
              <w:widowControl w:val="0"/>
              <w:ind w:left="-132" w:right="-129"/>
              <w:jc w:val="center"/>
              <w:rPr>
                <w:rFonts w:ascii="GHEA Grapalat" w:hAnsi="GHEA Grapalat"/>
                <w:sz w:val="20"/>
                <w:szCs w:val="20"/>
                <w:lang w:val="en-US"/>
              </w:rPr>
            </w:pPr>
            <w:r w:rsidRPr="00A0499F">
              <w:rPr>
                <w:rFonts w:ascii="GHEA Grapalat" w:hAnsi="GHEA Grapalat"/>
                <w:sz w:val="20"/>
                <w:szCs w:val="20"/>
              </w:rPr>
              <w:t>срок</w:t>
            </w:r>
            <w:r w:rsidRPr="00A0499F">
              <w:rPr>
                <w:rStyle w:val="FootnoteReference"/>
                <w:rFonts w:ascii="GHEA Grapalat" w:hAnsi="GHEA Grapalat"/>
                <w:sz w:val="20"/>
                <w:szCs w:val="20"/>
              </w:rPr>
              <w:footnoteReference w:customMarkFollows="1" w:id="30"/>
              <w:t>***</w:t>
            </w:r>
          </w:p>
        </w:tc>
      </w:tr>
      <w:tr w:rsidR="0042699B" w:rsidRPr="00A0499F" w:rsidTr="00BF36D2">
        <w:trPr>
          <w:gridAfter w:val="1"/>
          <w:wAfter w:w="78" w:type="dxa"/>
          <w:trHeight w:val="118"/>
          <w:jc w:val="center"/>
        </w:trPr>
        <w:tc>
          <w:tcPr>
            <w:tcW w:w="690" w:type="dxa"/>
            <w:vAlign w:val="center"/>
          </w:tcPr>
          <w:p w:rsidR="0042699B" w:rsidRPr="00CE1255" w:rsidRDefault="0042699B" w:rsidP="0042699B">
            <w:pPr>
              <w:widowControl w:val="0"/>
              <w:jc w:val="center"/>
              <w:rPr>
                <w:rFonts w:ascii="GHEA Grapalat" w:hAnsi="GHEA Grapalat"/>
                <w:sz w:val="16"/>
                <w:szCs w:val="16"/>
              </w:rPr>
            </w:pPr>
            <w:r w:rsidRPr="00CE1255">
              <w:rPr>
                <w:rFonts w:ascii="GHEA Grapalat" w:hAnsi="GHEA Grapalat"/>
                <w:sz w:val="16"/>
                <w:szCs w:val="16"/>
              </w:rPr>
              <w:t>1</w:t>
            </w:r>
          </w:p>
        </w:tc>
        <w:tc>
          <w:tcPr>
            <w:tcW w:w="1010" w:type="dxa"/>
            <w:vAlign w:val="center"/>
          </w:tcPr>
          <w:p w:rsidR="0042699B" w:rsidRPr="00CE1255" w:rsidRDefault="0042699B" w:rsidP="0042699B">
            <w:pPr>
              <w:widowControl w:val="0"/>
              <w:jc w:val="center"/>
              <w:rPr>
                <w:rFonts w:ascii="GHEA Grapalat" w:hAnsi="GHEA Grapalat"/>
                <w:sz w:val="16"/>
                <w:szCs w:val="16"/>
              </w:rPr>
            </w:pPr>
            <w:r w:rsidRPr="00CE1255">
              <w:rPr>
                <w:rFonts w:ascii="Sylfaen" w:hAnsi="Sylfaen"/>
                <w:sz w:val="16"/>
                <w:szCs w:val="16"/>
                <w:lang w:val="hy-AM"/>
              </w:rPr>
              <w:t>0</w:t>
            </w:r>
            <w:r w:rsidRPr="00CE1255">
              <w:rPr>
                <w:rFonts w:ascii="Sylfaen" w:hAnsi="Sylfaen"/>
                <w:sz w:val="16"/>
                <w:szCs w:val="16"/>
              </w:rPr>
              <w:t>9135200</w:t>
            </w:r>
          </w:p>
        </w:tc>
        <w:tc>
          <w:tcPr>
            <w:tcW w:w="875" w:type="dxa"/>
          </w:tcPr>
          <w:p w:rsidR="0042699B" w:rsidRPr="00CE1255" w:rsidRDefault="0042699B" w:rsidP="0042699B">
            <w:pPr>
              <w:rPr>
                <w:rFonts w:ascii="Sylfaen" w:hAnsi="Sylfaen"/>
                <w:sz w:val="16"/>
                <w:szCs w:val="16"/>
              </w:rPr>
            </w:pPr>
            <w:r w:rsidRPr="00CE1255">
              <w:rPr>
                <w:rFonts w:ascii="Sylfaen" w:hAnsi="Sylfaen"/>
                <w:b/>
                <w:sz w:val="16"/>
                <w:szCs w:val="16"/>
              </w:rPr>
              <w:t>жидкий</w:t>
            </w:r>
            <w:r w:rsidRPr="00CE1255">
              <w:rPr>
                <w:rFonts w:ascii="Sylfaen" w:hAnsi="Sylfaen"/>
                <w:b/>
                <w:sz w:val="16"/>
                <w:szCs w:val="16"/>
                <w:lang w:val="hy-AM"/>
              </w:rPr>
              <w:t xml:space="preserve"> </w:t>
            </w:r>
            <w:r w:rsidRPr="00CE1255">
              <w:rPr>
                <w:rFonts w:ascii="Sylfaen" w:hAnsi="Sylfaen"/>
                <w:b/>
                <w:sz w:val="16"/>
                <w:szCs w:val="16"/>
              </w:rPr>
              <w:t>газ</w:t>
            </w:r>
          </w:p>
        </w:tc>
        <w:tc>
          <w:tcPr>
            <w:tcW w:w="756" w:type="dxa"/>
            <w:vAlign w:val="center"/>
          </w:tcPr>
          <w:p w:rsidR="0042699B" w:rsidRPr="00CE1255" w:rsidRDefault="0042699B" w:rsidP="0042699B">
            <w:pPr>
              <w:widowControl w:val="0"/>
              <w:jc w:val="center"/>
              <w:rPr>
                <w:rFonts w:ascii="GHEA Grapalat" w:hAnsi="GHEA Grapalat"/>
                <w:sz w:val="16"/>
                <w:szCs w:val="16"/>
              </w:rPr>
            </w:pPr>
          </w:p>
        </w:tc>
        <w:tc>
          <w:tcPr>
            <w:tcW w:w="3161" w:type="dxa"/>
            <w:gridSpan w:val="3"/>
          </w:tcPr>
          <w:p w:rsidR="0042699B" w:rsidRPr="00CE1255" w:rsidRDefault="0042699B" w:rsidP="0042699B">
            <w:pPr>
              <w:widowControl w:val="0"/>
              <w:jc w:val="center"/>
              <w:rPr>
                <w:rFonts w:ascii="GHEA Grapalat" w:hAnsi="GHEA Grapalat"/>
                <w:sz w:val="16"/>
                <w:szCs w:val="16"/>
              </w:rPr>
            </w:pPr>
            <w:r w:rsidRPr="00CE1255">
              <w:rPr>
                <w:rFonts w:ascii="GHEA Grapalat" w:hAnsi="GHEA Grapalat"/>
                <w:sz w:val="16"/>
                <w:szCs w:val="16"/>
              </w:rPr>
              <w:t xml:space="preserve">Газ метан для использования в качестве топлива в двигателях внутреннего сгорания транспортных средств, заменяя бензин. Его получают в результате нескольких стадий последующей очистки газа для технологических процессов установок КПГ. Очистка смеси, удаление влаги и других загрязнений и компрессия, не предусматривающая изменения состава </w:t>
            </w:r>
            <w:r w:rsidRPr="00CE1255">
              <w:rPr>
                <w:rFonts w:ascii="GHEA Grapalat" w:hAnsi="GHEA Grapalat"/>
                <w:sz w:val="16"/>
                <w:szCs w:val="16"/>
              </w:rPr>
              <w:lastRenderedPageBreak/>
              <w:t>компонентов, избыточного давления сжатого газового топлива при наполнении баллонов, должны соответствовать техническим условиям КПГ и газовых баллонов. при заполнении и не должно превышать предел давления 19,6 МПа, температура заполняемого газового баллона может быть выше температуры окружающей среды не более 150С. Согласно Техническому регламенту, действующему в Республике Армения, ГОСТ 27577-2000. (Для заправки автомобилей сжатым природным газом).</w:t>
            </w:r>
          </w:p>
          <w:p w:rsidR="0042699B" w:rsidRPr="00CE1255" w:rsidRDefault="0042699B" w:rsidP="0042699B">
            <w:pPr>
              <w:widowControl w:val="0"/>
              <w:jc w:val="center"/>
              <w:rPr>
                <w:rFonts w:ascii="GHEA Grapalat" w:hAnsi="GHEA Grapalat"/>
                <w:sz w:val="16"/>
                <w:szCs w:val="16"/>
              </w:rPr>
            </w:pPr>
            <w:r w:rsidRPr="00CE1255">
              <w:rPr>
                <w:rFonts w:ascii="GHEA Grapalat" w:hAnsi="GHEA Grapalat"/>
                <w:sz w:val="16"/>
                <w:szCs w:val="16"/>
              </w:rPr>
              <w:t>Поставка с купонами.</w:t>
            </w:r>
          </w:p>
        </w:tc>
        <w:tc>
          <w:tcPr>
            <w:tcW w:w="1085" w:type="dxa"/>
          </w:tcPr>
          <w:p w:rsidR="0042699B" w:rsidRPr="00CE1255" w:rsidRDefault="0042699B" w:rsidP="0042699B">
            <w:pPr>
              <w:widowControl w:val="0"/>
              <w:jc w:val="center"/>
              <w:rPr>
                <w:rFonts w:ascii="GHEA Grapalat" w:hAnsi="GHEA Grapalat"/>
                <w:sz w:val="16"/>
                <w:szCs w:val="16"/>
              </w:rPr>
            </w:pPr>
            <w:r w:rsidRPr="00CE1255">
              <w:rPr>
                <w:rFonts w:ascii="GHEA Grapalat" w:hAnsi="GHEA Grapalat"/>
                <w:sz w:val="16"/>
                <w:szCs w:val="16"/>
              </w:rPr>
              <w:lastRenderedPageBreak/>
              <w:t>кг</w:t>
            </w:r>
          </w:p>
        </w:tc>
        <w:tc>
          <w:tcPr>
            <w:tcW w:w="1559" w:type="dxa"/>
          </w:tcPr>
          <w:p w:rsidR="0042699B" w:rsidRPr="00CE1255" w:rsidRDefault="0042699B" w:rsidP="0042699B">
            <w:pPr>
              <w:widowControl w:val="0"/>
              <w:jc w:val="center"/>
              <w:rPr>
                <w:rFonts w:ascii="GHEA Grapalat" w:hAnsi="GHEA Grapalat"/>
                <w:sz w:val="16"/>
                <w:szCs w:val="16"/>
              </w:rPr>
            </w:pPr>
          </w:p>
        </w:tc>
        <w:tc>
          <w:tcPr>
            <w:tcW w:w="1134" w:type="dxa"/>
            <w:gridSpan w:val="2"/>
          </w:tcPr>
          <w:p w:rsidR="0042699B" w:rsidRPr="00CE1255" w:rsidRDefault="0042699B" w:rsidP="0042699B">
            <w:pPr>
              <w:widowControl w:val="0"/>
              <w:jc w:val="center"/>
              <w:rPr>
                <w:rFonts w:ascii="GHEA Grapalat" w:hAnsi="GHEA Grapalat"/>
                <w:sz w:val="16"/>
                <w:szCs w:val="16"/>
              </w:rPr>
            </w:pPr>
          </w:p>
        </w:tc>
        <w:tc>
          <w:tcPr>
            <w:tcW w:w="850" w:type="dxa"/>
            <w:vAlign w:val="center"/>
          </w:tcPr>
          <w:p w:rsidR="0042699B" w:rsidRPr="005952B1" w:rsidRDefault="00BF36D2" w:rsidP="0042699B">
            <w:pPr>
              <w:jc w:val="center"/>
              <w:rPr>
                <w:rFonts w:ascii="Sylfaen" w:hAnsi="Sylfaen"/>
                <w:sz w:val="18"/>
                <w:szCs w:val="18"/>
                <w:lang w:val="hy-AM"/>
              </w:rPr>
            </w:pPr>
            <w:r w:rsidRPr="005952B1">
              <w:rPr>
                <w:rFonts w:ascii="Sylfaen" w:hAnsi="Sylfaen"/>
                <w:sz w:val="18"/>
                <w:szCs w:val="18"/>
                <w:lang w:val="hy-AM"/>
              </w:rPr>
              <w:t>22 600</w:t>
            </w:r>
          </w:p>
        </w:tc>
        <w:tc>
          <w:tcPr>
            <w:tcW w:w="1570" w:type="dxa"/>
          </w:tcPr>
          <w:p w:rsidR="0042699B" w:rsidRPr="00CE1255" w:rsidRDefault="0042699B" w:rsidP="0042699B">
            <w:pPr>
              <w:widowControl w:val="0"/>
              <w:jc w:val="center"/>
              <w:rPr>
                <w:rFonts w:ascii="GHEA Grapalat" w:hAnsi="GHEA Grapalat"/>
                <w:sz w:val="16"/>
                <w:szCs w:val="16"/>
                <w:lang w:val="hy-AM"/>
              </w:rPr>
            </w:pPr>
            <w:r w:rsidRPr="00CE1255">
              <w:rPr>
                <w:rFonts w:ascii="GHEA Grapalat" w:hAnsi="GHEA Grapalat"/>
                <w:sz w:val="16"/>
                <w:szCs w:val="16"/>
                <w:lang w:val="hy-AM"/>
              </w:rPr>
              <w:t xml:space="preserve">Заправочная станция должна быть расположена в радиусе не более 3 км от административного знака села Воскеат Эчмиадзинской расширенной </w:t>
            </w:r>
            <w:r w:rsidRPr="00CE1255">
              <w:rPr>
                <w:rFonts w:ascii="GHEA Grapalat" w:hAnsi="GHEA Grapalat"/>
                <w:sz w:val="16"/>
                <w:szCs w:val="16"/>
                <w:lang w:val="hy-AM"/>
              </w:rPr>
              <w:lastRenderedPageBreak/>
              <w:t>общины Армавирского марза РА.</w:t>
            </w:r>
          </w:p>
        </w:tc>
        <w:tc>
          <w:tcPr>
            <w:tcW w:w="1158" w:type="dxa"/>
          </w:tcPr>
          <w:p w:rsidR="0042699B" w:rsidRPr="00CE1255" w:rsidRDefault="0042699B" w:rsidP="0042699B">
            <w:pPr>
              <w:widowControl w:val="0"/>
              <w:jc w:val="center"/>
              <w:rPr>
                <w:rFonts w:ascii="GHEA Grapalat" w:hAnsi="GHEA Grapalat"/>
                <w:sz w:val="16"/>
                <w:szCs w:val="16"/>
                <w:lang w:val="hy-AM"/>
              </w:rPr>
            </w:pPr>
          </w:p>
        </w:tc>
        <w:tc>
          <w:tcPr>
            <w:tcW w:w="1797" w:type="dxa"/>
          </w:tcPr>
          <w:p w:rsidR="0042699B" w:rsidRPr="00DF3E4A" w:rsidRDefault="0042699B" w:rsidP="0042699B">
            <w:pPr>
              <w:widowControl w:val="0"/>
              <w:jc w:val="center"/>
              <w:rPr>
                <w:rFonts w:ascii="GHEA Grapalat" w:hAnsi="GHEA Grapalat"/>
                <w:sz w:val="16"/>
                <w:szCs w:val="16"/>
              </w:rPr>
            </w:pPr>
            <w:r w:rsidRPr="00DF3E4A">
              <w:rPr>
                <w:rFonts w:ascii="GHEA Grapalat" w:hAnsi="GHEA Grapalat"/>
                <w:sz w:val="16"/>
                <w:szCs w:val="16"/>
              </w:rPr>
              <w:t>Газонаполнение по желанию заказчика</w:t>
            </w:r>
          </w:p>
          <w:p w:rsidR="0042699B" w:rsidRPr="00CE1255" w:rsidRDefault="0042699B" w:rsidP="0042699B">
            <w:pPr>
              <w:widowControl w:val="0"/>
              <w:jc w:val="center"/>
              <w:rPr>
                <w:rFonts w:ascii="GHEA Grapalat" w:hAnsi="GHEA Grapalat"/>
                <w:sz w:val="16"/>
                <w:szCs w:val="16"/>
              </w:rPr>
            </w:pPr>
            <w:r w:rsidRPr="00DF3E4A">
              <w:rPr>
                <w:rFonts w:ascii="GHEA Grapalat" w:hAnsi="GHEA Grapalat"/>
                <w:sz w:val="16"/>
                <w:szCs w:val="16"/>
              </w:rPr>
              <w:t xml:space="preserve">согласно предоставленному заказчиком заказу и количеству, если предусмотрены финансовые средства, со дня вступления в силу </w:t>
            </w:r>
            <w:r w:rsidRPr="00DF3E4A">
              <w:rPr>
                <w:rFonts w:ascii="GHEA Grapalat" w:hAnsi="GHEA Grapalat"/>
                <w:sz w:val="16"/>
                <w:szCs w:val="16"/>
              </w:rPr>
              <w:lastRenderedPageBreak/>
              <w:t>договора между сторонами до 30.12.</w:t>
            </w:r>
            <w:r>
              <w:rPr>
                <w:rFonts w:ascii="GHEA Grapalat" w:hAnsi="GHEA Grapalat"/>
                <w:sz w:val="16"/>
                <w:szCs w:val="16"/>
              </w:rPr>
              <w:t>2025</w:t>
            </w:r>
            <w:r w:rsidRPr="00DF3E4A">
              <w:rPr>
                <w:rFonts w:ascii="GHEA Grapalat" w:hAnsi="GHEA Grapalat"/>
                <w:sz w:val="16"/>
                <w:szCs w:val="16"/>
              </w:rPr>
              <w:t xml:space="preserve"> г.</w:t>
            </w:r>
          </w:p>
        </w:tc>
      </w:tr>
      <w:tr w:rsidR="0042699B" w:rsidRPr="00B138F3" w:rsidTr="00BF36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6"/>
          <w:wAfter w:w="5877" w:type="dxa"/>
          <w:jc w:val="center"/>
        </w:trPr>
        <w:tc>
          <w:tcPr>
            <w:tcW w:w="3827" w:type="dxa"/>
            <w:gridSpan w:val="5"/>
          </w:tcPr>
          <w:p w:rsidR="0042699B" w:rsidRPr="00273C10" w:rsidRDefault="0042699B" w:rsidP="006D3ABD">
            <w:pPr>
              <w:widowControl w:val="0"/>
              <w:jc w:val="center"/>
              <w:rPr>
                <w:rFonts w:ascii="GHEA Grapalat" w:hAnsi="GHEA Grapalat"/>
                <w:b/>
              </w:rPr>
            </w:pPr>
          </w:p>
          <w:p w:rsidR="0042699B" w:rsidRPr="00273C10" w:rsidRDefault="0042699B" w:rsidP="006D3ABD">
            <w:pPr>
              <w:widowControl w:val="0"/>
              <w:jc w:val="center"/>
              <w:rPr>
                <w:rFonts w:ascii="GHEA Grapalat" w:hAnsi="GHEA Grapalat"/>
                <w:b/>
              </w:rPr>
            </w:pPr>
          </w:p>
          <w:p w:rsidR="0042699B" w:rsidRPr="00B138F3" w:rsidRDefault="0042699B" w:rsidP="006D3ABD">
            <w:pPr>
              <w:widowControl w:val="0"/>
              <w:jc w:val="center"/>
              <w:rPr>
                <w:rFonts w:ascii="GHEA Grapalat" w:hAnsi="GHEA Grapalat" w:cs="Sylfaen"/>
                <w:b/>
                <w:bCs/>
              </w:rPr>
            </w:pPr>
            <w:r w:rsidRPr="00B138F3">
              <w:rPr>
                <w:rFonts w:ascii="GHEA Grapalat" w:hAnsi="GHEA Grapalat"/>
                <w:b/>
              </w:rPr>
              <w:t>ПОКУПАТЕЛЬ</w:t>
            </w:r>
          </w:p>
          <w:p w:rsidR="0042699B" w:rsidRPr="00B138F3" w:rsidRDefault="0042699B" w:rsidP="006D3ABD">
            <w:pPr>
              <w:widowControl w:val="0"/>
              <w:jc w:val="center"/>
              <w:rPr>
                <w:rFonts w:ascii="GHEA Grapalat" w:hAnsi="GHEA Grapalat"/>
                <w:lang w:val="en-US"/>
              </w:rPr>
            </w:pPr>
            <w:r w:rsidRPr="00B138F3">
              <w:rPr>
                <w:rFonts w:ascii="GHEA Grapalat" w:hAnsi="GHEA Grapalat"/>
                <w:lang w:val="en-US"/>
              </w:rPr>
              <w:t>_____________________</w:t>
            </w:r>
          </w:p>
          <w:p w:rsidR="0042699B" w:rsidRPr="00B138F3" w:rsidRDefault="0042699B" w:rsidP="006D3ABD">
            <w:pPr>
              <w:widowControl w:val="0"/>
              <w:jc w:val="center"/>
              <w:rPr>
                <w:rFonts w:ascii="GHEA Grapalat" w:hAnsi="GHEA Grapalat"/>
                <w:sz w:val="16"/>
                <w:szCs w:val="16"/>
              </w:rPr>
            </w:pPr>
            <w:r w:rsidRPr="00B138F3">
              <w:rPr>
                <w:rFonts w:ascii="GHEA Grapalat" w:hAnsi="GHEA Grapalat"/>
                <w:sz w:val="16"/>
                <w:szCs w:val="16"/>
              </w:rPr>
              <w:t>/подпись/</w:t>
            </w:r>
          </w:p>
          <w:p w:rsidR="0042699B" w:rsidRPr="00B138F3" w:rsidRDefault="0042699B" w:rsidP="006D3ABD">
            <w:pPr>
              <w:widowControl w:val="0"/>
              <w:jc w:val="center"/>
              <w:rPr>
                <w:rFonts w:ascii="GHEA Grapalat" w:hAnsi="GHEA Grapalat"/>
              </w:rPr>
            </w:pPr>
            <w:r w:rsidRPr="00B138F3">
              <w:rPr>
                <w:rFonts w:ascii="GHEA Grapalat" w:hAnsi="GHEA Grapalat"/>
              </w:rPr>
              <w:t>М. П.</w:t>
            </w:r>
          </w:p>
        </w:tc>
        <w:tc>
          <w:tcPr>
            <w:tcW w:w="760" w:type="dxa"/>
          </w:tcPr>
          <w:p w:rsidR="0042699B" w:rsidRPr="00B138F3" w:rsidRDefault="0042699B" w:rsidP="006D3ABD">
            <w:pPr>
              <w:widowControl w:val="0"/>
              <w:jc w:val="center"/>
              <w:rPr>
                <w:rFonts w:ascii="GHEA Grapalat" w:hAnsi="GHEA Grapalat"/>
              </w:rPr>
            </w:pPr>
          </w:p>
        </w:tc>
        <w:tc>
          <w:tcPr>
            <w:tcW w:w="5259" w:type="dxa"/>
            <w:gridSpan w:val="4"/>
          </w:tcPr>
          <w:p w:rsidR="0042699B" w:rsidRDefault="0042699B" w:rsidP="006D3ABD">
            <w:pPr>
              <w:widowControl w:val="0"/>
              <w:jc w:val="center"/>
              <w:rPr>
                <w:rFonts w:ascii="GHEA Grapalat" w:hAnsi="GHEA Grapalat"/>
                <w:b/>
                <w:lang w:val="en-US"/>
              </w:rPr>
            </w:pPr>
          </w:p>
          <w:p w:rsidR="0042699B" w:rsidRDefault="0042699B" w:rsidP="006D3ABD">
            <w:pPr>
              <w:widowControl w:val="0"/>
              <w:jc w:val="center"/>
              <w:rPr>
                <w:rFonts w:ascii="GHEA Grapalat" w:hAnsi="GHEA Grapalat"/>
                <w:b/>
                <w:lang w:val="en-US"/>
              </w:rPr>
            </w:pPr>
          </w:p>
          <w:p w:rsidR="0042699B" w:rsidRPr="00B138F3" w:rsidRDefault="0042699B" w:rsidP="006D3ABD">
            <w:pPr>
              <w:widowControl w:val="0"/>
              <w:jc w:val="center"/>
              <w:rPr>
                <w:rFonts w:ascii="GHEA Grapalat" w:hAnsi="GHEA Grapalat" w:cs="Sylfaen"/>
                <w:b/>
                <w:bCs/>
              </w:rPr>
            </w:pPr>
            <w:r w:rsidRPr="00B138F3">
              <w:rPr>
                <w:rFonts w:ascii="GHEA Grapalat" w:hAnsi="GHEA Grapalat"/>
                <w:b/>
              </w:rPr>
              <w:t>ПРОДАВЕЦ</w:t>
            </w:r>
          </w:p>
          <w:p w:rsidR="0042699B" w:rsidRPr="00B138F3" w:rsidRDefault="0042699B" w:rsidP="006D3ABD">
            <w:pPr>
              <w:widowControl w:val="0"/>
              <w:jc w:val="center"/>
              <w:rPr>
                <w:rFonts w:ascii="GHEA Grapalat" w:hAnsi="GHEA Grapalat"/>
                <w:lang w:val="en-US"/>
              </w:rPr>
            </w:pPr>
            <w:r w:rsidRPr="00B138F3">
              <w:rPr>
                <w:rFonts w:ascii="GHEA Grapalat" w:hAnsi="GHEA Grapalat"/>
                <w:lang w:val="en-US"/>
              </w:rPr>
              <w:t>______________________</w:t>
            </w:r>
          </w:p>
          <w:p w:rsidR="0042699B" w:rsidRPr="00B138F3" w:rsidRDefault="0042699B" w:rsidP="006D3ABD">
            <w:pPr>
              <w:widowControl w:val="0"/>
              <w:jc w:val="center"/>
              <w:rPr>
                <w:rFonts w:ascii="GHEA Grapalat" w:hAnsi="GHEA Grapalat"/>
                <w:sz w:val="16"/>
                <w:szCs w:val="16"/>
              </w:rPr>
            </w:pPr>
            <w:r w:rsidRPr="00B138F3">
              <w:rPr>
                <w:rFonts w:ascii="GHEA Grapalat" w:hAnsi="GHEA Grapalat"/>
                <w:sz w:val="16"/>
                <w:szCs w:val="16"/>
              </w:rPr>
              <w:t>/подпись/</w:t>
            </w:r>
          </w:p>
          <w:p w:rsidR="0042699B" w:rsidRPr="00B138F3" w:rsidRDefault="0042699B" w:rsidP="006D3ABD">
            <w:pPr>
              <w:widowControl w:val="0"/>
              <w:jc w:val="center"/>
              <w:rPr>
                <w:rFonts w:ascii="GHEA Grapalat" w:hAnsi="GHEA Grapalat"/>
              </w:rPr>
            </w:pPr>
            <w:r w:rsidRPr="00B138F3">
              <w:rPr>
                <w:rFonts w:ascii="GHEA Grapalat" w:hAnsi="GHEA Grapalat"/>
              </w:rPr>
              <w:t>М. П.</w:t>
            </w:r>
          </w:p>
        </w:tc>
      </w:tr>
      <w:tr w:rsidR="0042699B" w:rsidRPr="00B138F3" w:rsidTr="00BF36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6"/>
          <w:wAfter w:w="5877" w:type="dxa"/>
          <w:jc w:val="center"/>
        </w:trPr>
        <w:tc>
          <w:tcPr>
            <w:tcW w:w="3827" w:type="dxa"/>
            <w:gridSpan w:val="5"/>
          </w:tcPr>
          <w:p w:rsidR="0042699B" w:rsidRDefault="0042699B" w:rsidP="006D3ABD">
            <w:pPr>
              <w:widowControl w:val="0"/>
              <w:jc w:val="center"/>
              <w:rPr>
                <w:rFonts w:ascii="GHEA Grapalat" w:hAnsi="GHEA Grapalat"/>
                <w:b/>
                <w:lang w:val="en-US"/>
              </w:rPr>
            </w:pPr>
          </w:p>
          <w:p w:rsidR="0042699B" w:rsidRPr="003A43A2" w:rsidRDefault="0042699B" w:rsidP="006D3ABD">
            <w:pPr>
              <w:widowControl w:val="0"/>
              <w:jc w:val="center"/>
              <w:rPr>
                <w:rFonts w:ascii="GHEA Grapalat" w:hAnsi="GHEA Grapalat"/>
                <w:b/>
                <w:lang w:val="en-US"/>
              </w:rPr>
            </w:pPr>
          </w:p>
        </w:tc>
        <w:tc>
          <w:tcPr>
            <w:tcW w:w="760" w:type="dxa"/>
          </w:tcPr>
          <w:p w:rsidR="0042699B" w:rsidRPr="00B138F3" w:rsidRDefault="0042699B" w:rsidP="006D3ABD">
            <w:pPr>
              <w:widowControl w:val="0"/>
              <w:jc w:val="center"/>
              <w:rPr>
                <w:rFonts w:ascii="GHEA Grapalat" w:hAnsi="GHEA Grapalat"/>
              </w:rPr>
            </w:pPr>
          </w:p>
        </w:tc>
        <w:tc>
          <w:tcPr>
            <w:tcW w:w="5259" w:type="dxa"/>
            <w:gridSpan w:val="4"/>
          </w:tcPr>
          <w:p w:rsidR="0042699B" w:rsidRPr="00B138F3" w:rsidRDefault="0042699B" w:rsidP="006D3ABD">
            <w:pPr>
              <w:widowControl w:val="0"/>
              <w:jc w:val="center"/>
              <w:rPr>
                <w:rFonts w:ascii="GHEA Grapalat" w:hAnsi="GHEA Grapalat"/>
                <w:b/>
              </w:rPr>
            </w:pPr>
          </w:p>
        </w:tc>
      </w:tr>
    </w:tbl>
    <w:p w:rsidR="00F954E8" w:rsidRDefault="00F954E8" w:rsidP="00B46D58">
      <w:pPr>
        <w:widowControl w:val="0"/>
        <w:jc w:val="both"/>
        <w:rPr>
          <w:rFonts w:ascii="GHEA Grapalat" w:hAnsi="GHEA Grapalat"/>
        </w:rPr>
      </w:pPr>
    </w:p>
    <w:p w:rsidR="0042699B" w:rsidRDefault="0042699B" w:rsidP="00B46D58">
      <w:pPr>
        <w:widowControl w:val="0"/>
        <w:jc w:val="both"/>
        <w:rPr>
          <w:rFonts w:ascii="GHEA Grapalat" w:hAnsi="GHEA Grapalat"/>
        </w:rPr>
      </w:pPr>
    </w:p>
    <w:p w:rsidR="0042699B" w:rsidRPr="00B138F3" w:rsidRDefault="0042699B" w:rsidP="00B46D58">
      <w:pPr>
        <w:widowControl w:val="0"/>
        <w:jc w:val="both"/>
        <w:rPr>
          <w:rFonts w:ascii="GHEA Grapalat" w:hAnsi="GHEA Grapalat"/>
        </w:rPr>
      </w:pPr>
    </w:p>
    <w:p w:rsidR="00071D1C" w:rsidRPr="00B138F3" w:rsidRDefault="00071D1C" w:rsidP="00B46D58">
      <w:pPr>
        <w:widowControl w:val="0"/>
        <w:spacing w:after="160"/>
        <w:jc w:val="right"/>
        <w:rPr>
          <w:rFonts w:ascii="GHEA Grapalat" w:hAnsi="GHEA Grapalat"/>
          <w:i/>
        </w:rPr>
      </w:pPr>
      <w:bookmarkStart w:id="18" w:name="_GoBack"/>
      <w:bookmarkEnd w:id="18"/>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31"/>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rsidTr="0042699B">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42699B">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32"/>
              <w:t>**</w:t>
            </w:r>
          </w:p>
        </w:tc>
      </w:tr>
      <w:tr w:rsidR="00B138F3" w:rsidRPr="00B138F3" w:rsidTr="00AB4EAB">
        <w:trPr>
          <w:trHeight w:val="59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42699B" w:rsidRPr="00B138F3" w:rsidTr="00C107C5">
        <w:trPr>
          <w:trHeight w:val="404"/>
          <w:jc w:val="center"/>
        </w:trPr>
        <w:tc>
          <w:tcPr>
            <w:tcW w:w="1724" w:type="dxa"/>
          </w:tcPr>
          <w:p w:rsidR="0042699B" w:rsidRPr="00A71D81" w:rsidRDefault="0042699B" w:rsidP="0042699B">
            <w:pPr>
              <w:jc w:val="center"/>
              <w:rPr>
                <w:rFonts w:ascii="GHEA Grapalat" w:hAnsi="GHEA Grapalat"/>
                <w:sz w:val="20"/>
                <w:lang w:val="es-ES"/>
              </w:rPr>
            </w:pPr>
            <w:r>
              <w:rPr>
                <w:rFonts w:ascii="Sylfaen" w:hAnsi="Sylfaen"/>
                <w:sz w:val="20"/>
              </w:rPr>
              <w:t>1</w:t>
            </w:r>
          </w:p>
        </w:tc>
        <w:tc>
          <w:tcPr>
            <w:tcW w:w="2155" w:type="dxa"/>
          </w:tcPr>
          <w:p w:rsidR="0042699B" w:rsidRPr="00A71D81" w:rsidRDefault="0042699B" w:rsidP="0042699B">
            <w:pPr>
              <w:jc w:val="center"/>
              <w:rPr>
                <w:rFonts w:ascii="GHEA Grapalat" w:hAnsi="GHEA Grapalat"/>
                <w:sz w:val="20"/>
                <w:lang w:val="es-ES"/>
              </w:rPr>
            </w:pPr>
            <w:r w:rsidRPr="00FD57C1">
              <w:rPr>
                <w:rFonts w:ascii="Sylfaen" w:hAnsi="Sylfaen"/>
                <w:sz w:val="20"/>
              </w:rPr>
              <w:t>09411710</w:t>
            </w:r>
          </w:p>
        </w:tc>
        <w:tc>
          <w:tcPr>
            <w:tcW w:w="1293" w:type="dxa"/>
          </w:tcPr>
          <w:p w:rsidR="0042699B" w:rsidRPr="00A71D81" w:rsidRDefault="0042699B" w:rsidP="0042699B">
            <w:pPr>
              <w:jc w:val="center"/>
              <w:rPr>
                <w:rFonts w:ascii="GHEA Grapalat" w:hAnsi="GHEA Grapalat"/>
                <w:sz w:val="20"/>
                <w:lang w:val="es-ES"/>
              </w:rPr>
            </w:pPr>
            <w:r>
              <w:rPr>
                <w:rFonts w:ascii="Sylfaen" w:hAnsi="Sylfaen"/>
                <w:sz w:val="20"/>
              </w:rPr>
              <w:t>Սեղմված բնական գազ</w:t>
            </w:r>
          </w:p>
        </w:tc>
        <w:tc>
          <w:tcPr>
            <w:tcW w:w="1007" w:type="dxa"/>
          </w:tcPr>
          <w:p w:rsidR="0042699B" w:rsidRPr="00A71D81" w:rsidRDefault="0042699B" w:rsidP="0042699B">
            <w:pPr>
              <w:jc w:val="center"/>
              <w:rPr>
                <w:rFonts w:ascii="GHEA Grapalat" w:hAnsi="GHEA Grapalat"/>
                <w:sz w:val="20"/>
                <w:lang w:val="pt-BR"/>
              </w:rPr>
            </w:pPr>
          </w:p>
          <w:p w:rsidR="0042699B" w:rsidRPr="00A71D81" w:rsidRDefault="0042699B" w:rsidP="0042699B">
            <w:pPr>
              <w:jc w:val="center"/>
              <w:rPr>
                <w:rFonts w:ascii="GHEA Grapalat" w:hAnsi="GHEA Grapalat"/>
                <w:sz w:val="20"/>
                <w:lang w:val="pt-BR"/>
              </w:rPr>
            </w:pPr>
          </w:p>
          <w:p w:rsidR="0042699B" w:rsidRPr="00A71D81" w:rsidRDefault="0042699B" w:rsidP="0042699B">
            <w:pPr>
              <w:jc w:val="center"/>
              <w:rPr>
                <w:rFonts w:ascii="GHEA Grapalat" w:hAnsi="GHEA Grapalat"/>
                <w:lang w:val="pt-BR"/>
              </w:rPr>
            </w:pPr>
            <w:r w:rsidRPr="00A71D81">
              <w:rPr>
                <w:rFonts w:ascii="GHEA Grapalat" w:hAnsi="GHEA Grapalat"/>
                <w:sz w:val="20"/>
                <w:lang w:val="pt-BR"/>
              </w:rPr>
              <w:t>... %</w:t>
            </w:r>
          </w:p>
        </w:tc>
        <w:tc>
          <w:tcPr>
            <w:tcW w:w="1006" w:type="dxa"/>
          </w:tcPr>
          <w:p w:rsidR="0042699B" w:rsidRPr="00A71D81" w:rsidRDefault="0042699B" w:rsidP="0042699B">
            <w:pPr>
              <w:jc w:val="center"/>
              <w:rPr>
                <w:rFonts w:ascii="GHEA Grapalat" w:hAnsi="GHEA Grapalat"/>
                <w:sz w:val="20"/>
                <w:lang w:val="pt-BR"/>
              </w:rPr>
            </w:pPr>
          </w:p>
          <w:p w:rsidR="0042699B" w:rsidRPr="00A71D81" w:rsidRDefault="0042699B" w:rsidP="0042699B">
            <w:pPr>
              <w:jc w:val="center"/>
              <w:rPr>
                <w:rFonts w:ascii="GHEA Grapalat" w:hAnsi="GHEA Grapalat"/>
                <w:sz w:val="20"/>
                <w:lang w:val="pt-BR"/>
              </w:rPr>
            </w:pPr>
          </w:p>
          <w:p w:rsidR="0042699B" w:rsidRPr="00A71D81" w:rsidRDefault="0042699B" w:rsidP="0042699B">
            <w:pPr>
              <w:jc w:val="center"/>
              <w:rPr>
                <w:rFonts w:ascii="GHEA Grapalat" w:hAnsi="GHEA Grapalat"/>
                <w:lang w:val="pt-BR"/>
              </w:rPr>
            </w:pPr>
            <w:r w:rsidRPr="00A71D81">
              <w:rPr>
                <w:rFonts w:ascii="GHEA Grapalat" w:hAnsi="GHEA Grapalat"/>
                <w:sz w:val="20"/>
                <w:lang w:val="pt-BR"/>
              </w:rPr>
              <w:t>... %</w:t>
            </w:r>
          </w:p>
        </w:tc>
        <w:tc>
          <w:tcPr>
            <w:tcW w:w="718" w:type="dxa"/>
          </w:tcPr>
          <w:p w:rsidR="0042699B" w:rsidRPr="00A71D81" w:rsidRDefault="0042699B" w:rsidP="0042699B">
            <w:pPr>
              <w:jc w:val="center"/>
              <w:rPr>
                <w:rFonts w:ascii="GHEA Grapalat" w:hAnsi="GHEA Grapalat"/>
                <w:sz w:val="20"/>
                <w:lang w:val="pt-BR"/>
              </w:rPr>
            </w:pPr>
          </w:p>
          <w:p w:rsidR="0042699B" w:rsidRPr="00A71D81" w:rsidRDefault="0042699B" w:rsidP="0042699B">
            <w:pPr>
              <w:jc w:val="center"/>
              <w:rPr>
                <w:rFonts w:ascii="GHEA Grapalat" w:hAnsi="GHEA Grapalat"/>
                <w:sz w:val="20"/>
                <w:lang w:val="pt-BR"/>
              </w:rPr>
            </w:pPr>
          </w:p>
          <w:p w:rsidR="0042699B" w:rsidRPr="00A71D81" w:rsidRDefault="0042699B" w:rsidP="0042699B">
            <w:pPr>
              <w:jc w:val="center"/>
              <w:rPr>
                <w:rFonts w:ascii="GHEA Grapalat" w:hAnsi="GHEA Grapalat" w:cs="Arial"/>
                <w:sz w:val="18"/>
                <w:szCs w:val="18"/>
                <w:lang w:val="pt-BR"/>
              </w:rPr>
            </w:pPr>
            <w:r w:rsidRPr="00A71D81">
              <w:rPr>
                <w:rFonts w:ascii="GHEA Grapalat" w:hAnsi="GHEA Grapalat"/>
                <w:sz w:val="20"/>
                <w:lang w:val="pt-BR"/>
              </w:rPr>
              <w:t>... %</w:t>
            </w:r>
          </w:p>
        </w:tc>
        <w:tc>
          <w:tcPr>
            <w:tcW w:w="861" w:type="dxa"/>
          </w:tcPr>
          <w:p w:rsidR="0042699B" w:rsidRPr="00A71D81" w:rsidRDefault="0042699B" w:rsidP="0042699B">
            <w:pPr>
              <w:jc w:val="center"/>
              <w:rPr>
                <w:rFonts w:ascii="GHEA Grapalat" w:hAnsi="GHEA Grapalat"/>
                <w:sz w:val="20"/>
                <w:lang w:val="pt-BR"/>
              </w:rPr>
            </w:pPr>
          </w:p>
          <w:p w:rsidR="0042699B" w:rsidRPr="00A71D81" w:rsidRDefault="0042699B" w:rsidP="0042699B">
            <w:pPr>
              <w:jc w:val="center"/>
              <w:rPr>
                <w:rFonts w:ascii="GHEA Grapalat" w:hAnsi="GHEA Grapalat"/>
                <w:sz w:val="20"/>
                <w:lang w:val="pt-BR"/>
              </w:rPr>
            </w:pPr>
          </w:p>
          <w:p w:rsidR="0042699B" w:rsidRPr="00A71D81" w:rsidRDefault="0042699B" w:rsidP="0042699B">
            <w:pPr>
              <w:jc w:val="center"/>
              <w:rPr>
                <w:rFonts w:ascii="GHEA Grapalat" w:hAnsi="GHEA Grapalat" w:cs="Arial"/>
                <w:sz w:val="18"/>
                <w:szCs w:val="18"/>
                <w:lang w:val="pt-BR"/>
              </w:rPr>
            </w:pPr>
            <w:r w:rsidRPr="00A71D81">
              <w:rPr>
                <w:rFonts w:ascii="GHEA Grapalat" w:hAnsi="GHEA Grapalat"/>
                <w:sz w:val="20"/>
                <w:lang w:val="pt-BR"/>
              </w:rPr>
              <w:t>... %</w:t>
            </w:r>
          </w:p>
        </w:tc>
        <w:tc>
          <w:tcPr>
            <w:tcW w:w="545" w:type="dxa"/>
          </w:tcPr>
          <w:p w:rsidR="0042699B" w:rsidRPr="00A71D81" w:rsidRDefault="0042699B" w:rsidP="0042699B">
            <w:pPr>
              <w:jc w:val="center"/>
              <w:rPr>
                <w:rFonts w:ascii="GHEA Grapalat" w:hAnsi="GHEA Grapalat"/>
                <w:sz w:val="20"/>
                <w:lang w:val="pt-BR"/>
              </w:rPr>
            </w:pPr>
          </w:p>
          <w:p w:rsidR="0042699B" w:rsidRPr="00A71D81" w:rsidRDefault="0042699B" w:rsidP="0042699B">
            <w:pPr>
              <w:jc w:val="center"/>
              <w:rPr>
                <w:rFonts w:ascii="GHEA Grapalat" w:hAnsi="GHEA Grapalat"/>
                <w:sz w:val="20"/>
                <w:lang w:val="pt-BR"/>
              </w:rPr>
            </w:pPr>
          </w:p>
          <w:p w:rsidR="0042699B" w:rsidRPr="00A71D81" w:rsidRDefault="0042699B" w:rsidP="0042699B">
            <w:pPr>
              <w:jc w:val="center"/>
              <w:rPr>
                <w:rFonts w:ascii="GHEA Grapalat" w:hAnsi="GHEA Grapalat" w:cs="Arial"/>
                <w:sz w:val="18"/>
                <w:szCs w:val="18"/>
                <w:lang w:val="pt-BR"/>
              </w:rPr>
            </w:pPr>
            <w:r w:rsidRPr="00A71D81">
              <w:rPr>
                <w:rFonts w:ascii="GHEA Grapalat" w:hAnsi="GHEA Grapalat"/>
                <w:sz w:val="20"/>
                <w:lang w:val="pt-BR"/>
              </w:rPr>
              <w:t>... %</w:t>
            </w:r>
          </w:p>
        </w:tc>
        <w:tc>
          <w:tcPr>
            <w:tcW w:w="606" w:type="dxa"/>
          </w:tcPr>
          <w:p w:rsidR="0042699B" w:rsidRPr="00A71D81" w:rsidRDefault="0042699B" w:rsidP="0042699B">
            <w:pPr>
              <w:jc w:val="center"/>
              <w:rPr>
                <w:rFonts w:ascii="GHEA Grapalat" w:hAnsi="GHEA Grapalat"/>
                <w:sz w:val="20"/>
                <w:lang w:val="pt-BR"/>
              </w:rPr>
            </w:pPr>
          </w:p>
          <w:p w:rsidR="0042699B" w:rsidRPr="00A71D81" w:rsidRDefault="0042699B" w:rsidP="0042699B">
            <w:pPr>
              <w:jc w:val="center"/>
              <w:rPr>
                <w:rFonts w:ascii="GHEA Grapalat" w:hAnsi="GHEA Grapalat"/>
                <w:sz w:val="20"/>
                <w:lang w:val="pt-BR"/>
              </w:rPr>
            </w:pPr>
          </w:p>
          <w:p w:rsidR="0042699B" w:rsidRPr="00A71D81" w:rsidRDefault="0042699B" w:rsidP="0042699B">
            <w:pPr>
              <w:jc w:val="center"/>
              <w:rPr>
                <w:rFonts w:ascii="GHEA Grapalat" w:hAnsi="GHEA Grapalat" w:cs="Arial"/>
                <w:sz w:val="18"/>
                <w:szCs w:val="18"/>
                <w:lang w:val="pt-BR"/>
              </w:rPr>
            </w:pPr>
            <w:r w:rsidRPr="00A71D81">
              <w:rPr>
                <w:rFonts w:ascii="GHEA Grapalat" w:hAnsi="GHEA Grapalat"/>
                <w:sz w:val="20"/>
                <w:lang w:val="pt-BR"/>
              </w:rPr>
              <w:t>... %</w:t>
            </w:r>
          </w:p>
        </w:tc>
        <w:tc>
          <w:tcPr>
            <w:tcW w:w="718" w:type="dxa"/>
          </w:tcPr>
          <w:p w:rsidR="0042699B" w:rsidRPr="00A71D81" w:rsidRDefault="0042699B" w:rsidP="0042699B">
            <w:pPr>
              <w:jc w:val="center"/>
              <w:rPr>
                <w:rFonts w:ascii="GHEA Grapalat" w:hAnsi="GHEA Grapalat"/>
                <w:sz w:val="20"/>
                <w:lang w:val="pt-BR"/>
              </w:rPr>
            </w:pPr>
          </w:p>
          <w:p w:rsidR="0042699B" w:rsidRPr="00A71D81" w:rsidRDefault="0042699B" w:rsidP="0042699B">
            <w:pPr>
              <w:jc w:val="center"/>
              <w:rPr>
                <w:rFonts w:ascii="GHEA Grapalat" w:hAnsi="GHEA Grapalat"/>
                <w:sz w:val="20"/>
                <w:lang w:val="pt-BR"/>
              </w:rPr>
            </w:pPr>
          </w:p>
          <w:p w:rsidR="0042699B" w:rsidRPr="00A71D81" w:rsidRDefault="0042699B" w:rsidP="0042699B">
            <w:pPr>
              <w:jc w:val="center"/>
              <w:rPr>
                <w:rFonts w:ascii="GHEA Grapalat" w:hAnsi="GHEA Grapalat" w:cs="Arial"/>
                <w:sz w:val="18"/>
                <w:szCs w:val="18"/>
                <w:lang w:val="pt-BR"/>
              </w:rPr>
            </w:pPr>
            <w:r w:rsidRPr="00A71D81">
              <w:rPr>
                <w:rFonts w:ascii="GHEA Grapalat" w:hAnsi="GHEA Grapalat"/>
                <w:sz w:val="20"/>
                <w:lang w:val="pt-BR"/>
              </w:rPr>
              <w:t>... %</w:t>
            </w:r>
          </w:p>
        </w:tc>
        <w:tc>
          <w:tcPr>
            <w:tcW w:w="854" w:type="dxa"/>
          </w:tcPr>
          <w:p w:rsidR="0042699B" w:rsidRPr="00A71D81" w:rsidRDefault="0042699B" w:rsidP="0042699B">
            <w:pPr>
              <w:jc w:val="center"/>
              <w:rPr>
                <w:rFonts w:ascii="GHEA Grapalat" w:hAnsi="GHEA Grapalat"/>
                <w:sz w:val="20"/>
                <w:lang w:val="pt-BR"/>
              </w:rPr>
            </w:pPr>
          </w:p>
          <w:p w:rsidR="0042699B" w:rsidRPr="00A71D81" w:rsidRDefault="0042699B" w:rsidP="0042699B">
            <w:pPr>
              <w:jc w:val="center"/>
              <w:rPr>
                <w:rFonts w:ascii="GHEA Grapalat" w:hAnsi="GHEA Grapalat"/>
                <w:sz w:val="20"/>
                <w:lang w:val="pt-BR"/>
              </w:rPr>
            </w:pPr>
          </w:p>
          <w:p w:rsidR="0042699B" w:rsidRPr="00A71D81" w:rsidRDefault="0042699B" w:rsidP="0042699B">
            <w:pPr>
              <w:jc w:val="center"/>
              <w:rPr>
                <w:rFonts w:ascii="GHEA Grapalat" w:hAnsi="GHEA Grapalat" w:cs="Arial"/>
                <w:sz w:val="18"/>
                <w:szCs w:val="18"/>
                <w:lang w:val="pt-BR"/>
              </w:rPr>
            </w:pPr>
            <w:r w:rsidRPr="00A71D81">
              <w:rPr>
                <w:rFonts w:ascii="GHEA Grapalat" w:hAnsi="GHEA Grapalat"/>
                <w:sz w:val="20"/>
                <w:lang w:val="pt-BR"/>
              </w:rPr>
              <w:t>... %</w:t>
            </w:r>
          </w:p>
        </w:tc>
        <w:tc>
          <w:tcPr>
            <w:tcW w:w="868" w:type="dxa"/>
          </w:tcPr>
          <w:p w:rsidR="0042699B" w:rsidRPr="00A71D81" w:rsidRDefault="0042699B" w:rsidP="0042699B">
            <w:pPr>
              <w:jc w:val="center"/>
              <w:rPr>
                <w:rFonts w:ascii="GHEA Grapalat" w:hAnsi="GHEA Grapalat"/>
                <w:sz w:val="20"/>
                <w:lang w:val="pt-BR"/>
              </w:rPr>
            </w:pPr>
          </w:p>
          <w:p w:rsidR="0042699B" w:rsidRPr="00A71D81" w:rsidRDefault="0042699B" w:rsidP="0042699B">
            <w:pPr>
              <w:jc w:val="center"/>
              <w:rPr>
                <w:rFonts w:ascii="GHEA Grapalat" w:hAnsi="GHEA Grapalat"/>
                <w:sz w:val="20"/>
                <w:lang w:val="pt-BR"/>
              </w:rPr>
            </w:pPr>
          </w:p>
          <w:p w:rsidR="0042699B" w:rsidRPr="00A71D81" w:rsidRDefault="0042699B" w:rsidP="0042699B">
            <w:pPr>
              <w:jc w:val="center"/>
              <w:rPr>
                <w:rFonts w:ascii="GHEA Grapalat" w:hAnsi="GHEA Grapalat" w:cs="Arial"/>
                <w:sz w:val="18"/>
                <w:szCs w:val="18"/>
                <w:lang w:val="pt-BR"/>
              </w:rPr>
            </w:pPr>
            <w:r w:rsidRPr="00A71D81">
              <w:rPr>
                <w:rFonts w:ascii="GHEA Grapalat" w:hAnsi="GHEA Grapalat"/>
                <w:sz w:val="20"/>
                <w:lang w:val="pt-BR"/>
              </w:rPr>
              <w:t>... %</w:t>
            </w:r>
          </w:p>
        </w:tc>
        <w:tc>
          <w:tcPr>
            <w:tcW w:w="861" w:type="dxa"/>
          </w:tcPr>
          <w:p w:rsidR="0042699B" w:rsidRPr="00A71D81" w:rsidRDefault="0042699B" w:rsidP="0042699B">
            <w:pPr>
              <w:jc w:val="center"/>
              <w:rPr>
                <w:rFonts w:ascii="GHEA Grapalat" w:hAnsi="GHEA Grapalat"/>
                <w:sz w:val="20"/>
                <w:lang w:val="pt-BR"/>
              </w:rPr>
            </w:pPr>
          </w:p>
          <w:p w:rsidR="0042699B" w:rsidRPr="00A71D81" w:rsidRDefault="0042699B" w:rsidP="0042699B">
            <w:pPr>
              <w:jc w:val="center"/>
              <w:rPr>
                <w:rFonts w:ascii="GHEA Grapalat" w:hAnsi="GHEA Grapalat"/>
                <w:sz w:val="20"/>
                <w:lang w:val="pt-BR"/>
              </w:rPr>
            </w:pPr>
          </w:p>
          <w:p w:rsidR="0042699B" w:rsidRPr="00A71D81" w:rsidRDefault="0042699B" w:rsidP="0042699B">
            <w:pPr>
              <w:jc w:val="center"/>
              <w:rPr>
                <w:rFonts w:ascii="GHEA Grapalat" w:hAnsi="GHEA Grapalat" w:cs="Arial"/>
                <w:sz w:val="18"/>
                <w:szCs w:val="18"/>
                <w:lang w:val="pt-BR"/>
              </w:rPr>
            </w:pPr>
            <w:r w:rsidRPr="00A71D81">
              <w:rPr>
                <w:rFonts w:ascii="GHEA Grapalat" w:hAnsi="GHEA Grapalat"/>
                <w:sz w:val="20"/>
                <w:lang w:val="pt-BR"/>
              </w:rPr>
              <w:t>... %</w:t>
            </w:r>
          </w:p>
        </w:tc>
        <w:tc>
          <w:tcPr>
            <w:tcW w:w="1007" w:type="dxa"/>
          </w:tcPr>
          <w:p w:rsidR="0042699B" w:rsidRPr="00A71D81" w:rsidRDefault="0042699B" w:rsidP="0042699B">
            <w:pPr>
              <w:jc w:val="center"/>
              <w:rPr>
                <w:rFonts w:ascii="GHEA Grapalat" w:hAnsi="GHEA Grapalat"/>
                <w:sz w:val="20"/>
                <w:lang w:val="pt-BR"/>
              </w:rPr>
            </w:pPr>
          </w:p>
          <w:p w:rsidR="0042699B" w:rsidRPr="00A71D81" w:rsidRDefault="0042699B" w:rsidP="0042699B">
            <w:pPr>
              <w:jc w:val="center"/>
              <w:rPr>
                <w:rFonts w:ascii="GHEA Grapalat" w:hAnsi="GHEA Grapalat"/>
                <w:sz w:val="20"/>
                <w:lang w:val="pt-BR"/>
              </w:rPr>
            </w:pPr>
          </w:p>
          <w:p w:rsidR="0042699B" w:rsidRPr="00A71D81" w:rsidRDefault="0042699B" w:rsidP="0042699B">
            <w:pPr>
              <w:jc w:val="center"/>
              <w:rPr>
                <w:rFonts w:ascii="GHEA Grapalat" w:hAnsi="GHEA Grapalat" w:cs="Arial"/>
                <w:sz w:val="18"/>
                <w:szCs w:val="18"/>
                <w:lang w:val="pt-BR"/>
              </w:rPr>
            </w:pPr>
            <w:r w:rsidRPr="00A71D81">
              <w:rPr>
                <w:rFonts w:ascii="GHEA Grapalat" w:hAnsi="GHEA Grapalat"/>
                <w:sz w:val="20"/>
                <w:lang w:val="pt-BR"/>
              </w:rPr>
              <w:t>... %</w:t>
            </w:r>
          </w:p>
        </w:tc>
        <w:tc>
          <w:tcPr>
            <w:tcW w:w="861" w:type="dxa"/>
          </w:tcPr>
          <w:p w:rsidR="0042699B" w:rsidRPr="00A71D81" w:rsidRDefault="0042699B" w:rsidP="0042699B">
            <w:pPr>
              <w:jc w:val="center"/>
              <w:rPr>
                <w:rFonts w:ascii="GHEA Grapalat" w:hAnsi="GHEA Grapalat"/>
                <w:sz w:val="20"/>
                <w:lang w:val="pt-BR"/>
              </w:rPr>
            </w:pPr>
          </w:p>
          <w:p w:rsidR="0042699B" w:rsidRPr="00A71D81" w:rsidRDefault="0042699B" w:rsidP="0042699B">
            <w:pPr>
              <w:jc w:val="center"/>
              <w:rPr>
                <w:rFonts w:ascii="GHEA Grapalat" w:hAnsi="GHEA Grapalat"/>
                <w:sz w:val="20"/>
                <w:lang w:val="pt-BR"/>
              </w:rPr>
            </w:pPr>
          </w:p>
          <w:p w:rsidR="0042699B" w:rsidRPr="00A71D81" w:rsidRDefault="0042699B" w:rsidP="0042699B">
            <w:pPr>
              <w:jc w:val="center"/>
              <w:rPr>
                <w:rFonts w:ascii="GHEA Grapalat" w:hAnsi="GHEA Grapalat" w:cs="Arial"/>
                <w:sz w:val="18"/>
                <w:szCs w:val="18"/>
                <w:lang w:val="pt-BR"/>
              </w:rPr>
            </w:pPr>
            <w:r w:rsidRPr="00A71D81">
              <w:rPr>
                <w:rFonts w:ascii="GHEA Grapalat" w:hAnsi="GHEA Grapalat"/>
                <w:sz w:val="20"/>
                <w:lang w:val="pt-BR"/>
              </w:rPr>
              <w:t>... %</w:t>
            </w:r>
          </w:p>
        </w:tc>
        <w:tc>
          <w:tcPr>
            <w:tcW w:w="821" w:type="dxa"/>
          </w:tcPr>
          <w:p w:rsidR="0042699B" w:rsidRPr="00A71D81" w:rsidRDefault="0042699B" w:rsidP="0042699B">
            <w:pPr>
              <w:jc w:val="center"/>
              <w:rPr>
                <w:rFonts w:ascii="GHEA Grapalat" w:hAnsi="GHEA Grapalat"/>
                <w:sz w:val="20"/>
                <w:lang w:val="pt-BR"/>
              </w:rPr>
            </w:pPr>
          </w:p>
          <w:p w:rsidR="0042699B" w:rsidRPr="00A71D81" w:rsidRDefault="0042699B" w:rsidP="0042699B">
            <w:pPr>
              <w:jc w:val="center"/>
              <w:rPr>
                <w:rFonts w:ascii="GHEA Grapalat" w:hAnsi="GHEA Grapalat"/>
                <w:sz w:val="20"/>
                <w:lang w:val="pt-BR"/>
              </w:rPr>
            </w:pPr>
          </w:p>
          <w:p w:rsidR="0042699B" w:rsidRPr="00A71D81" w:rsidRDefault="0042699B" w:rsidP="0042699B">
            <w:pPr>
              <w:jc w:val="center"/>
              <w:rPr>
                <w:rFonts w:ascii="GHEA Grapalat" w:hAnsi="GHEA Grapalat"/>
                <w:b/>
                <w:lang w:val="pt-BR"/>
              </w:rPr>
            </w:pPr>
            <w:r w:rsidRPr="00A71D81">
              <w:rPr>
                <w:rFonts w:ascii="GHEA Grapalat" w:hAnsi="GHEA Grapalat"/>
                <w:sz w:val="20"/>
                <w:lang w:val="pt-BR"/>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BF36D2">
          <w:footnotePr>
            <w:pos w:val="beneathText"/>
          </w:footnotePr>
          <w:pgSz w:w="16838" w:h="11906" w:orient="landscape" w:code="9"/>
          <w:pgMar w:top="426" w:right="1418" w:bottom="709"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Default="00071D1C" w:rsidP="00B46D58">
      <w:pPr>
        <w:widowControl w:val="0"/>
        <w:spacing w:after="160"/>
        <w:ind w:left="-142" w:firstLine="142"/>
        <w:jc w:val="center"/>
        <w:rPr>
          <w:rFonts w:ascii="GHEA Grapalat" w:hAnsi="GHEA Grapalat" w:cs="Sylfaen"/>
          <w:b/>
        </w:rPr>
      </w:pPr>
    </w:p>
    <w:p w:rsidR="00AA0F9A" w:rsidRPr="00BA20A0" w:rsidRDefault="00296DAD" w:rsidP="00AA0F9A">
      <w:pPr>
        <w:widowControl w:val="0"/>
        <w:jc w:val="right"/>
        <w:rPr>
          <w:rFonts w:ascii="GHEA Grapalat" w:hAnsi="GHEA Grapalat" w:cs="Sylfaen"/>
          <w:i/>
        </w:rPr>
      </w:pPr>
      <w:r>
        <w:rPr>
          <w:rFonts w:ascii="GHEA Grapalat" w:hAnsi="GHEA Grapalat"/>
          <w:i/>
        </w:rPr>
        <w:lastRenderedPageBreak/>
        <w:t>П</w:t>
      </w:r>
      <w:r w:rsidR="00AA0F9A" w:rsidRPr="00BA20A0">
        <w:rPr>
          <w:rFonts w:ascii="GHEA Grapalat" w:hAnsi="GHEA Grapalat"/>
          <w:i/>
        </w:rPr>
        <w:t>иложение № 4</w:t>
      </w:r>
    </w:p>
    <w:p w:rsidR="00AA0F9A" w:rsidRPr="00BA20A0" w:rsidRDefault="00AA0F9A" w:rsidP="00AA0F9A">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A0F9A" w:rsidRPr="00BA20A0" w:rsidRDefault="00AA0F9A" w:rsidP="00AA0F9A">
      <w:pPr>
        <w:jc w:val="center"/>
        <w:rPr>
          <w:rFonts w:ascii="GHEA Grapalat" w:hAnsi="GHEA Grapalat" w:cs="GHEA Grapalat"/>
        </w:rPr>
      </w:pPr>
    </w:p>
    <w:p w:rsidR="00AA0F9A" w:rsidRPr="00BA20A0" w:rsidRDefault="00AA0F9A" w:rsidP="00AA0F9A">
      <w:pPr>
        <w:jc w:val="center"/>
        <w:rPr>
          <w:rFonts w:ascii="GHEA Grapalat" w:hAnsi="GHEA Grapalat" w:cs="GHEA Grapalat"/>
        </w:rPr>
      </w:pPr>
      <w:r w:rsidRPr="00BA20A0">
        <w:rPr>
          <w:rFonts w:ascii="GHEA Grapalat" w:hAnsi="GHEA Grapalat" w:cs="GHEA Grapalat"/>
        </w:rPr>
        <w:t>УВЕДОМЛЕНИЕ</w:t>
      </w:r>
    </w:p>
    <w:p w:rsidR="00AA0F9A" w:rsidRPr="00BA20A0" w:rsidRDefault="00AA0F9A" w:rsidP="00AA0F9A">
      <w:pPr>
        <w:jc w:val="center"/>
        <w:rPr>
          <w:rFonts w:ascii="GHEA Grapalat" w:hAnsi="GHEA Grapalat" w:cs="GHEA Grapalat"/>
          <w:lang w:val="hy-AM"/>
        </w:rPr>
      </w:pPr>
    </w:p>
    <w:p w:rsidR="00AA0F9A" w:rsidRPr="00BA20A0" w:rsidRDefault="00AA0F9A" w:rsidP="00AA0F9A">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A0F9A" w:rsidRPr="00BA20A0" w:rsidRDefault="00AA0F9A" w:rsidP="00AA0F9A">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A0F9A" w:rsidRPr="00BA20A0" w:rsidRDefault="00AA0F9A" w:rsidP="00AA0F9A">
      <w:pPr>
        <w:rPr>
          <w:rFonts w:ascii="GHEA Grapalat" w:hAnsi="GHEA Grapalat"/>
          <w:vertAlign w:val="superscript"/>
          <w:lang w:val="es-ES"/>
        </w:rPr>
      </w:pPr>
    </w:p>
    <w:p w:rsidR="00AA0F9A" w:rsidRPr="00BA20A0" w:rsidRDefault="00AA0F9A" w:rsidP="00AA0F9A">
      <w:pPr>
        <w:pStyle w:val="ListParagraph"/>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A0F9A" w:rsidRPr="00BA20A0" w:rsidRDefault="00AA0F9A" w:rsidP="00AA0F9A">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A0F9A" w:rsidRPr="00BA20A0" w:rsidRDefault="00AA0F9A" w:rsidP="00AA0F9A">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A0F9A" w:rsidRPr="00BA20A0" w:rsidRDefault="00AA0F9A" w:rsidP="00AA0F9A">
      <w:pPr>
        <w:rPr>
          <w:rFonts w:ascii="GHEA Grapalat" w:hAnsi="GHEA Grapalat" w:cs="Sylfaen"/>
          <w:sz w:val="20"/>
          <w:szCs w:val="20"/>
          <w:lang w:val="es-ES"/>
        </w:rPr>
      </w:pPr>
    </w:p>
    <w:p w:rsidR="00AA0F9A" w:rsidRPr="00BA20A0" w:rsidRDefault="00AA0F9A" w:rsidP="00AA0F9A">
      <w:pPr>
        <w:pStyle w:val="ListParagraph"/>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rsidR="00AA0F9A" w:rsidRPr="00BA20A0" w:rsidRDefault="00AA0F9A" w:rsidP="00AA0F9A">
      <w:pPr>
        <w:jc w:val="center"/>
        <w:rPr>
          <w:rFonts w:ascii="GHEA Grapalat" w:hAnsi="GHEA Grapalat" w:cs="GHEA Grapalat"/>
          <w:lang w:val="es-ES"/>
        </w:rPr>
      </w:pPr>
    </w:p>
    <w:p w:rsidR="00AA0F9A" w:rsidRPr="00BA20A0" w:rsidRDefault="00AA0F9A" w:rsidP="00AA0F9A">
      <w:pPr>
        <w:jc w:val="center"/>
        <w:rPr>
          <w:rFonts w:ascii="GHEA Grapalat" w:hAnsi="GHEA Grapalat" w:cs="Sylfaen"/>
          <w:b/>
          <w:lang w:val="es-ES"/>
        </w:rPr>
      </w:pPr>
    </w:p>
    <w:p w:rsidR="00AA0F9A" w:rsidRPr="00BA20A0" w:rsidRDefault="00AA0F9A" w:rsidP="00AA0F9A">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A0F9A" w:rsidRPr="00BA20A0" w:rsidRDefault="00AA0F9A" w:rsidP="00AA0F9A">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A0F9A" w:rsidRPr="00BA20A0" w:rsidRDefault="00AA0F9A" w:rsidP="00AA0F9A">
      <w:pPr>
        <w:jc w:val="right"/>
        <w:rPr>
          <w:rFonts w:ascii="GHEA Grapalat" w:hAnsi="GHEA Grapalat"/>
          <w:sz w:val="20"/>
          <w:lang w:val="hy-AM"/>
        </w:rPr>
      </w:pPr>
      <w:r w:rsidRPr="00BA20A0">
        <w:rPr>
          <w:rFonts w:ascii="GHEA Grapalat" w:hAnsi="GHEA Grapalat"/>
          <w:sz w:val="20"/>
          <w:lang w:val="hy-AM"/>
        </w:rPr>
        <w:t xml:space="preserve">    </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A0F9A" w:rsidRPr="00BA20A0" w:rsidRDefault="00AA0F9A" w:rsidP="00AA0F9A">
      <w:pPr>
        <w:jc w:val="center"/>
        <w:rPr>
          <w:rFonts w:ascii="GHEA Grapalat" w:hAnsi="GHEA Grapalat" w:cs="Sylfaen"/>
          <w:sz w:val="16"/>
          <w:szCs w:val="16"/>
          <w:lang w:val="es-ES"/>
        </w:rPr>
      </w:pPr>
    </w:p>
    <w:p w:rsidR="00AA0F9A" w:rsidRPr="00BA20A0" w:rsidRDefault="00AA0F9A" w:rsidP="00AA0F9A">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A0F9A" w:rsidRPr="00C60645" w:rsidRDefault="00AA0F9A" w:rsidP="00AA0F9A">
      <w:pPr>
        <w:jc w:val="center"/>
        <w:rPr>
          <w:ins w:id="19" w:author="Inesa Kocharyan" w:date="2025-02-19T10:39:00Z"/>
          <w:rFonts w:ascii="GHEA Grapalat" w:hAnsi="GHEA Grapalat" w:cs="Sylfaen"/>
          <w:b/>
          <w:lang w:val="es-ES"/>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554D" w:rsidRDefault="003E554D">
      <w:r>
        <w:separator/>
      </w:r>
    </w:p>
  </w:endnote>
  <w:endnote w:type="continuationSeparator" w:id="0">
    <w:p w:rsidR="003E554D" w:rsidRDefault="003E5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6346143"/>
      <w:docPartObj>
        <w:docPartGallery w:val="Page Numbers (Bottom of Page)"/>
        <w:docPartUnique/>
      </w:docPartObj>
    </w:sdtPr>
    <w:sdtEndPr>
      <w:rPr>
        <w:rFonts w:ascii="GHEA Grapalat" w:hAnsi="GHEA Grapalat"/>
        <w:sz w:val="24"/>
        <w:szCs w:val="24"/>
      </w:rPr>
    </w:sdtEndPr>
    <w:sdtContent>
      <w:p w:rsidR="00096C63" w:rsidRPr="00C861E9" w:rsidRDefault="00096C63">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BF36D2">
          <w:rPr>
            <w:rFonts w:ascii="GHEA Grapalat" w:hAnsi="GHEA Grapalat"/>
            <w:noProof/>
            <w:sz w:val="24"/>
            <w:szCs w:val="24"/>
          </w:rPr>
          <w:t>85</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554D" w:rsidRDefault="003E554D">
      <w:r>
        <w:separator/>
      </w:r>
    </w:p>
  </w:footnote>
  <w:footnote w:type="continuationSeparator" w:id="0">
    <w:p w:rsidR="003E554D" w:rsidRDefault="003E554D">
      <w:r>
        <w:continuationSeparator/>
      </w:r>
    </w:p>
  </w:footnote>
  <w:footnote w:id="1">
    <w:p w:rsidR="00096C63" w:rsidRPr="00ED3BA4" w:rsidRDefault="00096C63"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096C63" w:rsidRPr="00CD6B60" w:rsidRDefault="00096C63"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096C63" w:rsidRPr="00CD6B60" w:rsidRDefault="00096C63"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096C63" w:rsidRPr="00CD6B60" w:rsidRDefault="00096C63"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096C63" w:rsidRPr="00CD6B60" w:rsidRDefault="00096C63"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096C63" w:rsidRPr="00CA2B01" w:rsidRDefault="00096C63"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096C63" w:rsidRPr="00CA2B01" w:rsidRDefault="00096C63"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096C63" w:rsidRPr="00CA2B01" w:rsidRDefault="00096C63"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4">
    <w:p w:rsidR="00096C63" w:rsidRPr="005D5092" w:rsidRDefault="00096C63"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096C63" w:rsidRPr="0034222E" w:rsidDel="00932115" w:rsidRDefault="00096C63" w:rsidP="00AF1F59">
      <w:pPr>
        <w:pStyle w:val="FootnoteText"/>
        <w:jc w:val="both"/>
        <w:rPr>
          <w:del w:id="2"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5">
    <w:p w:rsidR="00096C63" w:rsidRDefault="00096C63" w:rsidP="00AA4D5E">
      <w:pPr>
        <w:pStyle w:val="FootnoteText"/>
        <w:jc w:val="both"/>
        <w:rPr>
          <w:ins w:id="4" w:author="Vardan" w:date="2022-10-29T23:53:00Z"/>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096C63" w:rsidRDefault="00096C63" w:rsidP="00AA4D5E">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rsidR="00096C63" w:rsidRPr="00EE76ED" w:rsidRDefault="00096C63" w:rsidP="00AA4D5E">
      <w:pPr>
        <w:pStyle w:val="FootnoteText"/>
        <w:jc w:val="both"/>
        <w:rPr>
          <w:rFonts w:asciiTheme="minorHAnsi" w:hAnsiTheme="minorHAnsi"/>
          <w:vertAlign w:val="superscript"/>
        </w:rPr>
      </w:pPr>
      <w:r w:rsidRPr="00FD55EB">
        <w:rPr>
          <w:rFonts w:ascii="GHEA Grapalat" w:hAnsi="GHEA Grapalat"/>
          <w:i/>
          <w:sz w:val="18"/>
          <w:szCs w:val="18"/>
          <w:vertAlign w:val="superscript"/>
        </w:rPr>
        <w:t>9.2</w:t>
      </w:r>
      <w:r w:rsidRPr="002F0DCF">
        <w:rPr>
          <w:rFonts w:ascii="GHEA Grapalat" w:hAnsi="GHEA Grapalat"/>
          <w:i/>
          <w:sz w:val="18"/>
          <w:szCs w:val="18"/>
          <w:vertAlign w:val="superscript"/>
        </w:rPr>
        <w:t xml:space="preserve"> </w:t>
      </w:r>
      <w:r w:rsidRPr="002F0DCF">
        <w:rPr>
          <w:rFonts w:ascii="GHEA Grapalat" w:hAnsi="GHEA Grapalat"/>
          <w:i/>
        </w:rPr>
        <w:t xml:space="preserve">Если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rsidR="00096C63" w:rsidRPr="002C2499" w:rsidRDefault="00096C63" w:rsidP="00AA4D5E">
      <w:pPr>
        <w:pStyle w:val="FootnoteText"/>
        <w:jc w:val="both"/>
      </w:pPr>
    </w:p>
    <w:p w:rsidR="00096C63" w:rsidRPr="000811C1" w:rsidRDefault="00096C63">
      <w:pPr>
        <w:pStyle w:val="FootnoteText"/>
        <w:rPr>
          <w:rFonts w:asciiTheme="minorHAnsi" w:hAnsiTheme="minorHAnsi"/>
        </w:rPr>
      </w:pPr>
    </w:p>
  </w:footnote>
  <w:footnote w:id="6">
    <w:p w:rsidR="00096C63" w:rsidRPr="00FE2AA4" w:rsidRDefault="00096C63">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7">
    <w:p w:rsidR="00096C63" w:rsidRPr="008842CE" w:rsidRDefault="00096C63"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096C63" w:rsidRPr="000811C1" w:rsidRDefault="00096C63">
      <w:pPr>
        <w:pStyle w:val="FootnoteText"/>
        <w:rPr>
          <w:lang w:val="af-ZA"/>
        </w:rPr>
      </w:pPr>
    </w:p>
  </w:footnote>
  <w:footnote w:id="8">
    <w:p w:rsidR="00096C63" w:rsidRPr="004A4643" w:rsidRDefault="00096C63"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9">
    <w:p w:rsidR="00096C63" w:rsidRPr="008E4439" w:rsidRDefault="00096C63"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096C63" w:rsidRPr="000811C1" w:rsidRDefault="00096C63" w:rsidP="0027573B">
      <w:pPr>
        <w:pStyle w:val="FootnoteText"/>
        <w:rPr>
          <w:rFonts w:ascii="Sylfaen" w:hAnsi="Sylfaen"/>
          <w:sz w:val="18"/>
          <w:szCs w:val="18"/>
        </w:rPr>
      </w:pPr>
    </w:p>
  </w:footnote>
  <w:footnote w:id="10">
    <w:p w:rsidR="00096C63" w:rsidRPr="00A31673" w:rsidRDefault="00096C63">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rsidR="00096C63" w:rsidRPr="00DE7706" w:rsidRDefault="00096C63">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rsidR="00096C63" w:rsidRPr="008416BA" w:rsidRDefault="00096C63"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096C63" w:rsidRDefault="00096C63" w:rsidP="006B3E56">
      <w:pPr>
        <w:jc w:val="both"/>
      </w:pPr>
    </w:p>
    <w:p w:rsidR="00096C63" w:rsidRPr="008B70EB" w:rsidRDefault="00096C63"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096C63" w:rsidRPr="008B70EB" w:rsidRDefault="00096C63"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096C63" w:rsidRPr="008B70EB" w:rsidRDefault="00096C63"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096C63" w:rsidRDefault="00096C63" w:rsidP="00637230">
      <w:pPr>
        <w:jc w:val="both"/>
        <w:rPr>
          <w:rFonts w:asciiTheme="minorHAnsi" w:hAnsiTheme="minorHAnsi"/>
          <w:lang w:val="af-ZA"/>
        </w:rPr>
      </w:pPr>
    </w:p>
  </w:footnote>
  <w:footnote w:id="13">
    <w:p w:rsidR="00096C63" w:rsidRPr="00A25D1B" w:rsidRDefault="00096C63"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4">
    <w:p w:rsidR="00096C63" w:rsidRPr="00DC619D" w:rsidRDefault="00096C63"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5">
    <w:p w:rsidR="00096C63" w:rsidRPr="00D3436F" w:rsidRDefault="00096C63"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096C63" w:rsidRPr="00D3436F" w:rsidRDefault="00096C63">
      <w:pPr>
        <w:pStyle w:val="FootnoteText"/>
        <w:rPr>
          <w:lang w:val="es-ES"/>
        </w:rPr>
      </w:pPr>
    </w:p>
  </w:footnote>
  <w:footnote w:id="16">
    <w:p w:rsidR="00096C63" w:rsidRPr="008842CE" w:rsidRDefault="00096C63"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96C63" w:rsidRPr="008842CE" w:rsidRDefault="00096C63" w:rsidP="003D2FE2">
      <w:pPr>
        <w:pStyle w:val="FootnoteText"/>
        <w:jc w:val="both"/>
        <w:rPr>
          <w:rFonts w:ascii="GHEA Grapalat" w:hAnsi="GHEA Grapalat"/>
        </w:rPr>
      </w:pPr>
    </w:p>
  </w:footnote>
  <w:footnote w:id="17">
    <w:p w:rsidR="00096C63" w:rsidRPr="008842CE" w:rsidRDefault="00096C63" w:rsidP="003D2FE2">
      <w:pPr>
        <w:pStyle w:val="FootnoteText"/>
        <w:jc w:val="both"/>
      </w:pPr>
    </w:p>
  </w:footnote>
  <w:footnote w:id="18">
    <w:p w:rsidR="00096C63" w:rsidRPr="008842CE" w:rsidRDefault="00096C63"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96C63" w:rsidRPr="008842CE" w:rsidRDefault="00096C63" w:rsidP="000A214C">
      <w:pPr>
        <w:pStyle w:val="FootnoteText"/>
        <w:jc w:val="both"/>
        <w:rPr>
          <w:rFonts w:ascii="GHEA Grapalat" w:hAnsi="GHEA Grapalat"/>
        </w:rPr>
      </w:pPr>
    </w:p>
  </w:footnote>
  <w:footnote w:id="19">
    <w:p w:rsidR="00096C63" w:rsidRPr="008842CE" w:rsidRDefault="00096C63" w:rsidP="000A214C">
      <w:pPr>
        <w:pStyle w:val="FootnoteText"/>
        <w:jc w:val="both"/>
      </w:pPr>
    </w:p>
  </w:footnote>
  <w:footnote w:id="20">
    <w:p w:rsidR="00096C63" w:rsidRPr="008842CE" w:rsidRDefault="00096C63"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rsidR="00096C63" w:rsidRDefault="00096C63" w:rsidP="00D3436F">
      <w:pPr>
        <w:pStyle w:val="FootnoteText"/>
        <w:widowControl w:val="0"/>
        <w:jc w:val="both"/>
        <w:rPr>
          <w:ins w:id="12"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096C63" w:rsidRPr="00F21C0D" w:rsidRDefault="00096C63" w:rsidP="00D3436F">
      <w:pPr>
        <w:pStyle w:val="FootnoteText"/>
        <w:widowControl w:val="0"/>
        <w:jc w:val="both"/>
        <w:rPr>
          <w:lang w:val="hy-AM"/>
        </w:rPr>
      </w:pPr>
    </w:p>
  </w:footnote>
  <w:footnote w:id="22">
    <w:p w:rsidR="00096C63" w:rsidRDefault="00096C63" w:rsidP="005E52ED">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096C63" w:rsidRDefault="00096C63" w:rsidP="005E52ED">
      <w:pPr>
        <w:pStyle w:val="FootnoteText"/>
        <w:widowControl w:val="0"/>
        <w:jc w:val="both"/>
        <w:rPr>
          <w:rFonts w:ascii="GHEA Grapalat" w:hAnsi="GHEA Grapalat"/>
          <w:i/>
        </w:rPr>
      </w:pPr>
    </w:p>
    <w:p w:rsidR="00096C63" w:rsidRDefault="00096C63" w:rsidP="005E52ED">
      <w:pPr>
        <w:pStyle w:val="FootnoteText"/>
        <w:widowControl w:val="0"/>
        <w:jc w:val="both"/>
        <w:rPr>
          <w:rFonts w:ascii="GHEA Grapalat" w:hAnsi="GHEA Grapalat"/>
          <w:i/>
        </w:rPr>
      </w:pPr>
    </w:p>
    <w:p w:rsidR="00096C63" w:rsidRPr="00EB336B" w:rsidRDefault="00096C63" w:rsidP="00251F9C">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096C63" w:rsidRPr="00D3436F" w:rsidRDefault="00096C63">
      <w:pPr>
        <w:pStyle w:val="FootnoteText"/>
        <w:rPr>
          <w:lang w:val="hy-AM"/>
        </w:rPr>
      </w:pPr>
    </w:p>
  </w:footnote>
  <w:footnote w:id="23">
    <w:p w:rsidR="00096C63" w:rsidRPr="008842CE" w:rsidRDefault="00096C63"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096C63" w:rsidRPr="00E85250" w:rsidRDefault="00096C63" w:rsidP="00D90640">
      <w:pPr>
        <w:widowControl w:val="0"/>
        <w:spacing w:after="160" w:line="360" w:lineRule="auto"/>
        <w:ind w:firstLine="709"/>
        <w:jc w:val="both"/>
        <w:rPr>
          <w:rFonts w:ascii="GHEA Grapalat" w:hAnsi="GHEA Grapalat"/>
          <w:lang w:val="hy-AM"/>
        </w:rPr>
      </w:pPr>
    </w:p>
    <w:p w:rsidR="00096C63" w:rsidRPr="00D3436F" w:rsidRDefault="00096C63">
      <w:pPr>
        <w:pStyle w:val="FootnoteText"/>
        <w:rPr>
          <w:lang w:val="hy-AM"/>
        </w:rPr>
      </w:pPr>
    </w:p>
  </w:footnote>
  <w:footnote w:id="24">
    <w:p w:rsidR="00096C63" w:rsidRPr="00402BC3" w:rsidRDefault="00096C63"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096C63" w:rsidRPr="00552088" w:rsidRDefault="00096C63"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096C63" w:rsidRPr="00D3436F" w:rsidRDefault="00096C63">
      <w:pPr>
        <w:pStyle w:val="FootnoteText"/>
        <w:rPr>
          <w:lang w:val="hy-AM"/>
        </w:rPr>
      </w:pPr>
    </w:p>
  </w:footnote>
  <w:footnote w:id="25">
    <w:p w:rsidR="00096C63" w:rsidRPr="008842CE" w:rsidRDefault="00096C63"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096C63" w:rsidRPr="00D3436F" w:rsidRDefault="00096C63">
      <w:pPr>
        <w:pStyle w:val="FootnoteText"/>
        <w:rPr>
          <w:lang w:val="hy-AM"/>
        </w:rPr>
      </w:pPr>
    </w:p>
  </w:footnote>
  <w:footnote w:id="26">
    <w:p w:rsidR="00096C63" w:rsidRPr="00D3436F" w:rsidRDefault="00096C63"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7">
    <w:p w:rsidR="00096C63" w:rsidRPr="008842CE" w:rsidRDefault="00096C63"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96C63" w:rsidRPr="00D3436F" w:rsidRDefault="00096C63">
      <w:pPr>
        <w:pStyle w:val="FootnoteText"/>
        <w:rPr>
          <w:lang w:val="hy-AM"/>
        </w:rPr>
      </w:pPr>
    </w:p>
  </w:footnote>
  <w:footnote w:id="28">
    <w:p w:rsidR="00096C63" w:rsidRPr="00E861BF" w:rsidRDefault="00096C63"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29">
    <w:p w:rsidR="0042699B" w:rsidRDefault="0042699B" w:rsidP="0042699B">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42699B" w:rsidRPr="00E861BF" w:rsidRDefault="0042699B" w:rsidP="0042699B">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0">
    <w:p w:rsidR="0042699B" w:rsidRPr="00E861BF" w:rsidRDefault="0042699B" w:rsidP="0042699B">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31">
    <w:p w:rsidR="00096C63" w:rsidRPr="008842CE" w:rsidRDefault="00096C63"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2">
    <w:p w:rsidR="00096C63" w:rsidRPr="008842CE" w:rsidRDefault="00096C63"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44E"/>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6D94"/>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6C63"/>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047"/>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7C"/>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54D"/>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699B"/>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3DCA"/>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230"/>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19D"/>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5CAB"/>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56A6"/>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6CF8"/>
    <w:rsid w:val="00A779D8"/>
    <w:rsid w:val="00A8081F"/>
    <w:rsid w:val="00A80ECD"/>
    <w:rsid w:val="00A8134C"/>
    <w:rsid w:val="00A81620"/>
    <w:rsid w:val="00A81DD5"/>
    <w:rsid w:val="00A82F21"/>
    <w:rsid w:val="00A8328A"/>
    <w:rsid w:val="00A86287"/>
    <w:rsid w:val="00A8771E"/>
    <w:rsid w:val="00A9027E"/>
    <w:rsid w:val="00A90E28"/>
    <w:rsid w:val="00A90FCD"/>
    <w:rsid w:val="00A92057"/>
    <w:rsid w:val="00A921FF"/>
    <w:rsid w:val="00A93710"/>
    <w:rsid w:val="00A93A41"/>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6D2"/>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0ED9"/>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07A"/>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77"/>
    <w:rsid w:val="00E77AD7"/>
    <w:rsid w:val="00E77EEE"/>
    <w:rsid w:val="00E80312"/>
    <w:rsid w:val="00E805B6"/>
    <w:rsid w:val="00E80AFC"/>
    <w:rsid w:val="00E81D32"/>
    <w:rsid w:val="00E84171"/>
    <w:rsid w:val="00E8425F"/>
    <w:rsid w:val="00E85485"/>
    <w:rsid w:val="00E85A49"/>
    <w:rsid w:val="00E861BF"/>
    <w:rsid w:val="00E8667C"/>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1629"/>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2C0B"/>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542E05"/>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BD0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hmiadzin-wua@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6FF10-0372-46B4-B1EF-DBABC5746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2185</TotalTime>
  <Pages>1</Pages>
  <Words>21629</Words>
  <Characters>123288</Characters>
  <Application>Microsoft Office Word</Application>
  <DocSecurity>0</DocSecurity>
  <Lines>1027</Lines>
  <Paragraphs>289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144628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1321</cp:revision>
  <cp:lastPrinted>2018-02-16T07:12:00Z</cp:lastPrinted>
  <dcterms:created xsi:type="dcterms:W3CDTF">2019-10-28T07:04:00Z</dcterms:created>
  <dcterms:modified xsi:type="dcterms:W3CDTF">2026-02-03T06:41:00Z</dcterms:modified>
</cp:coreProperties>
</file>