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Pr="00EA451B" w:rsidRDefault="00B758C4" w:rsidP="00B758C4">
      <w:pPr>
        <w:pStyle w:val="a3"/>
        <w:widowControl w:val="0"/>
        <w:spacing w:after="160" w:line="240" w:lineRule="auto"/>
        <w:ind w:firstLine="0"/>
        <w:jc w:val="center"/>
        <w:rPr>
          <w:rFonts w:ascii="GHEA Grapalat" w:hAnsi="GHEA Grapalat"/>
          <w:i w:val="0"/>
          <w:sz w:val="24"/>
          <w:szCs w:val="24"/>
        </w:rPr>
      </w:pPr>
      <w:r w:rsidRPr="00EA451B">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sidRPr="00EA451B">
        <w:rPr>
          <w:rFonts w:ascii="GHEA Grapalat" w:hAnsi="GHEA Grapalat"/>
          <w:i w:val="0"/>
          <w:sz w:val="24"/>
          <w:szCs w:val="24"/>
        </w:rPr>
        <w:t xml:space="preserve">Настоящий текст объявления утвержден Решением Оценочной Комиссии от </w:t>
      </w:r>
      <w:r w:rsidR="00D13B83" w:rsidRPr="00D13B83">
        <w:rPr>
          <w:rFonts w:ascii="GHEA Grapalat" w:hAnsi="GHEA Grapalat"/>
          <w:i w:val="0"/>
          <w:sz w:val="24"/>
          <w:szCs w:val="24"/>
        </w:rPr>
        <w:t>23</w:t>
      </w:r>
      <w:r w:rsidRPr="00EA451B">
        <w:rPr>
          <w:rFonts w:ascii="GHEA Grapalat" w:hAnsi="GHEA Grapalat"/>
          <w:i w:val="0"/>
          <w:sz w:val="24"/>
          <w:szCs w:val="24"/>
        </w:rPr>
        <w:t xml:space="preserve">-го </w:t>
      </w:r>
      <w:r w:rsidR="00D13B83">
        <w:rPr>
          <w:rFonts w:ascii="GHEA Grapalat" w:hAnsi="GHEA Grapalat"/>
          <w:i w:val="0"/>
          <w:sz w:val="24"/>
          <w:szCs w:val="24"/>
        </w:rPr>
        <w:t>июня</w:t>
      </w:r>
      <w:r w:rsidR="009F27AE" w:rsidRPr="00EA451B">
        <w:rPr>
          <w:rFonts w:ascii="GHEA Grapalat" w:hAnsi="GHEA Grapalat"/>
          <w:i w:val="0"/>
          <w:sz w:val="24"/>
          <w:szCs w:val="24"/>
        </w:rPr>
        <w:t xml:space="preserve"> </w:t>
      </w:r>
      <w:r w:rsidR="00FE0DE3" w:rsidRPr="00EA451B">
        <w:rPr>
          <w:rFonts w:ascii="GHEA Grapalat" w:hAnsi="GHEA Grapalat"/>
          <w:i w:val="0"/>
          <w:sz w:val="24"/>
          <w:szCs w:val="24"/>
        </w:rPr>
        <w:t>2023</w:t>
      </w:r>
      <w:r w:rsidRPr="00EA451B">
        <w:rPr>
          <w:rFonts w:ascii="GHEA Grapalat" w:hAnsi="GHEA Grapalat"/>
          <w:i w:val="0"/>
          <w:sz w:val="24"/>
          <w:szCs w:val="24"/>
        </w:rPr>
        <w:t xml:space="preserve"> года номер 1</w:t>
      </w:r>
      <w:r>
        <w:rPr>
          <w:rFonts w:ascii="GHEA Grapalat" w:hAnsi="GHEA Grapalat"/>
          <w:i w:val="0"/>
          <w:sz w:val="24"/>
          <w:szCs w:val="24"/>
        </w:rPr>
        <w:t xml:space="preserve">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D13B83">
        <w:rPr>
          <w:rFonts w:ascii="GHEA Grapalat" w:hAnsi="GHEA Grapalat"/>
          <w:b/>
          <w:i w:val="0"/>
          <w:sz w:val="24"/>
          <w:szCs w:val="24"/>
        </w:rPr>
        <w:t>GHTsDzB-HVKAK-2023-26</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на </w:t>
      </w:r>
      <w:r>
        <w:rPr>
          <w:rFonts w:ascii="GHEA Grapalat" w:hAnsi="GHEA Grapalat"/>
          <w:b/>
          <w:i w:val="0"/>
          <w:sz w:val="24"/>
          <w:szCs w:val="24"/>
        </w:rPr>
        <w:t xml:space="preserve">предоставление </w:t>
      </w:r>
      <w:r w:rsidR="00423AC7" w:rsidRPr="00637AEC">
        <w:rPr>
          <w:rFonts w:ascii="GHEA Grapalat" w:hAnsi="GHEA Grapalat"/>
          <w:b/>
          <w:i w:val="0"/>
          <w:sz w:val="24"/>
          <w:szCs w:val="24"/>
        </w:rPr>
        <w:t xml:space="preserve">услуг по техническому обслуживанию </w:t>
      </w:r>
      <w:r w:rsidR="00423AC7">
        <w:rPr>
          <w:rFonts w:ascii="GHEA Grapalat" w:hAnsi="GHEA Grapalat"/>
          <w:b/>
          <w:i w:val="0"/>
          <w:sz w:val="24"/>
          <w:szCs w:val="24"/>
        </w:rPr>
        <w:t xml:space="preserve">медицинских/лабораторных </w:t>
      </w:r>
      <w:r w:rsidR="00423AC7" w:rsidRPr="00637AEC">
        <w:rPr>
          <w:rFonts w:ascii="GHEA Grapalat" w:hAnsi="GHEA Grapalat"/>
          <w:b/>
          <w:i w:val="0"/>
          <w:sz w:val="24"/>
          <w:szCs w:val="24"/>
        </w:rPr>
        <w:t>приборов и оборудования</w:t>
      </w:r>
      <w:r>
        <w:rPr>
          <w:rFonts w:ascii="GHEA Grapalat" w:hAnsi="GHEA Grapalat"/>
          <w:b/>
          <w:i w:val="0"/>
          <w:sz w:val="24"/>
          <w:szCs w:val="24"/>
        </w:rPr>
        <w:t xml:space="preserve">. </w:t>
      </w:r>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w:t>
      </w:r>
      <w:proofErr w:type="gramStart"/>
      <w:r w:rsidR="00B1012E" w:rsidRPr="00535F40">
        <w:rPr>
          <w:rFonts w:ascii="GHEA Grapalat" w:hAnsi="GHEA Grapalat"/>
          <w:b/>
          <w:i w:val="0"/>
          <w:spacing w:val="6"/>
          <w:sz w:val="24"/>
          <w:szCs w:val="24"/>
        </w:rPr>
        <w:t>г</w:t>
      </w:r>
      <w:proofErr w:type="gramEnd"/>
      <w:r w:rsidR="00B1012E" w:rsidRPr="00535F40">
        <w:rPr>
          <w:rFonts w:ascii="GHEA Grapalat" w:hAnsi="GHEA Grapalat"/>
          <w:b/>
          <w:i w:val="0"/>
          <w:spacing w:val="6"/>
          <w:sz w:val="24"/>
          <w:szCs w:val="24"/>
        </w:rPr>
        <w:t xml:space="preserve">.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 xml:space="preserve">10:30 </w:t>
      </w:r>
      <w:r w:rsidRPr="00535F40">
        <w:rPr>
          <w:rFonts w:ascii="GHEA Grapalat" w:hAnsi="GHEA Grapalat"/>
          <w:b/>
          <w:i w:val="0"/>
          <w:sz w:val="24"/>
          <w:szCs w:val="24"/>
        </w:rPr>
        <w:t xml:space="preserve">часов </w:t>
      </w:r>
      <w:r w:rsidR="00535F40" w:rsidRPr="00535F40">
        <w:rPr>
          <w:rFonts w:ascii="GHEA Grapalat" w:hAnsi="GHEA Grapalat"/>
          <w:b/>
          <w:i w:val="0"/>
          <w:sz w:val="24"/>
          <w:szCs w:val="24"/>
        </w:rPr>
        <w:t>0</w:t>
      </w:r>
      <w:r w:rsidR="00416935" w:rsidRPr="00416935">
        <w:rPr>
          <w:rFonts w:ascii="GHEA Grapalat" w:hAnsi="GHEA Grapalat"/>
          <w:b/>
          <w:i w:val="0"/>
          <w:sz w:val="24"/>
          <w:szCs w:val="24"/>
        </w:rPr>
        <w:t>8</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Pr="00416935" w:rsidRDefault="009216D6" w:rsidP="00FE0DE3">
      <w:pPr>
        <w:pStyle w:val="a3"/>
        <w:widowControl w:val="0"/>
        <w:spacing w:line="240" w:lineRule="auto"/>
        <w:ind w:firstLine="567"/>
        <w:contextualSpacing/>
        <w:rPr>
          <w:rFonts w:ascii="GHEA Grapalat" w:hAnsi="GHEA Grapalat"/>
          <w:i w:val="0"/>
          <w:sz w:val="24"/>
          <w:szCs w:val="24"/>
        </w:rPr>
      </w:pPr>
      <w:r w:rsidRPr="00416935">
        <w:rPr>
          <w:rFonts w:ascii="GHEA Grapalat" w:hAnsi="GHEA Grapalat"/>
          <w:i w:val="0"/>
          <w:sz w:val="24"/>
          <w:szCs w:val="24"/>
        </w:rPr>
        <w:t xml:space="preserve">Вскрытие заявок будет проводиться по адресу </w:t>
      </w:r>
      <w:proofErr w:type="gramStart"/>
      <w:r w:rsidR="00535F40" w:rsidRPr="00416935">
        <w:rPr>
          <w:rFonts w:ascii="GHEA Grapalat" w:hAnsi="GHEA Grapalat"/>
          <w:b/>
          <w:i w:val="0"/>
          <w:sz w:val="24"/>
          <w:szCs w:val="24"/>
        </w:rPr>
        <w:t>г</w:t>
      </w:r>
      <w:proofErr w:type="gramEnd"/>
      <w:r w:rsidR="00535F40" w:rsidRPr="00416935">
        <w:rPr>
          <w:rFonts w:ascii="GHEA Grapalat" w:hAnsi="GHEA Grapalat"/>
          <w:b/>
          <w:i w:val="0"/>
          <w:sz w:val="24"/>
          <w:szCs w:val="24"/>
        </w:rPr>
        <w:t xml:space="preserve">. Ереван, ул. М. </w:t>
      </w:r>
      <w:proofErr w:type="spellStart"/>
      <w:r w:rsidR="00535F40" w:rsidRPr="00416935">
        <w:rPr>
          <w:rFonts w:ascii="GHEA Grapalat" w:hAnsi="GHEA Grapalat"/>
          <w:b/>
          <w:i w:val="0"/>
          <w:sz w:val="24"/>
          <w:szCs w:val="24"/>
        </w:rPr>
        <w:t>Гераци</w:t>
      </w:r>
      <w:proofErr w:type="spellEnd"/>
      <w:r w:rsidR="00535F40" w:rsidRPr="00416935">
        <w:rPr>
          <w:rFonts w:ascii="GHEA Grapalat" w:hAnsi="GHEA Grapalat"/>
          <w:b/>
          <w:i w:val="0"/>
          <w:sz w:val="24"/>
          <w:szCs w:val="24"/>
        </w:rPr>
        <w:t>, д. 12</w:t>
      </w:r>
      <w:r w:rsidRPr="00416935">
        <w:rPr>
          <w:rFonts w:ascii="GHEA Grapalat" w:hAnsi="GHEA Grapalat"/>
          <w:b/>
          <w:i w:val="0"/>
          <w:sz w:val="24"/>
          <w:szCs w:val="24"/>
        </w:rPr>
        <w:t xml:space="preserve">, в </w:t>
      </w:r>
      <w:r w:rsidR="0012656E" w:rsidRPr="00416935">
        <w:rPr>
          <w:rFonts w:ascii="GHEA Grapalat" w:hAnsi="GHEA Grapalat"/>
          <w:b/>
          <w:i w:val="0"/>
          <w:sz w:val="24"/>
          <w:szCs w:val="24"/>
        </w:rPr>
        <w:t>10:30</w:t>
      </w:r>
      <w:r w:rsidRPr="00416935">
        <w:rPr>
          <w:rFonts w:ascii="GHEA Grapalat" w:hAnsi="GHEA Grapalat"/>
          <w:b/>
          <w:i w:val="0"/>
          <w:sz w:val="24"/>
          <w:szCs w:val="24"/>
        </w:rPr>
        <w:t xml:space="preserve"> </w:t>
      </w:r>
      <w:r w:rsidR="0012656E" w:rsidRPr="00416935">
        <w:rPr>
          <w:rFonts w:ascii="GHEA Grapalat" w:hAnsi="GHEA Grapalat"/>
          <w:b/>
          <w:i w:val="0"/>
          <w:sz w:val="24"/>
          <w:szCs w:val="24"/>
        </w:rPr>
        <w:t xml:space="preserve">часов </w:t>
      </w:r>
      <w:r w:rsidR="00D13B83">
        <w:rPr>
          <w:rFonts w:ascii="GHEA Grapalat" w:hAnsi="GHEA Grapalat"/>
          <w:b/>
          <w:i w:val="0"/>
          <w:sz w:val="24"/>
          <w:szCs w:val="24"/>
        </w:rPr>
        <w:t>30 июня</w:t>
      </w:r>
      <w:r w:rsidR="00F23C1D">
        <w:rPr>
          <w:rFonts w:ascii="GHEA Grapalat" w:hAnsi="GHEA Grapalat"/>
          <w:b/>
          <w:i w:val="0"/>
          <w:sz w:val="24"/>
          <w:szCs w:val="24"/>
        </w:rPr>
        <w:t xml:space="preserve"> </w:t>
      </w:r>
      <w:r w:rsidR="0012656E" w:rsidRPr="00416935">
        <w:rPr>
          <w:rFonts w:ascii="GHEA Grapalat" w:hAnsi="GHEA Grapalat"/>
          <w:b/>
          <w:i w:val="0"/>
          <w:sz w:val="24"/>
          <w:szCs w:val="24"/>
        </w:rPr>
        <w:t>2023 года.</w:t>
      </w:r>
    </w:p>
    <w:p w:rsidR="00F95DBF" w:rsidRPr="00416935" w:rsidRDefault="00F95DBF" w:rsidP="00FE0DE3">
      <w:pPr>
        <w:pStyle w:val="a3"/>
        <w:widowControl w:val="0"/>
        <w:spacing w:line="240" w:lineRule="auto"/>
        <w:ind w:firstLine="567"/>
        <w:contextualSpacing/>
        <w:rPr>
          <w:rFonts w:ascii="GHEA Grapalat" w:hAnsi="GHEA Grapalat"/>
          <w:i w:val="0"/>
          <w:sz w:val="24"/>
          <w:szCs w:val="24"/>
        </w:rPr>
      </w:pPr>
      <w:r w:rsidRPr="00416935">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FE0DE3">
      <w:pPr>
        <w:pStyle w:val="a3"/>
        <w:widowControl w:val="0"/>
        <w:spacing w:line="240" w:lineRule="auto"/>
        <w:ind w:firstLine="567"/>
        <w:contextualSpacing/>
        <w:rPr>
          <w:rFonts w:ascii="GHEA Grapalat" w:hAnsi="GHEA Grapalat"/>
          <w:i w:val="0"/>
          <w:sz w:val="24"/>
          <w:szCs w:val="24"/>
        </w:rPr>
      </w:pPr>
      <w:r w:rsidRPr="00416935">
        <w:rPr>
          <w:rFonts w:ascii="GHEA Grapalat" w:hAnsi="GHEA Grapalat"/>
          <w:i w:val="0"/>
          <w:sz w:val="24"/>
          <w:szCs w:val="24"/>
        </w:rPr>
        <w:t>Для получения дополнительной информации, связанной с настоящим</w:t>
      </w:r>
      <w:r w:rsidR="00D5443D" w:rsidRPr="00416935">
        <w:rPr>
          <w:rFonts w:ascii="Courier New" w:hAnsi="Courier New" w:cs="Courier New"/>
          <w:i w:val="0"/>
          <w:sz w:val="24"/>
          <w:szCs w:val="24"/>
          <w:lang w:val="en-US"/>
        </w:rPr>
        <w:t> </w:t>
      </w:r>
      <w:r w:rsidRPr="00416935">
        <w:rPr>
          <w:rFonts w:ascii="GHEA Grapalat" w:hAnsi="GHEA Grapalat"/>
          <w:i w:val="0"/>
          <w:sz w:val="24"/>
          <w:szCs w:val="24"/>
        </w:rPr>
        <w:t>объявлением, можете обратиться к секретарю</w:t>
      </w:r>
      <w:r w:rsidRPr="009044F1">
        <w:rPr>
          <w:rFonts w:ascii="GHEA Grapalat" w:hAnsi="GHEA Grapalat"/>
          <w:i w:val="0"/>
          <w:sz w:val="24"/>
          <w:szCs w:val="24"/>
        </w:rPr>
        <w:t xml:space="preserve">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4C7808" w:rsidRDefault="004C7808" w:rsidP="004C7808">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lastRenderedPageBreak/>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D13B83">
        <w:rPr>
          <w:rFonts w:ascii="GHEA Grapalat" w:hAnsi="GHEA Grapalat"/>
          <w:sz w:val="22"/>
          <w:szCs w:val="22"/>
        </w:rPr>
        <w:t>GHTsDzB-HVKAK-2023-26</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w:t>
      </w:r>
      <w:r w:rsidR="00416935">
        <w:rPr>
          <w:rFonts w:ascii="GHEA Grapalat" w:hAnsi="GHEA Grapalat"/>
          <w:sz w:val="22"/>
          <w:szCs w:val="22"/>
        </w:rPr>
        <w:t xml:space="preserve"> </w:t>
      </w:r>
      <w:r w:rsidR="00734BA5">
        <w:rPr>
          <w:rFonts w:ascii="GHEA Grapalat" w:hAnsi="GHEA Grapalat"/>
          <w:sz w:val="22"/>
          <w:szCs w:val="22"/>
        </w:rPr>
        <w:t>30 июня</w:t>
      </w:r>
      <w:r>
        <w:rPr>
          <w:rFonts w:ascii="GHEA Grapalat" w:hAnsi="GHEA Grapalat"/>
          <w:sz w:val="22"/>
          <w:szCs w:val="22"/>
        </w:rPr>
        <w:t xml:space="preserve"> 2023</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5612FC" w:rsidRPr="001A6617" w:rsidRDefault="005612FC" w:rsidP="005612FC">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00734BA5" w:rsidRPr="00734BA5">
        <w:rPr>
          <w:rFonts w:ascii="GHEA Grapalat" w:hAnsi="GHEA Grapalat"/>
          <w:b/>
        </w:rPr>
        <w:t>УСЛУГ ПО ТЕХНИЧЕСКОМУ ОБСЛУЖИВАНИЮ МЕДИЦИНСКИХ/ЛАБОРАТОРНЫХ ПРИБОРОВ И ОБОРУДОВАНИЯ ДЛЯ НУЖД</w:t>
      </w:r>
      <w:r w:rsidR="00734BA5" w:rsidRPr="00FF5217">
        <w:rPr>
          <w:rFonts w:ascii="GHEA Grapalat" w:hAnsi="GHEA Grapalat"/>
          <w:b/>
        </w:rPr>
        <w:t xml:space="preserve"> </w:t>
      </w:r>
      <w:r w:rsidRPr="001A6617">
        <w:rPr>
          <w:rFonts w:ascii="GHEA Grapalat" w:hAnsi="GHEA Grapalat"/>
          <w:b/>
        </w:rPr>
        <w:t>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aff3"/>
          <w:rFonts w:ascii="GHEA Grapalat" w:hAnsi="GHEA Grapalat" w:cs="Arial"/>
          <w:b/>
          <w:bCs/>
          <w:i w:val="0"/>
          <w:color w:val="0D0D0D" w:themeColor="text1" w:themeTint="F2"/>
          <w:shd w:val="clear" w:color="auto" w:fill="FFFFFF"/>
        </w:rPr>
        <w:t>МЗ РА</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1A43A4" w:rsidRPr="009044F1" w:rsidRDefault="0041256C" w:rsidP="005612FC">
      <w:pPr>
        <w:rPr>
          <w:rFonts w:ascii="GHEA Grapalat" w:hAnsi="GHEA Grapalat" w:cs="Sylfaen"/>
          <w:i/>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w:t>
      </w:r>
      <w:proofErr w:type="spellStart"/>
      <w:r w:rsidRPr="0041256C">
        <w:rPr>
          <w:rFonts w:ascii="GHEA Grapalat" w:hAnsi="GHEA Grapalat"/>
          <w:b/>
          <w:i/>
          <w:color w:val="FF0000"/>
        </w:rPr>
        <w:t>подлеж</w:t>
      </w:r>
      <w:proofErr w:type="spellEnd"/>
      <w:r w:rsidR="00096865" w:rsidRPr="009044F1">
        <w:rPr>
          <w:rFonts w:ascii="GHEA Grapalat" w:hAnsi="GHEA Grapalat"/>
          <w:i/>
        </w:rPr>
        <w:t xml:space="preserve"> </w:t>
      </w:r>
    </w:p>
    <w:p w:rsidR="00160AE4" w:rsidRPr="007E19BB" w:rsidRDefault="00994A77" w:rsidP="00AD3CC1">
      <w:pPr>
        <w:widowControl w:val="0"/>
        <w:ind w:firstLine="567"/>
        <w:contextualSpacing/>
        <w:jc w:val="center"/>
        <w:rPr>
          <w:rFonts w:ascii="GHEA Grapalat" w:hAnsi="GHEA Grapalat"/>
          <w:b/>
        </w:rPr>
      </w:pPr>
      <w:r w:rsidRPr="009044F1">
        <w:rPr>
          <w:rFonts w:ascii="GHEA Grapalat" w:hAnsi="GHEA Grapalat"/>
        </w:rPr>
        <w:br w:type="page"/>
      </w:r>
      <w:r w:rsidR="00160AE4" w:rsidRPr="007E19BB">
        <w:rPr>
          <w:rFonts w:ascii="GHEA Grapalat" w:hAnsi="GHEA Grapalat"/>
          <w:b/>
        </w:rPr>
        <w:lastRenderedPageBreak/>
        <w:t>СОДЕРЖАНИЕ</w:t>
      </w:r>
    </w:p>
    <w:p w:rsidR="00AD3CC1" w:rsidRPr="004260E1" w:rsidRDefault="00160AE4" w:rsidP="00AD3CC1">
      <w:pPr>
        <w:pStyle w:val="a3"/>
        <w:widowControl w:val="0"/>
        <w:spacing w:line="240" w:lineRule="auto"/>
        <w:ind w:firstLine="567"/>
        <w:contextualSpacing/>
        <w:jc w:val="center"/>
        <w:rPr>
          <w:rFonts w:ascii="GHEA Grapalat" w:hAnsi="GHEA Grapalat"/>
          <w:i w:val="0"/>
          <w:sz w:val="22"/>
          <w:szCs w:val="22"/>
        </w:rPr>
      </w:pPr>
      <w:r w:rsidRPr="007E19BB">
        <w:rPr>
          <w:rFonts w:ascii="GHEA Grapalat" w:hAnsi="GHEA Grapalat"/>
          <w:b/>
          <w:i w:val="0"/>
          <w:sz w:val="24"/>
          <w:szCs w:val="24"/>
        </w:rPr>
        <w:t xml:space="preserve">ПРИГЛАШЕНИЯ </w:t>
      </w:r>
      <w:r w:rsidR="00AD3CC1" w:rsidRPr="007E19BB">
        <w:rPr>
          <w:rFonts w:ascii="GHEA Grapalat" w:hAnsi="GHEA Grapalat"/>
          <w:b/>
          <w:i w:val="0"/>
          <w:sz w:val="24"/>
          <w:szCs w:val="24"/>
        </w:rPr>
        <w:t xml:space="preserve">НА ЗАПРОС КОТИРОВОК, ОБЪЯВЛЕННЫЙ С </w:t>
      </w:r>
      <w:r w:rsidR="00AD3CC1" w:rsidRPr="00D16C49">
        <w:rPr>
          <w:rFonts w:ascii="GHEA Grapalat" w:hAnsi="GHEA Grapalat"/>
          <w:b/>
          <w:i w:val="0"/>
          <w:sz w:val="24"/>
          <w:szCs w:val="24"/>
        </w:rPr>
        <w:t xml:space="preserve">ЦЕЛЬЮ </w:t>
      </w:r>
      <w:r w:rsidR="00D16C49" w:rsidRPr="00D16C49">
        <w:rPr>
          <w:rFonts w:ascii="GHEA Grapalat" w:hAnsi="GHEA Grapalat"/>
          <w:b/>
          <w:i w:val="0"/>
          <w:sz w:val="24"/>
          <w:szCs w:val="24"/>
        </w:rPr>
        <w:t>УСЛУГ ПО</w:t>
      </w:r>
      <w:r w:rsidR="00D16C49" w:rsidRPr="00734BA5">
        <w:rPr>
          <w:rFonts w:ascii="GHEA Grapalat" w:hAnsi="GHEA Grapalat"/>
          <w:b/>
        </w:rPr>
        <w:t xml:space="preserve"> </w:t>
      </w:r>
      <w:r w:rsidR="00D16C49" w:rsidRPr="00D16C49">
        <w:rPr>
          <w:rFonts w:ascii="GHEA Grapalat" w:hAnsi="GHEA Grapalat"/>
          <w:b/>
          <w:i w:val="0"/>
          <w:sz w:val="24"/>
          <w:szCs w:val="24"/>
        </w:rPr>
        <w:t>ТЕХНИЧЕСКОМУ ОБСЛУЖИВАНИЮ МЕДИЦИНСКИХ/ЛАБОРАТОРНЫХ ПРИБОРОВ И ОБОРУДОВАНИЯ</w:t>
      </w:r>
      <w:r w:rsidR="00D16C49" w:rsidRPr="00734BA5">
        <w:rPr>
          <w:rFonts w:ascii="GHEA Grapalat" w:hAnsi="GHEA Grapalat"/>
          <w:b/>
        </w:rPr>
        <w:t xml:space="preserve"> </w:t>
      </w:r>
      <w:r w:rsidR="00AD3CC1" w:rsidRPr="007E19BB">
        <w:rPr>
          <w:rFonts w:ascii="GHEA Grapalat" w:hAnsi="GHEA Grapalat"/>
          <w:b/>
          <w:i w:val="0"/>
          <w:sz w:val="24"/>
          <w:szCs w:val="24"/>
        </w:rPr>
        <w:t>ДЛЯ</w:t>
      </w:r>
      <w:r w:rsidR="00AD3CC1" w:rsidRPr="004260E1">
        <w:rPr>
          <w:rFonts w:ascii="GHEA Grapalat" w:hAnsi="GHEA Grapalat"/>
          <w:b/>
          <w:i w:val="0"/>
          <w:sz w:val="22"/>
          <w:szCs w:val="22"/>
        </w:rPr>
        <w:t xml:space="preserve"> СВОИХ НУЖД</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D13B83">
        <w:rPr>
          <w:rFonts w:ascii="GHEA Grapalat" w:hAnsi="GHEA Grapalat"/>
          <w:b/>
          <w:sz w:val="22"/>
          <w:szCs w:val="22"/>
        </w:rPr>
        <w:t>GHTsDzB-HVKAK-2023-26</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w:t>
      </w:r>
      <w:proofErr w:type="gramEnd"/>
      <w:r w:rsidR="00AD798D">
        <w:rPr>
          <w:rFonts w:ascii="GHEA Grapalat" w:hAnsi="GHEA Grapalat"/>
          <w:b/>
        </w:rPr>
        <w:t xml:space="preserve">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D16C49">
        <w:rPr>
          <w:rFonts w:ascii="GHEA Grapalat" w:hAnsi="GHEA Grapalat"/>
          <w:b/>
          <w:i w:val="0"/>
          <w:sz w:val="24"/>
          <w:szCs w:val="24"/>
        </w:rPr>
        <w:t xml:space="preserve">предоставление </w:t>
      </w:r>
      <w:r w:rsidR="00D16C49" w:rsidRPr="00637AEC">
        <w:rPr>
          <w:rFonts w:ascii="GHEA Grapalat" w:hAnsi="GHEA Grapalat"/>
          <w:b/>
          <w:i w:val="0"/>
          <w:sz w:val="24"/>
          <w:szCs w:val="24"/>
        </w:rPr>
        <w:t xml:space="preserve">услуг по техническому обслуживанию </w:t>
      </w:r>
      <w:r w:rsidR="00D16C49">
        <w:rPr>
          <w:rFonts w:ascii="GHEA Grapalat" w:hAnsi="GHEA Grapalat"/>
          <w:b/>
          <w:i w:val="0"/>
          <w:sz w:val="24"/>
          <w:szCs w:val="24"/>
        </w:rPr>
        <w:t xml:space="preserve">медицинских/лабораторных </w:t>
      </w:r>
      <w:r w:rsidR="00D16C49" w:rsidRPr="00637AEC">
        <w:rPr>
          <w:rFonts w:ascii="GHEA Grapalat" w:hAnsi="GHEA Grapalat"/>
          <w:b/>
          <w:i w:val="0"/>
          <w:sz w:val="24"/>
          <w:szCs w:val="24"/>
        </w:rPr>
        <w:t>приборов и оборудования</w:t>
      </w:r>
      <w:r w:rsidR="00D16C49" w:rsidRPr="00777B7F">
        <w:rPr>
          <w:rFonts w:ascii="GHEA Grapalat" w:hAnsi="GHEA Grapalat"/>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595967">
        <w:rPr>
          <w:rFonts w:ascii="GHEA Grapalat" w:hAnsi="GHEA Grapalat"/>
          <w:i w:val="0"/>
          <w:sz w:val="24"/>
          <w:szCs w:val="24"/>
        </w:rPr>
        <w:t>24</w:t>
      </w:r>
      <w:r w:rsidR="00CC2D29" w:rsidRPr="00CC2D29">
        <w:rPr>
          <w:rFonts w:ascii="GHEA Grapalat" w:hAnsi="GHEA Grapalat"/>
          <w:b/>
          <w:i w:val="0"/>
          <w:sz w:val="24"/>
          <w:szCs w:val="24"/>
        </w:rPr>
        <w:t xml:space="preserve"> </w:t>
      </w:r>
      <w:r w:rsidR="00777B7F" w:rsidRPr="00CC2D29">
        <w:rPr>
          <w:rFonts w:ascii="GHEA Grapalat" w:hAnsi="GHEA Grapalat"/>
          <w:b/>
          <w:i w:val="0"/>
          <w:sz w:val="24"/>
          <w:szCs w:val="24"/>
        </w:rPr>
        <w:t>лот</w:t>
      </w:r>
      <w:r w:rsidR="00595967">
        <w:rPr>
          <w:rFonts w:ascii="GHEA Grapalat" w:hAnsi="GHEA Grapalat"/>
          <w:b/>
          <w:i w:val="0"/>
          <w:sz w:val="24"/>
          <w:szCs w:val="24"/>
        </w:rPr>
        <w:t>а</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E57112" w:rsidRPr="009044F1" w:rsidTr="00D71EFD">
        <w:trPr>
          <w:jc w:val="center"/>
        </w:trPr>
        <w:tc>
          <w:tcPr>
            <w:tcW w:w="1216" w:type="dxa"/>
            <w:vAlign w:val="center"/>
          </w:tcPr>
          <w:p w:rsidR="00E57112" w:rsidRPr="00E57112" w:rsidRDefault="00E57112" w:rsidP="00B46D58">
            <w:pPr>
              <w:pStyle w:val="23"/>
              <w:widowControl w:val="0"/>
              <w:spacing w:after="120" w:line="240" w:lineRule="auto"/>
              <w:ind w:firstLine="0"/>
              <w:jc w:val="center"/>
              <w:rPr>
                <w:rFonts w:ascii="GHEA Grapalat" w:hAnsi="GHEA Grapalat"/>
              </w:rPr>
            </w:pPr>
            <w:r w:rsidRPr="00E57112">
              <w:rPr>
                <w:rFonts w:ascii="GHEA Grapalat" w:hAnsi="GHEA Grapalat"/>
              </w:rPr>
              <w:t>1</w:t>
            </w:r>
          </w:p>
        </w:tc>
        <w:tc>
          <w:tcPr>
            <w:tcW w:w="1418" w:type="dxa"/>
            <w:vAlign w:val="center"/>
          </w:tcPr>
          <w:p w:rsidR="00E57112" w:rsidRPr="00E57112" w:rsidRDefault="00E57112" w:rsidP="00E57112">
            <w:pPr>
              <w:jc w:val="center"/>
              <w:rPr>
                <w:rFonts w:ascii="GHEA Grapalat" w:hAnsi="GHEA Grapalat"/>
                <w:color w:val="000000"/>
                <w:sz w:val="20"/>
                <w:szCs w:val="20"/>
              </w:rPr>
            </w:pPr>
            <w:r w:rsidRPr="00E57112">
              <w:rPr>
                <w:rFonts w:ascii="GHEA Grapalat" w:hAnsi="GHEA Grapalat"/>
                <w:color w:val="000000"/>
                <w:sz w:val="20"/>
                <w:szCs w:val="20"/>
              </w:rPr>
              <w:t>3,456,800</w:t>
            </w:r>
          </w:p>
        </w:tc>
        <w:tc>
          <w:tcPr>
            <w:tcW w:w="6600" w:type="dxa"/>
            <w:vAlign w:val="center"/>
          </w:tcPr>
          <w:p w:rsidR="00E57112" w:rsidRDefault="00E57112" w:rsidP="00E57112">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 xml:space="preserve">бслуживание микроскопов (бинокулярных, </w:t>
            </w:r>
            <w:proofErr w:type="spellStart"/>
            <w:r>
              <w:rPr>
                <w:rFonts w:ascii="GHEA Grapalat" w:hAnsi="GHEA Grapalat"/>
                <w:sz w:val="20"/>
                <w:szCs w:val="20"/>
              </w:rPr>
              <w:t>моноокулярных</w:t>
            </w:r>
            <w:proofErr w:type="spellEnd"/>
            <w:r>
              <w:rPr>
                <w:rFonts w:ascii="GHEA Grapalat" w:hAnsi="GHEA Grapalat"/>
                <w:sz w:val="20"/>
                <w:szCs w:val="20"/>
              </w:rPr>
              <w:t>, световых и др.)</w:t>
            </w:r>
          </w:p>
        </w:tc>
      </w:tr>
      <w:tr w:rsidR="00E57112" w:rsidRPr="009044F1" w:rsidTr="00D71EFD">
        <w:trPr>
          <w:jc w:val="center"/>
        </w:trPr>
        <w:tc>
          <w:tcPr>
            <w:tcW w:w="1216" w:type="dxa"/>
            <w:vAlign w:val="center"/>
          </w:tcPr>
          <w:p w:rsidR="00E57112" w:rsidRPr="00E57112" w:rsidRDefault="00E57112" w:rsidP="00B46D58">
            <w:pPr>
              <w:pStyle w:val="23"/>
              <w:widowControl w:val="0"/>
              <w:spacing w:after="120" w:line="240" w:lineRule="auto"/>
              <w:ind w:firstLine="0"/>
              <w:jc w:val="center"/>
              <w:rPr>
                <w:rFonts w:ascii="GHEA Grapalat" w:hAnsi="GHEA Grapalat"/>
              </w:rPr>
            </w:pPr>
            <w:r w:rsidRPr="00E57112">
              <w:rPr>
                <w:rFonts w:ascii="GHEA Grapalat" w:hAnsi="GHEA Grapalat"/>
              </w:rPr>
              <w:t>2</w:t>
            </w:r>
          </w:p>
        </w:tc>
        <w:tc>
          <w:tcPr>
            <w:tcW w:w="1418" w:type="dxa"/>
            <w:vAlign w:val="center"/>
          </w:tcPr>
          <w:p w:rsidR="00E57112" w:rsidRPr="00E57112" w:rsidRDefault="00E57112" w:rsidP="00E57112">
            <w:pPr>
              <w:jc w:val="center"/>
              <w:rPr>
                <w:rFonts w:ascii="GHEA Grapalat" w:hAnsi="GHEA Grapalat"/>
                <w:color w:val="000000"/>
                <w:sz w:val="20"/>
                <w:szCs w:val="20"/>
              </w:rPr>
            </w:pPr>
            <w:r w:rsidRPr="00E57112">
              <w:rPr>
                <w:rFonts w:ascii="GHEA Grapalat" w:hAnsi="GHEA Grapalat"/>
                <w:color w:val="000000"/>
                <w:sz w:val="20"/>
                <w:szCs w:val="20"/>
              </w:rPr>
              <w:t>3,822,000</w:t>
            </w:r>
          </w:p>
        </w:tc>
        <w:tc>
          <w:tcPr>
            <w:tcW w:w="6600" w:type="dxa"/>
            <w:vAlign w:val="center"/>
          </w:tcPr>
          <w:p w:rsidR="00E57112" w:rsidRDefault="00E57112" w:rsidP="00A8765B">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стерилизатора воздушного (</w:t>
            </w:r>
            <w:proofErr w:type="spellStart"/>
            <w:r>
              <w:rPr>
                <w:rFonts w:ascii="GHEA Grapalat" w:hAnsi="GHEA Grapalat"/>
                <w:sz w:val="20"/>
                <w:szCs w:val="20"/>
              </w:rPr>
              <w:t>сухожара</w:t>
            </w:r>
            <w:proofErr w:type="spellEnd"/>
            <w:r>
              <w:rPr>
                <w:rFonts w:ascii="GHEA Grapalat" w:hAnsi="GHEA Grapalat"/>
                <w:sz w:val="20"/>
                <w:szCs w:val="20"/>
              </w:rPr>
              <w:t>)</w:t>
            </w:r>
          </w:p>
        </w:tc>
      </w:tr>
      <w:tr w:rsidR="00E57112" w:rsidRPr="009044F1" w:rsidTr="00D71EFD">
        <w:trPr>
          <w:jc w:val="center"/>
        </w:trPr>
        <w:tc>
          <w:tcPr>
            <w:tcW w:w="1216" w:type="dxa"/>
            <w:vAlign w:val="center"/>
          </w:tcPr>
          <w:p w:rsidR="00E57112" w:rsidRPr="00E57112" w:rsidRDefault="00E57112" w:rsidP="00B46D58">
            <w:pPr>
              <w:pStyle w:val="23"/>
              <w:widowControl w:val="0"/>
              <w:spacing w:after="120" w:line="240" w:lineRule="auto"/>
              <w:ind w:firstLine="0"/>
              <w:jc w:val="center"/>
              <w:rPr>
                <w:rFonts w:ascii="GHEA Grapalat" w:hAnsi="GHEA Grapalat"/>
              </w:rPr>
            </w:pPr>
            <w:r w:rsidRPr="00E57112">
              <w:rPr>
                <w:rFonts w:ascii="GHEA Grapalat" w:hAnsi="GHEA Grapalat"/>
              </w:rPr>
              <w:t>3</w:t>
            </w:r>
          </w:p>
        </w:tc>
        <w:tc>
          <w:tcPr>
            <w:tcW w:w="1418" w:type="dxa"/>
            <w:vAlign w:val="center"/>
          </w:tcPr>
          <w:p w:rsidR="00E57112" w:rsidRPr="00E57112" w:rsidRDefault="00E57112" w:rsidP="00E57112">
            <w:pPr>
              <w:jc w:val="center"/>
              <w:rPr>
                <w:rFonts w:ascii="GHEA Grapalat" w:hAnsi="GHEA Grapalat"/>
                <w:color w:val="000000"/>
                <w:sz w:val="20"/>
                <w:szCs w:val="20"/>
              </w:rPr>
            </w:pPr>
            <w:r w:rsidRPr="00E57112">
              <w:rPr>
                <w:rFonts w:ascii="GHEA Grapalat" w:hAnsi="GHEA Grapalat"/>
                <w:color w:val="000000"/>
                <w:sz w:val="20"/>
                <w:szCs w:val="20"/>
              </w:rPr>
              <w:t>3,888,000</w:t>
            </w:r>
          </w:p>
        </w:tc>
        <w:tc>
          <w:tcPr>
            <w:tcW w:w="6600" w:type="dxa"/>
            <w:vAlign w:val="center"/>
          </w:tcPr>
          <w:p w:rsidR="00E57112" w:rsidRDefault="00E57112" w:rsidP="00A8765B">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инкубатора 1</w:t>
            </w:r>
          </w:p>
        </w:tc>
      </w:tr>
      <w:tr w:rsidR="00E57112" w:rsidRPr="009044F1" w:rsidTr="00D71EFD">
        <w:trPr>
          <w:jc w:val="center"/>
        </w:trPr>
        <w:tc>
          <w:tcPr>
            <w:tcW w:w="1216" w:type="dxa"/>
            <w:vAlign w:val="center"/>
          </w:tcPr>
          <w:p w:rsidR="00E57112" w:rsidRPr="00E57112" w:rsidRDefault="00E57112" w:rsidP="00B46D58">
            <w:pPr>
              <w:pStyle w:val="23"/>
              <w:widowControl w:val="0"/>
              <w:spacing w:after="120" w:line="240" w:lineRule="auto"/>
              <w:ind w:firstLine="0"/>
              <w:jc w:val="center"/>
              <w:rPr>
                <w:rFonts w:ascii="GHEA Grapalat" w:hAnsi="GHEA Grapalat"/>
              </w:rPr>
            </w:pPr>
            <w:r w:rsidRPr="00E57112">
              <w:rPr>
                <w:rFonts w:ascii="GHEA Grapalat" w:hAnsi="GHEA Grapalat"/>
              </w:rPr>
              <w:t>4</w:t>
            </w:r>
          </w:p>
        </w:tc>
        <w:tc>
          <w:tcPr>
            <w:tcW w:w="1418" w:type="dxa"/>
            <w:vAlign w:val="center"/>
          </w:tcPr>
          <w:p w:rsidR="00E57112" w:rsidRPr="00E57112" w:rsidRDefault="00E57112" w:rsidP="00E57112">
            <w:pPr>
              <w:jc w:val="center"/>
              <w:rPr>
                <w:rFonts w:ascii="GHEA Grapalat" w:hAnsi="GHEA Grapalat"/>
                <w:color w:val="000000"/>
                <w:sz w:val="20"/>
                <w:szCs w:val="20"/>
              </w:rPr>
            </w:pPr>
            <w:r w:rsidRPr="00E57112">
              <w:rPr>
                <w:rFonts w:ascii="GHEA Grapalat" w:hAnsi="GHEA Grapalat"/>
                <w:color w:val="000000"/>
                <w:sz w:val="20"/>
                <w:szCs w:val="20"/>
              </w:rPr>
              <w:t>9,420,000</w:t>
            </w:r>
          </w:p>
        </w:tc>
        <w:tc>
          <w:tcPr>
            <w:tcW w:w="6600" w:type="dxa"/>
            <w:vAlign w:val="center"/>
          </w:tcPr>
          <w:p w:rsidR="00E57112" w:rsidRDefault="00E57112" w:rsidP="00A8765B">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автоклава 1</w:t>
            </w:r>
          </w:p>
        </w:tc>
      </w:tr>
      <w:tr w:rsidR="00E57112" w:rsidRPr="009044F1" w:rsidTr="00D71EFD">
        <w:trPr>
          <w:jc w:val="center"/>
        </w:trPr>
        <w:tc>
          <w:tcPr>
            <w:tcW w:w="1216" w:type="dxa"/>
            <w:vAlign w:val="center"/>
          </w:tcPr>
          <w:p w:rsidR="00E57112" w:rsidRPr="00E57112" w:rsidRDefault="00E57112" w:rsidP="00B46D58">
            <w:pPr>
              <w:pStyle w:val="23"/>
              <w:widowControl w:val="0"/>
              <w:spacing w:after="120" w:line="240" w:lineRule="auto"/>
              <w:ind w:firstLine="0"/>
              <w:jc w:val="center"/>
              <w:rPr>
                <w:rFonts w:ascii="GHEA Grapalat" w:hAnsi="GHEA Grapalat"/>
              </w:rPr>
            </w:pPr>
            <w:r w:rsidRPr="00E57112">
              <w:rPr>
                <w:rFonts w:ascii="GHEA Grapalat" w:hAnsi="GHEA Grapalat"/>
              </w:rPr>
              <w:t>5</w:t>
            </w:r>
          </w:p>
        </w:tc>
        <w:tc>
          <w:tcPr>
            <w:tcW w:w="1418" w:type="dxa"/>
            <w:vAlign w:val="center"/>
          </w:tcPr>
          <w:p w:rsidR="00E57112" w:rsidRPr="00E57112" w:rsidRDefault="00E57112" w:rsidP="00E57112">
            <w:pPr>
              <w:jc w:val="center"/>
              <w:rPr>
                <w:rFonts w:ascii="GHEA Grapalat" w:hAnsi="GHEA Grapalat"/>
                <w:color w:val="000000"/>
                <w:sz w:val="20"/>
                <w:szCs w:val="20"/>
              </w:rPr>
            </w:pPr>
            <w:r w:rsidRPr="00E57112">
              <w:rPr>
                <w:rFonts w:ascii="GHEA Grapalat" w:hAnsi="GHEA Grapalat"/>
                <w:color w:val="000000"/>
                <w:sz w:val="20"/>
                <w:szCs w:val="20"/>
              </w:rPr>
              <w:t>5,940,000</w:t>
            </w:r>
          </w:p>
        </w:tc>
        <w:tc>
          <w:tcPr>
            <w:tcW w:w="6600" w:type="dxa"/>
            <w:vAlign w:val="center"/>
          </w:tcPr>
          <w:p w:rsidR="00E57112" w:rsidRDefault="00E57112">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сушильного шкафа</w:t>
            </w:r>
          </w:p>
        </w:tc>
      </w:tr>
      <w:tr w:rsidR="00E57112" w:rsidRPr="009044F1" w:rsidTr="00D71EFD">
        <w:trPr>
          <w:jc w:val="center"/>
        </w:trPr>
        <w:tc>
          <w:tcPr>
            <w:tcW w:w="1216" w:type="dxa"/>
            <w:vAlign w:val="center"/>
          </w:tcPr>
          <w:p w:rsidR="00E57112" w:rsidRPr="00E57112" w:rsidRDefault="00E57112" w:rsidP="00B46D58">
            <w:pPr>
              <w:pStyle w:val="23"/>
              <w:widowControl w:val="0"/>
              <w:spacing w:after="120" w:line="240" w:lineRule="auto"/>
              <w:ind w:firstLine="0"/>
              <w:jc w:val="center"/>
              <w:rPr>
                <w:rFonts w:ascii="GHEA Grapalat" w:hAnsi="GHEA Grapalat"/>
              </w:rPr>
            </w:pPr>
            <w:r w:rsidRPr="00E57112">
              <w:rPr>
                <w:rFonts w:ascii="GHEA Grapalat" w:hAnsi="GHEA Grapalat"/>
              </w:rPr>
              <w:t>6</w:t>
            </w:r>
          </w:p>
        </w:tc>
        <w:tc>
          <w:tcPr>
            <w:tcW w:w="1418" w:type="dxa"/>
            <w:vAlign w:val="center"/>
          </w:tcPr>
          <w:p w:rsidR="00E57112" w:rsidRPr="00E57112" w:rsidRDefault="00E57112" w:rsidP="00E57112">
            <w:pPr>
              <w:jc w:val="center"/>
              <w:rPr>
                <w:rFonts w:ascii="GHEA Grapalat" w:hAnsi="GHEA Grapalat"/>
                <w:color w:val="000000"/>
                <w:sz w:val="20"/>
                <w:szCs w:val="20"/>
              </w:rPr>
            </w:pPr>
            <w:r w:rsidRPr="00E57112">
              <w:rPr>
                <w:rFonts w:ascii="GHEA Grapalat" w:hAnsi="GHEA Grapalat"/>
                <w:color w:val="000000"/>
                <w:sz w:val="20"/>
                <w:szCs w:val="20"/>
              </w:rPr>
              <w:t>4,130,000</w:t>
            </w:r>
          </w:p>
        </w:tc>
        <w:tc>
          <w:tcPr>
            <w:tcW w:w="6600" w:type="dxa"/>
            <w:vAlign w:val="center"/>
          </w:tcPr>
          <w:p w:rsidR="00E57112" w:rsidRDefault="00E57112" w:rsidP="00A8765B">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 xml:space="preserve">бслуживание </w:t>
            </w:r>
            <w:proofErr w:type="spellStart"/>
            <w:r>
              <w:rPr>
                <w:rFonts w:ascii="GHEA Grapalat" w:hAnsi="GHEA Grapalat"/>
                <w:sz w:val="20"/>
                <w:szCs w:val="20"/>
              </w:rPr>
              <w:t>дистилятора</w:t>
            </w:r>
            <w:proofErr w:type="spellEnd"/>
            <w:r>
              <w:rPr>
                <w:rFonts w:ascii="GHEA Grapalat" w:hAnsi="GHEA Grapalat"/>
                <w:sz w:val="20"/>
                <w:szCs w:val="20"/>
              </w:rPr>
              <w:t xml:space="preserve"> воды</w:t>
            </w:r>
          </w:p>
        </w:tc>
      </w:tr>
      <w:tr w:rsidR="00E57112" w:rsidRPr="009044F1" w:rsidTr="00D71EFD">
        <w:trPr>
          <w:jc w:val="center"/>
        </w:trPr>
        <w:tc>
          <w:tcPr>
            <w:tcW w:w="1216" w:type="dxa"/>
            <w:vAlign w:val="center"/>
          </w:tcPr>
          <w:p w:rsidR="00E57112" w:rsidRPr="00E57112" w:rsidRDefault="00E57112" w:rsidP="00B46D58">
            <w:pPr>
              <w:pStyle w:val="23"/>
              <w:widowControl w:val="0"/>
              <w:spacing w:after="120" w:line="240" w:lineRule="auto"/>
              <w:ind w:firstLine="0"/>
              <w:jc w:val="center"/>
              <w:rPr>
                <w:rFonts w:ascii="GHEA Grapalat" w:hAnsi="GHEA Grapalat"/>
              </w:rPr>
            </w:pPr>
            <w:r w:rsidRPr="00E57112">
              <w:rPr>
                <w:rFonts w:ascii="GHEA Grapalat" w:hAnsi="GHEA Grapalat"/>
              </w:rPr>
              <w:t>7</w:t>
            </w:r>
          </w:p>
        </w:tc>
        <w:tc>
          <w:tcPr>
            <w:tcW w:w="1418" w:type="dxa"/>
            <w:vAlign w:val="center"/>
          </w:tcPr>
          <w:p w:rsidR="00E57112" w:rsidRPr="00E57112" w:rsidRDefault="00E57112" w:rsidP="00E57112">
            <w:pPr>
              <w:jc w:val="center"/>
              <w:rPr>
                <w:rFonts w:ascii="GHEA Grapalat" w:hAnsi="GHEA Grapalat"/>
                <w:color w:val="000000"/>
                <w:sz w:val="20"/>
                <w:szCs w:val="20"/>
              </w:rPr>
            </w:pPr>
            <w:r w:rsidRPr="00E57112">
              <w:rPr>
                <w:rFonts w:ascii="GHEA Grapalat" w:hAnsi="GHEA Grapalat"/>
                <w:color w:val="000000"/>
                <w:sz w:val="20"/>
                <w:szCs w:val="20"/>
              </w:rPr>
              <w:t>2,796,000</w:t>
            </w:r>
          </w:p>
        </w:tc>
        <w:tc>
          <w:tcPr>
            <w:tcW w:w="6600" w:type="dxa"/>
            <w:vAlign w:val="center"/>
          </w:tcPr>
          <w:p w:rsidR="00E57112" w:rsidRDefault="00A8765B">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водяной бани</w:t>
            </w:r>
          </w:p>
        </w:tc>
      </w:tr>
      <w:tr w:rsidR="00E57112" w:rsidRPr="009044F1" w:rsidTr="00D71EFD">
        <w:trPr>
          <w:jc w:val="center"/>
        </w:trPr>
        <w:tc>
          <w:tcPr>
            <w:tcW w:w="1216" w:type="dxa"/>
            <w:vAlign w:val="center"/>
          </w:tcPr>
          <w:p w:rsidR="00E57112" w:rsidRPr="00E57112" w:rsidRDefault="00E57112" w:rsidP="00B46D58">
            <w:pPr>
              <w:pStyle w:val="23"/>
              <w:widowControl w:val="0"/>
              <w:spacing w:after="120" w:line="240" w:lineRule="auto"/>
              <w:ind w:firstLine="0"/>
              <w:jc w:val="center"/>
              <w:rPr>
                <w:rFonts w:ascii="GHEA Grapalat" w:hAnsi="GHEA Grapalat"/>
              </w:rPr>
            </w:pPr>
            <w:r w:rsidRPr="00E57112">
              <w:rPr>
                <w:rFonts w:ascii="GHEA Grapalat" w:hAnsi="GHEA Grapalat"/>
              </w:rPr>
              <w:t>8</w:t>
            </w:r>
          </w:p>
        </w:tc>
        <w:tc>
          <w:tcPr>
            <w:tcW w:w="1418" w:type="dxa"/>
            <w:vAlign w:val="center"/>
          </w:tcPr>
          <w:p w:rsidR="00E57112" w:rsidRPr="00E57112" w:rsidRDefault="00E57112" w:rsidP="00E57112">
            <w:pPr>
              <w:jc w:val="center"/>
              <w:rPr>
                <w:rFonts w:ascii="GHEA Grapalat" w:hAnsi="GHEA Grapalat"/>
                <w:color w:val="000000"/>
                <w:sz w:val="20"/>
                <w:szCs w:val="20"/>
              </w:rPr>
            </w:pPr>
            <w:r w:rsidRPr="00E57112">
              <w:rPr>
                <w:rFonts w:ascii="GHEA Grapalat" w:hAnsi="GHEA Grapalat"/>
                <w:color w:val="000000"/>
                <w:sz w:val="20"/>
                <w:szCs w:val="20"/>
              </w:rPr>
              <w:t>5,160,000</w:t>
            </w:r>
          </w:p>
        </w:tc>
        <w:tc>
          <w:tcPr>
            <w:tcW w:w="6600" w:type="dxa"/>
            <w:vAlign w:val="center"/>
          </w:tcPr>
          <w:p w:rsidR="00E57112" w:rsidRDefault="00E57112" w:rsidP="00A8765B">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центрифуги</w:t>
            </w:r>
          </w:p>
        </w:tc>
      </w:tr>
      <w:tr w:rsidR="00E57112" w:rsidRPr="009044F1" w:rsidTr="00D71EFD">
        <w:trPr>
          <w:jc w:val="center"/>
        </w:trPr>
        <w:tc>
          <w:tcPr>
            <w:tcW w:w="1216" w:type="dxa"/>
            <w:vAlign w:val="center"/>
          </w:tcPr>
          <w:p w:rsidR="00E57112" w:rsidRPr="00E57112" w:rsidRDefault="00E57112" w:rsidP="00B46D58">
            <w:pPr>
              <w:pStyle w:val="23"/>
              <w:widowControl w:val="0"/>
              <w:spacing w:after="120" w:line="240" w:lineRule="auto"/>
              <w:ind w:firstLine="0"/>
              <w:jc w:val="center"/>
              <w:rPr>
                <w:rFonts w:ascii="GHEA Grapalat" w:hAnsi="GHEA Grapalat"/>
              </w:rPr>
            </w:pPr>
            <w:r w:rsidRPr="00E57112">
              <w:rPr>
                <w:rFonts w:ascii="GHEA Grapalat" w:hAnsi="GHEA Grapalat"/>
              </w:rPr>
              <w:t>9</w:t>
            </w:r>
          </w:p>
        </w:tc>
        <w:tc>
          <w:tcPr>
            <w:tcW w:w="1418" w:type="dxa"/>
            <w:vAlign w:val="center"/>
          </w:tcPr>
          <w:p w:rsidR="00E57112" w:rsidRPr="00E57112" w:rsidRDefault="00E57112" w:rsidP="00E57112">
            <w:pPr>
              <w:jc w:val="center"/>
              <w:rPr>
                <w:rFonts w:ascii="GHEA Grapalat" w:hAnsi="GHEA Grapalat"/>
                <w:color w:val="000000"/>
                <w:sz w:val="20"/>
                <w:szCs w:val="20"/>
              </w:rPr>
            </w:pPr>
            <w:r w:rsidRPr="00E57112">
              <w:rPr>
                <w:rFonts w:ascii="GHEA Grapalat" w:hAnsi="GHEA Grapalat"/>
                <w:color w:val="000000"/>
                <w:sz w:val="20"/>
                <w:szCs w:val="20"/>
              </w:rPr>
              <w:t>1,116,000</w:t>
            </w:r>
          </w:p>
        </w:tc>
        <w:tc>
          <w:tcPr>
            <w:tcW w:w="6600" w:type="dxa"/>
            <w:vAlign w:val="center"/>
          </w:tcPr>
          <w:p w:rsidR="00E57112" w:rsidRDefault="00E57112" w:rsidP="00A8765B">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весов (лабораторных аналитических и электронных, технических)</w:t>
            </w:r>
          </w:p>
        </w:tc>
      </w:tr>
      <w:tr w:rsidR="00E57112" w:rsidRPr="009044F1" w:rsidTr="00D71EFD">
        <w:trPr>
          <w:jc w:val="center"/>
        </w:trPr>
        <w:tc>
          <w:tcPr>
            <w:tcW w:w="1216" w:type="dxa"/>
            <w:vAlign w:val="center"/>
          </w:tcPr>
          <w:p w:rsidR="00E57112" w:rsidRPr="00E57112" w:rsidRDefault="00E57112" w:rsidP="00B46D58">
            <w:pPr>
              <w:pStyle w:val="23"/>
              <w:widowControl w:val="0"/>
              <w:spacing w:after="120" w:line="240" w:lineRule="auto"/>
              <w:ind w:firstLine="0"/>
              <w:jc w:val="center"/>
              <w:rPr>
                <w:rFonts w:ascii="GHEA Grapalat" w:hAnsi="GHEA Grapalat"/>
              </w:rPr>
            </w:pPr>
            <w:r w:rsidRPr="00E57112">
              <w:rPr>
                <w:rFonts w:ascii="GHEA Grapalat" w:hAnsi="GHEA Grapalat"/>
              </w:rPr>
              <w:t>10</w:t>
            </w:r>
          </w:p>
        </w:tc>
        <w:tc>
          <w:tcPr>
            <w:tcW w:w="1418" w:type="dxa"/>
            <w:vAlign w:val="center"/>
          </w:tcPr>
          <w:p w:rsidR="00E57112" w:rsidRPr="00E57112" w:rsidRDefault="00E57112" w:rsidP="00E57112">
            <w:pPr>
              <w:jc w:val="center"/>
              <w:rPr>
                <w:rFonts w:ascii="GHEA Grapalat" w:hAnsi="GHEA Grapalat"/>
                <w:color w:val="000000"/>
                <w:sz w:val="20"/>
                <w:szCs w:val="20"/>
              </w:rPr>
            </w:pPr>
            <w:r w:rsidRPr="00E57112">
              <w:rPr>
                <w:rFonts w:ascii="GHEA Grapalat" w:hAnsi="GHEA Grapalat"/>
                <w:color w:val="000000"/>
                <w:sz w:val="20"/>
                <w:szCs w:val="20"/>
              </w:rPr>
              <w:t>1,736,400</w:t>
            </w:r>
          </w:p>
        </w:tc>
        <w:tc>
          <w:tcPr>
            <w:tcW w:w="6600" w:type="dxa"/>
            <w:vAlign w:val="center"/>
          </w:tcPr>
          <w:p w:rsidR="00E57112" w:rsidRDefault="00E57112" w:rsidP="00A8765B">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шейкеров (электронных, механических с подогревом и др.)</w:t>
            </w:r>
          </w:p>
        </w:tc>
      </w:tr>
      <w:tr w:rsidR="00E57112" w:rsidRPr="009044F1" w:rsidTr="00D71EFD">
        <w:trPr>
          <w:jc w:val="center"/>
        </w:trPr>
        <w:tc>
          <w:tcPr>
            <w:tcW w:w="1216" w:type="dxa"/>
            <w:vAlign w:val="center"/>
          </w:tcPr>
          <w:p w:rsidR="00E57112" w:rsidRPr="00E57112" w:rsidRDefault="00E57112" w:rsidP="00B46D58">
            <w:pPr>
              <w:pStyle w:val="23"/>
              <w:widowControl w:val="0"/>
              <w:spacing w:after="120" w:line="240" w:lineRule="auto"/>
              <w:ind w:firstLine="0"/>
              <w:jc w:val="center"/>
              <w:rPr>
                <w:rFonts w:ascii="GHEA Grapalat" w:hAnsi="GHEA Grapalat"/>
              </w:rPr>
            </w:pPr>
            <w:r w:rsidRPr="00E57112">
              <w:rPr>
                <w:rFonts w:ascii="GHEA Grapalat" w:hAnsi="GHEA Grapalat"/>
              </w:rPr>
              <w:t>11</w:t>
            </w:r>
          </w:p>
        </w:tc>
        <w:tc>
          <w:tcPr>
            <w:tcW w:w="1418" w:type="dxa"/>
            <w:vAlign w:val="center"/>
          </w:tcPr>
          <w:p w:rsidR="00E57112" w:rsidRPr="00E57112" w:rsidRDefault="00E57112" w:rsidP="00E57112">
            <w:pPr>
              <w:jc w:val="center"/>
              <w:rPr>
                <w:rFonts w:ascii="GHEA Grapalat" w:hAnsi="GHEA Grapalat"/>
                <w:color w:val="000000"/>
                <w:sz w:val="20"/>
                <w:szCs w:val="20"/>
              </w:rPr>
            </w:pPr>
            <w:r w:rsidRPr="00E57112">
              <w:rPr>
                <w:rFonts w:ascii="GHEA Grapalat" w:hAnsi="GHEA Grapalat"/>
                <w:color w:val="000000"/>
                <w:sz w:val="20"/>
                <w:szCs w:val="20"/>
              </w:rPr>
              <w:t>2,436,000</w:t>
            </w:r>
          </w:p>
        </w:tc>
        <w:tc>
          <w:tcPr>
            <w:tcW w:w="6600" w:type="dxa"/>
            <w:vAlign w:val="center"/>
          </w:tcPr>
          <w:p w:rsidR="00E57112" w:rsidRDefault="00E57112" w:rsidP="00A8765B">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иммуноферментного анализатора</w:t>
            </w:r>
          </w:p>
        </w:tc>
      </w:tr>
      <w:tr w:rsidR="00E57112" w:rsidRPr="009044F1" w:rsidTr="00D71EFD">
        <w:trPr>
          <w:jc w:val="center"/>
        </w:trPr>
        <w:tc>
          <w:tcPr>
            <w:tcW w:w="1216" w:type="dxa"/>
            <w:vAlign w:val="center"/>
          </w:tcPr>
          <w:p w:rsidR="00E57112" w:rsidRPr="00E57112" w:rsidRDefault="00E57112" w:rsidP="00B46D58">
            <w:pPr>
              <w:pStyle w:val="23"/>
              <w:widowControl w:val="0"/>
              <w:spacing w:after="120" w:line="240" w:lineRule="auto"/>
              <w:ind w:firstLine="0"/>
              <w:jc w:val="center"/>
              <w:rPr>
                <w:rFonts w:ascii="GHEA Grapalat" w:hAnsi="GHEA Grapalat"/>
              </w:rPr>
            </w:pPr>
            <w:r w:rsidRPr="00E57112">
              <w:rPr>
                <w:rFonts w:ascii="GHEA Grapalat" w:hAnsi="GHEA Grapalat"/>
              </w:rPr>
              <w:t>12</w:t>
            </w:r>
          </w:p>
        </w:tc>
        <w:tc>
          <w:tcPr>
            <w:tcW w:w="1418" w:type="dxa"/>
            <w:vAlign w:val="center"/>
          </w:tcPr>
          <w:p w:rsidR="00E57112" w:rsidRPr="00E57112" w:rsidRDefault="00E57112" w:rsidP="00E57112">
            <w:pPr>
              <w:jc w:val="center"/>
              <w:rPr>
                <w:rFonts w:ascii="GHEA Grapalat" w:hAnsi="GHEA Grapalat"/>
                <w:color w:val="000000"/>
                <w:sz w:val="20"/>
                <w:szCs w:val="20"/>
              </w:rPr>
            </w:pPr>
            <w:r w:rsidRPr="00E57112">
              <w:rPr>
                <w:rFonts w:ascii="GHEA Grapalat" w:hAnsi="GHEA Grapalat"/>
                <w:color w:val="000000"/>
                <w:sz w:val="20"/>
                <w:szCs w:val="20"/>
              </w:rPr>
              <w:t>627,000</w:t>
            </w:r>
          </w:p>
        </w:tc>
        <w:tc>
          <w:tcPr>
            <w:tcW w:w="6600" w:type="dxa"/>
            <w:vAlign w:val="center"/>
          </w:tcPr>
          <w:p w:rsidR="00E57112" w:rsidRDefault="00E57112" w:rsidP="008D2547">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рефрактометра</w:t>
            </w:r>
          </w:p>
        </w:tc>
      </w:tr>
      <w:tr w:rsidR="00E57112" w:rsidRPr="009044F1" w:rsidTr="00D71EFD">
        <w:trPr>
          <w:jc w:val="center"/>
        </w:trPr>
        <w:tc>
          <w:tcPr>
            <w:tcW w:w="1216" w:type="dxa"/>
            <w:vAlign w:val="center"/>
          </w:tcPr>
          <w:p w:rsidR="00E57112" w:rsidRPr="00E57112" w:rsidRDefault="00E57112" w:rsidP="00B46D58">
            <w:pPr>
              <w:pStyle w:val="23"/>
              <w:widowControl w:val="0"/>
              <w:spacing w:after="120" w:line="240" w:lineRule="auto"/>
              <w:ind w:firstLine="0"/>
              <w:jc w:val="center"/>
              <w:rPr>
                <w:rFonts w:ascii="GHEA Grapalat" w:hAnsi="GHEA Grapalat"/>
              </w:rPr>
            </w:pPr>
            <w:r w:rsidRPr="00E57112">
              <w:rPr>
                <w:rFonts w:ascii="GHEA Grapalat" w:hAnsi="GHEA Grapalat"/>
              </w:rPr>
              <w:t>13</w:t>
            </w:r>
          </w:p>
        </w:tc>
        <w:tc>
          <w:tcPr>
            <w:tcW w:w="1418" w:type="dxa"/>
            <w:vAlign w:val="center"/>
          </w:tcPr>
          <w:p w:rsidR="00E57112" w:rsidRPr="00E57112" w:rsidRDefault="00E57112" w:rsidP="00E57112">
            <w:pPr>
              <w:jc w:val="center"/>
              <w:rPr>
                <w:rFonts w:ascii="GHEA Grapalat" w:hAnsi="GHEA Grapalat"/>
                <w:color w:val="000000"/>
                <w:sz w:val="20"/>
                <w:szCs w:val="20"/>
              </w:rPr>
            </w:pPr>
            <w:r w:rsidRPr="00E57112">
              <w:rPr>
                <w:rFonts w:ascii="GHEA Grapalat" w:hAnsi="GHEA Grapalat"/>
                <w:color w:val="000000"/>
                <w:sz w:val="20"/>
                <w:szCs w:val="20"/>
              </w:rPr>
              <w:t>3,372,000</w:t>
            </w:r>
          </w:p>
        </w:tc>
        <w:tc>
          <w:tcPr>
            <w:tcW w:w="6600" w:type="dxa"/>
            <w:vAlign w:val="center"/>
          </w:tcPr>
          <w:p w:rsidR="00E57112" w:rsidRDefault="00E57112" w:rsidP="008D2547">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 xml:space="preserve">бслуживание PH-метра, </w:t>
            </w:r>
            <w:proofErr w:type="spellStart"/>
            <w:r>
              <w:rPr>
                <w:rFonts w:ascii="GHEA Grapalat" w:hAnsi="GHEA Grapalat"/>
                <w:sz w:val="20"/>
                <w:szCs w:val="20"/>
              </w:rPr>
              <w:t>ионометра</w:t>
            </w:r>
            <w:proofErr w:type="spellEnd"/>
            <w:r>
              <w:rPr>
                <w:rFonts w:ascii="GHEA Grapalat" w:hAnsi="GHEA Grapalat"/>
                <w:sz w:val="20"/>
                <w:szCs w:val="20"/>
              </w:rPr>
              <w:t xml:space="preserve">, </w:t>
            </w:r>
            <w:proofErr w:type="spellStart"/>
            <w:r>
              <w:rPr>
                <w:rFonts w:ascii="GHEA Grapalat" w:hAnsi="GHEA Grapalat"/>
                <w:sz w:val="20"/>
                <w:szCs w:val="20"/>
              </w:rPr>
              <w:t>нитратометра</w:t>
            </w:r>
            <w:proofErr w:type="spellEnd"/>
          </w:p>
        </w:tc>
      </w:tr>
      <w:tr w:rsidR="00E57112" w:rsidRPr="009044F1" w:rsidTr="00D71EFD">
        <w:trPr>
          <w:jc w:val="center"/>
        </w:trPr>
        <w:tc>
          <w:tcPr>
            <w:tcW w:w="1216" w:type="dxa"/>
            <w:vAlign w:val="center"/>
          </w:tcPr>
          <w:p w:rsidR="00E57112" w:rsidRPr="00E57112" w:rsidRDefault="00E57112" w:rsidP="00B46D58">
            <w:pPr>
              <w:pStyle w:val="23"/>
              <w:widowControl w:val="0"/>
              <w:spacing w:after="120" w:line="240" w:lineRule="auto"/>
              <w:ind w:firstLine="0"/>
              <w:jc w:val="center"/>
              <w:rPr>
                <w:rFonts w:ascii="GHEA Grapalat" w:hAnsi="GHEA Grapalat"/>
              </w:rPr>
            </w:pPr>
            <w:r w:rsidRPr="00E57112">
              <w:rPr>
                <w:rFonts w:ascii="GHEA Grapalat" w:hAnsi="GHEA Grapalat"/>
              </w:rPr>
              <w:t>14</w:t>
            </w:r>
          </w:p>
        </w:tc>
        <w:tc>
          <w:tcPr>
            <w:tcW w:w="1418" w:type="dxa"/>
            <w:vAlign w:val="center"/>
          </w:tcPr>
          <w:p w:rsidR="00E57112" w:rsidRPr="00E57112" w:rsidRDefault="00E57112" w:rsidP="00E57112">
            <w:pPr>
              <w:jc w:val="center"/>
              <w:rPr>
                <w:rFonts w:ascii="GHEA Grapalat" w:hAnsi="GHEA Grapalat"/>
                <w:color w:val="000000"/>
                <w:sz w:val="20"/>
                <w:szCs w:val="20"/>
              </w:rPr>
            </w:pPr>
            <w:r w:rsidRPr="00E57112">
              <w:rPr>
                <w:rFonts w:ascii="GHEA Grapalat" w:hAnsi="GHEA Grapalat"/>
                <w:color w:val="000000"/>
                <w:sz w:val="20"/>
                <w:szCs w:val="20"/>
              </w:rPr>
              <w:t>1,152,000</w:t>
            </w:r>
          </w:p>
        </w:tc>
        <w:tc>
          <w:tcPr>
            <w:tcW w:w="6600" w:type="dxa"/>
            <w:vAlign w:val="center"/>
          </w:tcPr>
          <w:p w:rsidR="00E57112" w:rsidRDefault="00E57112" w:rsidP="008D2547">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печей (муфельных)</w:t>
            </w:r>
          </w:p>
        </w:tc>
      </w:tr>
      <w:tr w:rsidR="00E57112" w:rsidRPr="009044F1" w:rsidTr="00D71EFD">
        <w:trPr>
          <w:jc w:val="center"/>
        </w:trPr>
        <w:tc>
          <w:tcPr>
            <w:tcW w:w="1216" w:type="dxa"/>
            <w:vAlign w:val="center"/>
          </w:tcPr>
          <w:p w:rsidR="00E57112" w:rsidRPr="00E57112" w:rsidRDefault="00E57112" w:rsidP="00B46D58">
            <w:pPr>
              <w:pStyle w:val="23"/>
              <w:widowControl w:val="0"/>
              <w:spacing w:after="120" w:line="240" w:lineRule="auto"/>
              <w:ind w:firstLine="0"/>
              <w:jc w:val="center"/>
              <w:rPr>
                <w:rFonts w:ascii="GHEA Grapalat" w:hAnsi="GHEA Grapalat"/>
              </w:rPr>
            </w:pPr>
            <w:r w:rsidRPr="00E57112">
              <w:rPr>
                <w:rFonts w:ascii="GHEA Grapalat" w:hAnsi="GHEA Grapalat"/>
              </w:rPr>
              <w:t>15</w:t>
            </w:r>
          </w:p>
        </w:tc>
        <w:tc>
          <w:tcPr>
            <w:tcW w:w="1418" w:type="dxa"/>
            <w:vAlign w:val="center"/>
          </w:tcPr>
          <w:p w:rsidR="00E57112" w:rsidRPr="00E57112" w:rsidRDefault="00E57112" w:rsidP="00E57112">
            <w:pPr>
              <w:jc w:val="center"/>
              <w:rPr>
                <w:rFonts w:ascii="GHEA Grapalat" w:hAnsi="GHEA Grapalat"/>
                <w:color w:val="000000"/>
                <w:sz w:val="20"/>
                <w:szCs w:val="20"/>
              </w:rPr>
            </w:pPr>
            <w:r w:rsidRPr="00E57112">
              <w:rPr>
                <w:rFonts w:ascii="GHEA Grapalat" w:hAnsi="GHEA Grapalat"/>
                <w:color w:val="000000"/>
                <w:sz w:val="20"/>
                <w:szCs w:val="20"/>
              </w:rPr>
              <w:t>2,439,000</w:t>
            </w:r>
          </w:p>
        </w:tc>
        <w:tc>
          <w:tcPr>
            <w:tcW w:w="6600" w:type="dxa"/>
            <w:vAlign w:val="center"/>
          </w:tcPr>
          <w:p w:rsidR="00E57112" w:rsidRDefault="00E57112" w:rsidP="008D2547">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 xml:space="preserve">бслуживание </w:t>
            </w:r>
            <w:proofErr w:type="spellStart"/>
            <w:r>
              <w:rPr>
                <w:rFonts w:ascii="GHEA Grapalat" w:hAnsi="GHEA Grapalat"/>
                <w:sz w:val="20"/>
                <w:szCs w:val="20"/>
              </w:rPr>
              <w:t>шумомера</w:t>
            </w:r>
            <w:proofErr w:type="spellEnd"/>
          </w:p>
        </w:tc>
      </w:tr>
      <w:tr w:rsidR="00E57112" w:rsidRPr="009044F1" w:rsidTr="00D71EFD">
        <w:trPr>
          <w:jc w:val="center"/>
        </w:trPr>
        <w:tc>
          <w:tcPr>
            <w:tcW w:w="1216" w:type="dxa"/>
            <w:vAlign w:val="center"/>
          </w:tcPr>
          <w:p w:rsidR="00E57112" w:rsidRPr="00E57112" w:rsidRDefault="00E57112" w:rsidP="00B46D58">
            <w:pPr>
              <w:pStyle w:val="23"/>
              <w:widowControl w:val="0"/>
              <w:spacing w:after="120" w:line="240" w:lineRule="auto"/>
              <w:ind w:firstLine="0"/>
              <w:jc w:val="center"/>
              <w:rPr>
                <w:rFonts w:ascii="GHEA Grapalat" w:hAnsi="GHEA Grapalat"/>
              </w:rPr>
            </w:pPr>
            <w:r w:rsidRPr="00E57112">
              <w:rPr>
                <w:rFonts w:ascii="GHEA Grapalat" w:hAnsi="GHEA Grapalat"/>
              </w:rPr>
              <w:t>16</w:t>
            </w:r>
          </w:p>
        </w:tc>
        <w:tc>
          <w:tcPr>
            <w:tcW w:w="1418" w:type="dxa"/>
            <w:vAlign w:val="center"/>
          </w:tcPr>
          <w:p w:rsidR="00E57112" w:rsidRPr="00E57112" w:rsidRDefault="00E57112" w:rsidP="00E57112">
            <w:pPr>
              <w:jc w:val="center"/>
              <w:rPr>
                <w:rFonts w:ascii="GHEA Grapalat" w:hAnsi="GHEA Grapalat"/>
                <w:color w:val="000000"/>
                <w:sz w:val="20"/>
                <w:szCs w:val="20"/>
              </w:rPr>
            </w:pPr>
            <w:r w:rsidRPr="00E57112">
              <w:rPr>
                <w:rFonts w:ascii="GHEA Grapalat" w:hAnsi="GHEA Grapalat"/>
                <w:color w:val="000000"/>
                <w:sz w:val="20"/>
                <w:szCs w:val="20"/>
              </w:rPr>
              <w:t>1,452,000</w:t>
            </w:r>
          </w:p>
        </w:tc>
        <w:tc>
          <w:tcPr>
            <w:tcW w:w="6600" w:type="dxa"/>
            <w:vAlign w:val="center"/>
          </w:tcPr>
          <w:p w:rsidR="00E57112" w:rsidRDefault="00E57112" w:rsidP="008D2547">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влагомера</w:t>
            </w:r>
          </w:p>
        </w:tc>
      </w:tr>
      <w:tr w:rsidR="00E57112" w:rsidRPr="009044F1" w:rsidTr="00D71EFD">
        <w:trPr>
          <w:jc w:val="center"/>
        </w:trPr>
        <w:tc>
          <w:tcPr>
            <w:tcW w:w="1216" w:type="dxa"/>
            <w:vAlign w:val="center"/>
          </w:tcPr>
          <w:p w:rsidR="00E57112" w:rsidRPr="00E57112" w:rsidRDefault="00E57112" w:rsidP="00B46D58">
            <w:pPr>
              <w:pStyle w:val="23"/>
              <w:widowControl w:val="0"/>
              <w:spacing w:after="120" w:line="240" w:lineRule="auto"/>
              <w:ind w:firstLine="0"/>
              <w:jc w:val="center"/>
              <w:rPr>
                <w:rFonts w:ascii="GHEA Grapalat" w:hAnsi="GHEA Grapalat"/>
              </w:rPr>
            </w:pPr>
            <w:r w:rsidRPr="00E57112">
              <w:rPr>
                <w:rFonts w:ascii="GHEA Grapalat" w:hAnsi="GHEA Grapalat"/>
              </w:rPr>
              <w:t>17</w:t>
            </w:r>
          </w:p>
        </w:tc>
        <w:tc>
          <w:tcPr>
            <w:tcW w:w="1418" w:type="dxa"/>
            <w:vAlign w:val="center"/>
          </w:tcPr>
          <w:p w:rsidR="00E57112" w:rsidRPr="00E57112" w:rsidRDefault="00E57112" w:rsidP="00E57112">
            <w:pPr>
              <w:jc w:val="center"/>
              <w:rPr>
                <w:rFonts w:ascii="GHEA Grapalat" w:hAnsi="GHEA Grapalat"/>
                <w:color w:val="000000"/>
                <w:sz w:val="20"/>
                <w:szCs w:val="20"/>
              </w:rPr>
            </w:pPr>
            <w:r w:rsidRPr="00E57112">
              <w:rPr>
                <w:rFonts w:ascii="GHEA Grapalat" w:hAnsi="GHEA Grapalat"/>
                <w:color w:val="000000"/>
                <w:sz w:val="20"/>
                <w:szCs w:val="20"/>
              </w:rPr>
              <w:t>780,000</w:t>
            </w:r>
          </w:p>
        </w:tc>
        <w:tc>
          <w:tcPr>
            <w:tcW w:w="6600" w:type="dxa"/>
            <w:vAlign w:val="center"/>
          </w:tcPr>
          <w:p w:rsidR="00E57112" w:rsidRDefault="00E57112" w:rsidP="008D2547">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аппарата Кротова</w:t>
            </w:r>
          </w:p>
        </w:tc>
      </w:tr>
      <w:tr w:rsidR="00E57112" w:rsidRPr="009044F1" w:rsidTr="00D71EFD">
        <w:trPr>
          <w:jc w:val="center"/>
        </w:trPr>
        <w:tc>
          <w:tcPr>
            <w:tcW w:w="1216" w:type="dxa"/>
            <w:vAlign w:val="center"/>
          </w:tcPr>
          <w:p w:rsidR="00E57112" w:rsidRPr="00E57112" w:rsidRDefault="00E57112" w:rsidP="00B46D58">
            <w:pPr>
              <w:pStyle w:val="23"/>
              <w:widowControl w:val="0"/>
              <w:spacing w:after="120" w:line="240" w:lineRule="auto"/>
              <w:ind w:firstLine="0"/>
              <w:jc w:val="center"/>
              <w:rPr>
                <w:rFonts w:ascii="GHEA Grapalat" w:hAnsi="GHEA Grapalat"/>
              </w:rPr>
            </w:pPr>
            <w:r w:rsidRPr="00E57112">
              <w:rPr>
                <w:rFonts w:ascii="GHEA Grapalat" w:hAnsi="GHEA Grapalat"/>
              </w:rPr>
              <w:t>18</w:t>
            </w:r>
          </w:p>
        </w:tc>
        <w:tc>
          <w:tcPr>
            <w:tcW w:w="1418" w:type="dxa"/>
            <w:vAlign w:val="center"/>
          </w:tcPr>
          <w:p w:rsidR="00E57112" w:rsidRPr="00E57112" w:rsidRDefault="00E57112" w:rsidP="00E57112">
            <w:pPr>
              <w:jc w:val="center"/>
              <w:rPr>
                <w:rFonts w:ascii="GHEA Grapalat" w:hAnsi="GHEA Grapalat"/>
                <w:color w:val="000000"/>
                <w:sz w:val="20"/>
                <w:szCs w:val="20"/>
              </w:rPr>
            </w:pPr>
            <w:r w:rsidRPr="00E57112">
              <w:rPr>
                <w:rFonts w:ascii="GHEA Grapalat" w:hAnsi="GHEA Grapalat"/>
                <w:color w:val="000000"/>
                <w:sz w:val="20"/>
                <w:szCs w:val="20"/>
              </w:rPr>
              <w:t>2,376,000</w:t>
            </w:r>
          </w:p>
        </w:tc>
        <w:tc>
          <w:tcPr>
            <w:tcW w:w="6600" w:type="dxa"/>
            <w:vAlign w:val="center"/>
          </w:tcPr>
          <w:p w:rsidR="00E57112" w:rsidRDefault="00E57112" w:rsidP="008D2547">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устройства измерения электромагнитного поля</w:t>
            </w:r>
          </w:p>
        </w:tc>
      </w:tr>
      <w:tr w:rsidR="00E57112" w:rsidRPr="009044F1" w:rsidTr="00D71EFD">
        <w:trPr>
          <w:jc w:val="center"/>
        </w:trPr>
        <w:tc>
          <w:tcPr>
            <w:tcW w:w="1216" w:type="dxa"/>
            <w:vAlign w:val="center"/>
          </w:tcPr>
          <w:p w:rsidR="00E57112" w:rsidRPr="00E57112" w:rsidRDefault="00E57112" w:rsidP="00B46D58">
            <w:pPr>
              <w:pStyle w:val="23"/>
              <w:widowControl w:val="0"/>
              <w:spacing w:after="120" w:line="240" w:lineRule="auto"/>
              <w:ind w:firstLine="0"/>
              <w:jc w:val="center"/>
              <w:rPr>
                <w:rFonts w:ascii="GHEA Grapalat" w:hAnsi="GHEA Grapalat"/>
              </w:rPr>
            </w:pPr>
            <w:r w:rsidRPr="00E57112">
              <w:rPr>
                <w:rFonts w:ascii="GHEA Grapalat" w:hAnsi="GHEA Grapalat"/>
              </w:rPr>
              <w:t>19</w:t>
            </w:r>
          </w:p>
        </w:tc>
        <w:tc>
          <w:tcPr>
            <w:tcW w:w="1418" w:type="dxa"/>
            <w:vAlign w:val="center"/>
          </w:tcPr>
          <w:p w:rsidR="00E57112" w:rsidRPr="00E57112" w:rsidRDefault="00E57112" w:rsidP="00E57112">
            <w:pPr>
              <w:jc w:val="center"/>
              <w:rPr>
                <w:rFonts w:ascii="GHEA Grapalat" w:hAnsi="GHEA Grapalat"/>
                <w:color w:val="000000"/>
                <w:sz w:val="20"/>
                <w:szCs w:val="20"/>
              </w:rPr>
            </w:pPr>
            <w:r w:rsidRPr="00E57112">
              <w:rPr>
                <w:rFonts w:ascii="GHEA Grapalat" w:hAnsi="GHEA Grapalat"/>
                <w:color w:val="000000"/>
                <w:sz w:val="20"/>
                <w:szCs w:val="20"/>
              </w:rPr>
              <w:t>5,103,291</w:t>
            </w:r>
          </w:p>
        </w:tc>
        <w:tc>
          <w:tcPr>
            <w:tcW w:w="6600" w:type="dxa"/>
            <w:vAlign w:val="center"/>
          </w:tcPr>
          <w:p w:rsidR="00E57112" w:rsidRDefault="00E57112" w:rsidP="008D2547">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 xml:space="preserve">бслуживание спектрофотометра UV-VIS </w:t>
            </w:r>
            <w:proofErr w:type="spellStart"/>
            <w:r>
              <w:rPr>
                <w:rFonts w:ascii="GHEA Grapalat" w:hAnsi="GHEA Grapalat"/>
                <w:sz w:val="20"/>
                <w:szCs w:val="20"/>
              </w:rPr>
              <w:t>Cary</w:t>
            </w:r>
            <w:proofErr w:type="spellEnd"/>
            <w:r>
              <w:rPr>
                <w:rFonts w:ascii="GHEA Grapalat" w:hAnsi="GHEA Grapalat"/>
                <w:sz w:val="20"/>
                <w:szCs w:val="20"/>
              </w:rPr>
              <w:t xml:space="preserve"> 60 </w:t>
            </w:r>
          </w:p>
        </w:tc>
      </w:tr>
      <w:tr w:rsidR="00E57112" w:rsidRPr="009044F1" w:rsidTr="00D71EFD">
        <w:trPr>
          <w:jc w:val="center"/>
        </w:trPr>
        <w:tc>
          <w:tcPr>
            <w:tcW w:w="1216" w:type="dxa"/>
            <w:vAlign w:val="center"/>
          </w:tcPr>
          <w:p w:rsidR="00E57112" w:rsidRPr="00E57112" w:rsidRDefault="00E57112" w:rsidP="00B46D58">
            <w:pPr>
              <w:pStyle w:val="23"/>
              <w:widowControl w:val="0"/>
              <w:spacing w:after="120" w:line="240" w:lineRule="auto"/>
              <w:ind w:firstLine="0"/>
              <w:jc w:val="center"/>
              <w:rPr>
                <w:rFonts w:ascii="GHEA Grapalat" w:hAnsi="GHEA Grapalat"/>
              </w:rPr>
            </w:pPr>
            <w:r w:rsidRPr="00E57112">
              <w:rPr>
                <w:rFonts w:ascii="GHEA Grapalat" w:hAnsi="GHEA Grapalat"/>
              </w:rPr>
              <w:t>20</w:t>
            </w:r>
          </w:p>
        </w:tc>
        <w:tc>
          <w:tcPr>
            <w:tcW w:w="1418" w:type="dxa"/>
            <w:vAlign w:val="center"/>
          </w:tcPr>
          <w:p w:rsidR="00E57112" w:rsidRPr="00E57112" w:rsidRDefault="00E57112" w:rsidP="00E57112">
            <w:pPr>
              <w:jc w:val="center"/>
              <w:rPr>
                <w:rFonts w:ascii="GHEA Grapalat" w:hAnsi="GHEA Grapalat"/>
                <w:color w:val="000000"/>
                <w:sz w:val="20"/>
                <w:szCs w:val="20"/>
              </w:rPr>
            </w:pPr>
            <w:r w:rsidRPr="00E57112">
              <w:rPr>
                <w:rFonts w:ascii="GHEA Grapalat" w:hAnsi="GHEA Grapalat"/>
                <w:color w:val="000000"/>
                <w:sz w:val="20"/>
                <w:szCs w:val="20"/>
              </w:rPr>
              <w:t>16,765,490</w:t>
            </w:r>
          </w:p>
        </w:tc>
        <w:tc>
          <w:tcPr>
            <w:tcW w:w="6600" w:type="dxa"/>
            <w:vAlign w:val="center"/>
          </w:tcPr>
          <w:p w:rsidR="00E57112" w:rsidRDefault="00E57112" w:rsidP="008D2547">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 xml:space="preserve">бслуживание спектрофотометра абсорбционного атомного </w:t>
            </w:r>
            <w:proofErr w:type="spellStart"/>
            <w:r>
              <w:rPr>
                <w:rFonts w:ascii="GHEA Grapalat" w:hAnsi="GHEA Grapalat"/>
                <w:sz w:val="20"/>
                <w:szCs w:val="20"/>
              </w:rPr>
              <w:t>Agilent</w:t>
            </w:r>
            <w:proofErr w:type="spellEnd"/>
            <w:r>
              <w:rPr>
                <w:rFonts w:ascii="GHEA Grapalat" w:hAnsi="GHEA Grapalat"/>
                <w:sz w:val="20"/>
                <w:szCs w:val="20"/>
              </w:rPr>
              <w:t xml:space="preserve"> 200</w:t>
            </w:r>
          </w:p>
        </w:tc>
      </w:tr>
      <w:tr w:rsidR="00E57112" w:rsidRPr="009044F1" w:rsidTr="00D71EFD">
        <w:trPr>
          <w:jc w:val="center"/>
        </w:trPr>
        <w:tc>
          <w:tcPr>
            <w:tcW w:w="1216" w:type="dxa"/>
            <w:vAlign w:val="center"/>
          </w:tcPr>
          <w:p w:rsidR="00E57112" w:rsidRPr="00E57112" w:rsidRDefault="00E57112" w:rsidP="00B46D58">
            <w:pPr>
              <w:pStyle w:val="23"/>
              <w:widowControl w:val="0"/>
              <w:spacing w:after="120" w:line="240" w:lineRule="auto"/>
              <w:ind w:firstLine="0"/>
              <w:jc w:val="center"/>
              <w:rPr>
                <w:rFonts w:ascii="GHEA Grapalat" w:hAnsi="GHEA Grapalat"/>
              </w:rPr>
            </w:pPr>
            <w:r w:rsidRPr="00E57112">
              <w:rPr>
                <w:rFonts w:ascii="GHEA Grapalat" w:hAnsi="GHEA Grapalat"/>
              </w:rPr>
              <w:t>21</w:t>
            </w:r>
          </w:p>
        </w:tc>
        <w:tc>
          <w:tcPr>
            <w:tcW w:w="1418" w:type="dxa"/>
            <w:vAlign w:val="center"/>
          </w:tcPr>
          <w:p w:rsidR="00E57112" w:rsidRPr="00E57112" w:rsidRDefault="00E57112" w:rsidP="00E57112">
            <w:pPr>
              <w:jc w:val="center"/>
              <w:rPr>
                <w:rFonts w:ascii="GHEA Grapalat" w:hAnsi="GHEA Grapalat"/>
                <w:color w:val="000000"/>
                <w:sz w:val="20"/>
                <w:szCs w:val="20"/>
              </w:rPr>
            </w:pPr>
            <w:r w:rsidRPr="00E57112">
              <w:rPr>
                <w:rFonts w:ascii="GHEA Grapalat" w:hAnsi="GHEA Grapalat"/>
                <w:color w:val="000000"/>
                <w:sz w:val="20"/>
                <w:szCs w:val="20"/>
              </w:rPr>
              <w:t>10,303,364</w:t>
            </w:r>
          </w:p>
        </w:tc>
        <w:tc>
          <w:tcPr>
            <w:tcW w:w="6600" w:type="dxa"/>
            <w:vAlign w:val="center"/>
          </w:tcPr>
          <w:p w:rsidR="00E57112" w:rsidRDefault="00E57112" w:rsidP="008D2547">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 xml:space="preserve">бслуживание газового хроматографа </w:t>
            </w:r>
            <w:proofErr w:type="spellStart"/>
            <w:r>
              <w:rPr>
                <w:rFonts w:ascii="GHEA Grapalat" w:hAnsi="GHEA Grapalat"/>
                <w:sz w:val="20"/>
                <w:szCs w:val="20"/>
              </w:rPr>
              <w:t>масс-пектрометра</w:t>
            </w:r>
            <w:proofErr w:type="spellEnd"/>
            <w:r>
              <w:rPr>
                <w:rFonts w:ascii="GHEA Grapalat" w:hAnsi="GHEA Grapalat"/>
                <w:sz w:val="20"/>
                <w:szCs w:val="20"/>
              </w:rPr>
              <w:t xml:space="preserve">, с автоматическим испарением образца, пламенно-ионным и с </w:t>
            </w:r>
            <w:proofErr w:type="spellStart"/>
            <w:r>
              <w:rPr>
                <w:rFonts w:ascii="GHEA Grapalat" w:hAnsi="GHEA Grapalat"/>
                <w:sz w:val="20"/>
                <w:szCs w:val="20"/>
              </w:rPr>
              <w:t>электрон-детектором</w:t>
            </w:r>
            <w:proofErr w:type="spellEnd"/>
          </w:p>
        </w:tc>
      </w:tr>
      <w:tr w:rsidR="00E57112" w:rsidRPr="009044F1" w:rsidTr="00D71EFD">
        <w:trPr>
          <w:jc w:val="center"/>
        </w:trPr>
        <w:tc>
          <w:tcPr>
            <w:tcW w:w="1216" w:type="dxa"/>
            <w:vAlign w:val="center"/>
          </w:tcPr>
          <w:p w:rsidR="00E57112" w:rsidRPr="00E57112" w:rsidRDefault="00E57112" w:rsidP="00B46D58">
            <w:pPr>
              <w:pStyle w:val="23"/>
              <w:widowControl w:val="0"/>
              <w:spacing w:after="120" w:line="240" w:lineRule="auto"/>
              <w:ind w:firstLine="0"/>
              <w:jc w:val="center"/>
              <w:rPr>
                <w:rFonts w:ascii="GHEA Grapalat" w:hAnsi="GHEA Grapalat"/>
              </w:rPr>
            </w:pPr>
            <w:r w:rsidRPr="00E57112">
              <w:rPr>
                <w:rFonts w:ascii="GHEA Grapalat" w:hAnsi="GHEA Grapalat"/>
              </w:rPr>
              <w:t>22</w:t>
            </w:r>
          </w:p>
        </w:tc>
        <w:tc>
          <w:tcPr>
            <w:tcW w:w="1418" w:type="dxa"/>
            <w:vAlign w:val="center"/>
          </w:tcPr>
          <w:p w:rsidR="00E57112" w:rsidRPr="00E57112" w:rsidRDefault="00E57112" w:rsidP="00E57112">
            <w:pPr>
              <w:jc w:val="center"/>
              <w:rPr>
                <w:rFonts w:ascii="GHEA Grapalat" w:hAnsi="GHEA Grapalat"/>
                <w:color w:val="000000"/>
                <w:sz w:val="20"/>
                <w:szCs w:val="20"/>
              </w:rPr>
            </w:pPr>
            <w:r w:rsidRPr="00E57112">
              <w:rPr>
                <w:rFonts w:ascii="GHEA Grapalat" w:hAnsi="GHEA Grapalat"/>
                <w:color w:val="000000"/>
                <w:sz w:val="20"/>
                <w:szCs w:val="20"/>
              </w:rPr>
              <w:t>14,468,400</w:t>
            </w:r>
          </w:p>
        </w:tc>
        <w:tc>
          <w:tcPr>
            <w:tcW w:w="6600" w:type="dxa"/>
            <w:vAlign w:val="center"/>
          </w:tcPr>
          <w:p w:rsidR="00E57112" w:rsidRDefault="00E57112" w:rsidP="008D2547">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автоклава 2</w:t>
            </w:r>
          </w:p>
        </w:tc>
      </w:tr>
      <w:tr w:rsidR="00E57112" w:rsidRPr="009044F1" w:rsidTr="00D71EFD">
        <w:trPr>
          <w:jc w:val="center"/>
        </w:trPr>
        <w:tc>
          <w:tcPr>
            <w:tcW w:w="1216" w:type="dxa"/>
            <w:vAlign w:val="center"/>
          </w:tcPr>
          <w:p w:rsidR="00E57112" w:rsidRPr="00E57112" w:rsidRDefault="00E57112" w:rsidP="00B46D58">
            <w:pPr>
              <w:pStyle w:val="23"/>
              <w:widowControl w:val="0"/>
              <w:spacing w:after="120" w:line="240" w:lineRule="auto"/>
              <w:ind w:firstLine="0"/>
              <w:jc w:val="center"/>
              <w:rPr>
                <w:rFonts w:ascii="GHEA Grapalat" w:hAnsi="GHEA Grapalat"/>
              </w:rPr>
            </w:pPr>
            <w:r w:rsidRPr="00E57112">
              <w:rPr>
                <w:rFonts w:ascii="GHEA Grapalat" w:hAnsi="GHEA Grapalat"/>
              </w:rPr>
              <w:t>23</w:t>
            </w:r>
          </w:p>
        </w:tc>
        <w:tc>
          <w:tcPr>
            <w:tcW w:w="1418" w:type="dxa"/>
            <w:vAlign w:val="center"/>
          </w:tcPr>
          <w:p w:rsidR="00E57112" w:rsidRPr="00E57112" w:rsidRDefault="00E57112" w:rsidP="00E57112">
            <w:pPr>
              <w:jc w:val="center"/>
              <w:rPr>
                <w:rFonts w:ascii="GHEA Grapalat" w:hAnsi="GHEA Grapalat"/>
                <w:color w:val="000000"/>
                <w:sz w:val="20"/>
                <w:szCs w:val="20"/>
              </w:rPr>
            </w:pPr>
            <w:r w:rsidRPr="00E57112">
              <w:rPr>
                <w:rFonts w:ascii="GHEA Grapalat" w:hAnsi="GHEA Grapalat"/>
                <w:color w:val="000000"/>
                <w:sz w:val="20"/>
                <w:szCs w:val="20"/>
              </w:rPr>
              <w:t>2,046,000</w:t>
            </w:r>
          </w:p>
        </w:tc>
        <w:tc>
          <w:tcPr>
            <w:tcW w:w="6600" w:type="dxa"/>
            <w:vAlign w:val="center"/>
          </w:tcPr>
          <w:p w:rsidR="00E57112" w:rsidRDefault="00E57112" w:rsidP="008D2547">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инкубатора 2</w:t>
            </w:r>
          </w:p>
        </w:tc>
      </w:tr>
      <w:tr w:rsidR="00E57112" w:rsidRPr="009044F1" w:rsidTr="00D71EFD">
        <w:trPr>
          <w:jc w:val="center"/>
        </w:trPr>
        <w:tc>
          <w:tcPr>
            <w:tcW w:w="1216" w:type="dxa"/>
            <w:vAlign w:val="center"/>
          </w:tcPr>
          <w:p w:rsidR="00E57112" w:rsidRPr="00E57112" w:rsidRDefault="00E57112" w:rsidP="00B46D58">
            <w:pPr>
              <w:pStyle w:val="23"/>
              <w:widowControl w:val="0"/>
              <w:spacing w:after="120" w:line="240" w:lineRule="auto"/>
              <w:ind w:firstLine="0"/>
              <w:jc w:val="center"/>
              <w:rPr>
                <w:rFonts w:ascii="GHEA Grapalat" w:hAnsi="GHEA Grapalat"/>
              </w:rPr>
            </w:pPr>
            <w:r w:rsidRPr="00E57112">
              <w:rPr>
                <w:rFonts w:ascii="GHEA Grapalat" w:hAnsi="GHEA Grapalat"/>
              </w:rPr>
              <w:t>24</w:t>
            </w:r>
          </w:p>
        </w:tc>
        <w:tc>
          <w:tcPr>
            <w:tcW w:w="1418" w:type="dxa"/>
            <w:vAlign w:val="center"/>
          </w:tcPr>
          <w:p w:rsidR="00E57112" w:rsidRPr="00E57112" w:rsidRDefault="00E57112" w:rsidP="00E57112">
            <w:pPr>
              <w:jc w:val="center"/>
              <w:rPr>
                <w:rFonts w:ascii="GHEA Grapalat" w:hAnsi="GHEA Grapalat"/>
                <w:color w:val="000000"/>
                <w:sz w:val="20"/>
                <w:szCs w:val="20"/>
              </w:rPr>
            </w:pPr>
            <w:r w:rsidRPr="00E57112">
              <w:rPr>
                <w:rFonts w:ascii="GHEA Grapalat" w:hAnsi="GHEA Grapalat"/>
                <w:color w:val="000000"/>
                <w:sz w:val="20"/>
                <w:szCs w:val="20"/>
              </w:rPr>
              <w:t>4,350,000</w:t>
            </w:r>
          </w:p>
        </w:tc>
        <w:tc>
          <w:tcPr>
            <w:tcW w:w="6600" w:type="dxa"/>
            <w:vAlign w:val="center"/>
          </w:tcPr>
          <w:p w:rsidR="00E57112" w:rsidRDefault="00E57112" w:rsidP="008D2547">
            <w:pPr>
              <w:rPr>
                <w:rFonts w:ascii="GHEA Grapalat" w:hAnsi="GHEA Grapalat"/>
                <w:sz w:val="20"/>
                <w:szCs w:val="20"/>
              </w:rPr>
            </w:pPr>
            <w:r>
              <w:rPr>
                <w:rFonts w:ascii="GHEA Grapalat" w:hAnsi="GHEA Grapalat"/>
                <w:sz w:val="20"/>
                <w:szCs w:val="20"/>
              </w:rPr>
              <w:t xml:space="preserve">Техническое обслуживание </w:t>
            </w:r>
            <w:proofErr w:type="spellStart"/>
            <w:r>
              <w:rPr>
                <w:rFonts w:ascii="GHEA Grapalat" w:hAnsi="GHEA Grapalat"/>
                <w:sz w:val="20"/>
                <w:szCs w:val="20"/>
              </w:rPr>
              <w:t>амплификатора</w:t>
            </w:r>
            <w:proofErr w:type="spellEnd"/>
            <w:r>
              <w:rPr>
                <w:rFonts w:ascii="GHEA Grapalat" w:hAnsi="GHEA Grapalat"/>
                <w:sz w:val="20"/>
                <w:szCs w:val="20"/>
              </w:rPr>
              <w:t xml:space="preserve"> ПЦР в реальном времени</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106256" w:rsidRPr="000B29DC">
        <w:rPr>
          <w:rFonts w:ascii="GHEA Grapalat" w:hAnsi="GHEA Grapalat"/>
        </w:rPr>
        <w:t>аффилированных</w:t>
      </w:r>
      <w:proofErr w:type="spellEnd"/>
      <w:r w:rsidR="00106256" w:rsidRPr="000B29DC">
        <w:rPr>
          <w:rFonts w:ascii="GHEA Grapalat" w:hAnsi="GHEA Grapalat"/>
        </w:rPr>
        <w:t xml:space="preserve">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EA451B"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A451B" w:rsidRPr="008D2547" w:rsidRDefault="00EA451B" w:rsidP="00EA451B">
      <w:pPr>
        <w:pStyle w:val="23"/>
        <w:widowControl w:val="0"/>
        <w:spacing w:line="240" w:lineRule="auto"/>
        <w:ind w:firstLine="567"/>
        <w:contextualSpacing/>
        <w:rPr>
          <w:rFonts w:ascii="GHEA Grapalat" w:hAnsi="GHEA Grapalat" w:cs="Sylfaen"/>
          <w:b/>
          <w:sz w:val="24"/>
          <w:szCs w:val="24"/>
        </w:rPr>
      </w:pPr>
      <w:r w:rsidRPr="008D2547">
        <w:rPr>
          <w:rFonts w:ascii="GHEA Grapalat" w:hAnsi="GHEA Grapalat"/>
          <w:b/>
          <w:sz w:val="24"/>
          <w:szCs w:val="24"/>
        </w:rPr>
        <w:t xml:space="preserve">Участник может подать </w:t>
      </w:r>
      <w:proofErr w:type="gramStart"/>
      <w:r w:rsidRPr="008D2547">
        <w:rPr>
          <w:rFonts w:ascii="GHEA Grapalat" w:hAnsi="GHEA Grapalat"/>
          <w:b/>
          <w:sz w:val="24"/>
          <w:szCs w:val="24"/>
        </w:rPr>
        <w:t>заявку</w:t>
      </w:r>
      <w:proofErr w:type="gramEnd"/>
      <w:r w:rsidRPr="008D2547">
        <w:rPr>
          <w:rFonts w:ascii="GHEA Grapalat" w:hAnsi="GHEA Grapalat"/>
          <w:b/>
          <w:sz w:val="24"/>
          <w:szCs w:val="24"/>
        </w:rPr>
        <w:t xml:space="preserve"> как для каждого лота, так и для нескольких или всех лотов. </w:t>
      </w:r>
    </w:p>
    <w:p w:rsidR="00096865" w:rsidRPr="009044F1" w:rsidRDefault="000946A3" w:rsidP="00EA451B">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10:30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EA451B" w:rsidRPr="00EA451B">
        <w:rPr>
          <w:rFonts w:ascii="GHEA Grapalat" w:hAnsi="GHEA Grapalat"/>
          <w:b/>
          <w:sz w:val="24"/>
          <w:szCs w:val="24"/>
        </w:rPr>
        <w:t>8</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Астгик</w:t>
      </w:r>
      <w:proofErr w:type="spellEnd"/>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w:t>
      </w:r>
      <w:proofErr w:type="spellStart"/>
      <w:r w:rsidR="00F827F5">
        <w:rPr>
          <w:rFonts w:ascii="GHEA Grapalat" w:hAnsi="GHEA Grapalat"/>
        </w:rPr>
        <w:t>аффилированных</w:t>
      </w:r>
      <w:proofErr w:type="spellEnd"/>
      <w:r w:rsidR="00F827F5">
        <w:rPr>
          <w:rFonts w:ascii="GHEA Grapalat" w:hAnsi="GHEA Grapalat"/>
        </w:rPr>
        <w:t xml:space="preserve">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9D264A" w:rsidRDefault="00BC1D1C" w:rsidP="007B18B8">
      <w:pPr>
        <w:pStyle w:val="norm"/>
        <w:widowControl w:val="0"/>
        <w:spacing w:line="240" w:lineRule="auto"/>
        <w:ind w:firstLine="567"/>
        <w:contextualSpacing/>
        <w:rPr>
          <w:rFonts w:ascii="GHEA Grapalat" w:hAnsi="GHEA Grapalat"/>
          <w:b/>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9D264A">
        <w:rPr>
          <w:rFonts w:ascii="GHEA Grapalat" w:hAnsi="GHEA Grapalat"/>
          <w:b/>
          <w:sz w:val="24"/>
          <w:szCs w:val="24"/>
        </w:rPr>
        <w:t>ВС</w:t>
      </w:r>
      <w:proofErr w:type="gramEnd"/>
      <w:r w:rsidRPr="009D264A">
        <w:rPr>
          <w:rFonts w:ascii="GHEA Grapalat" w:hAnsi="GHEA Grapalat"/>
          <w:b/>
          <w:sz w:val="24"/>
          <w:szCs w:val="24"/>
        </w:rPr>
        <w:t>= ЦУ/</w:t>
      </w:r>
      <w:proofErr w:type="spellStart"/>
      <w:r w:rsidRPr="009D264A">
        <w:rPr>
          <w:rFonts w:ascii="GHEA Grapalat" w:hAnsi="GHEA Grapalat"/>
          <w:b/>
          <w:sz w:val="24"/>
          <w:szCs w:val="24"/>
        </w:rPr>
        <w:t>С</w:t>
      </w:r>
      <w:r w:rsidR="007861DD" w:rsidRPr="009D264A">
        <w:rPr>
          <w:rFonts w:ascii="GHEA Grapalat" w:hAnsi="GHEA Grapalat"/>
          <w:b/>
          <w:sz w:val="24"/>
          <w:szCs w:val="24"/>
        </w:rPr>
        <w:t>ц</w:t>
      </w:r>
      <w:r w:rsidRPr="009D264A">
        <w:rPr>
          <w:rFonts w:ascii="GHEA Grapalat" w:hAnsi="GHEA Grapalat"/>
          <w:b/>
          <w:sz w:val="24"/>
          <w:szCs w:val="24"/>
        </w:rPr>
        <w:t>xУxК</w:t>
      </w:r>
      <w:proofErr w:type="spellEnd"/>
      <w:r w:rsidR="007861DD" w:rsidRPr="009D264A">
        <w:rPr>
          <w:rFonts w:ascii="GHEA Grapalat" w:hAnsi="GHEA Grapalat"/>
          <w:b/>
          <w:sz w:val="24"/>
          <w:szCs w:val="24"/>
        </w:rPr>
        <w:t>, где:</w:t>
      </w:r>
    </w:p>
    <w:p w:rsidR="00BC1D1C" w:rsidRPr="009D264A" w:rsidRDefault="00BC1D1C" w:rsidP="007B18B8">
      <w:pPr>
        <w:pStyle w:val="norm"/>
        <w:widowControl w:val="0"/>
        <w:spacing w:line="240" w:lineRule="auto"/>
        <w:ind w:firstLine="567"/>
        <w:contextualSpacing/>
        <w:rPr>
          <w:rFonts w:ascii="GHEA Grapalat" w:hAnsi="GHEA Grapalat"/>
          <w:b/>
          <w:sz w:val="24"/>
          <w:szCs w:val="24"/>
        </w:rPr>
      </w:pPr>
      <w:proofErr w:type="spellStart"/>
      <w:r w:rsidRPr="009D264A">
        <w:rPr>
          <w:rFonts w:ascii="GHEA Grapalat" w:hAnsi="GHEA Grapalat"/>
          <w:b/>
          <w:sz w:val="24"/>
          <w:szCs w:val="24"/>
        </w:rPr>
        <w:t>ВС-сумма</w:t>
      </w:r>
      <w:proofErr w:type="spellEnd"/>
      <w:r w:rsidRPr="009D264A">
        <w:rPr>
          <w:rFonts w:ascii="GHEA Grapalat" w:hAnsi="GHEA Grapalat"/>
          <w:b/>
          <w:sz w:val="24"/>
          <w:szCs w:val="24"/>
        </w:rPr>
        <w:t xml:space="preserve">, </w:t>
      </w:r>
      <w:proofErr w:type="gramStart"/>
      <w:r w:rsidRPr="009D264A">
        <w:rPr>
          <w:rFonts w:ascii="GHEA Grapalat" w:hAnsi="GHEA Grapalat"/>
          <w:b/>
          <w:sz w:val="24"/>
          <w:szCs w:val="24"/>
        </w:rPr>
        <w:t>выплачиваемая</w:t>
      </w:r>
      <w:proofErr w:type="gramEnd"/>
      <w:r w:rsidRPr="009D264A">
        <w:rPr>
          <w:rFonts w:ascii="GHEA Grapalat" w:hAnsi="GHEA Grapalat"/>
          <w:b/>
          <w:sz w:val="24"/>
          <w:szCs w:val="24"/>
        </w:rPr>
        <w:t xml:space="preserve"> за оказание отдельных видов услуг, установленных договором</w:t>
      </w:r>
      <w:r w:rsidR="00F00004" w:rsidRPr="009D264A">
        <w:rPr>
          <w:rFonts w:ascii="GHEA Grapalat" w:hAnsi="GHEA Grapalat"/>
          <w:b/>
          <w:sz w:val="24"/>
          <w:szCs w:val="24"/>
        </w:rPr>
        <w:t>,</w:t>
      </w:r>
    </w:p>
    <w:p w:rsidR="00BC1D1C" w:rsidRPr="009D264A" w:rsidRDefault="00BC1D1C" w:rsidP="007B18B8">
      <w:pPr>
        <w:pStyle w:val="norm"/>
        <w:widowControl w:val="0"/>
        <w:spacing w:line="240" w:lineRule="auto"/>
        <w:ind w:firstLine="567"/>
        <w:contextualSpacing/>
        <w:rPr>
          <w:rFonts w:ascii="GHEA Grapalat" w:hAnsi="GHEA Grapalat"/>
          <w:b/>
          <w:sz w:val="24"/>
          <w:szCs w:val="24"/>
        </w:rPr>
      </w:pPr>
      <w:r w:rsidRPr="009D264A">
        <w:rPr>
          <w:rFonts w:ascii="GHEA Grapalat" w:hAnsi="GHEA Grapalat"/>
          <w:b/>
          <w:sz w:val="24"/>
          <w:szCs w:val="24"/>
        </w:rPr>
        <w:t xml:space="preserve">ЦУ </w:t>
      </w:r>
      <w:proofErr w:type="gramStart"/>
      <w:r w:rsidRPr="009D264A">
        <w:rPr>
          <w:rFonts w:ascii="GHEA Grapalat" w:hAnsi="GHEA Grapalat"/>
          <w:b/>
          <w:sz w:val="24"/>
          <w:szCs w:val="24"/>
        </w:rPr>
        <w:t>-и</w:t>
      </w:r>
      <w:proofErr w:type="gramEnd"/>
      <w:r w:rsidRPr="009D264A">
        <w:rPr>
          <w:rFonts w:ascii="GHEA Grapalat" w:hAnsi="GHEA Grapalat"/>
          <w:b/>
          <w:sz w:val="24"/>
          <w:szCs w:val="24"/>
        </w:rPr>
        <w:t xml:space="preserve">тоговая цена, предложенная </w:t>
      </w:r>
      <w:r w:rsidR="0038256B" w:rsidRPr="009D264A">
        <w:rPr>
          <w:rFonts w:ascii="GHEA Grapalat" w:hAnsi="GHEA Grapalat"/>
          <w:b/>
          <w:sz w:val="24"/>
          <w:szCs w:val="24"/>
        </w:rPr>
        <w:t>ото</w:t>
      </w:r>
      <w:r w:rsidRPr="009D264A">
        <w:rPr>
          <w:rFonts w:ascii="GHEA Grapalat" w:hAnsi="GHEA Grapalat"/>
          <w:b/>
          <w:sz w:val="24"/>
          <w:szCs w:val="24"/>
        </w:rPr>
        <w:t>бранным участником</w:t>
      </w:r>
      <w:r w:rsidR="00F00004" w:rsidRPr="009D264A">
        <w:rPr>
          <w:rFonts w:ascii="GHEA Grapalat" w:hAnsi="GHEA Grapalat"/>
          <w:b/>
          <w:sz w:val="24"/>
          <w:szCs w:val="24"/>
        </w:rPr>
        <w:t>,</w:t>
      </w:r>
    </w:p>
    <w:p w:rsidR="00BC1D1C" w:rsidRPr="009D264A" w:rsidRDefault="00BC1D1C" w:rsidP="007B18B8">
      <w:pPr>
        <w:pStyle w:val="norm"/>
        <w:widowControl w:val="0"/>
        <w:spacing w:line="240" w:lineRule="auto"/>
        <w:ind w:firstLine="567"/>
        <w:contextualSpacing/>
        <w:rPr>
          <w:rFonts w:ascii="GHEA Grapalat" w:hAnsi="GHEA Grapalat"/>
          <w:b/>
          <w:sz w:val="24"/>
          <w:szCs w:val="24"/>
        </w:rPr>
      </w:pPr>
      <w:r w:rsidRPr="009D264A">
        <w:rPr>
          <w:rFonts w:ascii="GHEA Grapalat" w:hAnsi="GHEA Grapalat"/>
          <w:b/>
          <w:sz w:val="24"/>
          <w:szCs w:val="24"/>
        </w:rPr>
        <w:t>С</w:t>
      </w:r>
      <w:proofErr w:type="gramStart"/>
      <w:r w:rsidRPr="009D264A">
        <w:rPr>
          <w:rFonts w:ascii="GHEA Grapalat" w:hAnsi="GHEA Grapalat"/>
          <w:b/>
          <w:sz w:val="24"/>
          <w:szCs w:val="24"/>
        </w:rPr>
        <w:t>Ц-</w:t>
      </w:r>
      <w:proofErr w:type="gramEnd"/>
      <w:r w:rsidRPr="009D264A">
        <w:rPr>
          <w:rFonts w:ascii="GHEA Grapalat" w:hAnsi="GHEA Grapalat"/>
          <w:b/>
          <w:sz w:val="24"/>
          <w:szCs w:val="24"/>
        </w:rPr>
        <w:t xml:space="preserve"> совокупность максимальных единиц цен, установленных для оказания услуги</w:t>
      </w:r>
      <w:r w:rsidR="00F00004" w:rsidRPr="009D264A">
        <w:rPr>
          <w:rFonts w:ascii="GHEA Grapalat" w:hAnsi="GHEA Grapalat"/>
          <w:b/>
          <w:sz w:val="24"/>
          <w:szCs w:val="24"/>
        </w:rPr>
        <w:t>,</w:t>
      </w:r>
    </w:p>
    <w:p w:rsidR="00BC1D1C" w:rsidRPr="009D264A" w:rsidRDefault="00BC1D1C" w:rsidP="007B18B8">
      <w:pPr>
        <w:pStyle w:val="norm"/>
        <w:widowControl w:val="0"/>
        <w:spacing w:line="240" w:lineRule="auto"/>
        <w:ind w:firstLine="567"/>
        <w:contextualSpacing/>
        <w:rPr>
          <w:rFonts w:ascii="GHEA Grapalat" w:hAnsi="GHEA Grapalat"/>
          <w:b/>
          <w:sz w:val="24"/>
          <w:szCs w:val="24"/>
        </w:rPr>
      </w:pPr>
      <w:proofErr w:type="spellStart"/>
      <w:proofErr w:type="gramStart"/>
      <w:r w:rsidRPr="009D264A">
        <w:rPr>
          <w:rFonts w:ascii="GHEA Grapalat" w:hAnsi="GHEA Grapalat"/>
          <w:b/>
          <w:sz w:val="24"/>
          <w:szCs w:val="24"/>
        </w:rPr>
        <w:t>У-цена</w:t>
      </w:r>
      <w:proofErr w:type="spellEnd"/>
      <w:proofErr w:type="gramEnd"/>
      <w:r w:rsidRPr="009D264A">
        <w:rPr>
          <w:rFonts w:ascii="GHEA Grapalat" w:hAnsi="GHEA Grapalat"/>
          <w:b/>
          <w:sz w:val="24"/>
          <w:szCs w:val="24"/>
        </w:rPr>
        <w:t xml:space="preserve"> на максимальную единицу предоставленной услуги</w:t>
      </w:r>
      <w:r w:rsidR="00F00004" w:rsidRPr="009D264A">
        <w:rPr>
          <w:rFonts w:ascii="GHEA Grapalat" w:hAnsi="GHEA Grapalat"/>
          <w:b/>
          <w:sz w:val="24"/>
          <w:szCs w:val="24"/>
        </w:rPr>
        <w:t>,</w:t>
      </w:r>
    </w:p>
    <w:p w:rsidR="00BC1D1C" w:rsidRPr="009D264A" w:rsidRDefault="00BC1D1C" w:rsidP="007B18B8">
      <w:pPr>
        <w:pStyle w:val="norm"/>
        <w:widowControl w:val="0"/>
        <w:spacing w:line="240" w:lineRule="auto"/>
        <w:ind w:firstLine="567"/>
        <w:contextualSpacing/>
        <w:rPr>
          <w:rFonts w:ascii="GHEA Grapalat" w:hAnsi="GHEA Grapalat"/>
          <w:b/>
          <w:sz w:val="24"/>
          <w:szCs w:val="24"/>
        </w:rPr>
      </w:pPr>
      <w:r w:rsidRPr="009D264A">
        <w:rPr>
          <w:rFonts w:ascii="GHEA Grapalat" w:hAnsi="GHEA Grapalat"/>
          <w:b/>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87579F">
        <w:rPr>
          <w:rFonts w:ascii="GHEA Grapalat" w:hAnsi="GHEA Grapalat"/>
          <w:b/>
          <w:sz w:val="24"/>
          <w:szCs w:val="24"/>
        </w:rPr>
        <w:t>8</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10:30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proofErr w:type="gramStart"/>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proofErr w:type="gramEnd"/>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proofErr w:type="gramStart"/>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w:t>
      </w:r>
      <w:proofErr w:type="gramStart"/>
      <w:r w:rsidRPr="0087724F">
        <w:rPr>
          <w:rFonts w:ascii="GHEA Grapalat" w:hAnsi="GHEA Grapalat" w:cs="Sylfaen" w:hint="eastAsia"/>
        </w:rPr>
        <w:t>я</w:t>
      </w:r>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r w:rsidR="0087579F" w:rsidRPr="009D264A">
        <w:rPr>
          <w:rFonts w:ascii="GHEA Grapalat" w:hAnsi="GHEA Grapalat"/>
          <w:b/>
          <w:sz w:val="24"/>
          <w:szCs w:val="24"/>
        </w:rPr>
        <w:t>Оценка заявок и определение отобранного участника осуществляются по отдельным лотам.</w:t>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FA2474">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FA2474">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2807DD" w:rsidRDefault="002807DD"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87579F" w:rsidRDefault="0087579F">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D13B83">
        <w:rPr>
          <w:rFonts w:ascii="GHEA Grapalat" w:hAnsi="GHEA Grapalat"/>
          <w:b/>
          <w:sz w:val="22"/>
          <w:szCs w:val="22"/>
        </w:rPr>
        <w:t>GHTsDzB-HVKAK-2023-26</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D13B83">
        <w:rPr>
          <w:rFonts w:ascii="GHEA Grapalat" w:hAnsi="GHEA Grapalat"/>
          <w:b/>
          <w:sz w:val="22"/>
          <w:szCs w:val="22"/>
        </w:rPr>
        <w:t>GHTsDzB-HVKAK-2023-26</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D13B83">
        <w:rPr>
          <w:rFonts w:ascii="GHEA Grapalat" w:hAnsi="GHEA Grapalat"/>
          <w:b/>
          <w:sz w:val="22"/>
          <w:szCs w:val="22"/>
        </w:rPr>
        <w:t>GHTsDzB-HVKAK-2023-26</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D13B83">
        <w:rPr>
          <w:rFonts w:ascii="GHEA Grapalat" w:hAnsi="GHEA Grapalat"/>
          <w:b/>
          <w:sz w:val="22"/>
          <w:szCs w:val="22"/>
        </w:rPr>
        <w:t>GHTsDzB-HVKAK-2023-26</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3"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D13B83">
        <w:rPr>
          <w:rFonts w:ascii="GHEA Grapalat" w:hAnsi="GHEA Grapalat"/>
          <w:b/>
          <w:sz w:val="22"/>
          <w:szCs w:val="22"/>
        </w:rPr>
        <w:t>GHTsDzB-HVKAK-2023-26</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4C049A"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4C049A"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4C049A"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4C049A"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4C049A"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4C049A"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4C049A"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4C049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4C049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4C049A"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4C049A"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4C049A"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4C049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4C049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4C049A"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4C049A"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4C049A"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4C049A"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4C049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4C049A"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4C049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4C049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8310"/>
      </w:tblGrid>
      <w:tr w:rsidR="00A9306E" w:rsidRPr="00FD1EE4" w:rsidTr="008927EA">
        <w:trPr>
          <w:trHeight w:val="83"/>
        </w:trPr>
        <w:tc>
          <w:tcPr>
            <w:tcW w:w="8310"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8927EA">
        <w:trPr>
          <w:trHeight w:val="5888"/>
        </w:trPr>
        <w:tc>
          <w:tcPr>
            <w:tcW w:w="8310"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D13B83">
        <w:rPr>
          <w:rFonts w:ascii="GHEA Grapalat" w:hAnsi="GHEA Grapalat"/>
          <w:b/>
          <w:sz w:val="22"/>
          <w:szCs w:val="22"/>
        </w:rPr>
        <w:t>GHTsDzB-HVKAK-2023-26</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D13B83">
        <w:rPr>
          <w:rFonts w:ascii="GHEA Grapalat" w:hAnsi="GHEA Grapalat"/>
          <w:b/>
          <w:sz w:val="22"/>
          <w:szCs w:val="22"/>
        </w:rPr>
        <w:t>GHTsDzB-HVKAK-2023-26</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D13B83">
        <w:rPr>
          <w:rFonts w:ascii="GHEA Grapalat" w:hAnsi="GHEA Grapalat"/>
          <w:b/>
          <w:sz w:val="22"/>
          <w:szCs w:val="22"/>
        </w:rPr>
        <w:t>GHTsDzB-HVKAK-2023-26</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D13B83">
        <w:rPr>
          <w:rFonts w:ascii="GHEA Grapalat" w:hAnsi="GHEA Grapalat"/>
          <w:b/>
          <w:sz w:val="22"/>
          <w:szCs w:val="22"/>
        </w:rPr>
        <w:t>GHTsDzB-HVKAK-2023-26</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D13B83">
        <w:rPr>
          <w:rFonts w:ascii="GHEA Grapalat" w:hAnsi="GHEA Grapalat"/>
          <w:b/>
          <w:sz w:val="22"/>
          <w:szCs w:val="22"/>
        </w:rPr>
        <w:t>GHTsDzB-HVKAK-2023-26</w:t>
      </w:r>
      <w:r w:rsidR="003D1910" w:rsidRPr="00844DED">
        <w:rPr>
          <w:rFonts w:ascii="GHEA Grapalat" w:hAnsi="GHEA Grapalat"/>
          <w:b/>
          <w:sz w:val="22"/>
          <w:szCs w:val="22"/>
        </w:rPr>
        <w:t>»</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proofErr w:type="gramStart"/>
      <w:r w:rsidRPr="00B138F3">
        <w:rPr>
          <w:rFonts w:ascii="GHEA Grapalat" w:hAnsi="GHEA Grapalat"/>
          <w:spacing w:val="-6"/>
        </w:rPr>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D13B83">
        <w:rPr>
          <w:rFonts w:ascii="GHEA Grapalat" w:hAnsi="GHEA Grapalat"/>
          <w:b/>
          <w:sz w:val="22"/>
          <w:szCs w:val="22"/>
        </w:rPr>
        <w:t>GHTsDzB-HVKAK-2023-26</w:t>
      </w:r>
      <w:r w:rsidR="00043314" w:rsidRPr="00844DED">
        <w:rPr>
          <w:rFonts w:ascii="GHEA Grapalat" w:hAnsi="GHEA Grapalat"/>
          <w:b/>
          <w:sz w:val="22"/>
          <w:szCs w:val="22"/>
        </w:rPr>
        <w:t>»</w:t>
      </w:r>
      <w:r w:rsidRPr="00B138F3">
        <w:rPr>
          <w:rFonts w:ascii="GHEA Grapalat" w:hAnsi="GHEA Grapalat"/>
        </w:rPr>
        <w:t>.</w:t>
      </w:r>
      <w:proofErr w:type="gramEnd"/>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A45632" w:rsidRDefault="00A45632">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D13B83">
        <w:rPr>
          <w:rFonts w:ascii="GHEA Grapalat" w:hAnsi="GHEA Grapalat"/>
          <w:b/>
          <w:sz w:val="22"/>
          <w:szCs w:val="22"/>
        </w:rPr>
        <w:t>GHTsDzB-HVKAK-2023-26</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D04EA3">
        <w:rPr>
          <w:rFonts w:ascii="GHEA Grapalat" w:hAnsi="GHEA Grapalat"/>
        </w:rPr>
        <w:t xml:space="preserve">, действующего 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BA2230" w:rsidRPr="00F036BA">
        <w:rPr>
          <w:rFonts w:ascii="GHEA Grapalat" w:hAnsi="GHEA Grapalat"/>
          <w:b/>
        </w:rPr>
        <w:t>услуг по техническому обслуживанию медицинских/лабораторных приборов и оборудования</w:t>
      </w:r>
      <w:r w:rsidR="00BA2230"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3F4FD0">
      <w:pPr>
        <w:contextualSpacing/>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3F4FD0">
      <w:pPr>
        <w:widowControl w:val="0"/>
        <w:pBdr>
          <w:bottom w:val="single" w:sz="6" w:space="1" w:color="auto"/>
        </w:pBdr>
        <w:tabs>
          <w:tab w:val="left" w:pos="1276"/>
        </w:tabs>
        <w:ind w:firstLine="567"/>
        <w:contextualSpacing/>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C169CB" w:rsidRDefault="00C169CB" w:rsidP="003F4FD0">
      <w:pPr>
        <w:widowControl w:val="0"/>
        <w:contextualSpacing/>
        <w:jc w:val="center"/>
        <w:rPr>
          <w:rFonts w:ascii="GHEA Grapalat" w:hAnsi="GHEA Grapalat"/>
          <w:b/>
        </w:rPr>
      </w:pP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F4FD0">
      <w:pPr>
        <w:widowControl w:val="0"/>
        <w:contextualSpacing/>
        <w:jc w:val="center"/>
        <w:rPr>
          <w:rFonts w:ascii="GHEA Grapalat" w:hAnsi="GHEA Grapalat"/>
          <w:b/>
        </w:rPr>
      </w:pP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tbl>
      <w:tblPr>
        <w:tblW w:w="93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0"/>
        <w:gridCol w:w="4985"/>
        <w:gridCol w:w="3260"/>
      </w:tblGrid>
      <w:tr w:rsidR="00FF2023" w:rsidRPr="00681B70" w:rsidTr="00FF2023">
        <w:trPr>
          <w:trHeight w:val="604"/>
        </w:trPr>
        <w:tc>
          <w:tcPr>
            <w:tcW w:w="1110" w:type="dxa"/>
            <w:noWrap/>
            <w:vAlign w:val="center"/>
            <w:hideMark/>
          </w:tcPr>
          <w:p w:rsidR="00FF2023" w:rsidRPr="00BF60B5" w:rsidRDefault="00BF60B5" w:rsidP="00FF2023">
            <w:pPr>
              <w:pStyle w:val="23"/>
              <w:ind w:firstLine="0"/>
              <w:jc w:val="center"/>
              <w:rPr>
                <w:rFonts w:ascii="GHEA Grapalat" w:hAnsi="GHEA Grapalat"/>
              </w:rPr>
            </w:pPr>
            <w:r>
              <w:rPr>
                <w:rFonts w:ascii="GHEA Grapalat" w:hAnsi="GHEA Grapalat"/>
              </w:rPr>
              <w:t>Н/Л</w:t>
            </w:r>
          </w:p>
        </w:tc>
        <w:tc>
          <w:tcPr>
            <w:tcW w:w="4985" w:type="dxa"/>
            <w:vAlign w:val="center"/>
            <w:hideMark/>
          </w:tcPr>
          <w:p w:rsidR="00FF2023" w:rsidRPr="00BF60B5" w:rsidRDefault="00BF60B5" w:rsidP="00FF2023">
            <w:pPr>
              <w:pStyle w:val="23"/>
              <w:ind w:firstLine="0"/>
              <w:jc w:val="center"/>
              <w:rPr>
                <w:rFonts w:ascii="GHEA Grapalat" w:hAnsi="GHEA Grapalat"/>
              </w:rPr>
            </w:pPr>
            <w:r>
              <w:rPr>
                <w:rFonts w:ascii="GHEA Grapalat" w:hAnsi="GHEA Grapalat"/>
              </w:rPr>
              <w:t>Наименование</w:t>
            </w:r>
          </w:p>
        </w:tc>
        <w:tc>
          <w:tcPr>
            <w:tcW w:w="3260" w:type="dxa"/>
            <w:hideMark/>
          </w:tcPr>
          <w:p w:rsidR="00FF2023" w:rsidRPr="00BF60B5" w:rsidRDefault="00BF60B5" w:rsidP="00FF2023">
            <w:pPr>
              <w:jc w:val="center"/>
              <w:rPr>
                <w:rFonts w:ascii="GHEA Grapalat" w:hAnsi="GHEA Grapalat"/>
                <w:bCs/>
                <w:color w:val="000000"/>
                <w:sz w:val="20"/>
                <w:szCs w:val="20"/>
              </w:rPr>
            </w:pPr>
            <w:r>
              <w:rPr>
                <w:rFonts w:ascii="GHEA Grapalat" w:hAnsi="GHEA Grapalat"/>
                <w:bCs/>
                <w:color w:val="000000"/>
                <w:sz w:val="20"/>
                <w:szCs w:val="20"/>
              </w:rPr>
              <w:t>Максимальная сумма, предусмотренная договором</w:t>
            </w:r>
          </w:p>
        </w:tc>
      </w:tr>
      <w:tr w:rsidR="00784252" w:rsidRPr="00681B70" w:rsidTr="00FF2023">
        <w:trPr>
          <w:trHeight w:hRule="exact" w:val="855"/>
        </w:trPr>
        <w:tc>
          <w:tcPr>
            <w:tcW w:w="1110" w:type="dxa"/>
            <w:noWrap/>
            <w:vAlign w:val="center"/>
            <w:hideMark/>
          </w:tcPr>
          <w:p w:rsidR="00784252" w:rsidRPr="00681B70" w:rsidRDefault="00784252" w:rsidP="00FF2023">
            <w:pPr>
              <w:jc w:val="center"/>
              <w:rPr>
                <w:rFonts w:ascii="GHEA Grapalat" w:hAnsi="GHEA Grapalat"/>
                <w:color w:val="000000"/>
                <w:sz w:val="20"/>
                <w:szCs w:val="20"/>
              </w:rPr>
            </w:pPr>
            <w:r w:rsidRPr="00681B70">
              <w:rPr>
                <w:rFonts w:ascii="GHEA Grapalat" w:hAnsi="GHEA Grapalat"/>
                <w:color w:val="000000"/>
                <w:sz w:val="20"/>
                <w:szCs w:val="20"/>
              </w:rPr>
              <w:t>1</w:t>
            </w:r>
          </w:p>
        </w:tc>
        <w:tc>
          <w:tcPr>
            <w:tcW w:w="4985" w:type="dxa"/>
            <w:vAlign w:val="center"/>
            <w:hideMark/>
          </w:tcPr>
          <w:p w:rsidR="00784252" w:rsidRDefault="00784252" w:rsidP="00784252">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 xml:space="preserve">бслуживание микроскопов (бинокулярных, </w:t>
            </w:r>
            <w:proofErr w:type="spellStart"/>
            <w:r>
              <w:rPr>
                <w:rFonts w:ascii="GHEA Grapalat" w:hAnsi="GHEA Grapalat"/>
                <w:sz w:val="20"/>
                <w:szCs w:val="20"/>
              </w:rPr>
              <w:t>моноокулярных</w:t>
            </w:r>
            <w:proofErr w:type="spellEnd"/>
            <w:r>
              <w:rPr>
                <w:rFonts w:ascii="GHEA Grapalat" w:hAnsi="GHEA Grapalat"/>
                <w:sz w:val="20"/>
                <w:szCs w:val="20"/>
              </w:rPr>
              <w:t>, световых и др.)</w:t>
            </w:r>
          </w:p>
        </w:tc>
        <w:tc>
          <w:tcPr>
            <w:tcW w:w="3260" w:type="dxa"/>
            <w:vAlign w:val="center"/>
            <w:hideMark/>
          </w:tcPr>
          <w:p w:rsidR="00784252" w:rsidRPr="007430C8" w:rsidRDefault="00784252" w:rsidP="00784252">
            <w:pPr>
              <w:jc w:val="center"/>
              <w:rPr>
                <w:rFonts w:ascii="GHEA Grapalat" w:hAnsi="GHEA Grapalat"/>
                <w:bCs/>
                <w:color w:val="000000"/>
                <w:sz w:val="20"/>
                <w:szCs w:val="20"/>
              </w:rPr>
            </w:pPr>
            <w:r w:rsidRPr="007430C8">
              <w:rPr>
                <w:rFonts w:ascii="GHEA Grapalat" w:hAnsi="GHEA Grapalat"/>
                <w:bCs/>
                <w:color w:val="000000"/>
                <w:sz w:val="20"/>
                <w:szCs w:val="20"/>
              </w:rPr>
              <w:t>300,000</w:t>
            </w:r>
          </w:p>
        </w:tc>
      </w:tr>
      <w:tr w:rsidR="00784252" w:rsidRPr="000D332A" w:rsidTr="00784252">
        <w:trPr>
          <w:trHeight w:hRule="exact" w:val="630"/>
        </w:trPr>
        <w:tc>
          <w:tcPr>
            <w:tcW w:w="1110" w:type="dxa"/>
            <w:vAlign w:val="center"/>
            <w:hideMark/>
          </w:tcPr>
          <w:p w:rsidR="00784252" w:rsidRPr="00681B70" w:rsidRDefault="00784252" w:rsidP="00FF2023">
            <w:pPr>
              <w:jc w:val="center"/>
              <w:rPr>
                <w:rFonts w:ascii="GHEA Grapalat" w:hAnsi="GHEA Grapalat"/>
                <w:color w:val="000000"/>
                <w:sz w:val="20"/>
                <w:szCs w:val="20"/>
              </w:rPr>
            </w:pPr>
            <w:r w:rsidRPr="00681B70">
              <w:rPr>
                <w:rFonts w:ascii="GHEA Grapalat" w:hAnsi="GHEA Grapalat"/>
                <w:color w:val="000000"/>
                <w:sz w:val="20"/>
                <w:szCs w:val="20"/>
              </w:rPr>
              <w:t>2</w:t>
            </w:r>
          </w:p>
        </w:tc>
        <w:tc>
          <w:tcPr>
            <w:tcW w:w="4985" w:type="dxa"/>
            <w:vAlign w:val="center"/>
            <w:hideMark/>
          </w:tcPr>
          <w:p w:rsidR="00784252" w:rsidRDefault="00784252" w:rsidP="00784252">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стерилизатора воздушного (</w:t>
            </w:r>
            <w:proofErr w:type="spellStart"/>
            <w:r>
              <w:rPr>
                <w:rFonts w:ascii="GHEA Grapalat" w:hAnsi="GHEA Grapalat"/>
                <w:sz w:val="20"/>
                <w:szCs w:val="20"/>
              </w:rPr>
              <w:t>сухожара</w:t>
            </w:r>
            <w:proofErr w:type="spellEnd"/>
            <w:r>
              <w:rPr>
                <w:rFonts w:ascii="GHEA Grapalat" w:hAnsi="GHEA Grapalat"/>
                <w:sz w:val="20"/>
                <w:szCs w:val="20"/>
              </w:rPr>
              <w:t>)</w:t>
            </w:r>
          </w:p>
        </w:tc>
        <w:tc>
          <w:tcPr>
            <w:tcW w:w="3260" w:type="dxa"/>
            <w:vAlign w:val="center"/>
            <w:hideMark/>
          </w:tcPr>
          <w:p w:rsidR="00784252" w:rsidRPr="007430C8" w:rsidRDefault="00784252" w:rsidP="00784252">
            <w:pPr>
              <w:jc w:val="center"/>
              <w:rPr>
                <w:rFonts w:ascii="GHEA Grapalat" w:hAnsi="GHEA Grapalat"/>
                <w:bCs/>
                <w:color w:val="000000"/>
                <w:sz w:val="20"/>
                <w:szCs w:val="20"/>
              </w:rPr>
            </w:pPr>
            <w:r w:rsidRPr="007430C8">
              <w:rPr>
                <w:rFonts w:ascii="GHEA Grapalat" w:hAnsi="GHEA Grapalat"/>
                <w:bCs/>
                <w:color w:val="000000"/>
                <w:sz w:val="20"/>
                <w:szCs w:val="20"/>
              </w:rPr>
              <w:t>300,000</w:t>
            </w:r>
          </w:p>
        </w:tc>
      </w:tr>
      <w:tr w:rsidR="00784252" w:rsidRPr="007D619F" w:rsidTr="00784252">
        <w:trPr>
          <w:trHeight w:hRule="exact" w:val="630"/>
        </w:trPr>
        <w:tc>
          <w:tcPr>
            <w:tcW w:w="1110" w:type="dxa"/>
            <w:vAlign w:val="center"/>
            <w:hideMark/>
          </w:tcPr>
          <w:p w:rsidR="00784252" w:rsidRPr="00163862" w:rsidRDefault="00784252" w:rsidP="00FF2023">
            <w:pPr>
              <w:jc w:val="center"/>
              <w:rPr>
                <w:rFonts w:ascii="GHEA Grapalat" w:hAnsi="GHEA Grapalat"/>
                <w:color w:val="000000"/>
                <w:sz w:val="20"/>
                <w:szCs w:val="20"/>
                <w:lang w:val="hy-AM"/>
              </w:rPr>
            </w:pPr>
            <w:r>
              <w:rPr>
                <w:rFonts w:ascii="GHEA Grapalat" w:hAnsi="GHEA Grapalat"/>
                <w:color w:val="000000"/>
                <w:sz w:val="20"/>
                <w:szCs w:val="20"/>
                <w:lang w:val="hy-AM"/>
              </w:rPr>
              <w:t>3</w:t>
            </w:r>
          </w:p>
        </w:tc>
        <w:tc>
          <w:tcPr>
            <w:tcW w:w="4985" w:type="dxa"/>
            <w:vAlign w:val="center"/>
            <w:hideMark/>
          </w:tcPr>
          <w:p w:rsidR="00784252" w:rsidRDefault="00784252" w:rsidP="00784252">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инкубатора 1</w:t>
            </w:r>
          </w:p>
        </w:tc>
        <w:tc>
          <w:tcPr>
            <w:tcW w:w="3260" w:type="dxa"/>
            <w:vAlign w:val="center"/>
            <w:hideMark/>
          </w:tcPr>
          <w:p w:rsidR="00784252" w:rsidRPr="007430C8" w:rsidRDefault="00784252" w:rsidP="00784252">
            <w:pPr>
              <w:jc w:val="center"/>
              <w:rPr>
                <w:rFonts w:ascii="GHEA Grapalat" w:hAnsi="GHEA Grapalat"/>
                <w:bCs/>
                <w:color w:val="000000"/>
                <w:sz w:val="20"/>
                <w:szCs w:val="20"/>
              </w:rPr>
            </w:pPr>
            <w:r w:rsidRPr="007430C8">
              <w:rPr>
                <w:rFonts w:ascii="GHEA Grapalat" w:hAnsi="GHEA Grapalat"/>
                <w:bCs/>
                <w:color w:val="000000"/>
                <w:sz w:val="20"/>
                <w:szCs w:val="20"/>
              </w:rPr>
              <w:t>500,000</w:t>
            </w:r>
          </w:p>
        </w:tc>
      </w:tr>
      <w:tr w:rsidR="00784252" w:rsidRPr="007D619F" w:rsidTr="00784252">
        <w:trPr>
          <w:trHeight w:hRule="exact" w:val="630"/>
        </w:trPr>
        <w:tc>
          <w:tcPr>
            <w:tcW w:w="1110" w:type="dxa"/>
            <w:vAlign w:val="center"/>
            <w:hideMark/>
          </w:tcPr>
          <w:p w:rsidR="00784252" w:rsidRPr="00163862" w:rsidRDefault="00784252" w:rsidP="00FF2023">
            <w:pPr>
              <w:jc w:val="center"/>
              <w:rPr>
                <w:rFonts w:ascii="GHEA Grapalat" w:hAnsi="GHEA Grapalat"/>
                <w:color w:val="000000"/>
                <w:sz w:val="20"/>
                <w:szCs w:val="20"/>
                <w:lang w:val="hy-AM"/>
              </w:rPr>
            </w:pPr>
            <w:r>
              <w:rPr>
                <w:rFonts w:ascii="GHEA Grapalat" w:hAnsi="GHEA Grapalat"/>
                <w:color w:val="000000"/>
                <w:sz w:val="20"/>
                <w:szCs w:val="20"/>
                <w:lang w:val="hy-AM"/>
              </w:rPr>
              <w:t>4</w:t>
            </w:r>
          </w:p>
        </w:tc>
        <w:tc>
          <w:tcPr>
            <w:tcW w:w="4985" w:type="dxa"/>
            <w:vAlign w:val="center"/>
            <w:hideMark/>
          </w:tcPr>
          <w:p w:rsidR="00784252" w:rsidRDefault="00784252" w:rsidP="00784252">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автоклава 1</w:t>
            </w:r>
          </w:p>
        </w:tc>
        <w:tc>
          <w:tcPr>
            <w:tcW w:w="3260" w:type="dxa"/>
            <w:vAlign w:val="center"/>
            <w:hideMark/>
          </w:tcPr>
          <w:p w:rsidR="00784252" w:rsidRPr="007430C8" w:rsidRDefault="00784252" w:rsidP="00784252">
            <w:pPr>
              <w:jc w:val="center"/>
              <w:rPr>
                <w:rFonts w:ascii="GHEA Grapalat" w:hAnsi="GHEA Grapalat"/>
                <w:bCs/>
                <w:color w:val="000000"/>
                <w:sz w:val="20"/>
                <w:szCs w:val="20"/>
              </w:rPr>
            </w:pPr>
            <w:r w:rsidRPr="007430C8">
              <w:rPr>
                <w:rFonts w:ascii="GHEA Grapalat" w:hAnsi="GHEA Grapalat"/>
                <w:bCs/>
                <w:color w:val="000000"/>
                <w:sz w:val="20"/>
                <w:szCs w:val="20"/>
              </w:rPr>
              <w:t>1,500,000</w:t>
            </w:r>
          </w:p>
        </w:tc>
      </w:tr>
      <w:tr w:rsidR="00784252" w:rsidRPr="007D619F" w:rsidTr="00784252">
        <w:trPr>
          <w:trHeight w:hRule="exact" w:val="630"/>
        </w:trPr>
        <w:tc>
          <w:tcPr>
            <w:tcW w:w="1110" w:type="dxa"/>
            <w:vAlign w:val="center"/>
            <w:hideMark/>
          </w:tcPr>
          <w:p w:rsidR="00784252" w:rsidRPr="00163862" w:rsidRDefault="00784252" w:rsidP="00FF2023">
            <w:pPr>
              <w:jc w:val="center"/>
              <w:rPr>
                <w:rFonts w:ascii="GHEA Grapalat" w:hAnsi="GHEA Grapalat"/>
                <w:color w:val="000000"/>
                <w:sz w:val="20"/>
                <w:szCs w:val="20"/>
                <w:lang w:val="hy-AM"/>
              </w:rPr>
            </w:pPr>
            <w:r>
              <w:rPr>
                <w:rFonts w:ascii="GHEA Grapalat" w:hAnsi="GHEA Grapalat"/>
                <w:color w:val="000000"/>
                <w:sz w:val="20"/>
                <w:szCs w:val="20"/>
                <w:lang w:val="hy-AM"/>
              </w:rPr>
              <w:t>5</w:t>
            </w:r>
          </w:p>
        </w:tc>
        <w:tc>
          <w:tcPr>
            <w:tcW w:w="4985" w:type="dxa"/>
            <w:vAlign w:val="center"/>
            <w:hideMark/>
          </w:tcPr>
          <w:p w:rsidR="00784252" w:rsidRDefault="00784252" w:rsidP="00784252">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сушильного шкафа</w:t>
            </w:r>
          </w:p>
        </w:tc>
        <w:tc>
          <w:tcPr>
            <w:tcW w:w="3260" w:type="dxa"/>
            <w:vAlign w:val="center"/>
            <w:hideMark/>
          </w:tcPr>
          <w:p w:rsidR="00784252" w:rsidRPr="007430C8" w:rsidRDefault="00784252" w:rsidP="00784252">
            <w:pPr>
              <w:jc w:val="center"/>
              <w:rPr>
                <w:rFonts w:ascii="GHEA Grapalat" w:hAnsi="GHEA Grapalat"/>
                <w:bCs/>
                <w:color w:val="000000"/>
                <w:sz w:val="20"/>
                <w:szCs w:val="20"/>
              </w:rPr>
            </w:pPr>
            <w:r w:rsidRPr="007430C8">
              <w:rPr>
                <w:rFonts w:ascii="GHEA Grapalat" w:hAnsi="GHEA Grapalat"/>
                <w:bCs/>
                <w:color w:val="000000"/>
                <w:sz w:val="20"/>
                <w:szCs w:val="20"/>
              </w:rPr>
              <w:t>1,000,000</w:t>
            </w:r>
          </w:p>
        </w:tc>
      </w:tr>
      <w:tr w:rsidR="00784252" w:rsidRPr="007D619F" w:rsidTr="00784252">
        <w:trPr>
          <w:trHeight w:hRule="exact" w:val="630"/>
        </w:trPr>
        <w:tc>
          <w:tcPr>
            <w:tcW w:w="1110" w:type="dxa"/>
            <w:vAlign w:val="center"/>
            <w:hideMark/>
          </w:tcPr>
          <w:p w:rsidR="00784252" w:rsidRPr="00163862" w:rsidRDefault="00784252" w:rsidP="00FF2023">
            <w:pPr>
              <w:jc w:val="center"/>
              <w:rPr>
                <w:rFonts w:ascii="GHEA Grapalat" w:hAnsi="GHEA Grapalat"/>
                <w:color w:val="000000"/>
                <w:sz w:val="20"/>
                <w:szCs w:val="20"/>
                <w:lang w:val="hy-AM"/>
              </w:rPr>
            </w:pPr>
            <w:r>
              <w:rPr>
                <w:rFonts w:ascii="GHEA Grapalat" w:hAnsi="GHEA Grapalat"/>
                <w:color w:val="000000"/>
                <w:sz w:val="20"/>
                <w:szCs w:val="20"/>
                <w:lang w:val="hy-AM"/>
              </w:rPr>
              <w:t>6</w:t>
            </w:r>
          </w:p>
        </w:tc>
        <w:tc>
          <w:tcPr>
            <w:tcW w:w="4985" w:type="dxa"/>
            <w:vAlign w:val="center"/>
            <w:hideMark/>
          </w:tcPr>
          <w:p w:rsidR="00784252" w:rsidRDefault="00784252" w:rsidP="00784252">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 xml:space="preserve">бслуживание </w:t>
            </w:r>
            <w:proofErr w:type="spellStart"/>
            <w:r>
              <w:rPr>
                <w:rFonts w:ascii="GHEA Grapalat" w:hAnsi="GHEA Grapalat"/>
                <w:sz w:val="20"/>
                <w:szCs w:val="20"/>
              </w:rPr>
              <w:t>дистилятора</w:t>
            </w:r>
            <w:proofErr w:type="spellEnd"/>
            <w:r>
              <w:rPr>
                <w:rFonts w:ascii="GHEA Grapalat" w:hAnsi="GHEA Grapalat"/>
                <w:sz w:val="20"/>
                <w:szCs w:val="20"/>
              </w:rPr>
              <w:t xml:space="preserve"> воды</w:t>
            </w:r>
          </w:p>
        </w:tc>
        <w:tc>
          <w:tcPr>
            <w:tcW w:w="3260" w:type="dxa"/>
            <w:vAlign w:val="center"/>
            <w:hideMark/>
          </w:tcPr>
          <w:p w:rsidR="00784252" w:rsidRPr="007430C8" w:rsidRDefault="00784252" w:rsidP="00784252">
            <w:pPr>
              <w:jc w:val="center"/>
              <w:rPr>
                <w:rFonts w:ascii="GHEA Grapalat" w:hAnsi="GHEA Grapalat"/>
                <w:bCs/>
                <w:color w:val="000000"/>
                <w:sz w:val="20"/>
                <w:szCs w:val="20"/>
              </w:rPr>
            </w:pPr>
            <w:r w:rsidRPr="007430C8">
              <w:rPr>
                <w:rFonts w:ascii="GHEA Grapalat" w:hAnsi="GHEA Grapalat"/>
                <w:bCs/>
                <w:color w:val="000000"/>
                <w:sz w:val="20"/>
                <w:szCs w:val="20"/>
              </w:rPr>
              <w:t>1,000,000</w:t>
            </w:r>
          </w:p>
        </w:tc>
      </w:tr>
      <w:tr w:rsidR="00784252" w:rsidRPr="007D619F" w:rsidTr="00784252">
        <w:trPr>
          <w:trHeight w:hRule="exact" w:val="630"/>
        </w:trPr>
        <w:tc>
          <w:tcPr>
            <w:tcW w:w="1110" w:type="dxa"/>
            <w:vAlign w:val="center"/>
            <w:hideMark/>
          </w:tcPr>
          <w:p w:rsidR="00784252" w:rsidRPr="00163862" w:rsidRDefault="00784252" w:rsidP="00FF2023">
            <w:pPr>
              <w:jc w:val="center"/>
              <w:rPr>
                <w:rFonts w:ascii="GHEA Grapalat" w:hAnsi="GHEA Grapalat"/>
                <w:color w:val="000000"/>
                <w:sz w:val="20"/>
                <w:szCs w:val="20"/>
                <w:lang w:val="hy-AM"/>
              </w:rPr>
            </w:pPr>
            <w:r>
              <w:rPr>
                <w:rFonts w:ascii="GHEA Grapalat" w:hAnsi="GHEA Grapalat"/>
                <w:color w:val="000000"/>
                <w:sz w:val="20"/>
                <w:szCs w:val="20"/>
                <w:lang w:val="hy-AM"/>
              </w:rPr>
              <w:t>7</w:t>
            </w:r>
          </w:p>
        </w:tc>
        <w:tc>
          <w:tcPr>
            <w:tcW w:w="4985" w:type="dxa"/>
            <w:vAlign w:val="center"/>
            <w:hideMark/>
          </w:tcPr>
          <w:p w:rsidR="00784252" w:rsidRDefault="00784252" w:rsidP="00784252">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водяной бани</w:t>
            </w:r>
          </w:p>
        </w:tc>
        <w:tc>
          <w:tcPr>
            <w:tcW w:w="3260" w:type="dxa"/>
            <w:vAlign w:val="center"/>
            <w:hideMark/>
          </w:tcPr>
          <w:p w:rsidR="00784252" w:rsidRPr="007430C8" w:rsidRDefault="00784252" w:rsidP="00784252">
            <w:pPr>
              <w:jc w:val="center"/>
              <w:rPr>
                <w:rFonts w:ascii="GHEA Grapalat" w:hAnsi="GHEA Grapalat"/>
                <w:bCs/>
                <w:color w:val="000000"/>
                <w:sz w:val="20"/>
                <w:szCs w:val="20"/>
              </w:rPr>
            </w:pPr>
            <w:r w:rsidRPr="007430C8">
              <w:rPr>
                <w:rFonts w:ascii="GHEA Grapalat" w:hAnsi="GHEA Grapalat"/>
                <w:bCs/>
                <w:color w:val="000000"/>
                <w:sz w:val="20"/>
                <w:szCs w:val="20"/>
              </w:rPr>
              <w:t>1,000,000</w:t>
            </w:r>
          </w:p>
        </w:tc>
      </w:tr>
      <w:tr w:rsidR="00784252" w:rsidRPr="007D619F" w:rsidTr="00784252">
        <w:trPr>
          <w:trHeight w:hRule="exact" w:val="630"/>
        </w:trPr>
        <w:tc>
          <w:tcPr>
            <w:tcW w:w="1110" w:type="dxa"/>
            <w:vAlign w:val="center"/>
            <w:hideMark/>
          </w:tcPr>
          <w:p w:rsidR="00784252" w:rsidRPr="009316C1" w:rsidRDefault="00784252" w:rsidP="00FF2023">
            <w:pPr>
              <w:jc w:val="center"/>
              <w:rPr>
                <w:rFonts w:ascii="GHEA Grapalat" w:hAnsi="GHEA Grapalat"/>
                <w:color w:val="000000"/>
                <w:sz w:val="20"/>
                <w:szCs w:val="20"/>
              </w:rPr>
            </w:pPr>
            <w:r>
              <w:rPr>
                <w:rFonts w:ascii="GHEA Grapalat" w:hAnsi="GHEA Grapalat"/>
                <w:color w:val="000000"/>
                <w:sz w:val="20"/>
                <w:szCs w:val="20"/>
              </w:rPr>
              <w:t>8</w:t>
            </w:r>
          </w:p>
        </w:tc>
        <w:tc>
          <w:tcPr>
            <w:tcW w:w="4985" w:type="dxa"/>
            <w:vAlign w:val="center"/>
            <w:hideMark/>
          </w:tcPr>
          <w:p w:rsidR="00784252" w:rsidRDefault="00784252" w:rsidP="00784252">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центрифуги</w:t>
            </w:r>
          </w:p>
        </w:tc>
        <w:tc>
          <w:tcPr>
            <w:tcW w:w="3260" w:type="dxa"/>
            <w:vAlign w:val="center"/>
            <w:hideMark/>
          </w:tcPr>
          <w:p w:rsidR="00784252" w:rsidRPr="007430C8" w:rsidRDefault="00784252" w:rsidP="00784252">
            <w:pPr>
              <w:jc w:val="center"/>
              <w:rPr>
                <w:rFonts w:ascii="GHEA Grapalat" w:hAnsi="GHEA Grapalat"/>
                <w:bCs/>
                <w:color w:val="000000"/>
                <w:sz w:val="20"/>
                <w:szCs w:val="20"/>
              </w:rPr>
            </w:pPr>
            <w:r w:rsidRPr="007430C8">
              <w:rPr>
                <w:rFonts w:ascii="GHEA Grapalat" w:hAnsi="GHEA Grapalat"/>
                <w:bCs/>
                <w:color w:val="000000"/>
                <w:sz w:val="20"/>
                <w:szCs w:val="20"/>
              </w:rPr>
              <w:t>1,500,000</w:t>
            </w:r>
          </w:p>
        </w:tc>
      </w:tr>
      <w:tr w:rsidR="00784252" w:rsidRPr="007D619F" w:rsidTr="00784252">
        <w:trPr>
          <w:trHeight w:hRule="exact" w:val="630"/>
        </w:trPr>
        <w:tc>
          <w:tcPr>
            <w:tcW w:w="1110" w:type="dxa"/>
            <w:vAlign w:val="center"/>
            <w:hideMark/>
          </w:tcPr>
          <w:p w:rsidR="00784252" w:rsidRPr="009316C1" w:rsidRDefault="00784252" w:rsidP="00FF2023">
            <w:pPr>
              <w:jc w:val="center"/>
              <w:rPr>
                <w:rFonts w:ascii="GHEA Grapalat" w:hAnsi="GHEA Grapalat"/>
                <w:color w:val="000000"/>
                <w:sz w:val="20"/>
                <w:szCs w:val="20"/>
              </w:rPr>
            </w:pPr>
            <w:r>
              <w:rPr>
                <w:rFonts w:ascii="GHEA Grapalat" w:hAnsi="GHEA Grapalat"/>
                <w:color w:val="000000"/>
                <w:sz w:val="20"/>
                <w:szCs w:val="20"/>
              </w:rPr>
              <w:t>9</w:t>
            </w:r>
          </w:p>
        </w:tc>
        <w:tc>
          <w:tcPr>
            <w:tcW w:w="4985" w:type="dxa"/>
            <w:vAlign w:val="center"/>
            <w:hideMark/>
          </w:tcPr>
          <w:p w:rsidR="00784252" w:rsidRDefault="00784252" w:rsidP="00784252">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весов (лабораторных аналитических и электронных, технических)</w:t>
            </w:r>
          </w:p>
        </w:tc>
        <w:tc>
          <w:tcPr>
            <w:tcW w:w="3260" w:type="dxa"/>
            <w:vAlign w:val="center"/>
            <w:hideMark/>
          </w:tcPr>
          <w:p w:rsidR="00784252" w:rsidRPr="007430C8" w:rsidRDefault="00784252" w:rsidP="00784252">
            <w:pPr>
              <w:jc w:val="center"/>
              <w:rPr>
                <w:rFonts w:ascii="GHEA Grapalat" w:hAnsi="GHEA Grapalat"/>
                <w:bCs/>
                <w:color w:val="000000"/>
                <w:sz w:val="20"/>
                <w:szCs w:val="20"/>
              </w:rPr>
            </w:pPr>
            <w:r w:rsidRPr="007430C8">
              <w:rPr>
                <w:rFonts w:ascii="GHEA Grapalat" w:hAnsi="GHEA Grapalat"/>
                <w:bCs/>
                <w:color w:val="000000"/>
                <w:sz w:val="20"/>
                <w:szCs w:val="20"/>
              </w:rPr>
              <w:t>800,000</w:t>
            </w:r>
          </w:p>
        </w:tc>
      </w:tr>
      <w:tr w:rsidR="00784252" w:rsidRPr="007D619F" w:rsidTr="00784252">
        <w:trPr>
          <w:trHeight w:hRule="exact" w:val="630"/>
        </w:trPr>
        <w:tc>
          <w:tcPr>
            <w:tcW w:w="1110" w:type="dxa"/>
            <w:vAlign w:val="center"/>
            <w:hideMark/>
          </w:tcPr>
          <w:p w:rsidR="00784252" w:rsidRPr="009316C1" w:rsidRDefault="00784252" w:rsidP="00FF2023">
            <w:pPr>
              <w:jc w:val="center"/>
              <w:rPr>
                <w:rFonts w:ascii="GHEA Grapalat" w:hAnsi="GHEA Grapalat"/>
                <w:color w:val="000000"/>
                <w:sz w:val="20"/>
                <w:szCs w:val="20"/>
              </w:rPr>
            </w:pPr>
            <w:r>
              <w:rPr>
                <w:rFonts w:ascii="GHEA Grapalat" w:hAnsi="GHEA Grapalat"/>
                <w:color w:val="000000"/>
                <w:sz w:val="20"/>
                <w:szCs w:val="20"/>
              </w:rPr>
              <w:t>10</w:t>
            </w:r>
          </w:p>
        </w:tc>
        <w:tc>
          <w:tcPr>
            <w:tcW w:w="4985" w:type="dxa"/>
            <w:vAlign w:val="center"/>
            <w:hideMark/>
          </w:tcPr>
          <w:p w:rsidR="00784252" w:rsidRDefault="00784252" w:rsidP="00784252">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шейкеров (электронных, механических с подогревом и др.)</w:t>
            </w:r>
          </w:p>
        </w:tc>
        <w:tc>
          <w:tcPr>
            <w:tcW w:w="3260" w:type="dxa"/>
            <w:vAlign w:val="center"/>
            <w:hideMark/>
          </w:tcPr>
          <w:p w:rsidR="00784252" w:rsidRPr="007430C8" w:rsidRDefault="00784252" w:rsidP="00784252">
            <w:pPr>
              <w:jc w:val="center"/>
              <w:rPr>
                <w:rFonts w:ascii="GHEA Grapalat" w:hAnsi="GHEA Grapalat"/>
                <w:bCs/>
                <w:color w:val="000000"/>
                <w:sz w:val="20"/>
                <w:szCs w:val="20"/>
              </w:rPr>
            </w:pPr>
            <w:r w:rsidRPr="007430C8">
              <w:rPr>
                <w:rFonts w:ascii="GHEA Grapalat" w:hAnsi="GHEA Grapalat"/>
                <w:bCs/>
                <w:color w:val="000000"/>
                <w:sz w:val="20"/>
                <w:szCs w:val="20"/>
              </w:rPr>
              <w:t>1,000,000</w:t>
            </w:r>
          </w:p>
        </w:tc>
      </w:tr>
      <w:tr w:rsidR="00784252" w:rsidRPr="007D619F" w:rsidTr="00784252">
        <w:trPr>
          <w:trHeight w:hRule="exact" w:val="630"/>
        </w:trPr>
        <w:tc>
          <w:tcPr>
            <w:tcW w:w="1110" w:type="dxa"/>
            <w:vAlign w:val="center"/>
            <w:hideMark/>
          </w:tcPr>
          <w:p w:rsidR="00784252" w:rsidRPr="009316C1" w:rsidRDefault="00784252" w:rsidP="00FF2023">
            <w:pPr>
              <w:jc w:val="center"/>
              <w:rPr>
                <w:rFonts w:ascii="GHEA Grapalat" w:hAnsi="GHEA Grapalat"/>
                <w:color w:val="000000"/>
                <w:sz w:val="20"/>
                <w:szCs w:val="20"/>
              </w:rPr>
            </w:pPr>
            <w:r>
              <w:rPr>
                <w:rFonts w:ascii="GHEA Grapalat" w:hAnsi="GHEA Grapalat"/>
                <w:color w:val="000000"/>
                <w:sz w:val="20"/>
                <w:szCs w:val="20"/>
              </w:rPr>
              <w:t>11</w:t>
            </w:r>
          </w:p>
        </w:tc>
        <w:tc>
          <w:tcPr>
            <w:tcW w:w="4985" w:type="dxa"/>
            <w:vAlign w:val="center"/>
            <w:hideMark/>
          </w:tcPr>
          <w:p w:rsidR="00784252" w:rsidRDefault="00784252" w:rsidP="00784252">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иммуноферментного анализатора</w:t>
            </w:r>
          </w:p>
        </w:tc>
        <w:tc>
          <w:tcPr>
            <w:tcW w:w="3260" w:type="dxa"/>
            <w:vAlign w:val="center"/>
            <w:hideMark/>
          </w:tcPr>
          <w:p w:rsidR="00784252" w:rsidRPr="007430C8" w:rsidRDefault="00784252" w:rsidP="00784252">
            <w:pPr>
              <w:jc w:val="center"/>
              <w:rPr>
                <w:rFonts w:ascii="GHEA Grapalat" w:hAnsi="GHEA Grapalat"/>
                <w:bCs/>
                <w:color w:val="000000"/>
                <w:sz w:val="20"/>
                <w:szCs w:val="20"/>
              </w:rPr>
            </w:pPr>
            <w:r w:rsidRPr="007430C8">
              <w:rPr>
                <w:rFonts w:ascii="GHEA Grapalat" w:hAnsi="GHEA Grapalat"/>
                <w:bCs/>
                <w:color w:val="000000"/>
                <w:sz w:val="20"/>
                <w:szCs w:val="20"/>
              </w:rPr>
              <w:t>1,500,000</w:t>
            </w:r>
          </w:p>
        </w:tc>
      </w:tr>
      <w:tr w:rsidR="00784252" w:rsidRPr="007D619F" w:rsidTr="00784252">
        <w:trPr>
          <w:trHeight w:hRule="exact" w:val="630"/>
        </w:trPr>
        <w:tc>
          <w:tcPr>
            <w:tcW w:w="1110" w:type="dxa"/>
            <w:vAlign w:val="center"/>
            <w:hideMark/>
          </w:tcPr>
          <w:p w:rsidR="00784252" w:rsidRPr="009316C1" w:rsidRDefault="00784252" w:rsidP="00FF2023">
            <w:pPr>
              <w:jc w:val="center"/>
              <w:rPr>
                <w:rFonts w:ascii="GHEA Grapalat" w:hAnsi="GHEA Grapalat"/>
                <w:color w:val="000000"/>
                <w:sz w:val="20"/>
                <w:szCs w:val="20"/>
              </w:rPr>
            </w:pPr>
            <w:r>
              <w:rPr>
                <w:rFonts w:ascii="GHEA Grapalat" w:hAnsi="GHEA Grapalat"/>
                <w:color w:val="000000"/>
                <w:sz w:val="20"/>
                <w:szCs w:val="20"/>
              </w:rPr>
              <w:t>12</w:t>
            </w:r>
          </w:p>
        </w:tc>
        <w:tc>
          <w:tcPr>
            <w:tcW w:w="4985" w:type="dxa"/>
            <w:vAlign w:val="center"/>
            <w:hideMark/>
          </w:tcPr>
          <w:p w:rsidR="00784252" w:rsidRDefault="00784252" w:rsidP="00784252">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рефрактометра</w:t>
            </w:r>
          </w:p>
        </w:tc>
        <w:tc>
          <w:tcPr>
            <w:tcW w:w="3260" w:type="dxa"/>
            <w:vAlign w:val="center"/>
            <w:hideMark/>
          </w:tcPr>
          <w:p w:rsidR="00784252" w:rsidRPr="007430C8" w:rsidRDefault="00784252" w:rsidP="00784252">
            <w:pPr>
              <w:jc w:val="center"/>
              <w:rPr>
                <w:rFonts w:ascii="GHEA Grapalat" w:hAnsi="GHEA Grapalat"/>
                <w:bCs/>
                <w:color w:val="000000"/>
                <w:sz w:val="20"/>
                <w:szCs w:val="20"/>
              </w:rPr>
            </w:pPr>
            <w:r w:rsidRPr="007430C8">
              <w:rPr>
                <w:rFonts w:ascii="GHEA Grapalat" w:hAnsi="GHEA Grapalat"/>
                <w:bCs/>
                <w:color w:val="000000"/>
                <w:sz w:val="20"/>
                <w:szCs w:val="20"/>
              </w:rPr>
              <w:t>300,000</w:t>
            </w:r>
          </w:p>
        </w:tc>
      </w:tr>
      <w:tr w:rsidR="00784252" w:rsidRPr="007D619F" w:rsidTr="00784252">
        <w:trPr>
          <w:trHeight w:hRule="exact" w:val="630"/>
        </w:trPr>
        <w:tc>
          <w:tcPr>
            <w:tcW w:w="1110" w:type="dxa"/>
            <w:vAlign w:val="center"/>
            <w:hideMark/>
          </w:tcPr>
          <w:p w:rsidR="00784252" w:rsidRPr="009316C1" w:rsidRDefault="00784252" w:rsidP="00FF2023">
            <w:pPr>
              <w:jc w:val="center"/>
              <w:rPr>
                <w:rFonts w:ascii="GHEA Grapalat" w:hAnsi="GHEA Grapalat"/>
                <w:color w:val="000000"/>
                <w:sz w:val="20"/>
                <w:szCs w:val="20"/>
              </w:rPr>
            </w:pPr>
            <w:r>
              <w:rPr>
                <w:rFonts w:ascii="GHEA Grapalat" w:hAnsi="GHEA Grapalat"/>
                <w:color w:val="000000"/>
                <w:sz w:val="20"/>
                <w:szCs w:val="20"/>
              </w:rPr>
              <w:t>13</w:t>
            </w:r>
          </w:p>
        </w:tc>
        <w:tc>
          <w:tcPr>
            <w:tcW w:w="4985" w:type="dxa"/>
            <w:vAlign w:val="center"/>
            <w:hideMark/>
          </w:tcPr>
          <w:p w:rsidR="00784252" w:rsidRDefault="00784252" w:rsidP="00784252">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 xml:space="preserve">бслуживание PH-метра, </w:t>
            </w:r>
            <w:proofErr w:type="spellStart"/>
            <w:r>
              <w:rPr>
                <w:rFonts w:ascii="GHEA Grapalat" w:hAnsi="GHEA Grapalat"/>
                <w:sz w:val="20"/>
                <w:szCs w:val="20"/>
              </w:rPr>
              <w:t>ионометра</w:t>
            </w:r>
            <w:proofErr w:type="spellEnd"/>
            <w:r>
              <w:rPr>
                <w:rFonts w:ascii="GHEA Grapalat" w:hAnsi="GHEA Grapalat"/>
                <w:sz w:val="20"/>
                <w:szCs w:val="20"/>
              </w:rPr>
              <w:t xml:space="preserve">, </w:t>
            </w:r>
            <w:proofErr w:type="spellStart"/>
            <w:r>
              <w:rPr>
                <w:rFonts w:ascii="GHEA Grapalat" w:hAnsi="GHEA Grapalat"/>
                <w:sz w:val="20"/>
                <w:szCs w:val="20"/>
              </w:rPr>
              <w:t>нитратометра</w:t>
            </w:r>
            <w:proofErr w:type="spellEnd"/>
          </w:p>
        </w:tc>
        <w:tc>
          <w:tcPr>
            <w:tcW w:w="3260" w:type="dxa"/>
            <w:vAlign w:val="center"/>
            <w:hideMark/>
          </w:tcPr>
          <w:p w:rsidR="00784252" w:rsidRPr="007430C8" w:rsidRDefault="00784252" w:rsidP="00784252">
            <w:pPr>
              <w:jc w:val="center"/>
              <w:rPr>
                <w:rFonts w:ascii="GHEA Grapalat" w:hAnsi="GHEA Grapalat"/>
                <w:bCs/>
                <w:color w:val="000000"/>
                <w:sz w:val="20"/>
                <w:szCs w:val="20"/>
              </w:rPr>
            </w:pPr>
            <w:r w:rsidRPr="007430C8">
              <w:rPr>
                <w:rFonts w:ascii="GHEA Grapalat" w:hAnsi="GHEA Grapalat"/>
                <w:bCs/>
                <w:color w:val="000000"/>
                <w:sz w:val="20"/>
                <w:szCs w:val="20"/>
              </w:rPr>
              <w:t>300,000</w:t>
            </w:r>
          </w:p>
        </w:tc>
      </w:tr>
      <w:tr w:rsidR="00784252" w:rsidRPr="007D619F" w:rsidTr="00784252">
        <w:trPr>
          <w:trHeight w:hRule="exact" w:val="630"/>
        </w:trPr>
        <w:tc>
          <w:tcPr>
            <w:tcW w:w="1110" w:type="dxa"/>
            <w:vAlign w:val="center"/>
            <w:hideMark/>
          </w:tcPr>
          <w:p w:rsidR="00784252" w:rsidRDefault="00784252" w:rsidP="00FF2023">
            <w:pPr>
              <w:jc w:val="center"/>
              <w:rPr>
                <w:rFonts w:ascii="GHEA Grapalat" w:hAnsi="GHEA Grapalat"/>
                <w:color w:val="000000"/>
                <w:sz w:val="20"/>
                <w:szCs w:val="20"/>
              </w:rPr>
            </w:pPr>
            <w:r>
              <w:rPr>
                <w:rFonts w:ascii="GHEA Grapalat" w:hAnsi="GHEA Grapalat"/>
                <w:color w:val="000000"/>
                <w:sz w:val="20"/>
                <w:szCs w:val="20"/>
              </w:rPr>
              <w:t>14</w:t>
            </w:r>
          </w:p>
        </w:tc>
        <w:tc>
          <w:tcPr>
            <w:tcW w:w="4985" w:type="dxa"/>
            <w:vAlign w:val="center"/>
            <w:hideMark/>
          </w:tcPr>
          <w:p w:rsidR="00784252" w:rsidRDefault="00784252" w:rsidP="00784252">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печей (муфельных)</w:t>
            </w:r>
          </w:p>
        </w:tc>
        <w:tc>
          <w:tcPr>
            <w:tcW w:w="3260" w:type="dxa"/>
            <w:vAlign w:val="center"/>
            <w:hideMark/>
          </w:tcPr>
          <w:p w:rsidR="00784252" w:rsidRPr="007430C8" w:rsidRDefault="00784252" w:rsidP="00784252">
            <w:pPr>
              <w:jc w:val="center"/>
              <w:rPr>
                <w:rFonts w:ascii="GHEA Grapalat" w:hAnsi="GHEA Grapalat"/>
                <w:bCs/>
                <w:color w:val="000000"/>
                <w:sz w:val="20"/>
                <w:szCs w:val="20"/>
              </w:rPr>
            </w:pPr>
            <w:r w:rsidRPr="007430C8">
              <w:rPr>
                <w:rFonts w:ascii="GHEA Grapalat" w:hAnsi="GHEA Grapalat"/>
                <w:bCs/>
                <w:color w:val="000000"/>
                <w:sz w:val="20"/>
                <w:szCs w:val="20"/>
              </w:rPr>
              <w:t>250,000</w:t>
            </w:r>
          </w:p>
        </w:tc>
      </w:tr>
      <w:tr w:rsidR="00784252" w:rsidRPr="007D619F" w:rsidTr="00784252">
        <w:trPr>
          <w:trHeight w:hRule="exact" w:val="630"/>
        </w:trPr>
        <w:tc>
          <w:tcPr>
            <w:tcW w:w="1110" w:type="dxa"/>
            <w:vAlign w:val="center"/>
            <w:hideMark/>
          </w:tcPr>
          <w:p w:rsidR="00784252" w:rsidRDefault="00784252" w:rsidP="00FF2023">
            <w:pPr>
              <w:jc w:val="center"/>
              <w:rPr>
                <w:rFonts w:ascii="GHEA Grapalat" w:hAnsi="GHEA Grapalat"/>
                <w:color w:val="000000"/>
                <w:sz w:val="20"/>
                <w:szCs w:val="20"/>
              </w:rPr>
            </w:pPr>
            <w:r>
              <w:rPr>
                <w:rFonts w:ascii="GHEA Grapalat" w:hAnsi="GHEA Grapalat"/>
                <w:color w:val="000000"/>
                <w:sz w:val="20"/>
                <w:szCs w:val="20"/>
              </w:rPr>
              <w:t>15</w:t>
            </w:r>
          </w:p>
        </w:tc>
        <w:tc>
          <w:tcPr>
            <w:tcW w:w="4985" w:type="dxa"/>
            <w:vAlign w:val="center"/>
            <w:hideMark/>
          </w:tcPr>
          <w:p w:rsidR="00784252" w:rsidRDefault="00784252" w:rsidP="00784252">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 xml:space="preserve">бслуживание </w:t>
            </w:r>
            <w:proofErr w:type="spellStart"/>
            <w:r>
              <w:rPr>
                <w:rFonts w:ascii="GHEA Grapalat" w:hAnsi="GHEA Grapalat"/>
                <w:sz w:val="20"/>
                <w:szCs w:val="20"/>
              </w:rPr>
              <w:t>шумомера</w:t>
            </w:r>
            <w:proofErr w:type="spellEnd"/>
          </w:p>
        </w:tc>
        <w:tc>
          <w:tcPr>
            <w:tcW w:w="3260" w:type="dxa"/>
            <w:vAlign w:val="center"/>
            <w:hideMark/>
          </w:tcPr>
          <w:p w:rsidR="00784252" w:rsidRPr="007430C8" w:rsidRDefault="00784252" w:rsidP="00784252">
            <w:pPr>
              <w:jc w:val="center"/>
              <w:rPr>
                <w:rFonts w:ascii="GHEA Grapalat" w:hAnsi="GHEA Grapalat"/>
                <w:bCs/>
                <w:color w:val="000000"/>
                <w:sz w:val="20"/>
                <w:szCs w:val="20"/>
              </w:rPr>
            </w:pPr>
            <w:r w:rsidRPr="007430C8">
              <w:rPr>
                <w:rFonts w:ascii="GHEA Grapalat" w:hAnsi="GHEA Grapalat"/>
                <w:bCs/>
                <w:color w:val="000000"/>
                <w:sz w:val="20"/>
                <w:szCs w:val="20"/>
              </w:rPr>
              <w:t>300,000</w:t>
            </w:r>
          </w:p>
        </w:tc>
      </w:tr>
      <w:tr w:rsidR="00784252" w:rsidRPr="007D619F" w:rsidTr="00784252">
        <w:trPr>
          <w:trHeight w:hRule="exact" w:val="630"/>
        </w:trPr>
        <w:tc>
          <w:tcPr>
            <w:tcW w:w="1110" w:type="dxa"/>
            <w:vAlign w:val="center"/>
            <w:hideMark/>
          </w:tcPr>
          <w:p w:rsidR="00784252" w:rsidRDefault="00784252" w:rsidP="00FF2023">
            <w:pPr>
              <w:jc w:val="center"/>
              <w:rPr>
                <w:rFonts w:ascii="GHEA Grapalat" w:hAnsi="GHEA Grapalat"/>
                <w:color w:val="000000"/>
                <w:sz w:val="20"/>
                <w:szCs w:val="20"/>
              </w:rPr>
            </w:pPr>
            <w:r>
              <w:rPr>
                <w:rFonts w:ascii="GHEA Grapalat" w:hAnsi="GHEA Grapalat"/>
                <w:color w:val="000000"/>
                <w:sz w:val="20"/>
                <w:szCs w:val="20"/>
              </w:rPr>
              <w:t>16</w:t>
            </w:r>
          </w:p>
        </w:tc>
        <w:tc>
          <w:tcPr>
            <w:tcW w:w="4985" w:type="dxa"/>
            <w:vAlign w:val="center"/>
            <w:hideMark/>
          </w:tcPr>
          <w:p w:rsidR="00784252" w:rsidRDefault="00784252" w:rsidP="00784252">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влагомера</w:t>
            </w:r>
          </w:p>
        </w:tc>
        <w:tc>
          <w:tcPr>
            <w:tcW w:w="3260" w:type="dxa"/>
            <w:vAlign w:val="center"/>
            <w:hideMark/>
          </w:tcPr>
          <w:p w:rsidR="00784252" w:rsidRPr="007430C8" w:rsidRDefault="00784252" w:rsidP="00784252">
            <w:pPr>
              <w:jc w:val="center"/>
              <w:rPr>
                <w:rFonts w:ascii="GHEA Grapalat" w:hAnsi="GHEA Grapalat"/>
                <w:bCs/>
                <w:color w:val="000000"/>
                <w:sz w:val="20"/>
                <w:szCs w:val="20"/>
              </w:rPr>
            </w:pPr>
            <w:r w:rsidRPr="007430C8">
              <w:rPr>
                <w:rFonts w:ascii="GHEA Grapalat" w:hAnsi="GHEA Grapalat"/>
                <w:bCs/>
                <w:color w:val="000000"/>
                <w:sz w:val="20"/>
                <w:szCs w:val="20"/>
              </w:rPr>
              <w:t>250,000</w:t>
            </w:r>
          </w:p>
        </w:tc>
      </w:tr>
      <w:tr w:rsidR="00784252" w:rsidRPr="007D619F" w:rsidTr="00784252">
        <w:trPr>
          <w:trHeight w:hRule="exact" w:val="630"/>
        </w:trPr>
        <w:tc>
          <w:tcPr>
            <w:tcW w:w="1110" w:type="dxa"/>
            <w:vAlign w:val="center"/>
            <w:hideMark/>
          </w:tcPr>
          <w:p w:rsidR="00784252" w:rsidRDefault="00784252" w:rsidP="00FF2023">
            <w:pPr>
              <w:jc w:val="center"/>
              <w:rPr>
                <w:rFonts w:ascii="GHEA Grapalat" w:hAnsi="GHEA Grapalat"/>
                <w:color w:val="000000"/>
                <w:sz w:val="20"/>
                <w:szCs w:val="20"/>
              </w:rPr>
            </w:pPr>
            <w:r>
              <w:rPr>
                <w:rFonts w:ascii="GHEA Grapalat" w:hAnsi="GHEA Grapalat"/>
                <w:color w:val="000000"/>
                <w:sz w:val="20"/>
                <w:szCs w:val="20"/>
              </w:rPr>
              <w:t>17</w:t>
            </w:r>
          </w:p>
        </w:tc>
        <w:tc>
          <w:tcPr>
            <w:tcW w:w="4985" w:type="dxa"/>
            <w:vAlign w:val="center"/>
            <w:hideMark/>
          </w:tcPr>
          <w:p w:rsidR="00784252" w:rsidRDefault="00784252" w:rsidP="00784252">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аппарата Кротова</w:t>
            </w:r>
          </w:p>
        </w:tc>
        <w:tc>
          <w:tcPr>
            <w:tcW w:w="3260" w:type="dxa"/>
            <w:vAlign w:val="center"/>
            <w:hideMark/>
          </w:tcPr>
          <w:p w:rsidR="00784252" w:rsidRPr="007430C8" w:rsidRDefault="00784252" w:rsidP="00784252">
            <w:pPr>
              <w:jc w:val="center"/>
              <w:rPr>
                <w:rFonts w:ascii="GHEA Grapalat" w:hAnsi="GHEA Grapalat"/>
                <w:bCs/>
                <w:color w:val="000000"/>
                <w:sz w:val="20"/>
                <w:szCs w:val="20"/>
              </w:rPr>
            </w:pPr>
            <w:r w:rsidRPr="007430C8">
              <w:rPr>
                <w:rFonts w:ascii="GHEA Grapalat" w:hAnsi="GHEA Grapalat"/>
                <w:bCs/>
                <w:color w:val="000000"/>
                <w:sz w:val="20"/>
                <w:szCs w:val="20"/>
              </w:rPr>
              <w:t>200,000</w:t>
            </w:r>
          </w:p>
        </w:tc>
      </w:tr>
      <w:tr w:rsidR="00784252" w:rsidRPr="007D619F" w:rsidTr="00784252">
        <w:trPr>
          <w:trHeight w:hRule="exact" w:val="630"/>
        </w:trPr>
        <w:tc>
          <w:tcPr>
            <w:tcW w:w="1110" w:type="dxa"/>
            <w:vAlign w:val="center"/>
            <w:hideMark/>
          </w:tcPr>
          <w:p w:rsidR="00784252" w:rsidRDefault="00784252" w:rsidP="00FF2023">
            <w:pPr>
              <w:jc w:val="center"/>
              <w:rPr>
                <w:rFonts w:ascii="GHEA Grapalat" w:hAnsi="GHEA Grapalat"/>
                <w:color w:val="000000"/>
                <w:sz w:val="20"/>
                <w:szCs w:val="20"/>
              </w:rPr>
            </w:pPr>
            <w:r>
              <w:rPr>
                <w:rFonts w:ascii="GHEA Grapalat" w:hAnsi="GHEA Grapalat"/>
                <w:color w:val="000000"/>
                <w:sz w:val="20"/>
                <w:szCs w:val="20"/>
              </w:rPr>
              <w:t>18</w:t>
            </w:r>
          </w:p>
        </w:tc>
        <w:tc>
          <w:tcPr>
            <w:tcW w:w="4985" w:type="dxa"/>
            <w:vAlign w:val="center"/>
            <w:hideMark/>
          </w:tcPr>
          <w:p w:rsidR="00784252" w:rsidRDefault="00784252" w:rsidP="00784252">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устройства измерения электромагнитного поля</w:t>
            </w:r>
          </w:p>
        </w:tc>
        <w:tc>
          <w:tcPr>
            <w:tcW w:w="3260" w:type="dxa"/>
            <w:vAlign w:val="center"/>
            <w:hideMark/>
          </w:tcPr>
          <w:p w:rsidR="00784252" w:rsidRPr="007430C8" w:rsidRDefault="00784252" w:rsidP="00784252">
            <w:pPr>
              <w:jc w:val="center"/>
              <w:rPr>
                <w:rFonts w:ascii="GHEA Grapalat" w:hAnsi="GHEA Grapalat"/>
                <w:bCs/>
                <w:color w:val="000000"/>
                <w:sz w:val="20"/>
                <w:szCs w:val="20"/>
              </w:rPr>
            </w:pPr>
            <w:r w:rsidRPr="007430C8">
              <w:rPr>
                <w:rFonts w:ascii="GHEA Grapalat" w:hAnsi="GHEA Grapalat"/>
                <w:bCs/>
                <w:color w:val="000000"/>
                <w:sz w:val="20"/>
                <w:szCs w:val="20"/>
              </w:rPr>
              <w:t>500,000</w:t>
            </w:r>
          </w:p>
        </w:tc>
      </w:tr>
      <w:tr w:rsidR="00784252" w:rsidRPr="007D619F" w:rsidTr="00784252">
        <w:trPr>
          <w:trHeight w:hRule="exact" w:val="630"/>
        </w:trPr>
        <w:tc>
          <w:tcPr>
            <w:tcW w:w="1110" w:type="dxa"/>
            <w:vAlign w:val="center"/>
            <w:hideMark/>
          </w:tcPr>
          <w:p w:rsidR="00784252" w:rsidRDefault="00784252" w:rsidP="00FF2023">
            <w:pPr>
              <w:jc w:val="center"/>
              <w:rPr>
                <w:rFonts w:ascii="GHEA Grapalat" w:hAnsi="GHEA Grapalat"/>
                <w:color w:val="000000"/>
                <w:sz w:val="20"/>
                <w:szCs w:val="20"/>
              </w:rPr>
            </w:pPr>
            <w:r>
              <w:rPr>
                <w:rFonts w:ascii="GHEA Grapalat" w:hAnsi="GHEA Grapalat"/>
                <w:color w:val="000000"/>
                <w:sz w:val="20"/>
                <w:szCs w:val="20"/>
              </w:rPr>
              <w:t>19</w:t>
            </w:r>
          </w:p>
        </w:tc>
        <w:tc>
          <w:tcPr>
            <w:tcW w:w="4985" w:type="dxa"/>
            <w:vAlign w:val="center"/>
            <w:hideMark/>
          </w:tcPr>
          <w:p w:rsidR="00784252" w:rsidRDefault="00784252" w:rsidP="00784252">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 xml:space="preserve">бслуживание спектрофотометра UV-VIS </w:t>
            </w:r>
            <w:proofErr w:type="spellStart"/>
            <w:r>
              <w:rPr>
                <w:rFonts w:ascii="GHEA Grapalat" w:hAnsi="GHEA Grapalat"/>
                <w:sz w:val="20"/>
                <w:szCs w:val="20"/>
              </w:rPr>
              <w:t>Cary</w:t>
            </w:r>
            <w:proofErr w:type="spellEnd"/>
            <w:r>
              <w:rPr>
                <w:rFonts w:ascii="GHEA Grapalat" w:hAnsi="GHEA Grapalat"/>
                <w:sz w:val="20"/>
                <w:szCs w:val="20"/>
              </w:rPr>
              <w:t xml:space="preserve"> 60 </w:t>
            </w:r>
          </w:p>
        </w:tc>
        <w:tc>
          <w:tcPr>
            <w:tcW w:w="3260" w:type="dxa"/>
            <w:vAlign w:val="center"/>
            <w:hideMark/>
          </w:tcPr>
          <w:p w:rsidR="00784252" w:rsidRPr="007430C8" w:rsidRDefault="00784252" w:rsidP="00784252">
            <w:pPr>
              <w:jc w:val="center"/>
              <w:rPr>
                <w:rFonts w:ascii="GHEA Grapalat" w:hAnsi="GHEA Grapalat"/>
                <w:bCs/>
                <w:color w:val="000000"/>
                <w:sz w:val="20"/>
                <w:szCs w:val="20"/>
              </w:rPr>
            </w:pPr>
            <w:r w:rsidRPr="007430C8">
              <w:rPr>
                <w:rFonts w:ascii="GHEA Grapalat" w:hAnsi="GHEA Grapalat"/>
                <w:bCs/>
                <w:color w:val="000000"/>
                <w:sz w:val="20"/>
                <w:szCs w:val="20"/>
              </w:rPr>
              <w:t>1,500,000</w:t>
            </w:r>
          </w:p>
        </w:tc>
      </w:tr>
      <w:tr w:rsidR="00784252" w:rsidRPr="007D619F" w:rsidTr="00784252">
        <w:trPr>
          <w:trHeight w:hRule="exact" w:val="630"/>
        </w:trPr>
        <w:tc>
          <w:tcPr>
            <w:tcW w:w="1110" w:type="dxa"/>
            <w:vAlign w:val="center"/>
            <w:hideMark/>
          </w:tcPr>
          <w:p w:rsidR="00784252" w:rsidRDefault="00784252" w:rsidP="00FF2023">
            <w:pPr>
              <w:jc w:val="center"/>
              <w:rPr>
                <w:rFonts w:ascii="GHEA Grapalat" w:hAnsi="GHEA Grapalat"/>
                <w:color w:val="000000"/>
                <w:sz w:val="20"/>
                <w:szCs w:val="20"/>
              </w:rPr>
            </w:pPr>
            <w:r>
              <w:rPr>
                <w:rFonts w:ascii="GHEA Grapalat" w:hAnsi="GHEA Grapalat"/>
                <w:color w:val="000000"/>
                <w:sz w:val="20"/>
                <w:szCs w:val="20"/>
              </w:rPr>
              <w:t>20</w:t>
            </w:r>
          </w:p>
        </w:tc>
        <w:tc>
          <w:tcPr>
            <w:tcW w:w="4985" w:type="dxa"/>
            <w:vAlign w:val="center"/>
            <w:hideMark/>
          </w:tcPr>
          <w:p w:rsidR="00784252" w:rsidRDefault="00784252" w:rsidP="00784252">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 xml:space="preserve">бслуживание спектрофотометра абсорбционного атомного </w:t>
            </w:r>
            <w:proofErr w:type="spellStart"/>
            <w:r>
              <w:rPr>
                <w:rFonts w:ascii="GHEA Grapalat" w:hAnsi="GHEA Grapalat"/>
                <w:sz w:val="20"/>
                <w:szCs w:val="20"/>
              </w:rPr>
              <w:t>Agilent</w:t>
            </w:r>
            <w:proofErr w:type="spellEnd"/>
            <w:r>
              <w:rPr>
                <w:rFonts w:ascii="GHEA Grapalat" w:hAnsi="GHEA Grapalat"/>
                <w:sz w:val="20"/>
                <w:szCs w:val="20"/>
              </w:rPr>
              <w:t xml:space="preserve"> 200</w:t>
            </w:r>
          </w:p>
        </w:tc>
        <w:tc>
          <w:tcPr>
            <w:tcW w:w="3260" w:type="dxa"/>
            <w:vAlign w:val="center"/>
            <w:hideMark/>
          </w:tcPr>
          <w:p w:rsidR="00784252" w:rsidRPr="007430C8" w:rsidRDefault="00784252" w:rsidP="00784252">
            <w:pPr>
              <w:jc w:val="center"/>
              <w:rPr>
                <w:rFonts w:ascii="GHEA Grapalat" w:hAnsi="GHEA Grapalat"/>
                <w:bCs/>
                <w:color w:val="000000"/>
                <w:sz w:val="20"/>
                <w:szCs w:val="20"/>
              </w:rPr>
            </w:pPr>
            <w:r w:rsidRPr="007430C8">
              <w:rPr>
                <w:rFonts w:ascii="GHEA Grapalat" w:hAnsi="GHEA Grapalat"/>
                <w:bCs/>
                <w:color w:val="000000"/>
                <w:sz w:val="20"/>
                <w:szCs w:val="20"/>
              </w:rPr>
              <w:t>2,500,000</w:t>
            </w:r>
          </w:p>
        </w:tc>
      </w:tr>
      <w:tr w:rsidR="00784252" w:rsidRPr="007D619F" w:rsidTr="00784252">
        <w:trPr>
          <w:trHeight w:hRule="exact" w:val="630"/>
        </w:trPr>
        <w:tc>
          <w:tcPr>
            <w:tcW w:w="1110" w:type="dxa"/>
            <w:vAlign w:val="center"/>
            <w:hideMark/>
          </w:tcPr>
          <w:p w:rsidR="00784252" w:rsidRDefault="00784252" w:rsidP="00FF2023">
            <w:pPr>
              <w:jc w:val="center"/>
              <w:rPr>
                <w:rFonts w:ascii="GHEA Grapalat" w:hAnsi="GHEA Grapalat"/>
                <w:color w:val="000000"/>
                <w:sz w:val="20"/>
                <w:szCs w:val="20"/>
              </w:rPr>
            </w:pPr>
            <w:r>
              <w:rPr>
                <w:rFonts w:ascii="GHEA Grapalat" w:hAnsi="GHEA Grapalat"/>
                <w:color w:val="000000"/>
                <w:sz w:val="20"/>
                <w:szCs w:val="20"/>
              </w:rPr>
              <w:t>21</w:t>
            </w:r>
          </w:p>
        </w:tc>
        <w:tc>
          <w:tcPr>
            <w:tcW w:w="4985" w:type="dxa"/>
            <w:vAlign w:val="center"/>
            <w:hideMark/>
          </w:tcPr>
          <w:p w:rsidR="00784252" w:rsidRDefault="00784252" w:rsidP="00784252">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 xml:space="preserve">бслуживание газового хроматографа </w:t>
            </w:r>
            <w:proofErr w:type="spellStart"/>
            <w:r>
              <w:rPr>
                <w:rFonts w:ascii="GHEA Grapalat" w:hAnsi="GHEA Grapalat"/>
                <w:sz w:val="20"/>
                <w:szCs w:val="20"/>
              </w:rPr>
              <w:t>масс-пектрометра</w:t>
            </w:r>
            <w:proofErr w:type="spellEnd"/>
            <w:r>
              <w:rPr>
                <w:rFonts w:ascii="GHEA Grapalat" w:hAnsi="GHEA Grapalat"/>
                <w:sz w:val="20"/>
                <w:szCs w:val="20"/>
              </w:rPr>
              <w:t xml:space="preserve">, с автоматическим испарением образца, пламенно-ионным и с </w:t>
            </w:r>
            <w:proofErr w:type="spellStart"/>
            <w:r>
              <w:rPr>
                <w:rFonts w:ascii="GHEA Grapalat" w:hAnsi="GHEA Grapalat"/>
                <w:sz w:val="20"/>
                <w:szCs w:val="20"/>
              </w:rPr>
              <w:t>электрон-детектором</w:t>
            </w:r>
            <w:proofErr w:type="spellEnd"/>
          </w:p>
        </w:tc>
        <w:tc>
          <w:tcPr>
            <w:tcW w:w="3260" w:type="dxa"/>
            <w:vAlign w:val="center"/>
            <w:hideMark/>
          </w:tcPr>
          <w:p w:rsidR="00784252" w:rsidRPr="007430C8" w:rsidRDefault="00784252" w:rsidP="00784252">
            <w:pPr>
              <w:jc w:val="center"/>
              <w:rPr>
                <w:rFonts w:ascii="GHEA Grapalat" w:hAnsi="GHEA Grapalat"/>
                <w:bCs/>
                <w:color w:val="000000"/>
                <w:sz w:val="20"/>
                <w:szCs w:val="20"/>
              </w:rPr>
            </w:pPr>
            <w:r w:rsidRPr="007430C8">
              <w:rPr>
                <w:rFonts w:ascii="GHEA Grapalat" w:hAnsi="GHEA Grapalat"/>
                <w:bCs/>
                <w:color w:val="000000"/>
                <w:sz w:val="20"/>
                <w:szCs w:val="20"/>
              </w:rPr>
              <w:t>2,500,000</w:t>
            </w:r>
          </w:p>
        </w:tc>
      </w:tr>
      <w:tr w:rsidR="00784252" w:rsidRPr="007D619F" w:rsidTr="00784252">
        <w:trPr>
          <w:trHeight w:hRule="exact" w:val="630"/>
        </w:trPr>
        <w:tc>
          <w:tcPr>
            <w:tcW w:w="1110" w:type="dxa"/>
            <w:vAlign w:val="center"/>
            <w:hideMark/>
          </w:tcPr>
          <w:p w:rsidR="00784252" w:rsidRDefault="00784252" w:rsidP="00FF2023">
            <w:pPr>
              <w:jc w:val="center"/>
              <w:rPr>
                <w:rFonts w:ascii="GHEA Grapalat" w:hAnsi="GHEA Grapalat"/>
                <w:color w:val="000000"/>
                <w:sz w:val="20"/>
                <w:szCs w:val="20"/>
              </w:rPr>
            </w:pPr>
            <w:r>
              <w:rPr>
                <w:rFonts w:ascii="GHEA Grapalat" w:hAnsi="GHEA Grapalat"/>
                <w:color w:val="000000"/>
                <w:sz w:val="20"/>
                <w:szCs w:val="20"/>
              </w:rPr>
              <w:t>22</w:t>
            </w:r>
          </w:p>
        </w:tc>
        <w:tc>
          <w:tcPr>
            <w:tcW w:w="4985" w:type="dxa"/>
            <w:vAlign w:val="center"/>
            <w:hideMark/>
          </w:tcPr>
          <w:p w:rsidR="00784252" w:rsidRDefault="00784252" w:rsidP="00784252">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автоклава 2</w:t>
            </w:r>
          </w:p>
        </w:tc>
        <w:tc>
          <w:tcPr>
            <w:tcW w:w="3260" w:type="dxa"/>
            <w:vAlign w:val="center"/>
            <w:hideMark/>
          </w:tcPr>
          <w:p w:rsidR="00784252" w:rsidRPr="007430C8" w:rsidRDefault="00784252" w:rsidP="00784252">
            <w:pPr>
              <w:jc w:val="center"/>
              <w:rPr>
                <w:rFonts w:ascii="GHEA Grapalat" w:hAnsi="GHEA Grapalat"/>
                <w:bCs/>
                <w:color w:val="000000"/>
                <w:sz w:val="20"/>
                <w:szCs w:val="20"/>
              </w:rPr>
            </w:pPr>
            <w:r w:rsidRPr="007430C8">
              <w:rPr>
                <w:rFonts w:ascii="GHEA Grapalat" w:hAnsi="GHEA Grapalat"/>
                <w:bCs/>
                <w:color w:val="000000"/>
                <w:sz w:val="20"/>
                <w:szCs w:val="20"/>
              </w:rPr>
              <w:t>3,000,000</w:t>
            </w:r>
          </w:p>
        </w:tc>
      </w:tr>
      <w:tr w:rsidR="00784252" w:rsidRPr="007D619F" w:rsidTr="00784252">
        <w:trPr>
          <w:trHeight w:hRule="exact" w:val="630"/>
        </w:trPr>
        <w:tc>
          <w:tcPr>
            <w:tcW w:w="1110" w:type="dxa"/>
            <w:vAlign w:val="center"/>
            <w:hideMark/>
          </w:tcPr>
          <w:p w:rsidR="00784252" w:rsidRDefault="00784252" w:rsidP="00FF2023">
            <w:pPr>
              <w:jc w:val="center"/>
              <w:rPr>
                <w:rFonts w:ascii="GHEA Grapalat" w:hAnsi="GHEA Grapalat"/>
                <w:color w:val="000000"/>
                <w:sz w:val="20"/>
                <w:szCs w:val="20"/>
              </w:rPr>
            </w:pPr>
            <w:r>
              <w:rPr>
                <w:rFonts w:ascii="GHEA Grapalat" w:hAnsi="GHEA Grapalat"/>
                <w:color w:val="000000"/>
                <w:sz w:val="20"/>
                <w:szCs w:val="20"/>
              </w:rPr>
              <w:t>23</w:t>
            </w:r>
          </w:p>
        </w:tc>
        <w:tc>
          <w:tcPr>
            <w:tcW w:w="4985" w:type="dxa"/>
            <w:vAlign w:val="center"/>
            <w:hideMark/>
          </w:tcPr>
          <w:p w:rsidR="00784252" w:rsidRDefault="00784252" w:rsidP="00784252">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инкубатора 2</w:t>
            </w:r>
          </w:p>
        </w:tc>
        <w:tc>
          <w:tcPr>
            <w:tcW w:w="3260" w:type="dxa"/>
            <w:vAlign w:val="center"/>
            <w:hideMark/>
          </w:tcPr>
          <w:p w:rsidR="00784252" w:rsidRPr="007430C8" w:rsidRDefault="00784252" w:rsidP="00784252">
            <w:pPr>
              <w:jc w:val="center"/>
              <w:rPr>
                <w:rFonts w:ascii="GHEA Grapalat" w:hAnsi="GHEA Grapalat"/>
                <w:bCs/>
                <w:color w:val="000000"/>
                <w:sz w:val="20"/>
                <w:szCs w:val="20"/>
              </w:rPr>
            </w:pPr>
            <w:r w:rsidRPr="007430C8">
              <w:rPr>
                <w:rFonts w:ascii="GHEA Grapalat" w:hAnsi="GHEA Grapalat"/>
                <w:bCs/>
                <w:color w:val="000000"/>
                <w:sz w:val="20"/>
                <w:szCs w:val="20"/>
              </w:rPr>
              <w:t>1,000,000</w:t>
            </w:r>
          </w:p>
        </w:tc>
      </w:tr>
      <w:tr w:rsidR="00784252" w:rsidRPr="007D619F" w:rsidTr="00784252">
        <w:trPr>
          <w:trHeight w:hRule="exact" w:val="630"/>
        </w:trPr>
        <w:tc>
          <w:tcPr>
            <w:tcW w:w="1110" w:type="dxa"/>
            <w:vAlign w:val="center"/>
            <w:hideMark/>
          </w:tcPr>
          <w:p w:rsidR="00784252" w:rsidRDefault="00784252" w:rsidP="00FF2023">
            <w:pPr>
              <w:jc w:val="center"/>
              <w:rPr>
                <w:rFonts w:ascii="GHEA Grapalat" w:hAnsi="GHEA Grapalat"/>
                <w:color w:val="000000"/>
                <w:sz w:val="20"/>
                <w:szCs w:val="20"/>
              </w:rPr>
            </w:pPr>
            <w:r>
              <w:rPr>
                <w:rFonts w:ascii="GHEA Grapalat" w:hAnsi="GHEA Grapalat"/>
                <w:color w:val="000000"/>
                <w:sz w:val="20"/>
                <w:szCs w:val="20"/>
              </w:rPr>
              <w:t>24</w:t>
            </w:r>
          </w:p>
        </w:tc>
        <w:tc>
          <w:tcPr>
            <w:tcW w:w="4985" w:type="dxa"/>
            <w:vAlign w:val="center"/>
            <w:hideMark/>
          </w:tcPr>
          <w:p w:rsidR="00784252" w:rsidRDefault="00784252" w:rsidP="00784252">
            <w:pPr>
              <w:rPr>
                <w:rFonts w:ascii="GHEA Grapalat" w:hAnsi="GHEA Grapalat"/>
                <w:sz w:val="20"/>
                <w:szCs w:val="20"/>
              </w:rPr>
            </w:pPr>
            <w:r>
              <w:rPr>
                <w:rFonts w:ascii="GHEA Grapalat" w:hAnsi="GHEA Grapalat"/>
                <w:sz w:val="20"/>
                <w:szCs w:val="20"/>
              </w:rPr>
              <w:t xml:space="preserve">Техническое обслуживание </w:t>
            </w:r>
            <w:proofErr w:type="spellStart"/>
            <w:r>
              <w:rPr>
                <w:rFonts w:ascii="GHEA Grapalat" w:hAnsi="GHEA Grapalat"/>
                <w:sz w:val="20"/>
                <w:szCs w:val="20"/>
              </w:rPr>
              <w:t>амплификатора</w:t>
            </w:r>
            <w:proofErr w:type="spellEnd"/>
            <w:r>
              <w:rPr>
                <w:rFonts w:ascii="GHEA Grapalat" w:hAnsi="GHEA Grapalat"/>
                <w:sz w:val="20"/>
                <w:szCs w:val="20"/>
              </w:rPr>
              <w:t xml:space="preserve"> ПЦР в реальном времени</w:t>
            </w:r>
          </w:p>
        </w:tc>
        <w:tc>
          <w:tcPr>
            <w:tcW w:w="3260" w:type="dxa"/>
            <w:vAlign w:val="center"/>
            <w:hideMark/>
          </w:tcPr>
          <w:p w:rsidR="00784252" w:rsidRPr="007430C8" w:rsidRDefault="00784252" w:rsidP="00784252">
            <w:pPr>
              <w:jc w:val="center"/>
              <w:rPr>
                <w:rFonts w:ascii="GHEA Grapalat" w:hAnsi="GHEA Grapalat"/>
                <w:bCs/>
                <w:color w:val="000000"/>
                <w:sz w:val="20"/>
                <w:szCs w:val="20"/>
              </w:rPr>
            </w:pPr>
            <w:r w:rsidRPr="007430C8">
              <w:rPr>
                <w:rFonts w:ascii="GHEA Grapalat" w:hAnsi="GHEA Grapalat"/>
                <w:bCs/>
                <w:color w:val="000000"/>
                <w:sz w:val="20"/>
                <w:szCs w:val="20"/>
              </w:rPr>
              <w:t>2,000,000</w:t>
            </w:r>
          </w:p>
        </w:tc>
      </w:tr>
    </w:tbl>
    <w:p w:rsidR="002D1497" w:rsidRPr="00D04EA3" w:rsidRDefault="002D1497"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Default="009B7BE7" w:rsidP="003F4FD0">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386D41">
        <w:rPr>
          <w:rFonts w:ascii="GHEA Grapalat" w:hAnsi="GHEA Grapalat"/>
        </w:rPr>
        <w:t>й</w:t>
      </w:r>
      <w:proofErr w:type="spellEnd"/>
      <w:r w:rsidR="00386D41">
        <w:rPr>
          <w:rFonts w:ascii="GHEA Grapalat" w:hAnsi="GHEA Grapalat"/>
        </w:rPr>
        <w:t>.</w:t>
      </w:r>
    </w:p>
    <w:p w:rsidR="0049707C" w:rsidRPr="00F51568" w:rsidRDefault="0049707C" w:rsidP="0049707C">
      <w:pPr>
        <w:pStyle w:val="norm"/>
        <w:widowControl w:val="0"/>
        <w:spacing w:line="240" w:lineRule="auto"/>
        <w:ind w:firstLine="567"/>
        <w:contextualSpacing/>
        <w:rPr>
          <w:rFonts w:ascii="GHEA Grapalat" w:hAnsi="GHEA Grapalat"/>
          <w:b/>
          <w:sz w:val="24"/>
          <w:szCs w:val="24"/>
        </w:rPr>
      </w:pPr>
      <w:r w:rsidRPr="00F51568">
        <w:rPr>
          <w:rFonts w:ascii="GHEA Grapalat" w:hAnsi="GHEA Grapalat"/>
          <w:b/>
          <w:sz w:val="24"/>
          <w:szCs w:val="24"/>
        </w:rPr>
        <w:t xml:space="preserve">4.3 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w:t>
      </w:r>
      <w:proofErr w:type="gramStart"/>
      <w:r w:rsidRPr="00F51568">
        <w:rPr>
          <w:rFonts w:ascii="GHEA Grapalat" w:hAnsi="GHEA Grapalat"/>
          <w:b/>
          <w:sz w:val="24"/>
          <w:szCs w:val="24"/>
        </w:rPr>
        <w:t>ВС</w:t>
      </w:r>
      <w:proofErr w:type="gramEnd"/>
      <w:r w:rsidRPr="00F51568">
        <w:rPr>
          <w:rFonts w:ascii="GHEA Grapalat" w:hAnsi="GHEA Grapalat"/>
          <w:b/>
          <w:sz w:val="24"/>
          <w:szCs w:val="24"/>
        </w:rPr>
        <w:t>= ЦУ/</w:t>
      </w:r>
      <w:proofErr w:type="spellStart"/>
      <w:r w:rsidRPr="00F51568">
        <w:rPr>
          <w:rFonts w:ascii="GHEA Grapalat" w:hAnsi="GHEA Grapalat"/>
          <w:b/>
          <w:sz w:val="24"/>
          <w:szCs w:val="24"/>
        </w:rPr>
        <w:t>СЦxУxК</w:t>
      </w:r>
      <w:proofErr w:type="spellEnd"/>
    </w:p>
    <w:p w:rsidR="0049707C" w:rsidRPr="00F51568" w:rsidRDefault="0049707C" w:rsidP="0049707C">
      <w:pPr>
        <w:pStyle w:val="norm"/>
        <w:widowControl w:val="0"/>
        <w:spacing w:line="240" w:lineRule="auto"/>
        <w:ind w:firstLine="567"/>
        <w:contextualSpacing/>
        <w:rPr>
          <w:rFonts w:ascii="GHEA Grapalat" w:hAnsi="GHEA Grapalat"/>
          <w:b/>
          <w:sz w:val="24"/>
          <w:szCs w:val="24"/>
        </w:rPr>
      </w:pPr>
      <w:proofErr w:type="spellStart"/>
      <w:r w:rsidRPr="00F51568">
        <w:rPr>
          <w:rFonts w:ascii="GHEA Grapalat" w:hAnsi="GHEA Grapalat"/>
          <w:b/>
          <w:sz w:val="24"/>
          <w:szCs w:val="24"/>
        </w:rPr>
        <w:t>ВС-сумма</w:t>
      </w:r>
      <w:proofErr w:type="spellEnd"/>
      <w:r w:rsidRPr="00F51568">
        <w:rPr>
          <w:rFonts w:ascii="GHEA Grapalat" w:hAnsi="GHEA Grapalat"/>
          <w:b/>
          <w:sz w:val="24"/>
          <w:szCs w:val="24"/>
        </w:rPr>
        <w:t xml:space="preserve">, </w:t>
      </w:r>
      <w:proofErr w:type="gramStart"/>
      <w:r w:rsidRPr="00F51568">
        <w:rPr>
          <w:rFonts w:ascii="GHEA Grapalat" w:hAnsi="GHEA Grapalat"/>
          <w:b/>
          <w:sz w:val="24"/>
          <w:szCs w:val="24"/>
        </w:rPr>
        <w:t>выплачиваемая</w:t>
      </w:r>
      <w:proofErr w:type="gramEnd"/>
      <w:r w:rsidRPr="00F51568">
        <w:rPr>
          <w:rFonts w:ascii="GHEA Grapalat" w:hAnsi="GHEA Grapalat"/>
          <w:b/>
          <w:sz w:val="24"/>
          <w:szCs w:val="24"/>
        </w:rPr>
        <w:t xml:space="preserve"> за оказание отдельных видов услуг, установленных договором;</w:t>
      </w:r>
    </w:p>
    <w:p w:rsidR="0049707C" w:rsidRPr="00F51568" w:rsidRDefault="0049707C" w:rsidP="0049707C">
      <w:pPr>
        <w:pStyle w:val="norm"/>
        <w:widowControl w:val="0"/>
        <w:spacing w:line="240" w:lineRule="auto"/>
        <w:ind w:firstLine="567"/>
        <w:contextualSpacing/>
        <w:rPr>
          <w:rFonts w:ascii="GHEA Grapalat" w:hAnsi="GHEA Grapalat"/>
          <w:b/>
          <w:sz w:val="24"/>
          <w:szCs w:val="24"/>
        </w:rPr>
      </w:pPr>
      <w:r w:rsidRPr="00F51568">
        <w:rPr>
          <w:rFonts w:ascii="GHEA Grapalat" w:hAnsi="GHEA Grapalat"/>
          <w:b/>
          <w:sz w:val="24"/>
          <w:szCs w:val="24"/>
        </w:rPr>
        <w:t xml:space="preserve">ЦУ </w:t>
      </w:r>
      <w:proofErr w:type="gramStart"/>
      <w:r w:rsidRPr="00F51568">
        <w:rPr>
          <w:rFonts w:ascii="GHEA Grapalat" w:hAnsi="GHEA Grapalat"/>
          <w:b/>
          <w:sz w:val="24"/>
          <w:szCs w:val="24"/>
        </w:rPr>
        <w:t>-и</w:t>
      </w:r>
      <w:proofErr w:type="gramEnd"/>
      <w:r w:rsidRPr="00F51568">
        <w:rPr>
          <w:rFonts w:ascii="GHEA Grapalat" w:hAnsi="GHEA Grapalat"/>
          <w:b/>
          <w:sz w:val="24"/>
          <w:szCs w:val="24"/>
        </w:rPr>
        <w:t>тоговая цена, предложенная отобранным участником:</w:t>
      </w:r>
    </w:p>
    <w:p w:rsidR="0049707C" w:rsidRPr="00F51568" w:rsidRDefault="0049707C" w:rsidP="0049707C">
      <w:pPr>
        <w:pStyle w:val="norm"/>
        <w:widowControl w:val="0"/>
        <w:spacing w:line="240" w:lineRule="auto"/>
        <w:ind w:firstLine="567"/>
        <w:contextualSpacing/>
        <w:rPr>
          <w:rFonts w:ascii="GHEA Grapalat" w:hAnsi="GHEA Grapalat"/>
          <w:b/>
          <w:sz w:val="24"/>
          <w:szCs w:val="24"/>
        </w:rPr>
      </w:pPr>
      <w:r w:rsidRPr="00F51568">
        <w:rPr>
          <w:rFonts w:ascii="GHEA Grapalat" w:hAnsi="GHEA Grapalat"/>
          <w:b/>
          <w:sz w:val="24"/>
          <w:szCs w:val="24"/>
        </w:rPr>
        <w:t>С</w:t>
      </w:r>
      <w:proofErr w:type="gramStart"/>
      <w:r w:rsidRPr="00F51568">
        <w:rPr>
          <w:rFonts w:ascii="GHEA Grapalat" w:hAnsi="GHEA Grapalat"/>
          <w:b/>
          <w:sz w:val="24"/>
          <w:szCs w:val="24"/>
        </w:rPr>
        <w:t>Ц-</w:t>
      </w:r>
      <w:proofErr w:type="gramEnd"/>
      <w:r w:rsidRPr="00F51568">
        <w:rPr>
          <w:rFonts w:ascii="GHEA Grapalat" w:hAnsi="GHEA Grapalat"/>
          <w:b/>
          <w:sz w:val="24"/>
          <w:szCs w:val="24"/>
        </w:rPr>
        <w:t xml:space="preserve"> совокупность максимальных единиц цен, установленных для оказания услуги:</w:t>
      </w:r>
    </w:p>
    <w:p w:rsidR="0049707C" w:rsidRPr="00F51568" w:rsidRDefault="0049707C" w:rsidP="0049707C">
      <w:pPr>
        <w:pStyle w:val="norm"/>
        <w:widowControl w:val="0"/>
        <w:spacing w:line="240" w:lineRule="auto"/>
        <w:ind w:firstLine="567"/>
        <w:contextualSpacing/>
        <w:rPr>
          <w:rFonts w:ascii="GHEA Grapalat" w:hAnsi="GHEA Grapalat"/>
          <w:b/>
          <w:sz w:val="24"/>
          <w:szCs w:val="24"/>
        </w:rPr>
      </w:pPr>
      <w:proofErr w:type="spellStart"/>
      <w:proofErr w:type="gramStart"/>
      <w:r w:rsidRPr="00F51568">
        <w:rPr>
          <w:rFonts w:ascii="GHEA Grapalat" w:hAnsi="GHEA Grapalat"/>
          <w:b/>
          <w:sz w:val="24"/>
          <w:szCs w:val="24"/>
        </w:rPr>
        <w:t>У-цена</w:t>
      </w:r>
      <w:proofErr w:type="spellEnd"/>
      <w:proofErr w:type="gramEnd"/>
      <w:r w:rsidRPr="00F51568">
        <w:rPr>
          <w:rFonts w:ascii="GHEA Grapalat" w:hAnsi="GHEA Grapalat"/>
          <w:b/>
          <w:sz w:val="24"/>
          <w:szCs w:val="24"/>
        </w:rPr>
        <w:t xml:space="preserve"> на максимальную единицу предоставленной услуги</w:t>
      </w:r>
    </w:p>
    <w:p w:rsidR="0049707C" w:rsidRPr="00F51568" w:rsidRDefault="0049707C" w:rsidP="0049707C">
      <w:pPr>
        <w:widowControl w:val="0"/>
        <w:ind w:left="567"/>
        <w:contextualSpacing/>
        <w:jc w:val="both"/>
        <w:rPr>
          <w:rFonts w:ascii="GHEA Grapalat" w:hAnsi="GHEA Grapalat" w:cs="Sylfaen"/>
          <w:b/>
        </w:rPr>
      </w:pPr>
      <w:r w:rsidRPr="00F51568">
        <w:rPr>
          <w:rFonts w:ascii="GHEA Grapalat" w:hAnsi="GHEA Grapalat"/>
          <w:b/>
        </w:rPr>
        <w:t>К-количество предоставленных услуг.</w:t>
      </w:r>
    </w:p>
    <w:p w:rsidR="00D932B2" w:rsidRDefault="00D932B2" w:rsidP="003F4FD0">
      <w:pPr>
        <w:contextualSpacing/>
        <w:rPr>
          <w:rFonts w:ascii="GHEA Grapalat" w:hAnsi="GHEA Grapalat"/>
          <w:b/>
        </w:rPr>
      </w:pP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w:t>
      </w:r>
      <w:proofErr w:type="gramStart"/>
      <w:r w:rsidRPr="00AD29CE">
        <w:rPr>
          <w:rFonts w:ascii="GHEA Grapalat" w:hAnsi="GHEA Grapalat"/>
        </w:rPr>
        <w:t>от</w:t>
      </w:r>
      <w:proofErr w:type="gramEnd"/>
      <w:r w:rsidRPr="00AD29CE">
        <w:rPr>
          <w:rFonts w:ascii="GHEA Grapalat" w:hAnsi="GHEA Grapalat"/>
        </w:rPr>
        <w:t xml:space="preserve"> </w:t>
      </w:r>
      <w:r w:rsidR="00B778A5" w:rsidRPr="00395B34">
        <w:rPr>
          <w:rFonts w:ascii="GHEA Grapalat" w:hAnsi="GHEA Grapalat"/>
        </w:rPr>
        <w:t xml:space="preserve">полностью и </w:t>
      </w:r>
      <w:proofErr w:type="gramStart"/>
      <w:r w:rsidR="00B778A5" w:rsidRPr="00395B34">
        <w:rPr>
          <w:rFonts w:ascii="GHEA Grapalat" w:hAnsi="GHEA Grapalat"/>
        </w:rPr>
        <w:t>надлежащим</w:t>
      </w:r>
      <w:proofErr w:type="gramEnd"/>
      <w:r w:rsidR="00B778A5" w:rsidRPr="00395B34">
        <w:rPr>
          <w:rFonts w:ascii="GHEA Grapalat" w:hAnsi="GHEA Grapalat"/>
        </w:rPr>
        <w:t xml:space="preserve">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 </w:t>
      </w:r>
      <w:r w:rsidR="00092AFE">
        <w:rPr>
          <w:rFonts w:ascii="GHEA Grapalat" w:hAnsi="GHEA Grapalat"/>
        </w:rPr>
        <w:t>1.1</w:t>
      </w:r>
      <w:r w:rsidRPr="00AD29CE">
        <w:rPr>
          <w:rFonts w:ascii="GHEA Grapalat" w:hAnsi="GHEA Grapalat"/>
        </w:rPr>
        <w:t>,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444BD5" w:rsidRDefault="003B2F27" w:rsidP="003F4FD0">
      <w:pPr>
        <w:widowControl w:val="0"/>
        <w:tabs>
          <w:tab w:val="left" w:pos="1276"/>
        </w:tabs>
        <w:ind w:firstLine="567"/>
        <w:contextualSpacing/>
        <w:jc w:val="both"/>
        <w:rPr>
          <w:rFonts w:ascii="GHEA Grapalat" w:hAnsi="GHEA Grapalat"/>
          <w:b/>
        </w:rPr>
      </w:pPr>
      <w:r w:rsidRPr="00AD29CE">
        <w:rPr>
          <w:rFonts w:ascii="GHEA Grapalat" w:hAnsi="GHEA Grapalat"/>
        </w:rPr>
        <w:t>7.1</w:t>
      </w:r>
      <w:r>
        <w:rPr>
          <w:rFonts w:ascii="GHEA Grapalat" w:hAnsi="GHEA Grapalat"/>
        </w:rPr>
        <w:t>5.</w:t>
      </w:r>
      <w:r>
        <w:rPr>
          <w:rFonts w:ascii="GHEA Grapalat" w:hAnsi="GHEA Grapalat"/>
        </w:rPr>
        <w:tab/>
      </w:r>
      <w:r w:rsidRPr="00444BD5">
        <w:rPr>
          <w:rFonts w:ascii="GHEA Grapalat" w:hAnsi="GHEA Grapalat"/>
          <w:b/>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224C7B" w:rsidRPr="00444BD5">
        <w:rPr>
          <w:rFonts w:ascii="GHEA Grapalat" w:hAnsi="GHEA Grapalat"/>
          <w:b/>
          <w:color w:val="000000" w:themeColor="text1"/>
        </w:rPr>
        <w:t xml:space="preserve">При этом расчет шестимесячного периода, данного настоящим пунктом для </w:t>
      </w:r>
      <w:proofErr w:type="spellStart"/>
      <w:r w:rsidR="00224C7B" w:rsidRPr="00444BD5">
        <w:rPr>
          <w:rFonts w:ascii="GHEA Grapalat" w:hAnsi="GHEA Grapalat"/>
          <w:b/>
          <w:color w:val="000000" w:themeColor="text1"/>
        </w:rPr>
        <w:t>предусмотрения</w:t>
      </w:r>
      <w:proofErr w:type="spellEnd"/>
      <w:r w:rsidR="00224C7B" w:rsidRPr="00444BD5">
        <w:rPr>
          <w:rFonts w:ascii="GHEA Grapalat" w:hAnsi="GHEA Grapalat"/>
          <w:b/>
          <w:color w:val="000000" w:themeColor="text1"/>
        </w:rPr>
        <w:t xml:space="preserve"> финансовых сре</w:t>
      </w:r>
      <w:proofErr w:type="gramStart"/>
      <w:r w:rsidR="00224C7B" w:rsidRPr="00444BD5">
        <w:rPr>
          <w:rFonts w:ascii="GHEA Grapalat" w:hAnsi="GHEA Grapalat"/>
          <w:b/>
          <w:color w:val="000000" w:themeColor="text1"/>
        </w:rPr>
        <w:t>дств дл</w:t>
      </w:r>
      <w:proofErr w:type="gramEnd"/>
      <w:r w:rsidR="00224C7B" w:rsidRPr="00444BD5">
        <w:rPr>
          <w:rFonts w:ascii="GHEA Grapalat" w:hAnsi="GHEA Grapalat"/>
          <w:b/>
          <w:color w:val="000000" w:themeColor="text1"/>
        </w:rPr>
        <w:t>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sidR="00224C7B" w:rsidRPr="00444BD5">
        <w:rPr>
          <w:b/>
          <w:color w:val="000000" w:themeColor="text1"/>
        </w:rPr>
        <w:t xml:space="preserve"> </w:t>
      </w:r>
      <w:r w:rsidRPr="00444BD5">
        <w:rPr>
          <w:rFonts w:ascii="GHEA Grapalat" w:hAnsi="GHEA Grapalat"/>
          <w:b/>
        </w:rPr>
        <w:t xml:space="preserve">Если размер выделенных для исполнения договора финансовых средств превышает </w:t>
      </w:r>
      <w:proofErr w:type="spellStart"/>
      <w:r w:rsidR="002B2DF0" w:rsidRPr="00444BD5">
        <w:rPr>
          <w:rFonts w:ascii="GHEA Grapalat" w:hAnsi="GHEA Grapalat"/>
          <w:b/>
        </w:rPr>
        <w:t>двадцатипя</w:t>
      </w:r>
      <w:r w:rsidRPr="00444BD5">
        <w:rPr>
          <w:rFonts w:ascii="GHEA Grapalat" w:hAnsi="GHEA Grapalat"/>
          <w:b/>
        </w:rPr>
        <w:t>тикратный</w:t>
      </w:r>
      <w:proofErr w:type="spellEnd"/>
      <w:r w:rsidRPr="00444BD5">
        <w:rPr>
          <w:rFonts w:ascii="GHEA Grapalat" w:hAnsi="GHEA Grapalat"/>
          <w:b/>
        </w:rPr>
        <w:t xml:space="preserve"> размер базовой единицы закупок, то Заказчиком будет </w:t>
      </w:r>
      <w:proofErr w:type="spellStart"/>
      <w:r w:rsidRPr="00444BD5">
        <w:rPr>
          <w:rFonts w:ascii="GHEA Grapalat" w:hAnsi="GHEA Grapalat"/>
          <w:b/>
        </w:rPr>
        <w:t>заключен</w:t>
      </w:r>
      <w:proofErr w:type="gramStart"/>
      <w:r w:rsidRPr="00444BD5">
        <w:rPr>
          <w:rFonts w:ascii="GHEA Grapalat" w:hAnsi="GHEA Grapalat"/>
          <w:b/>
        </w:rPr>
        <w:t>o</w:t>
      </w:r>
      <w:proofErr w:type="spellEnd"/>
      <w:proofErr w:type="gramEnd"/>
      <w:r w:rsidRPr="00444BD5">
        <w:rPr>
          <w:rFonts w:ascii="GHEA Grapalat" w:hAnsi="GHEA Grapalat"/>
          <w:b/>
        </w:rPr>
        <w:t xml:space="preserve"> соглашение в случае, если представленное Исполнителем в виде неустойки обеспечени</w:t>
      </w:r>
      <w:r w:rsidR="002C12AE" w:rsidRPr="00444BD5">
        <w:rPr>
          <w:rFonts w:ascii="GHEA Grapalat" w:hAnsi="GHEA Grapalat"/>
          <w:b/>
        </w:rPr>
        <w:t>й квалификации и</w:t>
      </w:r>
      <w:r w:rsidRPr="00444BD5">
        <w:rPr>
          <w:rFonts w:ascii="GHEA Grapalat" w:hAnsi="GHEA Grapalat"/>
          <w:b/>
        </w:rPr>
        <w:t xml:space="preserve"> договора заменяется гарантией или наличными деньгами, с учетом требований </w:t>
      </w:r>
      <w:r w:rsidR="00936F41" w:rsidRPr="00444BD5">
        <w:rPr>
          <w:rFonts w:ascii="GHEA Grapalat" w:hAnsi="GHEA Grapalat"/>
          <w:b/>
        </w:rPr>
        <w:t xml:space="preserve">абзаца "в"  подпункта 1 и </w:t>
      </w:r>
      <w:r w:rsidRPr="00444BD5">
        <w:rPr>
          <w:rFonts w:ascii="GHEA Grapalat" w:hAnsi="GHEA Grapalat"/>
          <w:b/>
        </w:rPr>
        <w:t>абзаца "б" подпункта 1</w:t>
      </w:r>
      <w:r w:rsidR="002C12AE" w:rsidRPr="00444BD5">
        <w:rPr>
          <w:rFonts w:ascii="GHEA Grapalat" w:hAnsi="GHEA Grapalat"/>
          <w:b/>
        </w:rPr>
        <w:t>7</w:t>
      </w:r>
      <w:r w:rsidRPr="00444BD5">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444BD5">
        <w:rPr>
          <w:rFonts w:ascii="GHEA Grapalat" w:hAnsi="GHEA Grapalat"/>
          <w:b/>
        </w:rPr>
        <w:t>й</w:t>
      </w:r>
      <w:r w:rsidRPr="00444BD5">
        <w:rPr>
          <w:rFonts w:ascii="GHEA Grapalat" w:hAnsi="GHEA Grapalat"/>
          <w:b/>
        </w:rPr>
        <w:t xml:space="preserve"> </w:t>
      </w:r>
      <w:r w:rsidR="00A15315" w:rsidRPr="00444BD5">
        <w:rPr>
          <w:rFonts w:ascii="GHEA Grapalat" w:hAnsi="GHEA Grapalat"/>
          <w:b/>
        </w:rPr>
        <w:t xml:space="preserve">квалификации и </w:t>
      </w:r>
      <w:proofErr w:type="gramStart"/>
      <w:r w:rsidRPr="00444BD5">
        <w:rPr>
          <w:rFonts w:ascii="GHEA Grapalat" w:hAnsi="GHEA Grapalat"/>
          <w:b/>
        </w:rPr>
        <w:t>договора</w:t>
      </w:r>
      <w:proofErr w:type="gramEnd"/>
      <w:r w:rsidRPr="00444BD5">
        <w:rPr>
          <w:rFonts w:ascii="GHEA Grapalat" w:hAnsi="GHEA Grapalat"/>
          <w:b/>
        </w:rPr>
        <w:t xml:space="preserve"> представленн</w:t>
      </w:r>
      <w:r w:rsidR="00A27144" w:rsidRPr="00444BD5">
        <w:rPr>
          <w:rFonts w:ascii="GHEA Grapalat" w:hAnsi="GHEA Grapalat"/>
          <w:b/>
        </w:rPr>
        <w:t>ых</w:t>
      </w:r>
      <w:r w:rsidRPr="00444BD5">
        <w:rPr>
          <w:rFonts w:ascii="GHEA Grapalat" w:hAnsi="GHEA Grapalat"/>
          <w:b/>
        </w:rPr>
        <w:t xml:space="preserve"> в виде неустойки, также представляет Заказчику нов</w:t>
      </w:r>
      <w:r w:rsidR="00A15315" w:rsidRPr="00444BD5">
        <w:rPr>
          <w:rFonts w:ascii="GHEA Grapalat" w:hAnsi="GHEA Grapalat"/>
          <w:b/>
        </w:rPr>
        <w:t>ые</w:t>
      </w:r>
      <w:r w:rsidRPr="00444BD5">
        <w:rPr>
          <w:rFonts w:ascii="GHEA Grapalat" w:hAnsi="GHEA Grapalat"/>
          <w:b/>
        </w:rPr>
        <w:t xml:space="preserve"> обеспечени</w:t>
      </w:r>
      <w:r w:rsidR="00A15315" w:rsidRPr="00444BD5">
        <w:rPr>
          <w:rFonts w:ascii="GHEA Grapalat" w:hAnsi="GHEA Grapalat"/>
          <w:b/>
        </w:rPr>
        <w:t>я</w:t>
      </w:r>
      <w:r w:rsidRPr="00444BD5">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444BD5">
        <w:rPr>
          <w:rStyle w:val="af6"/>
          <w:rFonts w:ascii="GHEA Grapalat" w:hAnsi="GHEA Grapalat"/>
          <w:b/>
        </w:rPr>
        <w:footnoteReference w:customMarkFollows="1" w:id="9"/>
        <w:t>24</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0"/>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595967">
      <w:footerReference w:type="default" r:id="rId8"/>
      <w:footnotePr>
        <w:pos w:val="beneathText"/>
      </w:footnotePr>
      <w:pgSz w:w="11906" w:h="16838" w:code="9"/>
      <w:pgMar w:top="993" w:right="849" w:bottom="993" w:left="851"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4252" w:rsidRDefault="00784252">
      <w:r>
        <w:separator/>
      </w:r>
    </w:p>
  </w:endnote>
  <w:endnote w:type="continuationSeparator" w:id="0">
    <w:p w:rsidR="00784252" w:rsidRDefault="007842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1950196"/>
      <w:docPartObj>
        <w:docPartGallery w:val="Page Numbers (Bottom of Page)"/>
        <w:docPartUnique/>
      </w:docPartObj>
    </w:sdtPr>
    <w:sdtEndPr>
      <w:rPr>
        <w:rFonts w:ascii="GHEA Grapalat" w:hAnsi="GHEA Grapalat"/>
        <w:sz w:val="24"/>
        <w:szCs w:val="24"/>
      </w:rPr>
    </w:sdtEndPr>
    <w:sdtContent>
      <w:p w:rsidR="00784252" w:rsidRPr="00305BEC" w:rsidRDefault="00784252">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444BD5">
          <w:rPr>
            <w:rFonts w:ascii="GHEA Grapalat" w:hAnsi="GHEA Grapalat"/>
            <w:noProof/>
            <w:sz w:val="24"/>
            <w:szCs w:val="24"/>
          </w:rPr>
          <w:t>8</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4252" w:rsidRDefault="00784252">
      <w:r>
        <w:separator/>
      </w:r>
    </w:p>
  </w:footnote>
  <w:footnote w:type="continuationSeparator" w:id="0">
    <w:p w:rsidR="00784252" w:rsidRDefault="00784252">
      <w:r>
        <w:continuationSeparator/>
      </w:r>
    </w:p>
  </w:footnote>
  <w:footnote w:id="1">
    <w:p w:rsidR="00784252" w:rsidRPr="00A31673" w:rsidRDefault="00784252">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784252" w:rsidRDefault="00784252" w:rsidP="006B3E56">
      <w:pPr>
        <w:jc w:val="both"/>
      </w:pPr>
    </w:p>
    <w:p w:rsidR="00784252" w:rsidRDefault="00784252" w:rsidP="0087579F">
      <w:pPr>
        <w:jc w:val="both"/>
        <w:rPr>
          <w:rFonts w:ascii="GHEA Grapalat" w:hAnsi="GHEA Grapalat"/>
          <w:i/>
          <w:sz w:val="20"/>
          <w:szCs w:val="20"/>
        </w:rPr>
      </w:pPr>
      <w:r w:rsidRPr="00503980">
        <w:rPr>
          <w:rFonts w:ascii="GHEA Grapalat" w:hAnsi="GHEA Grapalat"/>
          <w:i/>
          <w:sz w:val="20"/>
          <w:szCs w:val="20"/>
        </w:rPr>
        <w:t>** -участник</w:t>
      </w:r>
      <w:proofErr w:type="gramStart"/>
      <w:r>
        <w:rPr>
          <w:rFonts w:ascii="GHEA Grapalat" w:hAnsi="GHEA Grapalat"/>
          <w:i/>
          <w:sz w:val="20"/>
          <w:szCs w:val="20"/>
          <w:lang w:val="hy-AM"/>
        </w:rPr>
        <w:t>,</w:t>
      </w:r>
      <w:r>
        <w:rPr>
          <w:rFonts w:ascii="GHEA Grapalat" w:hAnsi="GHEA Grapalat"/>
          <w:i/>
          <w:sz w:val="20"/>
          <w:szCs w:val="20"/>
        </w:rPr>
        <w:t>я</w:t>
      </w:r>
      <w:proofErr w:type="gramEnd"/>
      <w:r>
        <w:rPr>
          <w:rFonts w:ascii="GHEA Grapalat" w:hAnsi="GHEA Grapalat"/>
          <w:i/>
          <w:sz w:val="20"/>
          <w:szCs w:val="20"/>
        </w:rPr>
        <w:t>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proofErr w:type="spellStart"/>
      <w:r>
        <w:rPr>
          <w:rFonts w:ascii="GHEA Grapalat" w:hAnsi="GHEA Grapalat"/>
          <w:i/>
          <w:sz w:val="20"/>
          <w:szCs w:val="20"/>
        </w:rPr>
        <w:t>веб-сайт</w:t>
      </w:r>
      <w:proofErr w:type="spellEnd"/>
      <w:r>
        <w:rPr>
          <w:rFonts w:ascii="GHEA Grapalat" w:hAnsi="GHEA Grapalat"/>
          <w:i/>
          <w:sz w:val="20"/>
          <w:szCs w:val="20"/>
        </w:rPr>
        <w:t>,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784252" w:rsidRPr="00503980" w:rsidRDefault="00784252" w:rsidP="0087579F">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bookmarkStart w:id="2" w:name="_GoBack"/>
      <w:bookmarkEnd w:id="2"/>
      <w:r>
        <w:rPr>
          <w:rFonts w:ascii="GHEA Grapalat" w:hAnsi="GHEA Grapalat"/>
          <w:i/>
          <w:sz w:val="20"/>
          <w:szCs w:val="20"/>
        </w:rPr>
        <w:t>"</w:t>
      </w:r>
    </w:p>
    <w:p w:rsidR="00784252" w:rsidRPr="003905B4" w:rsidRDefault="00784252" w:rsidP="0087579F">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r>
        <w:rPr>
          <w:rFonts w:ascii="GHEA Grapalat" w:hAnsi="GHEA Grapalat"/>
          <w:i/>
          <w:sz w:val="20"/>
          <w:szCs w:val="20"/>
          <w:lang w:val="hy-AM"/>
        </w:rPr>
        <w:t>.</w:t>
      </w:r>
    </w:p>
    <w:p w:rsidR="00784252" w:rsidRPr="0087579F" w:rsidRDefault="00784252" w:rsidP="0087579F">
      <w:pPr>
        <w:jc w:val="both"/>
        <w:rPr>
          <w:rFonts w:ascii="GHEA Grapalat" w:hAnsi="GHEA Grapalat"/>
          <w:i/>
          <w:sz w:val="20"/>
          <w:szCs w:val="20"/>
          <w:lang w:val="hy-AM"/>
        </w:rPr>
      </w:pPr>
    </w:p>
    <w:p w:rsidR="00784252" w:rsidRDefault="00784252" w:rsidP="006B3E56">
      <w:pPr>
        <w:pStyle w:val="af2"/>
        <w:rPr>
          <w:rFonts w:asciiTheme="minorHAnsi" w:hAnsiTheme="minorHAnsi"/>
          <w:lang w:val="af-ZA"/>
        </w:rPr>
      </w:pPr>
    </w:p>
  </w:footnote>
  <w:footnote w:id="3">
    <w:p w:rsidR="00784252" w:rsidRPr="00D3436F" w:rsidRDefault="00784252"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784252" w:rsidRPr="00D3436F" w:rsidRDefault="00784252">
      <w:pPr>
        <w:pStyle w:val="af2"/>
        <w:rPr>
          <w:lang w:val="es-ES"/>
        </w:rPr>
      </w:pPr>
    </w:p>
  </w:footnote>
  <w:footnote w:id="4">
    <w:p w:rsidR="00784252" w:rsidRPr="008842CE" w:rsidRDefault="00784252" w:rsidP="003D2FE2">
      <w:pPr>
        <w:pStyle w:val="af2"/>
        <w:jc w:val="both"/>
      </w:pPr>
    </w:p>
  </w:footnote>
  <w:footnote w:id="5">
    <w:p w:rsidR="00784252" w:rsidRPr="008842CE" w:rsidRDefault="00784252" w:rsidP="000A214C">
      <w:pPr>
        <w:pStyle w:val="af2"/>
        <w:jc w:val="both"/>
      </w:pPr>
    </w:p>
  </w:footnote>
  <w:footnote w:id="6">
    <w:p w:rsidR="00784252" w:rsidRPr="006F5F33" w:rsidRDefault="00784252"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784252" w:rsidRPr="006F5F33" w:rsidRDefault="00784252"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784252" w:rsidRPr="006F5F33" w:rsidRDefault="00784252"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784252" w:rsidRPr="006F5F33" w:rsidRDefault="00784252"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784252" w:rsidRPr="009E00B3" w:rsidRDefault="00784252"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784252" w:rsidRPr="00A47171" w:rsidRDefault="00784252" w:rsidP="007122CD">
      <w:pPr>
        <w:pStyle w:val="af2"/>
        <w:jc w:val="both"/>
        <w:rPr>
          <w:rFonts w:ascii="GHEA Grapalat" w:hAnsi="GHEA Grapalat"/>
          <w:i/>
          <w:lang w:eastAsia="en-US"/>
        </w:rPr>
      </w:pPr>
      <w:r w:rsidRPr="009E00B3">
        <w:rPr>
          <w:rFonts w:ascii="GHEA Grapalat" w:hAnsi="GHEA Grapalat"/>
          <w:i/>
          <w:lang w:eastAsia="en-US"/>
        </w:rPr>
        <w:tab/>
      </w:r>
    </w:p>
  </w:footnote>
  <w:footnote w:id="10">
    <w:p w:rsidR="00784252" w:rsidRPr="00E40AC8" w:rsidRDefault="00784252"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37FF"/>
    <w:rsid w:val="00053BFB"/>
    <w:rsid w:val="000540F1"/>
    <w:rsid w:val="000549EE"/>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3F91"/>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6C4F"/>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497"/>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85"/>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9F"/>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910"/>
    <w:rsid w:val="003D1A79"/>
    <w:rsid w:val="003D1CF4"/>
    <w:rsid w:val="003D290D"/>
    <w:rsid w:val="003D2FE2"/>
    <w:rsid w:val="003D3964"/>
    <w:rsid w:val="003D51A0"/>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935"/>
    <w:rsid w:val="00416F1E"/>
    <w:rsid w:val="0041739A"/>
    <w:rsid w:val="004175B6"/>
    <w:rsid w:val="00417E48"/>
    <w:rsid w:val="00417F33"/>
    <w:rsid w:val="00421AEB"/>
    <w:rsid w:val="00422802"/>
    <w:rsid w:val="00423AC7"/>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BD5"/>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5ABB"/>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6C4D"/>
    <w:rsid w:val="00487402"/>
    <w:rsid w:val="004874EC"/>
    <w:rsid w:val="00490743"/>
    <w:rsid w:val="004929E4"/>
    <w:rsid w:val="0049374F"/>
    <w:rsid w:val="00493AF9"/>
    <w:rsid w:val="00493C5B"/>
    <w:rsid w:val="00493CC7"/>
    <w:rsid w:val="00494964"/>
    <w:rsid w:val="004955FC"/>
    <w:rsid w:val="00495D4F"/>
    <w:rsid w:val="0049623A"/>
    <w:rsid w:val="0049655D"/>
    <w:rsid w:val="00496CA9"/>
    <w:rsid w:val="0049707C"/>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49A"/>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2CEF"/>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2FC"/>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32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5967"/>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4BA5"/>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252"/>
    <w:rsid w:val="00784848"/>
    <w:rsid w:val="00784CB7"/>
    <w:rsid w:val="00785236"/>
    <w:rsid w:val="007854B2"/>
    <w:rsid w:val="007861DD"/>
    <w:rsid w:val="00786738"/>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19BB"/>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79F"/>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7EA"/>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547"/>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6C1"/>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15D9"/>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64A"/>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7AE"/>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32"/>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8765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230"/>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0B5"/>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708"/>
    <w:rsid w:val="00CF5605"/>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B83"/>
    <w:rsid w:val="00D13E20"/>
    <w:rsid w:val="00D14FAA"/>
    <w:rsid w:val="00D150B0"/>
    <w:rsid w:val="00D15272"/>
    <w:rsid w:val="00D161B8"/>
    <w:rsid w:val="00D16C49"/>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1EFD"/>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2A3"/>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112"/>
    <w:rsid w:val="00E57499"/>
    <w:rsid w:val="00E574A0"/>
    <w:rsid w:val="00E6008B"/>
    <w:rsid w:val="00E6044F"/>
    <w:rsid w:val="00E60526"/>
    <w:rsid w:val="00E6073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017"/>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451B"/>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36BA"/>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1D"/>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023"/>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3173D-1F73-4503-B945-D99AD0B47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2520</TotalTime>
  <Pages>68</Pages>
  <Words>15474</Words>
  <Characters>113183</Characters>
  <Application>Microsoft Office Word</Application>
  <DocSecurity>0</DocSecurity>
  <Lines>943</Lines>
  <Paragraphs>256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128401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1594</cp:revision>
  <cp:lastPrinted>2018-02-16T07:12:00Z</cp:lastPrinted>
  <dcterms:created xsi:type="dcterms:W3CDTF">2019-10-28T07:04:00Z</dcterms:created>
  <dcterms:modified xsi:type="dcterms:W3CDTF">2023-06-23T08:47:00Z</dcterms:modified>
</cp:coreProperties>
</file>