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47784" w14:textId="77777777" w:rsidR="008A30E4" w:rsidRDefault="008A30E4" w:rsidP="008A30E4">
      <w:pPr>
        <w:spacing w:after="0" w:line="360" w:lineRule="auto"/>
        <w:ind w:firstLine="567"/>
        <w:jc w:val="right"/>
        <w:rPr>
          <w:rFonts w:ascii="GHEA Grapalat" w:eastAsia="Times New Roman" w:hAnsi="GHEA Grapalat" w:cs="Sylfaen"/>
          <w:i/>
          <w:sz w:val="16"/>
          <w:szCs w:val="24"/>
          <w:lang w:val="hy-AM"/>
        </w:rPr>
      </w:pPr>
      <w:r>
        <w:rPr>
          <w:rFonts w:ascii="GHEA Grapalat" w:eastAsia="Times New Roman" w:hAnsi="GHEA Grapalat" w:cs="Sylfaen"/>
          <w:i/>
          <w:sz w:val="16"/>
          <w:szCs w:val="24"/>
          <w:lang w:val="en-US"/>
        </w:rPr>
        <w:t xml:space="preserve">Appendix N </w:t>
      </w:r>
      <w:r>
        <w:rPr>
          <w:rFonts w:ascii="GHEA Grapalat" w:eastAsia="Times New Roman" w:hAnsi="GHEA Grapalat" w:cs="Sylfaen"/>
          <w:i/>
          <w:sz w:val="16"/>
          <w:szCs w:val="24"/>
          <w:lang w:val="hy-AM"/>
        </w:rPr>
        <w:t>8</w:t>
      </w:r>
    </w:p>
    <w:p w14:paraId="15C9EBDB" w14:textId="77777777" w:rsidR="008A30E4" w:rsidRDefault="008A30E4" w:rsidP="008A30E4">
      <w:pPr>
        <w:spacing w:after="0" w:line="480" w:lineRule="auto"/>
        <w:ind w:firstLine="567"/>
        <w:jc w:val="right"/>
        <w:rPr>
          <w:rFonts w:ascii="GHEA Grapalat" w:eastAsia="Times New Roman" w:hAnsi="GHEA Grapalat" w:cs="Sylfaen"/>
          <w:i/>
          <w:sz w:val="16"/>
          <w:szCs w:val="24"/>
          <w:lang w:val="hy-AM"/>
        </w:rPr>
      </w:pPr>
      <w:r>
        <w:rPr>
          <w:rFonts w:ascii="GHEA Grapalat" w:eastAsia="Times New Roman" w:hAnsi="GHEA Grapalat" w:cs="Sylfaen"/>
          <w:i/>
          <w:sz w:val="16"/>
          <w:szCs w:val="24"/>
          <w:lang w:val="hy-AM"/>
        </w:rPr>
        <w:t xml:space="preserve">                                                                                                           </w:t>
      </w:r>
      <w:r>
        <w:rPr>
          <w:rFonts w:ascii="GHEA Grapalat" w:eastAsia="Times New Roman" w:hAnsi="GHEA Grapalat" w:cs="Sylfaen"/>
          <w:i/>
          <w:sz w:val="16"/>
          <w:szCs w:val="24"/>
          <w:lang w:val="en-US"/>
        </w:rPr>
        <w:t xml:space="preserve"> </w:t>
      </w:r>
      <w:r>
        <w:rPr>
          <w:rFonts w:ascii="GHEA Grapalat" w:eastAsia="Times New Roman" w:hAnsi="GHEA Grapalat" w:cs="Sylfaen"/>
          <w:i/>
          <w:sz w:val="16"/>
          <w:szCs w:val="24"/>
          <w:lang w:val="hy-AM"/>
        </w:rPr>
        <w:t xml:space="preserve"> of </w:t>
      </w:r>
      <w:r>
        <w:rPr>
          <w:rFonts w:ascii="GHEA Grapalat" w:eastAsia="Times New Roman" w:hAnsi="GHEA Grapalat" w:cs="Sylfaen"/>
          <w:i/>
          <w:sz w:val="16"/>
          <w:szCs w:val="24"/>
          <w:lang w:val="en-US"/>
        </w:rPr>
        <w:t xml:space="preserve">RA Finance of the minister's 20 </w:t>
      </w:r>
      <w:r>
        <w:rPr>
          <w:rFonts w:ascii="GHEA Grapalat" w:eastAsia="Times New Roman" w:hAnsi="GHEA Grapalat" w:cs="Sylfaen"/>
          <w:i/>
          <w:sz w:val="16"/>
          <w:szCs w:val="24"/>
          <w:lang w:val="hy-AM"/>
        </w:rPr>
        <w:t xml:space="preserve">22 </w:t>
      </w:r>
      <w:r>
        <w:rPr>
          <w:rFonts w:ascii="GHEA Grapalat" w:eastAsia="Times New Roman" w:hAnsi="GHEA Grapalat" w:cs="Sylfaen"/>
          <w:i/>
          <w:sz w:val="16"/>
          <w:szCs w:val="24"/>
          <w:lang w:val="en-US"/>
        </w:rPr>
        <w:t xml:space="preserve">year </w:t>
      </w:r>
      <w:r>
        <w:rPr>
          <w:rFonts w:ascii="GHEA Grapalat" w:eastAsia="Times New Roman" w:hAnsi="GHEA Grapalat" w:cs="Sylfaen"/>
          <w:i/>
          <w:sz w:val="16"/>
          <w:szCs w:val="24"/>
          <w:lang w:val="hy-AM"/>
        </w:rPr>
        <w:t>on May 31</w:t>
      </w:r>
    </w:p>
    <w:p w14:paraId="7E69EF6C" w14:textId="77777777" w:rsidR="008A30E4" w:rsidRDefault="008A30E4" w:rsidP="008A30E4">
      <w:pPr>
        <w:spacing w:after="0" w:line="240" w:lineRule="auto"/>
        <w:ind w:right="-7" w:firstLine="567"/>
        <w:jc w:val="right"/>
        <w:rPr>
          <w:rFonts w:ascii="GHEA Grapalat" w:eastAsia="Times New Roman" w:hAnsi="GHEA Grapalat" w:cs="Sylfaen"/>
          <w:i/>
          <w:sz w:val="18"/>
          <w:szCs w:val="20"/>
          <w:lang w:val="af-ZA" w:eastAsia="ru-RU"/>
        </w:rPr>
      </w:pPr>
      <w:r w:rsidRPr="00B960F6">
        <w:rPr>
          <w:rFonts w:ascii="GHEA Grapalat" w:eastAsia="Times New Roman" w:hAnsi="GHEA Grapalat" w:cs="Sylfaen"/>
          <w:i/>
          <w:sz w:val="16"/>
          <w:szCs w:val="24"/>
          <w:lang w:val="hy-AM"/>
        </w:rPr>
        <w:t>Order N 235-A</w:t>
      </w:r>
      <w:r>
        <w:rPr>
          <w:rFonts w:ascii="GHEA Grapalat" w:eastAsia="Times New Roman" w:hAnsi="GHEA Grapalat" w:cs="Sylfaen"/>
          <w:i/>
          <w:sz w:val="18"/>
          <w:szCs w:val="20"/>
          <w:lang w:val="af-ZA" w:eastAsia="ru-RU"/>
        </w:rPr>
        <w:tab/>
      </w:r>
    </w:p>
    <w:p w14:paraId="4112EB49" w14:textId="77777777" w:rsidR="008A30E4" w:rsidRDefault="008A30E4" w:rsidP="008A30E4">
      <w:pPr>
        <w:spacing w:after="0" w:line="240" w:lineRule="auto"/>
        <w:ind w:firstLine="720"/>
        <w:jc w:val="center"/>
        <w:rPr>
          <w:rFonts w:ascii="GHEA Grapalat" w:eastAsia="Times New Roman" w:hAnsi="GHEA Grapalat" w:cs="Times New Roman"/>
          <w:sz w:val="20"/>
          <w:szCs w:val="20"/>
          <w:lang w:val="af-ZA"/>
        </w:rPr>
      </w:pPr>
    </w:p>
    <w:p w14:paraId="0DD91C79" w14:textId="77777777" w:rsidR="008A30E4" w:rsidRDefault="008A30E4" w:rsidP="008A30E4">
      <w:pPr>
        <w:spacing w:after="0" w:line="240" w:lineRule="auto"/>
        <w:ind w:firstLine="720"/>
        <w:jc w:val="center"/>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STATEMENT:</w:t>
      </w:r>
    </w:p>
    <w:p w14:paraId="5D261656" w14:textId="77777777" w:rsidR="008A30E4" w:rsidRDefault="008A30E4" w:rsidP="008A30E4">
      <w:pPr>
        <w:spacing w:after="0" w:line="240" w:lineRule="auto"/>
        <w:ind w:firstLine="720"/>
        <w:jc w:val="center"/>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 xml:space="preserve">ABOUT </w:t>
      </w:r>
      <w:r>
        <w:rPr>
          <w:rFonts w:ascii="GHEA Grapalat" w:eastAsia="Times New Roman" w:hAnsi="GHEA Grapalat" w:cs="Times New Roman"/>
          <w:sz w:val="20"/>
          <w:szCs w:val="20"/>
          <w:lang w:val="hy-AM"/>
        </w:rPr>
        <w:t>RATING REQUEST</w:t>
      </w:r>
    </w:p>
    <w:p w14:paraId="1933CCEB" w14:textId="77777777" w:rsidR="008A30E4" w:rsidRDefault="008A30E4" w:rsidP="008A30E4">
      <w:pPr>
        <w:spacing w:after="0" w:line="240" w:lineRule="auto"/>
        <w:ind w:firstLine="720"/>
        <w:jc w:val="center"/>
        <w:rPr>
          <w:rFonts w:ascii="GHEA Grapalat" w:eastAsia="Times New Roman" w:hAnsi="GHEA Grapalat" w:cs="Times New Roman"/>
          <w:sz w:val="20"/>
          <w:szCs w:val="20"/>
          <w:lang w:val="af-ZA"/>
        </w:rPr>
      </w:pPr>
    </w:p>
    <w:p w14:paraId="73490785" w14:textId="77777777" w:rsidR="008A30E4" w:rsidRDefault="008A30E4" w:rsidP="008A30E4">
      <w:pPr>
        <w:spacing w:after="0" w:line="240" w:lineRule="auto"/>
        <w:ind w:firstLine="720"/>
        <w:jc w:val="center"/>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This text of the statement is approved by the evaluation committee</w:t>
      </w:r>
    </w:p>
    <w:p w14:paraId="53B26357" w14:textId="27858816" w:rsidR="008A30E4" w:rsidRDefault="008A30E4" w:rsidP="008A30E4">
      <w:pPr>
        <w:spacing w:after="0" w:line="240" w:lineRule="auto"/>
        <w:ind w:firstLine="720"/>
        <w:jc w:val="center"/>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 xml:space="preserve">By the decision of </w:t>
      </w:r>
      <w:r w:rsidRPr="00B960F6">
        <w:rPr>
          <w:rFonts w:ascii="GHEA Grapalat" w:eastAsia="Times New Roman" w:hAnsi="GHEA Grapalat" w:cs="Times New Roman"/>
          <w:sz w:val="20"/>
          <w:szCs w:val="20"/>
          <w:lang w:val="af-ZA"/>
        </w:rPr>
        <w:t>"</w:t>
      </w:r>
      <w:r w:rsidR="00B960F6" w:rsidRPr="00B960F6">
        <w:rPr>
          <w:rFonts w:ascii="GHEA Grapalat" w:eastAsia="Times New Roman" w:hAnsi="GHEA Grapalat" w:cs="Times New Roman"/>
          <w:sz w:val="20"/>
          <w:szCs w:val="20"/>
          <w:lang w:val="en-US"/>
        </w:rPr>
        <w:t>02</w:t>
      </w:r>
      <w:r w:rsidRPr="00B960F6">
        <w:rPr>
          <w:rFonts w:ascii="GHEA Grapalat" w:eastAsia="Times New Roman" w:hAnsi="GHEA Grapalat" w:cs="Times New Roman"/>
          <w:sz w:val="20"/>
          <w:szCs w:val="20"/>
          <w:lang w:val="af-ZA"/>
        </w:rPr>
        <w:t>" "</w:t>
      </w:r>
      <w:r w:rsidR="00B960F6" w:rsidRPr="00B960F6">
        <w:rPr>
          <w:rFonts w:ascii="GHEA Grapalat" w:eastAsia="Times New Roman" w:hAnsi="GHEA Grapalat" w:cs="Times New Roman"/>
          <w:sz w:val="20"/>
          <w:szCs w:val="20"/>
          <w:lang w:val="en-US"/>
        </w:rPr>
        <w:t>08</w:t>
      </w:r>
      <w:r w:rsidRPr="00B960F6">
        <w:rPr>
          <w:rFonts w:ascii="GHEA Grapalat" w:eastAsia="Times New Roman" w:hAnsi="GHEA Grapalat" w:cs="Times New Roman"/>
          <w:sz w:val="20"/>
          <w:szCs w:val="20"/>
          <w:lang w:val="af-ZA"/>
        </w:rPr>
        <w:t xml:space="preserve">" </w:t>
      </w:r>
      <w:r w:rsidRPr="00B960F6">
        <w:rPr>
          <w:rFonts w:ascii="GHEA Grapalat" w:eastAsia="Times New Roman" w:hAnsi="GHEA Grapalat" w:cs="Times New Roman"/>
          <w:sz w:val="20"/>
          <w:szCs w:val="20"/>
          <w:lang w:val="hy-AM"/>
        </w:rPr>
        <w:t xml:space="preserve"> </w:t>
      </w:r>
      <w:r w:rsidRPr="00B960F6">
        <w:rPr>
          <w:rFonts w:ascii="GHEA Grapalat" w:eastAsia="Times New Roman" w:hAnsi="GHEA Grapalat" w:cs="Times New Roman"/>
          <w:sz w:val="20"/>
          <w:szCs w:val="20"/>
          <w:lang w:val="af-ZA"/>
        </w:rPr>
        <w:t>"01" of 2022</w:t>
      </w:r>
    </w:p>
    <w:p w14:paraId="7D99DB57" w14:textId="77777777" w:rsidR="008A30E4" w:rsidRDefault="008A30E4" w:rsidP="008A30E4">
      <w:pPr>
        <w:spacing w:after="0" w:line="240" w:lineRule="auto"/>
        <w:ind w:firstLine="720"/>
        <w:jc w:val="center"/>
        <w:rPr>
          <w:rFonts w:ascii="GHEA Grapalat" w:eastAsia="Times New Roman" w:hAnsi="GHEA Grapalat" w:cs="Times New Roman"/>
          <w:sz w:val="20"/>
          <w:szCs w:val="20"/>
          <w:lang w:val="af-ZA"/>
        </w:rPr>
      </w:pPr>
    </w:p>
    <w:p w14:paraId="12809789" w14:textId="77777777" w:rsidR="008A30E4" w:rsidRDefault="008A30E4" w:rsidP="008A30E4">
      <w:pPr>
        <w:spacing w:after="0" w:line="240" w:lineRule="auto"/>
        <w:ind w:firstLine="720"/>
        <w:jc w:val="center"/>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 xml:space="preserve">Code of the procedure </w:t>
      </w:r>
      <w:r w:rsidRPr="008A30E4">
        <w:rPr>
          <w:rFonts w:ascii="GHEA Grapalat" w:eastAsia="Times New Roman" w:hAnsi="GHEA Grapalat" w:cs="Times New Roman"/>
          <w:b/>
          <w:szCs w:val="20"/>
          <w:u w:val="single"/>
          <w:lang w:val="af-ZA"/>
        </w:rPr>
        <w:t>АМХХ-БМАШДШБ-23/01</w:t>
      </w:r>
    </w:p>
    <w:p w14:paraId="6A423138" w14:textId="77777777" w:rsidR="008A30E4" w:rsidRDefault="008A30E4" w:rsidP="008A30E4">
      <w:pPr>
        <w:spacing w:after="0" w:line="240" w:lineRule="auto"/>
        <w:ind w:firstLine="720"/>
        <w:jc w:val="both"/>
        <w:rPr>
          <w:rFonts w:ascii="GHEA Grapalat" w:eastAsia="Times New Roman" w:hAnsi="GHEA Grapalat" w:cs="Times New Roman"/>
          <w:sz w:val="20"/>
          <w:szCs w:val="20"/>
          <w:lang w:val="af-ZA"/>
        </w:rPr>
      </w:pPr>
    </w:p>
    <w:p w14:paraId="08671201" w14:textId="77777777" w:rsidR="008A30E4" w:rsidRDefault="008A30E4" w:rsidP="008A30E4">
      <w:pPr>
        <w:spacing w:after="0" w:line="240" w:lineRule="auto"/>
        <w:jc w:val="both"/>
        <w:rPr>
          <w:rFonts w:ascii="GHEA Grapalat" w:eastAsia="Times New Roman" w:hAnsi="GHEA Grapalat" w:cs="Times New Roman"/>
          <w:sz w:val="20"/>
          <w:szCs w:val="20"/>
          <w:lang w:val="af-ZA"/>
        </w:rPr>
      </w:pPr>
      <w:r>
        <w:rPr>
          <w:rFonts w:ascii="GHEA Grapalat" w:eastAsia="Times New Roman" w:hAnsi="GHEA Grapalat" w:cs="Times New Roman"/>
          <w:i/>
          <w:sz w:val="20"/>
          <w:szCs w:val="24"/>
          <w:lang w:val="af-ZA"/>
        </w:rPr>
        <w:t xml:space="preserve">The client, </w:t>
      </w:r>
      <w:r>
        <w:rPr>
          <w:rFonts w:ascii="GHEA Grapalat" w:eastAsia="Times New Roman" w:hAnsi="GHEA Grapalat" w:cs="Times New Roman"/>
          <w:b/>
          <w:i/>
          <w:sz w:val="20"/>
          <w:szCs w:val="24"/>
          <w:lang w:val="af-ZA"/>
        </w:rPr>
        <w:t xml:space="preserve">Khoi community administration </w:t>
      </w:r>
      <w:r>
        <w:rPr>
          <w:rFonts w:ascii="GHEA Grapalat" w:eastAsia="Times New Roman" w:hAnsi="GHEA Grapalat" w:cs="Times New Roman"/>
          <w:i/>
          <w:sz w:val="20"/>
          <w:szCs w:val="24"/>
          <w:lang w:val="af-ZA"/>
        </w:rPr>
        <w:t xml:space="preserve">, which is located at </w:t>
      </w:r>
      <w:r>
        <w:rPr>
          <w:rFonts w:ascii="GHEA Grapalat" w:eastAsia="Times New Roman" w:hAnsi="GHEA Grapalat" w:cs="Times New Roman"/>
          <w:b/>
          <w:i/>
          <w:sz w:val="20"/>
          <w:szCs w:val="24"/>
          <w:lang w:val="af-ZA"/>
        </w:rPr>
        <w:t xml:space="preserve">30 M. Mashtots, Geghakert, Armavir marz, RA </w:t>
      </w:r>
      <w:r>
        <w:rPr>
          <w:rFonts w:ascii="GHEA Grapalat" w:eastAsia="Times New Roman" w:hAnsi="GHEA Grapalat" w:cs="Times New Roman"/>
          <w:i/>
          <w:sz w:val="20"/>
          <w:szCs w:val="24"/>
          <w:lang w:val="af-ZA"/>
        </w:rPr>
        <w:t xml:space="preserve">, announces a request for quotation, which is carried out in one phase </w:t>
      </w:r>
      <w:r>
        <w:rPr>
          <w:rFonts w:ascii="GHEA Grapalat" w:eastAsia="Times New Roman" w:hAnsi="GHEA Grapalat" w:cs="Times New Roman"/>
          <w:sz w:val="20"/>
          <w:szCs w:val="20"/>
          <w:lang w:val="hy-AM"/>
        </w:rPr>
        <w:t>.</w:t>
      </w:r>
      <w:r>
        <w:rPr>
          <w:rFonts w:ascii="GHEA Grapalat" w:eastAsia="Times New Roman" w:hAnsi="GHEA Grapalat" w:cs="Times New Roman"/>
          <w:sz w:val="20"/>
          <w:szCs w:val="20"/>
          <w:lang w:val="af-ZA"/>
        </w:rPr>
        <w:tab/>
      </w:r>
      <w:bookmarkStart w:id="0" w:name="_Hlk23167417"/>
    </w:p>
    <w:bookmarkEnd w:id="0"/>
    <w:p w14:paraId="752A6FF9" w14:textId="77777777" w:rsidR="008A30E4" w:rsidRDefault="008A30E4" w:rsidP="008A30E4">
      <w:pPr>
        <w:spacing w:after="0" w:line="240" w:lineRule="auto"/>
        <w:jc w:val="both"/>
        <w:rPr>
          <w:rFonts w:ascii="GHEA Grapalat" w:eastAsia="Times New Roman" w:hAnsi="GHEA Grapalat" w:cs="Times New Roman"/>
          <w:sz w:val="16"/>
          <w:szCs w:val="16"/>
          <w:lang w:val="af-ZA"/>
        </w:rPr>
      </w:pPr>
      <w:r>
        <w:rPr>
          <w:rFonts w:ascii="GHEA Grapalat" w:eastAsia="Times New Roman" w:hAnsi="GHEA Grapalat" w:cs="Times New Roman"/>
          <w:sz w:val="20"/>
          <w:szCs w:val="20"/>
          <w:lang w:val="af-ZA"/>
        </w:rPr>
        <w:t xml:space="preserve">As a result of this procedure, the selected participant will be offered to sign a contract for the construction of photoelectric plants </w:t>
      </w:r>
      <w:r>
        <w:rPr>
          <w:rFonts w:ascii="GHEA Grapalat" w:eastAsia="Times New Roman" w:hAnsi="GHEA Grapalat" w:cs="Times New Roman"/>
          <w:b/>
          <w:sz w:val="20"/>
          <w:szCs w:val="20"/>
          <w:lang w:val="af-ZA"/>
        </w:rPr>
        <w:t xml:space="preserve">in </w:t>
      </w:r>
      <w:r w:rsidRPr="005561DF">
        <w:rPr>
          <w:rFonts w:ascii="GHEA Grapalat" w:eastAsia="Times New Roman" w:hAnsi="GHEA Grapalat" w:cs="Times New Roman"/>
          <w:b/>
          <w:sz w:val="20"/>
          <w:szCs w:val="20"/>
          <w:lang w:val="af-ZA"/>
        </w:rPr>
        <w:t>_</w:t>
      </w:r>
      <w:r w:rsidRPr="008A30E4">
        <w:t xml:space="preserve"> </w:t>
      </w:r>
      <w:r w:rsidRPr="008A30E4">
        <w:rPr>
          <w:rFonts w:ascii="GHEA Grapalat" w:eastAsia="Times New Roman" w:hAnsi="GHEA Grapalat" w:cs="Times New Roman"/>
          <w:b/>
          <w:sz w:val="20"/>
          <w:szCs w:val="20"/>
          <w:lang w:val="af-ZA"/>
        </w:rPr>
        <w:t>Construction works of domestic irrigation water lines</w:t>
      </w:r>
      <w:r w:rsidRPr="005561DF">
        <w:rPr>
          <w:rFonts w:ascii="GHEA Grapalat" w:eastAsia="Times New Roman" w:hAnsi="GHEA Grapalat" w:cs="Times New Roman"/>
          <w:b/>
          <w:sz w:val="20"/>
          <w:szCs w:val="20"/>
          <w:lang w:val="af-ZA"/>
        </w:rPr>
        <w:t xml:space="preserve"> </w:t>
      </w:r>
      <w:r>
        <w:rPr>
          <w:rFonts w:ascii="GHEA Grapalat" w:eastAsia="Times New Roman" w:hAnsi="GHEA Grapalat" w:cs="Times New Roman"/>
          <w:sz w:val="20"/>
          <w:szCs w:val="20"/>
          <w:lang w:val="af-ZA"/>
        </w:rPr>
        <w:t>(hereinafter referred to as the contract).</w:t>
      </w:r>
      <w:r>
        <w:rPr>
          <w:rFonts w:ascii="GHEA Grapalat" w:eastAsia="Times New Roman" w:hAnsi="GHEA Grapalat" w:cs="Times New Roman"/>
          <w:sz w:val="16"/>
          <w:szCs w:val="16"/>
          <w:lang w:val="af-ZA"/>
        </w:rPr>
        <w:t xml:space="preserve">                   </w:t>
      </w:r>
    </w:p>
    <w:p w14:paraId="7816ABD3" w14:textId="77777777" w:rsidR="008A30E4" w:rsidRDefault="008A30E4" w:rsidP="008A30E4">
      <w:pPr>
        <w:spacing w:after="0" w:line="240" w:lineRule="auto"/>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ab/>
        <w:t>According to Article 7 of the RA Law "On Procurement", any person, regardless of whether he is a foreign individual, organization or stateless person, has an equal right to participate in this procedure.</w:t>
      </w:r>
    </w:p>
    <w:p w14:paraId="18CAADF9" w14:textId="77777777" w:rsidR="008A30E4" w:rsidRDefault="008A30E4" w:rsidP="008A30E4">
      <w:pPr>
        <w:spacing w:after="0" w:line="240" w:lineRule="auto"/>
        <w:ind w:firstLine="720"/>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The conditions presented to the persons who do not have the right to participate in this procedure, as well as to the participants, are defined in the invitation to this procedure.</w:t>
      </w:r>
    </w:p>
    <w:p w14:paraId="3280E7B9" w14:textId="77777777" w:rsidR="008A30E4" w:rsidRDefault="008A30E4" w:rsidP="008A30E4">
      <w:pPr>
        <w:spacing w:after="0" w:line="240" w:lineRule="auto"/>
        <w:ind w:firstLine="720"/>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 xml:space="preserve">The selected participant is determined from the number of participants who have submitted </w:t>
      </w:r>
      <w:bookmarkStart w:id="1" w:name="_Hlk23167512"/>
      <w:r>
        <w:rPr>
          <w:rFonts w:ascii="GHEA Grapalat" w:eastAsia="Times New Roman" w:hAnsi="GHEA Grapalat" w:cs="Times New Roman"/>
          <w:sz w:val="20"/>
          <w:szCs w:val="20"/>
          <w:lang w:val="af-ZA"/>
        </w:rPr>
        <w:t xml:space="preserve">sufficiently evaluated </w:t>
      </w:r>
      <w:bookmarkEnd w:id="1"/>
      <w:r>
        <w:rPr>
          <w:rFonts w:ascii="GHEA Grapalat" w:eastAsia="Times New Roman" w:hAnsi="GHEA Grapalat" w:cs="Times New Roman"/>
          <w:sz w:val="20"/>
          <w:szCs w:val="20"/>
          <w:lang w:val="af-ZA"/>
        </w:rPr>
        <w:t>bids with non-price conditions, on the principle of giving preference to the participant who submitted the lowest price offer.</w:t>
      </w:r>
    </w:p>
    <w:p w14:paraId="16467BE0" w14:textId="77777777" w:rsidR="008A30E4" w:rsidRDefault="008A30E4" w:rsidP="008A30E4">
      <w:pPr>
        <w:spacing w:after="0" w:line="240" w:lineRule="auto"/>
        <w:ind w:firstLine="720"/>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The provisions of the World Trade Organization Agreement on Government Procurement apply to this procedure.</w:t>
      </w:r>
      <w:r>
        <w:rPr>
          <w:rFonts w:ascii="GHEA Grapalat" w:eastAsia="Times New Roman" w:hAnsi="GHEA Grapalat" w:cs="Times New Roman"/>
          <w:sz w:val="20"/>
          <w:szCs w:val="20"/>
          <w:vertAlign w:val="superscript"/>
          <w:lang w:val="af-ZA"/>
        </w:rPr>
        <w:footnoteReference w:id="1"/>
      </w:r>
    </w:p>
    <w:p w14:paraId="290B07C9" w14:textId="77777777" w:rsidR="008A30E4" w:rsidRDefault="008A30E4" w:rsidP="008A30E4">
      <w:pPr>
        <w:spacing w:after="0" w:line="240" w:lineRule="auto"/>
        <w:ind w:firstLine="720"/>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In the event of a request to issue an invitation in electronic form, the customer shall provide the invitation in electronic form free of charge on the working day following the day of receiving the application. Applications for participation in this procedure must be submitted.</w:t>
      </w:r>
      <w:r>
        <w:rPr>
          <w:rFonts w:ascii="GHEA Grapalat" w:eastAsia="Times New Roman" w:hAnsi="GHEA Grapalat" w:cs="Times New Roman"/>
          <w:sz w:val="20"/>
          <w:szCs w:val="20"/>
          <w:lang w:val="af-ZA" w:eastAsia="ru-RU"/>
        </w:rPr>
        <w:t xml:space="preserve"> </w:t>
      </w:r>
      <w:r>
        <w:rPr>
          <w:rFonts w:ascii="GHEA Grapalat" w:eastAsia="Times New Roman" w:hAnsi="GHEA Grapalat" w:cs="Times New Roman"/>
          <w:b/>
          <w:sz w:val="20"/>
          <w:szCs w:val="20"/>
          <w:lang w:val="af-ZA"/>
        </w:rPr>
        <w:t xml:space="preserve">Khoi community administration </w:t>
      </w:r>
      <w:r>
        <w:rPr>
          <w:rFonts w:ascii="GHEA Grapalat" w:eastAsia="Times New Roman" w:hAnsi="GHEA Grapalat" w:cs="Times New Roman"/>
          <w:sz w:val="20"/>
          <w:szCs w:val="20"/>
          <w:lang w:val="af-ZA"/>
        </w:rPr>
        <w:t xml:space="preserve">, which is located at </w:t>
      </w:r>
      <w:bookmarkStart w:id="3" w:name="_Hlk106798145"/>
      <w:r>
        <w:rPr>
          <w:rFonts w:ascii="GHEA Grapalat" w:eastAsia="Times New Roman" w:hAnsi="GHEA Grapalat" w:cs="Times New Roman"/>
          <w:b/>
          <w:sz w:val="20"/>
          <w:szCs w:val="20"/>
          <w:lang w:val="af-ZA"/>
        </w:rPr>
        <w:t>36 M. Mashtots, Geghakert, Armavir marz, RA</w:t>
      </w:r>
      <w:r>
        <w:rPr>
          <w:rFonts w:ascii="GHEA Grapalat" w:eastAsia="Times New Roman" w:hAnsi="GHEA Grapalat" w:cs="Times New Roman"/>
          <w:sz w:val="20"/>
          <w:szCs w:val="20"/>
          <w:lang w:val="af-ZA"/>
        </w:rPr>
        <w:t xml:space="preserve">  </w:t>
      </w:r>
      <w:bookmarkEnd w:id="3"/>
      <w:r>
        <w:rPr>
          <w:rFonts w:ascii="GHEA Grapalat" w:eastAsia="Times New Roman" w:hAnsi="GHEA Grapalat" w:cs="Times New Roman"/>
          <w:sz w:val="20"/>
          <w:szCs w:val="20"/>
          <w:lang w:val="af-ZA"/>
        </w:rPr>
        <w:t>address, in documentary form</w:t>
      </w:r>
      <w:r>
        <w:rPr>
          <w:rFonts w:ascii="GHEA Grapalat" w:eastAsia="Times New Roman" w:hAnsi="GHEA Grapalat" w:cs="Times New Roman"/>
          <w:sz w:val="20"/>
          <w:szCs w:val="20"/>
          <w:lang w:val="af-ZA" w:eastAsia="ru-RU"/>
        </w:rPr>
        <w:t xml:space="preserve"> </w:t>
      </w:r>
      <w:r>
        <w:rPr>
          <w:rFonts w:ascii="GHEA Grapalat" w:eastAsia="Times New Roman" w:hAnsi="GHEA Grapalat" w:cs="Times New Roman"/>
          <w:sz w:val="20"/>
          <w:szCs w:val="20"/>
          <w:u w:val="single"/>
          <w:lang w:val="hy-AM"/>
        </w:rPr>
        <w:t xml:space="preserve">7 </w:t>
      </w:r>
      <w:r>
        <w:rPr>
          <w:rFonts w:ascii="GHEA Grapalat" w:eastAsia="Times New Roman" w:hAnsi="GHEA Grapalat" w:cs="Times New Roman"/>
          <w:sz w:val="20"/>
          <w:szCs w:val="20"/>
          <w:lang w:val="af-ZA"/>
        </w:rPr>
        <w:t>from the date of publication of this announcement</w:t>
      </w:r>
      <w:r>
        <w:rPr>
          <w:rFonts w:ascii="GHEA Grapalat" w:eastAsia="Times New Roman" w:hAnsi="GHEA Grapalat" w:cs="Times New Roman"/>
          <w:sz w:val="20"/>
          <w:szCs w:val="20"/>
          <w:u w:val="single"/>
          <w:lang w:val="af-ZA"/>
        </w:rPr>
        <w:t xml:space="preserve"> </w:t>
      </w:r>
      <w:r>
        <w:rPr>
          <w:rFonts w:ascii="GHEA Grapalat" w:eastAsia="Times New Roman" w:hAnsi="GHEA Grapalat" w:cs="Times New Roman"/>
          <w:sz w:val="20"/>
          <w:szCs w:val="20"/>
          <w:lang w:val="hy-AM"/>
        </w:rPr>
        <w:t xml:space="preserve">11 </w:t>
      </w:r>
      <w:r>
        <w:rPr>
          <w:rFonts w:ascii="GHEA Grapalat" w:eastAsia="Times New Roman" w:hAnsi="GHEA Grapalat" w:cs="Times New Roman"/>
          <w:sz w:val="20"/>
          <w:szCs w:val="20"/>
          <w:lang w:val="af-ZA"/>
        </w:rPr>
        <w:t>o'clock on the th day . the In addition to Armenian, applications can also be submitted in English or Russian.</w:t>
      </w:r>
    </w:p>
    <w:p w14:paraId="27366178" w14:textId="57B3D158" w:rsidR="008A30E4" w:rsidRDefault="008A30E4" w:rsidP="008A30E4">
      <w:pPr>
        <w:spacing w:after="0" w:line="240" w:lineRule="auto"/>
        <w:ind w:firstLine="708"/>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u w:val="single"/>
          <w:lang w:val="af-ZA"/>
        </w:rPr>
        <w:t xml:space="preserve">of </w:t>
      </w:r>
      <w:r>
        <w:rPr>
          <w:rFonts w:ascii="GHEA Grapalat" w:eastAsia="Times New Roman" w:hAnsi="GHEA Grapalat" w:cs="Times New Roman"/>
          <w:sz w:val="20"/>
          <w:szCs w:val="20"/>
          <w:lang w:val="af-ZA"/>
        </w:rPr>
        <w:t xml:space="preserve">bids will take place at </w:t>
      </w:r>
      <w:r>
        <w:rPr>
          <w:rFonts w:ascii="GHEA Grapalat" w:eastAsia="Times New Roman" w:hAnsi="GHEA Grapalat" w:cs="Times New Roman"/>
          <w:sz w:val="20"/>
          <w:szCs w:val="20"/>
          <w:u w:val="single"/>
          <w:lang w:val="hy-AM"/>
        </w:rPr>
        <w:t>3</w:t>
      </w:r>
      <w:r w:rsidR="00D21CE0" w:rsidRPr="00A9756C">
        <w:rPr>
          <w:rFonts w:ascii="GHEA Grapalat" w:eastAsia="Times New Roman" w:hAnsi="GHEA Grapalat" w:cs="Times New Roman"/>
          <w:sz w:val="20"/>
          <w:szCs w:val="20"/>
          <w:u w:val="single"/>
          <w:lang w:val="en-US"/>
        </w:rPr>
        <w:t>6</w:t>
      </w:r>
      <w:r>
        <w:rPr>
          <w:rFonts w:ascii="GHEA Grapalat" w:eastAsia="Times New Roman" w:hAnsi="GHEA Grapalat" w:cs="Times New Roman"/>
          <w:sz w:val="20"/>
          <w:szCs w:val="20"/>
          <w:u w:val="single"/>
          <w:lang w:val="hy-AM"/>
        </w:rPr>
        <w:t xml:space="preserve"> M. Mashtots, </w:t>
      </w:r>
      <w:r>
        <w:rPr>
          <w:rFonts w:ascii="GHEA Grapalat" w:eastAsia="Times New Roman" w:hAnsi="GHEA Grapalat" w:cs="Times New Roman"/>
          <w:sz w:val="20"/>
          <w:szCs w:val="20"/>
          <w:lang w:val="hy-AM"/>
        </w:rPr>
        <w:t xml:space="preserve">Geghakert </w:t>
      </w:r>
      <w:r>
        <w:rPr>
          <w:rFonts w:ascii="GHEA Grapalat" w:eastAsia="Times New Roman" w:hAnsi="GHEA Grapalat" w:cs="Times New Roman"/>
          <w:b/>
          <w:sz w:val="20"/>
          <w:szCs w:val="20"/>
          <w:lang w:val="af-ZA"/>
        </w:rPr>
        <w:t xml:space="preserve">, Armavir Marz, RA, on </w:t>
      </w:r>
      <w:r w:rsidR="00A9756C">
        <w:rPr>
          <w:rFonts w:ascii="GHEA Grapalat" w:eastAsia="Times New Roman" w:hAnsi="GHEA Grapalat" w:cs="Times New Roman"/>
          <w:sz w:val="20"/>
          <w:szCs w:val="20"/>
          <w:lang w:val="ru-RU"/>
        </w:rPr>
        <w:t>13</w:t>
      </w:r>
      <w:r w:rsidR="00B960F6" w:rsidRPr="00B960F6">
        <w:rPr>
          <w:rFonts w:ascii="GHEA Grapalat" w:eastAsia="Times New Roman" w:hAnsi="GHEA Grapalat" w:cs="Times New Roman"/>
          <w:sz w:val="20"/>
          <w:szCs w:val="20"/>
          <w:lang w:val="en-US"/>
        </w:rPr>
        <w:t>.09.</w:t>
      </w:r>
      <w:r w:rsidRPr="00B960F6">
        <w:rPr>
          <w:rFonts w:ascii="GHEA Grapalat" w:eastAsia="Times New Roman" w:hAnsi="GHEA Grapalat" w:cs="Times New Roman"/>
          <w:sz w:val="20"/>
          <w:szCs w:val="20"/>
          <w:lang w:val="hy-AM"/>
        </w:rPr>
        <w:t>202</w:t>
      </w:r>
      <w:r w:rsidR="00B960F6" w:rsidRPr="00B960F6">
        <w:rPr>
          <w:rFonts w:ascii="GHEA Grapalat" w:eastAsia="Times New Roman" w:hAnsi="GHEA Grapalat" w:cs="Times New Roman"/>
          <w:sz w:val="20"/>
          <w:szCs w:val="20"/>
          <w:lang w:val="en-US"/>
        </w:rPr>
        <w:t>3</w:t>
      </w:r>
      <w:r w:rsidRPr="00B960F6">
        <w:rPr>
          <w:rFonts w:ascii="GHEA Grapalat" w:eastAsia="Times New Roman" w:hAnsi="GHEA Grapalat" w:cs="Times New Roman"/>
          <w:sz w:val="20"/>
          <w:szCs w:val="20"/>
          <w:lang w:val="hy-AM"/>
        </w:rPr>
        <w:t xml:space="preserve"> </w:t>
      </w:r>
      <w:r w:rsidRPr="00B960F6">
        <w:rPr>
          <w:rFonts w:ascii="GHEA Grapalat" w:eastAsia="Times New Roman" w:hAnsi="GHEA Grapalat" w:cs="Times New Roman"/>
          <w:sz w:val="20"/>
          <w:szCs w:val="20"/>
          <w:lang w:val="af-ZA"/>
        </w:rPr>
        <w:t xml:space="preserve">at </w:t>
      </w:r>
      <w:r w:rsidRPr="00B960F6">
        <w:rPr>
          <w:rFonts w:ascii="GHEA Grapalat" w:eastAsia="Times New Roman" w:hAnsi="GHEA Grapalat" w:cs="Times New Roman"/>
          <w:sz w:val="20"/>
          <w:szCs w:val="20"/>
          <w:lang w:val="en-US"/>
        </w:rPr>
        <w:t xml:space="preserve">11:00 </w:t>
      </w:r>
      <w:r w:rsidR="00B960F6" w:rsidRPr="00B960F6">
        <w:rPr>
          <w:rFonts w:ascii="GHEA Grapalat" w:eastAsia="Times New Roman" w:hAnsi="GHEA Grapalat" w:cs="Times New Roman"/>
          <w:sz w:val="20"/>
          <w:szCs w:val="20"/>
          <w:u w:val="single"/>
          <w:lang w:val="en-US"/>
        </w:rPr>
        <w:t>.</w:t>
      </w:r>
      <w:r w:rsidRPr="00B960F6">
        <w:rPr>
          <w:rFonts w:ascii="GHEA Grapalat" w:eastAsia="Times New Roman" w:hAnsi="GHEA Grapalat" w:cs="Times New Roman"/>
          <w:sz w:val="20"/>
          <w:szCs w:val="20"/>
          <w:lang w:val="af-ZA"/>
        </w:rPr>
        <w:t xml:space="preserve"> </w:t>
      </w:r>
    </w:p>
    <w:p w14:paraId="6C45FBF4" w14:textId="77777777" w:rsidR="008A30E4" w:rsidRDefault="008A30E4" w:rsidP="008A30E4">
      <w:pPr>
        <w:spacing w:after="0" w:line="240" w:lineRule="auto"/>
        <w:ind w:firstLine="720"/>
        <w:jc w:val="both"/>
        <w:rPr>
          <w:rFonts w:ascii="GHEA Grapalat" w:eastAsia="Times New Roman" w:hAnsi="GHEA Grapalat" w:cs="Times New Roman"/>
          <w:sz w:val="20"/>
          <w:szCs w:val="20"/>
          <w:lang w:val="hy-AM"/>
        </w:rPr>
      </w:pPr>
      <w:r>
        <w:rPr>
          <w:rFonts w:ascii="GHEA Grapalat" w:eastAsia="Times New Roman" w:hAnsi="GHEA Grapalat" w:cs="Times New Roman"/>
          <w:sz w:val="20"/>
          <w:szCs w:val="20"/>
          <w:lang w:val="af-ZA"/>
        </w:rPr>
        <w:t xml:space="preserve">An appeal of this procedure is </w:t>
      </w:r>
      <w:r>
        <w:rPr>
          <w:rFonts w:ascii="GHEA Grapalat" w:eastAsia="Times New Roman" w:hAnsi="GHEA Grapalat" w:cs="Times New Roman"/>
          <w:sz w:val="20"/>
          <w:szCs w:val="20"/>
          <w:lang w:val="hy-AM"/>
        </w:rPr>
        <w:t>underway</w:t>
      </w:r>
      <w:r>
        <w:rPr>
          <w:rFonts w:ascii="GHEA Grapalat" w:eastAsia="Times New Roman" w:hAnsi="GHEA Grapalat" w:cs="Times New Roman"/>
          <w:sz w:val="16"/>
          <w:szCs w:val="16"/>
          <w:lang w:val="af-ZA"/>
        </w:rPr>
        <w:t xml:space="preserve"> </w:t>
      </w:r>
      <w:r>
        <w:rPr>
          <w:rFonts w:ascii="GHEA Grapalat" w:eastAsia="Times New Roman" w:hAnsi="GHEA Grapalat" w:cs="Times New Roman"/>
          <w:sz w:val="20"/>
          <w:szCs w:val="20"/>
          <w:lang w:val="hy-AM"/>
        </w:rPr>
        <w:t xml:space="preserve">Shopping </w:t>
      </w:r>
      <w:r>
        <w:rPr>
          <w:rFonts w:ascii="GHEA Grapalat" w:eastAsia="Times New Roman" w:hAnsi="GHEA Grapalat" w:cs="Times New Roman"/>
          <w:sz w:val="20"/>
          <w:szCs w:val="20"/>
          <w:lang w:val="af-ZA"/>
        </w:rPr>
        <w:t xml:space="preserve">_ </w:t>
      </w:r>
      <w:r>
        <w:rPr>
          <w:rFonts w:ascii="GHEA Grapalat" w:eastAsia="Times New Roman" w:hAnsi="GHEA Grapalat" w:cs="Times New Roman"/>
          <w:sz w:val="20"/>
          <w:szCs w:val="20"/>
          <w:lang w:val="hy-AM"/>
        </w:rPr>
        <w:t xml:space="preserve">about </w:t>
      </w:r>
      <w:r>
        <w:rPr>
          <w:rFonts w:ascii="GHEA Grapalat" w:eastAsia="Times New Roman" w:hAnsi="GHEA Grapalat" w:cs="Times New Roman"/>
          <w:sz w:val="20"/>
          <w:szCs w:val="20"/>
          <w:lang w:val="af-ZA"/>
        </w:rPr>
        <w:t xml:space="preserve">» </w:t>
      </w:r>
      <w:r>
        <w:rPr>
          <w:rFonts w:ascii="GHEA Grapalat" w:eastAsia="Times New Roman" w:hAnsi="GHEA Grapalat" w:cs="Times New Roman"/>
          <w:sz w:val="20"/>
          <w:szCs w:val="20"/>
          <w:lang w:val="hy-AM"/>
        </w:rPr>
        <w:t>RA:</w:t>
      </w:r>
      <w:r>
        <w:rPr>
          <w:rFonts w:ascii="GHEA Grapalat" w:eastAsia="Times New Roman" w:hAnsi="GHEA Grapalat" w:cs="Times New Roman"/>
          <w:sz w:val="20"/>
          <w:szCs w:val="20"/>
          <w:lang w:val="af-ZA"/>
        </w:rPr>
        <w:t xml:space="preserve"> </w:t>
      </w:r>
      <w:r>
        <w:rPr>
          <w:rFonts w:ascii="GHEA Grapalat" w:eastAsia="Times New Roman" w:hAnsi="GHEA Grapalat" w:cs="Times New Roman"/>
          <w:sz w:val="20"/>
          <w:szCs w:val="20"/>
          <w:lang w:val="hy-AM"/>
        </w:rPr>
        <w:t>by law</w:t>
      </w:r>
      <w:r>
        <w:rPr>
          <w:rFonts w:ascii="GHEA Grapalat" w:eastAsia="Times New Roman" w:hAnsi="GHEA Grapalat" w:cs="Times New Roman"/>
          <w:sz w:val="20"/>
          <w:szCs w:val="20"/>
          <w:lang w:val="af-ZA"/>
        </w:rPr>
        <w:t xml:space="preserve"> </w:t>
      </w:r>
      <w:r>
        <w:rPr>
          <w:rFonts w:ascii="GHEA Grapalat" w:eastAsia="Times New Roman" w:hAnsi="GHEA Grapalat" w:cs="Times New Roman"/>
          <w:sz w:val="20"/>
          <w:szCs w:val="20"/>
          <w:lang w:val="hy-AM"/>
        </w:rPr>
        <w:t>and:</w:t>
      </w:r>
      <w:r>
        <w:rPr>
          <w:rFonts w:ascii="GHEA Grapalat" w:eastAsia="Times New Roman" w:hAnsi="GHEA Grapalat" w:cs="Times New Roman"/>
          <w:sz w:val="20"/>
          <w:szCs w:val="20"/>
          <w:lang w:val="af-ZA"/>
        </w:rPr>
        <w:t xml:space="preserve"> </w:t>
      </w:r>
      <w:r>
        <w:rPr>
          <w:rFonts w:ascii="GHEA Grapalat" w:eastAsia="Times New Roman" w:hAnsi="GHEA Grapalat" w:cs="Times New Roman"/>
          <w:sz w:val="20"/>
          <w:szCs w:val="20"/>
          <w:lang w:val="hy-AM"/>
        </w:rPr>
        <w:t>In accordance with the procedure established by the RA Civil Procedure Code.</w:t>
      </w:r>
    </w:p>
    <w:p w14:paraId="53DFA4CB" w14:textId="77777777" w:rsidR="008A30E4" w:rsidRDefault="008A30E4" w:rsidP="008A30E4">
      <w:pPr>
        <w:spacing w:after="0" w:line="240" w:lineRule="auto"/>
        <w:ind w:firstLine="708"/>
        <w:jc w:val="both"/>
        <w:rPr>
          <w:rFonts w:ascii="GHEA Grapalat" w:eastAsia="Times New Roman" w:hAnsi="GHEA Grapalat" w:cs="Times New Roman"/>
          <w:sz w:val="20"/>
          <w:szCs w:val="20"/>
          <w:lang w:val="hy-AM"/>
        </w:rPr>
      </w:pPr>
    </w:p>
    <w:p w14:paraId="45C1E1FA" w14:textId="77777777" w:rsidR="008A30E4" w:rsidRDefault="008A30E4" w:rsidP="008A30E4">
      <w:pPr>
        <w:spacing w:after="0" w:line="240" w:lineRule="auto"/>
        <w:ind w:firstLine="720"/>
        <w:jc w:val="both"/>
        <w:rPr>
          <w:rFonts w:ascii="GHEA Grapalat" w:eastAsia="Times New Roman" w:hAnsi="GHEA Grapalat" w:cs="Times New Roman"/>
          <w:b/>
          <w:sz w:val="20"/>
          <w:szCs w:val="20"/>
          <w:lang w:val="af-ZA"/>
        </w:rPr>
      </w:pPr>
      <w:r>
        <w:rPr>
          <w:rFonts w:ascii="GHEA Grapalat" w:eastAsia="Times New Roman" w:hAnsi="GHEA Grapalat" w:cs="Times New Roman"/>
          <w:sz w:val="20"/>
          <w:szCs w:val="20"/>
          <w:lang w:val="af-ZA"/>
        </w:rPr>
        <w:t>For additional information related to this statement, you can contact the secretary of the evaluation committee</w:t>
      </w:r>
      <w:r>
        <w:rPr>
          <w:rFonts w:ascii="GHEA Grapalat" w:eastAsia="Calibri" w:hAnsi="GHEA Grapalat" w:cs="Times New Roman"/>
          <w:b/>
          <w:sz w:val="20"/>
          <w:szCs w:val="20"/>
          <w:lang w:val="af-ZA"/>
        </w:rPr>
        <w:t xml:space="preserve"> Shoghik Poghosyan</w:t>
      </w:r>
      <w:r>
        <w:rPr>
          <w:rFonts w:ascii="GHEA Grapalat" w:eastAsia="Times New Roman" w:hAnsi="GHEA Grapalat" w:cs="Times New Roman"/>
          <w:b/>
          <w:sz w:val="20"/>
          <w:szCs w:val="20"/>
          <w:lang w:val="af-ZA"/>
        </w:rPr>
        <w:t>.</w:t>
      </w:r>
    </w:p>
    <w:p w14:paraId="3A0712AE" w14:textId="77777777" w:rsidR="008A30E4" w:rsidRDefault="008A30E4" w:rsidP="008A30E4">
      <w:pPr>
        <w:spacing w:after="0" w:line="240" w:lineRule="auto"/>
        <w:jc w:val="both"/>
        <w:rPr>
          <w:rFonts w:ascii="GHEA Grapalat" w:eastAsia="Times New Roman" w:hAnsi="GHEA Grapalat" w:cs="Times New Roman"/>
          <w:sz w:val="20"/>
          <w:szCs w:val="20"/>
          <w:lang w:val="af-ZA"/>
        </w:rPr>
      </w:pPr>
      <w:r>
        <w:rPr>
          <w:rFonts w:ascii="GHEA Grapalat" w:eastAsia="Times New Roman" w:hAnsi="GHEA Grapalat" w:cs="Times New Roman"/>
          <w:sz w:val="20"/>
          <w:szCs w:val="20"/>
          <w:lang w:val="af-ZA"/>
        </w:rPr>
        <w:tab/>
      </w:r>
      <w:r>
        <w:rPr>
          <w:rFonts w:ascii="GHEA Grapalat" w:eastAsia="Times New Roman" w:hAnsi="GHEA Grapalat" w:cs="Times New Roman"/>
          <w:sz w:val="20"/>
          <w:szCs w:val="20"/>
          <w:lang w:val="af-ZA"/>
        </w:rPr>
        <w:tab/>
      </w:r>
      <w:r>
        <w:rPr>
          <w:rFonts w:ascii="GHEA Grapalat" w:eastAsia="Times New Roman" w:hAnsi="GHEA Grapalat" w:cs="Times New Roman"/>
          <w:sz w:val="20"/>
          <w:szCs w:val="20"/>
          <w:lang w:val="af-ZA"/>
        </w:rPr>
        <w:tab/>
      </w:r>
      <w:r>
        <w:rPr>
          <w:rFonts w:ascii="GHEA Grapalat" w:eastAsia="Times New Roman" w:hAnsi="GHEA Grapalat" w:cs="Times New Roman"/>
          <w:sz w:val="20"/>
          <w:szCs w:val="20"/>
          <w:lang w:val="af-ZA"/>
        </w:rPr>
        <w:tab/>
      </w:r>
      <w:r>
        <w:rPr>
          <w:rFonts w:ascii="GHEA Grapalat" w:eastAsia="Times New Roman" w:hAnsi="GHEA Grapalat" w:cs="Times New Roman"/>
          <w:sz w:val="20"/>
          <w:szCs w:val="20"/>
          <w:lang w:val="af-ZA"/>
        </w:rPr>
        <w:tab/>
      </w:r>
    </w:p>
    <w:p w14:paraId="3C647567" w14:textId="75C2E312" w:rsidR="008A30E4" w:rsidRPr="00A9756C" w:rsidRDefault="008A30E4" w:rsidP="008A30E4">
      <w:pPr>
        <w:spacing w:after="0" w:line="240" w:lineRule="auto"/>
        <w:ind w:firstLine="720"/>
        <w:jc w:val="both"/>
        <w:rPr>
          <w:rFonts w:ascii="GHEA Grapalat" w:eastAsia="Times New Roman" w:hAnsi="GHEA Grapalat" w:cs="Times New Roman"/>
          <w:b/>
          <w:sz w:val="20"/>
          <w:szCs w:val="20"/>
          <w:u w:val="single"/>
          <w:lang w:val="en-US"/>
        </w:rPr>
      </w:pPr>
      <w:r>
        <w:rPr>
          <w:rFonts w:ascii="GHEA Grapalat" w:eastAsia="Times New Roman" w:hAnsi="GHEA Grapalat" w:cs="Times New Roman"/>
          <w:sz w:val="20"/>
          <w:szCs w:val="20"/>
          <w:lang w:val="af-ZA"/>
        </w:rPr>
        <w:t xml:space="preserve">Phone: </w:t>
      </w:r>
      <w:r>
        <w:rPr>
          <w:rFonts w:ascii="GHEA Grapalat" w:eastAsia="Times New Roman" w:hAnsi="GHEA Grapalat" w:cs="Times New Roman"/>
          <w:b/>
          <w:sz w:val="20"/>
          <w:szCs w:val="20"/>
          <w:u w:val="single"/>
          <w:lang w:val="hy-AM"/>
        </w:rPr>
        <w:t>060-888-999</w:t>
      </w:r>
      <w:r w:rsidR="00B960F6" w:rsidRPr="00A9756C">
        <w:rPr>
          <w:rFonts w:ascii="GHEA Grapalat" w:eastAsia="Times New Roman" w:hAnsi="GHEA Grapalat" w:cs="Times New Roman"/>
          <w:b/>
          <w:sz w:val="20"/>
          <w:szCs w:val="20"/>
          <w:u w:val="single"/>
          <w:lang w:val="en-US"/>
        </w:rPr>
        <w:t>/90/.</w:t>
      </w:r>
    </w:p>
    <w:p w14:paraId="74F8C23D" w14:textId="77777777" w:rsidR="008A30E4" w:rsidRDefault="008A30E4" w:rsidP="008A30E4">
      <w:pPr>
        <w:spacing w:after="0" w:line="240" w:lineRule="auto"/>
        <w:ind w:firstLine="720"/>
        <w:jc w:val="both"/>
        <w:rPr>
          <w:rFonts w:ascii="GHEA Grapalat" w:eastAsia="Times New Roman" w:hAnsi="GHEA Grapalat" w:cs="Times New Roman"/>
          <w:b/>
          <w:sz w:val="20"/>
          <w:szCs w:val="20"/>
          <w:lang w:val="af-ZA"/>
        </w:rPr>
      </w:pPr>
    </w:p>
    <w:p w14:paraId="0640857D" w14:textId="77777777" w:rsidR="008A30E4" w:rsidRDefault="008A30E4" w:rsidP="008A30E4">
      <w:pPr>
        <w:spacing w:after="0" w:line="240" w:lineRule="auto"/>
        <w:ind w:firstLine="720"/>
        <w:jc w:val="both"/>
        <w:rPr>
          <w:rFonts w:ascii="GHEA Grapalat" w:eastAsia="Times New Roman" w:hAnsi="GHEA Grapalat" w:cs="Times New Roman"/>
          <w:sz w:val="20"/>
          <w:szCs w:val="20"/>
          <w:u w:val="single"/>
          <w:lang w:val="af-ZA"/>
        </w:rPr>
      </w:pPr>
      <w:r>
        <w:rPr>
          <w:rFonts w:ascii="GHEA Grapalat" w:eastAsia="Times New Roman" w:hAnsi="GHEA Grapalat" w:cs="Times New Roman"/>
          <w:sz w:val="20"/>
          <w:szCs w:val="20"/>
          <w:lang w:val="af-ZA"/>
        </w:rPr>
        <w:t xml:space="preserve">Email mail </w:t>
      </w:r>
      <w:r>
        <w:rPr>
          <w:rFonts w:ascii="GHEA Grapalat" w:eastAsia="Times New Roman" w:hAnsi="GHEA Grapalat" w:cs="Times New Roman"/>
          <w:sz w:val="20"/>
          <w:szCs w:val="20"/>
          <w:lang w:val="hy-AM"/>
        </w:rPr>
        <w:t xml:space="preserve">: </w:t>
      </w:r>
      <w:r>
        <w:rPr>
          <w:rFonts w:ascii="GHEA Grapalat" w:hAnsi="GHEA Grapalat"/>
          <w:b/>
          <w:bCs/>
          <w:color w:val="333333"/>
          <w:szCs w:val="23"/>
          <w:lang w:val="af-ZA"/>
        </w:rPr>
        <w:t>poghosyan2013@list.ru</w:t>
      </w:r>
    </w:p>
    <w:p w14:paraId="744DD277" w14:textId="77777777" w:rsidR="008A30E4" w:rsidRDefault="008A30E4" w:rsidP="008A30E4">
      <w:pPr>
        <w:spacing w:after="0" w:line="240" w:lineRule="auto"/>
        <w:ind w:firstLine="720"/>
        <w:jc w:val="both"/>
        <w:rPr>
          <w:rFonts w:ascii="GHEA Grapalat" w:eastAsia="Times New Roman" w:hAnsi="GHEA Grapalat" w:cs="Times New Roman"/>
          <w:sz w:val="20"/>
          <w:szCs w:val="20"/>
          <w:lang w:val="af-ZA"/>
        </w:rPr>
      </w:pPr>
    </w:p>
    <w:p w14:paraId="68901910" w14:textId="77777777" w:rsidR="008A30E4" w:rsidRDefault="008A30E4" w:rsidP="008A30E4">
      <w:pPr>
        <w:spacing w:after="0" w:line="240" w:lineRule="auto"/>
        <w:rPr>
          <w:rFonts w:ascii="GHEA Grapalat" w:eastAsia="Times New Roman" w:hAnsi="GHEA Grapalat" w:cs="Times New Roman"/>
          <w:b/>
          <w:i/>
          <w:sz w:val="24"/>
          <w:szCs w:val="24"/>
          <w:u w:val="single"/>
          <w:lang w:val="af-ZA"/>
        </w:rPr>
      </w:pPr>
      <w:r>
        <w:rPr>
          <w:rFonts w:ascii="GHEA Grapalat" w:eastAsia="Times New Roman" w:hAnsi="GHEA Grapalat" w:cs="Times New Roman"/>
          <w:sz w:val="20"/>
          <w:szCs w:val="20"/>
          <w:lang w:val="hy-AM"/>
        </w:rPr>
        <w:t xml:space="preserve">                                            </w:t>
      </w:r>
      <w:r>
        <w:rPr>
          <w:rFonts w:ascii="GHEA Grapalat" w:eastAsia="Times New Roman" w:hAnsi="GHEA Grapalat" w:cs="Times New Roman"/>
          <w:sz w:val="20"/>
          <w:szCs w:val="20"/>
          <w:lang w:val="af-ZA"/>
        </w:rPr>
        <w:t xml:space="preserve">Client </w:t>
      </w:r>
      <w:r>
        <w:rPr>
          <w:rFonts w:ascii="GHEA Grapalat" w:eastAsia="Times New Roman" w:hAnsi="GHEA Grapalat" w:cs="Times New Roman"/>
          <w:sz w:val="20"/>
          <w:szCs w:val="20"/>
          <w:u w:val="single"/>
          <w:lang w:val="af-ZA"/>
        </w:rPr>
        <w:tab/>
      </w:r>
      <w:bookmarkStart w:id="4" w:name="_Hlk106798255"/>
      <w:r>
        <w:rPr>
          <w:rFonts w:ascii="GHEA Grapalat" w:eastAsia="Times New Roman" w:hAnsi="GHEA Grapalat" w:cs="Times New Roman"/>
          <w:b/>
          <w:i/>
          <w:sz w:val="24"/>
          <w:szCs w:val="24"/>
          <w:u w:val="single"/>
          <w:lang w:val="af-ZA"/>
        </w:rPr>
        <w:t>Khoi Municipality</w:t>
      </w:r>
      <w:bookmarkEnd w:id="4"/>
    </w:p>
    <w:p w14:paraId="7B1E6223" w14:textId="77777777" w:rsidR="008A30E4" w:rsidRDefault="008A30E4" w:rsidP="008A30E4">
      <w:pPr>
        <w:spacing w:after="0" w:line="240" w:lineRule="auto"/>
        <w:rPr>
          <w:rFonts w:ascii="GHEA Grapalat" w:eastAsia="Times New Roman" w:hAnsi="GHEA Grapalat" w:cs="Times New Roman"/>
          <w:sz w:val="20"/>
          <w:szCs w:val="20"/>
          <w:u w:val="single"/>
          <w:lang w:val="af-ZA"/>
        </w:rPr>
      </w:pPr>
    </w:p>
    <w:p w14:paraId="57A7C50F" w14:textId="77777777" w:rsidR="008A30E4" w:rsidRDefault="008A30E4" w:rsidP="008A30E4">
      <w:pPr>
        <w:ind w:left="-709"/>
      </w:pPr>
    </w:p>
    <w:p w14:paraId="5A3FC376" w14:textId="77777777" w:rsidR="000A1D9D" w:rsidRDefault="000A1D9D"/>
    <w:sectPr w:rsidR="000A1D9D" w:rsidSect="005561DF">
      <w:pgSz w:w="12240" w:h="15840"/>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1DCC5C" w14:textId="77777777" w:rsidR="00A03445" w:rsidRDefault="00A03445" w:rsidP="008A30E4">
      <w:pPr>
        <w:spacing w:after="0" w:line="240" w:lineRule="auto"/>
      </w:pPr>
      <w:r>
        <w:separator/>
      </w:r>
    </w:p>
  </w:endnote>
  <w:endnote w:type="continuationSeparator" w:id="0">
    <w:p w14:paraId="2B758DD0" w14:textId="77777777" w:rsidR="00A03445" w:rsidRDefault="00A03445" w:rsidP="008A30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C5A4D7" w14:textId="77777777" w:rsidR="00A03445" w:rsidRDefault="00A03445" w:rsidP="008A30E4">
      <w:pPr>
        <w:spacing w:after="0" w:line="240" w:lineRule="auto"/>
      </w:pPr>
      <w:r>
        <w:separator/>
      </w:r>
    </w:p>
  </w:footnote>
  <w:footnote w:type="continuationSeparator" w:id="0">
    <w:p w14:paraId="10BC76A1" w14:textId="77777777" w:rsidR="00A03445" w:rsidRDefault="00A03445" w:rsidP="008A30E4">
      <w:pPr>
        <w:spacing w:after="0" w:line="240" w:lineRule="auto"/>
      </w:pPr>
      <w:r>
        <w:continuationSeparator/>
      </w:r>
    </w:p>
  </w:footnote>
  <w:footnote w:id="1">
    <w:p w14:paraId="13C04D88" w14:textId="77777777" w:rsidR="008A30E4" w:rsidRDefault="008A30E4" w:rsidP="008A30E4">
      <w:pPr>
        <w:pStyle w:val="a3"/>
        <w:jc w:val="both"/>
        <w:rPr>
          <w:rFonts w:ascii="GHEA Grapalat" w:hAnsi="GHEA Grapalat"/>
          <w:i/>
          <w:sz w:val="16"/>
          <w:szCs w:val="16"/>
          <w:lang w:val="hy-AM"/>
        </w:rPr>
      </w:pPr>
    </w:p>
    <w:p w14:paraId="536B0BB5" w14:textId="77777777" w:rsidR="008A30E4" w:rsidRDefault="008A30E4" w:rsidP="008A30E4">
      <w:pPr>
        <w:pStyle w:val="a3"/>
        <w:jc w:val="both"/>
        <w:rPr>
          <w:del w:id="2" w:author="Vahe Mahtesyan" w:date="2018-02-14T10:15:00Z"/>
          <w:rFonts w:ascii="GHEA Grapalat" w:hAnsi="GHEA Grapalat"/>
          <w:i/>
          <w:sz w:val="16"/>
          <w:szCs w:val="16"/>
          <w:lang w:val="af-ZA"/>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082"/>
    <w:rsid w:val="000A1D9D"/>
    <w:rsid w:val="00242082"/>
    <w:rsid w:val="007402D6"/>
    <w:rsid w:val="008A30E4"/>
    <w:rsid w:val="00A03445"/>
    <w:rsid w:val="00A9756C"/>
    <w:rsid w:val="00B960F6"/>
    <w:rsid w:val="00D21CE0"/>
    <w:rsid w:val="00DC44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DFB22"/>
  <w15:chartTrackingRefBased/>
  <w15:docId w15:val="{9382BB70-16B3-4EF8-A4C0-E58693361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30E4"/>
    <w:pPr>
      <w:spacing w:after="200" w:line="276" w:lineRule="auto"/>
    </w:pPr>
    <w:rPr>
      <w:lang w:val="e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8A30E4"/>
    <w:pPr>
      <w:spacing w:after="0" w:line="240" w:lineRule="auto"/>
    </w:pPr>
    <w:rPr>
      <w:rFonts w:ascii="Times Armenian" w:eastAsia="Times New Roman" w:hAnsi="Times Armenian" w:cs="Times New Roman"/>
      <w:sz w:val="20"/>
      <w:szCs w:val="20"/>
      <w:lang w:eastAsia="ru-RU"/>
    </w:rPr>
  </w:style>
  <w:style w:type="character" w:customStyle="1" w:styleId="a4">
    <w:name w:val="Текст сноски Знак"/>
    <w:basedOn w:val="a0"/>
    <w:link w:val="a3"/>
    <w:semiHidden/>
    <w:rsid w:val="008A30E4"/>
    <w:rPr>
      <w:rFonts w:ascii="Times Armenian" w:eastAsia="Times New Roman" w:hAnsi="Times Armenian" w:cs="Times New Roman"/>
      <w:sz w:val="20"/>
      <w:szCs w:val="20"/>
      <w:lang w:val="en"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394</Words>
  <Characters>2252</Characters>
  <Application>Microsoft Office Word</Application>
  <DocSecurity>0</DocSecurity>
  <Lines>18</Lines>
  <Paragraphs>5</Paragraphs>
  <ScaleCrop>false</ScaleCrop>
  <Company>SPecialiST RePack</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GA-H510M</dc:creator>
  <cp:keywords/>
  <dc:description/>
  <cp:lastModifiedBy>User</cp:lastModifiedBy>
  <cp:revision>21</cp:revision>
  <dcterms:created xsi:type="dcterms:W3CDTF">2023-07-28T04:40:00Z</dcterms:created>
  <dcterms:modified xsi:type="dcterms:W3CDTF">2023-08-04T05:50:00Z</dcterms:modified>
</cp:coreProperties>
</file>