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82129D" w:rsidRPr="0082129D">
        <w:rPr>
          <w:rFonts w:ascii="GHEA Grapalat" w:hAnsi="GHEA Grapalat"/>
          <w:i w:val="0"/>
          <w:sz w:val="24"/>
          <w:szCs w:val="24"/>
        </w:rPr>
        <w:t>11</w:t>
      </w:r>
      <w:r>
        <w:rPr>
          <w:rFonts w:ascii="GHEA Grapalat" w:hAnsi="GHEA Grapalat"/>
          <w:i w:val="0"/>
          <w:sz w:val="24"/>
          <w:szCs w:val="24"/>
        </w:rPr>
        <w:t xml:space="preserve">-го </w:t>
      </w:r>
      <w:r w:rsidR="0082129D">
        <w:rPr>
          <w:rFonts w:ascii="GHEA Grapalat" w:hAnsi="GHEA Grapalat"/>
          <w:i w:val="0"/>
          <w:sz w:val="24"/>
          <w:szCs w:val="24"/>
        </w:rPr>
        <w:t>декабря</w:t>
      </w:r>
      <w:r w:rsidR="009B0B2A">
        <w:rPr>
          <w:rFonts w:ascii="GHEA Grapalat" w:hAnsi="GHEA Grapalat"/>
          <w:i w:val="0"/>
          <w:sz w:val="24"/>
          <w:szCs w:val="24"/>
        </w:rPr>
        <w:t xml:space="preserve"> </w:t>
      </w:r>
      <w:r>
        <w:rPr>
          <w:rFonts w:ascii="GHEA Grapalat" w:hAnsi="GHEA Grapalat"/>
          <w:i w:val="0"/>
          <w:sz w:val="24"/>
          <w:szCs w:val="24"/>
        </w:rPr>
        <w:t xml:space="preserve">2025 года номер 1 </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8A4AAB">
        <w:rPr>
          <w:rFonts w:ascii="GHEA Grapalat" w:hAnsi="GHEA Grapalat"/>
          <w:b/>
          <w:i w:val="0"/>
          <w:sz w:val="24"/>
          <w:szCs w:val="24"/>
        </w:rPr>
        <w:t>GHTsDzB-HVKAK-2026-06</w:t>
      </w:r>
      <w:r>
        <w:rPr>
          <w:rFonts w:ascii="GHEA Grapalat" w:hAnsi="GHEA Grapalat"/>
          <w:b/>
          <w:i w:val="0"/>
          <w:sz w:val="24"/>
          <w:szCs w:val="24"/>
        </w:rPr>
        <w:t>»</w:t>
      </w:r>
    </w:p>
    <w:p w:rsidR="002A7369" w:rsidRDefault="002A7369" w:rsidP="002A7369">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2A7369" w:rsidRDefault="002A7369" w:rsidP="002A7369">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Pr="00A2539C">
        <w:rPr>
          <w:rFonts w:ascii="GHEA Grapalat" w:hAnsi="GHEA Grapalat"/>
          <w:b/>
          <w:i w:val="0"/>
          <w:sz w:val="24"/>
          <w:szCs w:val="24"/>
        </w:rPr>
        <w:t>на предоставление</w:t>
      </w:r>
      <w:r w:rsidRPr="00A2539C">
        <w:rPr>
          <w:rFonts w:ascii="GHEA Grapalat" w:hAnsi="GHEA Grapalat"/>
          <w:i w:val="0"/>
          <w:sz w:val="24"/>
          <w:szCs w:val="24"/>
        </w:rPr>
        <w:t xml:space="preserve"> </w:t>
      </w:r>
      <w:r w:rsidR="008A4AAB">
        <w:rPr>
          <w:rFonts w:ascii="GHEA Grapalat" w:hAnsi="GHEA Grapalat"/>
          <w:b/>
          <w:i w:val="0"/>
          <w:sz w:val="24"/>
          <w:szCs w:val="24"/>
        </w:rPr>
        <w:t>услуг по ремонту и обслуживанию компьютерной техники</w:t>
      </w:r>
      <w:r>
        <w:rPr>
          <w:rFonts w:ascii="GHEA Grapalat" w:hAnsi="GHEA Grapalat"/>
          <w:b/>
          <w:i w:val="0"/>
          <w:sz w:val="24"/>
          <w:szCs w:val="24"/>
        </w:rPr>
        <w:t xml:space="preserve">. </w:t>
      </w:r>
    </w:p>
    <w:p w:rsidR="002A7369" w:rsidRPr="009044F1"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A7369" w:rsidRDefault="002A7369" w:rsidP="002A7369">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A7369" w:rsidRPr="003F762C" w:rsidRDefault="002A7369" w:rsidP="002A7369">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A7369" w:rsidRPr="00D5443D" w:rsidRDefault="002A7369" w:rsidP="002A7369">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A7369" w:rsidRPr="008B659E" w:rsidRDefault="002A7369" w:rsidP="002A7369">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Pr="00535F40">
        <w:rPr>
          <w:rFonts w:ascii="GHEA Grapalat" w:hAnsi="GHEA Grapalat"/>
          <w:b/>
          <w:i w:val="0"/>
          <w:spacing w:val="6"/>
          <w:sz w:val="24"/>
          <w:szCs w:val="24"/>
        </w:rPr>
        <w:t xml:space="preserve"> </w:t>
      </w:r>
      <w:proofErr w:type="gramStart"/>
      <w:r w:rsidRPr="00535F40">
        <w:rPr>
          <w:rFonts w:ascii="GHEA Grapalat" w:hAnsi="GHEA Grapalat"/>
          <w:b/>
          <w:i w:val="0"/>
          <w:spacing w:val="6"/>
          <w:sz w:val="24"/>
          <w:szCs w:val="24"/>
        </w:rPr>
        <w:t>г</w:t>
      </w:r>
      <w:proofErr w:type="gramEnd"/>
      <w:r w:rsidRPr="00535F40">
        <w:rPr>
          <w:rFonts w:ascii="GHEA Grapalat" w:hAnsi="GHEA Grapalat"/>
          <w:b/>
          <w:i w:val="0"/>
          <w:spacing w:val="6"/>
          <w:sz w:val="24"/>
          <w:szCs w:val="24"/>
        </w:rPr>
        <w:t xml:space="preserve">. Ереван, </w:t>
      </w:r>
      <w:r>
        <w:rPr>
          <w:rFonts w:ascii="GHEA Grapalat" w:hAnsi="GHEA Grapalat"/>
          <w:b/>
          <w:i w:val="0"/>
          <w:spacing w:val="6"/>
          <w:sz w:val="24"/>
          <w:szCs w:val="24"/>
        </w:rPr>
        <w:t xml:space="preserve">ул. </w:t>
      </w:r>
      <w:r w:rsidRPr="00535F40">
        <w:rPr>
          <w:rFonts w:ascii="GHEA Grapalat" w:hAnsi="GHEA Grapalat"/>
          <w:b/>
          <w:i w:val="0"/>
          <w:spacing w:val="6"/>
          <w:sz w:val="24"/>
          <w:szCs w:val="24"/>
        </w:rPr>
        <w:t xml:space="preserve">М. </w:t>
      </w:r>
      <w:proofErr w:type="spellStart"/>
      <w:r w:rsidRPr="00535F40">
        <w:rPr>
          <w:rFonts w:ascii="GHEA Grapalat" w:hAnsi="GHEA Grapalat"/>
          <w:b/>
          <w:i w:val="0"/>
          <w:spacing w:val="6"/>
          <w:sz w:val="24"/>
          <w:szCs w:val="24"/>
        </w:rPr>
        <w:t>Гераци</w:t>
      </w:r>
      <w:proofErr w:type="spellEnd"/>
      <w:r w:rsidRPr="00535F40">
        <w:rPr>
          <w:rFonts w:ascii="GHEA Grapalat" w:hAnsi="GHEA Grapalat"/>
          <w:b/>
          <w:i w:val="0"/>
          <w:spacing w:val="6"/>
          <w:sz w:val="24"/>
          <w:szCs w:val="24"/>
        </w:rPr>
        <w:t xml:space="preserve">, </w:t>
      </w:r>
      <w:r>
        <w:rPr>
          <w:rFonts w:ascii="GHEA Grapalat" w:hAnsi="GHEA Grapalat"/>
          <w:b/>
          <w:i w:val="0"/>
          <w:spacing w:val="6"/>
          <w:sz w:val="24"/>
          <w:szCs w:val="24"/>
        </w:rPr>
        <w:t xml:space="preserve">д. </w:t>
      </w:r>
      <w:r w:rsidRPr="00535F40">
        <w:rPr>
          <w:rFonts w:ascii="GHEA Grapalat" w:hAnsi="GHEA Grapalat"/>
          <w:b/>
          <w:i w:val="0"/>
          <w:spacing w:val="6"/>
          <w:sz w:val="24"/>
          <w:szCs w:val="24"/>
        </w:rPr>
        <w:t>12</w:t>
      </w:r>
      <w:r>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8A4AAB">
        <w:rPr>
          <w:rFonts w:ascii="GHEA Grapalat" w:hAnsi="GHEA Grapalat"/>
          <w:b/>
          <w:i w:val="0"/>
          <w:sz w:val="24"/>
          <w:szCs w:val="24"/>
        </w:rPr>
        <w:t>12:00</w:t>
      </w:r>
      <w:r w:rsidRPr="00535F40">
        <w:rPr>
          <w:rFonts w:ascii="GHEA Grapalat" w:hAnsi="GHEA Grapalat"/>
          <w:b/>
          <w:i w:val="0"/>
          <w:sz w:val="24"/>
          <w:szCs w:val="24"/>
        </w:rPr>
        <w:t xml:space="preserve"> часов 0</w:t>
      </w:r>
      <w:r>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2A7369" w:rsidRDefault="002A7369" w:rsidP="002A7369">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Pr="0012656E">
        <w:rPr>
          <w:rFonts w:ascii="GHEA Grapalat" w:hAnsi="GHEA Grapalat"/>
          <w:b/>
          <w:i w:val="0"/>
          <w:sz w:val="24"/>
          <w:szCs w:val="24"/>
        </w:rPr>
        <w:t>г</w:t>
      </w:r>
      <w:proofErr w:type="gramEnd"/>
      <w:r w:rsidRPr="0012656E">
        <w:rPr>
          <w:rFonts w:ascii="GHEA Grapalat" w:hAnsi="GHEA Grapalat"/>
          <w:b/>
          <w:i w:val="0"/>
          <w:sz w:val="24"/>
          <w:szCs w:val="24"/>
        </w:rPr>
        <w:t xml:space="preserve">. Ереван, ул. М. </w:t>
      </w:r>
      <w:proofErr w:type="spellStart"/>
      <w:r w:rsidRPr="0012656E">
        <w:rPr>
          <w:rFonts w:ascii="GHEA Grapalat" w:hAnsi="GHEA Grapalat"/>
          <w:b/>
          <w:i w:val="0"/>
          <w:sz w:val="24"/>
          <w:szCs w:val="24"/>
        </w:rPr>
        <w:t>Гераци</w:t>
      </w:r>
      <w:proofErr w:type="spellEnd"/>
      <w:r w:rsidRPr="0012656E">
        <w:rPr>
          <w:rFonts w:ascii="GHEA Grapalat" w:hAnsi="GHEA Grapalat"/>
          <w:b/>
          <w:i w:val="0"/>
          <w:sz w:val="24"/>
          <w:szCs w:val="24"/>
        </w:rPr>
        <w:t xml:space="preserve">, д. 12, в </w:t>
      </w:r>
      <w:r w:rsidR="008A4AAB">
        <w:rPr>
          <w:rFonts w:ascii="GHEA Grapalat" w:hAnsi="GHEA Grapalat"/>
          <w:b/>
          <w:i w:val="0"/>
          <w:sz w:val="24"/>
          <w:szCs w:val="24"/>
        </w:rPr>
        <w:t>12:00</w:t>
      </w:r>
      <w:r w:rsidRPr="0012656E">
        <w:rPr>
          <w:rFonts w:ascii="GHEA Grapalat" w:hAnsi="GHEA Grapalat"/>
          <w:b/>
          <w:i w:val="0"/>
          <w:sz w:val="24"/>
          <w:szCs w:val="24"/>
        </w:rPr>
        <w:t xml:space="preserve"> часов </w:t>
      </w:r>
      <w:r w:rsidR="00C52626">
        <w:rPr>
          <w:rFonts w:ascii="GHEA Grapalat" w:hAnsi="GHEA Grapalat"/>
          <w:b/>
          <w:i w:val="0"/>
          <w:sz w:val="24"/>
          <w:szCs w:val="24"/>
        </w:rPr>
        <w:t xml:space="preserve">18 декабря </w:t>
      </w:r>
      <w:r>
        <w:rPr>
          <w:rFonts w:ascii="GHEA Grapalat" w:hAnsi="GHEA Grapalat"/>
          <w:b/>
          <w:i w:val="0"/>
          <w:sz w:val="24"/>
          <w:szCs w:val="24"/>
        </w:rPr>
        <w:t>2025</w:t>
      </w:r>
      <w:r w:rsidRPr="0012656E">
        <w:rPr>
          <w:rFonts w:ascii="GHEA Grapalat" w:hAnsi="GHEA Grapalat"/>
          <w:b/>
          <w:i w:val="0"/>
          <w:sz w:val="24"/>
          <w:szCs w:val="24"/>
        </w:rPr>
        <w:t xml:space="preserve"> года.</w:t>
      </w:r>
    </w:p>
    <w:p w:rsidR="002A7369" w:rsidRPr="001B32D9" w:rsidRDefault="002A7369" w:rsidP="002A7369">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A7369" w:rsidRPr="003A1EBB"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2A7369" w:rsidRDefault="002A7369" w:rsidP="002A7369">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2A7369" w:rsidRDefault="002A7369" w:rsidP="002A7369">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2A7369" w:rsidRDefault="002A7369" w:rsidP="002A7369">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2A7369" w:rsidP="002A7369">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004C7808" w:rsidRPr="004C7808">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 xml:space="preserve">Решением Оценочной </w:t>
      </w:r>
      <w:r w:rsidRPr="00E90538">
        <w:rPr>
          <w:rFonts w:ascii="GHEA Grapalat" w:hAnsi="GHEA Grapalat"/>
          <w:sz w:val="22"/>
          <w:szCs w:val="22"/>
        </w:rPr>
        <w:t>комиссии запроса котировок</w:t>
      </w:r>
      <w:r w:rsidRPr="00E90538">
        <w:rPr>
          <w:rFonts w:ascii="GHEA Grapalat" w:hAnsi="GHEA Grapalat" w:cs="Sylfaen"/>
          <w:sz w:val="22"/>
          <w:szCs w:val="22"/>
        </w:rPr>
        <w:br/>
      </w:r>
      <w:r w:rsidRPr="00E90538">
        <w:rPr>
          <w:rFonts w:ascii="GHEA Grapalat" w:hAnsi="GHEA Grapalat"/>
          <w:sz w:val="22"/>
          <w:szCs w:val="22"/>
        </w:rPr>
        <w:t>под кодом «</w:t>
      </w:r>
      <w:r w:rsidR="008A4AAB">
        <w:rPr>
          <w:rFonts w:ascii="GHEA Grapalat" w:hAnsi="GHEA Grapalat"/>
          <w:sz w:val="22"/>
          <w:szCs w:val="22"/>
        </w:rPr>
        <w:t>GHTsDzB-HVKAK-2026-06</w:t>
      </w:r>
      <w:r w:rsidRPr="00E90538">
        <w:rPr>
          <w:rFonts w:ascii="GHEA Grapalat" w:hAnsi="GHEA Grapalat"/>
          <w:sz w:val="22"/>
          <w:szCs w:val="22"/>
        </w:rPr>
        <w:t>»</w:t>
      </w:r>
      <w:r w:rsidRPr="00E90538">
        <w:rPr>
          <w:rFonts w:ascii="GHEA Grapalat" w:hAnsi="GHEA Grapalat"/>
          <w:sz w:val="22"/>
          <w:szCs w:val="22"/>
        </w:rPr>
        <w:br/>
        <w:t xml:space="preserve">  № </w:t>
      </w:r>
      <w:r w:rsidRPr="00E90538">
        <w:rPr>
          <w:rFonts w:ascii="GHEA Grapalat" w:hAnsi="GHEA Grapalat"/>
          <w:sz w:val="22"/>
          <w:szCs w:val="22"/>
          <w:lang w:val="hy-AM"/>
        </w:rPr>
        <w:t>1</w:t>
      </w:r>
      <w:r w:rsidRPr="00E90538">
        <w:rPr>
          <w:rFonts w:ascii="GHEA Grapalat" w:hAnsi="GHEA Grapalat"/>
          <w:sz w:val="22"/>
          <w:szCs w:val="22"/>
        </w:rPr>
        <w:t xml:space="preserve"> </w:t>
      </w:r>
      <w:r w:rsidR="001533B1">
        <w:rPr>
          <w:rFonts w:ascii="GHEA Grapalat" w:hAnsi="GHEA Grapalat"/>
          <w:sz w:val="22"/>
          <w:szCs w:val="22"/>
        </w:rPr>
        <w:t xml:space="preserve">от </w:t>
      </w:r>
      <w:r w:rsidR="002C6F42">
        <w:rPr>
          <w:rFonts w:ascii="GHEA Grapalat" w:hAnsi="GHEA Grapalat"/>
          <w:sz w:val="22"/>
          <w:szCs w:val="22"/>
        </w:rPr>
        <w:t>11 декабря</w:t>
      </w:r>
      <w:r w:rsidR="001734A4" w:rsidRPr="00E90538">
        <w:rPr>
          <w:rFonts w:ascii="GHEA Grapalat" w:hAnsi="GHEA Grapalat"/>
          <w:sz w:val="22"/>
          <w:szCs w:val="22"/>
        </w:rPr>
        <w:t xml:space="preserve"> 2025</w:t>
      </w:r>
      <w:r w:rsidRPr="00E90538">
        <w:rPr>
          <w:rFonts w:ascii="GHEA Grapalat" w:hAnsi="GHEA Grapalat"/>
          <w:sz w:val="22"/>
          <w:szCs w:val="22"/>
        </w:rPr>
        <w:t xml:space="preserve"> г</w:t>
      </w:r>
      <w:r w:rsidRPr="00E90538">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1533B1" w:rsidRPr="00E063D7" w:rsidRDefault="001533B1" w:rsidP="001533B1">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1A6617" w:rsidRDefault="001533B1" w:rsidP="001533B1">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8A4AAB">
        <w:rPr>
          <w:rFonts w:ascii="GHEA Grapalat" w:hAnsi="GHEA Grapalat"/>
          <w:b/>
        </w:rPr>
        <w:t>УСЛУГ ПО РЕМОНТУ И ОБСЛУЖИВАНИЮ КОМПЬЮТЕРНОЙ ТЕХНИКИ</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1533B1">
      <w:pPr>
        <w:jc w:val="cente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77372B" w:rsidRPr="0041256C" w:rsidRDefault="00A010A9" w:rsidP="001533B1">
      <w:pPr>
        <w:jc w:val="center"/>
        <w:rPr>
          <w:rFonts w:ascii="GHEA Grapalat" w:hAnsi="GHEA Grapalat" w:cs="Sylfaen"/>
          <w:b/>
          <w:i/>
          <w:color w:val="FF0000"/>
        </w:rPr>
      </w:pPr>
      <w:r w:rsidRPr="00A010A9">
        <w:rPr>
          <w:rFonts w:ascii="GHEA Grapalat" w:hAnsi="GHEA Grapalat" w:cs="Sylfaen"/>
          <w:b/>
          <w:i/>
          <w:color w:val="FF0000"/>
        </w:rPr>
        <w:t>Процедура организована на основании части 6 статьи 15 Закона РА «О закупках».</w:t>
      </w:r>
    </w:p>
    <w:p w:rsidR="001533B1" w:rsidRPr="00CF3958" w:rsidRDefault="00994A77" w:rsidP="001533B1">
      <w:pPr>
        <w:widowControl w:val="0"/>
        <w:ind w:firstLine="567"/>
        <w:contextualSpacing/>
        <w:jc w:val="center"/>
        <w:rPr>
          <w:rFonts w:ascii="GHEA Grapalat" w:hAnsi="GHEA Grapalat"/>
          <w:b/>
          <w:sz w:val="20"/>
          <w:szCs w:val="20"/>
        </w:rPr>
      </w:pPr>
      <w:r w:rsidRPr="009044F1">
        <w:rPr>
          <w:rFonts w:ascii="GHEA Grapalat" w:hAnsi="GHEA Grapalat"/>
        </w:rPr>
        <w:br w:type="page"/>
      </w:r>
      <w:r w:rsidR="001533B1" w:rsidRPr="00CF3958">
        <w:rPr>
          <w:rFonts w:ascii="GHEA Grapalat" w:hAnsi="GHEA Grapalat"/>
          <w:b/>
          <w:sz w:val="20"/>
          <w:szCs w:val="20"/>
        </w:rPr>
        <w:lastRenderedPageBreak/>
        <w:t>СОДЕРЖАНИЕ</w:t>
      </w:r>
    </w:p>
    <w:p w:rsidR="001533B1" w:rsidRPr="00CF3958" w:rsidRDefault="001533B1" w:rsidP="001533B1">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w:t>
      </w:r>
      <w:r w:rsidR="008A4AAB">
        <w:rPr>
          <w:rFonts w:ascii="GHEA Grapalat" w:hAnsi="GHEA Grapalat"/>
          <w:b/>
          <w:sz w:val="20"/>
          <w:szCs w:val="20"/>
        </w:rPr>
        <w:t>УСЛУГ ПО РЕМОНТУ И ОБСЛУЖИВАНИЮ КОМПЬЮТЕРНОЙ ТЕХНИКИ</w:t>
      </w:r>
      <w:r>
        <w:rPr>
          <w:rFonts w:ascii="GHEA Grapalat" w:hAnsi="GHEA Grapalat"/>
          <w:b/>
          <w:sz w:val="20"/>
          <w:szCs w:val="20"/>
        </w:rPr>
        <w:t xml:space="preserve"> </w:t>
      </w:r>
      <w:r w:rsidRPr="00CF3958">
        <w:rPr>
          <w:rFonts w:ascii="GHEA Grapalat" w:hAnsi="GHEA Grapalat"/>
          <w:b/>
          <w:sz w:val="20"/>
          <w:szCs w:val="20"/>
        </w:rPr>
        <w:t>ДЛЯ СВОИХ НУЖД</w:t>
      </w:r>
    </w:p>
    <w:p w:rsidR="00CF3958" w:rsidRDefault="00CF3958" w:rsidP="001533B1">
      <w:pPr>
        <w:widowControl w:val="0"/>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8A4AAB">
        <w:rPr>
          <w:rFonts w:ascii="GHEA Grapalat" w:hAnsi="GHEA Grapalat"/>
          <w:b/>
          <w:sz w:val="22"/>
          <w:szCs w:val="22"/>
        </w:rPr>
        <w:t>GHTsDzB-HVKAK-2026-06</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9E63F6">
        <w:rPr>
          <w:rFonts w:ascii="GHEA Grapalat" w:hAnsi="GHEA Grapalat"/>
          <w:b/>
          <w:sz w:val="24"/>
          <w:szCs w:val="24"/>
        </w:rPr>
        <w:t>procurement@ncdc.am</w:t>
      </w:r>
    </w:p>
    <w:p w:rsidR="009E63F6" w:rsidRPr="009E63F6" w:rsidRDefault="009E63F6"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4729A" w:rsidRDefault="00845AA5" w:rsidP="00E4729A">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4729A" w:rsidRPr="009044F1">
        <w:rPr>
          <w:rFonts w:ascii="GHEA Grapalat" w:hAnsi="GHEA Grapalat"/>
          <w:i w:val="0"/>
          <w:sz w:val="24"/>
          <w:szCs w:val="24"/>
        </w:rPr>
        <w:t xml:space="preserve">Предметом закупки </w:t>
      </w:r>
      <w:r w:rsidR="00E4729A" w:rsidRPr="00777B7F">
        <w:rPr>
          <w:rFonts w:ascii="GHEA Grapalat" w:hAnsi="GHEA Grapalat"/>
          <w:i w:val="0"/>
          <w:sz w:val="24"/>
          <w:szCs w:val="24"/>
        </w:rPr>
        <w:t xml:space="preserve">является приобретение </w:t>
      </w:r>
      <w:r w:rsidR="008A4AAB">
        <w:rPr>
          <w:rFonts w:ascii="GHEA Grapalat" w:hAnsi="GHEA Grapalat"/>
          <w:b/>
          <w:i w:val="0"/>
          <w:sz w:val="24"/>
          <w:szCs w:val="24"/>
        </w:rPr>
        <w:t>услуг по ремонту и обслуживанию компьютерной техники</w:t>
      </w:r>
      <w:r w:rsidR="00E4729A" w:rsidRPr="00777B7F">
        <w:rPr>
          <w:rFonts w:ascii="GHEA Grapalat" w:hAnsi="GHEA Grapalat"/>
          <w:i w:val="0"/>
          <w:sz w:val="24"/>
          <w:szCs w:val="24"/>
        </w:rPr>
        <w:t xml:space="preserve"> (далее — также услуга) для нужд </w:t>
      </w:r>
      <w:r w:rsidR="00E4729A" w:rsidRPr="00777B7F">
        <w:rPr>
          <w:rFonts w:ascii="GHEA Grapalat" w:hAnsi="GHEA Grapalat"/>
          <w:b/>
          <w:i w:val="0"/>
          <w:sz w:val="24"/>
          <w:szCs w:val="24"/>
        </w:rPr>
        <w:t>ГНО «Национального центра по контролю и профилактике заболеваний» МЗ РА</w:t>
      </w:r>
      <w:r w:rsidR="00E4729A">
        <w:rPr>
          <w:rFonts w:ascii="GHEA Grapalat" w:hAnsi="GHEA Grapalat"/>
          <w:i w:val="0"/>
          <w:sz w:val="24"/>
          <w:szCs w:val="24"/>
        </w:rPr>
        <w:t xml:space="preserve">, которые сгруппированы в </w:t>
      </w:r>
      <w:r w:rsidR="00262856">
        <w:rPr>
          <w:rFonts w:ascii="GHEA Grapalat" w:hAnsi="GHEA Grapalat"/>
          <w:b/>
          <w:i w:val="0"/>
          <w:sz w:val="24"/>
          <w:szCs w:val="24"/>
        </w:rPr>
        <w:t>2</w:t>
      </w:r>
      <w:r w:rsidR="00E4729A">
        <w:rPr>
          <w:rFonts w:ascii="GHEA Grapalat" w:hAnsi="GHEA Grapalat"/>
          <w:b/>
          <w:i w:val="0"/>
          <w:sz w:val="24"/>
          <w:szCs w:val="24"/>
        </w:rPr>
        <w:t xml:space="preserve"> лот</w:t>
      </w:r>
      <w:r w:rsidR="002C6F42">
        <w:rPr>
          <w:rFonts w:ascii="GHEA Grapalat" w:hAnsi="GHEA Grapalat"/>
          <w:b/>
          <w:i w:val="0"/>
          <w:sz w:val="24"/>
          <w:szCs w:val="24"/>
        </w:rPr>
        <w:t>а</w:t>
      </w:r>
      <w:r w:rsidR="00E4729A">
        <w:rPr>
          <w:rFonts w:ascii="GHEA Grapalat" w:hAnsi="GHEA Grapalat"/>
          <w:b/>
          <w:i w:val="0"/>
          <w:sz w:val="24"/>
          <w:szCs w:val="24"/>
        </w:rPr>
        <w:t xml:space="preserve"> (согласно прикрепленному Приложению № 1)</w:t>
      </w:r>
      <w:r w:rsidR="00E4729A"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630"/>
        <w:gridCol w:w="6388"/>
      </w:tblGrid>
      <w:tr w:rsidR="00E4729A" w:rsidRPr="009044F1" w:rsidTr="00EC563C">
        <w:trPr>
          <w:jc w:val="center"/>
        </w:trPr>
        <w:tc>
          <w:tcPr>
            <w:tcW w:w="2846" w:type="dxa"/>
            <w:gridSpan w:val="2"/>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88" w:type="dxa"/>
            <w:vMerge w:val="restart"/>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4729A" w:rsidRPr="009044F1" w:rsidTr="00EC563C">
        <w:trPr>
          <w:jc w:val="center"/>
        </w:trPr>
        <w:tc>
          <w:tcPr>
            <w:tcW w:w="1216" w:type="dxa"/>
            <w:vAlign w:val="center"/>
          </w:tcPr>
          <w:p w:rsidR="00E4729A" w:rsidRPr="009044F1" w:rsidRDefault="00E4729A" w:rsidP="00E4729A">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30" w:type="dxa"/>
            <w:vAlign w:val="center"/>
          </w:tcPr>
          <w:p w:rsidR="00E4729A" w:rsidRPr="00970424" w:rsidRDefault="00E4729A" w:rsidP="00E4729A">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388" w:type="dxa"/>
            <w:vMerge/>
            <w:vAlign w:val="center"/>
          </w:tcPr>
          <w:p w:rsidR="00E4729A" w:rsidRPr="009044F1" w:rsidRDefault="00E4729A" w:rsidP="00E4729A">
            <w:pPr>
              <w:pStyle w:val="23"/>
              <w:widowControl w:val="0"/>
              <w:spacing w:after="120" w:line="240" w:lineRule="auto"/>
              <w:ind w:firstLine="0"/>
              <w:rPr>
                <w:rFonts w:ascii="GHEA Grapalat" w:hAnsi="GHEA Grapalat"/>
                <w:sz w:val="24"/>
                <w:szCs w:val="24"/>
                <w:u w:val="single"/>
              </w:rPr>
            </w:pPr>
          </w:p>
        </w:tc>
      </w:tr>
      <w:tr w:rsidR="00262856" w:rsidRPr="00AA73D2" w:rsidTr="00262856">
        <w:trPr>
          <w:jc w:val="center"/>
        </w:trPr>
        <w:tc>
          <w:tcPr>
            <w:tcW w:w="1216" w:type="dxa"/>
            <w:vAlign w:val="center"/>
          </w:tcPr>
          <w:p w:rsidR="00262856" w:rsidRPr="007E7C31" w:rsidRDefault="00262856" w:rsidP="00E4729A">
            <w:pPr>
              <w:pStyle w:val="23"/>
              <w:widowControl w:val="0"/>
              <w:spacing w:after="120" w:line="240" w:lineRule="auto"/>
              <w:ind w:firstLine="0"/>
              <w:jc w:val="center"/>
              <w:rPr>
                <w:rFonts w:ascii="GHEA Grapalat" w:hAnsi="GHEA Grapalat"/>
              </w:rPr>
            </w:pPr>
            <w:r w:rsidRPr="007E7C31">
              <w:rPr>
                <w:rFonts w:ascii="GHEA Grapalat" w:hAnsi="GHEA Grapalat"/>
              </w:rPr>
              <w:t>1</w:t>
            </w:r>
          </w:p>
        </w:tc>
        <w:tc>
          <w:tcPr>
            <w:tcW w:w="1630" w:type="dxa"/>
            <w:vAlign w:val="center"/>
          </w:tcPr>
          <w:p w:rsidR="00262856" w:rsidRPr="0077372B" w:rsidRDefault="00262856" w:rsidP="00262856">
            <w:pPr>
              <w:pStyle w:val="23"/>
              <w:spacing w:line="240" w:lineRule="auto"/>
              <w:ind w:firstLine="0"/>
              <w:jc w:val="center"/>
              <w:rPr>
                <w:rFonts w:ascii="GHEA Grapalat" w:hAnsi="GHEA Grapalat"/>
              </w:rPr>
            </w:pPr>
            <w:r>
              <w:rPr>
                <w:rFonts w:ascii="GHEA Grapalat" w:hAnsi="GHEA Grapalat"/>
              </w:rPr>
              <w:t>2,500,000</w:t>
            </w:r>
          </w:p>
        </w:tc>
        <w:tc>
          <w:tcPr>
            <w:tcW w:w="6388" w:type="dxa"/>
            <w:vAlign w:val="center"/>
          </w:tcPr>
          <w:p w:rsidR="00262856" w:rsidRPr="009D6A8A" w:rsidRDefault="00262856" w:rsidP="00262856">
            <w:pPr>
              <w:rPr>
                <w:rFonts w:ascii="GHEA Grapalat" w:hAnsi="GHEA Grapalat"/>
                <w:sz w:val="20"/>
                <w:szCs w:val="20"/>
                <w:lang w:val="hy-AM"/>
              </w:rPr>
            </w:pPr>
            <w:r w:rsidRPr="009D6A8A">
              <w:rPr>
                <w:rFonts w:ascii="GHEA Grapalat" w:hAnsi="GHEA Grapalat"/>
                <w:sz w:val="20"/>
                <w:szCs w:val="20"/>
                <w:lang w:val="hy-AM"/>
              </w:rPr>
              <w:t>Услуги по обслуживани</w:t>
            </w:r>
            <w:r>
              <w:rPr>
                <w:rFonts w:ascii="GHEA Grapalat" w:hAnsi="GHEA Grapalat"/>
                <w:sz w:val="20"/>
                <w:szCs w:val="20"/>
                <w:lang w:val="hy-AM"/>
              </w:rPr>
              <w:t>ю компьютеров, мониторов и UPS</w:t>
            </w:r>
          </w:p>
        </w:tc>
      </w:tr>
      <w:tr w:rsidR="00262856" w:rsidRPr="00AA73D2" w:rsidTr="00262856">
        <w:trPr>
          <w:jc w:val="center"/>
        </w:trPr>
        <w:tc>
          <w:tcPr>
            <w:tcW w:w="1216" w:type="dxa"/>
            <w:vAlign w:val="center"/>
          </w:tcPr>
          <w:p w:rsidR="00262856" w:rsidRPr="007E7C31" w:rsidRDefault="00262856" w:rsidP="00E4729A">
            <w:pPr>
              <w:pStyle w:val="23"/>
              <w:widowControl w:val="0"/>
              <w:spacing w:after="120" w:line="240" w:lineRule="auto"/>
              <w:ind w:firstLine="0"/>
              <w:jc w:val="center"/>
              <w:rPr>
                <w:rFonts w:ascii="GHEA Grapalat" w:hAnsi="GHEA Grapalat"/>
              </w:rPr>
            </w:pPr>
            <w:r w:rsidRPr="007E7C31">
              <w:rPr>
                <w:rFonts w:ascii="GHEA Grapalat" w:hAnsi="GHEA Grapalat"/>
              </w:rPr>
              <w:t>2</w:t>
            </w:r>
          </w:p>
        </w:tc>
        <w:tc>
          <w:tcPr>
            <w:tcW w:w="1630" w:type="dxa"/>
            <w:vAlign w:val="center"/>
          </w:tcPr>
          <w:p w:rsidR="00262856" w:rsidRPr="0077372B" w:rsidRDefault="00262856" w:rsidP="00262856">
            <w:pPr>
              <w:pStyle w:val="23"/>
              <w:spacing w:line="240" w:lineRule="auto"/>
              <w:ind w:firstLine="0"/>
              <w:jc w:val="center"/>
              <w:rPr>
                <w:rFonts w:ascii="GHEA Grapalat" w:hAnsi="GHEA Grapalat"/>
              </w:rPr>
            </w:pPr>
            <w:r>
              <w:rPr>
                <w:rFonts w:ascii="GHEA Grapalat" w:hAnsi="GHEA Grapalat"/>
              </w:rPr>
              <w:t>3,000,000</w:t>
            </w:r>
          </w:p>
        </w:tc>
        <w:tc>
          <w:tcPr>
            <w:tcW w:w="6388" w:type="dxa"/>
            <w:vAlign w:val="center"/>
          </w:tcPr>
          <w:p w:rsidR="00262856" w:rsidRPr="009D6A8A" w:rsidRDefault="00262856" w:rsidP="00262856">
            <w:pPr>
              <w:rPr>
                <w:rFonts w:ascii="GHEA Grapalat" w:hAnsi="GHEA Grapalat"/>
                <w:sz w:val="20"/>
                <w:szCs w:val="20"/>
                <w:lang w:val="hy-AM"/>
              </w:rPr>
            </w:pPr>
            <w:r w:rsidRPr="009D6A8A">
              <w:rPr>
                <w:rFonts w:ascii="GHEA Grapalat" w:hAnsi="GHEA Grapalat"/>
                <w:sz w:val="20"/>
                <w:szCs w:val="20"/>
                <w:lang w:val="hy-AM"/>
              </w:rPr>
              <w:t>Услуги по обслуживанию струйных, лазерных п</w:t>
            </w:r>
            <w:r>
              <w:rPr>
                <w:rFonts w:ascii="GHEA Grapalat" w:hAnsi="GHEA Grapalat"/>
                <w:sz w:val="20"/>
                <w:szCs w:val="20"/>
                <w:lang w:val="hy-AM"/>
              </w:rPr>
              <w:t>ринтеров и копировальных машин</w:t>
            </w:r>
          </w:p>
        </w:tc>
      </w:tr>
    </w:tbl>
    <w:p w:rsidR="00E4729A" w:rsidRPr="00E4729A" w:rsidRDefault="00E4729A" w:rsidP="00E4729A"/>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28137F"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28137F" w:rsidRDefault="0028137F" w:rsidP="0028137F">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1C2B3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C563C" w:rsidRPr="00315F2A" w:rsidRDefault="00EC563C" w:rsidP="00EC563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w:t>
      </w:r>
      <w:r w:rsidR="00EC563C">
        <w:rPr>
          <w:rFonts w:ascii="GHEA Grapalat" w:hAnsi="GHEA Grapalat"/>
          <w:sz w:val="24"/>
          <w:szCs w:val="24"/>
        </w:rPr>
        <w:t xml:space="preserve">ул. М. </w:t>
      </w:r>
      <w:proofErr w:type="spellStart"/>
      <w:r w:rsidR="00EC563C">
        <w:rPr>
          <w:rFonts w:ascii="GHEA Grapalat" w:hAnsi="GHEA Grapalat"/>
          <w:sz w:val="24"/>
          <w:szCs w:val="24"/>
        </w:rPr>
        <w:t>Гераци</w:t>
      </w:r>
      <w:proofErr w:type="spellEnd"/>
      <w:r w:rsidR="00EC563C">
        <w:rPr>
          <w:rFonts w:ascii="GHEA Grapalat" w:hAnsi="GHEA Grapalat"/>
          <w:sz w:val="24"/>
          <w:szCs w:val="24"/>
        </w:rPr>
        <w:t>, д. 12</w:t>
      </w:r>
      <w:r w:rsidR="00616318">
        <w:rPr>
          <w:rFonts w:ascii="GHEA Grapalat" w:hAnsi="GHEA Grapalat"/>
          <w:sz w:val="24"/>
          <w:szCs w:val="24"/>
        </w:rPr>
        <w:t xml:space="preserve"> </w:t>
      </w:r>
      <w:r>
        <w:rPr>
          <w:rFonts w:ascii="GHEA Grapalat" w:hAnsi="GHEA Grapalat"/>
          <w:sz w:val="24"/>
          <w:szCs w:val="24"/>
        </w:rPr>
        <w:t xml:space="preserve">не позднее, чем </w:t>
      </w:r>
      <w:r w:rsidR="009415D8">
        <w:rPr>
          <w:rFonts w:ascii="GHEA Grapalat" w:hAnsi="GHEA Grapalat"/>
          <w:sz w:val="24"/>
          <w:szCs w:val="24"/>
        </w:rPr>
        <w:t xml:space="preserve">в </w:t>
      </w:r>
      <w:r w:rsidR="008A4AAB">
        <w:rPr>
          <w:rFonts w:ascii="GHEA Grapalat" w:hAnsi="GHEA Grapalat"/>
          <w:b/>
          <w:sz w:val="24"/>
          <w:szCs w:val="24"/>
        </w:rPr>
        <w:t>12:00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2B4F5C">
        <w:rPr>
          <w:rFonts w:ascii="GHEA Grapalat" w:hAnsi="GHEA Grapalat"/>
          <w:sz w:val="24"/>
          <w:szCs w:val="24"/>
        </w:rPr>
        <w:t>Астхик</w:t>
      </w:r>
      <w:proofErr w:type="spellEnd"/>
      <w:r w:rsidR="002B4F5C">
        <w:rPr>
          <w:rFonts w:ascii="GHEA Grapalat" w:hAnsi="GHEA Grapalat"/>
          <w:sz w:val="24"/>
          <w:szCs w:val="24"/>
        </w:rPr>
        <w:t xml:space="preserve"> </w:t>
      </w:r>
      <w:proofErr w:type="spellStart"/>
      <w:r w:rsidR="002B4F5C">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616318">
        <w:rPr>
          <w:rFonts w:ascii="GHEA Grapalat" w:hAnsi="GHEA Grapalat"/>
          <w:sz w:val="24"/>
          <w:szCs w:val="24"/>
        </w:rPr>
        <w:t xml:space="preserve"> </w:t>
      </w:r>
      <w:r w:rsidR="00616318">
        <w:rPr>
          <w:rFonts w:asciiTheme="minorHAnsi" w:hAnsiTheme="minorHAnsi"/>
        </w:rPr>
        <w:t>/</w:t>
      </w:r>
      <w:r w:rsidR="00616318" w:rsidRPr="005A26BE">
        <w:rPr>
          <w:rFonts w:ascii="GHEA Grapalat" w:hAnsi="GHEA Grapalat"/>
          <w:sz w:val="24"/>
          <w:szCs w:val="24"/>
        </w:rPr>
        <w:t>в виде суммы цен по каждому виду оказания услуг (согласно приложени</w:t>
      </w:r>
      <w:r w:rsidR="00BC5903">
        <w:rPr>
          <w:rFonts w:ascii="GHEA Grapalat" w:hAnsi="GHEA Grapalat"/>
          <w:sz w:val="24"/>
          <w:szCs w:val="24"/>
        </w:rPr>
        <w:t>ям</w:t>
      </w:r>
      <w:r w:rsidR="00616318" w:rsidRPr="005A26BE">
        <w:rPr>
          <w:rFonts w:ascii="GHEA Grapalat" w:hAnsi="GHEA Grapalat"/>
          <w:sz w:val="24"/>
          <w:szCs w:val="24"/>
        </w:rPr>
        <w:t xml:space="preserve"> №</w:t>
      </w:r>
      <w:r w:rsidR="00BC5903">
        <w:rPr>
          <w:rFonts w:ascii="GHEA Grapalat" w:hAnsi="GHEA Grapalat"/>
          <w:sz w:val="24"/>
          <w:szCs w:val="24"/>
        </w:rPr>
        <w:t>№</w:t>
      </w:r>
      <w:r w:rsidR="00616318" w:rsidRPr="005A26BE">
        <w:rPr>
          <w:rFonts w:ascii="GHEA Grapalat" w:hAnsi="GHEA Grapalat"/>
          <w:sz w:val="24"/>
          <w:szCs w:val="24"/>
        </w:rPr>
        <w:t xml:space="preserve"> 1.1</w:t>
      </w:r>
      <w:r w:rsidR="00BC5903">
        <w:rPr>
          <w:rFonts w:ascii="GHEA Grapalat" w:hAnsi="GHEA Grapalat"/>
          <w:sz w:val="24"/>
          <w:szCs w:val="24"/>
        </w:rPr>
        <w:t>-14</w:t>
      </w:r>
      <w:r w:rsidR="00616318" w:rsidRPr="005A26BE">
        <w:rPr>
          <w:rFonts w:ascii="GHEA Grapalat" w:hAnsi="GHEA Grapalat"/>
          <w:sz w:val="24"/>
          <w:szCs w:val="24"/>
        </w:rPr>
        <w:t>)</w:t>
      </w:r>
      <w:r w:rsidR="00616318">
        <w:rPr>
          <w:rFonts w:ascii="GHEA Grapalat" w:hAnsi="GHEA Grapalat"/>
          <w:sz w:val="24"/>
          <w:szCs w:val="24"/>
        </w:rPr>
        <w:t>/</w:t>
      </w:r>
      <w:r w:rsidR="000F6257">
        <w:rPr>
          <w:rFonts w:asciiTheme="minorHAnsi" w:hAnsiTheme="minorHAnsi"/>
        </w:rPr>
        <w:t xml:space="preserve"> </w:t>
      </w:r>
      <w:r w:rsidRPr="009044F1">
        <w:rPr>
          <w:rFonts w:ascii="GHEA Grapalat" w:hAnsi="GHEA Grapalat"/>
          <w:sz w:val="24"/>
          <w:szCs w:val="24"/>
        </w:rPr>
        <w:t>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A010A9">
        <w:rPr>
          <w:rFonts w:ascii="GHEA Grapalat" w:hAnsi="GHEA Grapalat"/>
          <w:sz w:val="24"/>
          <w:szCs w:val="24"/>
        </w:rPr>
        <w:t>б)</w:t>
      </w:r>
      <w:r w:rsidRPr="00A010A9">
        <w:t xml:space="preserve"> </w:t>
      </w:r>
      <w:r w:rsidRPr="00616318">
        <w:rPr>
          <w:rFonts w:ascii="GHEA Grapalat" w:hAnsi="GHEA Grapalat"/>
          <w:b/>
          <w:sz w:val="24"/>
          <w:szCs w:val="24"/>
        </w:rPr>
        <w:t>участник представляет ценовое предложение с учетом максимальных цен на каждый вид услуг, установленных настоящим приглашением</w:t>
      </w:r>
      <w:r w:rsidRPr="00616318">
        <w:rPr>
          <w:rFonts w:ascii="GHEA Grapalat" w:hAnsi="GHEA Grapalat"/>
          <w:b/>
          <w:sz w:val="24"/>
          <w:szCs w:val="24"/>
          <w:lang w:val="hy-AM"/>
        </w:rPr>
        <w:t xml:space="preserve">, </w:t>
      </w:r>
      <w:r w:rsidRPr="00616318">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616318">
        <w:rPr>
          <w:rFonts w:ascii="GHEA Grapalat" w:hAnsi="GHEA Grapalat"/>
          <w:b/>
          <w:sz w:val="24"/>
          <w:szCs w:val="24"/>
        </w:rPr>
        <w:t>ВС</w:t>
      </w:r>
      <w:proofErr w:type="gramEnd"/>
      <w:r w:rsidRPr="00616318">
        <w:rPr>
          <w:rFonts w:ascii="GHEA Grapalat" w:hAnsi="GHEA Grapalat"/>
          <w:b/>
          <w:sz w:val="24"/>
          <w:szCs w:val="24"/>
        </w:rPr>
        <w:t>= ЦУ/</w:t>
      </w:r>
      <w:proofErr w:type="spellStart"/>
      <w:r w:rsidRPr="00616318">
        <w:rPr>
          <w:rFonts w:ascii="GHEA Grapalat" w:hAnsi="GHEA Grapalat"/>
          <w:b/>
          <w:sz w:val="24"/>
          <w:szCs w:val="24"/>
        </w:rPr>
        <w:t>С</w:t>
      </w:r>
      <w:r w:rsidR="007861DD" w:rsidRPr="00616318">
        <w:rPr>
          <w:rFonts w:ascii="GHEA Grapalat" w:hAnsi="GHEA Grapalat"/>
          <w:b/>
          <w:sz w:val="24"/>
          <w:szCs w:val="24"/>
        </w:rPr>
        <w:t>ц</w:t>
      </w:r>
      <w:r w:rsidRPr="00616318">
        <w:rPr>
          <w:rFonts w:ascii="GHEA Grapalat" w:hAnsi="GHEA Grapalat"/>
          <w:b/>
          <w:sz w:val="24"/>
          <w:szCs w:val="24"/>
        </w:rPr>
        <w:t>xУxК</w:t>
      </w:r>
      <w:proofErr w:type="spellEnd"/>
      <w:r w:rsidR="007861DD" w:rsidRPr="00616318">
        <w:rPr>
          <w:rFonts w:ascii="GHEA Grapalat" w:hAnsi="GHEA Grapalat"/>
          <w:b/>
          <w:sz w:val="24"/>
          <w:szCs w:val="24"/>
        </w:rPr>
        <w:t>, где:</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616318">
        <w:rPr>
          <w:rFonts w:ascii="GHEA Grapalat" w:hAnsi="GHEA Grapalat"/>
          <w:b/>
          <w:sz w:val="24"/>
          <w:szCs w:val="24"/>
        </w:rPr>
        <w:t xml:space="preserve">ВС-сумма, </w:t>
      </w:r>
      <w:proofErr w:type="gramStart"/>
      <w:r w:rsidRPr="00616318">
        <w:rPr>
          <w:rFonts w:ascii="GHEA Grapalat" w:hAnsi="GHEA Grapalat"/>
          <w:b/>
          <w:sz w:val="24"/>
          <w:szCs w:val="24"/>
        </w:rPr>
        <w:t>выплачиваемая</w:t>
      </w:r>
      <w:proofErr w:type="gramEnd"/>
      <w:r w:rsidRPr="00616318">
        <w:rPr>
          <w:rFonts w:ascii="GHEA Grapalat" w:hAnsi="GHEA Grapalat"/>
          <w:b/>
          <w:sz w:val="24"/>
          <w:szCs w:val="24"/>
        </w:rPr>
        <w:t xml:space="preserve"> за оказание отдельных видов услуг, установленных договором</w:t>
      </w:r>
      <w:r w:rsidR="00F00004" w:rsidRPr="00616318">
        <w:rPr>
          <w:rFonts w:ascii="GHEA Grapalat" w:hAnsi="GHEA Grapalat"/>
          <w:b/>
          <w:sz w:val="24"/>
          <w:szCs w:val="24"/>
        </w:rPr>
        <w:t>,</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616318">
        <w:rPr>
          <w:rFonts w:ascii="GHEA Grapalat" w:hAnsi="GHEA Grapalat"/>
          <w:b/>
          <w:sz w:val="24"/>
          <w:szCs w:val="24"/>
        </w:rPr>
        <w:t xml:space="preserve">ЦУ </w:t>
      </w:r>
      <w:proofErr w:type="gramStart"/>
      <w:r w:rsidRPr="00616318">
        <w:rPr>
          <w:rFonts w:ascii="GHEA Grapalat" w:hAnsi="GHEA Grapalat"/>
          <w:b/>
          <w:sz w:val="24"/>
          <w:szCs w:val="24"/>
        </w:rPr>
        <w:t>-и</w:t>
      </w:r>
      <w:proofErr w:type="gramEnd"/>
      <w:r w:rsidRPr="00616318">
        <w:rPr>
          <w:rFonts w:ascii="GHEA Grapalat" w:hAnsi="GHEA Grapalat"/>
          <w:b/>
          <w:sz w:val="24"/>
          <w:szCs w:val="24"/>
        </w:rPr>
        <w:t xml:space="preserve">тоговая цена, предложенная </w:t>
      </w:r>
      <w:r w:rsidR="0038256B" w:rsidRPr="00616318">
        <w:rPr>
          <w:rFonts w:ascii="GHEA Grapalat" w:hAnsi="GHEA Grapalat"/>
          <w:b/>
          <w:sz w:val="24"/>
          <w:szCs w:val="24"/>
        </w:rPr>
        <w:t>ото</w:t>
      </w:r>
      <w:r w:rsidRPr="00616318">
        <w:rPr>
          <w:rFonts w:ascii="GHEA Grapalat" w:hAnsi="GHEA Grapalat"/>
          <w:b/>
          <w:sz w:val="24"/>
          <w:szCs w:val="24"/>
        </w:rPr>
        <w:t>бранным участником</w:t>
      </w:r>
      <w:r w:rsidR="00F00004" w:rsidRPr="00616318">
        <w:rPr>
          <w:rFonts w:ascii="GHEA Grapalat" w:hAnsi="GHEA Grapalat"/>
          <w:b/>
          <w:sz w:val="24"/>
          <w:szCs w:val="24"/>
        </w:rPr>
        <w:t>,</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616318">
        <w:rPr>
          <w:rFonts w:ascii="GHEA Grapalat" w:hAnsi="GHEA Grapalat"/>
          <w:b/>
          <w:sz w:val="24"/>
          <w:szCs w:val="24"/>
        </w:rPr>
        <w:t>С</w:t>
      </w:r>
      <w:proofErr w:type="gramStart"/>
      <w:r w:rsidRPr="00616318">
        <w:rPr>
          <w:rFonts w:ascii="GHEA Grapalat" w:hAnsi="GHEA Grapalat"/>
          <w:b/>
          <w:sz w:val="24"/>
          <w:szCs w:val="24"/>
        </w:rPr>
        <w:t>Ц-</w:t>
      </w:r>
      <w:proofErr w:type="gramEnd"/>
      <w:r w:rsidRPr="00616318">
        <w:rPr>
          <w:rFonts w:ascii="GHEA Grapalat" w:hAnsi="GHEA Grapalat"/>
          <w:b/>
          <w:sz w:val="24"/>
          <w:szCs w:val="24"/>
        </w:rPr>
        <w:t xml:space="preserve"> совокупность максимальных единиц цен, установленных для оказания услуги</w:t>
      </w:r>
      <w:r w:rsidR="00F00004" w:rsidRPr="00616318">
        <w:rPr>
          <w:rFonts w:ascii="GHEA Grapalat" w:hAnsi="GHEA Grapalat"/>
          <w:b/>
          <w:sz w:val="24"/>
          <w:szCs w:val="24"/>
        </w:rPr>
        <w:t>,</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proofErr w:type="gramStart"/>
      <w:r w:rsidRPr="00616318">
        <w:rPr>
          <w:rFonts w:ascii="GHEA Grapalat" w:hAnsi="GHEA Grapalat"/>
          <w:b/>
          <w:sz w:val="24"/>
          <w:szCs w:val="24"/>
        </w:rPr>
        <w:t>У-цена</w:t>
      </w:r>
      <w:proofErr w:type="gramEnd"/>
      <w:r w:rsidRPr="00616318">
        <w:rPr>
          <w:rFonts w:ascii="GHEA Grapalat" w:hAnsi="GHEA Grapalat"/>
          <w:b/>
          <w:sz w:val="24"/>
          <w:szCs w:val="24"/>
        </w:rPr>
        <w:t xml:space="preserve"> на максимальную единицу предоставленной услуги</w:t>
      </w:r>
      <w:r w:rsidR="00F00004" w:rsidRPr="00616318">
        <w:rPr>
          <w:rFonts w:ascii="GHEA Grapalat" w:hAnsi="GHEA Grapalat"/>
          <w:b/>
          <w:sz w:val="24"/>
          <w:szCs w:val="24"/>
        </w:rPr>
        <w:t>,</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616318">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8A4AAB">
        <w:rPr>
          <w:rFonts w:ascii="GHEA Grapalat" w:hAnsi="GHEA Grapalat"/>
          <w:b/>
          <w:sz w:val="24"/>
          <w:szCs w:val="24"/>
        </w:rPr>
        <w:t>12:00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1C2B34" w:rsidRPr="00A16851" w:rsidRDefault="001C2B34" w:rsidP="001C2B3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Arial" w:hAnsi="Arial" w:cs="Arial"/>
        </w:rPr>
        <w:t>включая случай,</w:t>
      </w:r>
      <w:r w:rsidRPr="00F8703D">
        <w:t xml:space="preserve"> </w:t>
      </w:r>
      <w:r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Pr="00A16851">
        <w:rPr>
          <w:rFonts w:ascii="GHEA Grapalat" w:hAnsi="GHEA Grapalat"/>
          <w:sz w:val="24"/>
          <w:szCs w:val="24"/>
        </w:rPr>
        <w:t>20.06.2025 № 817-А, предлагается участником в качестве агента / исполнителя /</w:t>
      </w:r>
      <w:r w:rsidRPr="00A16851">
        <w:rPr>
          <w:rFonts w:ascii="GHEA Grapalat" w:hAnsi="GHEA Grapalat"/>
          <w:sz w:val="24"/>
          <w:szCs w:val="24"/>
          <w:lang w:val="hy-AM"/>
        </w:rPr>
        <w:t xml:space="preserve">, </w:t>
      </w:r>
      <w:r w:rsidRPr="00A16851">
        <w:rPr>
          <w:rFonts w:ascii="GHEA Grapalat" w:hAnsi="GHEA Grapalat"/>
          <w:sz w:val="24"/>
          <w:szCs w:val="24"/>
        </w:rPr>
        <w:t xml:space="preserve">то </w:t>
      </w:r>
      <w:r w:rsidRPr="00A16851">
        <w:rPr>
          <w:rFonts w:ascii="GHEA Grapalat" w:hAnsi="GHEA Grapalat" w:cs="Calibri"/>
          <w:sz w:val="24"/>
          <w:szCs w:val="24"/>
        </w:rPr>
        <w:t>комиссия</w:t>
      </w:r>
      <w:r w:rsidRPr="00A16851">
        <w:rPr>
          <w:rFonts w:ascii="GHEA Grapalat" w:hAnsi="GHEA Grapalat"/>
          <w:sz w:val="24"/>
          <w:szCs w:val="24"/>
        </w:rPr>
        <w:t xml:space="preserve"> </w:t>
      </w:r>
      <w:r w:rsidRPr="00A16851">
        <w:rPr>
          <w:rFonts w:ascii="GHEA Grapalat" w:hAnsi="GHEA Grapalat" w:cs="Calibri"/>
          <w:sz w:val="24"/>
          <w:szCs w:val="24"/>
        </w:rPr>
        <w:t>приостанавливает</w:t>
      </w:r>
      <w:r w:rsidRPr="00A16851">
        <w:rPr>
          <w:rFonts w:ascii="GHEA Grapalat" w:hAnsi="GHEA Grapalat"/>
          <w:sz w:val="24"/>
          <w:szCs w:val="24"/>
        </w:rPr>
        <w:t xml:space="preserve"> </w:t>
      </w:r>
      <w:r w:rsidRPr="00A16851">
        <w:rPr>
          <w:rFonts w:ascii="GHEA Grapalat" w:hAnsi="GHEA Grapalat" w:cs="Calibri"/>
          <w:sz w:val="24"/>
          <w:szCs w:val="24"/>
        </w:rPr>
        <w:t>заседание</w:t>
      </w:r>
      <w:r w:rsidRPr="00A16851">
        <w:rPr>
          <w:rFonts w:ascii="GHEA Grapalat" w:hAnsi="GHEA Grapalat"/>
          <w:sz w:val="24"/>
          <w:szCs w:val="24"/>
        </w:rPr>
        <w:t xml:space="preserve"> </w:t>
      </w:r>
      <w:r w:rsidRPr="00A16851">
        <w:rPr>
          <w:rFonts w:ascii="GHEA Grapalat" w:hAnsi="GHEA Grapalat" w:cs="Calibri"/>
          <w:sz w:val="24"/>
          <w:szCs w:val="24"/>
        </w:rPr>
        <w:t>на</w:t>
      </w:r>
      <w:r w:rsidRPr="00A16851">
        <w:rPr>
          <w:rFonts w:ascii="GHEA Grapalat" w:hAnsi="GHEA Grapalat"/>
          <w:sz w:val="24"/>
          <w:szCs w:val="24"/>
        </w:rPr>
        <w:t xml:space="preserve"> </w:t>
      </w:r>
      <w:r w:rsidRPr="00A16851">
        <w:rPr>
          <w:rFonts w:ascii="GHEA Grapalat" w:hAnsi="GHEA Grapalat" w:cs="Calibri"/>
          <w:sz w:val="24"/>
          <w:szCs w:val="24"/>
        </w:rPr>
        <w:t>один</w:t>
      </w:r>
      <w:r w:rsidRPr="00A16851">
        <w:rPr>
          <w:rFonts w:ascii="GHEA Grapalat" w:hAnsi="GHEA Grapalat"/>
          <w:sz w:val="24"/>
          <w:szCs w:val="24"/>
        </w:rPr>
        <w:t xml:space="preserve"> </w:t>
      </w:r>
      <w:r w:rsidRPr="00A16851">
        <w:rPr>
          <w:rFonts w:ascii="GHEA Grapalat" w:hAnsi="GHEA Grapalat" w:cs="Calibri"/>
          <w:sz w:val="24"/>
          <w:szCs w:val="24"/>
        </w:rPr>
        <w:t>рабочий</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а</w:t>
      </w:r>
      <w:r w:rsidRPr="00A16851">
        <w:rPr>
          <w:rFonts w:ascii="GHEA Grapalat" w:hAnsi="GHEA Grapalat"/>
          <w:sz w:val="24"/>
          <w:szCs w:val="24"/>
        </w:rPr>
        <w:t xml:space="preserve"> </w:t>
      </w:r>
      <w:r w:rsidRPr="00A16851">
        <w:rPr>
          <w:rFonts w:ascii="GHEA Grapalat" w:hAnsi="GHEA Grapalat" w:cs="Calibri"/>
          <w:sz w:val="24"/>
          <w:szCs w:val="24"/>
        </w:rPr>
        <w:t>секретарь</w:t>
      </w:r>
      <w:r w:rsidRPr="00A16851">
        <w:rPr>
          <w:rFonts w:ascii="GHEA Grapalat" w:hAnsi="GHEA Grapalat"/>
          <w:sz w:val="24"/>
          <w:szCs w:val="24"/>
        </w:rPr>
        <w:t xml:space="preserve"> </w:t>
      </w:r>
      <w:r w:rsidRPr="00A16851">
        <w:rPr>
          <w:rFonts w:ascii="GHEA Grapalat" w:hAnsi="GHEA Grapalat" w:cs="Calibri"/>
          <w:sz w:val="24"/>
          <w:szCs w:val="24"/>
        </w:rPr>
        <w:t>комиссии</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тот</w:t>
      </w:r>
      <w:r w:rsidRPr="00A16851">
        <w:rPr>
          <w:rFonts w:ascii="GHEA Grapalat" w:hAnsi="GHEA Grapalat"/>
          <w:sz w:val="24"/>
          <w:szCs w:val="24"/>
        </w:rPr>
        <w:t xml:space="preserve"> </w:t>
      </w:r>
      <w:r w:rsidRPr="00A16851">
        <w:rPr>
          <w:rFonts w:ascii="GHEA Grapalat" w:hAnsi="GHEA Grapalat" w:cs="Calibri"/>
          <w:sz w:val="24"/>
          <w:szCs w:val="24"/>
        </w:rPr>
        <w:t>же</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уведомляет</w:t>
      </w:r>
      <w:r w:rsidRPr="00A16851">
        <w:rPr>
          <w:rFonts w:ascii="GHEA Grapalat" w:hAnsi="GHEA Grapalat"/>
          <w:sz w:val="24"/>
          <w:szCs w:val="24"/>
        </w:rPr>
        <w:t xml:space="preserve"> </w:t>
      </w:r>
      <w:r w:rsidRPr="00A16851">
        <w:rPr>
          <w:rFonts w:ascii="GHEA Grapalat" w:hAnsi="GHEA Grapalat" w:cs="Calibri"/>
          <w:sz w:val="24"/>
          <w:szCs w:val="24"/>
        </w:rPr>
        <w:t>участника</w:t>
      </w:r>
      <w:r w:rsidRPr="00A16851">
        <w:rPr>
          <w:rFonts w:ascii="GHEA Grapalat" w:hAnsi="GHEA Grapalat"/>
          <w:sz w:val="24"/>
          <w:szCs w:val="24"/>
        </w:rPr>
        <w:t xml:space="preserve"> </w:t>
      </w:r>
      <w:r w:rsidRPr="00A16851">
        <w:rPr>
          <w:rFonts w:ascii="GHEA Grapalat" w:hAnsi="GHEA Grapalat" w:cs="Calibri"/>
          <w:sz w:val="24"/>
          <w:szCs w:val="24"/>
        </w:rPr>
        <w:t>об</w:t>
      </w:r>
      <w:r w:rsidRPr="00A16851">
        <w:rPr>
          <w:rFonts w:ascii="GHEA Grapalat" w:hAnsi="GHEA Grapalat"/>
          <w:sz w:val="24"/>
          <w:szCs w:val="24"/>
        </w:rPr>
        <w:t xml:space="preserve"> </w:t>
      </w:r>
      <w:r w:rsidRPr="00A16851">
        <w:rPr>
          <w:rFonts w:ascii="GHEA Grapalat" w:hAnsi="GHEA Grapalat" w:cs="Calibri"/>
          <w:sz w:val="24"/>
          <w:szCs w:val="24"/>
        </w:rPr>
        <w:t>этом</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электронном</w:t>
      </w:r>
      <w:r w:rsidRPr="00A16851">
        <w:rPr>
          <w:rFonts w:ascii="GHEA Grapalat" w:hAnsi="GHEA Grapalat"/>
          <w:sz w:val="24"/>
          <w:szCs w:val="24"/>
        </w:rPr>
        <w:t xml:space="preserve"> </w:t>
      </w:r>
      <w:r w:rsidRPr="00A16851">
        <w:rPr>
          <w:rFonts w:ascii="GHEA Grapalat" w:hAnsi="GHEA Grapalat" w:cs="Calibri"/>
          <w:sz w:val="24"/>
          <w:szCs w:val="24"/>
        </w:rPr>
        <w:t>виде</w:t>
      </w:r>
      <w:r w:rsidRPr="00A16851">
        <w:rPr>
          <w:rFonts w:ascii="GHEA Grapalat" w:hAnsi="GHEA Grapalat"/>
          <w:sz w:val="24"/>
          <w:szCs w:val="24"/>
        </w:rPr>
        <w:t xml:space="preserve">, </w:t>
      </w:r>
      <w:r w:rsidRPr="00A16851">
        <w:rPr>
          <w:rFonts w:ascii="GHEA Grapalat" w:hAnsi="GHEA Grapalat" w:cs="Calibri"/>
          <w:sz w:val="24"/>
          <w:szCs w:val="24"/>
        </w:rPr>
        <w:t>предлагая</w:t>
      </w:r>
      <w:r w:rsidRPr="00A16851">
        <w:rPr>
          <w:rFonts w:ascii="GHEA Grapalat" w:hAnsi="GHEA Grapalat"/>
          <w:sz w:val="24"/>
          <w:szCs w:val="24"/>
        </w:rPr>
        <w:t xml:space="preserve"> </w:t>
      </w:r>
      <w:r w:rsidRPr="00A16851">
        <w:rPr>
          <w:rFonts w:ascii="GHEA Grapalat" w:hAnsi="GHEA Grapalat" w:cs="Calibri"/>
          <w:sz w:val="24"/>
          <w:szCs w:val="24"/>
        </w:rPr>
        <w:t>устранить</w:t>
      </w:r>
      <w:r w:rsidRPr="00A16851">
        <w:rPr>
          <w:rFonts w:ascii="GHEA Grapalat" w:hAnsi="GHEA Grapalat"/>
          <w:sz w:val="24"/>
          <w:szCs w:val="24"/>
        </w:rPr>
        <w:t xml:space="preserve"> </w:t>
      </w:r>
      <w:r w:rsidRPr="00A16851">
        <w:rPr>
          <w:rFonts w:ascii="GHEA Grapalat" w:hAnsi="GHEA Grapalat" w:cs="Calibri"/>
          <w:sz w:val="24"/>
          <w:szCs w:val="24"/>
        </w:rPr>
        <w:t>несоответствие</w:t>
      </w:r>
      <w:r w:rsidRPr="00A16851">
        <w:rPr>
          <w:rFonts w:ascii="GHEA Grapalat" w:hAnsi="GHEA Grapalat"/>
          <w:sz w:val="24"/>
          <w:szCs w:val="24"/>
        </w:rPr>
        <w:t xml:space="preserve"> </w:t>
      </w:r>
      <w:r w:rsidRPr="00A16851">
        <w:rPr>
          <w:rFonts w:ascii="GHEA Grapalat" w:hAnsi="GHEA Grapalat" w:cs="Calibri"/>
          <w:sz w:val="24"/>
          <w:szCs w:val="24"/>
        </w:rPr>
        <w:t>до</w:t>
      </w:r>
      <w:r w:rsidRPr="00A16851">
        <w:rPr>
          <w:rFonts w:ascii="GHEA Grapalat" w:hAnsi="GHEA Grapalat"/>
          <w:sz w:val="24"/>
          <w:szCs w:val="24"/>
        </w:rPr>
        <w:t xml:space="preserve"> </w:t>
      </w:r>
      <w:r w:rsidRPr="00A16851">
        <w:rPr>
          <w:rFonts w:ascii="GHEA Grapalat" w:hAnsi="GHEA Grapalat" w:cs="Calibri"/>
          <w:sz w:val="24"/>
          <w:szCs w:val="24"/>
        </w:rPr>
        <w:t>окончания</w:t>
      </w:r>
      <w:r w:rsidRPr="00A16851">
        <w:rPr>
          <w:rFonts w:ascii="GHEA Grapalat" w:hAnsi="GHEA Grapalat"/>
          <w:sz w:val="24"/>
          <w:szCs w:val="24"/>
        </w:rPr>
        <w:t xml:space="preserve"> </w:t>
      </w:r>
      <w:r w:rsidRPr="00A16851">
        <w:rPr>
          <w:rFonts w:ascii="GHEA Grapalat" w:hAnsi="GHEA Grapalat" w:cs="Calibri"/>
          <w:sz w:val="24"/>
          <w:szCs w:val="24"/>
        </w:rPr>
        <w:t>срока</w:t>
      </w:r>
      <w:r w:rsidRPr="00A16851">
        <w:rPr>
          <w:rFonts w:ascii="GHEA Grapalat" w:hAnsi="GHEA Grapalat"/>
          <w:sz w:val="24"/>
          <w:szCs w:val="24"/>
        </w:rPr>
        <w:t xml:space="preserve"> приостановления.</w:t>
      </w:r>
    </w:p>
    <w:p w:rsidR="001C2B34"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1C2B34" w:rsidRPr="00AA7117"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1C2B34">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E676A" w:rsidRDefault="00EE676A" w:rsidP="00EE676A">
      <w:pPr>
        <w:widowControl w:val="0"/>
        <w:tabs>
          <w:tab w:val="left" w:pos="1276"/>
        </w:tabs>
        <w:ind w:firstLine="567"/>
        <w:contextualSpacing/>
        <w:jc w:val="both"/>
        <w:rPr>
          <w:rFonts w:ascii="GHEA Grapalat" w:hAnsi="GHEA Grapalat" w:cs="Sylfaen"/>
        </w:rPr>
      </w:pP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Pr>
          <w:rFonts w:ascii="GHEA Grapalat" w:hAnsi="GHEA Grapalat" w:cs="Sylfaen"/>
        </w:rPr>
        <w:t>:</w:t>
      </w:r>
    </w:p>
    <w:p w:rsidR="00EE676A" w:rsidRDefault="00EE676A" w:rsidP="00EE676A">
      <w:pPr>
        <w:widowControl w:val="0"/>
        <w:tabs>
          <w:tab w:val="left" w:pos="1276"/>
        </w:tabs>
        <w:ind w:firstLine="567"/>
        <w:contextualSpacing/>
        <w:jc w:val="both"/>
        <w:rPr>
          <w:rFonts w:ascii="GHEA Grapalat" w:hAnsi="GHEA Grapalat" w:cs="Sylfaen"/>
        </w:rPr>
      </w:pPr>
      <w:r>
        <w:rPr>
          <w:rFonts w:ascii="GHEA Grapalat" w:hAnsi="GHEA Grapalat" w:cs="Sylfaen"/>
        </w:rPr>
        <w:t>-</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EE676A" w:rsidRPr="00686E1A" w:rsidRDefault="00EE676A" w:rsidP="00EE676A">
      <w:pPr>
        <w:widowControl w:val="0"/>
        <w:tabs>
          <w:tab w:val="left" w:pos="0"/>
        </w:tabs>
        <w:ind w:left="-284" w:firstLine="284"/>
        <w:contextualSpacing/>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050818" w:rsidRPr="00EE676A" w:rsidRDefault="00050818" w:rsidP="00EE676A">
      <w:pPr>
        <w:widowControl w:val="0"/>
        <w:tabs>
          <w:tab w:val="left" w:pos="1276"/>
        </w:tabs>
        <w:contextualSpacing/>
        <w:jc w:val="both"/>
        <w:rPr>
          <w:rFonts w:ascii="GHEA Grapalat" w:hAnsi="GHEA Grapalat" w:cs="Sylfaen"/>
        </w:rPr>
      </w:pP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EE676A">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E676A">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E676A">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E676A">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00EC563C"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1733E">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F1733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F1733E">
      <w:pPr>
        <w:pStyle w:val="23"/>
        <w:widowControl w:val="0"/>
        <w:numPr>
          <w:ilvl w:val="0"/>
          <w:numId w:val="32"/>
        </w:numPr>
        <w:spacing w:line="240" w:lineRule="auto"/>
        <w:ind w:left="0" w:firstLine="567"/>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F1733E">
      <w:pPr>
        <w:pStyle w:val="norm"/>
        <w:widowControl w:val="0"/>
        <w:numPr>
          <w:ilvl w:val="0"/>
          <w:numId w:val="32"/>
        </w:numPr>
        <w:spacing w:line="240" w:lineRule="auto"/>
        <w:ind w:left="0" w:firstLine="567"/>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F1733E">
      <w:pPr>
        <w:pStyle w:val="norm"/>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BA76AF" w:rsidRDefault="00BA76AF">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A4AAB">
        <w:rPr>
          <w:rFonts w:ascii="GHEA Grapalat" w:hAnsi="GHEA Grapalat"/>
          <w:b/>
          <w:sz w:val="22"/>
          <w:szCs w:val="22"/>
        </w:rPr>
        <w:t>GHTsDzB-HVKAK-2026-06</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E2A8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C47D07" w:rsidRPr="00025337">
        <w:rPr>
          <w:rFonts w:ascii="GHEA Grapalat" w:hAnsi="GHEA Grapalat"/>
          <w:b/>
          <w:i/>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7D07" w:rsidRPr="00E063D7">
        <w:rPr>
          <w:rFonts w:ascii="GHEA Grapalat" w:hAnsi="GHEA Grapalat"/>
          <w:sz w:val="22"/>
          <w:szCs w:val="22"/>
        </w:rPr>
        <w:t>«</w:t>
      </w:r>
      <w:r w:rsidR="008A4AAB">
        <w:rPr>
          <w:rFonts w:ascii="GHEA Grapalat" w:hAnsi="GHEA Grapalat"/>
          <w:b/>
          <w:sz w:val="22"/>
          <w:szCs w:val="22"/>
        </w:rPr>
        <w:t>GHTsDzB-HVKAK-2026-06</w:t>
      </w:r>
      <w:r w:rsidR="00C47D07" w:rsidRPr="00E063D7">
        <w:rPr>
          <w:rFonts w:ascii="GHEA Grapalat" w:hAnsi="GHEA Grapalat"/>
          <w:b/>
          <w:sz w:val="22"/>
          <w:szCs w:val="22"/>
        </w:rPr>
        <w:t>»</w:t>
      </w:r>
      <w:r w:rsidR="00C47D07">
        <w:rPr>
          <w:rFonts w:ascii="GHEA Grapalat" w:hAnsi="GHEA Grapalat"/>
          <w:b/>
          <w:sz w:val="22"/>
          <w:szCs w:val="22"/>
        </w:rPr>
        <w:t xml:space="preserve"> </w:t>
      </w:r>
      <w:r w:rsidR="00C47D07">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8A4AAB">
        <w:rPr>
          <w:rFonts w:ascii="GHEA Grapalat" w:hAnsi="GHEA Grapalat"/>
          <w:b/>
          <w:sz w:val="22"/>
          <w:szCs w:val="22"/>
        </w:rPr>
        <w:t>GHTsDzB-HVKAK-2026-06</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8A4AAB">
        <w:rPr>
          <w:rFonts w:ascii="GHEA Grapalat" w:hAnsi="GHEA Grapalat"/>
          <w:b/>
          <w:sz w:val="22"/>
          <w:szCs w:val="22"/>
        </w:rPr>
        <w:t>GHTsDzB-HVKAK-2026-06</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F73C2" w:rsidRDefault="009F73C2" w:rsidP="00652A78">
      <w:pPr>
        <w:jc w:val="right"/>
        <w:rPr>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A4AAB">
        <w:rPr>
          <w:rFonts w:ascii="GHEA Grapalat" w:hAnsi="GHEA Grapalat"/>
          <w:b/>
          <w:sz w:val="22"/>
          <w:szCs w:val="22"/>
        </w:rPr>
        <w:t>GHTsDzB-HVKAK-2026-06</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3F1678"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F1678"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F1678"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F1678"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F1678"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F1678"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3F167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3F167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3F167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F1678"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3F167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3F167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3F167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3F167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F1678"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3F1678"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3F1678"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3F1678"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3F167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3F1678"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3F167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3F167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A4AAB">
        <w:rPr>
          <w:rFonts w:ascii="GHEA Grapalat" w:hAnsi="GHEA Grapalat"/>
          <w:b/>
          <w:sz w:val="22"/>
          <w:szCs w:val="22"/>
        </w:rPr>
        <w:t>GHTsDzB-HVKAK-2026-06</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CE2A8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8A4AAB">
        <w:rPr>
          <w:rFonts w:ascii="GHEA Grapalat" w:hAnsi="GHEA Grapalat"/>
          <w:b/>
          <w:sz w:val="22"/>
          <w:szCs w:val="22"/>
        </w:rPr>
        <w:t>GHTsDzB-HVKAK-2026-06</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8A4AAB">
        <w:rPr>
          <w:rFonts w:ascii="GHEA Grapalat" w:hAnsi="GHEA Grapalat"/>
          <w:b/>
          <w:sz w:val="22"/>
          <w:szCs w:val="22"/>
        </w:rPr>
        <w:t>GHTsDzB-HVKAK-2026-06</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8A4AAB">
        <w:rPr>
          <w:rFonts w:ascii="GHEA Grapalat" w:hAnsi="GHEA Grapalat"/>
          <w:b/>
          <w:sz w:val="22"/>
          <w:szCs w:val="22"/>
        </w:rPr>
        <w:t>GHTsDzB-HVKAK-2026-06</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234D92"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234D92"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234D92"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F73C2" w:rsidRDefault="00E752B6" w:rsidP="009216D6">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14.</w:t>
            </w:r>
            <w:r w:rsidRPr="009F73C2">
              <w:rPr>
                <w:rFonts w:ascii="GHEA Grapalat" w:hAnsi="GHEA Grapalat"/>
                <w:sz w:val="22"/>
                <w:szCs w:val="22"/>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8A4AAB">
        <w:rPr>
          <w:rFonts w:ascii="GHEA Grapalat" w:hAnsi="GHEA Grapalat"/>
          <w:b/>
          <w:sz w:val="22"/>
          <w:szCs w:val="22"/>
        </w:rPr>
        <w:t>GHTsDzB-HVKAK-2026-06</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B73BF" w:rsidRPr="00521A49">
        <w:rPr>
          <w:rFonts w:ascii="GHEA Grapalat" w:hAnsi="GHEA Grapalat"/>
          <w:b/>
          <w:sz w:val="22"/>
          <w:szCs w:val="22"/>
        </w:rPr>
        <w:t>ГНО «Национальным центром по контролю и профилактике заболеваний»</w:t>
      </w:r>
      <w:r w:rsidR="006B73BF" w:rsidRPr="00521A49">
        <w:rPr>
          <w:rFonts w:ascii="GHEA Grapalat" w:hAnsi="GHEA Grapalat"/>
          <w:b/>
          <w:i/>
          <w:sz w:val="22"/>
          <w:szCs w:val="22"/>
        </w:rPr>
        <w:t xml:space="preserve"> </w:t>
      </w:r>
      <w:r w:rsidR="006B73BF" w:rsidRPr="00521A49">
        <w:rPr>
          <w:rFonts w:ascii="GHEA Grapalat" w:hAnsi="GHEA Grapalat"/>
          <w:b/>
          <w:sz w:val="22"/>
          <w:szCs w:val="22"/>
        </w:rPr>
        <w:t>МЗ РА</w:t>
      </w:r>
      <w:r w:rsidR="006B73BF" w:rsidRPr="00B138F3">
        <w:rPr>
          <w:rFonts w:ascii="GHEA Grapalat" w:hAnsi="GHEA Grapalat"/>
          <w:spacing w:val="-6"/>
        </w:rPr>
        <w:t xml:space="preserve"> </w:t>
      </w:r>
      <w:r w:rsidR="006B73BF">
        <w:rPr>
          <w:rFonts w:ascii="GHEA Grapalat" w:hAnsi="GHEA Grapalat"/>
          <w:spacing w:val="-6"/>
        </w:rPr>
        <w:t>(</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8A4AAB">
        <w:rPr>
          <w:rFonts w:ascii="GHEA Grapalat" w:hAnsi="GHEA Grapalat"/>
          <w:b/>
          <w:sz w:val="22"/>
          <w:szCs w:val="22"/>
        </w:rPr>
        <w:t>GHTsDzB-HVKAK-2026-06</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6B73B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6B73B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6B73B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8A4AAB">
        <w:rPr>
          <w:rFonts w:ascii="GHEA Grapalat" w:hAnsi="GHEA Grapalat"/>
          <w:b/>
          <w:sz w:val="22"/>
          <w:szCs w:val="22"/>
        </w:rPr>
        <w:t>GHTsDzB-HVKAK-2026-06</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6B73BF" w:rsidP="003F4FD0">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003F4FD0" w:rsidRPr="00D04EA3">
        <w:rPr>
          <w:rFonts w:ascii="GHEA Grapalat" w:hAnsi="GHEA Grapalat"/>
        </w:rPr>
        <w:t xml:space="preserve">, в лице </w:t>
      </w:r>
      <w:r w:rsidR="003F4FD0" w:rsidRPr="003B1214">
        <w:rPr>
          <w:rFonts w:ascii="GHEA Grapalat" w:hAnsi="GHEA Grapalat"/>
        </w:rPr>
        <w:t>генерального</w:t>
      </w:r>
      <w:r w:rsidR="003F4FD0">
        <w:rPr>
          <w:rFonts w:ascii="GHEA Grapalat" w:hAnsi="GHEA Grapalat"/>
        </w:rPr>
        <w:t xml:space="preserve"> директора </w:t>
      </w:r>
      <w:r w:rsidR="00854622">
        <w:rPr>
          <w:rFonts w:ascii="GHEA Grapalat" w:hAnsi="GHEA Grapalat"/>
        </w:rPr>
        <w:t xml:space="preserve">С. </w:t>
      </w:r>
      <w:proofErr w:type="spellStart"/>
      <w:r w:rsidR="00854622">
        <w:rPr>
          <w:rFonts w:ascii="GHEA Grapalat" w:hAnsi="GHEA Grapalat"/>
        </w:rPr>
        <w:t>Атояна</w:t>
      </w:r>
      <w:proofErr w:type="spellEnd"/>
      <w:r w:rsidR="003F4FD0" w:rsidRPr="00D04EA3">
        <w:rPr>
          <w:rFonts w:ascii="GHEA Grapalat" w:hAnsi="GHEA Grapalat"/>
        </w:rPr>
        <w:t>, действующе</w:t>
      </w:r>
      <w:r w:rsidR="00A97D3F">
        <w:rPr>
          <w:rFonts w:ascii="GHEA Grapalat" w:hAnsi="GHEA Grapalat"/>
        </w:rPr>
        <w:t>го</w:t>
      </w:r>
      <w:r w:rsidR="002506DA">
        <w:rPr>
          <w:rFonts w:ascii="GHEA Grapalat" w:hAnsi="GHEA Grapalat"/>
        </w:rPr>
        <w:t xml:space="preserve"> </w:t>
      </w:r>
      <w:r w:rsidR="003F4FD0" w:rsidRPr="00D04EA3">
        <w:rPr>
          <w:rFonts w:ascii="GHEA Grapalat" w:hAnsi="GHEA Grapalat"/>
        </w:rPr>
        <w:t xml:space="preserve">на основании устава </w:t>
      </w:r>
      <w:r w:rsidR="003F4FD0">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8A4AAB">
        <w:rPr>
          <w:rFonts w:ascii="GHEA Grapalat" w:hAnsi="GHEA Grapalat"/>
          <w:b/>
        </w:rPr>
        <w:t>услуг по ремонту и обслуживанию компьютерной техники</w:t>
      </w:r>
      <w:r w:rsidR="00270FB2" w:rsidRPr="00270FB2">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w:t>
      </w:r>
      <w:r w:rsidR="00270FB2">
        <w:rPr>
          <w:rFonts w:ascii="GHEA Grapalat" w:hAnsi="GHEA Grapalat"/>
        </w:rPr>
        <w:t xml:space="preserve"> </w:t>
      </w:r>
      <w:r w:rsidR="00270FB2" w:rsidRPr="00270FB2">
        <w:rPr>
          <w:rFonts w:ascii="GHEA Grapalat" w:hAnsi="GHEA Grapalat"/>
          <w:b/>
        </w:rPr>
        <w:t>до</w:t>
      </w:r>
      <w:r>
        <w:rPr>
          <w:rFonts w:ascii="GHEA Grapalat" w:hAnsi="GHEA Grapalat"/>
        </w:rPr>
        <w:t xml:space="preserve">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BA76AF" w:rsidRPr="00262856" w:rsidRDefault="00BA76AF" w:rsidP="00BA76AF">
      <w:pPr>
        <w:pStyle w:val="norm"/>
        <w:widowControl w:val="0"/>
        <w:spacing w:line="240" w:lineRule="auto"/>
        <w:ind w:firstLine="567"/>
        <w:contextualSpacing/>
        <w:rPr>
          <w:rFonts w:ascii="GHEA Grapalat" w:hAnsi="GHEA Grapalat"/>
          <w:b/>
          <w:sz w:val="24"/>
          <w:szCs w:val="24"/>
        </w:rPr>
      </w:pPr>
      <w:r w:rsidRPr="00262856">
        <w:rPr>
          <w:rFonts w:ascii="GHEA Grapalat" w:hAnsi="GHEA Grapalat"/>
          <w:b/>
          <w:sz w:val="24"/>
          <w:szCs w:val="24"/>
        </w:rPr>
        <w:t xml:space="preserve">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w:t>
      </w:r>
      <w:proofErr w:type="gramStart"/>
      <w:r w:rsidRPr="00262856">
        <w:rPr>
          <w:rFonts w:ascii="GHEA Grapalat" w:hAnsi="GHEA Grapalat"/>
          <w:b/>
          <w:sz w:val="24"/>
          <w:szCs w:val="24"/>
        </w:rPr>
        <w:t>ВС</w:t>
      </w:r>
      <w:proofErr w:type="gramEnd"/>
      <w:r w:rsidRPr="00262856">
        <w:rPr>
          <w:rFonts w:ascii="GHEA Grapalat" w:hAnsi="GHEA Grapalat"/>
          <w:b/>
          <w:sz w:val="24"/>
          <w:szCs w:val="24"/>
        </w:rPr>
        <w:t>= ЦУ/</w:t>
      </w:r>
      <w:proofErr w:type="spellStart"/>
      <w:r w:rsidRPr="00262856">
        <w:rPr>
          <w:rFonts w:ascii="GHEA Grapalat" w:hAnsi="GHEA Grapalat"/>
          <w:b/>
          <w:sz w:val="24"/>
          <w:szCs w:val="24"/>
        </w:rPr>
        <w:t>СЦxУxК</w:t>
      </w:r>
      <w:proofErr w:type="spellEnd"/>
    </w:p>
    <w:p w:rsidR="00BA76AF" w:rsidRPr="00262856" w:rsidRDefault="00BA76AF" w:rsidP="00BA76AF">
      <w:pPr>
        <w:pStyle w:val="norm"/>
        <w:widowControl w:val="0"/>
        <w:spacing w:line="240" w:lineRule="auto"/>
        <w:ind w:firstLine="567"/>
        <w:contextualSpacing/>
        <w:rPr>
          <w:rFonts w:ascii="GHEA Grapalat" w:hAnsi="GHEA Grapalat"/>
          <w:b/>
          <w:sz w:val="24"/>
          <w:szCs w:val="24"/>
        </w:rPr>
      </w:pPr>
      <w:proofErr w:type="spellStart"/>
      <w:r w:rsidRPr="00262856">
        <w:rPr>
          <w:rFonts w:ascii="GHEA Grapalat" w:hAnsi="GHEA Grapalat"/>
          <w:b/>
          <w:sz w:val="24"/>
          <w:szCs w:val="24"/>
        </w:rPr>
        <w:t>ВС-сумма</w:t>
      </w:r>
      <w:proofErr w:type="spellEnd"/>
      <w:r w:rsidRPr="00262856">
        <w:rPr>
          <w:rFonts w:ascii="GHEA Grapalat" w:hAnsi="GHEA Grapalat"/>
          <w:b/>
          <w:sz w:val="24"/>
          <w:szCs w:val="24"/>
        </w:rPr>
        <w:t xml:space="preserve">, </w:t>
      </w:r>
      <w:proofErr w:type="gramStart"/>
      <w:r w:rsidRPr="00262856">
        <w:rPr>
          <w:rFonts w:ascii="GHEA Grapalat" w:hAnsi="GHEA Grapalat"/>
          <w:b/>
          <w:sz w:val="24"/>
          <w:szCs w:val="24"/>
        </w:rPr>
        <w:t>выплачиваемая</w:t>
      </w:r>
      <w:proofErr w:type="gramEnd"/>
      <w:r w:rsidRPr="00262856">
        <w:rPr>
          <w:rFonts w:ascii="GHEA Grapalat" w:hAnsi="GHEA Grapalat"/>
          <w:b/>
          <w:sz w:val="24"/>
          <w:szCs w:val="24"/>
        </w:rPr>
        <w:t xml:space="preserve"> за оказание отдельных видов услуг, установленных договором;</w:t>
      </w:r>
    </w:p>
    <w:p w:rsidR="00BA76AF" w:rsidRPr="00262856" w:rsidRDefault="00BA76AF" w:rsidP="00BA76AF">
      <w:pPr>
        <w:pStyle w:val="norm"/>
        <w:widowControl w:val="0"/>
        <w:spacing w:line="240" w:lineRule="auto"/>
        <w:ind w:firstLine="567"/>
        <w:contextualSpacing/>
        <w:rPr>
          <w:rFonts w:ascii="GHEA Grapalat" w:hAnsi="GHEA Grapalat"/>
          <w:b/>
          <w:sz w:val="24"/>
          <w:szCs w:val="24"/>
        </w:rPr>
      </w:pPr>
      <w:r w:rsidRPr="00262856">
        <w:rPr>
          <w:rFonts w:ascii="GHEA Grapalat" w:hAnsi="GHEA Grapalat"/>
          <w:b/>
          <w:sz w:val="24"/>
          <w:szCs w:val="24"/>
        </w:rPr>
        <w:t xml:space="preserve">ЦУ </w:t>
      </w:r>
      <w:proofErr w:type="gramStart"/>
      <w:r w:rsidRPr="00262856">
        <w:rPr>
          <w:rFonts w:ascii="GHEA Grapalat" w:hAnsi="GHEA Grapalat"/>
          <w:b/>
          <w:sz w:val="24"/>
          <w:szCs w:val="24"/>
        </w:rPr>
        <w:t>-и</w:t>
      </w:r>
      <w:proofErr w:type="gramEnd"/>
      <w:r w:rsidRPr="00262856">
        <w:rPr>
          <w:rFonts w:ascii="GHEA Grapalat" w:hAnsi="GHEA Grapalat"/>
          <w:b/>
          <w:sz w:val="24"/>
          <w:szCs w:val="24"/>
        </w:rPr>
        <w:t>тоговая цена, предложенная отобранным участником:</w:t>
      </w:r>
    </w:p>
    <w:p w:rsidR="00BA76AF" w:rsidRPr="00262856" w:rsidRDefault="00BA76AF" w:rsidP="00BA76AF">
      <w:pPr>
        <w:pStyle w:val="norm"/>
        <w:widowControl w:val="0"/>
        <w:spacing w:line="240" w:lineRule="auto"/>
        <w:ind w:firstLine="567"/>
        <w:contextualSpacing/>
        <w:rPr>
          <w:rFonts w:ascii="GHEA Grapalat" w:hAnsi="GHEA Grapalat"/>
          <w:b/>
          <w:sz w:val="24"/>
          <w:szCs w:val="24"/>
        </w:rPr>
      </w:pPr>
      <w:r w:rsidRPr="00262856">
        <w:rPr>
          <w:rFonts w:ascii="GHEA Grapalat" w:hAnsi="GHEA Grapalat"/>
          <w:b/>
          <w:sz w:val="24"/>
          <w:szCs w:val="24"/>
        </w:rPr>
        <w:t>С</w:t>
      </w:r>
      <w:proofErr w:type="gramStart"/>
      <w:r w:rsidRPr="00262856">
        <w:rPr>
          <w:rFonts w:ascii="GHEA Grapalat" w:hAnsi="GHEA Grapalat"/>
          <w:b/>
          <w:sz w:val="24"/>
          <w:szCs w:val="24"/>
        </w:rPr>
        <w:t>Ц-</w:t>
      </w:r>
      <w:proofErr w:type="gramEnd"/>
      <w:r w:rsidRPr="00262856">
        <w:rPr>
          <w:rFonts w:ascii="GHEA Grapalat" w:hAnsi="GHEA Grapalat"/>
          <w:b/>
          <w:sz w:val="24"/>
          <w:szCs w:val="24"/>
        </w:rPr>
        <w:t xml:space="preserve"> совокупность максимальных единиц цен, установленных для оказания услуги:</w:t>
      </w:r>
    </w:p>
    <w:p w:rsidR="00BA76AF" w:rsidRPr="00262856" w:rsidRDefault="00BA76AF" w:rsidP="00BA76AF">
      <w:pPr>
        <w:pStyle w:val="norm"/>
        <w:widowControl w:val="0"/>
        <w:spacing w:line="240" w:lineRule="auto"/>
        <w:ind w:firstLine="567"/>
        <w:contextualSpacing/>
        <w:rPr>
          <w:rFonts w:ascii="GHEA Grapalat" w:hAnsi="GHEA Grapalat"/>
          <w:b/>
          <w:sz w:val="24"/>
          <w:szCs w:val="24"/>
        </w:rPr>
      </w:pPr>
      <w:proofErr w:type="spellStart"/>
      <w:proofErr w:type="gramStart"/>
      <w:r w:rsidRPr="00262856">
        <w:rPr>
          <w:rFonts w:ascii="GHEA Grapalat" w:hAnsi="GHEA Grapalat"/>
          <w:b/>
          <w:sz w:val="24"/>
          <w:szCs w:val="24"/>
        </w:rPr>
        <w:t>У-цена</w:t>
      </w:r>
      <w:proofErr w:type="spellEnd"/>
      <w:proofErr w:type="gramEnd"/>
      <w:r w:rsidRPr="00262856">
        <w:rPr>
          <w:rFonts w:ascii="GHEA Grapalat" w:hAnsi="GHEA Grapalat"/>
          <w:b/>
          <w:sz w:val="24"/>
          <w:szCs w:val="24"/>
        </w:rPr>
        <w:t xml:space="preserve"> на максимальную единицу предоставленной услуги</w:t>
      </w:r>
    </w:p>
    <w:p w:rsidR="00BA76AF" w:rsidRPr="00262856" w:rsidRDefault="00BA76AF" w:rsidP="00BA76AF">
      <w:pPr>
        <w:widowControl w:val="0"/>
        <w:ind w:firstLine="567"/>
        <w:contextualSpacing/>
        <w:jc w:val="both"/>
        <w:rPr>
          <w:rFonts w:ascii="GHEA Grapalat" w:hAnsi="GHEA Grapalat"/>
          <w:b/>
        </w:rPr>
      </w:pPr>
      <w:r w:rsidRPr="00262856">
        <w:rPr>
          <w:rFonts w:ascii="GHEA Grapalat" w:hAnsi="GHEA Grapalat"/>
          <w:b/>
        </w:rPr>
        <w:t>К-количество предоставленных услуг.</w:t>
      </w:r>
    </w:p>
    <w:p w:rsidR="00BA76AF" w:rsidRDefault="00BA76AF" w:rsidP="00456C67">
      <w:pPr>
        <w:widowControl w:val="0"/>
        <w:tabs>
          <w:tab w:val="left" w:pos="1134"/>
        </w:tabs>
        <w:ind w:firstLine="567"/>
        <w:contextualSpacing/>
        <w:jc w:val="both"/>
        <w:rPr>
          <w:rFonts w:ascii="GHEA Grapalat" w:hAnsi="GHEA Grapalat"/>
        </w:rPr>
      </w:pP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F5C72">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8F5C72" w:rsidRPr="00AD29CE" w:rsidRDefault="008F5C72" w:rsidP="008F5C7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BE6511">
        <w:rPr>
          <w:rFonts w:ascii="GHEA Grapalat" w:hAnsi="GHEA Grapalat"/>
        </w:rPr>
        <w:t xml:space="preserve">При этом в случае применения настоящего подпункта </w:t>
      </w:r>
      <w:r>
        <w:rPr>
          <w:rFonts w:ascii="GHEA Grapalat" w:hAnsi="GHEA Grapalat"/>
        </w:rPr>
        <w:t>агентом</w:t>
      </w:r>
      <w:r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Pr>
          <w:rFonts w:ascii="GHEA Grapalat" w:hAnsi="GHEA Grapalat"/>
        </w:rPr>
        <w:t>.</w:t>
      </w:r>
      <w:r>
        <w:rPr>
          <w:rStyle w:val="af6"/>
          <w:rFonts w:ascii="GHEA Grapalat" w:hAnsi="GHEA Grapalat"/>
        </w:rPr>
        <w:footnoteReference w:customMarkFollows="1" w:id="7"/>
        <w:t>22</w:t>
      </w:r>
    </w:p>
    <w:p w:rsidR="003B2F27" w:rsidRPr="00AD29CE" w:rsidRDefault="003B2F27" w:rsidP="008F5C72">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854622" w:rsidRPr="00AD29CE">
        <w:rPr>
          <w:rFonts w:ascii="GHEA Grapalat" w:hAnsi="GHEA Grapalat"/>
        </w:rPr>
        <w:t>№ 1</w:t>
      </w:r>
      <w:r w:rsidR="00854622">
        <w:rPr>
          <w:rFonts w:ascii="GHEA Grapalat" w:hAnsi="GHEA Grapalat"/>
        </w:rPr>
        <w:t>.1</w:t>
      </w:r>
      <w:r w:rsidR="00854622" w:rsidRPr="00AD29CE">
        <w:rPr>
          <w:rFonts w:ascii="GHEA Grapalat" w:hAnsi="GHEA Grapalat"/>
        </w:rPr>
        <w:t xml:space="preserve">,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50672E" w:rsidRPr="0050672E">
        <w:rPr>
          <w:rFonts w:ascii="GHEA Grapalat" w:hAnsi="GHEA Grapalat"/>
        </w:rPr>
        <w:t xml:space="preserve">, </w:t>
      </w:r>
      <w:r w:rsidR="00C25E19" w:rsidRPr="00AD29CE">
        <w:rPr>
          <w:rFonts w:ascii="GHEA Grapalat" w:hAnsi="GHEA Grapalat"/>
        </w:rPr>
        <w:t xml:space="preserve">№ </w:t>
      </w:r>
      <w:r w:rsidR="00C25E19" w:rsidRPr="000243F8">
        <w:rPr>
          <w:rFonts w:ascii="GHEA Grapalat" w:hAnsi="GHEA Grapalat"/>
        </w:rPr>
        <w:t>4</w:t>
      </w:r>
      <w:r w:rsidR="00A97D3F">
        <w:rPr>
          <w:rFonts w:ascii="GHEA Grapalat" w:hAnsi="GHEA Grapalat"/>
        </w:rPr>
        <w:t xml:space="preserve"> </w:t>
      </w:r>
      <w:r w:rsidR="0050672E">
        <w:rPr>
          <w:rFonts w:ascii="GHEA Grapalat" w:hAnsi="GHEA Grapalat"/>
        </w:rPr>
        <w:t xml:space="preserve">и Таблица № 1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FE1B31"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FE1B31" w:rsidRPr="00854622" w:rsidRDefault="00FE1B31" w:rsidP="003F4FD0">
      <w:pPr>
        <w:widowControl w:val="0"/>
        <w:tabs>
          <w:tab w:val="left" w:pos="1276"/>
        </w:tabs>
        <w:ind w:firstLine="567"/>
        <w:contextualSpacing/>
        <w:jc w:val="both"/>
        <w:rPr>
          <w:rFonts w:ascii="GHEA Grapalat" w:hAnsi="GHEA Grapalat"/>
          <w:b/>
          <w:bCs/>
        </w:rPr>
      </w:pPr>
      <w:r w:rsidRPr="00854622">
        <w:rPr>
          <w:rFonts w:ascii="GHEA Grapalat" w:hAnsi="GHEA Grapalat"/>
          <w:b/>
        </w:rPr>
        <w:t>7.16.</w:t>
      </w:r>
      <w:r w:rsidRPr="00854622">
        <w:rPr>
          <w:rFonts w:ascii="GHEA Grapalat" w:hAnsi="GHEA Grapalat"/>
          <w:b/>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w:t>
      </w:r>
      <w:bookmarkStart w:id="3" w:name="_GoBack"/>
      <w:bookmarkEnd w:id="3"/>
      <w:r w:rsidRPr="00854622">
        <w:rPr>
          <w:rFonts w:ascii="GHEA Grapalat" w:hAnsi="GHEA Grapalat"/>
          <w:b/>
        </w:rPr>
        <w:t xml:space="preserve">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54622">
        <w:rPr>
          <w:rFonts w:ascii="GHEA Grapalat" w:hAnsi="GHEA Grapalat"/>
          <w:b/>
          <w:color w:val="000000" w:themeColor="text1"/>
        </w:rPr>
        <w:t>При этом расчет шестимесячного периода, данного настоящим пунктом для предусмотрения финансовых сре</w:t>
      </w:r>
      <w:proofErr w:type="gramStart"/>
      <w:r w:rsidRPr="00854622">
        <w:rPr>
          <w:rFonts w:ascii="GHEA Grapalat" w:hAnsi="GHEA Grapalat"/>
          <w:b/>
          <w:color w:val="000000" w:themeColor="text1"/>
        </w:rPr>
        <w:t>дств дл</w:t>
      </w:r>
      <w:proofErr w:type="gramEnd"/>
      <w:r w:rsidRPr="00854622">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854622" w:rsidRDefault="003B2F27" w:rsidP="00854622">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15539F" w:rsidRDefault="0015539F">
      <w:pPr>
        <w:rPr>
          <w:rFonts w:ascii="GHEA Grapalat" w:hAnsi="GHEA Grapalat"/>
          <w:i/>
        </w:rPr>
      </w:pPr>
      <w:r>
        <w:rPr>
          <w:rFonts w:ascii="GHEA Grapalat" w:hAnsi="GHEA Grapalat"/>
          <w:i/>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856" w:rsidRDefault="00262856">
      <w:r>
        <w:separator/>
      </w:r>
    </w:p>
  </w:endnote>
  <w:endnote w:type="continuationSeparator" w:id="0">
    <w:p w:rsidR="00262856" w:rsidRDefault="002628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262856" w:rsidRPr="003E450C" w:rsidRDefault="00262856">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50672E">
          <w:rPr>
            <w:rFonts w:ascii="GHEA Grapalat" w:hAnsi="GHEA Grapalat"/>
            <w:noProof/>
            <w:sz w:val="24"/>
            <w:szCs w:val="24"/>
          </w:rPr>
          <w:t>4</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856" w:rsidRPr="00305BEC" w:rsidRDefault="00262856">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856" w:rsidRDefault="00262856">
      <w:r>
        <w:separator/>
      </w:r>
    </w:p>
  </w:footnote>
  <w:footnote w:type="continuationSeparator" w:id="0">
    <w:p w:rsidR="00262856" w:rsidRDefault="00262856">
      <w:r>
        <w:continuationSeparator/>
      </w:r>
    </w:p>
  </w:footnote>
  <w:footnote w:id="1">
    <w:p w:rsidR="00262856" w:rsidRPr="00A31673" w:rsidRDefault="00262856">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262856" w:rsidRDefault="00262856" w:rsidP="006B3E56">
      <w:pPr>
        <w:jc w:val="both"/>
      </w:pPr>
    </w:p>
    <w:p w:rsidR="00262856" w:rsidRPr="00503980" w:rsidRDefault="00262856"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62856" w:rsidRPr="00503980" w:rsidRDefault="00262856"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262856" w:rsidRPr="00503980" w:rsidRDefault="00262856"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262856" w:rsidRDefault="00262856" w:rsidP="006B3E56">
      <w:pPr>
        <w:pStyle w:val="af2"/>
        <w:rPr>
          <w:rFonts w:asciiTheme="minorHAnsi" w:hAnsiTheme="minorHAnsi"/>
          <w:lang w:val="af-ZA"/>
        </w:rPr>
      </w:pPr>
    </w:p>
  </w:footnote>
  <w:footnote w:id="3">
    <w:p w:rsidR="00262856" w:rsidRDefault="00262856" w:rsidP="003C670C">
      <w:pPr>
        <w:widowControl w:val="0"/>
        <w:ind w:right="309"/>
        <w:jc w:val="both"/>
      </w:pPr>
      <w:r>
        <w:t>*</w:t>
      </w:r>
      <w:r w:rsidRPr="00CE2A87">
        <w:rPr>
          <w:rFonts w:ascii="GHEA Grapalat" w:hAnsi="GHEA Grapalat"/>
        </w:rPr>
        <w:t xml:space="preserve"> </w:t>
      </w:r>
      <w:r w:rsidRPr="00CE2A87">
        <w:rPr>
          <w:rFonts w:ascii="GHEA Grapalat" w:hAnsi="GHEA Grapalat"/>
          <w:b/>
        </w:rPr>
        <w:t>Участник представляет ценовое предложение</w:t>
      </w:r>
      <w:r w:rsidRPr="00CE2A87">
        <w:rPr>
          <w:b/>
        </w:rPr>
        <w:t xml:space="preserve"> </w:t>
      </w:r>
      <w:r w:rsidRPr="00CE2A87">
        <w:rPr>
          <w:rFonts w:asciiTheme="minorHAnsi" w:hAnsiTheme="minorHAnsi"/>
          <w:b/>
        </w:rPr>
        <w:t>/</w:t>
      </w:r>
      <w:r w:rsidRPr="00CE2A87">
        <w:rPr>
          <w:rFonts w:ascii="GHEA Grapalat" w:hAnsi="GHEA Grapalat"/>
          <w:b/>
        </w:rPr>
        <w:t>в виде суммы цен по каждому виду ока</w:t>
      </w:r>
      <w:r>
        <w:rPr>
          <w:rFonts w:ascii="GHEA Grapalat" w:hAnsi="GHEA Grapalat"/>
          <w:b/>
        </w:rPr>
        <w:t>зания услуг (согласно приложению №</w:t>
      </w:r>
      <w:r w:rsidRPr="00CE2A87">
        <w:rPr>
          <w:rFonts w:ascii="GHEA Grapalat" w:hAnsi="GHEA Grapalat"/>
          <w:b/>
        </w:rPr>
        <w:t xml:space="preserve"> 1.1)/ в форме расчета, состоящего из обобщенных компонентов - стоимость (совокупность себестоимости и прогнозируемой прибыли) и налог на добавленную стоимость.</w:t>
      </w:r>
    </w:p>
    <w:p w:rsidR="00262856" w:rsidRPr="00D3436F" w:rsidRDefault="0026285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262856" w:rsidRPr="009C4E45" w:rsidRDefault="00262856">
      <w:pPr>
        <w:pStyle w:val="af2"/>
        <w:rPr>
          <w:rFonts w:ascii="GHEA Grapalat" w:hAnsi="GHEA Grapalat"/>
          <w:color w:val="FF0000"/>
          <w:sz w:val="28"/>
          <w:szCs w:val="28"/>
        </w:rPr>
      </w:pPr>
    </w:p>
  </w:footnote>
  <w:footnote w:id="4">
    <w:p w:rsidR="00262856" w:rsidRPr="008842CE" w:rsidRDefault="00262856" w:rsidP="003D2FE2">
      <w:pPr>
        <w:pStyle w:val="af2"/>
        <w:jc w:val="both"/>
      </w:pPr>
    </w:p>
  </w:footnote>
  <w:footnote w:id="5">
    <w:p w:rsidR="00262856" w:rsidRPr="008842CE" w:rsidRDefault="00262856" w:rsidP="000A214C">
      <w:pPr>
        <w:pStyle w:val="af2"/>
        <w:jc w:val="both"/>
      </w:pPr>
    </w:p>
  </w:footnote>
  <w:footnote w:id="6">
    <w:p w:rsidR="00262856" w:rsidRPr="006F5F33" w:rsidRDefault="00262856"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262856" w:rsidRPr="006F5F33" w:rsidRDefault="00262856" w:rsidP="008F5C72">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262856" w:rsidRPr="006F5F33" w:rsidRDefault="00262856"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262856" w:rsidRPr="00E40AC8" w:rsidRDefault="00262856"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262856" w:rsidRPr="00124BE9" w:rsidRDefault="00262856" w:rsidP="0011447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53249"/>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6431"/>
    <w:rsid w:val="0000718A"/>
    <w:rsid w:val="000073F8"/>
    <w:rsid w:val="000074D2"/>
    <w:rsid w:val="000076A1"/>
    <w:rsid w:val="0000776B"/>
    <w:rsid w:val="00007CC7"/>
    <w:rsid w:val="000101DD"/>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257"/>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3B1"/>
    <w:rsid w:val="00153A85"/>
    <w:rsid w:val="00153B9F"/>
    <w:rsid w:val="00153C87"/>
    <w:rsid w:val="0015539F"/>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2E79"/>
    <w:rsid w:val="001B32D9"/>
    <w:rsid w:val="001B37D2"/>
    <w:rsid w:val="001B3810"/>
    <w:rsid w:val="001B41EC"/>
    <w:rsid w:val="001B45A9"/>
    <w:rsid w:val="001B478E"/>
    <w:rsid w:val="001B6FCF"/>
    <w:rsid w:val="001C07C6"/>
    <w:rsid w:val="001C0849"/>
    <w:rsid w:val="001C1570"/>
    <w:rsid w:val="001C2B34"/>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3016"/>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65FF"/>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4D92"/>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856"/>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0FB2"/>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37F"/>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69"/>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5C"/>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6F42"/>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1F0"/>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5BB3"/>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67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1FC1"/>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11B"/>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132"/>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72E"/>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6AA7"/>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6318"/>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0DA"/>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97F5C"/>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3BF"/>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059"/>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45D"/>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E7C3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29D"/>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22"/>
    <w:rsid w:val="008546A0"/>
    <w:rsid w:val="00855622"/>
    <w:rsid w:val="008558B3"/>
    <w:rsid w:val="00855F55"/>
    <w:rsid w:val="0085658A"/>
    <w:rsid w:val="008568E9"/>
    <w:rsid w:val="00857BF8"/>
    <w:rsid w:val="0086004A"/>
    <w:rsid w:val="008601B2"/>
    <w:rsid w:val="008602B6"/>
    <w:rsid w:val="0086059D"/>
    <w:rsid w:val="00860B3B"/>
    <w:rsid w:val="008617BA"/>
    <w:rsid w:val="00861953"/>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53C"/>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AAB"/>
    <w:rsid w:val="008A4DA3"/>
    <w:rsid w:val="008A5CEA"/>
    <w:rsid w:val="008A6BF1"/>
    <w:rsid w:val="008A70A4"/>
    <w:rsid w:val="008A7905"/>
    <w:rsid w:val="008A7A94"/>
    <w:rsid w:val="008B0198"/>
    <w:rsid w:val="008B0507"/>
    <w:rsid w:val="008B069D"/>
    <w:rsid w:val="008B1233"/>
    <w:rsid w:val="008B12AF"/>
    <w:rsid w:val="008B1528"/>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5C72"/>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B2A"/>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63F6"/>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3C2"/>
    <w:rsid w:val="009F7683"/>
    <w:rsid w:val="009F7BD5"/>
    <w:rsid w:val="009F7C54"/>
    <w:rsid w:val="009F7D78"/>
    <w:rsid w:val="00A0018F"/>
    <w:rsid w:val="00A00A1F"/>
    <w:rsid w:val="00A00BCA"/>
    <w:rsid w:val="00A00BE3"/>
    <w:rsid w:val="00A00E74"/>
    <w:rsid w:val="00A010A9"/>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465"/>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97D3F"/>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6AFD"/>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239C"/>
    <w:rsid w:val="00B73AB8"/>
    <w:rsid w:val="00B73DE0"/>
    <w:rsid w:val="00B744F6"/>
    <w:rsid w:val="00B74B63"/>
    <w:rsid w:val="00B75687"/>
    <w:rsid w:val="00B758C4"/>
    <w:rsid w:val="00B75DE9"/>
    <w:rsid w:val="00B761BD"/>
    <w:rsid w:val="00B762B1"/>
    <w:rsid w:val="00B778A5"/>
    <w:rsid w:val="00B80FED"/>
    <w:rsid w:val="00B81090"/>
    <w:rsid w:val="00B81AD3"/>
    <w:rsid w:val="00B82A65"/>
    <w:rsid w:val="00B83286"/>
    <w:rsid w:val="00B832AD"/>
    <w:rsid w:val="00B853BF"/>
    <w:rsid w:val="00B85DEF"/>
    <w:rsid w:val="00B8636F"/>
    <w:rsid w:val="00B86BCB"/>
    <w:rsid w:val="00B86C5F"/>
    <w:rsid w:val="00B9100A"/>
    <w:rsid w:val="00B925B0"/>
    <w:rsid w:val="00B92781"/>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6AF"/>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3"/>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626"/>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2A87"/>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6BC2"/>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BAD"/>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4729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8C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538"/>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63C"/>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676A"/>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3E"/>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A8C"/>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B31"/>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2474290">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566F-98B7-419F-9A36-B9DE87B57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2516</TotalTime>
  <Pages>69</Pages>
  <Words>15677</Words>
  <Characters>114721</Characters>
  <Application>Microsoft Office Word</Application>
  <DocSecurity>0</DocSecurity>
  <Lines>956</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130138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1633</cp:revision>
  <cp:lastPrinted>2018-02-16T07:12:00Z</cp:lastPrinted>
  <dcterms:created xsi:type="dcterms:W3CDTF">2019-10-28T07:04:00Z</dcterms:created>
  <dcterms:modified xsi:type="dcterms:W3CDTF">2025-12-11T11:20:00Z</dcterms:modified>
</cp:coreProperties>
</file>