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2D0C94F4" w14:textId="774C0F8D" w:rsidR="00642EFE" w:rsidRPr="00521A49" w:rsidRDefault="00B06C9F" w:rsidP="0096201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2690BE45"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296900" w:rsidRPr="00A16BEA">
        <w:rPr>
          <w:rFonts w:ascii="GHEA Grapalat" w:hAnsi="GHEA Grapalat"/>
          <w:i w:val="0"/>
          <w:sz w:val="24"/>
          <w:szCs w:val="24"/>
        </w:rPr>
        <w:t>27</w:t>
      </w:r>
      <w:r w:rsidR="00B06C9F">
        <w:rPr>
          <w:rFonts w:ascii="GHEA Grapalat" w:hAnsi="GHEA Grapalat"/>
          <w:i w:val="0"/>
          <w:sz w:val="24"/>
          <w:szCs w:val="24"/>
          <w:lang w:val="hy-AM"/>
        </w:rPr>
        <w:t xml:space="preserve"> </w:t>
      </w:r>
      <w:r w:rsidR="00D54154">
        <w:rPr>
          <w:rFonts w:ascii="GHEA Grapalat" w:hAnsi="GHEA Grapalat"/>
          <w:i w:val="0"/>
          <w:sz w:val="24"/>
          <w:szCs w:val="24"/>
        </w:rPr>
        <w:t>дека</w:t>
      </w:r>
      <w:r w:rsidR="00B06C9F">
        <w:rPr>
          <w:rFonts w:ascii="GHEA Grapalat" w:hAnsi="GHEA Grapalat"/>
          <w:i w:val="0"/>
          <w:sz w:val="24"/>
          <w:szCs w:val="24"/>
        </w:rPr>
        <w:t>бря</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14:paraId="768FFB1E" w14:textId="1CE0998A"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B06C9F">
        <w:rPr>
          <w:rFonts w:ascii="GHEA Grapalat" w:hAnsi="GHEA Grapalat"/>
          <w:b/>
          <w:i w:val="0"/>
          <w:sz w:val="24"/>
          <w:szCs w:val="24"/>
        </w:rPr>
        <w:t>BMAPDzB-HVKAK-</w:t>
      </w:r>
      <w:r w:rsidR="00D54154">
        <w:rPr>
          <w:rFonts w:ascii="GHEA Grapalat" w:hAnsi="GHEA Grapalat"/>
          <w:b/>
          <w:i w:val="0"/>
          <w:sz w:val="24"/>
          <w:szCs w:val="24"/>
        </w:rPr>
        <w:t>2025-0</w:t>
      </w:r>
      <w:r w:rsidR="00296900" w:rsidRPr="00A16BEA">
        <w:rPr>
          <w:rFonts w:ascii="GHEA Grapalat" w:hAnsi="GHEA Grapalat"/>
          <w:b/>
          <w:i w:val="0"/>
          <w:sz w:val="24"/>
          <w:szCs w:val="24"/>
        </w:rPr>
        <w:t>2</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51E58A16"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 xml:space="preserve">объявляет </w:t>
      </w:r>
      <w:r w:rsidR="00B06C9F">
        <w:rPr>
          <w:rFonts w:ascii="GHEA Grapalat" w:hAnsi="GHEA Grapalat"/>
        </w:rPr>
        <w:t>открытый конкурс</w:t>
      </w:r>
      <w:r w:rsidRPr="00521A49">
        <w:rPr>
          <w:rFonts w:ascii="GHEA Grapalat" w:hAnsi="GHEA Grapalat"/>
        </w:rPr>
        <w:t>, который проводится одним этапом.</w:t>
      </w:r>
    </w:p>
    <w:p w14:paraId="3CC917AE" w14:textId="345AA492"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B06C9F">
        <w:rPr>
          <w:rFonts w:ascii="GHEA Grapalat" w:hAnsi="GHEA Grapalat"/>
          <w:b/>
        </w:rPr>
        <w:t>Вакцин</w:t>
      </w:r>
      <w:r w:rsidRPr="00521A49">
        <w:rPr>
          <w:rFonts w:ascii="GHEA Grapalat" w:hAnsi="GHEA Grapalat"/>
          <w:b/>
        </w:rPr>
        <w:t xml:space="preserve">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5B32C7A3"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w:t>
      </w:r>
      <w:r w:rsidR="00B06C9F">
        <w:rPr>
          <w:rFonts w:ascii="GHEA Grapalat" w:hAnsi="GHEA Grapalat"/>
          <w:i w:val="0"/>
          <w:spacing w:val="-6"/>
          <w:sz w:val="24"/>
          <w:szCs w:val="24"/>
        </w:rPr>
        <w:t>открытый конкурс</w:t>
      </w:r>
      <w:r w:rsidRPr="00521A49">
        <w:rPr>
          <w:rFonts w:ascii="GHEA Grapalat" w:hAnsi="GHEA Grapalat"/>
          <w:i w:val="0"/>
          <w:spacing w:val="-6"/>
          <w:sz w:val="24"/>
          <w:szCs w:val="24"/>
        </w:rPr>
        <w:t xml:space="preserve">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D54154">
        <w:rPr>
          <w:rFonts w:ascii="GHEA Grapalat" w:hAnsi="GHEA Grapalat"/>
          <w:b/>
          <w:i w:val="0"/>
          <w:spacing w:val="-6"/>
          <w:sz w:val="24"/>
          <w:szCs w:val="24"/>
        </w:rPr>
        <w:t>1</w:t>
      </w:r>
      <w:r w:rsidRPr="00521A49">
        <w:rPr>
          <w:rFonts w:ascii="GHEA Grapalat" w:hAnsi="GHEA Grapalat"/>
          <w:b/>
          <w:i w:val="0"/>
          <w:spacing w:val="-6"/>
          <w:sz w:val="24"/>
          <w:szCs w:val="24"/>
        </w:rPr>
        <w:t xml:space="preserve">:30 часов </w:t>
      </w:r>
      <w:r w:rsidR="00296900" w:rsidRPr="00296900">
        <w:rPr>
          <w:rFonts w:ascii="GHEA Grapalat" w:hAnsi="GHEA Grapalat"/>
          <w:b/>
          <w:i w:val="0"/>
          <w:spacing w:val="-6"/>
          <w:sz w:val="24"/>
          <w:szCs w:val="24"/>
        </w:rPr>
        <w:t>41</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5FD214D2"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1</w:t>
      </w:r>
      <w:r w:rsidR="00D54154">
        <w:rPr>
          <w:rFonts w:ascii="GHEA Grapalat" w:hAnsi="GHEA Grapalat"/>
          <w:b/>
          <w:i w:val="0"/>
          <w:spacing w:val="-6"/>
          <w:sz w:val="24"/>
          <w:szCs w:val="24"/>
        </w:rPr>
        <w:t>1</w:t>
      </w:r>
      <w:r w:rsidR="002156A2">
        <w:rPr>
          <w:rFonts w:ascii="GHEA Grapalat" w:hAnsi="GHEA Grapalat"/>
          <w:b/>
          <w:i w:val="0"/>
          <w:spacing w:val="-6"/>
          <w:sz w:val="24"/>
          <w:szCs w:val="24"/>
        </w:rPr>
        <w:t xml:space="preserve">:30 </w:t>
      </w:r>
      <w:r w:rsidRPr="00521A49">
        <w:rPr>
          <w:rFonts w:ascii="GHEA Grapalat" w:hAnsi="GHEA Grapalat"/>
          <w:b/>
          <w:i w:val="0"/>
          <w:spacing w:val="-6"/>
          <w:sz w:val="24"/>
          <w:szCs w:val="24"/>
        </w:rPr>
        <w:t xml:space="preserve">часов </w:t>
      </w:r>
      <w:r w:rsidR="00296900" w:rsidRPr="00296900">
        <w:rPr>
          <w:rFonts w:ascii="GHEA Grapalat" w:hAnsi="GHEA Grapalat"/>
          <w:b/>
          <w:i w:val="0"/>
          <w:spacing w:val="-6"/>
          <w:sz w:val="24"/>
          <w:szCs w:val="24"/>
        </w:rPr>
        <w:t>06</w:t>
      </w:r>
      <w:r w:rsidR="003E2F32">
        <w:rPr>
          <w:rFonts w:ascii="GHEA Grapalat" w:hAnsi="GHEA Grapalat"/>
          <w:b/>
          <w:i w:val="0"/>
          <w:spacing w:val="-6"/>
          <w:sz w:val="24"/>
          <w:szCs w:val="24"/>
        </w:rPr>
        <w:t xml:space="preserve"> </w:t>
      </w:r>
      <w:r w:rsidR="00296900">
        <w:rPr>
          <w:rFonts w:ascii="GHEA Grapalat" w:hAnsi="GHEA Grapalat"/>
          <w:b/>
          <w:i w:val="0"/>
          <w:spacing w:val="-6"/>
          <w:sz w:val="24"/>
          <w:szCs w:val="24"/>
        </w:rPr>
        <w:t>февраля</w:t>
      </w:r>
      <w:r w:rsidR="0023148F">
        <w:rPr>
          <w:rFonts w:ascii="GHEA Grapalat" w:hAnsi="GHEA Grapalat"/>
          <w:b/>
          <w:i w:val="0"/>
          <w:spacing w:val="-6"/>
          <w:sz w:val="24"/>
          <w:szCs w:val="24"/>
        </w:rPr>
        <w:t xml:space="preserve"> 202</w:t>
      </w:r>
      <w:r w:rsidR="00296900">
        <w:rPr>
          <w:rFonts w:ascii="GHEA Grapalat" w:hAnsi="GHEA Grapalat"/>
          <w:b/>
          <w:i w:val="0"/>
          <w:spacing w:val="-6"/>
          <w:sz w:val="24"/>
          <w:szCs w:val="24"/>
        </w:rPr>
        <w:t>5</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 xml:space="preserve">Вардан </w:t>
      </w:r>
      <w:proofErr w:type="spellStart"/>
      <w:r w:rsidR="00A77E79">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627B24CE"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00130317">
        <w:rPr>
          <w:rFonts w:ascii="GHEA Grapalat" w:hAnsi="GHEA Grapalat"/>
        </w:rPr>
        <w:t>открытого конкурса</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B06C9F">
        <w:rPr>
          <w:rFonts w:ascii="GHEA Grapalat" w:hAnsi="GHEA Grapalat"/>
          <w:b/>
        </w:rPr>
        <w:t>BMAPDzB-HVKAK-</w:t>
      </w:r>
      <w:r w:rsidR="00CE1561">
        <w:rPr>
          <w:rFonts w:ascii="GHEA Grapalat" w:hAnsi="GHEA Grapalat"/>
          <w:b/>
        </w:rPr>
        <w:t>2025-02</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CE1561">
        <w:rPr>
          <w:rFonts w:ascii="GHEA Grapalat" w:hAnsi="GHEA Grapalat"/>
        </w:rPr>
        <w:t>27</w:t>
      </w:r>
      <w:r w:rsidR="00067349">
        <w:rPr>
          <w:rFonts w:ascii="GHEA Grapalat" w:hAnsi="GHEA Grapalat"/>
        </w:rPr>
        <w:t xml:space="preserve"> </w:t>
      </w:r>
      <w:r w:rsidR="00D54154">
        <w:rPr>
          <w:rFonts w:ascii="GHEA Grapalat" w:hAnsi="GHEA Grapalat"/>
        </w:rPr>
        <w:t>декабря</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19118FB0"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w:t>
      </w:r>
      <w:r w:rsidR="00B06C9F">
        <w:rPr>
          <w:rFonts w:ascii="GHEA Grapalat" w:hAnsi="GHEA Grapalat"/>
          <w:b/>
        </w:rPr>
        <w:t>ОТКРЫТЫЙ КОНКУРС</w:t>
      </w:r>
      <w:r w:rsidRPr="0023148F">
        <w:rPr>
          <w:rFonts w:ascii="GHEA Grapalat" w:hAnsi="GHEA Grapalat"/>
          <w:b/>
        </w:rPr>
        <w:t xml:space="preserve">, ОБЪЯВЛЕННЫЙ С ЦЕЛЬЮ ПРИОБРЕТЕНИЯ </w:t>
      </w:r>
      <w:r w:rsidR="00B06C9F">
        <w:rPr>
          <w:rFonts w:ascii="GHEA Grapalat" w:hAnsi="GHEA Grapalat"/>
          <w:b/>
        </w:rPr>
        <w:t xml:space="preserve">ВАКЦИН </w:t>
      </w:r>
      <w:r w:rsidRPr="0023148F">
        <w:rPr>
          <w:rFonts w:ascii="GHEA Grapalat" w:hAnsi="GHEA Grapalat"/>
          <w:b/>
        </w:rPr>
        <w:t>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1EF7FA17"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w:t>
      </w:r>
      <w:r w:rsidR="00B06C9F">
        <w:rPr>
          <w:rFonts w:ascii="GHEA Grapalat" w:hAnsi="GHEA Grapalat"/>
          <w:b/>
        </w:rPr>
        <w:t>ОТКРЫТЫЙ КОНКУРС</w:t>
      </w:r>
      <w:r w:rsidRPr="00521A49">
        <w:rPr>
          <w:rFonts w:ascii="GHEA Grapalat" w:hAnsi="GHEA Grapalat"/>
          <w:b/>
        </w:rPr>
        <w:t xml:space="preserve">, ОБЪЯВЛЕННЫЙ С ЦЕЛЬЮ ПРИОБРЕТЕНИЯ </w:t>
      </w:r>
      <w:r w:rsidR="00B06C9F">
        <w:rPr>
          <w:rFonts w:ascii="GHEA Grapalat" w:hAnsi="GHEA Grapalat"/>
          <w:b/>
        </w:rPr>
        <w:t xml:space="preserve">ВАКЦИН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5FA80B69"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130317">
        <w:rPr>
          <w:rFonts w:ascii="GHEA Grapalat" w:hAnsi="GHEA Grapalat"/>
          <w:b/>
        </w:rPr>
        <w:t>ОТКРЫТЫЙ КОНКУРС</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1011B538"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о</w:t>
      </w:r>
      <w:r w:rsidR="00130317">
        <w:rPr>
          <w:rFonts w:ascii="GHEA Grapalat" w:hAnsi="GHEA Grapalat"/>
          <w:spacing w:val="-6"/>
        </w:rPr>
        <w:t>б</w:t>
      </w:r>
      <w:r w:rsidR="000B1FF9" w:rsidRPr="00521A49">
        <w:rPr>
          <w:rFonts w:ascii="GHEA Grapalat" w:hAnsi="GHEA Grapalat"/>
          <w:spacing w:val="-6"/>
        </w:rPr>
        <w:t xml:space="preserve"> </w:t>
      </w:r>
      <w:r w:rsidR="00130317">
        <w:rPr>
          <w:rFonts w:ascii="GHEA Grapalat" w:hAnsi="GHEA Grapalat"/>
          <w:spacing w:val="-6"/>
        </w:rPr>
        <w:t>открытом конкурсе</w:t>
      </w:r>
      <w:r w:rsidR="000B1FF9" w:rsidRPr="00521A49">
        <w:rPr>
          <w:rFonts w:ascii="GHEA Grapalat" w:hAnsi="GHEA Grapalat"/>
          <w:spacing w:val="-6"/>
        </w:rPr>
        <w:t xml:space="preserve">, проводимом под кодом </w:t>
      </w:r>
      <w:r w:rsidR="000B1FF9" w:rsidRPr="00521A49">
        <w:rPr>
          <w:rFonts w:ascii="GHEA Grapalat" w:hAnsi="GHEA Grapalat"/>
          <w:b/>
        </w:rPr>
        <w:t>«</w:t>
      </w:r>
      <w:r w:rsidR="00B06C9F">
        <w:rPr>
          <w:rFonts w:ascii="GHEA Grapalat" w:hAnsi="GHEA Grapalat"/>
          <w:b/>
        </w:rPr>
        <w:t>BMAPDzB-HVKAK-</w:t>
      </w:r>
      <w:r w:rsidR="00CE1561">
        <w:rPr>
          <w:rFonts w:ascii="GHEA Grapalat" w:hAnsi="GHEA Grapalat"/>
          <w:b/>
        </w:rPr>
        <w:t>2025-02</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03E3EFA9" w14:textId="4D34ED00" w:rsidR="00CE1561" w:rsidRPr="00521A49" w:rsidRDefault="00845AA5" w:rsidP="00CE1561">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B06C9F">
        <w:rPr>
          <w:rFonts w:ascii="GHEA Grapalat" w:hAnsi="GHEA Grapalat"/>
          <w:b/>
          <w:i w:val="0"/>
          <w:sz w:val="24"/>
          <w:szCs w:val="24"/>
        </w:rPr>
        <w:t xml:space="preserve">Вакцин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w:t>
      </w:r>
      <w:r w:rsidR="00CE1561" w:rsidRPr="00521A49">
        <w:rPr>
          <w:rFonts w:ascii="GHEA Grapalat" w:hAnsi="GHEA Grapalat"/>
          <w:i w:val="0"/>
          <w:sz w:val="24"/>
          <w:szCs w:val="24"/>
        </w:rPr>
        <w:t xml:space="preserve">сгруппированы в </w:t>
      </w:r>
      <w:r w:rsidR="00CE1561">
        <w:rPr>
          <w:rFonts w:ascii="GHEA Grapalat" w:hAnsi="GHEA Grapalat"/>
          <w:i w:val="0"/>
          <w:sz w:val="24"/>
          <w:szCs w:val="24"/>
        </w:rPr>
        <w:t>7</w:t>
      </w:r>
      <w:r w:rsidR="00CE1561" w:rsidRPr="00496378">
        <w:rPr>
          <w:rFonts w:ascii="GHEA Grapalat" w:hAnsi="GHEA Grapalat"/>
          <w:i w:val="0"/>
          <w:sz w:val="24"/>
          <w:szCs w:val="24"/>
        </w:rPr>
        <w:t xml:space="preserve"> лотов:</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822"/>
        <w:gridCol w:w="7440"/>
      </w:tblGrid>
      <w:tr w:rsidR="00CE1561" w:rsidRPr="00521A49" w14:paraId="03F98DFA" w14:textId="77777777" w:rsidTr="00376764">
        <w:trPr>
          <w:jc w:val="center"/>
        </w:trPr>
        <w:tc>
          <w:tcPr>
            <w:tcW w:w="2530" w:type="dxa"/>
            <w:gridSpan w:val="2"/>
            <w:vAlign w:val="center"/>
          </w:tcPr>
          <w:p w14:paraId="5A6DCC28" w14:textId="77777777" w:rsidR="00CE1561" w:rsidRPr="00521A49" w:rsidRDefault="00CE1561" w:rsidP="00376764">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440" w:type="dxa"/>
            <w:vMerge w:val="restart"/>
            <w:vAlign w:val="center"/>
          </w:tcPr>
          <w:p w14:paraId="413E095A" w14:textId="77777777" w:rsidR="00CE1561" w:rsidRPr="00521A49" w:rsidRDefault="00CE1561" w:rsidP="00376764">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CE1561" w:rsidRPr="00521A49" w14:paraId="297D20A5" w14:textId="77777777" w:rsidTr="00376764">
        <w:trPr>
          <w:jc w:val="center"/>
        </w:trPr>
        <w:tc>
          <w:tcPr>
            <w:tcW w:w="708" w:type="dxa"/>
            <w:vAlign w:val="center"/>
          </w:tcPr>
          <w:p w14:paraId="17C85FDA" w14:textId="77777777" w:rsidR="00CE1561" w:rsidRPr="00521A49" w:rsidRDefault="00CE1561" w:rsidP="00376764">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822" w:type="dxa"/>
            <w:vAlign w:val="center"/>
          </w:tcPr>
          <w:p w14:paraId="7D11F23A" w14:textId="77777777" w:rsidR="00CE1561" w:rsidRDefault="00CE1561" w:rsidP="00376764">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34869894" w14:textId="77777777" w:rsidR="00CE1561" w:rsidRPr="00521A49" w:rsidRDefault="00CE1561" w:rsidP="00376764">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440" w:type="dxa"/>
            <w:vMerge/>
            <w:vAlign w:val="center"/>
          </w:tcPr>
          <w:p w14:paraId="2A9822D5" w14:textId="77777777" w:rsidR="00CE1561" w:rsidRPr="00521A49" w:rsidRDefault="00CE1561" w:rsidP="00376764">
            <w:pPr>
              <w:pStyle w:val="BodyTextIndent2"/>
              <w:widowControl w:val="0"/>
              <w:spacing w:after="120" w:line="240" w:lineRule="auto"/>
              <w:ind w:firstLine="567"/>
              <w:rPr>
                <w:rFonts w:ascii="GHEA Grapalat" w:hAnsi="GHEA Grapalat"/>
                <w:b/>
                <w:i/>
                <w:sz w:val="22"/>
                <w:szCs w:val="22"/>
              </w:rPr>
            </w:pPr>
          </w:p>
        </w:tc>
      </w:tr>
      <w:tr w:rsidR="00AF0993" w:rsidRPr="00521A49" w14:paraId="17FA4F6E" w14:textId="77777777" w:rsidTr="00376764">
        <w:trPr>
          <w:jc w:val="center"/>
        </w:trPr>
        <w:tc>
          <w:tcPr>
            <w:tcW w:w="708" w:type="dxa"/>
            <w:vAlign w:val="center"/>
          </w:tcPr>
          <w:p w14:paraId="405A168F" w14:textId="77777777" w:rsidR="00AF0993" w:rsidRPr="001A0D5B" w:rsidRDefault="00AF0993" w:rsidP="00AF0993">
            <w:pPr>
              <w:pStyle w:val="BodyTextIndent2"/>
              <w:widowControl w:val="0"/>
              <w:spacing w:line="240" w:lineRule="auto"/>
              <w:ind w:right="113" w:firstLine="0"/>
              <w:jc w:val="center"/>
              <w:rPr>
                <w:rFonts w:ascii="GHEA Grapalat" w:hAnsi="GHEA Grapalat"/>
              </w:rPr>
            </w:pPr>
            <w:r w:rsidRPr="001A0D5B">
              <w:rPr>
                <w:rFonts w:ascii="GHEA Grapalat" w:hAnsi="GHEA Grapalat"/>
              </w:rPr>
              <w:t>1</w:t>
            </w:r>
          </w:p>
        </w:tc>
        <w:tc>
          <w:tcPr>
            <w:tcW w:w="1822" w:type="dxa"/>
            <w:vAlign w:val="center"/>
          </w:tcPr>
          <w:p w14:paraId="5B2043C4" w14:textId="137ECADA" w:rsidR="00AF0993" w:rsidRPr="001A0D5B" w:rsidRDefault="00AF0993" w:rsidP="00AF0993">
            <w:pPr>
              <w:pStyle w:val="BodyTextIndent2"/>
              <w:widowControl w:val="0"/>
              <w:spacing w:after="160" w:line="240" w:lineRule="auto"/>
              <w:ind w:firstLine="0"/>
              <w:rPr>
                <w:rFonts w:ascii="GHEA Grapalat" w:hAnsi="GHEA Grapalat"/>
              </w:rPr>
            </w:pPr>
            <w:r w:rsidRPr="006F159B">
              <w:rPr>
                <w:rFonts w:ascii="GHEA Grapalat" w:hAnsi="GHEA Grapalat"/>
                <w:lang w:val="hy-AM"/>
              </w:rPr>
              <w:t>1 072 145 000,0</w:t>
            </w:r>
          </w:p>
        </w:tc>
        <w:tc>
          <w:tcPr>
            <w:tcW w:w="7440" w:type="dxa"/>
            <w:vAlign w:val="center"/>
          </w:tcPr>
          <w:p w14:paraId="7FD48B8B" w14:textId="4B6068C0" w:rsidR="00AF0993" w:rsidRPr="00AF0993" w:rsidRDefault="00AF0993" w:rsidP="00AF0993">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Шестивалентная вакцина (против коклюша (неклеточный компонент), дифтерии, столбняка, полиомиелита (инактивированная), гемофильной инфекции В, гепатита В)</w:t>
            </w:r>
          </w:p>
        </w:tc>
      </w:tr>
      <w:tr w:rsidR="00AF0993" w:rsidRPr="00521A49" w14:paraId="100E14F4" w14:textId="77777777" w:rsidTr="00376764">
        <w:trPr>
          <w:jc w:val="center"/>
        </w:trPr>
        <w:tc>
          <w:tcPr>
            <w:tcW w:w="708" w:type="dxa"/>
            <w:vAlign w:val="center"/>
          </w:tcPr>
          <w:p w14:paraId="78C5F338" w14:textId="77777777" w:rsidR="00AF0993" w:rsidRPr="001A0D5B" w:rsidRDefault="00AF0993" w:rsidP="00AF0993">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2</w:t>
            </w:r>
          </w:p>
        </w:tc>
        <w:tc>
          <w:tcPr>
            <w:tcW w:w="1822" w:type="dxa"/>
            <w:vAlign w:val="center"/>
          </w:tcPr>
          <w:p w14:paraId="5D109764" w14:textId="558C606F" w:rsidR="00AF0993" w:rsidRPr="001A0D5B" w:rsidRDefault="00AF0993" w:rsidP="00AF0993">
            <w:pPr>
              <w:pStyle w:val="BodyTextIndent2"/>
              <w:widowControl w:val="0"/>
              <w:spacing w:after="160" w:line="240" w:lineRule="auto"/>
              <w:ind w:firstLine="0"/>
              <w:rPr>
                <w:rFonts w:ascii="GHEA Grapalat" w:hAnsi="GHEA Grapalat"/>
              </w:rPr>
            </w:pPr>
            <w:r w:rsidRPr="006F159B">
              <w:rPr>
                <w:rFonts w:ascii="GHEA Grapalat" w:hAnsi="GHEA Grapalat"/>
                <w:lang w:val="hy-AM"/>
              </w:rPr>
              <w:t>559 400 000,0</w:t>
            </w:r>
          </w:p>
        </w:tc>
        <w:tc>
          <w:tcPr>
            <w:tcW w:w="7440" w:type="dxa"/>
            <w:vAlign w:val="center"/>
          </w:tcPr>
          <w:p w14:paraId="608CAE78" w14:textId="4C9F5AA0" w:rsidR="00AF0993" w:rsidRPr="00AF0993" w:rsidRDefault="00AF0993" w:rsidP="00AF0993">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Вакцина против сезонного гриппа</w:t>
            </w:r>
          </w:p>
        </w:tc>
      </w:tr>
      <w:tr w:rsidR="00AF0993" w:rsidRPr="00521A49" w14:paraId="3990252F" w14:textId="77777777" w:rsidTr="00376764">
        <w:trPr>
          <w:jc w:val="center"/>
        </w:trPr>
        <w:tc>
          <w:tcPr>
            <w:tcW w:w="708" w:type="dxa"/>
            <w:vAlign w:val="center"/>
          </w:tcPr>
          <w:p w14:paraId="07468293" w14:textId="77777777" w:rsidR="00AF0993" w:rsidRPr="001A0D5B" w:rsidRDefault="00AF0993" w:rsidP="00AF0993">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3</w:t>
            </w:r>
          </w:p>
        </w:tc>
        <w:tc>
          <w:tcPr>
            <w:tcW w:w="1822" w:type="dxa"/>
            <w:vAlign w:val="center"/>
          </w:tcPr>
          <w:p w14:paraId="370C0224" w14:textId="427F68FC" w:rsidR="00AF0993" w:rsidRPr="001A0D5B" w:rsidRDefault="00AF0993" w:rsidP="00AF0993">
            <w:pPr>
              <w:pStyle w:val="BodyTextIndent2"/>
              <w:widowControl w:val="0"/>
              <w:spacing w:after="160" w:line="240" w:lineRule="auto"/>
              <w:ind w:firstLine="0"/>
              <w:rPr>
                <w:rFonts w:ascii="GHEA Grapalat" w:hAnsi="GHEA Grapalat"/>
              </w:rPr>
            </w:pPr>
            <w:r w:rsidRPr="006F159B">
              <w:rPr>
                <w:rFonts w:ascii="GHEA Grapalat" w:hAnsi="GHEA Grapalat"/>
                <w:lang w:val="hy-AM"/>
              </w:rPr>
              <w:t>205 100 000,0</w:t>
            </w:r>
          </w:p>
        </w:tc>
        <w:tc>
          <w:tcPr>
            <w:tcW w:w="7440" w:type="dxa"/>
            <w:vAlign w:val="center"/>
          </w:tcPr>
          <w:p w14:paraId="62BAF685" w14:textId="186493E7" w:rsidR="00AF0993" w:rsidRPr="00AF0993" w:rsidRDefault="00AF0993" w:rsidP="00AF0993">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Вакцина менингококовая конъюгированная четирехвалентная (A, C, Y, W-135 )</w:t>
            </w:r>
          </w:p>
        </w:tc>
      </w:tr>
      <w:tr w:rsidR="00AF0993" w:rsidRPr="00521A49" w14:paraId="61329D8E" w14:textId="77777777" w:rsidTr="00376764">
        <w:trPr>
          <w:jc w:val="center"/>
        </w:trPr>
        <w:tc>
          <w:tcPr>
            <w:tcW w:w="708" w:type="dxa"/>
            <w:vAlign w:val="center"/>
          </w:tcPr>
          <w:p w14:paraId="69EF3FE2" w14:textId="77777777" w:rsidR="00AF0993" w:rsidRPr="001A0D5B" w:rsidRDefault="00AF0993" w:rsidP="00AF0993">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4</w:t>
            </w:r>
          </w:p>
        </w:tc>
        <w:tc>
          <w:tcPr>
            <w:tcW w:w="1822" w:type="dxa"/>
            <w:vAlign w:val="center"/>
          </w:tcPr>
          <w:p w14:paraId="1A72A9B4" w14:textId="5F2CE6A9" w:rsidR="00AF0993" w:rsidRPr="001A0D5B" w:rsidRDefault="00AF0993" w:rsidP="00AF0993">
            <w:pPr>
              <w:pStyle w:val="BodyTextIndent2"/>
              <w:widowControl w:val="0"/>
              <w:spacing w:after="160" w:line="240" w:lineRule="auto"/>
              <w:ind w:firstLine="0"/>
              <w:rPr>
                <w:rFonts w:ascii="GHEA Grapalat" w:hAnsi="GHEA Grapalat"/>
              </w:rPr>
            </w:pPr>
            <w:r w:rsidRPr="006F159B">
              <w:rPr>
                <w:rFonts w:ascii="GHEA Grapalat" w:hAnsi="GHEA Grapalat"/>
                <w:lang w:val="hy-AM"/>
              </w:rPr>
              <w:t>531 450 000,0</w:t>
            </w:r>
          </w:p>
        </w:tc>
        <w:tc>
          <w:tcPr>
            <w:tcW w:w="7440" w:type="dxa"/>
            <w:vAlign w:val="center"/>
          </w:tcPr>
          <w:p w14:paraId="3BE527BF" w14:textId="658ACE59" w:rsidR="00AF0993" w:rsidRPr="00AF0993" w:rsidRDefault="00AF0993" w:rsidP="00AF0993">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Вакцина против дифтерии, столбняка, коклюша /неклеточный компонент/, полиомиелита /инактивированный/,  для детей 6 лет</w:t>
            </w:r>
          </w:p>
        </w:tc>
      </w:tr>
      <w:tr w:rsidR="00AF0993" w:rsidRPr="00521A49" w14:paraId="2114D836" w14:textId="77777777" w:rsidTr="00376764">
        <w:trPr>
          <w:jc w:val="center"/>
        </w:trPr>
        <w:tc>
          <w:tcPr>
            <w:tcW w:w="708" w:type="dxa"/>
            <w:vAlign w:val="center"/>
          </w:tcPr>
          <w:p w14:paraId="6DD34240" w14:textId="77777777" w:rsidR="00AF0993" w:rsidRPr="001A0D5B" w:rsidRDefault="00AF0993" w:rsidP="00AF0993">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5</w:t>
            </w:r>
          </w:p>
        </w:tc>
        <w:tc>
          <w:tcPr>
            <w:tcW w:w="1822" w:type="dxa"/>
            <w:vAlign w:val="center"/>
          </w:tcPr>
          <w:p w14:paraId="5CA18024" w14:textId="1D041AB9" w:rsidR="00AF0993" w:rsidRPr="001A0D5B" w:rsidRDefault="00AF0993" w:rsidP="00AF0993">
            <w:pPr>
              <w:pStyle w:val="BodyTextIndent2"/>
              <w:widowControl w:val="0"/>
              <w:spacing w:after="160" w:line="240" w:lineRule="auto"/>
              <w:ind w:firstLine="0"/>
              <w:rPr>
                <w:rFonts w:ascii="GHEA Grapalat" w:hAnsi="GHEA Grapalat"/>
              </w:rPr>
            </w:pPr>
            <w:r w:rsidRPr="006F159B">
              <w:rPr>
                <w:rFonts w:ascii="GHEA Grapalat" w:hAnsi="GHEA Grapalat"/>
                <w:lang w:val="hy-AM"/>
              </w:rPr>
              <w:t>167</w:t>
            </w:r>
            <w:r>
              <w:rPr>
                <w:rFonts w:ascii="GHEA Grapalat" w:hAnsi="GHEA Grapalat"/>
                <w:lang w:val="hy-AM"/>
              </w:rPr>
              <w:t xml:space="preserve"> </w:t>
            </w:r>
            <w:r w:rsidRPr="006F159B">
              <w:rPr>
                <w:rFonts w:ascii="GHEA Grapalat" w:hAnsi="GHEA Grapalat"/>
                <w:lang w:val="hy-AM"/>
              </w:rPr>
              <w:t>832</w:t>
            </w:r>
            <w:r>
              <w:rPr>
                <w:rFonts w:ascii="GHEA Grapalat" w:hAnsi="GHEA Grapalat"/>
                <w:lang w:val="hy-AM"/>
              </w:rPr>
              <w:t xml:space="preserve"> </w:t>
            </w:r>
            <w:r w:rsidRPr="006F159B">
              <w:rPr>
                <w:rFonts w:ascii="GHEA Grapalat" w:hAnsi="GHEA Grapalat"/>
                <w:lang w:val="hy-AM"/>
              </w:rPr>
              <w:t>000</w:t>
            </w:r>
            <w:r>
              <w:rPr>
                <w:rFonts w:ascii="GHEA Grapalat" w:hAnsi="GHEA Grapalat"/>
                <w:lang w:val="hy-AM"/>
              </w:rPr>
              <w:t>,0</w:t>
            </w:r>
          </w:p>
        </w:tc>
        <w:tc>
          <w:tcPr>
            <w:tcW w:w="7440" w:type="dxa"/>
            <w:vAlign w:val="center"/>
          </w:tcPr>
          <w:p w14:paraId="3ABDDEB0" w14:textId="191B0679" w:rsidR="00AF0993" w:rsidRPr="00AF0993" w:rsidRDefault="00AF0993" w:rsidP="00AF0993">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Трехвалентная вакцина с неклеточным компонентом коклюша, дифтерии, столбняка для подростков</w:t>
            </w:r>
          </w:p>
        </w:tc>
      </w:tr>
      <w:tr w:rsidR="00AF0993" w:rsidRPr="00521A49" w14:paraId="6F5318E4" w14:textId="77777777" w:rsidTr="00376764">
        <w:trPr>
          <w:jc w:val="center"/>
        </w:trPr>
        <w:tc>
          <w:tcPr>
            <w:tcW w:w="708" w:type="dxa"/>
            <w:vAlign w:val="center"/>
          </w:tcPr>
          <w:p w14:paraId="37B75407" w14:textId="77777777" w:rsidR="00AF0993" w:rsidRPr="001A0D5B" w:rsidRDefault="00AF0993" w:rsidP="00AF0993">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6</w:t>
            </w:r>
          </w:p>
        </w:tc>
        <w:tc>
          <w:tcPr>
            <w:tcW w:w="1822" w:type="dxa"/>
            <w:vAlign w:val="center"/>
          </w:tcPr>
          <w:p w14:paraId="0F1F642B" w14:textId="2D8DD9A7" w:rsidR="00AF0993" w:rsidRPr="001A0D5B" w:rsidRDefault="00AF0993" w:rsidP="00AF0993">
            <w:pPr>
              <w:pStyle w:val="BodyTextIndent2"/>
              <w:widowControl w:val="0"/>
              <w:spacing w:after="160" w:line="240" w:lineRule="auto"/>
              <w:ind w:firstLine="0"/>
              <w:rPr>
                <w:rFonts w:ascii="GHEA Grapalat" w:hAnsi="GHEA Grapalat"/>
              </w:rPr>
            </w:pPr>
            <w:r w:rsidRPr="006F159B">
              <w:rPr>
                <w:rFonts w:ascii="GHEA Grapalat" w:hAnsi="GHEA Grapalat"/>
                <w:lang w:val="hy-AM"/>
              </w:rPr>
              <w:t>300 000 000</w:t>
            </w:r>
            <w:r>
              <w:rPr>
                <w:rFonts w:ascii="GHEA Grapalat" w:hAnsi="GHEA Grapalat"/>
                <w:lang w:val="hy-AM"/>
              </w:rPr>
              <w:t>,0</w:t>
            </w:r>
          </w:p>
        </w:tc>
        <w:tc>
          <w:tcPr>
            <w:tcW w:w="7440" w:type="dxa"/>
            <w:vAlign w:val="center"/>
          </w:tcPr>
          <w:p w14:paraId="3CD41724" w14:textId="77777777" w:rsidR="00AF0993" w:rsidRPr="00AF0993" w:rsidRDefault="00AF0993" w:rsidP="00AF0993">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Вакцина против ветряной оспы</w:t>
            </w:r>
          </w:p>
          <w:p w14:paraId="42526E02" w14:textId="2F8888FC" w:rsidR="00AF0993" w:rsidRPr="00AF0993" w:rsidRDefault="00AF0993" w:rsidP="00AF0993">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/для детей и взпослых/</w:t>
            </w:r>
          </w:p>
        </w:tc>
      </w:tr>
      <w:tr w:rsidR="00AF0993" w:rsidRPr="00521A49" w14:paraId="0123B1FD" w14:textId="77777777" w:rsidTr="00376764">
        <w:trPr>
          <w:jc w:val="center"/>
        </w:trPr>
        <w:tc>
          <w:tcPr>
            <w:tcW w:w="708" w:type="dxa"/>
            <w:vAlign w:val="center"/>
          </w:tcPr>
          <w:p w14:paraId="6E68B2CF" w14:textId="7B8BEFD6" w:rsidR="00AF0993" w:rsidRPr="00CE1561" w:rsidRDefault="00AF0993" w:rsidP="00AF0993">
            <w:pPr>
              <w:pStyle w:val="BodyTextIndent2"/>
              <w:widowControl w:val="0"/>
              <w:spacing w:line="240" w:lineRule="auto"/>
              <w:ind w:right="113" w:firstLine="0"/>
              <w:jc w:val="center"/>
              <w:rPr>
                <w:rFonts w:ascii="GHEA Grapalat" w:hAnsi="GHEA Grapalat"/>
              </w:rPr>
            </w:pPr>
            <w:r>
              <w:rPr>
                <w:rFonts w:ascii="GHEA Grapalat" w:hAnsi="GHEA Grapalat"/>
              </w:rPr>
              <w:t>7</w:t>
            </w:r>
          </w:p>
        </w:tc>
        <w:tc>
          <w:tcPr>
            <w:tcW w:w="1822" w:type="dxa"/>
            <w:vAlign w:val="center"/>
          </w:tcPr>
          <w:p w14:paraId="41A0A2D0" w14:textId="35E3B462" w:rsidR="00AF0993" w:rsidRPr="001A0D5B" w:rsidRDefault="00AF0993" w:rsidP="00AF0993">
            <w:pPr>
              <w:pStyle w:val="BodyTextIndent2"/>
              <w:widowControl w:val="0"/>
              <w:spacing w:after="160" w:line="240" w:lineRule="auto"/>
              <w:ind w:firstLine="0"/>
              <w:rPr>
                <w:rFonts w:ascii="GHEA Grapalat" w:hAnsi="GHEA Grapalat"/>
              </w:rPr>
            </w:pPr>
            <w:r w:rsidRPr="006F159B">
              <w:rPr>
                <w:rFonts w:ascii="GHEA Grapalat" w:hAnsi="GHEA Grapalat"/>
                <w:lang w:val="hy-AM"/>
              </w:rPr>
              <w:t>350 000 000</w:t>
            </w:r>
            <w:r>
              <w:rPr>
                <w:rFonts w:ascii="GHEA Grapalat" w:hAnsi="GHEA Grapalat"/>
                <w:lang w:val="hy-AM"/>
              </w:rPr>
              <w:t>,0</w:t>
            </w:r>
          </w:p>
        </w:tc>
        <w:tc>
          <w:tcPr>
            <w:tcW w:w="7440" w:type="dxa"/>
            <w:vAlign w:val="center"/>
          </w:tcPr>
          <w:p w14:paraId="23FBFB46" w14:textId="77777777" w:rsidR="00AF0993" w:rsidRPr="00AF0993" w:rsidRDefault="00AF0993" w:rsidP="00AF0993">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Вакцина против ветряной оспы</w:t>
            </w:r>
          </w:p>
          <w:p w14:paraId="4A92E9E4" w14:textId="14E36A19" w:rsidR="00AF0993" w:rsidRPr="00AF0993" w:rsidRDefault="00AF0993" w:rsidP="00AF0993">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/для детей/</w:t>
            </w:r>
          </w:p>
        </w:tc>
      </w:tr>
    </w:tbl>
    <w:p w14:paraId="5E16A5FD" w14:textId="61EEDEAF" w:rsidR="006173D4" w:rsidRPr="00521A49" w:rsidRDefault="00816505" w:rsidP="00CE1561">
      <w:pPr>
        <w:pStyle w:val="Heading3"/>
        <w:keepNext w:val="0"/>
        <w:widowControl w:val="0"/>
        <w:tabs>
          <w:tab w:val="left" w:pos="1134"/>
        </w:tabs>
        <w:spacing w:line="240" w:lineRule="auto"/>
        <w:ind w:firstLine="567"/>
        <w:contextualSpacing/>
        <w:jc w:val="both"/>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w:t>
      </w:r>
      <w:r w:rsidR="00CB2FE2" w:rsidRPr="00521A49">
        <w:rPr>
          <w:rFonts w:ascii="GHEA Grapalat" w:hAnsi="GHEA Grapalat"/>
        </w:rPr>
        <w:lastRenderedPageBreak/>
        <w:t xml:space="preserve">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 xml:space="preserve">председателем Совета данного юридического лица, заместителем председателя </w:t>
      </w:r>
      <w:r w:rsidRPr="00521A49">
        <w:rPr>
          <w:rFonts w:ascii="GHEA Grapalat" w:hAnsi="GHEA Grapalat"/>
          <w:color w:val="000000"/>
        </w:rPr>
        <w:lastRenderedPageBreak/>
        <w:t>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lastRenderedPageBreak/>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238D6D7C" w:rsidR="00096865"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7F64DC5" w14:textId="77777777" w:rsidR="00CE1561" w:rsidRPr="00315F2A" w:rsidRDefault="00CE1561" w:rsidP="00CE1561">
      <w:pPr>
        <w:pStyle w:val="BodyTextIndent2"/>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4BFF192C" w14:textId="135F221D"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06C9F">
        <w:rPr>
          <w:rFonts w:ascii="GHEA Grapalat" w:hAnsi="GHEA Grapalat"/>
          <w:sz w:val="24"/>
          <w:szCs w:val="24"/>
        </w:rPr>
        <w:t>открытый конкурс</w:t>
      </w:r>
      <w:r w:rsidRPr="00521A49">
        <w:rPr>
          <w:rFonts w:ascii="GHEA Grapalat" w:hAnsi="GHEA Grapalat"/>
          <w:sz w:val="24"/>
          <w:szCs w:val="24"/>
        </w:rPr>
        <w:t>.</w:t>
      </w:r>
    </w:p>
    <w:p w14:paraId="14759776" w14:textId="4E1F7B6C"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CE1561">
        <w:rPr>
          <w:rFonts w:ascii="GHEA Grapalat" w:hAnsi="GHEA Grapalat"/>
          <w:b/>
          <w:sz w:val="24"/>
          <w:szCs w:val="24"/>
        </w:rPr>
        <w:t>41</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 xml:space="preserve">Вардан </w:t>
      </w:r>
      <w:proofErr w:type="spellStart"/>
      <w:r w:rsidR="00A77E79">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8D24A0B" w14:textId="391EFC8F" w:rsidR="00CE1561" w:rsidRPr="00CE1561" w:rsidRDefault="00C8055A" w:rsidP="00B55614">
      <w:pPr>
        <w:pStyle w:val="norm"/>
        <w:widowControl w:val="0"/>
        <w:tabs>
          <w:tab w:val="left" w:pos="1134"/>
        </w:tabs>
        <w:spacing w:line="240" w:lineRule="auto"/>
        <w:ind w:firstLine="567"/>
        <w:contextualSpacing/>
        <w:rPr>
          <w:rFonts w:ascii="GHEA Grapalat" w:hAnsi="GHEA Grapalat" w:cs="GHEA Grapalat"/>
          <w:b/>
          <w:bCs/>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w:t>
      </w:r>
      <w:r w:rsidR="00CE1561" w:rsidRPr="00CE1561">
        <w:rPr>
          <w:rFonts w:ascii="GHEA Grapalat" w:hAnsi="GHEA Grapalat"/>
          <w:b/>
          <w:bCs/>
          <w:sz w:val="24"/>
          <w:szCs w:val="24"/>
        </w:rPr>
        <w:t xml:space="preserve">Поскольку поставка осуществляется в соответствии с требованиями CIP Инкотермс, согласно законодательству РА, все налоги, включая НДС, пошлины и другие сборы, подлежащие уплате в связи с ввозом </w:t>
      </w:r>
      <w:r w:rsidR="00CE1561">
        <w:rPr>
          <w:rFonts w:ascii="GHEA Grapalat" w:hAnsi="GHEA Grapalat"/>
          <w:b/>
          <w:bCs/>
          <w:sz w:val="24"/>
          <w:szCs w:val="24"/>
        </w:rPr>
        <w:t>товара</w:t>
      </w:r>
      <w:r w:rsidR="00CE1561" w:rsidRPr="00CE1561">
        <w:rPr>
          <w:rFonts w:ascii="GHEA Grapalat" w:hAnsi="GHEA Grapalat"/>
          <w:b/>
          <w:bCs/>
          <w:sz w:val="24"/>
          <w:szCs w:val="24"/>
        </w:rPr>
        <w:t xml:space="preserve"> на территорию Республики Армения, не включ</w:t>
      </w:r>
      <w:r w:rsidR="00CE1561">
        <w:rPr>
          <w:rFonts w:ascii="GHEA Grapalat" w:hAnsi="GHEA Grapalat"/>
          <w:b/>
          <w:bCs/>
          <w:sz w:val="24"/>
          <w:szCs w:val="24"/>
        </w:rPr>
        <w:t>аются Участником</w:t>
      </w:r>
      <w:r w:rsidR="00CE1561" w:rsidRPr="00CE1561">
        <w:rPr>
          <w:rFonts w:ascii="GHEA Grapalat" w:hAnsi="GHEA Grapalat"/>
          <w:b/>
          <w:bCs/>
          <w:sz w:val="24"/>
          <w:szCs w:val="24"/>
        </w:rPr>
        <w:t xml:space="preserve"> в ценовое предложение и Участник по данной сделке не предусматривает отдельной строкой в </w:t>
      </w:r>
      <w:r w:rsidR="00CE1561" w:rsidRPr="00CE1561">
        <w:rPr>
          <w:rFonts w:ascii="Cambria Math" w:hAnsi="Cambria Math" w:cs="Cambria Math"/>
          <w:b/>
          <w:bCs/>
          <w:sz w:val="24"/>
          <w:szCs w:val="24"/>
        </w:rPr>
        <w:t>​​</w:t>
      </w:r>
      <w:r w:rsidR="00CE1561" w:rsidRPr="00CE1561">
        <w:rPr>
          <w:rFonts w:ascii="GHEA Grapalat" w:hAnsi="GHEA Grapalat" w:cs="GHEA Grapalat"/>
          <w:b/>
          <w:bCs/>
          <w:sz w:val="24"/>
          <w:szCs w:val="24"/>
        </w:rPr>
        <w:t>ценовом</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предложении</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сумму</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подлежащую к уплате в государственный бюджет Республики Армения налог</w:t>
      </w:r>
      <w:r w:rsidR="00CE1561">
        <w:rPr>
          <w:rFonts w:ascii="GHEA Grapalat" w:hAnsi="GHEA Grapalat" w:cs="GHEA Grapalat"/>
          <w:b/>
          <w:bCs/>
          <w:sz w:val="24"/>
          <w:szCs w:val="24"/>
        </w:rPr>
        <w:t>а</w:t>
      </w:r>
      <w:r w:rsidR="00CE1561" w:rsidRPr="00CE1561">
        <w:rPr>
          <w:rFonts w:ascii="GHEA Grapalat" w:hAnsi="GHEA Grapalat" w:cs="GHEA Grapalat"/>
          <w:b/>
          <w:bCs/>
          <w:sz w:val="24"/>
          <w:szCs w:val="24"/>
        </w:rPr>
        <w:t xml:space="preserve"> на добавленную стоимость.</w:t>
      </w:r>
    </w:p>
    <w:p w14:paraId="0A6F31EE" w14:textId="5E9442C4"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 xml:space="preserve">номер лота в ценовом предложении указан неверно, однако наименование предмета </w:t>
      </w:r>
      <w:r w:rsidRPr="00521A49">
        <w:rPr>
          <w:rFonts w:ascii="GHEA Grapalat" w:hAnsi="GHEA Grapalat"/>
          <w:sz w:val="24"/>
          <w:szCs w:val="24"/>
        </w:rPr>
        <w:lastRenderedPageBreak/>
        <w:t>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77777777" w:rsidR="00830BA2" w:rsidRPr="00221C7B"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 xml:space="preserve">При наличии обжалования обеспечение заявки подлежит возврату в течение пяти рабочих дней, следующих за днем </w:t>
      </w:r>
      <w:r>
        <w:rPr>
          <w:rFonts w:ascii="GHEA Grapalat" w:hAnsi="GHEA Grapalat"/>
        </w:rPr>
        <w:lastRenderedPageBreak/>
        <w:t>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proofErr w:type="spellStart"/>
      <w:r w:rsidRPr="00A502FC">
        <w:rPr>
          <w:rFonts w:ascii="GHEA Grapalat" w:hAnsi="GHEA Grapalat"/>
        </w:rPr>
        <w:t>сли</w:t>
      </w:r>
      <w:proofErr w:type="spellEnd"/>
      <w:r w:rsidRPr="00A502FC">
        <w:rPr>
          <w:rFonts w:ascii="GHEA Grapalat" w:hAnsi="GHEA Grapalat"/>
        </w:rPr>
        <w:t xml:space="preserve">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73C0EB42" w14:textId="77777777" w:rsidR="00376764"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376764" w:rsidRPr="00376764">
        <w:rPr>
          <w:rFonts w:ascii="GHEA Grapalat" w:hAnsi="GHEA Grapalat"/>
        </w:rPr>
        <w:t>120 (сто двадцати) рабочих дней</w:t>
      </w:r>
      <w:r w:rsidR="00376764" w:rsidRPr="009044F1">
        <w:rPr>
          <w:rFonts w:ascii="GHEA Grapalat" w:hAnsi="GHEA Grapalat"/>
        </w:rPr>
        <w:t xml:space="preserve"> </w:t>
      </w:r>
      <w:r w:rsidRPr="009044F1">
        <w:rPr>
          <w:rFonts w:ascii="GHEA Grapalat" w:hAnsi="GHEA Grapalat"/>
        </w:rPr>
        <w:t>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p>
    <w:p w14:paraId="169CE9A8" w14:textId="3838BD3F"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w:t>
      </w:r>
      <w:r>
        <w:rPr>
          <w:rFonts w:ascii="GHEA Grapalat" w:hAnsi="GHEA Grapalat"/>
        </w:rPr>
        <w:lastRenderedPageBreak/>
        <w:t>представляет письменно в течение двух рабочих дней после получения отказа.</w:t>
      </w:r>
    </w:p>
    <w:p w14:paraId="0BC62323" w14:textId="1CBC9A57" w:rsidR="00FA0E41" w:rsidRPr="00521A49" w:rsidRDefault="00830BA2" w:rsidP="00830BA2">
      <w:pPr>
        <w:widowControl w:val="0"/>
        <w:spacing w:after="160"/>
        <w:ind w:firstLine="567"/>
        <w:jc w:val="center"/>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59B72938"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376764">
        <w:rPr>
          <w:rFonts w:ascii="GHEA Grapalat" w:hAnsi="GHEA Grapalat"/>
          <w:b/>
          <w:sz w:val="24"/>
          <w:szCs w:val="24"/>
        </w:rPr>
        <w:t>41</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В уведомлении, направленном участнику, подробно описываются все несоответствия, </w:t>
      </w:r>
      <w:r w:rsidRPr="00521A49">
        <w:rPr>
          <w:rFonts w:ascii="GHEA Grapalat" w:hAnsi="GHEA Grapalat" w:cs="Sylfaen"/>
          <w:sz w:val="24"/>
          <w:szCs w:val="24"/>
        </w:rPr>
        <w:lastRenderedPageBreak/>
        <w:t>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w:t>
      </w:r>
      <w:r w:rsidR="0052468C" w:rsidRPr="00521A49">
        <w:rPr>
          <w:rFonts w:ascii="GHEA Grapalat" w:hAnsi="GHEA Grapalat"/>
        </w:rPr>
        <w:lastRenderedPageBreak/>
        <w:t>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9C1B70F" w14:textId="77777777" w:rsidR="00376764" w:rsidRPr="00437B90" w:rsidRDefault="00A150A9" w:rsidP="0037676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376764" w:rsidRPr="00437B90">
        <w:rPr>
          <w:rFonts w:ascii="GHEA Grapalat" w:hAnsi="GHEA Grapalat"/>
          <w:b/>
          <w:sz w:val="24"/>
          <w:szCs w:val="24"/>
        </w:rPr>
        <w:t>Оценка заявок и определение отобранного участника осуществляются по отдельным лотам.</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lastRenderedPageBreak/>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w:t>
      </w:r>
      <w:r w:rsidRPr="00521A49">
        <w:rPr>
          <w:rFonts w:ascii="GHEA Grapalat" w:hAnsi="GHEA Grapalat"/>
        </w:rPr>
        <w:lastRenderedPageBreak/>
        <w:t xml:space="preserve">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5CDF94CB"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w:t>
      </w:r>
      <w:r w:rsidR="00376764">
        <w:rPr>
          <w:rFonts w:ascii="GHEA Grapalat" w:hAnsi="GHEA Grapalat"/>
        </w:rPr>
        <w:t>30</w:t>
      </w:r>
      <w:r w:rsidRPr="00521A49">
        <w:rPr>
          <w:rFonts w:ascii="GHEA Grapalat" w:hAnsi="GHEA Grapalat"/>
        </w:rPr>
        <w:t xml:space="preserve">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w:t>
      </w:r>
      <w:r w:rsidRPr="00521A49">
        <w:rPr>
          <w:rFonts w:ascii="GHEA Grapalat" w:hAnsi="GHEA Grapalat"/>
        </w:rPr>
        <w:lastRenderedPageBreak/>
        <w:t>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1557EFAC"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830BA2">
        <w:rPr>
          <w:rFonts w:ascii="GHEA Grapalat" w:hAnsi="GHEA Grapalat"/>
          <w:lang w:val="hy-AM"/>
        </w:rPr>
        <w:t>9</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E7CB41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w:t>
      </w:r>
      <w:r w:rsidR="00870233">
        <w:rPr>
          <w:rFonts w:ascii="GHEA Grapalat" w:hAnsi="GHEA Grapalat" w:cs="Sylfaen"/>
          <w:lang w:val="hy-AM"/>
        </w:rPr>
        <w:t xml:space="preserve"> /</w:t>
      </w:r>
      <w:r w:rsidR="00870233" w:rsidRPr="00974EA8">
        <w:rPr>
          <w:rFonts w:ascii="GHEA Grapalat" w:hAnsi="GHEA Grapalat"/>
        </w:rPr>
        <w:t xml:space="preserve">Приложения № </w:t>
      </w:r>
      <w:r w:rsidR="00870233">
        <w:rPr>
          <w:rFonts w:ascii="GHEA Grapalat" w:hAnsi="GHEA Grapalat"/>
        </w:rPr>
        <w:t>4 и 5</w:t>
      </w:r>
      <w:r w:rsidR="00870233">
        <w:rPr>
          <w:rFonts w:ascii="GHEA Grapalat" w:hAnsi="GHEA Grapalat"/>
          <w:lang w:val="hy-AM"/>
        </w:rPr>
        <w:t>/</w:t>
      </w:r>
      <w:r w:rsidRPr="00521A49">
        <w:rPr>
          <w:rFonts w:ascii="GHEA Grapalat" w:hAnsi="GHEA Grapalat" w:cs="Sylfaen"/>
        </w:rPr>
        <w:t xml:space="preserve"> или наличных денег, а по части требуемых финансовых средств</w:t>
      </w:r>
      <w:r w:rsidR="00870233">
        <w:rPr>
          <w:rFonts w:ascii="GHEA Grapalat" w:hAnsi="GHEA Grapalat" w:cs="Sylfaen"/>
          <w:lang w:val="hy-AM"/>
        </w:rPr>
        <w:t xml:space="preserve"> - </w:t>
      </w:r>
      <w:r w:rsidRPr="00521A49">
        <w:rPr>
          <w:rFonts w:ascii="GHEA Grapalat" w:hAnsi="GHEA Grapalat" w:cs="Sylfaen"/>
        </w:rPr>
        <w:t>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 xml:space="preserve">10.7 Руководитель заказчика представляет требование о выплате обеспечения договора  </w:t>
      </w:r>
      <w:r w:rsidRPr="00521A49">
        <w:rPr>
          <w:rFonts w:ascii="GHEA Grapalat" w:hAnsi="GHEA Grapalat"/>
        </w:rPr>
        <w:lastRenderedPageBreak/>
        <w:t>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198A39AD" w:rsidR="005178A4" w:rsidRPr="00D54154"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w:t>
      </w:r>
      <w:r w:rsidR="00D54154" w:rsidRPr="00D54154">
        <w:rPr>
          <w:rFonts w:ascii="GHEA Grapalat" w:hAnsi="GHEA Grapalat"/>
        </w:rPr>
        <w:t>основании решения руководителя уполномоченного органа, осуществляющего общее руководство заказчиком</w:t>
      </w:r>
      <w:r w:rsidR="005178A4" w:rsidRPr="00521A49">
        <w:rPr>
          <w:rFonts w:ascii="GHEA Grapalat" w:hAnsi="GHEA Grapalat"/>
        </w:rPr>
        <w:t>.</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w:t>
      </w:r>
      <w:r w:rsidRPr="00521A49">
        <w:rPr>
          <w:rFonts w:ascii="GHEA Grapalat" w:hAnsi="GHEA Grapalat"/>
        </w:rPr>
        <w:lastRenderedPageBreak/>
        <w:t>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0B63EF04"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 xml:space="preserve">ЗАЯВКИ НА </w:t>
      </w:r>
      <w:r w:rsidR="00B06C9F">
        <w:rPr>
          <w:rFonts w:ascii="GHEA Grapalat" w:hAnsi="GHEA Grapalat"/>
          <w:b/>
        </w:rPr>
        <w:t>ОТКРЫТЫЙ КОНКУРС</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306237D7" w:rsidR="008D4137"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3"/>
        <w:t>15</w:t>
      </w:r>
    </w:p>
    <w:p w14:paraId="4305053A" w14:textId="2DC8911A" w:rsidR="00D54154" w:rsidRPr="00521A49" w:rsidRDefault="00D54154" w:rsidP="0007305B">
      <w:pPr>
        <w:widowControl w:val="0"/>
        <w:tabs>
          <w:tab w:val="left" w:pos="1134"/>
        </w:tabs>
        <w:ind w:firstLine="567"/>
        <w:jc w:val="both"/>
        <w:rPr>
          <w:rFonts w:ascii="GHEA Grapalat" w:hAnsi="GHEA Grapalat"/>
        </w:rPr>
      </w:pPr>
      <w:r w:rsidRPr="00521A49">
        <w:rPr>
          <w:rFonts w:ascii="GHEA Grapalat" w:hAnsi="GHEA Grapalat"/>
        </w:rPr>
        <w:t>2.</w:t>
      </w:r>
      <w:r>
        <w:rPr>
          <w:rFonts w:ascii="GHEA Grapalat" w:hAnsi="GHEA Grapalat"/>
        </w:rPr>
        <w:t>5</w:t>
      </w:r>
      <w:r w:rsidRPr="00521A49">
        <w:rPr>
          <w:rFonts w:ascii="GHEA Grapalat" w:hAnsi="GHEA Grapalat"/>
        </w:rPr>
        <w:t>.</w:t>
      </w:r>
      <w:r>
        <w:rPr>
          <w:rFonts w:ascii="GHEA Grapalat" w:hAnsi="GHEA Grapalat"/>
        </w:rPr>
        <w:t xml:space="preserve"> </w:t>
      </w:r>
      <w:r w:rsidRPr="00D54154">
        <w:rPr>
          <w:rFonts w:ascii="GHEA Grapalat" w:hAnsi="GHEA Grapalat"/>
        </w:rPr>
        <w:t>обеспечение заявки, которое представляется в виде денежной суммы или банковской гарантии (приложение N 3), а также оригинал документа, подтверждающего оплату денежной суммы или банковской гарантии.</w:t>
      </w:r>
    </w:p>
    <w:p w14:paraId="3EC694B0" w14:textId="21B1D6D2"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D54154">
        <w:rPr>
          <w:rFonts w:ascii="GHEA Grapalat" w:hAnsi="GHEA Grapalat"/>
        </w:rPr>
        <w:t>6</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w:t>
      </w:r>
      <w:r w:rsidRPr="00521A49">
        <w:rPr>
          <w:rFonts w:ascii="GHEA Grapalat" w:hAnsi="GHEA Grapalat"/>
        </w:rPr>
        <w:lastRenderedPageBreak/>
        <w:t>—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7A26EE1E"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24AFE77A"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 xml:space="preserve">на участие в </w:t>
      </w:r>
      <w:r w:rsidR="00130317">
        <w:rPr>
          <w:rFonts w:ascii="GHEA Grapalat" w:hAnsi="GHEA Grapalat"/>
          <w:color w:val="auto"/>
          <w:sz w:val="24"/>
          <w:szCs w:val="24"/>
        </w:rPr>
        <w:t>открытом конкурсе</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427E2D54"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r w:rsidRPr="00521A49">
        <w:rPr>
          <w:rFonts w:ascii="GHEA Grapalat" w:hAnsi="GHEA Grapalat" w:cs="Sylfaen"/>
        </w:rPr>
        <w:t xml:space="preserve"> </w:t>
      </w:r>
      <w:r w:rsidR="00130317">
        <w:rPr>
          <w:rFonts w:ascii="GHEA Grapalat" w:hAnsi="GHEA Grapalat"/>
        </w:rPr>
        <w:t>открытого конкурса</w:t>
      </w:r>
      <w:r w:rsidRPr="00521A49">
        <w:rPr>
          <w:rFonts w:ascii="GHEA Grapalat" w:hAnsi="GHEA Grapalat"/>
        </w:rPr>
        <w:t xml:space="preserve">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r w:rsidRPr="00521A49">
        <w:rPr>
          <w:rFonts w:ascii="GHEA Grapalat" w:hAnsi="GHEA Grapalat"/>
        </w:rPr>
        <w:t>подтверждает,что</w:t>
      </w:r>
      <w:proofErr w:type="spell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2A1A1008" w:rsidR="009E1F0A" w:rsidRPr="00521A49" w:rsidRDefault="00B06C9F" w:rsidP="00962010">
      <w:pPr>
        <w:rPr>
          <w:rFonts w:ascii="GHEA Grapalat" w:hAnsi="GHEA Grapalat" w:cs="Sylfaen"/>
          <w:lang w:val="hy-AM"/>
        </w:rPr>
      </w:pPr>
      <w:r>
        <w:rPr>
          <w:rFonts w:ascii="GHEA Grapalat" w:hAnsi="GHEA Grapalat"/>
        </w:rPr>
        <w:t>открытый конкурс</w:t>
      </w:r>
      <w:r w:rsidR="00F0165A" w:rsidRPr="00521A49">
        <w:rPr>
          <w:rFonts w:ascii="GHEA Grapalat" w:hAnsi="GHEA Grapalat"/>
        </w:rPr>
        <w:t xml:space="preserve"> под кодом </w:t>
      </w:r>
      <w:r w:rsidR="00F0165A" w:rsidRPr="00521A49">
        <w:rPr>
          <w:rFonts w:ascii="GHEA Grapalat" w:hAnsi="GHEA Grapalat"/>
          <w:b/>
          <w:sz w:val="22"/>
          <w:szCs w:val="22"/>
        </w:rPr>
        <w:t>«</w:t>
      </w:r>
      <w:r>
        <w:rPr>
          <w:rFonts w:ascii="GHEA Grapalat" w:hAnsi="GHEA Grapalat"/>
          <w:b/>
          <w:sz w:val="22"/>
          <w:szCs w:val="22"/>
        </w:rPr>
        <w:t>BMAPDzB-HVKAK-</w:t>
      </w:r>
      <w:r w:rsidR="00CE1561">
        <w:rPr>
          <w:rFonts w:ascii="GHEA Grapalat" w:hAnsi="GHEA Grapalat"/>
          <w:b/>
          <w:sz w:val="22"/>
          <w:szCs w:val="22"/>
        </w:rPr>
        <w:t>2025-02</w:t>
      </w:r>
      <w:r w:rsidR="00F0165A"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40F0A175"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130317">
        <w:rPr>
          <w:rFonts w:ascii="GHEA Grapalat" w:hAnsi="GHEA Grapalat"/>
        </w:rPr>
        <w:t>открытом конкурсе</w:t>
      </w:r>
      <w:r w:rsidR="005A61F4" w:rsidRPr="00521A49">
        <w:rPr>
          <w:rFonts w:ascii="GHEA Grapalat" w:hAnsi="GHEA Grapalat"/>
        </w:rPr>
        <w:t xml:space="preserve"> под кодом </w:t>
      </w:r>
      <w:r w:rsidR="005A61F4"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304EB600"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B06C9F">
        <w:rPr>
          <w:rFonts w:ascii="GHEA Grapalat" w:hAnsi="GHEA Grapalat"/>
        </w:rPr>
        <w:t>открытый конкурс</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4"/>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386A1C70"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045604B4" w:rsidR="0021043A" w:rsidRPr="00521A49" w:rsidRDefault="0021043A" w:rsidP="00962010">
      <w:pPr>
        <w:widowControl w:val="0"/>
        <w:jc w:val="both"/>
        <w:rPr>
          <w:rFonts w:ascii="GHEA Grapalat" w:hAnsi="GHEA Grapalat"/>
        </w:rPr>
      </w:pPr>
      <w:r w:rsidRPr="00521A49">
        <w:rPr>
          <w:rFonts w:ascii="GHEA Grapalat" w:hAnsi="GHEA Grapalat"/>
        </w:rPr>
        <w:t xml:space="preserve">_____________________________,   в качестве участника в рамках </w:t>
      </w:r>
      <w:r w:rsidR="00130317">
        <w:rPr>
          <w:rFonts w:ascii="GHEA Grapalat" w:hAnsi="GHEA Grapalat"/>
        </w:rPr>
        <w:t>открытого конкурса</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5F82B302"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EE6490">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EE6490">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EE6490">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EE6490">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EE6490">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6E5542B0"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A16BEA"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A16BEA"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A16BEA"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A16BEA"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A16BEA"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A16BEA"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A16BEA"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A16BEA"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A16BEA"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A16BEA"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A16BEA"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A16BEA"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A16BEA"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A16BEA"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A16BEA"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A16BEA"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A16BEA"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A16BEA"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A16BEA"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A16BEA"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A16BEA"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A16BEA"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1CB05DDA"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55F1150F"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w:t>
      </w:r>
      <w:r w:rsidR="00B06C9F">
        <w:rPr>
          <w:rFonts w:ascii="GHEA Grapalat" w:hAnsi="GHEA Grapalat"/>
          <w:spacing w:val="-6"/>
        </w:rPr>
        <w:t>открытый конкурс</w:t>
      </w:r>
      <w:r w:rsidRPr="00521A49">
        <w:rPr>
          <w:rFonts w:ascii="GHEA Grapalat" w:hAnsi="GHEA Grapalat"/>
          <w:spacing w:val="-6"/>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5"/>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2CB4C7C1" w:rsidR="00A77E79" w:rsidRPr="00B138F3" w:rsidRDefault="00A77E79" w:rsidP="00A77E7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833C9A2" w14:textId="50AF880F"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53604402" w14:textId="77777777" w:rsidR="00870233" w:rsidRPr="00B138F3" w:rsidRDefault="00870233" w:rsidP="00870233">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2F1DDA58" w14:textId="77777777" w:rsidR="00870233" w:rsidRPr="00B138F3" w:rsidRDefault="00870233" w:rsidP="00870233">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proofErr w:type="spellStart"/>
      <w:r w:rsidRPr="00B138F3">
        <w:rPr>
          <w:rFonts w:ascii="GHEA Grapalat" w:hAnsi="GHEA Grapalat"/>
          <w:b/>
        </w:rPr>
        <w:t>BMAPDzB</w:t>
      </w:r>
      <w:proofErr w:type="spellEnd"/>
      <w:r w:rsidRPr="00B138F3">
        <w:rPr>
          <w:rFonts w:ascii="GHEA Grapalat" w:hAnsi="GHEA Grapalat"/>
          <w:b/>
        </w:rPr>
        <w:t>---/---"</w:t>
      </w:r>
      <w:r w:rsidRPr="00B138F3">
        <w:rPr>
          <w:rStyle w:val="FootnoteReference"/>
          <w:rFonts w:ascii="GHEA Grapalat" w:hAnsi="GHEA Grapalat"/>
          <w:b/>
        </w:rPr>
        <w:footnoteReference w:customMarkFollows="1" w:id="6"/>
        <w:t>*</w:t>
      </w:r>
    </w:p>
    <w:p w14:paraId="274E1EBD" w14:textId="77777777" w:rsidR="00870233" w:rsidRPr="00B138F3" w:rsidRDefault="00870233" w:rsidP="00870233">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AFDF80C" w14:textId="77777777" w:rsidR="00870233" w:rsidRPr="00B138F3" w:rsidRDefault="00870233" w:rsidP="00870233">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C21D7D2" w14:textId="77777777" w:rsidR="00870233" w:rsidRPr="00B138F3" w:rsidRDefault="00870233" w:rsidP="0087023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961900C"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6EDFE077"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DB339B5" w14:textId="77777777" w:rsidR="00870233" w:rsidRPr="00B138F3" w:rsidRDefault="00870233" w:rsidP="00870233">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7FB98D9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0C7B07CC" w14:textId="77777777" w:rsidR="00870233" w:rsidRPr="00B138F3" w:rsidRDefault="00870233" w:rsidP="00870233">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66E6DA79" w14:textId="77777777" w:rsidR="00870233" w:rsidRPr="00B138F3" w:rsidRDefault="00870233" w:rsidP="00870233">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1584B18"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345AA36"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529FD94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95FFFDD"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выдающего гарантию банка </w:t>
      </w:r>
    </w:p>
    <w:p w14:paraId="52E7B785"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p>
    <w:p w14:paraId="1E785B49"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A52BD90"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33F0013"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2F2ACAC" w14:textId="77777777" w:rsidR="00870233" w:rsidRPr="00B138F3" w:rsidRDefault="00870233" w:rsidP="00870233">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2D71F2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1D3A8E9"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003C8E2"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C3E88E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617CBA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D66198">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39EBD008"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D66198">
        <w:rPr>
          <w:rFonts w:ascii="GHEA Grapalat" w:eastAsiaTheme="minorHAnsi" w:hAnsi="GHEA Grapalat" w:cstheme="minorBidi"/>
          <w:sz w:val="18"/>
          <w:szCs w:val="18"/>
        </w:rPr>
        <w:t xml:space="preserve">номер заключаемого </w:t>
      </w:r>
      <w:proofErr w:type="spellStart"/>
      <w:r w:rsidRPr="00D66198">
        <w:rPr>
          <w:rFonts w:ascii="GHEA Grapalat" w:eastAsiaTheme="minorHAnsi" w:hAnsi="GHEA Grapalat" w:cstheme="minorBidi"/>
          <w:sz w:val="18"/>
          <w:szCs w:val="18"/>
        </w:rPr>
        <w:t>договара</w:t>
      </w:r>
      <w:proofErr w:type="spellEnd"/>
    </w:p>
    <w:p w14:paraId="2698960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p>
    <w:p w14:paraId="46BF68B3"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бенефициаром и принципалом    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14:paraId="382067AE"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sz w:val="18"/>
          <w:szCs w:val="18"/>
          <w:lang w:val="hy-AM"/>
        </w:rPr>
      </w:pPr>
    </w:p>
    <w:p w14:paraId="4E365115" w14:textId="77777777" w:rsidR="00870233" w:rsidRPr="00D66198" w:rsidRDefault="00870233" w:rsidP="00870233">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proofErr w:type="spellStart"/>
      <w:r w:rsidRPr="00D66198">
        <w:rPr>
          <w:rFonts w:ascii="GHEA Grapalat" w:eastAsiaTheme="minorHAnsi" w:hAnsi="GHEA Grapalat" w:cstheme="minorBidi"/>
          <w:sz w:val="16"/>
          <w:szCs w:val="16"/>
        </w:rPr>
        <w:t>ый</w:t>
      </w:r>
      <w:proofErr w:type="spellEnd"/>
      <w:r w:rsidRPr="00D66198">
        <w:rPr>
          <w:rFonts w:ascii="GHEA Grapalat" w:eastAsiaTheme="minorHAnsi" w:hAnsi="GHEA Grapalat" w:cstheme="minorBidi"/>
          <w:sz w:val="16"/>
          <w:szCs w:val="16"/>
        </w:rPr>
        <w:t xml:space="preserve"> </w:t>
      </w:r>
      <w:r w:rsidRPr="00D66198">
        <w:rPr>
          <w:rFonts w:ascii="GHEA Grapalat" w:eastAsiaTheme="minorHAnsi" w:hAnsi="GHEA Grapalat" w:cstheme="minorBidi"/>
          <w:sz w:val="16"/>
          <w:szCs w:val="16"/>
          <w:lang w:val="hy-AM"/>
        </w:rPr>
        <w:t>заключаемым договором</w:t>
      </w:r>
    </w:p>
    <w:p w14:paraId="14D1686D" w14:textId="77777777" w:rsidR="00870233"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409FD040" w14:textId="77777777" w:rsidR="00870233" w:rsidRDefault="00870233" w:rsidP="00870233">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4E04F8FF"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14:paraId="2FD12EFF" w14:textId="77777777" w:rsidR="00870233" w:rsidRPr="00D66198"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704B6B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AE36326" w14:textId="77777777" w:rsidR="00870233" w:rsidRPr="00B138F3" w:rsidRDefault="00870233" w:rsidP="0087023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05F979F" w14:textId="77777777" w:rsidR="00870233" w:rsidRPr="00B138F3" w:rsidRDefault="00870233" w:rsidP="00870233">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E48A167"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364C2C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926999"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AE9E9B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B8419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9B8059C"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3BBF26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C4F7D96"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091BC5D"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1F3D93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p>
    <w:p w14:paraId="32E19509"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31F4F2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32CD06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942F61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E712C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rPr>
      </w:pPr>
    </w:p>
    <w:p w14:paraId="53C7B734"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FCC232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56E54A8"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B28CAB"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0CB5B94"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1A1E7C0B"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7"/>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1AF20302"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325E0184" w:rsidR="008F3B5F" w:rsidRPr="00B138F3" w:rsidRDefault="008F3B5F" w:rsidP="008F3B5F">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CA2568A" w14:textId="6E5F33AE"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422DB5C6"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0937E13C"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B06C9F">
        <w:rPr>
          <w:rFonts w:ascii="GHEA Grapalat" w:hAnsi="GHEA Grapalat"/>
          <w:b/>
          <w:sz w:val="22"/>
          <w:szCs w:val="22"/>
        </w:rPr>
        <w:t>BMAPDzB-HVKAK-</w:t>
      </w:r>
      <w:r w:rsidR="00CE1561">
        <w:rPr>
          <w:rFonts w:ascii="GHEA Grapalat" w:hAnsi="GHEA Grapalat"/>
          <w:b/>
          <w:sz w:val="22"/>
          <w:szCs w:val="22"/>
        </w:rPr>
        <w:t>2025-02</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38E119D3"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 </w:t>
      </w:r>
      <w:r w:rsidR="000C2280" w:rsidRPr="00521A49">
        <w:rPr>
          <w:rFonts w:ascii="GHEA Grapalat" w:hAnsi="GHEA Grapalat"/>
          <w:b/>
          <w:sz w:val="22"/>
          <w:szCs w:val="22"/>
        </w:rPr>
        <w:t xml:space="preserve">к Приглашению на </w:t>
      </w:r>
      <w:r w:rsidR="00B06C9F">
        <w:rPr>
          <w:rFonts w:ascii="GHEA Grapalat" w:hAnsi="GHEA Grapalat"/>
          <w:b/>
          <w:sz w:val="22"/>
          <w:szCs w:val="22"/>
        </w:rPr>
        <w:t>открытый конкурс</w:t>
      </w:r>
      <w:r w:rsidR="000C2280" w:rsidRPr="00521A49">
        <w:rPr>
          <w:rFonts w:ascii="GHEA Grapalat" w:hAnsi="GHEA Grapalat"/>
          <w:b/>
          <w:sz w:val="22"/>
          <w:szCs w:val="22"/>
        </w:rPr>
        <w:t xml:space="preserve"> </w:t>
      </w:r>
    </w:p>
    <w:p w14:paraId="0249A569" w14:textId="05471B9C"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B06C9F">
        <w:rPr>
          <w:rFonts w:ascii="GHEA Grapalat" w:hAnsi="GHEA Grapalat"/>
          <w:b/>
          <w:sz w:val="22"/>
          <w:szCs w:val="22"/>
        </w:rPr>
        <w:t>BMAPDzB-HVKAK-</w:t>
      </w:r>
      <w:r w:rsidR="00CE1561">
        <w:rPr>
          <w:rFonts w:ascii="GHEA Grapalat" w:hAnsi="GHEA Grapalat"/>
          <w:b/>
          <w:sz w:val="22"/>
          <w:szCs w:val="22"/>
        </w:rPr>
        <w:t>2025-02</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22FFF29C" w14:textId="60586B35" w:rsidR="00376764" w:rsidRDefault="00071D1C" w:rsidP="00376764">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00376764" w:rsidRPr="00376764">
        <w:rPr>
          <w:rFonts w:ascii="GHEA Grapalat" w:hAnsi="GHEA Grapalat"/>
          <w:b/>
          <w:bCs/>
        </w:rPr>
        <w:t>Цена договора ________________ (указывается валюта в случае нерезидентов, в случае резидентов драмы РА или эквивалент указанной валюты в драмах РА). Доставка осуществляется в соответствии с требованиями и условиями Инкотермс CIP Ереван и цена контракта включает в себя все платежи (расходы), которые должен произвести Продавец в целях обеспечения выполнения соответствующего контракта, включая налоги, пошлины, транспортные расходы, расходы на страхование, вознаграждение и ожидаемую прибыль предусмотренные условиями поставки CIP Инкотермс. Согласно законодательству РА, все налоги, пошлины и другие сборы, подлежащие уплате в связи с ввозом Товара в Республику Армения, не включены в цену Контракта и должны быть оплачены Покупателем.</w:t>
      </w:r>
    </w:p>
    <w:p w14:paraId="0CA1E1FF" w14:textId="423C6BCA"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w:t>
      </w:r>
      <w:r w:rsidRPr="00521A49">
        <w:rPr>
          <w:rFonts w:ascii="GHEA Grapalat" w:hAnsi="GHEA Grapalat"/>
          <w:lang w:val="hy-AM"/>
        </w:rPr>
        <w:lastRenderedPageBreak/>
        <w:t>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 xml:space="preserve">В непредусмотренных договором случаях за неисполнение или ненадлежащее </w:t>
      </w:r>
      <w:r w:rsidRPr="00521A49">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lastRenderedPageBreak/>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8"/>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9"/>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r w:rsidR="005A3009" w:rsidRPr="00521A49">
        <w:rPr>
          <w:rFonts w:ascii="GHEA Grapalat" w:hAnsi="GHEA Grapalat"/>
        </w:rPr>
        <w:t>,а</w:t>
      </w:r>
      <w:proofErr w:type="spell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0A0773D6"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AF3A1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0BE475C0"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265C18FA" w14:textId="6275C7FE" w:rsidR="00DA609D" w:rsidRPr="00974EA8" w:rsidRDefault="00DA609D" w:rsidP="00DA609D">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w:t>
      </w:r>
      <w:r>
        <w:rPr>
          <w:rFonts w:ascii="GHEA Grapalat" w:hAnsi="GHEA Grapalat"/>
        </w:rPr>
        <w:t xml:space="preserve"> /</w:t>
      </w:r>
      <w:r w:rsidRPr="00974EA8">
        <w:rPr>
          <w:rFonts w:ascii="GHEA Grapalat" w:hAnsi="GHEA Grapalat"/>
        </w:rPr>
        <w:t xml:space="preserve">Приложения № </w:t>
      </w:r>
      <w:r>
        <w:rPr>
          <w:rFonts w:ascii="GHEA Grapalat" w:hAnsi="GHEA Grapalat"/>
        </w:rPr>
        <w:t xml:space="preserve">4 и 5/ </w:t>
      </w:r>
      <w:r w:rsidRPr="00974EA8">
        <w:rPr>
          <w:rFonts w:ascii="GHEA Grapalat" w:hAnsi="GHEA Grapalat"/>
        </w:rPr>
        <w:t xml:space="preserve">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5685FCB3" w14:textId="77777777" w:rsidR="00DA609D" w:rsidRPr="00521A49" w:rsidRDefault="00DA609D" w:rsidP="004F1E7A">
      <w:pPr>
        <w:widowControl w:val="0"/>
        <w:tabs>
          <w:tab w:val="left" w:pos="1276"/>
        </w:tabs>
        <w:ind w:firstLine="567"/>
        <w:contextualSpacing/>
        <w:jc w:val="both"/>
        <w:rPr>
          <w:rFonts w:ascii="GHEA Grapalat" w:hAnsi="GHEA Grapalat"/>
        </w:rPr>
      </w:pP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50CE7">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50CE7">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50CE7">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10"/>
        <w:t>*</w:t>
      </w:r>
    </w:p>
    <w:p w14:paraId="75A3F6F3" w14:textId="383CF199" w:rsidR="008F3B5F" w:rsidRDefault="008F3B5F" w:rsidP="00A50CE7">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14:paraId="150D3A33" w14:textId="377E722C" w:rsidR="00376764" w:rsidRDefault="00376764" w:rsidP="00A50CE7">
      <w:pPr>
        <w:widowControl w:val="0"/>
        <w:jc w:val="right"/>
        <w:rPr>
          <w:rFonts w:ascii="GHEA Grapalat" w:hAnsi="GHEA Grapalat"/>
        </w:rPr>
      </w:pPr>
    </w:p>
    <w:tbl>
      <w:tblPr>
        <w:tblW w:w="16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307"/>
        <w:gridCol w:w="1890"/>
        <w:gridCol w:w="1393"/>
        <w:gridCol w:w="94"/>
        <w:gridCol w:w="25"/>
        <w:gridCol w:w="1190"/>
        <w:gridCol w:w="45"/>
        <w:gridCol w:w="6"/>
        <w:gridCol w:w="845"/>
        <w:gridCol w:w="40"/>
        <w:gridCol w:w="6"/>
        <w:gridCol w:w="1578"/>
        <w:gridCol w:w="74"/>
        <w:gridCol w:w="32"/>
        <w:gridCol w:w="9"/>
        <w:gridCol w:w="902"/>
        <w:gridCol w:w="31"/>
        <w:gridCol w:w="70"/>
        <w:gridCol w:w="1312"/>
        <w:gridCol w:w="278"/>
        <w:gridCol w:w="712"/>
        <w:gridCol w:w="368"/>
        <w:gridCol w:w="1397"/>
        <w:gridCol w:w="8"/>
      </w:tblGrid>
      <w:tr w:rsidR="00376764" w:rsidRPr="00A71D81" w14:paraId="261B4B6F" w14:textId="77777777" w:rsidTr="00376764">
        <w:trPr>
          <w:jc w:val="center"/>
        </w:trPr>
        <w:tc>
          <w:tcPr>
            <w:tcW w:w="16160" w:type="dxa"/>
            <w:gridSpan w:val="25"/>
            <w:tcBorders>
              <w:top w:val="single" w:sz="12" w:space="0" w:color="auto"/>
              <w:left w:val="single" w:sz="12" w:space="0" w:color="auto"/>
              <w:right w:val="single" w:sz="12" w:space="0" w:color="auto"/>
            </w:tcBorders>
          </w:tcPr>
          <w:p w14:paraId="21FDF135" w14:textId="77777777" w:rsidR="00376764" w:rsidRPr="00A71D81" w:rsidRDefault="00376764" w:rsidP="00376764">
            <w:pPr>
              <w:jc w:val="center"/>
              <w:rPr>
                <w:sz w:val="18"/>
              </w:rPr>
            </w:pPr>
            <w:r w:rsidRPr="00B138F3">
              <w:rPr>
                <w:sz w:val="16"/>
                <w:szCs w:val="16"/>
              </w:rPr>
              <w:t>Товар</w:t>
            </w:r>
          </w:p>
        </w:tc>
      </w:tr>
      <w:tr w:rsidR="00376764" w:rsidRPr="00A71D81" w14:paraId="390262F9" w14:textId="77777777" w:rsidTr="00376764">
        <w:trPr>
          <w:trHeight w:val="219"/>
          <w:jc w:val="center"/>
        </w:trPr>
        <w:tc>
          <w:tcPr>
            <w:tcW w:w="1548" w:type="dxa"/>
            <w:vMerge w:val="restart"/>
            <w:tcBorders>
              <w:left w:val="single" w:sz="12" w:space="0" w:color="auto"/>
            </w:tcBorders>
            <w:vAlign w:val="center"/>
          </w:tcPr>
          <w:p w14:paraId="00299840" w14:textId="77777777" w:rsidR="00376764" w:rsidRPr="00A71D81" w:rsidRDefault="00376764" w:rsidP="00376764">
            <w:pPr>
              <w:jc w:val="center"/>
              <w:rPr>
                <w:sz w:val="18"/>
              </w:rPr>
            </w:pPr>
            <w:r w:rsidRPr="00B138F3">
              <w:rPr>
                <w:sz w:val="16"/>
                <w:szCs w:val="16"/>
              </w:rPr>
              <w:t xml:space="preserve">номер предусмотренного </w:t>
            </w:r>
            <w:r w:rsidRPr="00B138F3">
              <w:rPr>
                <w:spacing w:val="-6"/>
                <w:sz w:val="16"/>
                <w:szCs w:val="16"/>
              </w:rPr>
              <w:t>приглашением</w:t>
            </w:r>
            <w:r w:rsidRPr="00B138F3">
              <w:rPr>
                <w:sz w:val="16"/>
                <w:szCs w:val="16"/>
              </w:rPr>
              <w:t xml:space="preserve"> лота</w:t>
            </w:r>
          </w:p>
        </w:tc>
        <w:tc>
          <w:tcPr>
            <w:tcW w:w="2307" w:type="dxa"/>
            <w:vMerge w:val="restart"/>
            <w:vAlign w:val="center"/>
          </w:tcPr>
          <w:p w14:paraId="56C28832" w14:textId="77777777" w:rsidR="00376764" w:rsidRPr="00A71D81" w:rsidRDefault="00376764" w:rsidP="00376764">
            <w:pPr>
              <w:jc w:val="center"/>
              <w:rPr>
                <w:sz w:val="18"/>
              </w:rPr>
            </w:pPr>
            <w:r w:rsidRPr="00B138F3">
              <w:rPr>
                <w:sz w:val="16"/>
                <w:szCs w:val="16"/>
              </w:rPr>
              <w:t xml:space="preserve">наименование </w:t>
            </w:r>
          </w:p>
        </w:tc>
        <w:tc>
          <w:tcPr>
            <w:tcW w:w="1890" w:type="dxa"/>
            <w:vMerge w:val="restart"/>
            <w:vAlign w:val="center"/>
          </w:tcPr>
          <w:p w14:paraId="7FEFC1CD" w14:textId="77777777" w:rsidR="00376764" w:rsidRPr="00311ED2" w:rsidRDefault="00376764" w:rsidP="00376764">
            <w:pPr>
              <w:jc w:val="center"/>
              <w:rPr>
                <w:sz w:val="18"/>
                <w:lang w:val="hy-AM"/>
              </w:rPr>
            </w:pPr>
            <w:r w:rsidRPr="00C46BB1">
              <w:rPr>
                <w:sz w:val="16"/>
                <w:szCs w:val="16"/>
              </w:rPr>
              <w:t>товарный знак,</w:t>
            </w:r>
            <w:r w:rsidRPr="00B138F3">
              <w:rPr>
                <w:sz w:val="16"/>
                <w:szCs w:val="16"/>
                <w:lang w:val="hy-AM"/>
              </w:rPr>
              <w:t xml:space="preserve"> </w:t>
            </w:r>
            <w:r w:rsidRPr="00C46BB1">
              <w:rPr>
                <w:sz w:val="16"/>
                <w:szCs w:val="16"/>
              </w:rPr>
              <w:t>фирменное наименование, модель</w:t>
            </w:r>
            <w:r>
              <w:rPr>
                <w:sz w:val="16"/>
                <w:szCs w:val="16"/>
                <w:lang w:val="hy-AM"/>
              </w:rPr>
              <w:t xml:space="preserve"> </w:t>
            </w:r>
            <w:r w:rsidRPr="00C46BB1">
              <w:rPr>
                <w:sz w:val="16"/>
                <w:szCs w:val="16"/>
              </w:rPr>
              <w:t xml:space="preserve">и наименование производителя </w:t>
            </w:r>
          </w:p>
        </w:tc>
        <w:tc>
          <w:tcPr>
            <w:tcW w:w="1393" w:type="dxa"/>
            <w:vMerge w:val="restart"/>
            <w:vAlign w:val="center"/>
          </w:tcPr>
          <w:p w14:paraId="2BEAC352" w14:textId="77777777" w:rsidR="00376764" w:rsidRPr="00A71D81" w:rsidRDefault="00376764" w:rsidP="00376764">
            <w:pPr>
              <w:jc w:val="center"/>
              <w:rPr>
                <w:sz w:val="18"/>
              </w:rPr>
            </w:pPr>
            <w:r w:rsidRPr="00B138F3">
              <w:rPr>
                <w:sz w:val="16"/>
                <w:szCs w:val="16"/>
              </w:rPr>
              <w:t>техническая характеристика</w:t>
            </w:r>
          </w:p>
        </w:tc>
        <w:tc>
          <w:tcPr>
            <w:tcW w:w="1309" w:type="dxa"/>
            <w:gridSpan w:val="3"/>
            <w:vMerge w:val="restart"/>
            <w:vAlign w:val="center"/>
          </w:tcPr>
          <w:p w14:paraId="6853DF5A" w14:textId="77777777" w:rsidR="00376764" w:rsidRPr="00A71D81" w:rsidRDefault="00376764" w:rsidP="00376764">
            <w:pPr>
              <w:jc w:val="center"/>
              <w:rPr>
                <w:sz w:val="18"/>
              </w:rPr>
            </w:pPr>
            <w:r w:rsidRPr="00B138F3">
              <w:rPr>
                <w:sz w:val="16"/>
                <w:szCs w:val="16"/>
              </w:rPr>
              <w:t>единица измерения</w:t>
            </w:r>
          </w:p>
        </w:tc>
        <w:tc>
          <w:tcPr>
            <w:tcW w:w="896" w:type="dxa"/>
            <w:gridSpan w:val="3"/>
            <w:vMerge w:val="restart"/>
            <w:vAlign w:val="center"/>
          </w:tcPr>
          <w:p w14:paraId="74AC733B" w14:textId="77777777" w:rsidR="00376764" w:rsidRDefault="00376764" w:rsidP="00376764">
            <w:pPr>
              <w:jc w:val="center"/>
              <w:rPr>
                <w:sz w:val="16"/>
                <w:szCs w:val="16"/>
              </w:rPr>
            </w:pPr>
            <w:r w:rsidRPr="00B138F3">
              <w:rPr>
                <w:sz w:val="16"/>
                <w:szCs w:val="16"/>
              </w:rPr>
              <w:t>цена единицы</w:t>
            </w:r>
          </w:p>
          <w:p w14:paraId="16CDA216" w14:textId="77777777" w:rsidR="00376764" w:rsidRPr="00A71D81" w:rsidRDefault="00376764" w:rsidP="00376764">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1698" w:type="dxa"/>
            <w:gridSpan w:val="4"/>
            <w:vMerge w:val="restart"/>
            <w:vAlign w:val="center"/>
          </w:tcPr>
          <w:p w14:paraId="69CFDF03" w14:textId="77777777" w:rsidR="00376764" w:rsidRDefault="00376764" w:rsidP="00376764">
            <w:pPr>
              <w:jc w:val="center"/>
              <w:rPr>
                <w:sz w:val="16"/>
                <w:szCs w:val="16"/>
              </w:rPr>
            </w:pPr>
            <w:r w:rsidRPr="00B138F3">
              <w:rPr>
                <w:sz w:val="16"/>
                <w:szCs w:val="16"/>
              </w:rPr>
              <w:t>общая цена</w:t>
            </w:r>
          </w:p>
          <w:p w14:paraId="66AB58B2" w14:textId="77777777" w:rsidR="00376764" w:rsidRPr="00A71D81" w:rsidRDefault="00376764" w:rsidP="00376764">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974" w:type="dxa"/>
            <w:gridSpan w:val="4"/>
            <w:vMerge w:val="restart"/>
            <w:vAlign w:val="center"/>
          </w:tcPr>
          <w:p w14:paraId="56768000" w14:textId="77777777" w:rsidR="00376764" w:rsidRPr="00A71D81" w:rsidRDefault="00376764" w:rsidP="00376764">
            <w:pPr>
              <w:jc w:val="center"/>
              <w:rPr>
                <w:sz w:val="18"/>
              </w:rPr>
            </w:pPr>
            <w:r w:rsidRPr="00B138F3">
              <w:rPr>
                <w:sz w:val="16"/>
                <w:szCs w:val="16"/>
              </w:rPr>
              <w:t>общий объем</w:t>
            </w:r>
          </w:p>
        </w:tc>
        <w:tc>
          <w:tcPr>
            <w:tcW w:w="4145" w:type="dxa"/>
            <w:gridSpan w:val="7"/>
            <w:tcBorders>
              <w:right w:val="single" w:sz="12" w:space="0" w:color="auto"/>
            </w:tcBorders>
            <w:vAlign w:val="center"/>
          </w:tcPr>
          <w:p w14:paraId="1B1969F4" w14:textId="77777777" w:rsidR="00376764" w:rsidRPr="00A71D81" w:rsidRDefault="00376764" w:rsidP="00376764">
            <w:pPr>
              <w:jc w:val="center"/>
              <w:rPr>
                <w:sz w:val="18"/>
              </w:rPr>
            </w:pPr>
            <w:r w:rsidRPr="00B138F3">
              <w:rPr>
                <w:sz w:val="16"/>
                <w:szCs w:val="16"/>
              </w:rPr>
              <w:t>поставки</w:t>
            </w:r>
          </w:p>
        </w:tc>
      </w:tr>
      <w:tr w:rsidR="00376764" w:rsidRPr="002428F2" w14:paraId="18FB8330" w14:textId="77777777" w:rsidTr="00376764">
        <w:trPr>
          <w:trHeight w:val="445"/>
          <w:jc w:val="center"/>
        </w:trPr>
        <w:tc>
          <w:tcPr>
            <w:tcW w:w="1548" w:type="dxa"/>
            <w:vMerge/>
            <w:tcBorders>
              <w:left w:val="single" w:sz="12" w:space="0" w:color="auto"/>
              <w:bottom w:val="single" w:sz="12" w:space="0" w:color="auto"/>
            </w:tcBorders>
            <w:vAlign w:val="center"/>
          </w:tcPr>
          <w:p w14:paraId="2B9BC02D" w14:textId="77777777" w:rsidR="00376764" w:rsidRPr="00A71D81" w:rsidRDefault="00376764" w:rsidP="00376764">
            <w:pPr>
              <w:jc w:val="center"/>
              <w:rPr>
                <w:sz w:val="18"/>
              </w:rPr>
            </w:pPr>
          </w:p>
        </w:tc>
        <w:tc>
          <w:tcPr>
            <w:tcW w:w="2307" w:type="dxa"/>
            <w:vMerge/>
            <w:tcBorders>
              <w:bottom w:val="single" w:sz="12" w:space="0" w:color="auto"/>
            </w:tcBorders>
            <w:vAlign w:val="center"/>
          </w:tcPr>
          <w:p w14:paraId="11285066" w14:textId="77777777" w:rsidR="00376764" w:rsidRPr="00A71D81" w:rsidRDefault="00376764" w:rsidP="00376764">
            <w:pPr>
              <w:jc w:val="center"/>
              <w:rPr>
                <w:sz w:val="18"/>
              </w:rPr>
            </w:pPr>
          </w:p>
        </w:tc>
        <w:tc>
          <w:tcPr>
            <w:tcW w:w="1890" w:type="dxa"/>
            <w:vMerge/>
            <w:tcBorders>
              <w:bottom w:val="single" w:sz="12" w:space="0" w:color="auto"/>
            </w:tcBorders>
            <w:vAlign w:val="center"/>
          </w:tcPr>
          <w:p w14:paraId="52A1088F" w14:textId="77777777" w:rsidR="00376764" w:rsidRPr="00A71D81" w:rsidRDefault="00376764" w:rsidP="00376764">
            <w:pPr>
              <w:jc w:val="center"/>
              <w:rPr>
                <w:sz w:val="18"/>
              </w:rPr>
            </w:pPr>
          </w:p>
        </w:tc>
        <w:tc>
          <w:tcPr>
            <w:tcW w:w="1393" w:type="dxa"/>
            <w:vMerge/>
            <w:tcBorders>
              <w:bottom w:val="single" w:sz="12" w:space="0" w:color="auto"/>
            </w:tcBorders>
            <w:vAlign w:val="center"/>
          </w:tcPr>
          <w:p w14:paraId="06D235F0" w14:textId="77777777" w:rsidR="00376764" w:rsidRPr="00A71D81" w:rsidRDefault="00376764" w:rsidP="00376764">
            <w:pPr>
              <w:jc w:val="center"/>
              <w:rPr>
                <w:sz w:val="18"/>
              </w:rPr>
            </w:pPr>
          </w:p>
        </w:tc>
        <w:tc>
          <w:tcPr>
            <w:tcW w:w="1309" w:type="dxa"/>
            <w:gridSpan w:val="3"/>
            <w:vMerge/>
            <w:tcBorders>
              <w:bottom w:val="single" w:sz="12" w:space="0" w:color="auto"/>
            </w:tcBorders>
            <w:vAlign w:val="center"/>
          </w:tcPr>
          <w:p w14:paraId="496BDF73" w14:textId="77777777" w:rsidR="00376764" w:rsidRPr="00A71D81" w:rsidRDefault="00376764" w:rsidP="00376764">
            <w:pPr>
              <w:jc w:val="center"/>
              <w:rPr>
                <w:sz w:val="18"/>
              </w:rPr>
            </w:pPr>
          </w:p>
        </w:tc>
        <w:tc>
          <w:tcPr>
            <w:tcW w:w="896" w:type="dxa"/>
            <w:gridSpan w:val="3"/>
            <w:vMerge/>
            <w:tcBorders>
              <w:bottom w:val="single" w:sz="12" w:space="0" w:color="auto"/>
            </w:tcBorders>
            <w:vAlign w:val="center"/>
          </w:tcPr>
          <w:p w14:paraId="4A681F82" w14:textId="77777777" w:rsidR="00376764" w:rsidRPr="00A71D81" w:rsidRDefault="00376764" w:rsidP="00376764">
            <w:pPr>
              <w:jc w:val="center"/>
              <w:rPr>
                <w:sz w:val="18"/>
              </w:rPr>
            </w:pPr>
          </w:p>
        </w:tc>
        <w:tc>
          <w:tcPr>
            <w:tcW w:w="1698" w:type="dxa"/>
            <w:gridSpan w:val="4"/>
            <w:vMerge/>
            <w:tcBorders>
              <w:bottom w:val="single" w:sz="12" w:space="0" w:color="auto"/>
            </w:tcBorders>
            <w:vAlign w:val="center"/>
          </w:tcPr>
          <w:p w14:paraId="178DAB2D" w14:textId="77777777" w:rsidR="00376764" w:rsidRPr="00A71D81" w:rsidRDefault="00376764" w:rsidP="00376764">
            <w:pPr>
              <w:jc w:val="center"/>
              <w:rPr>
                <w:sz w:val="18"/>
              </w:rPr>
            </w:pPr>
          </w:p>
        </w:tc>
        <w:tc>
          <w:tcPr>
            <w:tcW w:w="974" w:type="dxa"/>
            <w:gridSpan w:val="4"/>
            <w:vMerge/>
            <w:tcBorders>
              <w:bottom w:val="single" w:sz="12" w:space="0" w:color="auto"/>
            </w:tcBorders>
            <w:vAlign w:val="center"/>
          </w:tcPr>
          <w:p w14:paraId="30EC94DF" w14:textId="77777777" w:rsidR="00376764" w:rsidRPr="00A71D81" w:rsidRDefault="00376764" w:rsidP="00376764">
            <w:pPr>
              <w:jc w:val="center"/>
              <w:rPr>
                <w:sz w:val="18"/>
              </w:rPr>
            </w:pPr>
          </w:p>
        </w:tc>
        <w:tc>
          <w:tcPr>
            <w:tcW w:w="1660" w:type="dxa"/>
            <w:gridSpan w:val="3"/>
            <w:tcBorders>
              <w:bottom w:val="single" w:sz="12" w:space="0" w:color="auto"/>
            </w:tcBorders>
            <w:vAlign w:val="center"/>
          </w:tcPr>
          <w:p w14:paraId="7F17F956" w14:textId="77777777" w:rsidR="00376764" w:rsidRPr="00A71D81" w:rsidRDefault="00376764" w:rsidP="00376764">
            <w:pPr>
              <w:jc w:val="center"/>
              <w:rPr>
                <w:sz w:val="18"/>
              </w:rPr>
            </w:pPr>
            <w:r w:rsidRPr="00B138F3">
              <w:rPr>
                <w:sz w:val="16"/>
                <w:szCs w:val="16"/>
              </w:rPr>
              <w:t>адрес</w:t>
            </w:r>
          </w:p>
        </w:tc>
        <w:tc>
          <w:tcPr>
            <w:tcW w:w="1080" w:type="dxa"/>
            <w:gridSpan w:val="2"/>
            <w:tcBorders>
              <w:bottom w:val="single" w:sz="12" w:space="0" w:color="auto"/>
            </w:tcBorders>
            <w:vAlign w:val="center"/>
          </w:tcPr>
          <w:p w14:paraId="55C55FA3" w14:textId="77777777" w:rsidR="00376764" w:rsidRPr="00A71D81" w:rsidRDefault="00376764" w:rsidP="00376764">
            <w:pPr>
              <w:jc w:val="center"/>
              <w:rPr>
                <w:sz w:val="18"/>
              </w:rPr>
            </w:pPr>
            <w:r w:rsidRPr="00B138F3">
              <w:rPr>
                <w:sz w:val="16"/>
                <w:szCs w:val="16"/>
              </w:rPr>
              <w:t>подлежащее поставке количество товара</w:t>
            </w:r>
          </w:p>
        </w:tc>
        <w:tc>
          <w:tcPr>
            <w:tcW w:w="1405" w:type="dxa"/>
            <w:gridSpan w:val="2"/>
            <w:tcBorders>
              <w:bottom w:val="single" w:sz="12" w:space="0" w:color="auto"/>
              <w:right w:val="single" w:sz="12" w:space="0" w:color="auto"/>
            </w:tcBorders>
            <w:vAlign w:val="center"/>
          </w:tcPr>
          <w:p w14:paraId="0FF2D2C0" w14:textId="77777777" w:rsidR="00376764" w:rsidRPr="0058053B" w:rsidRDefault="00376764" w:rsidP="00376764">
            <w:pPr>
              <w:jc w:val="center"/>
              <w:rPr>
                <w:sz w:val="16"/>
                <w:szCs w:val="16"/>
                <w:lang w:val="hy-AM"/>
              </w:rPr>
            </w:pPr>
            <w:r w:rsidRPr="00492B41">
              <w:rPr>
                <w:sz w:val="16"/>
                <w:szCs w:val="16"/>
              </w:rPr>
              <w:t>Срок</w:t>
            </w:r>
            <w:r>
              <w:rPr>
                <w:sz w:val="16"/>
                <w:szCs w:val="16"/>
                <w:lang w:val="hy-AM"/>
              </w:rPr>
              <w:t>**</w:t>
            </w:r>
          </w:p>
          <w:p w14:paraId="718BBDC1" w14:textId="77777777" w:rsidR="00376764" w:rsidRPr="0049758C" w:rsidRDefault="00376764" w:rsidP="00376764">
            <w:pPr>
              <w:jc w:val="center"/>
              <w:rPr>
                <w:sz w:val="18"/>
              </w:rPr>
            </w:pPr>
            <w:r w:rsidRPr="0049758C">
              <w:rPr>
                <w:sz w:val="18"/>
              </w:rPr>
              <w:t>в случае</w:t>
            </w:r>
            <w:r>
              <w:rPr>
                <w:sz w:val="18"/>
              </w:rPr>
              <w:t xml:space="preserve"> выделения</w:t>
            </w:r>
            <w:r w:rsidRPr="0049758C">
              <w:rPr>
                <w:sz w:val="18"/>
              </w:rPr>
              <w:t xml:space="preserve"> финансовых средств – с даты вступления в силу</w:t>
            </w:r>
            <w:r>
              <w:rPr>
                <w:sz w:val="18"/>
              </w:rPr>
              <w:t xml:space="preserve"> дополнительного</w:t>
            </w:r>
            <w:r w:rsidRPr="0049758C">
              <w:rPr>
                <w:sz w:val="18"/>
              </w:rPr>
              <w:t xml:space="preserve"> </w:t>
            </w:r>
            <w:r>
              <w:rPr>
                <w:sz w:val="18"/>
              </w:rPr>
              <w:t>соглашения</w:t>
            </w:r>
            <w:r w:rsidRPr="0049758C">
              <w:rPr>
                <w:sz w:val="18"/>
              </w:rPr>
              <w:t>, заключенного между сторонами, до:</w:t>
            </w:r>
          </w:p>
        </w:tc>
      </w:tr>
      <w:tr w:rsidR="00376764" w:rsidRPr="000264EC" w14:paraId="6A6126D2" w14:textId="77777777" w:rsidTr="00376764">
        <w:trPr>
          <w:trHeight w:val="1346"/>
          <w:jc w:val="center"/>
        </w:trPr>
        <w:tc>
          <w:tcPr>
            <w:tcW w:w="1548" w:type="dxa"/>
            <w:vMerge w:val="restart"/>
            <w:tcBorders>
              <w:top w:val="single" w:sz="12" w:space="0" w:color="auto"/>
              <w:left w:val="single" w:sz="12" w:space="0" w:color="auto"/>
            </w:tcBorders>
            <w:vAlign w:val="center"/>
          </w:tcPr>
          <w:p w14:paraId="03E47579" w14:textId="77777777" w:rsidR="00376764" w:rsidRPr="00D47374" w:rsidRDefault="00376764" w:rsidP="00376764">
            <w:pPr>
              <w:jc w:val="center"/>
              <w:rPr>
                <w:rFonts w:cs="Calibri"/>
                <w:color w:val="000000"/>
                <w:sz w:val="18"/>
                <w:szCs w:val="18"/>
              </w:rPr>
            </w:pPr>
            <w:r w:rsidRPr="00D47374">
              <w:rPr>
                <w:b/>
                <w:bCs/>
                <w:sz w:val="18"/>
                <w:szCs w:val="18"/>
                <w:lang w:val="hy-AM"/>
              </w:rPr>
              <w:t>1</w:t>
            </w:r>
          </w:p>
        </w:tc>
        <w:tc>
          <w:tcPr>
            <w:tcW w:w="2307" w:type="dxa"/>
            <w:vMerge w:val="restart"/>
            <w:tcBorders>
              <w:top w:val="single" w:sz="12" w:space="0" w:color="auto"/>
            </w:tcBorders>
            <w:vAlign w:val="center"/>
          </w:tcPr>
          <w:p w14:paraId="6E7B5CCD" w14:textId="77777777" w:rsidR="00376764" w:rsidRPr="005C25D3" w:rsidRDefault="00376764" w:rsidP="00376764">
            <w:pPr>
              <w:rPr>
                <w:sz w:val="18"/>
                <w:szCs w:val="18"/>
              </w:rPr>
            </w:pPr>
            <w:r w:rsidRPr="00D506B7">
              <w:rPr>
                <w:rFonts w:cs="Calibri"/>
                <w:color w:val="000000"/>
                <w:sz w:val="20"/>
                <w:lang w:val="hy-AM"/>
              </w:rPr>
              <w:t>Шестивалентн</w:t>
            </w:r>
            <w:proofErr w:type="spellStart"/>
            <w:r>
              <w:rPr>
                <w:rFonts w:cs="Calibri"/>
                <w:color w:val="000000"/>
                <w:sz w:val="20"/>
              </w:rPr>
              <w:t>ая</w:t>
            </w:r>
            <w:proofErr w:type="spellEnd"/>
            <w:r w:rsidRPr="00D506B7">
              <w:rPr>
                <w:rFonts w:cs="Calibri"/>
                <w:color w:val="000000"/>
                <w:sz w:val="20"/>
                <w:lang w:val="hy-AM"/>
              </w:rPr>
              <w:t xml:space="preserve"> вакцина (</w:t>
            </w:r>
            <w:r w:rsidRPr="002F1F78">
              <w:rPr>
                <w:rFonts w:cs="Calibri"/>
                <w:color w:val="000000"/>
                <w:sz w:val="20"/>
                <w:lang w:val="hy-AM"/>
              </w:rPr>
              <w:t>против коклюша (неклеточный компонент), дифтерии, столбняка, полиомиелита (инактивированная), гемофильной инфекции В, гепатита В</w:t>
            </w:r>
            <w:r w:rsidRPr="00D506B7">
              <w:rPr>
                <w:rFonts w:cs="Calibri"/>
                <w:color w:val="000000"/>
                <w:sz w:val="20"/>
                <w:lang w:val="hy-AM"/>
              </w:rPr>
              <w:t xml:space="preserve">) </w:t>
            </w:r>
          </w:p>
        </w:tc>
        <w:tc>
          <w:tcPr>
            <w:tcW w:w="1890" w:type="dxa"/>
            <w:vMerge w:val="restart"/>
            <w:tcBorders>
              <w:top w:val="single" w:sz="12" w:space="0" w:color="auto"/>
            </w:tcBorders>
            <w:vAlign w:val="center"/>
          </w:tcPr>
          <w:p w14:paraId="0DA40702" w14:textId="77777777" w:rsidR="00376764" w:rsidRPr="0066798A" w:rsidRDefault="00376764" w:rsidP="00376764">
            <w:pPr>
              <w:jc w:val="center"/>
              <w:rPr>
                <w:sz w:val="18"/>
                <w:szCs w:val="18"/>
              </w:rPr>
            </w:pPr>
            <w:r>
              <w:rPr>
                <w:sz w:val="18"/>
                <w:szCs w:val="18"/>
              </w:rPr>
              <w:t>требуется</w:t>
            </w:r>
          </w:p>
        </w:tc>
        <w:tc>
          <w:tcPr>
            <w:tcW w:w="1393" w:type="dxa"/>
            <w:vMerge w:val="restart"/>
            <w:tcBorders>
              <w:top w:val="single" w:sz="12" w:space="0" w:color="auto"/>
            </w:tcBorders>
            <w:vAlign w:val="center"/>
          </w:tcPr>
          <w:p w14:paraId="68AD85CE" w14:textId="77777777" w:rsidR="00376764" w:rsidRPr="00D47374" w:rsidRDefault="00376764" w:rsidP="00376764">
            <w:pPr>
              <w:jc w:val="center"/>
              <w:rPr>
                <w:sz w:val="18"/>
                <w:szCs w:val="18"/>
                <w:lang w:val="hy-AM"/>
              </w:rPr>
            </w:pPr>
            <w:r w:rsidRPr="00B625FF">
              <w:rPr>
                <w:sz w:val="20"/>
                <w:szCs w:val="20"/>
              </w:rPr>
              <w:t>Излагается ниже</w:t>
            </w:r>
          </w:p>
        </w:tc>
        <w:tc>
          <w:tcPr>
            <w:tcW w:w="1309" w:type="dxa"/>
            <w:gridSpan w:val="3"/>
            <w:vMerge w:val="restart"/>
            <w:tcBorders>
              <w:top w:val="single" w:sz="12" w:space="0" w:color="auto"/>
            </w:tcBorders>
            <w:vAlign w:val="center"/>
          </w:tcPr>
          <w:p w14:paraId="63F324DF" w14:textId="77777777" w:rsidR="00376764" w:rsidRPr="00D47374" w:rsidRDefault="00376764" w:rsidP="00376764">
            <w:pPr>
              <w:jc w:val="center"/>
              <w:rPr>
                <w:sz w:val="18"/>
                <w:szCs w:val="18"/>
                <w:lang w:val="hy-AM"/>
              </w:rPr>
            </w:pPr>
            <w:r w:rsidRPr="00B625FF">
              <w:rPr>
                <w:rFonts w:cs="GHEA Grapalat"/>
                <w:sz w:val="20"/>
                <w:szCs w:val="20"/>
              </w:rPr>
              <w:t>доза</w:t>
            </w:r>
          </w:p>
        </w:tc>
        <w:tc>
          <w:tcPr>
            <w:tcW w:w="896" w:type="dxa"/>
            <w:gridSpan w:val="3"/>
            <w:vMerge w:val="restart"/>
            <w:tcBorders>
              <w:top w:val="single" w:sz="12" w:space="0" w:color="auto"/>
            </w:tcBorders>
            <w:vAlign w:val="center"/>
          </w:tcPr>
          <w:p w14:paraId="01DA7494" w14:textId="77777777" w:rsidR="00376764" w:rsidRPr="00D47374" w:rsidRDefault="00376764" w:rsidP="00376764">
            <w:pPr>
              <w:jc w:val="center"/>
              <w:rPr>
                <w:sz w:val="18"/>
                <w:szCs w:val="18"/>
                <w:lang w:val="hy-AM"/>
              </w:rPr>
            </w:pPr>
            <w:r w:rsidRPr="00D47374">
              <w:rPr>
                <w:sz w:val="18"/>
                <w:szCs w:val="18"/>
                <w:lang w:val="hy-AM"/>
              </w:rPr>
              <w:t>9323</w:t>
            </w:r>
          </w:p>
        </w:tc>
        <w:tc>
          <w:tcPr>
            <w:tcW w:w="1698" w:type="dxa"/>
            <w:gridSpan w:val="4"/>
            <w:vMerge w:val="restart"/>
            <w:tcBorders>
              <w:top w:val="single" w:sz="12" w:space="0" w:color="auto"/>
            </w:tcBorders>
            <w:vAlign w:val="center"/>
          </w:tcPr>
          <w:p w14:paraId="34B70505" w14:textId="77777777" w:rsidR="00376764" w:rsidRPr="00D47374" w:rsidRDefault="00376764" w:rsidP="00376764">
            <w:pPr>
              <w:jc w:val="center"/>
              <w:rPr>
                <w:sz w:val="18"/>
                <w:szCs w:val="18"/>
                <w:lang w:val="hy-AM"/>
              </w:rPr>
            </w:pPr>
            <w:r w:rsidRPr="001A5CF9">
              <w:rPr>
                <w:sz w:val="18"/>
                <w:szCs w:val="18"/>
                <w:lang w:val="hy-AM"/>
              </w:rPr>
              <w:t>1</w:t>
            </w:r>
            <w:r>
              <w:rPr>
                <w:sz w:val="18"/>
                <w:szCs w:val="18"/>
                <w:lang w:val="hy-AM"/>
              </w:rPr>
              <w:t xml:space="preserve"> </w:t>
            </w:r>
            <w:r w:rsidRPr="001A5CF9">
              <w:rPr>
                <w:sz w:val="18"/>
                <w:szCs w:val="18"/>
                <w:lang w:val="hy-AM"/>
              </w:rPr>
              <w:t>072</w:t>
            </w:r>
            <w:r>
              <w:rPr>
                <w:sz w:val="18"/>
                <w:szCs w:val="18"/>
                <w:lang w:val="hy-AM"/>
              </w:rPr>
              <w:t xml:space="preserve"> </w:t>
            </w:r>
            <w:r w:rsidRPr="001A5CF9">
              <w:rPr>
                <w:sz w:val="18"/>
                <w:szCs w:val="18"/>
                <w:lang w:val="hy-AM"/>
              </w:rPr>
              <w:t>145</w:t>
            </w:r>
            <w:r>
              <w:rPr>
                <w:sz w:val="18"/>
                <w:szCs w:val="18"/>
                <w:lang w:val="hy-AM"/>
              </w:rPr>
              <w:t xml:space="preserve"> </w:t>
            </w:r>
            <w:r w:rsidRPr="001A5CF9">
              <w:rPr>
                <w:sz w:val="18"/>
                <w:szCs w:val="18"/>
                <w:lang w:val="hy-AM"/>
              </w:rPr>
              <w:t>000</w:t>
            </w:r>
            <w:r>
              <w:rPr>
                <w:sz w:val="18"/>
                <w:szCs w:val="18"/>
                <w:lang w:val="hy-AM"/>
              </w:rPr>
              <w:t>,0</w:t>
            </w:r>
          </w:p>
        </w:tc>
        <w:tc>
          <w:tcPr>
            <w:tcW w:w="974" w:type="dxa"/>
            <w:gridSpan w:val="4"/>
            <w:vMerge w:val="restart"/>
            <w:tcBorders>
              <w:top w:val="single" w:sz="12" w:space="0" w:color="auto"/>
            </w:tcBorders>
            <w:vAlign w:val="center"/>
          </w:tcPr>
          <w:p w14:paraId="6C484D95" w14:textId="77777777" w:rsidR="00376764" w:rsidRPr="00D47374" w:rsidRDefault="00376764" w:rsidP="00376764">
            <w:pPr>
              <w:jc w:val="center"/>
              <w:rPr>
                <w:sz w:val="18"/>
                <w:szCs w:val="18"/>
                <w:lang w:val="hy-AM"/>
              </w:rPr>
            </w:pPr>
            <w:r>
              <w:rPr>
                <w:sz w:val="18"/>
                <w:szCs w:val="18"/>
                <w:lang w:val="hy-AM"/>
              </w:rPr>
              <w:t>115</w:t>
            </w:r>
            <w:r w:rsidRPr="00D47374">
              <w:rPr>
                <w:sz w:val="18"/>
                <w:szCs w:val="18"/>
                <w:lang w:val="hy-AM"/>
              </w:rPr>
              <w:t xml:space="preserve"> 000</w:t>
            </w:r>
          </w:p>
        </w:tc>
        <w:tc>
          <w:tcPr>
            <w:tcW w:w="1660" w:type="dxa"/>
            <w:gridSpan w:val="3"/>
            <w:vMerge w:val="restart"/>
            <w:tcBorders>
              <w:top w:val="single" w:sz="12" w:space="0" w:color="auto"/>
            </w:tcBorders>
            <w:vAlign w:val="center"/>
          </w:tcPr>
          <w:p w14:paraId="2CD549E3" w14:textId="77777777" w:rsidR="00376764" w:rsidRPr="00D47374" w:rsidRDefault="00376764" w:rsidP="00376764">
            <w:pPr>
              <w:jc w:val="center"/>
              <w:rPr>
                <w:color w:val="FF0000"/>
                <w:sz w:val="18"/>
                <w:szCs w:val="18"/>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080" w:type="dxa"/>
            <w:gridSpan w:val="2"/>
            <w:tcBorders>
              <w:top w:val="single" w:sz="12" w:space="0" w:color="auto"/>
            </w:tcBorders>
            <w:vAlign w:val="center"/>
          </w:tcPr>
          <w:p w14:paraId="0D804D94" w14:textId="77777777" w:rsidR="00376764" w:rsidRPr="00D47374" w:rsidRDefault="00376764" w:rsidP="00376764">
            <w:pPr>
              <w:jc w:val="center"/>
              <w:rPr>
                <w:rFonts w:cs="Sylfaen"/>
                <w:i/>
                <w:sz w:val="18"/>
                <w:szCs w:val="18"/>
                <w:lang w:val="pt-BR"/>
              </w:rPr>
            </w:pPr>
            <w:r w:rsidRPr="00D47374">
              <w:rPr>
                <w:rFonts w:cs="Sylfaen"/>
                <w:i/>
                <w:sz w:val="18"/>
                <w:szCs w:val="18"/>
                <w:lang w:val="pt-BR"/>
              </w:rPr>
              <w:t>50 000</w:t>
            </w:r>
          </w:p>
        </w:tc>
        <w:tc>
          <w:tcPr>
            <w:tcW w:w="1405" w:type="dxa"/>
            <w:gridSpan w:val="2"/>
            <w:tcBorders>
              <w:top w:val="single" w:sz="12" w:space="0" w:color="auto"/>
              <w:right w:val="single" w:sz="12" w:space="0" w:color="auto"/>
            </w:tcBorders>
            <w:vAlign w:val="center"/>
          </w:tcPr>
          <w:p w14:paraId="0E2CDE84" w14:textId="77777777" w:rsidR="00376764" w:rsidRPr="00C46BB1" w:rsidRDefault="00376764" w:rsidP="00376764">
            <w:pPr>
              <w:jc w:val="center"/>
              <w:rPr>
                <w:sz w:val="18"/>
                <w:szCs w:val="18"/>
              </w:rPr>
            </w:pPr>
            <w:r w:rsidRPr="00D47374">
              <w:rPr>
                <w:sz w:val="18"/>
                <w:szCs w:val="18"/>
                <w:lang w:val="hy-AM"/>
              </w:rPr>
              <w:t>2025</w:t>
            </w:r>
            <w:r>
              <w:rPr>
                <w:sz w:val="18"/>
                <w:szCs w:val="18"/>
              </w:rPr>
              <w:t>г.</w:t>
            </w:r>
            <w:r w:rsidRPr="00D47374">
              <w:rPr>
                <w:sz w:val="18"/>
                <w:szCs w:val="18"/>
                <w:lang w:val="hy-AM"/>
              </w:rPr>
              <w:t xml:space="preserve"> </w:t>
            </w:r>
            <w:r>
              <w:rPr>
                <w:sz w:val="18"/>
                <w:szCs w:val="18"/>
              </w:rPr>
              <w:t>июль</w:t>
            </w:r>
          </w:p>
        </w:tc>
      </w:tr>
      <w:tr w:rsidR="00376764" w:rsidRPr="000264EC" w14:paraId="2C32FFAB" w14:textId="77777777" w:rsidTr="00376764">
        <w:trPr>
          <w:trHeight w:val="745"/>
          <w:jc w:val="center"/>
        </w:trPr>
        <w:tc>
          <w:tcPr>
            <w:tcW w:w="1548" w:type="dxa"/>
            <w:vMerge/>
            <w:tcBorders>
              <w:left w:val="single" w:sz="12" w:space="0" w:color="auto"/>
            </w:tcBorders>
            <w:vAlign w:val="center"/>
          </w:tcPr>
          <w:p w14:paraId="2C1B4153" w14:textId="77777777" w:rsidR="00376764" w:rsidRPr="00D47374" w:rsidRDefault="00376764" w:rsidP="00376764">
            <w:pPr>
              <w:jc w:val="center"/>
              <w:rPr>
                <w:rFonts w:cs="Calibri"/>
                <w:sz w:val="18"/>
                <w:szCs w:val="18"/>
                <w:lang w:val="hy-AM"/>
              </w:rPr>
            </w:pPr>
          </w:p>
        </w:tc>
        <w:tc>
          <w:tcPr>
            <w:tcW w:w="2307" w:type="dxa"/>
            <w:vMerge/>
            <w:vAlign w:val="center"/>
          </w:tcPr>
          <w:p w14:paraId="2CA5CA5F" w14:textId="77777777" w:rsidR="00376764" w:rsidRPr="00D47374" w:rsidRDefault="00376764" w:rsidP="00376764">
            <w:pPr>
              <w:jc w:val="center"/>
              <w:rPr>
                <w:color w:val="000000"/>
                <w:sz w:val="18"/>
                <w:szCs w:val="18"/>
                <w:lang w:val="hy-AM"/>
              </w:rPr>
            </w:pPr>
          </w:p>
        </w:tc>
        <w:tc>
          <w:tcPr>
            <w:tcW w:w="1890" w:type="dxa"/>
            <w:vMerge/>
            <w:vAlign w:val="center"/>
          </w:tcPr>
          <w:p w14:paraId="6F516158" w14:textId="77777777" w:rsidR="00376764" w:rsidRPr="00D47374" w:rsidRDefault="00376764" w:rsidP="00376764">
            <w:pPr>
              <w:jc w:val="center"/>
              <w:rPr>
                <w:sz w:val="18"/>
                <w:szCs w:val="18"/>
                <w:lang w:val="hy-AM"/>
              </w:rPr>
            </w:pPr>
          </w:p>
        </w:tc>
        <w:tc>
          <w:tcPr>
            <w:tcW w:w="1393" w:type="dxa"/>
            <w:vMerge/>
            <w:vAlign w:val="center"/>
          </w:tcPr>
          <w:p w14:paraId="20106E13" w14:textId="77777777" w:rsidR="00376764" w:rsidRPr="00D47374" w:rsidRDefault="00376764" w:rsidP="00376764">
            <w:pPr>
              <w:jc w:val="center"/>
              <w:rPr>
                <w:sz w:val="18"/>
                <w:szCs w:val="18"/>
                <w:lang w:val="hy-AM"/>
              </w:rPr>
            </w:pPr>
          </w:p>
        </w:tc>
        <w:tc>
          <w:tcPr>
            <w:tcW w:w="1309" w:type="dxa"/>
            <w:gridSpan w:val="3"/>
            <w:vMerge/>
            <w:vAlign w:val="center"/>
          </w:tcPr>
          <w:p w14:paraId="315B812E" w14:textId="77777777" w:rsidR="00376764" w:rsidRPr="00D47374" w:rsidRDefault="00376764" w:rsidP="00376764">
            <w:pPr>
              <w:jc w:val="center"/>
              <w:rPr>
                <w:sz w:val="18"/>
                <w:szCs w:val="18"/>
                <w:lang w:val="hy-AM"/>
              </w:rPr>
            </w:pPr>
          </w:p>
        </w:tc>
        <w:tc>
          <w:tcPr>
            <w:tcW w:w="896" w:type="dxa"/>
            <w:gridSpan w:val="3"/>
            <w:vMerge/>
            <w:vAlign w:val="center"/>
          </w:tcPr>
          <w:p w14:paraId="1E7796FB" w14:textId="77777777" w:rsidR="00376764" w:rsidRPr="00D47374" w:rsidRDefault="00376764" w:rsidP="00376764">
            <w:pPr>
              <w:jc w:val="center"/>
              <w:rPr>
                <w:sz w:val="18"/>
                <w:szCs w:val="18"/>
                <w:lang w:val="hy-AM"/>
              </w:rPr>
            </w:pPr>
          </w:p>
        </w:tc>
        <w:tc>
          <w:tcPr>
            <w:tcW w:w="1698" w:type="dxa"/>
            <w:gridSpan w:val="4"/>
            <w:vMerge/>
            <w:vAlign w:val="center"/>
          </w:tcPr>
          <w:p w14:paraId="6CE7E9C8" w14:textId="77777777" w:rsidR="00376764" w:rsidRPr="00D47374" w:rsidRDefault="00376764" w:rsidP="00376764">
            <w:pPr>
              <w:jc w:val="center"/>
              <w:rPr>
                <w:sz w:val="18"/>
                <w:szCs w:val="18"/>
                <w:lang w:val="hy-AM"/>
              </w:rPr>
            </w:pPr>
          </w:p>
        </w:tc>
        <w:tc>
          <w:tcPr>
            <w:tcW w:w="974" w:type="dxa"/>
            <w:gridSpan w:val="4"/>
            <w:vMerge/>
            <w:vAlign w:val="center"/>
          </w:tcPr>
          <w:p w14:paraId="18008C41" w14:textId="77777777" w:rsidR="00376764" w:rsidRPr="00D47374" w:rsidRDefault="00376764" w:rsidP="00376764">
            <w:pPr>
              <w:jc w:val="center"/>
              <w:rPr>
                <w:sz w:val="18"/>
                <w:szCs w:val="18"/>
                <w:lang w:val="hy-AM"/>
              </w:rPr>
            </w:pPr>
          </w:p>
        </w:tc>
        <w:tc>
          <w:tcPr>
            <w:tcW w:w="1660" w:type="dxa"/>
            <w:gridSpan w:val="3"/>
            <w:vMerge/>
          </w:tcPr>
          <w:p w14:paraId="681150FC" w14:textId="77777777" w:rsidR="00376764" w:rsidRPr="00D47374" w:rsidRDefault="00376764" w:rsidP="00376764">
            <w:pPr>
              <w:jc w:val="center"/>
              <w:rPr>
                <w:sz w:val="18"/>
                <w:szCs w:val="18"/>
                <w:lang w:val="hy-AM"/>
              </w:rPr>
            </w:pPr>
          </w:p>
        </w:tc>
        <w:tc>
          <w:tcPr>
            <w:tcW w:w="1080" w:type="dxa"/>
            <w:gridSpan w:val="2"/>
            <w:vAlign w:val="center"/>
          </w:tcPr>
          <w:p w14:paraId="7B5CB64D" w14:textId="77777777" w:rsidR="00376764" w:rsidRPr="00D47374" w:rsidRDefault="00376764" w:rsidP="00376764">
            <w:pPr>
              <w:jc w:val="center"/>
              <w:rPr>
                <w:rFonts w:cs="Sylfaen"/>
                <w:i/>
                <w:sz w:val="18"/>
                <w:szCs w:val="18"/>
                <w:lang w:val="pt-BR"/>
              </w:rPr>
            </w:pPr>
            <w:r w:rsidRPr="00D47374">
              <w:rPr>
                <w:rFonts w:cs="Sylfaen"/>
                <w:i/>
                <w:sz w:val="18"/>
                <w:szCs w:val="18"/>
                <w:lang w:val="pt-BR"/>
              </w:rPr>
              <w:t>65 000</w:t>
            </w:r>
          </w:p>
        </w:tc>
        <w:tc>
          <w:tcPr>
            <w:tcW w:w="1405" w:type="dxa"/>
            <w:gridSpan w:val="2"/>
            <w:tcBorders>
              <w:right w:val="single" w:sz="12" w:space="0" w:color="auto"/>
            </w:tcBorders>
            <w:vAlign w:val="center"/>
          </w:tcPr>
          <w:p w14:paraId="2ECA9140" w14:textId="77777777" w:rsidR="00376764" w:rsidRPr="00C46BB1" w:rsidRDefault="00376764" w:rsidP="00376764">
            <w:pPr>
              <w:jc w:val="center"/>
              <w:rPr>
                <w:sz w:val="18"/>
                <w:szCs w:val="18"/>
              </w:rPr>
            </w:pPr>
            <w:r w:rsidRPr="00D47374">
              <w:rPr>
                <w:sz w:val="18"/>
                <w:szCs w:val="18"/>
                <w:lang w:val="hy-AM"/>
              </w:rPr>
              <w:t>2025</w:t>
            </w:r>
            <w:r>
              <w:rPr>
                <w:sz w:val="18"/>
                <w:szCs w:val="18"/>
              </w:rPr>
              <w:t>г. октябрь</w:t>
            </w:r>
          </w:p>
        </w:tc>
      </w:tr>
      <w:tr w:rsidR="00376764" w:rsidRPr="002428F2" w14:paraId="399864F7" w14:textId="77777777" w:rsidTr="00376764">
        <w:trPr>
          <w:trHeight w:val="622"/>
          <w:jc w:val="center"/>
        </w:trPr>
        <w:tc>
          <w:tcPr>
            <w:tcW w:w="16160" w:type="dxa"/>
            <w:gridSpan w:val="25"/>
            <w:tcBorders>
              <w:left w:val="single" w:sz="12" w:space="0" w:color="auto"/>
              <w:right w:val="single" w:sz="12" w:space="0" w:color="auto"/>
            </w:tcBorders>
            <w:vAlign w:val="center"/>
          </w:tcPr>
          <w:p w14:paraId="3B871E89" w14:textId="77777777" w:rsidR="00376764" w:rsidRPr="00FF03BB" w:rsidRDefault="00376764" w:rsidP="00376764">
            <w:pPr>
              <w:jc w:val="center"/>
              <w:rPr>
                <w:rFonts w:cs="Calibri"/>
                <w:b/>
                <w:color w:val="000000"/>
                <w:sz w:val="20"/>
                <w:lang w:val="hy-AM"/>
              </w:rPr>
            </w:pPr>
            <w:r w:rsidRPr="00FF03BB">
              <w:rPr>
                <w:rFonts w:cs="GHEA Grapalat"/>
                <w:b/>
                <w:sz w:val="22"/>
              </w:rPr>
              <w:t>Техническая характеристика</w:t>
            </w:r>
          </w:p>
          <w:p w14:paraId="49AB3853" w14:textId="21DF043E" w:rsidR="00376764" w:rsidRPr="00DD7AEF" w:rsidRDefault="00376764" w:rsidP="00376764">
            <w:pPr>
              <w:jc w:val="both"/>
              <w:rPr>
                <w:rFonts w:cs="Calibri"/>
                <w:color w:val="000000"/>
                <w:sz w:val="20"/>
              </w:rPr>
            </w:pPr>
            <w:r w:rsidRPr="00DD7AEF">
              <w:rPr>
                <w:rFonts w:cs="Calibri"/>
                <w:color w:val="000000"/>
                <w:sz w:val="20"/>
                <w:lang w:val="hy-AM"/>
              </w:rPr>
              <w:t>Флакон/ампула или шприц-тюбик с иглой или без игла, содержащий 1 дозу шестивалентной вакцины</w:t>
            </w:r>
            <w:r w:rsidRPr="002F1F78">
              <w:rPr>
                <w:rFonts w:cs="Calibri"/>
                <w:color w:val="000000"/>
                <w:sz w:val="20"/>
                <w:lang w:val="hy-AM"/>
              </w:rPr>
              <w:t xml:space="preserve"> против коклюша (неклеточный компонент), дифтерии, столбняка, полиомиелита (инактивированная), гемофильной инфекции В, гепатита В</w:t>
            </w:r>
            <w:r w:rsidRPr="00DD7AEF">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00417348" w:rsidRPr="00417348">
              <w:rPr>
                <w:rFonts w:cs="Calibri"/>
                <w:color w:val="000000"/>
                <w:sz w:val="20"/>
                <w:lang w:val="hy-AM"/>
              </w:rPr>
              <w:t xml:space="preserve"> которые</w:t>
            </w:r>
            <w:r w:rsidR="00417348" w:rsidRPr="000D7101">
              <w:rPr>
                <w:rFonts w:cs="Calibri"/>
                <w:color w:val="000000"/>
                <w:sz w:val="20"/>
                <w:lang w:val="hy-AM"/>
              </w:rPr>
              <w:t xml:space="preserve"> </w:t>
            </w:r>
            <w:r w:rsidR="00417348" w:rsidRPr="00417348">
              <w:rPr>
                <w:rFonts w:cs="Calibri"/>
                <w:color w:val="000000"/>
                <w:sz w:val="20"/>
                <w:lang w:val="hy-AM"/>
              </w:rPr>
              <w:t>регистрируют</w:t>
            </w:r>
            <w:r w:rsidR="00417348" w:rsidRPr="00A03365">
              <w:rPr>
                <w:rFonts w:cs="Calibri"/>
                <w:color w:val="000000"/>
                <w:sz w:val="20"/>
                <w:lang w:val="hy-AM"/>
              </w:rPr>
              <w:t>, запомина</w:t>
            </w:r>
            <w:r w:rsidR="00417348" w:rsidRPr="00417348">
              <w:rPr>
                <w:rFonts w:cs="Calibri"/>
                <w:color w:val="000000"/>
                <w:sz w:val="20"/>
                <w:lang w:val="hy-AM"/>
              </w:rPr>
              <w:t>ют</w:t>
            </w:r>
            <w:r w:rsidR="00417348" w:rsidRPr="00A03365">
              <w:rPr>
                <w:rFonts w:cs="Calibri"/>
                <w:color w:val="000000"/>
                <w:sz w:val="20"/>
                <w:lang w:val="hy-AM"/>
              </w:rPr>
              <w:t xml:space="preserve"> </w:t>
            </w:r>
            <w:r w:rsidR="00417348" w:rsidRPr="000D7101">
              <w:rPr>
                <w:rFonts w:cs="Calibri"/>
                <w:color w:val="000000"/>
                <w:sz w:val="20"/>
                <w:lang w:val="hy-AM"/>
              </w:rPr>
              <w:t xml:space="preserve">температурный режим </w:t>
            </w:r>
            <w:r w:rsidR="00417348" w:rsidRPr="00A03365">
              <w:rPr>
                <w:rFonts w:cs="Calibri"/>
                <w:color w:val="000000"/>
                <w:sz w:val="20"/>
                <w:lang w:val="hy-AM"/>
              </w:rPr>
              <w:t>всего процесса</w:t>
            </w:r>
            <w:r w:rsidR="00417348" w:rsidRPr="000D7101">
              <w:rPr>
                <w:rFonts w:cs="Calibri"/>
                <w:color w:val="000000"/>
                <w:sz w:val="20"/>
                <w:lang w:val="hy-AM"/>
              </w:rPr>
              <w:t xml:space="preserve"> транспортировк</w:t>
            </w:r>
            <w:r w:rsidR="00417348" w:rsidRPr="00417348">
              <w:rPr>
                <w:rFonts w:cs="Calibri"/>
                <w:color w:val="000000"/>
                <w:sz w:val="20"/>
                <w:lang w:val="hy-AM"/>
              </w:rPr>
              <w:t>и</w:t>
            </w:r>
            <w:r w:rsidR="00417348">
              <w:rPr>
                <w:rFonts w:cs="Calibri"/>
                <w:color w:val="000000"/>
                <w:sz w:val="20"/>
                <w:lang w:val="hy-AM"/>
              </w:rPr>
              <w:t xml:space="preserve"> </w:t>
            </w:r>
            <w:r w:rsidR="00417348"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0D7101">
              <w:rPr>
                <w:rFonts w:cs="Calibri"/>
                <w:color w:val="000000"/>
                <w:sz w:val="20"/>
              </w:rPr>
              <w:t xml:space="preserve">ой </w:t>
            </w:r>
            <w:r w:rsidRPr="000D7101">
              <w:rPr>
                <w:rFonts w:cs="Calibri"/>
                <w:color w:val="000000"/>
                <w:sz w:val="20"/>
                <w:lang w:val="hy-AM"/>
              </w:rPr>
              <w:t>каждой коробк</w:t>
            </w:r>
            <w:r w:rsidRPr="000D7101">
              <w:rPr>
                <w:rFonts w:cs="Calibri"/>
                <w:color w:val="000000"/>
                <w:sz w:val="20"/>
              </w:rPr>
              <w:t>и</w:t>
            </w:r>
            <w:r w:rsidRPr="000D7101">
              <w:rPr>
                <w:rFonts w:cs="Calibri"/>
                <w:color w:val="000000"/>
                <w:sz w:val="20"/>
                <w:lang w:val="hy-AM"/>
              </w:rPr>
              <w:t xml:space="preserve"> и/или групповой упаковк</w:t>
            </w:r>
            <w:r w:rsidRPr="000D7101">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803632">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0D7101">
              <w:rPr>
                <w:rFonts w:cs="Calibri"/>
                <w:color w:val="000000"/>
                <w:sz w:val="20"/>
              </w:rPr>
              <w:t xml:space="preserve"> и/или</w:t>
            </w:r>
            <w:r w:rsidRPr="000D7101">
              <w:rPr>
                <w:rFonts w:cs="Calibri"/>
                <w:color w:val="000000"/>
                <w:sz w:val="20"/>
                <w:lang w:val="hy-AM"/>
              </w:rPr>
              <w:t xml:space="preserve"> регистрации</w:t>
            </w:r>
            <w:r w:rsidRPr="000D7101">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N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489C97BA" w14:textId="77777777" w:rsidR="00376764" w:rsidRPr="00DD7AEF" w:rsidRDefault="00376764" w:rsidP="00376764">
            <w:pPr>
              <w:jc w:val="both"/>
              <w:rPr>
                <w:rFonts w:cs="Calibri"/>
                <w:color w:val="000000"/>
                <w:sz w:val="20"/>
                <w:lang w:val="hy-AM"/>
              </w:rPr>
            </w:pPr>
            <w:r w:rsidRPr="00DD7AEF">
              <w:rPr>
                <w:rFonts w:cs="Calibri"/>
                <w:color w:val="000000"/>
                <w:sz w:val="20"/>
                <w:lang w:val="hy-AM"/>
              </w:rPr>
              <w:t>Срок годности вакцины при доставке:</w:t>
            </w:r>
          </w:p>
          <w:p w14:paraId="3A7590AA" w14:textId="77777777" w:rsidR="00376764" w:rsidRDefault="00376764" w:rsidP="00376764">
            <w:pPr>
              <w:jc w:val="both"/>
              <w:rPr>
                <w:rFonts w:cs="Calibri"/>
                <w:color w:val="000000"/>
                <w:sz w:val="20"/>
                <w:lang w:val="hy-AM"/>
              </w:rPr>
            </w:pPr>
            <w:r>
              <w:rPr>
                <w:rFonts w:cs="Calibri"/>
                <w:color w:val="000000"/>
                <w:sz w:val="20"/>
              </w:rPr>
              <w:lastRenderedPageBreak/>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4B3B9848" w14:textId="77777777" w:rsidR="00376764" w:rsidRPr="004B00F7" w:rsidRDefault="00376764" w:rsidP="00376764">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066FA3">
              <w:rPr>
                <w:rFonts w:cs="Calibri"/>
                <w:color w:val="000000"/>
                <w:sz w:val="20"/>
              </w:rPr>
              <w:t>.</w:t>
            </w:r>
          </w:p>
          <w:p w14:paraId="484DE9C8" w14:textId="77777777" w:rsidR="00376764" w:rsidRPr="00DD7AEF" w:rsidRDefault="00376764" w:rsidP="00376764">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700E7F83" w14:textId="77777777" w:rsidR="00376764" w:rsidRPr="00DD7AEF" w:rsidRDefault="00376764" w:rsidP="00376764">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773EA6F8" w14:textId="77777777" w:rsidR="00376764" w:rsidRPr="00311ED2" w:rsidRDefault="00376764" w:rsidP="00376764">
            <w:pPr>
              <w:jc w:val="both"/>
              <w:rPr>
                <w:rFonts w:cs="Sylfaen"/>
                <w:i/>
                <w:sz w:val="18"/>
                <w:szCs w:val="18"/>
                <w:lang w:val="hy-AM"/>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r w:rsidR="00376764" w:rsidRPr="000264EC" w14:paraId="2015F8C4" w14:textId="77777777" w:rsidTr="00376764">
        <w:trPr>
          <w:trHeight w:val="765"/>
          <w:jc w:val="center"/>
        </w:trPr>
        <w:tc>
          <w:tcPr>
            <w:tcW w:w="1548" w:type="dxa"/>
            <w:tcBorders>
              <w:top w:val="single" w:sz="12" w:space="0" w:color="auto"/>
              <w:left w:val="single" w:sz="12" w:space="0" w:color="auto"/>
            </w:tcBorders>
            <w:vAlign w:val="center"/>
          </w:tcPr>
          <w:p w14:paraId="26662EB9" w14:textId="77777777" w:rsidR="00376764" w:rsidRPr="00D47374" w:rsidRDefault="00376764" w:rsidP="00376764">
            <w:pPr>
              <w:jc w:val="center"/>
              <w:rPr>
                <w:rFonts w:cs="Calibri"/>
                <w:color w:val="000000"/>
                <w:sz w:val="18"/>
                <w:szCs w:val="18"/>
              </w:rPr>
            </w:pPr>
            <w:r w:rsidRPr="00D47374">
              <w:rPr>
                <w:b/>
                <w:bCs/>
                <w:sz w:val="18"/>
                <w:szCs w:val="18"/>
                <w:lang w:val="hy-AM"/>
              </w:rPr>
              <w:lastRenderedPageBreak/>
              <w:t>2</w:t>
            </w:r>
          </w:p>
        </w:tc>
        <w:tc>
          <w:tcPr>
            <w:tcW w:w="2307" w:type="dxa"/>
            <w:tcBorders>
              <w:top w:val="single" w:sz="12" w:space="0" w:color="auto"/>
            </w:tcBorders>
            <w:vAlign w:val="center"/>
          </w:tcPr>
          <w:p w14:paraId="391B44A0" w14:textId="77777777" w:rsidR="00376764" w:rsidRPr="005C25D3" w:rsidRDefault="00376764" w:rsidP="00376764">
            <w:pPr>
              <w:rPr>
                <w:rFonts w:cs="Calibri"/>
                <w:color w:val="000000"/>
                <w:sz w:val="20"/>
                <w:szCs w:val="20"/>
                <w:lang w:val="hy-AM"/>
              </w:rPr>
            </w:pPr>
            <w:r w:rsidRPr="00D506B7">
              <w:rPr>
                <w:rFonts w:cs="Arial"/>
                <w:sz w:val="20"/>
                <w:szCs w:val="20"/>
              </w:rPr>
              <w:t>Вакцина против сезонного гриппа</w:t>
            </w:r>
          </w:p>
        </w:tc>
        <w:tc>
          <w:tcPr>
            <w:tcW w:w="1890" w:type="dxa"/>
            <w:tcBorders>
              <w:top w:val="single" w:sz="12" w:space="0" w:color="auto"/>
            </w:tcBorders>
            <w:vAlign w:val="center"/>
          </w:tcPr>
          <w:p w14:paraId="66248AA9" w14:textId="77777777" w:rsidR="00376764" w:rsidRPr="00D47374" w:rsidRDefault="00376764" w:rsidP="00376764">
            <w:pPr>
              <w:jc w:val="center"/>
              <w:rPr>
                <w:sz w:val="18"/>
                <w:szCs w:val="18"/>
              </w:rPr>
            </w:pPr>
            <w:r>
              <w:rPr>
                <w:sz w:val="18"/>
                <w:szCs w:val="18"/>
              </w:rPr>
              <w:t>требуется</w:t>
            </w:r>
          </w:p>
        </w:tc>
        <w:tc>
          <w:tcPr>
            <w:tcW w:w="1393" w:type="dxa"/>
            <w:tcBorders>
              <w:top w:val="single" w:sz="12" w:space="0" w:color="auto"/>
            </w:tcBorders>
            <w:vAlign w:val="center"/>
          </w:tcPr>
          <w:p w14:paraId="22E85BC0" w14:textId="77777777" w:rsidR="00376764" w:rsidRPr="00D47374" w:rsidRDefault="00376764" w:rsidP="00376764">
            <w:pPr>
              <w:jc w:val="center"/>
              <w:rPr>
                <w:sz w:val="18"/>
                <w:szCs w:val="18"/>
              </w:rPr>
            </w:pPr>
            <w:r w:rsidRPr="00B625FF">
              <w:rPr>
                <w:sz w:val="20"/>
                <w:szCs w:val="20"/>
              </w:rPr>
              <w:t>Излагается ниже</w:t>
            </w:r>
          </w:p>
        </w:tc>
        <w:tc>
          <w:tcPr>
            <w:tcW w:w="1309" w:type="dxa"/>
            <w:gridSpan w:val="3"/>
            <w:tcBorders>
              <w:top w:val="single" w:sz="12" w:space="0" w:color="auto"/>
            </w:tcBorders>
            <w:vAlign w:val="center"/>
          </w:tcPr>
          <w:p w14:paraId="47148CDF" w14:textId="77777777" w:rsidR="00376764" w:rsidRPr="00D47374" w:rsidRDefault="00376764" w:rsidP="00376764">
            <w:pPr>
              <w:jc w:val="center"/>
              <w:rPr>
                <w:sz w:val="18"/>
                <w:szCs w:val="18"/>
              </w:rPr>
            </w:pPr>
            <w:r w:rsidRPr="00B625FF">
              <w:rPr>
                <w:rFonts w:cs="GHEA Grapalat"/>
                <w:sz w:val="20"/>
                <w:szCs w:val="20"/>
              </w:rPr>
              <w:t>доза</w:t>
            </w:r>
          </w:p>
        </w:tc>
        <w:tc>
          <w:tcPr>
            <w:tcW w:w="896" w:type="dxa"/>
            <w:gridSpan w:val="3"/>
            <w:tcBorders>
              <w:top w:val="single" w:sz="12" w:space="0" w:color="auto"/>
            </w:tcBorders>
            <w:vAlign w:val="center"/>
          </w:tcPr>
          <w:p w14:paraId="7A6D22B9" w14:textId="77777777" w:rsidR="00376764" w:rsidRPr="00D47374" w:rsidRDefault="00376764" w:rsidP="00376764">
            <w:pPr>
              <w:jc w:val="center"/>
              <w:rPr>
                <w:sz w:val="18"/>
                <w:szCs w:val="18"/>
              </w:rPr>
            </w:pPr>
            <w:r w:rsidRPr="00D47374">
              <w:rPr>
                <w:sz w:val="18"/>
                <w:szCs w:val="18"/>
                <w:lang w:val="hy-AM"/>
              </w:rPr>
              <w:t>2797</w:t>
            </w:r>
          </w:p>
        </w:tc>
        <w:tc>
          <w:tcPr>
            <w:tcW w:w="1698" w:type="dxa"/>
            <w:gridSpan w:val="4"/>
            <w:tcBorders>
              <w:top w:val="single" w:sz="12" w:space="0" w:color="auto"/>
            </w:tcBorders>
            <w:vAlign w:val="center"/>
          </w:tcPr>
          <w:p w14:paraId="47D9F9A2" w14:textId="77777777" w:rsidR="00376764" w:rsidRPr="00D47374" w:rsidRDefault="00376764" w:rsidP="00376764">
            <w:pPr>
              <w:jc w:val="center"/>
              <w:rPr>
                <w:sz w:val="18"/>
                <w:szCs w:val="18"/>
                <w:lang w:val="hy-AM"/>
              </w:rPr>
            </w:pPr>
            <w:r w:rsidRPr="00711799">
              <w:rPr>
                <w:sz w:val="18"/>
                <w:szCs w:val="18"/>
                <w:lang w:val="hy-AM"/>
              </w:rPr>
              <w:t>559</w:t>
            </w:r>
            <w:r>
              <w:rPr>
                <w:sz w:val="18"/>
                <w:szCs w:val="18"/>
                <w:lang w:val="hy-AM"/>
              </w:rPr>
              <w:t xml:space="preserve"> </w:t>
            </w:r>
            <w:r w:rsidRPr="00711799">
              <w:rPr>
                <w:sz w:val="18"/>
                <w:szCs w:val="18"/>
                <w:lang w:val="hy-AM"/>
              </w:rPr>
              <w:t>400</w:t>
            </w:r>
            <w:r>
              <w:rPr>
                <w:sz w:val="18"/>
                <w:szCs w:val="18"/>
                <w:lang w:val="hy-AM"/>
              </w:rPr>
              <w:t xml:space="preserve"> </w:t>
            </w:r>
            <w:r w:rsidRPr="00711799">
              <w:rPr>
                <w:sz w:val="18"/>
                <w:szCs w:val="18"/>
                <w:lang w:val="hy-AM"/>
              </w:rPr>
              <w:t>000</w:t>
            </w:r>
            <w:r>
              <w:rPr>
                <w:sz w:val="18"/>
                <w:szCs w:val="18"/>
                <w:lang w:val="hy-AM"/>
              </w:rPr>
              <w:t>,0</w:t>
            </w:r>
          </w:p>
        </w:tc>
        <w:tc>
          <w:tcPr>
            <w:tcW w:w="974" w:type="dxa"/>
            <w:gridSpan w:val="4"/>
            <w:tcBorders>
              <w:top w:val="single" w:sz="12" w:space="0" w:color="auto"/>
            </w:tcBorders>
            <w:vAlign w:val="center"/>
          </w:tcPr>
          <w:p w14:paraId="104AA162" w14:textId="77777777" w:rsidR="00376764" w:rsidRPr="00D47374" w:rsidRDefault="00376764" w:rsidP="00376764">
            <w:pPr>
              <w:jc w:val="center"/>
              <w:rPr>
                <w:sz w:val="18"/>
                <w:szCs w:val="18"/>
                <w:lang w:val="hy-AM"/>
              </w:rPr>
            </w:pPr>
            <w:r>
              <w:rPr>
                <w:sz w:val="18"/>
                <w:szCs w:val="18"/>
                <w:lang w:val="hy-AM"/>
              </w:rPr>
              <w:t>20</w:t>
            </w:r>
            <w:r w:rsidRPr="00D47374">
              <w:rPr>
                <w:sz w:val="18"/>
                <w:szCs w:val="18"/>
                <w:lang w:val="hy-AM"/>
              </w:rPr>
              <w:t>0 000</w:t>
            </w:r>
          </w:p>
        </w:tc>
        <w:tc>
          <w:tcPr>
            <w:tcW w:w="1660" w:type="dxa"/>
            <w:gridSpan w:val="3"/>
            <w:tcBorders>
              <w:top w:val="single" w:sz="12" w:space="0" w:color="auto"/>
            </w:tcBorders>
            <w:vAlign w:val="center"/>
          </w:tcPr>
          <w:p w14:paraId="1A1DE4CD" w14:textId="77777777" w:rsidR="00376764" w:rsidRPr="00D47374" w:rsidRDefault="00376764" w:rsidP="00376764">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080" w:type="dxa"/>
            <w:gridSpan w:val="2"/>
            <w:tcBorders>
              <w:top w:val="single" w:sz="12" w:space="0" w:color="auto"/>
            </w:tcBorders>
            <w:vAlign w:val="center"/>
          </w:tcPr>
          <w:p w14:paraId="07DF48CB" w14:textId="77777777" w:rsidR="00376764" w:rsidRPr="00D47374" w:rsidRDefault="00376764" w:rsidP="00376764">
            <w:pPr>
              <w:jc w:val="center"/>
              <w:rPr>
                <w:rFonts w:cs="Sylfaen"/>
                <w:i/>
                <w:sz w:val="18"/>
                <w:szCs w:val="18"/>
                <w:lang w:val="pt-BR"/>
              </w:rPr>
            </w:pPr>
            <w:r w:rsidRPr="00D47374">
              <w:rPr>
                <w:rFonts w:cs="Sylfaen"/>
                <w:i/>
                <w:sz w:val="18"/>
                <w:szCs w:val="18"/>
                <w:lang w:val="pt-BR"/>
              </w:rPr>
              <w:t>200 000</w:t>
            </w:r>
          </w:p>
        </w:tc>
        <w:tc>
          <w:tcPr>
            <w:tcW w:w="1405" w:type="dxa"/>
            <w:gridSpan w:val="2"/>
            <w:tcBorders>
              <w:top w:val="single" w:sz="12" w:space="0" w:color="auto"/>
              <w:right w:val="single" w:sz="12" w:space="0" w:color="auto"/>
            </w:tcBorders>
            <w:vAlign w:val="center"/>
          </w:tcPr>
          <w:p w14:paraId="1BF84FB1" w14:textId="77777777" w:rsidR="00376764" w:rsidRPr="00C46BB1" w:rsidRDefault="00376764" w:rsidP="00376764">
            <w:pPr>
              <w:jc w:val="center"/>
              <w:rPr>
                <w:sz w:val="18"/>
                <w:szCs w:val="18"/>
              </w:rPr>
            </w:pPr>
            <w:r w:rsidRPr="00D47374">
              <w:rPr>
                <w:sz w:val="18"/>
                <w:szCs w:val="18"/>
                <w:lang w:val="hy-AM"/>
              </w:rPr>
              <w:t>2025</w:t>
            </w:r>
            <w:r>
              <w:rPr>
                <w:sz w:val="18"/>
                <w:szCs w:val="18"/>
              </w:rPr>
              <w:t>г.</w:t>
            </w:r>
            <w:r w:rsidRPr="00D47374">
              <w:rPr>
                <w:sz w:val="18"/>
                <w:szCs w:val="18"/>
                <w:lang w:val="hy-AM"/>
              </w:rPr>
              <w:t xml:space="preserve"> </w:t>
            </w:r>
            <w:r>
              <w:rPr>
                <w:sz w:val="18"/>
                <w:szCs w:val="18"/>
              </w:rPr>
              <w:t>август</w:t>
            </w:r>
          </w:p>
        </w:tc>
      </w:tr>
      <w:tr w:rsidR="00376764" w:rsidRPr="002428F2" w14:paraId="5E2E8663" w14:textId="77777777" w:rsidTr="00376764">
        <w:trPr>
          <w:trHeight w:val="531"/>
          <w:jc w:val="center"/>
        </w:trPr>
        <w:tc>
          <w:tcPr>
            <w:tcW w:w="16160" w:type="dxa"/>
            <w:gridSpan w:val="25"/>
            <w:tcBorders>
              <w:left w:val="single" w:sz="12" w:space="0" w:color="auto"/>
              <w:bottom w:val="single" w:sz="12" w:space="0" w:color="auto"/>
              <w:right w:val="single" w:sz="12" w:space="0" w:color="auto"/>
            </w:tcBorders>
            <w:vAlign w:val="center"/>
          </w:tcPr>
          <w:p w14:paraId="05F54B47" w14:textId="77777777" w:rsidR="00376764" w:rsidRDefault="00376764" w:rsidP="00376764">
            <w:pPr>
              <w:jc w:val="center"/>
              <w:rPr>
                <w:rFonts w:cs="GHEA Grapalat"/>
                <w:b/>
                <w:sz w:val="22"/>
              </w:rPr>
            </w:pPr>
          </w:p>
          <w:p w14:paraId="2E558EA1" w14:textId="77777777" w:rsidR="00376764" w:rsidRPr="00FF03BB" w:rsidRDefault="00376764" w:rsidP="00376764">
            <w:pPr>
              <w:jc w:val="center"/>
              <w:rPr>
                <w:rFonts w:cs="Calibri"/>
                <w:b/>
                <w:color w:val="000000"/>
                <w:sz w:val="20"/>
                <w:lang w:val="hy-AM"/>
              </w:rPr>
            </w:pPr>
            <w:r w:rsidRPr="00FF03BB">
              <w:rPr>
                <w:rFonts w:cs="GHEA Grapalat"/>
                <w:b/>
                <w:sz w:val="22"/>
              </w:rPr>
              <w:t>Техническая характеристика</w:t>
            </w:r>
          </w:p>
          <w:p w14:paraId="234D73EE" w14:textId="4B703CC7" w:rsidR="00376764" w:rsidRDefault="00376764" w:rsidP="00376764">
            <w:pPr>
              <w:jc w:val="both"/>
              <w:rPr>
                <w:rFonts w:cs="Calibri"/>
                <w:color w:val="000000"/>
                <w:sz w:val="20"/>
                <w:szCs w:val="20"/>
              </w:rPr>
            </w:pPr>
            <w:r w:rsidRPr="00DD7AEF">
              <w:rPr>
                <w:rFonts w:cs="Arial"/>
                <w:sz w:val="20"/>
                <w:szCs w:val="20"/>
              </w:rPr>
              <w:t xml:space="preserve">Вакцина против гриппа, флакон/ампула или шприц-тюбик </w:t>
            </w:r>
            <w:r w:rsidRPr="00DD7AEF">
              <w:rPr>
                <w:rFonts w:cs="Calibri"/>
                <w:color w:val="000000"/>
                <w:sz w:val="20"/>
              </w:rPr>
              <w:t>с иглой или без игла</w:t>
            </w:r>
            <w:r w:rsidRPr="00DD7AEF">
              <w:rPr>
                <w:rFonts w:cs="Arial"/>
                <w:sz w:val="20"/>
                <w:szCs w:val="20"/>
              </w:rPr>
              <w:t>, содержащая 1 дозу инактивированной вакцины</w:t>
            </w:r>
            <w:r>
              <w:rPr>
                <w:rFonts w:cs="Arial"/>
                <w:sz w:val="20"/>
                <w:szCs w:val="20"/>
                <w:lang w:val="hy-AM"/>
              </w:rPr>
              <w:t xml:space="preserve"> </w:t>
            </w:r>
            <w:r w:rsidRPr="00D506B7">
              <w:rPr>
                <w:rFonts w:cs="Arial"/>
                <w:sz w:val="20"/>
                <w:szCs w:val="20"/>
              </w:rPr>
              <w:t>против сезонного гриппа</w:t>
            </w:r>
            <w:r w:rsidRPr="00DD7AEF">
              <w:rPr>
                <w:rFonts w:cs="Arial"/>
                <w:sz w:val="20"/>
                <w:szCs w:val="20"/>
              </w:rPr>
              <w:t xml:space="preserve">, состав, которого соответствует рекомендуемому составу ВОЗ для северного полушария </w:t>
            </w:r>
            <w:r w:rsidRPr="00053D62">
              <w:rPr>
                <w:rFonts w:cs="Arial"/>
                <w:sz w:val="20"/>
                <w:szCs w:val="20"/>
              </w:rPr>
              <w:t>на сезоны гриппа 2025-2026гг.</w:t>
            </w:r>
            <w:r w:rsidRPr="00DD7AEF">
              <w:rPr>
                <w:rFonts w:cs="Arial"/>
                <w:sz w:val="20"/>
                <w:szCs w:val="20"/>
              </w:rPr>
              <w:t>, предназначенная для лиц в возрасте с 6 месяцев, четырехвалентная</w:t>
            </w:r>
            <w:r>
              <w:rPr>
                <w:rFonts w:cs="Arial"/>
                <w:sz w:val="20"/>
                <w:szCs w:val="20"/>
              </w:rPr>
              <w:t>.</w:t>
            </w:r>
            <w:r>
              <w:rPr>
                <w:rFonts w:cs="Arial"/>
                <w:sz w:val="20"/>
                <w:szCs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00417348">
              <w:rPr>
                <w:rFonts w:cs="Calibri"/>
                <w:color w:val="000000"/>
                <w:sz w:val="20"/>
              </w:rPr>
              <w:t xml:space="preserve"> которые</w:t>
            </w:r>
            <w:r w:rsidR="00417348" w:rsidRPr="000D7101">
              <w:rPr>
                <w:rFonts w:cs="Calibri"/>
                <w:color w:val="000000"/>
                <w:sz w:val="20"/>
                <w:lang w:val="hy-AM"/>
              </w:rPr>
              <w:t xml:space="preserve"> </w:t>
            </w:r>
            <w:r w:rsidR="00417348">
              <w:rPr>
                <w:rFonts w:cs="Calibri"/>
                <w:color w:val="000000"/>
                <w:sz w:val="20"/>
              </w:rPr>
              <w:t>регистрируют</w:t>
            </w:r>
            <w:r w:rsidR="00417348" w:rsidRPr="00A03365">
              <w:rPr>
                <w:rFonts w:cs="Calibri"/>
                <w:color w:val="000000"/>
                <w:sz w:val="20"/>
                <w:lang w:val="hy-AM"/>
              </w:rPr>
              <w:t>, запомина</w:t>
            </w:r>
            <w:r w:rsidR="00417348">
              <w:rPr>
                <w:rFonts w:cs="Calibri"/>
                <w:color w:val="000000"/>
                <w:sz w:val="20"/>
              </w:rPr>
              <w:t>ют</w:t>
            </w:r>
            <w:r w:rsidR="00417348" w:rsidRPr="00A03365">
              <w:rPr>
                <w:rFonts w:cs="Calibri"/>
                <w:color w:val="000000"/>
                <w:sz w:val="20"/>
                <w:lang w:val="hy-AM"/>
              </w:rPr>
              <w:t xml:space="preserve"> </w:t>
            </w:r>
            <w:r w:rsidR="00417348" w:rsidRPr="000D7101">
              <w:rPr>
                <w:rFonts w:cs="Calibri"/>
                <w:color w:val="000000"/>
                <w:sz w:val="20"/>
                <w:lang w:val="hy-AM"/>
              </w:rPr>
              <w:t xml:space="preserve">температурный режим </w:t>
            </w:r>
            <w:r w:rsidR="00417348" w:rsidRPr="00A03365">
              <w:rPr>
                <w:rFonts w:cs="Calibri"/>
                <w:color w:val="000000"/>
                <w:sz w:val="20"/>
                <w:lang w:val="hy-AM"/>
              </w:rPr>
              <w:t>всего процесса</w:t>
            </w:r>
            <w:r w:rsidR="00417348" w:rsidRPr="000D7101">
              <w:rPr>
                <w:rFonts w:cs="Calibri"/>
                <w:color w:val="000000"/>
                <w:sz w:val="20"/>
                <w:lang w:val="hy-AM"/>
              </w:rPr>
              <w:t xml:space="preserve"> транспортировк</w:t>
            </w:r>
            <w:r w:rsidR="00417348">
              <w:rPr>
                <w:rFonts w:cs="Calibri"/>
                <w:color w:val="000000"/>
                <w:sz w:val="20"/>
              </w:rPr>
              <w:t>и</w:t>
            </w:r>
            <w:r w:rsidR="00417348">
              <w:rPr>
                <w:rFonts w:cs="Calibri"/>
                <w:color w:val="000000"/>
                <w:sz w:val="20"/>
                <w:lang w:val="hy-AM"/>
              </w:rPr>
              <w:t xml:space="preserve"> </w:t>
            </w:r>
            <w:r w:rsidR="00417348"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0D7101">
              <w:rPr>
                <w:rFonts w:cs="Calibri"/>
                <w:color w:val="000000"/>
                <w:sz w:val="20"/>
              </w:rPr>
              <w:t xml:space="preserve">ой </w:t>
            </w:r>
            <w:r w:rsidRPr="000D7101">
              <w:rPr>
                <w:rFonts w:cs="Calibri"/>
                <w:color w:val="000000"/>
                <w:sz w:val="20"/>
                <w:lang w:val="hy-AM"/>
              </w:rPr>
              <w:t xml:space="preserve"> каждой коробк</w:t>
            </w:r>
            <w:r w:rsidRPr="000D7101">
              <w:rPr>
                <w:rFonts w:cs="Calibri"/>
                <w:color w:val="000000"/>
                <w:sz w:val="20"/>
              </w:rPr>
              <w:t>и</w:t>
            </w:r>
            <w:r w:rsidRPr="000D7101">
              <w:rPr>
                <w:rFonts w:cs="Calibri"/>
                <w:color w:val="000000"/>
                <w:sz w:val="20"/>
                <w:lang w:val="hy-AM"/>
              </w:rPr>
              <w:t xml:space="preserve"> и/или групповой упаковк</w:t>
            </w:r>
            <w:r w:rsidRPr="000D7101">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803632">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0D7101">
              <w:rPr>
                <w:rFonts w:cs="Calibri"/>
                <w:color w:val="000000"/>
                <w:sz w:val="20"/>
              </w:rPr>
              <w:t xml:space="preserve"> и/или</w:t>
            </w:r>
            <w:r w:rsidRPr="000D7101">
              <w:rPr>
                <w:rFonts w:cs="Calibri"/>
                <w:color w:val="000000"/>
                <w:sz w:val="20"/>
                <w:lang w:val="hy-AM"/>
              </w:rPr>
              <w:t xml:space="preserve"> регистрации</w:t>
            </w:r>
            <w:r w:rsidRPr="000D7101">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N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w:t>
            </w:r>
            <w:r w:rsidRPr="00DD7AEF">
              <w:rPr>
                <w:rFonts w:cs="Calibri"/>
                <w:color w:val="000000"/>
                <w:sz w:val="20"/>
                <w:szCs w:val="20"/>
              </w:rPr>
              <w:t xml:space="preserve">. </w:t>
            </w:r>
          </w:p>
          <w:p w14:paraId="6D654933" w14:textId="77777777" w:rsidR="00376764" w:rsidRPr="00DD7AEF" w:rsidRDefault="00376764" w:rsidP="00376764">
            <w:pPr>
              <w:jc w:val="both"/>
              <w:rPr>
                <w:rFonts w:cs="Calibri"/>
                <w:color w:val="000000"/>
                <w:sz w:val="20"/>
                <w:lang w:val="hy-AM"/>
              </w:rPr>
            </w:pPr>
            <w:r w:rsidRPr="00DD7AEF">
              <w:rPr>
                <w:rFonts w:cs="Calibri"/>
                <w:color w:val="000000"/>
                <w:sz w:val="20"/>
                <w:lang w:val="hy-AM"/>
              </w:rPr>
              <w:t>Срок годности вакцины при доставке:</w:t>
            </w:r>
          </w:p>
          <w:p w14:paraId="61B61E44" w14:textId="77777777" w:rsidR="00376764" w:rsidRDefault="00376764" w:rsidP="00376764">
            <w:pPr>
              <w:jc w:val="both"/>
              <w:rPr>
                <w:rFonts w:cs="Calibri"/>
                <w:color w:val="000000"/>
                <w:sz w:val="20"/>
                <w:lang w:val="hy-AM"/>
              </w:rPr>
            </w:pPr>
            <w:r>
              <w:rPr>
                <w:rFonts w:cs="Calibri"/>
                <w:color w:val="000000"/>
                <w:sz w:val="20"/>
              </w:rPr>
              <w:t>а</w:t>
            </w:r>
            <w:r w:rsidRPr="00DD7AEF">
              <w:rPr>
                <w:rFonts w:cs="Calibri"/>
                <w:color w:val="000000"/>
                <w:sz w:val="20"/>
                <w:lang w:val="hy-AM"/>
              </w:rPr>
              <w:t>)</w:t>
            </w:r>
            <w:r w:rsidRPr="00DD7AEF">
              <w:rPr>
                <w:rFonts w:cs="Calibri"/>
                <w:color w:val="000000"/>
                <w:sz w:val="20"/>
                <w:szCs w:val="20"/>
              </w:rPr>
              <w:t>Срок годности вакцины на момент поставки не менее 8 месяцев.</w:t>
            </w:r>
            <w:r w:rsidRPr="00DD7AEF">
              <w:rPr>
                <w:rFonts w:cs="Calibri"/>
                <w:color w:val="000000"/>
                <w:sz w:val="20"/>
                <w:lang w:val="hy-AM"/>
              </w:rPr>
              <w:t xml:space="preserve"> </w:t>
            </w:r>
          </w:p>
          <w:p w14:paraId="22B3F08B" w14:textId="77777777" w:rsidR="00376764" w:rsidRPr="00DD7AEF" w:rsidRDefault="00376764" w:rsidP="00376764">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6C1FD62A" w14:textId="77777777" w:rsidR="00376764" w:rsidRPr="00DD7AEF" w:rsidRDefault="00376764" w:rsidP="00376764">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1C680903" w14:textId="77777777" w:rsidR="00376764" w:rsidRPr="00311ED2" w:rsidRDefault="00376764" w:rsidP="00376764">
            <w:pPr>
              <w:rPr>
                <w:rFonts w:cs="Sylfaen"/>
                <w:i/>
                <w:sz w:val="18"/>
                <w:szCs w:val="18"/>
                <w:lang w:val="hy-AM"/>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r w:rsidR="00376764" w:rsidRPr="000264EC" w14:paraId="3CE7F0D8" w14:textId="77777777" w:rsidTr="00376764">
        <w:trPr>
          <w:trHeight w:val="608"/>
          <w:jc w:val="center"/>
        </w:trPr>
        <w:tc>
          <w:tcPr>
            <w:tcW w:w="1548" w:type="dxa"/>
            <w:vMerge w:val="restart"/>
            <w:tcBorders>
              <w:top w:val="single" w:sz="12" w:space="0" w:color="auto"/>
              <w:left w:val="single" w:sz="12" w:space="0" w:color="auto"/>
            </w:tcBorders>
            <w:vAlign w:val="center"/>
          </w:tcPr>
          <w:p w14:paraId="39E67D0D" w14:textId="77777777" w:rsidR="00376764" w:rsidRPr="00D47374" w:rsidRDefault="00376764" w:rsidP="00376764">
            <w:pPr>
              <w:jc w:val="center"/>
              <w:rPr>
                <w:rFonts w:cs="Calibri"/>
                <w:color w:val="000000"/>
                <w:sz w:val="18"/>
                <w:szCs w:val="18"/>
                <w:lang w:val="hy-AM"/>
              </w:rPr>
            </w:pPr>
            <w:r w:rsidRPr="00D47374">
              <w:rPr>
                <w:sz w:val="18"/>
                <w:szCs w:val="18"/>
                <w:lang w:val="hy-AM"/>
              </w:rPr>
              <w:t>3</w:t>
            </w:r>
          </w:p>
        </w:tc>
        <w:tc>
          <w:tcPr>
            <w:tcW w:w="2307" w:type="dxa"/>
            <w:vMerge w:val="restart"/>
            <w:tcBorders>
              <w:top w:val="single" w:sz="12" w:space="0" w:color="auto"/>
            </w:tcBorders>
            <w:vAlign w:val="center"/>
          </w:tcPr>
          <w:p w14:paraId="5A582394" w14:textId="77777777" w:rsidR="00376764" w:rsidRPr="00D47374" w:rsidRDefault="00376764" w:rsidP="00376764">
            <w:pPr>
              <w:rPr>
                <w:color w:val="000000"/>
                <w:sz w:val="18"/>
                <w:szCs w:val="18"/>
                <w:lang w:val="hy-AM"/>
              </w:rPr>
            </w:pPr>
            <w:r w:rsidRPr="00D506B7">
              <w:rPr>
                <w:rFonts w:cs="Calibri"/>
                <w:color w:val="000000"/>
                <w:sz w:val="20"/>
                <w:szCs w:val="20"/>
                <w:lang w:val="hy-AM"/>
              </w:rPr>
              <w:t>Вакцина менингококовая конъюгированная четирехвалентная (A, C, Y, W-135 )</w:t>
            </w:r>
          </w:p>
        </w:tc>
        <w:tc>
          <w:tcPr>
            <w:tcW w:w="1890" w:type="dxa"/>
            <w:vMerge w:val="restart"/>
            <w:tcBorders>
              <w:top w:val="single" w:sz="12" w:space="0" w:color="auto"/>
            </w:tcBorders>
            <w:vAlign w:val="center"/>
          </w:tcPr>
          <w:p w14:paraId="0259C607" w14:textId="77777777" w:rsidR="00376764" w:rsidRPr="00D47374" w:rsidRDefault="00376764" w:rsidP="00376764">
            <w:pPr>
              <w:jc w:val="center"/>
              <w:rPr>
                <w:sz w:val="18"/>
                <w:szCs w:val="18"/>
                <w:lang w:val="hy-AM"/>
              </w:rPr>
            </w:pPr>
            <w:r>
              <w:rPr>
                <w:sz w:val="18"/>
                <w:szCs w:val="18"/>
              </w:rPr>
              <w:t>требуется</w:t>
            </w:r>
          </w:p>
        </w:tc>
        <w:tc>
          <w:tcPr>
            <w:tcW w:w="1393" w:type="dxa"/>
            <w:vMerge w:val="restart"/>
            <w:tcBorders>
              <w:top w:val="single" w:sz="12" w:space="0" w:color="auto"/>
            </w:tcBorders>
            <w:vAlign w:val="center"/>
          </w:tcPr>
          <w:p w14:paraId="490EA52D" w14:textId="77777777" w:rsidR="00376764" w:rsidRPr="00D47374" w:rsidRDefault="00376764" w:rsidP="00376764">
            <w:pPr>
              <w:jc w:val="center"/>
              <w:rPr>
                <w:sz w:val="18"/>
                <w:szCs w:val="18"/>
                <w:lang w:val="hy-AM"/>
              </w:rPr>
            </w:pPr>
            <w:r w:rsidRPr="00B625FF">
              <w:rPr>
                <w:sz w:val="20"/>
                <w:szCs w:val="20"/>
              </w:rPr>
              <w:t>Излагается ниже</w:t>
            </w:r>
          </w:p>
        </w:tc>
        <w:tc>
          <w:tcPr>
            <w:tcW w:w="1354" w:type="dxa"/>
            <w:gridSpan w:val="4"/>
            <w:vMerge w:val="restart"/>
            <w:tcBorders>
              <w:top w:val="single" w:sz="12" w:space="0" w:color="auto"/>
            </w:tcBorders>
            <w:vAlign w:val="center"/>
          </w:tcPr>
          <w:p w14:paraId="51E396C0" w14:textId="77777777" w:rsidR="00376764" w:rsidRPr="00D47374" w:rsidRDefault="00376764" w:rsidP="00376764">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231B27B5" w14:textId="77777777" w:rsidR="00376764" w:rsidRPr="00D47374" w:rsidRDefault="00376764" w:rsidP="00376764">
            <w:pPr>
              <w:jc w:val="center"/>
              <w:rPr>
                <w:sz w:val="18"/>
                <w:szCs w:val="18"/>
                <w:lang w:val="hy-AM"/>
              </w:rPr>
            </w:pPr>
            <w:r w:rsidRPr="00D47374">
              <w:rPr>
                <w:sz w:val="18"/>
                <w:szCs w:val="18"/>
                <w:lang w:val="hy-AM"/>
              </w:rPr>
              <w:t>10255</w:t>
            </w:r>
          </w:p>
        </w:tc>
        <w:tc>
          <w:tcPr>
            <w:tcW w:w="1690" w:type="dxa"/>
            <w:gridSpan w:val="4"/>
            <w:vMerge w:val="restart"/>
            <w:tcBorders>
              <w:top w:val="single" w:sz="12" w:space="0" w:color="auto"/>
            </w:tcBorders>
            <w:vAlign w:val="center"/>
          </w:tcPr>
          <w:p w14:paraId="63CF0A11" w14:textId="77777777" w:rsidR="00376764" w:rsidRPr="005A3F12" w:rsidRDefault="00376764" w:rsidP="00376764">
            <w:pPr>
              <w:jc w:val="center"/>
              <w:rPr>
                <w:sz w:val="18"/>
                <w:szCs w:val="18"/>
                <w:lang w:val="hy-AM"/>
              </w:rPr>
            </w:pPr>
            <w:r w:rsidRPr="005A3F12">
              <w:rPr>
                <w:rFonts w:cs="Arial"/>
                <w:sz w:val="18"/>
                <w:szCs w:val="18"/>
                <w:lang w:val="hy-AM"/>
              </w:rPr>
              <w:t>205</w:t>
            </w:r>
            <w:r w:rsidRPr="005A3F12">
              <w:rPr>
                <w:rFonts w:cs="Arial"/>
                <w:sz w:val="18"/>
                <w:szCs w:val="18"/>
              </w:rPr>
              <w:t xml:space="preserve"> </w:t>
            </w:r>
            <w:r w:rsidRPr="005A3F12">
              <w:rPr>
                <w:rFonts w:cs="Arial"/>
                <w:sz w:val="18"/>
                <w:szCs w:val="18"/>
                <w:lang w:val="hy-AM"/>
              </w:rPr>
              <w:t>100</w:t>
            </w:r>
            <w:r w:rsidRPr="005A3F12">
              <w:rPr>
                <w:rFonts w:cs="Arial"/>
                <w:sz w:val="18"/>
                <w:szCs w:val="18"/>
              </w:rPr>
              <w:t xml:space="preserve"> </w:t>
            </w:r>
            <w:r w:rsidRPr="005A3F12">
              <w:rPr>
                <w:rFonts w:cs="Arial"/>
                <w:sz w:val="18"/>
                <w:szCs w:val="18"/>
                <w:lang w:val="hy-AM"/>
              </w:rPr>
              <w:t>000</w:t>
            </w:r>
            <w:r w:rsidRPr="005A3F12">
              <w:rPr>
                <w:rFonts w:cs="Arial"/>
                <w:sz w:val="18"/>
                <w:szCs w:val="18"/>
              </w:rPr>
              <w:t>.0</w:t>
            </w:r>
          </w:p>
        </w:tc>
        <w:tc>
          <w:tcPr>
            <w:tcW w:w="1012" w:type="dxa"/>
            <w:gridSpan w:val="4"/>
            <w:vMerge w:val="restart"/>
            <w:tcBorders>
              <w:top w:val="single" w:sz="12" w:space="0" w:color="auto"/>
            </w:tcBorders>
            <w:vAlign w:val="center"/>
          </w:tcPr>
          <w:p w14:paraId="18C21AAD" w14:textId="77777777" w:rsidR="00376764" w:rsidRPr="00D47374" w:rsidRDefault="00376764" w:rsidP="00376764">
            <w:pPr>
              <w:jc w:val="center"/>
              <w:rPr>
                <w:sz w:val="18"/>
                <w:szCs w:val="18"/>
                <w:lang w:val="hy-AM"/>
              </w:rPr>
            </w:pPr>
            <w:r>
              <w:rPr>
                <w:sz w:val="18"/>
                <w:szCs w:val="18"/>
              </w:rPr>
              <w:t>20</w:t>
            </w:r>
            <w:r w:rsidRPr="00D47374">
              <w:rPr>
                <w:sz w:val="18"/>
                <w:szCs w:val="18"/>
                <w:lang w:val="hy-AM"/>
              </w:rPr>
              <w:t>000</w:t>
            </w:r>
          </w:p>
        </w:tc>
        <w:tc>
          <w:tcPr>
            <w:tcW w:w="1590" w:type="dxa"/>
            <w:gridSpan w:val="2"/>
            <w:vMerge w:val="restart"/>
            <w:tcBorders>
              <w:top w:val="single" w:sz="12" w:space="0" w:color="auto"/>
            </w:tcBorders>
            <w:vAlign w:val="center"/>
          </w:tcPr>
          <w:p w14:paraId="698612EC" w14:textId="77777777" w:rsidR="00376764" w:rsidRPr="005A3F12" w:rsidRDefault="00376764" w:rsidP="00376764">
            <w:pPr>
              <w:jc w:val="center"/>
              <w:rPr>
                <w:rFonts w:cs="Arial"/>
                <w:color w:val="FF0000"/>
                <w:sz w:val="18"/>
                <w:szCs w:val="18"/>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080" w:type="dxa"/>
            <w:gridSpan w:val="2"/>
            <w:tcBorders>
              <w:top w:val="single" w:sz="12" w:space="0" w:color="auto"/>
            </w:tcBorders>
            <w:vAlign w:val="center"/>
          </w:tcPr>
          <w:p w14:paraId="5790CACA" w14:textId="77777777" w:rsidR="00376764" w:rsidRPr="00D47374" w:rsidRDefault="00376764" w:rsidP="00376764">
            <w:pPr>
              <w:jc w:val="center"/>
              <w:rPr>
                <w:rFonts w:cs="Sylfaen"/>
                <w:i/>
                <w:sz w:val="18"/>
                <w:szCs w:val="18"/>
                <w:lang w:val="pt-BR"/>
              </w:rPr>
            </w:pPr>
            <w:r w:rsidRPr="00D47374">
              <w:rPr>
                <w:rFonts w:cs="Sylfaen"/>
                <w:i/>
                <w:sz w:val="18"/>
                <w:szCs w:val="18"/>
                <w:lang w:val="hy-AM"/>
              </w:rPr>
              <w:t>1</w:t>
            </w:r>
            <w:r w:rsidRPr="00D47374">
              <w:rPr>
                <w:rFonts w:cs="Sylfaen"/>
                <w:i/>
                <w:sz w:val="18"/>
                <w:szCs w:val="18"/>
                <w:lang w:val="pt-BR"/>
              </w:rPr>
              <w:t>0 000</w:t>
            </w:r>
          </w:p>
        </w:tc>
        <w:tc>
          <w:tcPr>
            <w:tcW w:w="1405" w:type="dxa"/>
            <w:gridSpan w:val="2"/>
            <w:tcBorders>
              <w:top w:val="single" w:sz="12" w:space="0" w:color="auto"/>
              <w:right w:val="single" w:sz="12" w:space="0" w:color="auto"/>
            </w:tcBorders>
            <w:vAlign w:val="center"/>
          </w:tcPr>
          <w:p w14:paraId="68C0862A" w14:textId="77777777" w:rsidR="00376764" w:rsidRPr="00D47374" w:rsidRDefault="00376764" w:rsidP="00376764">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sidRPr="00C04110">
              <w:rPr>
                <w:sz w:val="18"/>
                <w:szCs w:val="18"/>
              </w:rPr>
              <w:t>март</w:t>
            </w:r>
          </w:p>
        </w:tc>
      </w:tr>
      <w:tr w:rsidR="00376764" w:rsidRPr="000264EC" w14:paraId="477B26A4" w14:textId="77777777" w:rsidTr="00376764">
        <w:trPr>
          <w:trHeight w:val="745"/>
          <w:jc w:val="center"/>
        </w:trPr>
        <w:tc>
          <w:tcPr>
            <w:tcW w:w="1548" w:type="dxa"/>
            <w:vMerge/>
            <w:tcBorders>
              <w:left w:val="single" w:sz="12" w:space="0" w:color="auto"/>
            </w:tcBorders>
            <w:vAlign w:val="center"/>
          </w:tcPr>
          <w:p w14:paraId="290F646A" w14:textId="77777777" w:rsidR="00376764" w:rsidRPr="00D47374" w:rsidRDefault="00376764" w:rsidP="00376764">
            <w:pPr>
              <w:jc w:val="center"/>
              <w:rPr>
                <w:rFonts w:cs="Calibri"/>
                <w:sz w:val="18"/>
                <w:szCs w:val="18"/>
                <w:lang w:val="hy-AM"/>
              </w:rPr>
            </w:pPr>
          </w:p>
        </w:tc>
        <w:tc>
          <w:tcPr>
            <w:tcW w:w="2307" w:type="dxa"/>
            <w:vMerge/>
            <w:vAlign w:val="center"/>
          </w:tcPr>
          <w:p w14:paraId="4E8BF718" w14:textId="77777777" w:rsidR="00376764" w:rsidRPr="00D47374" w:rsidRDefault="00376764" w:rsidP="00376764">
            <w:pPr>
              <w:jc w:val="center"/>
              <w:rPr>
                <w:color w:val="000000"/>
                <w:sz w:val="18"/>
                <w:szCs w:val="18"/>
                <w:lang w:val="hy-AM"/>
              </w:rPr>
            </w:pPr>
          </w:p>
        </w:tc>
        <w:tc>
          <w:tcPr>
            <w:tcW w:w="1890" w:type="dxa"/>
            <w:vMerge/>
            <w:vAlign w:val="center"/>
          </w:tcPr>
          <w:p w14:paraId="6A934396" w14:textId="77777777" w:rsidR="00376764" w:rsidRPr="00D47374" w:rsidRDefault="00376764" w:rsidP="00376764">
            <w:pPr>
              <w:jc w:val="center"/>
              <w:rPr>
                <w:sz w:val="18"/>
                <w:szCs w:val="18"/>
                <w:lang w:val="hy-AM"/>
              </w:rPr>
            </w:pPr>
          </w:p>
        </w:tc>
        <w:tc>
          <w:tcPr>
            <w:tcW w:w="1393" w:type="dxa"/>
            <w:vMerge/>
            <w:vAlign w:val="center"/>
          </w:tcPr>
          <w:p w14:paraId="2E94B29A" w14:textId="77777777" w:rsidR="00376764" w:rsidRPr="00D47374" w:rsidRDefault="00376764" w:rsidP="00376764">
            <w:pPr>
              <w:jc w:val="center"/>
              <w:rPr>
                <w:sz w:val="18"/>
                <w:szCs w:val="18"/>
                <w:lang w:val="hy-AM"/>
              </w:rPr>
            </w:pPr>
          </w:p>
        </w:tc>
        <w:tc>
          <w:tcPr>
            <w:tcW w:w="1354" w:type="dxa"/>
            <w:gridSpan w:val="4"/>
            <w:vMerge/>
            <w:vAlign w:val="center"/>
          </w:tcPr>
          <w:p w14:paraId="19948102" w14:textId="77777777" w:rsidR="00376764" w:rsidRPr="00D47374" w:rsidRDefault="00376764" w:rsidP="00376764">
            <w:pPr>
              <w:jc w:val="center"/>
              <w:rPr>
                <w:sz w:val="18"/>
                <w:szCs w:val="18"/>
                <w:lang w:val="hy-AM"/>
              </w:rPr>
            </w:pPr>
          </w:p>
        </w:tc>
        <w:tc>
          <w:tcPr>
            <w:tcW w:w="891" w:type="dxa"/>
            <w:gridSpan w:val="3"/>
            <w:vMerge/>
            <w:vAlign w:val="center"/>
          </w:tcPr>
          <w:p w14:paraId="7125F301" w14:textId="77777777" w:rsidR="00376764" w:rsidRPr="00D47374" w:rsidRDefault="00376764" w:rsidP="00376764">
            <w:pPr>
              <w:jc w:val="center"/>
              <w:rPr>
                <w:sz w:val="18"/>
                <w:szCs w:val="18"/>
                <w:lang w:val="hy-AM"/>
              </w:rPr>
            </w:pPr>
          </w:p>
        </w:tc>
        <w:tc>
          <w:tcPr>
            <w:tcW w:w="1690" w:type="dxa"/>
            <w:gridSpan w:val="4"/>
            <w:vMerge/>
            <w:vAlign w:val="center"/>
          </w:tcPr>
          <w:p w14:paraId="57E85FED" w14:textId="77777777" w:rsidR="00376764" w:rsidRPr="00D47374" w:rsidRDefault="00376764" w:rsidP="00376764">
            <w:pPr>
              <w:jc w:val="center"/>
              <w:rPr>
                <w:sz w:val="18"/>
                <w:szCs w:val="18"/>
                <w:lang w:val="hy-AM"/>
              </w:rPr>
            </w:pPr>
          </w:p>
        </w:tc>
        <w:tc>
          <w:tcPr>
            <w:tcW w:w="1012" w:type="dxa"/>
            <w:gridSpan w:val="4"/>
            <w:vMerge/>
            <w:vAlign w:val="center"/>
          </w:tcPr>
          <w:p w14:paraId="08B4FCF7" w14:textId="77777777" w:rsidR="00376764" w:rsidRPr="00D47374" w:rsidRDefault="00376764" w:rsidP="00376764">
            <w:pPr>
              <w:jc w:val="center"/>
              <w:rPr>
                <w:sz w:val="18"/>
                <w:szCs w:val="18"/>
                <w:lang w:val="hy-AM"/>
              </w:rPr>
            </w:pPr>
          </w:p>
        </w:tc>
        <w:tc>
          <w:tcPr>
            <w:tcW w:w="1590" w:type="dxa"/>
            <w:gridSpan w:val="2"/>
            <w:vMerge/>
          </w:tcPr>
          <w:p w14:paraId="2259387E" w14:textId="77777777" w:rsidR="00376764" w:rsidRPr="00D47374" w:rsidRDefault="00376764" w:rsidP="00376764">
            <w:pPr>
              <w:jc w:val="center"/>
              <w:rPr>
                <w:sz w:val="18"/>
                <w:szCs w:val="18"/>
                <w:lang w:val="hy-AM"/>
              </w:rPr>
            </w:pPr>
          </w:p>
        </w:tc>
        <w:tc>
          <w:tcPr>
            <w:tcW w:w="1080" w:type="dxa"/>
            <w:gridSpan w:val="2"/>
            <w:vAlign w:val="center"/>
          </w:tcPr>
          <w:p w14:paraId="53D90C6B" w14:textId="77777777" w:rsidR="00376764" w:rsidRPr="00D47374" w:rsidRDefault="00376764" w:rsidP="00376764">
            <w:pPr>
              <w:jc w:val="center"/>
              <w:rPr>
                <w:sz w:val="18"/>
                <w:szCs w:val="18"/>
                <w:lang w:val="hy-AM"/>
              </w:rPr>
            </w:pPr>
            <w:r w:rsidRPr="00D47374">
              <w:rPr>
                <w:rFonts w:cs="Sylfaen"/>
                <w:i/>
                <w:sz w:val="18"/>
                <w:szCs w:val="18"/>
                <w:lang w:val="hy-AM"/>
              </w:rPr>
              <w:t>1</w:t>
            </w:r>
            <w:r w:rsidRPr="00D47374">
              <w:rPr>
                <w:rFonts w:cs="Sylfaen"/>
                <w:i/>
                <w:sz w:val="18"/>
                <w:szCs w:val="18"/>
                <w:lang w:val="pt-BR"/>
              </w:rPr>
              <w:t>0 000</w:t>
            </w:r>
          </w:p>
        </w:tc>
        <w:tc>
          <w:tcPr>
            <w:tcW w:w="1405" w:type="dxa"/>
            <w:gridSpan w:val="2"/>
            <w:tcBorders>
              <w:right w:val="single" w:sz="12" w:space="0" w:color="auto"/>
            </w:tcBorders>
            <w:vAlign w:val="center"/>
          </w:tcPr>
          <w:p w14:paraId="48BE4C1F" w14:textId="77777777" w:rsidR="00376764" w:rsidRPr="00D47374" w:rsidRDefault="00376764" w:rsidP="00376764">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июль</w:t>
            </w:r>
          </w:p>
        </w:tc>
      </w:tr>
      <w:tr w:rsidR="00376764" w:rsidRPr="002428F2" w14:paraId="0DC9D8F5" w14:textId="77777777" w:rsidTr="00376764">
        <w:trPr>
          <w:trHeight w:val="531"/>
          <w:jc w:val="center"/>
        </w:trPr>
        <w:tc>
          <w:tcPr>
            <w:tcW w:w="16160" w:type="dxa"/>
            <w:gridSpan w:val="25"/>
            <w:tcBorders>
              <w:left w:val="single" w:sz="12" w:space="0" w:color="auto"/>
              <w:bottom w:val="single" w:sz="12" w:space="0" w:color="auto"/>
              <w:right w:val="single" w:sz="12" w:space="0" w:color="auto"/>
            </w:tcBorders>
            <w:vAlign w:val="center"/>
          </w:tcPr>
          <w:p w14:paraId="5A863233" w14:textId="77777777" w:rsidR="00376764" w:rsidRPr="00FF03BB" w:rsidRDefault="00376764" w:rsidP="00376764">
            <w:pPr>
              <w:jc w:val="center"/>
              <w:rPr>
                <w:rFonts w:cs="Calibri"/>
                <w:b/>
                <w:color w:val="000000"/>
                <w:sz w:val="20"/>
                <w:lang w:val="hy-AM"/>
              </w:rPr>
            </w:pPr>
            <w:r w:rsidRPr="00FF03BB">
              <w:rPr>
                <w:rFonts w:cs="GHEA Grapalat"/>
                <w:b/>
                <w:sz w:val="22"/>
              </w:rPr>
              <w:lastRenderedPageBreak/>
              <w:t>Техническая характеристика</w:t>
            </w:r>
          </w:p>
          <w:p w14:paraId="6940B973" w14:textId="6CB9764E" w:rsidR="00376764" w:rsidRPr="00DD7AEF" w:rsidRDefault="00376764" w:rsidP="00376764">
            <w:pPr>
              <w:jc w:val="both"/>
              <w:rPr>
                <w:rFonts w:cs="Calibri"/>
                <w:color w:val="000000"/>
                <w:sz w:val="20"/>
              </w:rPr>
            </w:pPr>
            <w:r w:rsidRPr="00DD7AEF">
              <w:rPr>
                <w:rFonts w:cs="Calibri"/>
                <w:color w:val="000000"/>
                <w:sz w:val="20"/>
                <w:lang w:val="hy-AM"/>
              </w:rPr>
              <w:t xml:space="preserve">Флакон/ампула, содержащий 1 дозу </w:t>
            </w:r>
            <w:r w:rsidRPr="00D506B7">
              <w:rPr>
                <w:rFonts w:cs="Calibri"/>
                <w:color w:val="000000"/>
                <w:sz w:val="20"/>
                <w:szCs w:val="20"/>
                <w:lang w:val="hy-AM"/>
              </w:rPr>
              <w:t>менингококов</w:t>
            </w:r>
            <w:r w:rsidRPr="00DD7AEF">
              <w:rPr>
                <w:rFonts w:cs="Calibri"/>
                <w:color w:val="000000"/>
                <w:sz w:val="20"/>
                <w:lang w:val="hy-AM"/>
              </w:rPr>
              <w:t>ой</w:t>
            </w:r>
            <w:r w:rsidRPr="00D506B7">
              <w:rPr>
                <w:rFonts w:cs="Calibri"/>
                <w:color w:val="000000"/>
                <w:sz w:val="20"/>
                <w:szCs w:val="20"/>
                <w:lang w:val="hy-AM"/>
              </w:rPr>
              <w:t xml:space="preserve"> </w:t>
            </w:r>
            <w:r w:rsidRPr="00DD7AEF">
              <w:rPr>
                <w:rFonts w:cs="Calibri"/>
                <w:color w:val="000000"/>
                <w:sz w:val="20"/>
                <w:lang w:val="hy-AM"/>
              </w:rPr>
              <w:t>конъюгированной, четирехвалентной (А,C,Y,W-135) вакцины. Наличие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w:t>
            </w:r>
            <w:r w:rsidRPr="00DD7AEF">
              <w:rPr>
                <w:rFonts w:cs="Calibri"/>
                <w:color w:val="000000"/>
                <w:sz w:val="20"/>
              </w:rPr>
              <w:t>, не замораживать</w:t>
            </w:r>
            <w:r w:rsidRPr="00DD7AEF">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00417348">
              <w:rPr>
                <w:rFonts w:cs="Calibri"/>
                <w:color w:val="000000"/>
                <w:sz w:val="20"/>
              </w:rPr>
              <w:t xml:space="preserve"> которые</w:t>
            </w:r>
            <w:r w:rsidR="00417348" w:rsidRPr="000D7101">
              <w:rPr>
                <w:rFonts w:cs="Calibri"/>
                <w:color w:val="000000"/>
                <w:sz w:val="20"/>
                <w:lang w:val="hy-AM"/>
              </w:rPr>
              <w:t xml:space="preserve"> </w:t>
            </w:r>
            <w:r w:rsidR="00417348">
              <w:rPr>
                <w:rFonts w:cs="Calibri"/>
                <w:color w:val="000000"/>
                <w:sz w:val="20"/>
              </w:rPr>
              <w:t>регистрируют</w:t>
            </w:r>
            <w:r w:rsidR="00417348" w:rsidRPr="00A03365">
              <w:rPr>
                <w:rFonts w:cs="Calibri"/>
                <w:color w:val="000000"/>
                <w:sz w:val="20"/>
                <w:lang w:val="hy-AM"/>
              </w:rPr>
              <w:t>, запомина</w:t>
            </w:r>
            <w:r w:rsidR="00417348">
              <w:rPr>
                <w:rFonts w:cs="Calibri"/>
                <w:color w:val="000000"/>
                <w:sz w:val="20"/>
              </w:rPr>
              <w:t>ют</w:t>
            </w:r>
            <w:r w:rsidR="00417348" w:rsidRPr="00A03365">
              <w:rPr>
                <w:rFonts w:cs="Calibri"/>
                <w:color w:val="000000"/>
                <w:sz w:val="20"/>
                <w:lang w:val="hy-AM"/>
              </w:rPr>
              <w:t xml:space="preserve"> </w:t>
            </w:r>
            <w:r w:rsidR="00417348" w:rsidRPr="000D7101">
              <w:rPr>
                <w:rFonts w:cs="Calibri"/>
                <w:color w:val="000000"/>
                <w:sz w:val="20"/>
                <w:lang w:val="hy-AM"/>
              </w:rPr>
              <w:t xml:space="preserve">температурный режим </w:t>
            </w:r>
            <w:r w:rsidR="00417348" w:rsidRPr="00A03365">
              <w:rPr>
                <w:rFonts w:cs="Calibri"/>
                <w:color w:val="000000"/>
                <w:sz w:val="20"/>
                <w:lang w:val="hy-AM"/>
              </w:rPr>
              <w:t>всего процесса</w:t>
            </w:r>
            <w:r w:rsidR="00417348" w:rsidRPr="000D7101">
              <w:rPr>
                <w:rFonts w:cs="Calibri"/>
                <w:color w:val="000000"/>
                <w:sz w:val="20"/>
                <w:lang w:val="hy-AM"/>
              </w:rPr>
              <w:t xml:space="preserve"> транспортировк</w:t>
            </w:r>
            <w:r w:rsidR="00417348">
              <w:rPr>
                <w:rFonts w:cs="Calibri"/>
                <w:color w:val="000000"/>
                <w:sz w:val="20"/>
              </w:rPr>
              <w:t>и</w:t>
            </w:r>
            <w:r w:rsidR="00417348">
              <w:rPr>
                <w:rFonts w:cs="Calibri"/>
                <w:color w:val="000000"/>
                <w:sz w:val="20"/>
                <w:lang w:val="hy-AM"/>
              </w:rPr>
              <w:t xml:space="preserve"> </w:t>
            </w:r>
            <w:r w:rsidR="00417348"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0D7101">
              <w:rPr>
                <w:rFonts w:cs="Calibri"/>
                <w:color w:val="000000"/>
                <w:sz w:val="20"/>
              </w:rPr>
              <w:t xml:space="preserve">ой </w:t>
            </w:r>
            <w:r w:rsidRPr="000D7101">
              <w:rPr>
                <w:rFonts w:cs="Calibri"/>
                <w:color w:val="000000"/>
                <w:sz w:val="20"/>
                <w:lang w:val="hy-AM"/>
              </w:rPr>
              <w:t xml:space="preserve"> каждой коробк</w:t>
            </w:r>
            <w:r w:rsidRPr="000D7101">
              <w:rPr>
                <w:rFonts w:cs="Calibri"/>
                <w:color w:val="000000"/>
                <w:sz w:val="20"/>
              </w:rPr>
              <w:t>и</w:t>
            </w:r>
            <w:r w:rsidRPr="000D7101">
              <w:rPr>
                <w:rFonts w:cs="Calibri"/>
                <w:color w:val="000000"/>
                <w:sz w:val="20"/>
                <w:lang w:val="hy-AM"/>
              </w:rPr>
              <w:t xml:space="preserve"> и/или групповой упаковк</w:t>
            </w:r>
            <w:r w:rsidRPr="000D7101">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803632">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0D7101">
              <w:rPr>
                <w:rFonts w:cs="Calibri"/>
                <w:color w:val="000000"/>
                <w:sz w:val="20"/>
              </w:rPr>
              <w:t xml:space="preserve"> и/или</w:t>
            </w:r>
            <w:r w:rsidRPr="000D7101">
              <w:rPr>
                <w:rFonts w:cs="Calibri"/>
                <w:color w:val="000000"/>
                <w:sz w:val="20"/>
                <w:lang w:val="hy-AM"/>
              </w:rPr>
              <w:t xml:space="preserve"> регистрации</w:t>
            </w:r>
            <w:r w:rsidRPr="000D7101">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N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73175255" w14:textId="77777777" w:rsidR="00376764" w:rsidRPr="00DD7AEF" w:rsidRDefault="00376764" w:rsidP="00376764">
            <w:pPr>
              <w:jc w:val="both"/>
              <w:rPr>
                <w:rFonts w:cs="Calibri"/>
                <w:color w:val="000000"/>
                <w:sz w:val="20"/>
                <w:lang w:val="hy-AM"/>
              </w:rPr>
            </w:pPr>
            <w:r w:rsidRPr="00DD7AEF">
              <w:rPr>
                <w:rFonts w:cs="Calibri"/>
                <w:color w:val="000000"/>
                <w:sz w:val="20"/>
                <w:lang w:val="hy-AM"/>
              </w:rPr>
              <w:t>Срок годности вакцины при доставке:</w:t>
            </w:r>
          </w:p>
          <w:p w14:paraId="60BE73C0" w14:textId="77777777" w:rsidR="00376764" w:rsidRDefault="00376764" w:rsidP="00376764">
            <w:pPr>
              <w:jc w:val="both"/>
              <w:rPr>
                <w:rFonts w:cs="Calibri"/>
                <w:color w:val="000000"/>
                <w:sz w:val="20"/>
                <w:lang w:val="hy-AM"/>
              </w:rPr>
            </w:pPr>
            <w:r>
              <w:rPr>
                <w:rFonts w:cs="Calibri"/>
                <w:color w:val="000000"/>
                <w:sz w:val="20"/>
              </w:rPr>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056B63BF" w14:textId="77777777" w:rsidR="00376764" w:rsidRPr="00066FA3" w:rsidRDefault="00376764" w:rsidP="00376764">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Pr>
                <w:rFonts w:cs="Calibri"/>
                <w:color w:val="000000"/>
                <w:sz w:val="20"/>
                <w:lang w:val="hy-AM"/>
              </w:rPr>
              <w:t>.</w:t>
            </w:r>
          </w:p>
          <w:p w14:paraId="03DE4572" w14:textId="77777777" w:rsidR="00376764" w:rsidRPr="00DD7AEF" w:rsidRDefault="00376764" w:rsidP="00376764">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011ADC97" w14:textId="77777777" w:rsidR="00376764" w:rsidRPr="00DD7AEF" w:rsidRDefault="00376764" w:rsidP="00376764">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7E8D4CD7" w14:textId="77777777" w:rsidR="00376764" w:rsidRPr="00311ED2" w:rsidRDefault="00376764" w:rsidP="00376764">
            <w:pPr>
              <w:rPr>
                <w:rFonts w:cs="Sylfaen"/>
                <w:i/>
                <w:sz w:val="18"/>
                <w:szCs w:val="18"/>
                <w:lang w:val="hy-AM"/>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r w:rsidR="00376764" w:rsidRPr="000264EC" w14:paraId="59F72D3C" w14:textId="77777777" w:rsidTr="00376764">
        <w:trPr>
          <w:trHeight w:val="788"/>
          <w:jc w:val="center"/>
        </w:trPr>
        <w:tc>
          <w:tcPr>
            <w:tcW w:w="1548" w:type="dxa"/>
            <w:vMerge w:val="restart"/>
            <w:tcBorders>
              <w:top w:val="single" w:sz="12" w:space="0" w:color="auto"/>
              <w:left w:val="single" w:sz="12" w:space="0" w:color="auto"/>
            </w:tcBorders>
            <w:vAlign w:val="center"/>
          </w:tcPr>
          <w:p w14:paraId="1394EFF8" w14:textId="77777777" w:rsidR="00376764" w:rsidRPr="00D47374" w:rsidRDefault="00376764" w:rsidP="00376764">
            <w:pPr>
              <w:jc w:val="center"/>
              <w:rPr>
                <w:rFonts w:cs="Calibri"/>
                <w:color w:val="000000"/>
                <w:sz w:val="18"/>
                <w:szCs w:val="18"/>
                <w:lang w:val="hy-AM"/>
              </w:rPr>
            </w:pPr>
            <w:r w:rsidRPr="00D47374">
              <w:rPr>
                <w:sz w:val="18"/>
                <w:szCs w:val="18"/>
                <w:lang w:val="hy-AM"/>
              </w:rPr>
              <w:t>4</w:t>
            </w:r>
          </w:p>
        </w:tc>
        <w:tc>
          <w:tcPr>
            <w:tcW w:w="2307" w:type="dxa"/>
            <w:vMerge w:val="restart"/>
            <w:tcBorders>
              <w:top w:val="single" w:sz="12" w:space="0" w:color="auto"/>
            </w:tcBorders>
            <w:vAlign w:val="center"/>
          </w:tcPr>
          <w:p w14:paraId="53C6C313" w14:textId="77777777" w:rsidR="00376764" w:rsidRPr="00B10732" w:rsidRDefault="00376764" w:rsidP="00376764">
            <w:pPr>
              <w:rPr>
                <w:color w:val="000000"/>
                <w:sz w:val="18"/>
                <w:szCs w:val="18"/>
                <w:lang w:val="hy-AM"/>
              </w:rPr>
            </w:pPr>
            <w:r w:rsidRPr="00B10732">
              <w:rPr>
                <w:rFonts w:cs="Calibri"/>
                <w:color w:val="000000"/>
                <w:sz w:val="18"/>
                <w:szCs w:val="18"/>
              </w:rPr>
              <w:t xml:space="preserve">Вакцина против дифтерии, столбняка, коклюша /неклеточный компонент/, </w:t>
            </w:r>
            <w:r w:rsidRPr="009772B0">
              <w:rPr>
                <w:rFonts w:cs="Calibri"/>
                <w:color w:val="000000"/>
                <w:sz w:val="18"/>
                <w:szCs w:val="18"/>
              </w:rPr>
              <w:t>полиомиелита /инактивированный/,</w:t>
            </w:r>
            <w:r w:rsidRPr="00DD7AEF">
              <w:rPr>
                <w:rFonts w:cs="Calibri"/>
                <w:color w:val="000000"/>
                <w:sz w:val="20"/>
                <w:szCs w:val="20"/>
                <w:lang w:val="hy-AM"/>
              </w:rPr>
              <w:t xml:space="preserve"> </w:t>
            </w:r>
            <w:r w:rsidRPr="00B10732">
              <w:rPr>
                <w:rFonts w:cs="Calibri"/>
                <w:color w:val="000000"/>
                <w:sz w:val="18"/>
                <w:szCs w:val="18"/>
              </w:rPr>
              <w:t xml:space="preserve"> для детей 6 лет</w:t>
            </w:r>
          </w:p>
        </w:tc>
        <w:tc>
          <w:tcPr>
            <w:tcW w:w="1890" w:type="dxa"/>
            <w:vMerge w:val="restart"/>
            <w:tcBorders>
              <w:top w:val="single" w:sz="12" w:space="0" w:color="auto"/>
            </w:tcBorders>
            <w:vAlign w:val="center"/>
          </w:tcPr>
          <w:p w14:paraId="0B36A2C5" w14:textId="77777777" w:rsidR="00376764" w:rsidRPr="00D47374" w:rsidRDefault="00376764" w:rsidP="00376764">
            <w:pPr>
              <w:jc w:val="center"/>
              <w:rPr>
                <w:sz w:val="18"/>
                <w:szCs w:val="18"/>
                <w:lang w:val="hy-AM"/>
              </w:rPr>
            </w:pPr>
            <w:r>
              <w:rPr>
                <w:sz w:val="18"/>
                <w:szCs w:val="18"/>
              </w:rPr>
              <w:t>требуется</w:t>
            </w:r>
          </w:p>
        </w:tc>
        <w:tc>
          <w:tcPr>
            <w:tcW w:w="1512" w:type="dxa"/>
            <w:gridSpan w:val="3"/>
            <w:vMerge w:val="restart"/>
            <w:tcBorders>
              <w:top w:val="single" w:sz="12" w:space="0" w:color="auto"/>
            </w:tcBorders>
            <w:vAlign w:val="center"/>
          </w:tcPr>
          <w:p w14:paraId="4A0F2480" w14:textId="77777777" w:rsidR="00376764" w:rsidRPr="00D47374" w:rsidRDefault="00376764" w:rsidP="00376764">
            <w:pPr>
              <w:jc w:val="center"/>
              <w:rPr>
                <w:sz w:val="18"/>
                <w:szCs w:val="18"/>
                <w:lang w:val="hy-AM"/>
              </w:rPr>
            </w:pPr>
            <w:r w:rsidRPr="00B625FF">
              <w:rPr>
                <w:sz w:val="20"/>
                <w:szCs w:val="20"/>
              </w:rPr>
              <w:t>Излагается ниже</w:t>
            </w:r>
          </w:p>
        </w:tc>
        <w:tc>
          <w:tcPr>
            <w:tcW w:w="1241" w:type="dxa"/>
            <w:gridSpan w:val="3"/>
            <w:vMerge w:val="restart"/>
            <w:tcBorders>
              <w:top w:val="single" w:sz="12" w:space="0" w:color="auto"/>
            </w:tcBorders>
            <w:vAlign w:val="center"/>
          </w:tcPr>
          <w:p w14:paraId="41F82089" w14:textId="77777777" w:rsidR="00376764" w:rsidRPr="00D47374" w:rsidRDefault="00376764" w:rsidP="00376764">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67050008" w14:textId="77777777" w:rsidR="00376764" w:rsidRPr="00D47374" w:rsidRDefault="00376764" w:rsidP="00376764">
            <w:pPr>
              <w:jc w:val="center"/>
              <w:rPr>
                <w:sz w:val="18"/>
                <w:szCs w:val="18"/>
                <w:lang w:val="hy-AM"/>
              </w:rPr>
            </w:pPr>
            <w:r w:rsidRPr="00D47374">
              <w:rPr>
                <w:sz w:val="18"/>
                <w:szCs w:val="18"/>
                <w:lang w:val="hy-AM"/>
              </w:rPr>
              <w:t>7086</w:t>
            </w:r>
          </w:p>
        </w:tc>
        <w:tc>
          <w:tcPr>
            <w:tcW w:w="1693" w:type="dxa"/>
            <w:gridSpan w:val="4"/>
            <w:vMerge w:val="restart"/>
            <w:tcBorders>
              <w:top w:val="single" w:sz="12" w:space="0" w:color="auto"/>
            </w:tcBorders>
            <w:vAlign w:val="center"/>
          </w:tcPr>
          <w:p w14:paraId="45DF320F" w14:textId="77777777" w:rsidR="00376764" w:rsidRPr="005A3F12" w:rsidRDefault="00376764" w:rsidP="00376764">
            <w:pPr>
              <w:jc w:val="center"/>
              <w:rPr>
                <w:sz w:val="18"/>
                <w:szCs w:val="18"/>
              </w:rPr>
            </w:pPr>
            <w:r w:rsidRPr="005A3F12">
              <w:rPr>
                <w:sz w:val="18"/>
                <w:szCs w:val="18"/>
                <w:lang w:val="hy-AM"/>
              </w:rPr>
              <w:t>531</w:t>
            </w:r>
            <w:r>
              <w:rPr>
                <w:sz w:val="18"/>
                <w:szCs w:val="18"/>
              </w:rPr>
              <w:t xml:space="preserve"> </w:t>
            </w:r>
            <w:r w:rsidRPr="005A3F12">
              <w:rPr>
                <w:sz w:val="18"/>
                <w:szCs w:val="18"/>
                <w:lang w:val="hy-AM"/>
              </w:rPr>
              <w:t>450</w:t>
            </w:r>
            <w:r>
              <w:rPr>
                <w:sz w:val="18"/>
                <w:szCs w:val="18"/>
              </w:rPr>
              <w:t xml:space="preserve"> </w:t>
            </w:r>
            <w:r w:rsidRPr="005A3F12">
              <w:rPr>
                <w:sz w:val="18"/>
                <w:szCs w:val="18"/>
                <w:lang w:val="hy-AM"/>
              </w:rPr>
              <w:t>000</w:t>
            </w:r>
            <w:r>
              <w:rPr>
                <w:sz w:val="18"/>
                <w:szCs w:val="18"/>
              </w:rPr>
              <w:t>.0</w:t>
            </w:r>
          </w:p>
        </w:tc>
        <w:tc>
          <w:tcPr>
            <w:tcW w:w="1003" w:type="dxa"/>
            <w:gridSpan w:val="3"/>
            <w:vMerge w:val="restart"/>
            <w:tcBorders>
              <w:top w:val="single" w:sz="12" w:space="0" w:color="auto"/>
            </w:tcBorders>
            <w:vAlign w:val="center"/>
          </w:tcPr>
          <w:p w14:paraId="1E904CA8" w14:textId="77777777" w:rsidR="00376764" w:rsidRPr="00D47374" w:rsidRDefault="00376764" w:rsidP="00376764">
            <w:pPr>
              <w:jc w:val="center"/>
              <w:rPr>
                <w:sz w:val="18"/>
                <w:szCs w:val="18"/>
                <w:lang w:val="hy-AM"/>
              </w:rPr>
            </w:pPr>
            <w:r>
              <w:rPr>
                <w:sz w:val="18"/>
                <w:szCs w:val="18"/>
              </w:rPr>
              <w:t>7</w:t>
            </w:r>
            <w:r w:rsidRPr="00D47374">
              <w:rPr>
                <w:sz w:val="18"/>
                <w:szCs w:val="18"/>
                <w:lang w:val="hy-AM"/>
              </w:rPr>
              <w:t>5 000</w:t>
            </w:r>
          </w:p>
        </w:tc>
        <w:tc>
          <w:tcPr>
            <w:tcW w:w="1590" w:type="dxa"/>
            <w:gridSpan w:val="2"/>
            <w:vMerge w:val="restart"/>
            <w:tcBorders>
              <w:top w:val="single" w:sz="12" w:space="0" w:color="auto"/>
            </w:tcBorders>
            <w:vAlign w:val="center"/>
          </w:tcPr>
          <w:p w14:paraId="20D98F64" w14:textId="77777777" w:rsidR="00376764" w:rsidRPr="00D47374" w:rsidRDefault="00376764" w:rsidP="00376764">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080" w:type="dxa"/>
            <w:gridSpan w:val="2"/>
            <w:tcBorders>
              <w:top w:val="single" w:sz="12" w:space="0" w:color="auto"/>
            </w:tcBorders>
            <w:vAlign w:val="center"/>
          </w:tcPr>
          <w:p w14:paraId="555EB84F" w14:textId="77777777" w:rsidR="00376764" w:rsidRPr="00D47374" w:rsidRDefault="00376764" w:rsidP="00376764">
            <w:pPr>
              <w:jc w:val="center"/>
              <w:rPr>
                <w:sz w:val="18"/>
                <w:szCs w:val="18"/>
                <w:lang w:val="hy-AM"/>
              </w:rPr>
            </w:pPr>
            <w:r w:rsidRPr="00D47374">
              <w:rPr>
                <w:rFonts w:cs="Sylfaen"/>
                <w:i/>
                <w:sz w:val="18"/>
                <w:szCs w:val="18"/>
                <w:lang w:val="hy-AM"/>
              </w:rPr>
              <w:t>35</w:t>
            </w:r>
            <w:r w:rsidRPr="00D47374">
              <w:rPr>
                <w:rFonts w:cs="Sylfaen"/>
                <w:i/>
                <w:sz w:val="18"/>
                <w:szCs w:val="18"/>
                <w:lang w:val="pt-BR"/>
              </w:rPr>
              <w:t xml:space="preserve"> 000</w:t>
            </w:r>
          </w:p>
        </w:tc>
        <w:tc>
          <w:tcPr>
            <w:tcW w:w="1405" w:type="dxa"/>
            <w:gridSpan w:val="2"/>
            <w:tcBorders>
              <w:top w:val="single" w:sz="12" w:space="0" w:color="auto"/>
              <w:right w:val="single" w:sz="12" w:space="0" w:color="auto"/>
            </w:tcBorders>
            <w:vAlign w:val="center"/>
          </w:tcPr>
          <w:p w14:paraId="2DD18565" w14:textId="77777777" w:rsidR="00376764" w:rsidRPr="00D47374" w:rsidRDefault="00376764" w:rsidP="00376764">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май</w:t>
            </w:r>
          </w:p>
        </w:tc>
      </w:tr>
      <w:tr w:rsidR="00376764" w:rsidRPr="000264EC" w14:paraId="4C5DAE15" w14:textId="77777777" w:rsidTr="00376764">
        <w:trPr>
          <w:trHeight w:val="753"/>
          <w:jc w:val="center"/>
        </w:trPr>
        <w:tc>
          <w:tcPr>
            <w:tcW w:w="1548" w:type="dxa"/>
            <w:vMerge/>
            <w:tcBorders>
              <w:left w:val="single" w:sz="12" w:space="0" w:color="auto"/>
            </w:tcBorders>
            <w:vAlign w:val="center"/>
          </w:tcPr>
          <w:p w14:paraId="7A8F43D0" w14:textId="77777777" w:rsidR="00376764" w:rsidRPr="00D47374" w:rsidRDefault="00376764" w:rsidP="00376764">
            <w:pPr>
              <w:jc w:val="center"/>
              <w:rPr>
                <w:rFonts w:cs="Calibri"/>
                <w:sz w:val="18"/>
                <w:szCs w:val="18"/>
                <w:lang w:val="hy-AM"/>
              </w:rPr>
            </w:pPr>
          </w:p>
        </w:tc>
        <w:tc>
          <w:tcPr>
            <w:tcW w:w="2307" w:type="dxa"/>
            <w:vMerge/>
            <w:vAlign w:val="center"/>
          </w:tcPr>
          <w:p w14:paraId="65298DC7" w14:textId="77777777" w:rsidR="00376764" w:rsidRPr="00D47374" w:rsidRDefault="00376764" w:rsidP="00376764">
            <w:pPr>
              <w:jc w:val="center"/>
              <w:rPr>
                <w:color w:val="000000"/>
                <w:sz w:val="18"/>
                <w:szCs w:val="18"/>
                <w:lang w:val="hy-AM"/>
              </w:rPr>
            </w:pPr>
          </w:p>
        </w:tc>
        <w:tc>
          <w:tcPr>
            <w:tcW w:w="1890" w:type="dxa"/>
            <w:vMerge/>
            <w:vAlign w:val="center"/>
          </w:tcPr>
          <w:p w14:paraId="0630F805" w14:textId="77777777" w:rsidR="00376764" w:rsidRPr="00D47374" w:rsidRDefault="00376764" w:rsidP="00376764">
            <w:pPr>
              <w:jc w:val="center"/>
              <w:rPr>
                <w:sz w:val="18"/>
                <w:szCs w:val="18"/>
                <w:lang w:val="hy-AM"/>
              </w:rPr>
            </w:pPr>
          </w:p>
        </w:tc>
        <w:tc>
          <w:tcPr>
            <w:tcW w:w="1512" w:type="dxa"/>
            <w:gridSpan w:val="3"/>
            <w:vMerge/>
            <w:vAlign w:val="center"/>
          </w:tcPr>
          <w:p w14:paraId="1FA77A70" w14:textId="77777777" w:rsidR="00376764" w:rsidRPr="00D47374" w:rsidRDefault="00376764" w:rsidP="00376764">
            <w:pPr>
              <w:jc w:val="center"/>
              <w:rPr>
                <w:sz w:val="18"/>
                <w:szCs w:val="18"/>
                <w:lang w:val="hy-AM"/>
              </w:rPr>
            </w:pPr>
          </w:p>
        </w:tc>
        <w:tc>
          <w:tcPr>
            <w:tcW w:w="1241" w:type="dxa"/>
            <w:gridSpan w:val="3"/>
            <w:vMerge/>
            <w:vAlign w:val="center"/>
          </w:tcPr>
          <w:p w14:paraId="7710CB03" w14:textId="77777777" w:rsidR="00376764" w:rsidRPr="00D47374" w:rsidRDefault="00376764" w:rsidP="00376764">
            <w:pPr>
              <w:jc w:val="center"/>
              <w:rPr>
                <w:sz w:val="18"/>
                <w:szCs w:val="18"/>
                <w:lang w:val="hy-AM"/>
              </w:rPr>
            </w:pPr>
          </w:p>
        </w:tc>
        <w:tc>
          <w:tcPr>
            <w:tcW w:w="891" w:type="dxa"/>
            <w:gridSpan w:val="3"/>
            <w:vMerge/>
            <w:vAlign w:val="center"/>
          </w:tcPr>
          <w:p w14:paraId="5A49385C" w14:textId="77777777" w:rsidR="00376764" w:rsidRPr="00D47374" w:rsidRDefault="00376764" w:rsidP="00376764">
            <w:pPr>
              <w:jc w:val="center"/>
              <w:rPr>
                <w:sz w:val="18"/>
                <w:szCs w:val="18"/>
                <w:lang w:val="hy-AM"/>
              </w:rPr>
            </w:pPr>
          </w:p>
        </w:tc>
        <w:tc>
          <w:tcPr>
            <w:tcW w:w="1693" w:type="dxa"/>
            <w:gridSpan w:val="4"/>
            <w:vMerge/>
            <w:vAlign w:val="center"/>
          </w:tcPr>
          <w:p w14:paraId="46040E71" w14:textId="77777777" w:rsidR="00376764" w:rsidRPr="00D47374" w:rsidRDefault="00376764" w:rsidP="00376764">
            <w:pPr>
              <w:jc w:val="center"/>
              <w:rPr>
                <w:sz w:val="18"/>
                <w:szCs w:val="18"/>
                <w:lang w:val="hy-AM"/>
              </w:rPr>
            </w:pPr>
          </w:p>
        </w:tc>
        <w:tc>
          <w:tcPr>
            <w:tcW w:w="1003" w:type="dxa"/>
            <w:gridSpan w:val="3"/>
            <w:vMerge/>
            <w:vAlign w:val="center"/>
          </w:tcPr>
          <w:p w14:paraId="24AAE9E8" w14:textId="77777777" w:rsidR="00376764" w:rsidRPr="00D47374" w:rsidRDefault="00376764" w:rsidP="00376764">
            <w:pPr>
              <w:jc w:val="center"/>
              <w:rPr>
                <w:sz w:val="18"/>
                <w:szCs w:val="18"/>
                <w:lang w:val="hy-AM"/>
              </w:rPr>
            </w:pPr>
          </w:p>
        </w:tc>
        <w:tc>
          <w:tcPr>
            <w:tcW w:w="1590" w:type="dxa"/>
            <w:gridSpan w:val="2"/>
            <w:vMerge/>
          </w:tcPr>
          <w:p w14:paraId="4BDC2F7D" w14:textId="77777777" w:rsidR="00376764" w:rsidRPr="00D47374" w:rsidRDefault="00376764" w:rsidP="00376764">
            <w:pPr>
              <w:jc w:val="center"/>
              <w:rPr>
                <w:sz w:val="18"/>
                <w:szCs w:val="18"/>
                <w:lang w:val="hy-AM"/>
              </w:rPr>
            </w:pPr>
          </w:p>
        </w:tc>
        <w:tc>
          <w:tcPr>
            <w:tcW w:w="1080" w:type="dxa"/>
            <w:gridSpan w:val="2"/>
            <w:vAlign w:val="center"/>
          </w:tcPr>
          <w:p w14:paraId="5916AFD1" w14:textId="77777777" w:rsidR="00376764" w:rsidRPr="00D47374" w:rsidRDefault="00376764" w:rsidP="00376764">
            <w:pPr>
              <w:jc w:val="center"/>
              <w:rPr>
                <w:sz w:val="18"/>
                <w:szCs w:val="18"/>
                <w:lang w:val="hy-AM"/>
              </w:rPr>
            </w:pPr>
            <w:r w:rsidRPr="00D47374">
              <w:rPr>
                <w:rFonts w:cs="Sylfaen"/>
                <w:i/>
                <w:sz w:val="18"/>
                <w:szCs w:val="18"/>
                <w:lang w:val="hy-AM"/>
              </w:rPr>
              <w:t>4</w:t>
            </w:r>
            <w:r w:rsidRPr="00D47374">
              <w:rPr>
                <w:rFonts w:cs="Sylfaen"/>
                <w:i/>
                <w:sz w:val="18"/>
                <w:szCs w:val="18"/>
                <w:lang w:val="pt-BR"/>
              </w:rPr>
              <w:t>0 000</w:t>
            </w:r>
          </w:p>
        </w:tc>
        <w:tc>
          <w:tcPr>
            <w:tcW w:w="1405" w:type="dxa"/>
            <w:gridSpan w:val="2"/>
            <w:tcBorders>
              <w:right w:val="single" w:sz="12" w:space="0" w:color="auto"/>
            </w:tcBorders>
            <w:vAlign w:val="center"/>
          </w:tcPr>
          <w:p w14:paraId="5663C3DC" w14:textId="77777777" w:rsidR="00376764" w:rsidRPr="00D47374" w:rsidRDefault="00376764" w:rsidP="00376764">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август</w:t>
            </w:r>
          </w:p>
        </w:tc>
      </w:tr>
      <w:tr w:rsidR="00376764" w:rsidRPr="002428F2" w14:paraId="7C8D9503" w14:textId="77777777" w:rsidTr="00376764">
        <w:trPr>
          <w:trHeight w:val="531"/>
          <w:jc w:val="center"/>
        </w:trPr>
        <w:tc>
          <w:tcPr>
            <w:tcW w:w="16160" w:type="dxa"/>
            <w:gridSpan w:val="25"/>
            <w:tcBorders>
              <w:left w:val="single" w:sz="12" w:space="0" w:color="auto"/>
              <w:bottom w:val="single" w:sz="12" w:space="0" w:color="auto"/>
              <w:right w:val="single" w:sz="12" w:space="0" w:color="auto"/>
            </w:tcBorders>
            <w:vAlign w:val="center"/>
          </w:tcPr>
          <w:p w14:paraId="40EC2954" w14:textId="77777777" w:rsidR="00376764" w:rsidRPr="00FF03BB" w:rsidRDefault="00376764" w:rsidP="00376764">
            <w:pPr>
              <w:jc w:val="center"/>
              <w:rPr>
                <w:rFonts w:cs="Calibri"/>
                <w:b/>
                <w:color w:val="000000"/>
                <w:sz w:val="20"/>
                <w:lang w:val="hy-AM"/>
              </w:rPr>
            </w:pPr>
            <w:r w:rsidRPr="00FF03BB">
              <w:rPr>
                <w:rFonts w:cs="GHEA Grapalat"/>
                <w:b/>
                <w:sz w:val="22"/>
              </w:rPr>
              <w:t>Техническая характеристика</w:t>
            </w:r>
          </w:p>
          <w:p w14:paraId="3EFA6337" w14:textId="1DA148D4" w:rsidR="00376764" w:rsidRPr="00DD7AEF" w:rsidRDefault="00376764" w:rsidP="00376764">
            <w:pPr>
              <w:jc w:val="both"/>
              <w:rPr>
                <w:rFonts w:cs="Calibri"/>
                <w:color w:val="000000"/>
                <w:sz w:val="20"/>
              </w:rPr>
            </w:pPr>
            <w:r w:rsidRPr="00DD7AEF">
              <w:rPr>
                <w:rFonts w:cs="Calibri"/>
                <w:color w:val="000000"/>
                <w:sz w:val="20"/>
                <w:lang w:val="hy-AM"/>
              </w:rPr>
              <w:t xml:space="preserve">Флакон/ампула или шприц-тюбик </w:t>
            </w:r>
            <w:r w:rsidRPr="00C869A4">
              <w:rPr>
                <w:rFonts w:cs="Calibri"/>
                <w:color w:val="000000"/>
                <w:sz w:val="20"/>
                <w:lang w:val="hy-AM"/>
              </w:rPr>
              <w:t>с иглой или без игла</w:t>
            </w:r>
            <w:r w:rsidRPr="00DD7AEF">
              <w:rPr>
                <w:rFonts w:cs="Calibri"/>
                <w:color w:val="000000"/>
                <w:sz w:val="20"/>
                <w:lang w:val="hy-AM"/>
              </w:rPr>
              <w:t xml:space="preserve">, содержащий 1 дозу, </w:t>
            </w:r>
            <w:r w:rsidRPr="00DD7AEF">
              <w:rPr>
                <w:rFonts w:cs="Calibri"/>
                <w:color w:val="000000"/>
                <w:sz w:val="20"/>
                <w:szCs w:val="20"/>
                <w:lang w:val="hy-AM"/>
              </w:rPr>
              <w:t>вакцины против дифтерии, столбняка, коклюша /неклеточный компонент/, полиомиелита</w:t>
            </w:r>
            <w:r>
              <w:rPr>
                <w:rFonts w:cs="Calibri"/>
                <w:color w:val="000000"/>
                <w:sz w:val="20"/>
                <w:szCs w:val="20"/>
                <w:lang w:val="hy-AM"/>
              </w:rPr>
              <w:t xml:space="preserve"> </w:t>
            </w:r>
            <w:r>
              <w:rPr>
                <w:rFonts w:cs="Calibri"/>
                <w:color w:val="000000"/>
                <w:sz w:val="20"/>
                <w:szCs w:val="20"/>
              </w:rPr>
              <w:t>/</w:t>
            </w:r>
            <w:r w:rsidRPr="00DD7AEF">
              <w:rPr>
                <w:rFonts w:cs="Calibri"/>
                <w:color w:val="000000"/>
                <w:sz w:val="20"/>
                <w:lang w:val="hy-AM"/>
              </w:rPr>
              <w:t>инактивированн</w:t>
            </w:r>
            <w:r>
              <w:rPr>
                <w:rFonts w:cs="Calibri"/>
                <w:color w:val="000000"/>
                <w:sz w:val="20"/>
              </w:rPr>
              <w:t>ы</w:t>
            </w:r>
            <w:r w:rsidRPr="00DD7AEF">
              <w:rPr>
                <w:rFonts w:cs="Calibri"/>
                <w:color w:val="000000"/>
                <w:sz w:val="20"/>
                <w:lang w:val="hy-AM"/>
              </w:rPr>
              <w:t>й</w:t>
            </w:r>
            <w:r>
              <w:rPr>
                <w:rFonts w:cs="Calibri"/>
                <w:color w:val="000000"/>
                <w:sz w:val="20"/>
              </w:rPr>
              <w:t>/</w:t>
            </w:r>
            <w:r w:rsidRPr="00DD7AEF">
              <w:rPr>
                <w:rFonts w:cs="Calibri"/>
                <w:color w:val="000000"/>
                <w:sz w:val="20"/>
                <w:lang w:val="hy-AM"/>
              </w:rPr>
              <w:t>,</w:t>
            </w:r>
            <w:r w:rsidRPr="00DD7AEF">
              <w:rPr>
                <w:rFonts w:cs="Calibri"/>
                <w:color w:val="000000"/>
                <w:sz w:val="20"/>
                <w:szCs w:val="20"/>
                <w:lang w:val="hy-AM"/>
              </w:rPr>
              <w:t xml:space="preserve"> для детей /в том числе 6 лет/</w:t>
            </w:r>
            <w:r w:rsidRPr="00DD7AEF">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00417348">
              <w:rPr>
                <w:rFonts w:cs="Calibri"/>
                <w:color w:val="000000"/>
                <w:sz w:val="20"/>
              </w:rPr>
              <w:t xml:space="preserve"> которые</w:t>
            </w:r>
            <w:r w:rsidR="00417348" w:rsidRPr="000D7101">
              <w:rPr>
                <w:rFonts w:cs="Calibri"/>
                <w:color w:val="000000"/>
                <w:sz w:val="20"/>
                <w:lang w:val="hy-AM"/>
              </w:rPr>
              <w:t xml:space="preserve"> </w:t>
            </w:r>
            <w:r w:rsidR="00417348">
              <w:rPr>
                <w:rFonts w:cs="Calibri"/>
                <w:color w:val="000000"/>
                <w:sz w:val="20"/>
              </w:rPr>
              <w:t>регистрируют</w:t>
            </w:r>
            <w:r w:rsidR="00417348" w:rsidRPr="00A03365">
              <w:rPr>
                <w:rFonts w:cs="Calibri"/>
                <w:color w:val="000000"/>
                <w:sz w:val="20"/>
                <w:lang w:val="hy-AM"/>
              </w:rPr>
              <w:t>, запомина</w:t>
            </w:r>
            <w:r w:rsidR="00417348">
              <w:rPr>
                <w:rFonts w:cs="Calibri"/>
                <w:color w:val="000000"/>
                <w:sz w:val="20"/>
              </w:rPr>
              <w:t>ют</w:t>
            </w:r>
            <w:r w:rsidR="00417348" w:rsidRPr="00A03365">
              <w:rPr>
                <w:rFonts w:cs="Calibri"/>
                <w:color w:val="000000"/>
                <w:sz w:val="20"/>
                <w:lang w:val="hy-AM"/>
              </w:rPr>
              <w:t xml:space="preserve"> </w:t>
            </w:r>
            <w:r w:rsidR="00417348" w:rsidRPr="000D7101">
              <w:rPr>
                <w:rFonts w:cs="Calibri"/>
                <w:color w:val="000000"/>
                <w:sz w:val="20"/>
                <w:lang w:val="hy-AM"/>
              </w:rPr>
              <w:t xml:space="preserve">температурный режим </w:t>
            </w:r>
            <w:r w:rsidR="00417348" w:rsidRPr="00A03365">
              <w:rPr>
                <w:rFonts w:cs="Calibri"/>
                <w:color w:val="000000"/>
                <w:sz w:val="20"/>
                <w:lang w:val="hy-AM"/>
              </w:rPr>
              <w:t>всего процесса</w:t>
            </w:r>
            <w:r w:rsidR="00417348" w:rsidRPr="000D7101">
              <w:rPr>
                <w:rFonts w:cs="Calibri"/>
                <w:color w:val="000000"/>
                <w:sz w:val="20"/>
                <w:lang w:val="hy-AM"/>
              </w:rPr>
              <w:t xml:space="preserve"> транспортировк</w:t>
            </w:r>
            <w:r w:rsidR="00417348">
              <w:rPr>
                <w:rFonts w:cs="Calibri"/>
                <w:color w:val="000000"/>
                <w:sz w:val="20"/>
              </w:rPr>
              <w:t>и</w:t>
            </w:r>
            <w:r w:rsidR="00417348">
              <w:rPr>
                <w:rFonts w:cs="Calibri"/>
                <w:color w:val="000000"/>
                <w:sz w:val="20"/>
                <w:lang w:val="hy-AM"/>
              </w:rPr>
              <w:t xml:space="preserve"> </w:t>
            </w:r>
            <w:r w:rsidR="00417348"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0D7101">
              <w:rPr>
                <w:rFonts w:cs="Calibri"/>
                <w:color w:val="000000"/>
                <w:sz w:val="20"/>
              </w:rPr>
              <w:t xml:space="preserve">ой </w:t>
            </w:r>
            <w:r w:rsidRPr="000D7101">
              <w:rPr>
                <w:rFonts w:cs="Calibri"/>
                <w:color w:val="000000"/>
                <w:sz w:val="20"/>
                <w:lang w:val="hy-AM"/>
              </w:rPr>
              <w:t xml:space="preserve"> каждой коробк</w:t>
            </w:r>
            <w:r w:rsidRPr="000D7101">
              <w:rPr>
                <w:rFonts w:cs="Calibri"/>
                <w:color w:val="000000"/>
                <w:sz w:val="20"/>
              </w:rPr>
              <w:t>и</w:t>
            </w:r>
            <w:r w:rsidRPr="000D7101">
              <w:rPr>
                <w:rFonts w:cs="Calibri"/>
                <w:color w:val="000000"/>
                <w:sz w:val="20"/>
                <w:lang w:val="hy-AM"/>
              </w:rPr>
              <w:t xml:space="preserve"> и/или групповой упаковк</w:t>
            </w:r>
            <w:r w:rsidRPr="000D7101">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803632">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0D7101">
              <w:rPr>
                <w:rFonts w:cs="Calibri"/>
                <w:color w:val="000000"/>
                <w:sz w:val="20"/>
              </w:rPr>
              <w:t xml:space="preserve"> и/или</w:t>
            </w:r>
            <w:r w:rsidRPr="000D7101">
              <w:rPr>
                <w:rFonts w:cs="Calibri"/>
                <w:color w:val="000000"/>
                <w:sz w:val="20"/>
                <w:lang w:val="hy-AM"/>
              </w:rPr>
              <w:t xml:space="preserve"> регистрации</w:t>
            </w:r>
            <w:r w:rsidRPr="000D7101">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N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26BD1DCF" w14:textId="77777777" w:rsidR="00376764" w:rsidRPr="00DD7AEF" w:rsidRDefault="00376764" w:rsidP="00376764">
            <w:pPr>
              <w:jc w:val="both"/>
              <w:rPr>
                <w:rFonts w:cs="Calibri"/>
                <w:color w:val="000000"/>
                <w:sz w:val="20"/>
                <w:lang w:val="hy-AM"/>
              </w:rPr>
            </w:pPr>
            <w:r w:rsidRPr="00DD7AEF">
              <w:rPr>
                <w:rFonts w:cs="Calibri"/>
                <w:color w:val="000000"/>
                <w:sz w:val="20"/>
                <w:lang w:val="hy-AM"/>
              </w:rPr>
              <w:t>Срок годности вакцины при доставке:</w:t>
            </w:r>
          </w:p>
          <w:p w14:paraId="402D4619" w14:textId="77777777" w:rsidR="00376764" w:rsidRDefault="00376764" w:rsidP="00376764">
            <w:pPr>
              <w:jc w:val="both"/>
              <w:rPr>
                <w:rFonts w:cs="Calibri"/>
                <w:color w:val="000000"/>
                <w:sz w:val="20"/>
                <w:lang w:val="hy-AM"/>
              </w:rPr>
            </w:pPr>
            <w:r>
              <w:rPr>
                <w:rFonts w:cs="Calibri"/>
                <w:color w:val="000000"/>
                <w:sz w:val="20"/>
              </w:rPr>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23E6F3E4" w14:textId="77777777" w:rsidR="00376764" w:rsidRPr="00D136C5" w:rsidRDefault="00376764" w:rsidP="00376764">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066FA3">
              <w:rPr>
                <w:rFonts w:cs="Calibri"/>
                <w:color w:val="000000"/>
                <w:sz w:val="20"/>
              </w:rPr>
              <w:t>.</w:t>
            </w:r>
          </w:p>
          <w:p w14:paraId="6E273E41" w14:textId="77777777" w:rsidR="00376764" w:rsidRPr="00DD7AEF" w:rsidRDefault="00376764" w:rsidP="00376764">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728C27F1" w14:textId="77777777" w:rsidR="00376764" w:rsidRPr="00DD7AEF" w:rsidRDefault="00376764" w:rsidP="00376764">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w:t>
            </w:r>
            <w:r w:rsidRPr="00DD7AEF">
              <w:rPr>
                <w:rFonts w:cs="Calibri"/>
                <w:color w:val="000000"/>
                <w:sz w:val="20"/>
              </w:rPr>
              <w:lastRenderedPageBreak/>
              <w:t xml:space="preserve">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05E52AC9" w14:textId="77777777" w:rsidR="00376764" w:rsidRDefault="00376764" w:rsidP="00376764">
            <w:pPr>
              <w:rPr>
                <w:rFonts w:cs="Calibri"/>
                <w:i/>
                <w:color w:val="000000"/>
                <w:sz w:val="20"/>
                <w:szCs w:val="18"/>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p w14:paraId="43A71997" w14:textId="77777777" w:rsidR="00376764" w:rsidRPr="00311ED2" w:rsidRDefault="00376764" w:rsidP="00376764">
            <w:pPr>
              <w:rPr>
                <w:rFonts w:cs="Sylfaen"/>
                <w:i/>
                <w:sz w:val="18"/>
                <w:szCs w:val="18"/>
                <w:lang w:val="hy-AM"/>
              </w:rPr>
            </w:pPr>
          </w:p>
        </w:tc>
      </w:tr>
      <w:tr w:rsidR="00376764" w:rsidRPr="000264EC" w14:paraId="3F7D1EF1" w14:textId="77777777" w:rsidTr="00376764">
        <w:trPr>
          <w:gridAfter w:val="1"/>
          <w:wAfter w:w="8" w:type="dxa"/>
          <w:trHeight w:val="1899"/>
          <w:jc w:val="center"/>
        </w:trPr>
        <w:tc>
          <w:tcPr>
            <w:tcW w:w="1548" w:type="dxa"/>
            <w:tcBorders>
              <w:top w:val="single" w:sz="12" w:space="0" w:color="auto"/>
              <w:left w:val="single" w:sz="12" w:space="0" w:color="auto"/>
            </w:tcBorders>
            <w:vAlign w:val="center"/>
          </w:tcPr>
          <w:p w14:paraId="5E9A8827" w14:textId="77777777" w:rsidR="00376764" w:rsidRPr="00D47374" w:rsidRDefault="00376764" w:rsidP="00376764">
            <w:pPr>
              <w:jc w:val="center"/>
              <w:rPr>
                <w:rFonts w:cs="Calibri"/>
                <w:color w:val="000000"/>
                <w:sz w:val="18"/>
                <w:szCs w:val="18"/>
              </w:rPr>
            </w:pPr>
            <w:r w:rsidRPr="00D47374">
              <w:rPr>
                <w:sz w:val="18"/>
                <w:szCs w:val="18"/>
                <w:lang w:val="hy-AM"/>
              </w:rPr>
              <w:lastRenderedPageBreak/>
              <w:t>5</w:t>
            </w:r>
          </w:p>
        </w:tc>
        <w:tc>
          <w:tcPr>
            <w:tcW w:w="2307" w:type="dxa"/>
            <w:tcBorders>
              <w:top w:val="single" w:sz="12" w:space="0" w:color="auto"/>
            </w:tcBorders>
            <w:vAlign w:val="center"/>
          </w:tcPr>
          <w:p w14:paraId="696627F1" w14:textId="77777777" w:rsidR="00376764" w:rsidRPr="00D47374" w:rsidRDefault="00376764" w:rsidP="00376764">
            <w:pPr>
              <w:rPr>
                <w:color w:val="000000"/>
                <w:sz w:val="18"/>
                <w:szCs w:val="18"/>
                <w:lang w:val="hy-AM"/>
              </w:rPr>
            </w:pPr>
            <w:r w:rsidRPr="00D506B7">
              <w:rPr>
                <w:rFonts w:cs="Calibri"/>
                <w:color w:val="000000"/>
                <w:sz w:val="20"/>
                <w:szCs w:val="20"/>
              </w:rPr>
              <w:t>Трехвалентная вакцина с неклеточным компонентом коклюша, дифтерии, столбняка</w:t>
            </w:r>
            <w:r w:rsidRPr="00D506B7">
              <w:rPr>
                <w:rFonts w:cs="Calibri"/>
                <w:color w:val="000000"/>
                <w:sz w:val="20"/>
                <w:szCs w:val="20"/>
                <w:lang w:val="hy-AM"/>
              </w:rPr>
              <w:t xml:space="preserve"> </w:t>
            </w:r>
            <w:r w:rsidRPr="00D506B7">
              <w:rPr>
                <w:rFonts w:cs="Calibri"/>
                <w:color w:val="000000"/>
                <w:sz w:val="20"/>
                <w:szCs w:val="20"/>
              </w:rPr>
              <w:t>для подростков</w:t>
            </w:r>
          </w:p>
        </w:tc>
        <w:tc>
          <w:tcPr>
            <w:tcW w:w="1890" w:type="dxa"/>
            <w:tcBorders>
              <w:top w:val="single" w:sz="12" w:space="0" w:color="auto"/>
            </w:tcBorders>
            <w:vAlign w:val="center"/>
          </w:tcPr>
          <w:p w14:paraId="0F173859" w14:textId="77777777" w:rsidR="00376764" w:rsidRPr="005C25D3" w:rsidRDefault="00376764" w:rsidP="00376764">
            <w:pPr>
              <w:jc w:val="center"/>
              <w:rPr>
                <w:sz w:val="18"/>
                <w:szCs w:val="18"/>
              </w:rPr>
            </w:pPr>
            <w:r>
              <w:rPr>
                <w:sz w:val="18"/>
                <w:szCs w:val="18"/>
              </w:rPr>
              <w:t>требуется</w:t>
            </w:r>
          </w:p>
        </w:tc>
        <w:tc>
          <w:tcPr>
            <w:tcW w:w="1487" w:type="dxa"/>
            <w:gridSpan w:val="2"/>
            <w:tcBorders>
              <w:top w:val="single" w:sz="12" w:space="0" w:color="auto"/>
            </w:tcBorders>
            <w:vAlign w:val="center"/>
          </w:tcPr>
          <w:p w14:paraId="08D9621C" w14:textId="77777777" w:rsidR="00376764" w:rsidRPr="00C46BB1" w:rsidRDefault="00376764" w:rsidP="00376764">
            <w:pPr>
              <w:jc w:val="center"/>
              <w:rPr>
                <w:sz w:val="18"/>
                <w:szCs w:val="18"/>
              </w:rPr>
            </w:pPr>
            <w:r w:rsidRPr="00B625FF">
              <w:rPr>
                <w:sz w:val="20"/>
                <w:szCs w:val="20"/>
              </w:rPr>
              <w:t>Излагается ниже</w:t>
            </w:r>
          </w:p>
        </w:tc>
        <w:tc>
          <w:tcPr>
            <w:tcW w:w="1266" w:type="dxa"/>
            <w:gridSpan w:val="4"/>
            <w:tcBorders>
              <w:top w:val="single" w:sz="12" w:space="0" w:color="auto"/>
            </w:tcBorders>
            <w:vAlign w:val="center"/>
          </w:tcPr>
          <w:p w14:paraId="1695935B" w14:textId="77777777" w:rsidR="00376764" w:rsidRPr="00D47374" w:rsidRDefault="00376764" w:rsidP="00376764">
            <w:pPr>
              <w:jc w:val="center"/>
              <w:rPr>
                <w:sz w:val="18"/>
                <w:szCs w:val="18"/>
              </w:rPr>
            </w:pPr>
            <w:r w:rsidRPr="00B625FF">
              <w:rPr>
                <w:rFonts w:cs="GHEA Grapalat"/>
                <w:sz w:val="20"/>
                <w:szCs w:val="20"/>
              </w:rPr>
              <w:t>доза</w:t>
            </w:r>
          </w:p>
        </w:tc>
        <w:tc>
          <w:tcPr>
            <w:tcW w:w="891" w:type="dxa"/>
            <w:gridSpan w:val="3"/>
            <w:tcBorders>
              <w:top w:val="single" w:sz="12" w:space="0" w:color="auto"/>
            </w:tcBorders>
            <w:vAlign w:val="center"/>
          </w:tcPr>
          <w:p w14:paraId="0342D2F8" w14:textId="77777777" w:rsidR="00376764" w:rsidRPr="00D47374" w:rsidRDefault="00376764" w:rsidP="00376764">
            <w:pPr>
              <w:jc w:val="center"/>
              <w:rPr>
                <w:sz w:val="18"/>
                <w:szCs w:val="18"/>
                <w:lang w:val="hy-AM"/>
              </w:rPr>
            </w:pPr>
            <w:r w:rsidRPr="00D47374">
              <w:rPr>
                <w:sz w:val="18"/>
                <w:szCs w:val="18"/>
                <w:lang w:val="hy-AM"/>
              </w:rPr>
              <w:t>6993</w:t>
            </w:r>
          </w:p>
        </w:tc>
        <w:tc>
          <w:tcPr>
            <w:tcW w:w="1578" w:type="dxa"/>
            <w:tcBorders>
              <w:top w:val="single" w:sz="12" w:space="0" w:color="auto"/>
            </w:tcBorders>
            <w:vAlign w:val="center"/>
          </w:tcPr>
          <w:p w14:paraId="35A41D75" w14:textId="77777777" w:rsidR="00376764" w:rsidRPr="005A3F12" w:rsidRDefault="00376764" w:rsidP="00376764">
            <w:pPr>
              <w:jc w:val="center"/>
              <w:rPr>
                <w:sz w:val="18"/>
                <w:szCs w:val="18"/>
              </w:rPr>
            </w:pPr>
            <w:r w:rsidRPr="005A3F12">
              <w:rPr>
                <w:sz w:val="18"/>
                <w:szCs w:val="18"/>
                <w:lang w:val="hy-AM"/>
              </w:rPr>
              <w:t>167</w:t>
            </w:r>
            <w:r>
              <w:rPr>
                <w:sz w:val="18"/>
                <w:szCs w:val="18"/>
              </w:rPr>
              <w:t xml:space="preserve"> </w:t>
            </w:r>
            <w:r w:rsidRPr="005A3F12">
              <w:rPr>
                <w:sz w:val="18"/>
                <w:szCs w:val="18"/>
                <w:lang w:val="hy-AM"/>
              </w:rPr>
              <w:t>832</w:t>
            </w:r>
            <w:r>
              <w:rPr>
                <w:sz w:val="18"/>
                <w:szCs w:val="18"/>
              </w:rPr>
              <w:t xml:space="preserve"> </w:t>
            </w:r>
            <w:r w:rsidRPr="005A3F12">
              <w:rPr>
                <w:sz w:val="18"/>
                <w:szCs w:val="18"/>
                <w:lang w:val="hy-AM"/>
              </w:rPr>
              <w:t>000</w:t>
            </w:r>
            <w:r>
              <w:rPr>
                <w:sz w:val="18"/>
                <w:szCs w:val="18"/>
              </w:rPr>
              <w:t>.0</w:t>
            </w:r>
          </w:p>
        </w:tc>
        <w:tc>
          <w:tcPr>
            <w:tcW w:w="1017" w:type="dxa"/>
            <w:gridSpan w:val="4"/>
            <w:tcBorders>
              <w:top w:val="single" w:sz="12" w:space="0" w:color="auto"/>
            </w:tcBorders>
            <w:vAlign w:val="center"/>
          </w:tcPr>
          <w:p w14:paraId="740ACF2B" w14:textId="77777777" w:rsidR="00376764" w:rsidRPr="00D47374" w:rsidRDefault="00376764" w:rsidP="00376764">
            <w:pPr>
              <w:jc w:val="center"/>
              <w:rPr>
                <w:sz w:val="18"/>
                <w:szCs w:val="18"/>
                <w:lang w:val="hy-AM"/>
              </w:rPr>
            </w:pPr>
            <w:r w:rsidRPr="00D47374">
              <w:rPr>
                <w:sz w:val="18"/>
                <w:szCs w:val="18"/>
                <w:lang w:val="hy-AM"/>
              </w:rPr>
              <w:t>105 000</w:t>
            </w:r>
          </w:p>
        </w:tc>
        <w:tc>
          <w:tcPr>
            <w:tcW w:w="1413" w:type="dxa"/>
            <w:gridSpan w:val="3"/>
            <w:tcBorders>
              <w:top w:val="single" w:sz="12" w:space="0" w:color="auto"/>
            </w:tcBorders>
            <w:vAlign w:val="center"/>
          </w:tcPr>
          <w:p w14:paraId="5DBAA845" w14:textId="77777777" w:rsidR="00376764" w:rsidRPr="00D47374" w:rsidRDefault="00376764" w:rsidP="00376764">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990" w:type="dxa"/>
            <w:gridSpan w:val="2"/>
            <w:tcBorders>
              <w:top w:val="single" w:sz="12" w:space="0" w:color="auto"/>
            </w:tcBorders>
            <w:vAlign w:val="center"/>
          </w:tcPr>
          <w:p w14:paraId="5CD63E73" w14:textId="77777777" w:rsidR="00376764" w:rsidRPr="00D47374" w:rsidRDefault="00376764" w:rsidP="00376764">
            <w:pPr>
              <w:jc w:val="center"/>
              <w:rPr>
                <w:sz w:val="18"/>
                <w:szCs w:val="18"/>
                <w:lang w:val="hy-AM"/>
              </w:rPr>
            </w:pPr>
            <w:r w:rsidRPr="00D47374">
              <w:rPr>
                <w:rFonts w:cs="Sylfaen"/>
                <w:i/>
                <w:sz w:val="18"/>
                <w:szCs w:val="18"/>
                <w:lang w:val="hy-AM"/>
              </w:rPr>
              <w:t>24</w:t>
            </w:r>
            <w:r w:rsidRPr="00D47374">
              <w:rPr>
                <w:rFonts w:cs="Sylfaen"/>
                <w:i/>
                <w:sz w:val="18"/>
                <w:szCs w:val="18"/>
                <w:lang w:val="pt-BR"/>
              </w:rPr>
              <w:t xml:space="preserve"> 000</w:t>
            </w:r>
          </w:p>
        </w:tc>
        <w:tc>
          <w:tcPr>
            <w:tcW w:w="1765" w:type="dxa"/>
            <w:gridSpan w:val="2"/>
            <w:tcBorders>
              <w:top w:val="single" w:sz="12" w:space="0" w:color="auto"/>
              <w:right w:val="single" w:sz="12" w:space="0" w:color="auto"/>
            </w:tcBorders>
            <w:vAlign w:val="center"/>
          </w:tcPr>
          <w:p w14:paraId="2226A463" w14:textId="77777777" w:rsidR="00376764" w:rsidRPr="00D47374" w:rsidRDefault="00376764" w:rsidP="00376764">
            <w:pPr>
              <w:jc w:val="center"/>
              <w:rPr>
                <w:sz w:val="18"/>
                <w:szCs w:val="18"/>
                <w:lang w:val="hy-AM"/>
              </w:rPr>
            </w:pPr>
            <w:r w:rsidRPr="00D47374">
              <w:rPr>
                <w:sz w:val="18"/>
                <w:szCs w:val="18"/>
                <w:lang w:val="hy-AM"/>
              </w:rPr>
              <w:t>2025</w:t>
            </w:r>
            <w:r>
              <w:rPr>
                <w:sz w:val="18"/>
                <w:szCs w:val="18"/>
              </w:rPr>
              <w:t>г. ноябрь</w:t>
            </w:r>
          </w:p>
        </w:tc>
      </w:tr>
      <w:tr w:rsidR="00376764" w:rsidRPr="002428F2" w14:paraId="4677C65C" w14:textId="77777777" w:rsidTr="00376764">
        <w:trPr>
          <w:trHeight w:val="531"/>
          <w:jc w:val="center"/>
        </w:trPr>
        <w:tc>
          <w:tcPr>
            <w:tcW w:w="16160" w:type="dxa"/>
            <w:gridSpan w:val="25"/>
            <w:tcBorders>
              <w:left w:val="single" w:sz="12" w:space="0" w:color="auto"/>
              <w:right w:val="single" w:sz="12" w:space="0" w:color="auto"/>
            </w:tcBorders>
            <w:vAlign w:val="center"/>
          </w:tcPr>
          <w:p w14:paraId="3E18C723" w14:textId="77777777" w:rsidR="00376764" w:rsidRPr="00FF03BB" w:rsidRDefault="00376764" w:rsidP="00376764">
            <w:pPr>
              <w:jc w:val="center"/>
              <w:rPr>
                <w:rFonts w:cs="Calibri"/>
                <w:b/>
                <w:color w:val="000000"/>
                <w:sz w:val="20"/>
                <w:lang w:val="hy-AM"/>
              </w:rPr>
            </w:pPr>
            <w:r w:rsidRPr="00FF03BB">
              <w:rPr>
                <w:rFonts w:cs="GHEA Grapalat"/>
                <w:b/>
                <w:sz w:val="22"/>
              </w:rPr>
              <w:t>Техническая характеристика</w:t>
            </w:r>
          </w:p>
          <w:p w14:paraId="579C5D69" w14:textId="16A835F5" w:rsidR="00376764" w:rsidRPr="00DD7AEF" w:rsidRDefault="00376764" w:rsidP="00376764">
            <w:pPr>
              <w:jc w:val="both"/>
              <w:rPr>
                <w:rFonts w:cs="Calibri"/>
                <w:color w:val="000000"/>
                <w:sz w:val="20"/>
              </w:rPr>
            </w:pPr>
            <w:r w:rsidRPr="00DD7AEF">
              <w:rPr>
                <w:rFonts w:cs="Calibri"/>
                <w:color w:val="000000"/>
                <w:sz w:val="20"/>
                <w:lang w:val="hy-AM"/>
              </w:rPr>
              <w:t xml:space="preserve">Флакон/ампула или шприц-тюбик </w:t>
            </w:r>
            <w:r w:rsidRPr="00C869A4">
              <w:rPr>
                <w:rFonts w:cs="Calibri"/>
                <w:color w:val="000000"/>
                <w:sz w:val="20"/>
                <w:lang w:val="hy-AM"/>
              </w:rPr>
              <w:t>с иглой или без игла</w:t>
            </w:r>
            <w:r w:rsidRPr="00DD7AEF">
              <w:rPr>
                <w:rFonts w:cs="Calibri"/>
                <w:color w:val="000000"/>
                <w:sz w:val="20"/>
                <w:lang w:val="hy-AM"/>
              </w:rPr>
              <w:t xml:space="preserve">, содержащий 1 дозу, инактивированной, </w:t>
            </w:r>
            <w:r w:rsidRPr="00DD7AEF">
              <w:rPr>
                <w:rFonts w:cs="Calibri"/>
                <w:color w:val="000000"/>
                <w:sz w:val="20"/>
                <w:szCs w:val="20"/>
                <w:lang w:val="hy-AM"/>
              </w:rPr>
              <w:t>трехвалентной вакцины с неклеточным компонентом коклюша, дифтерии, столбняка для подростков</w:t>
            </w:r>
            <w:r w:rsidRPr="00DD7AEF">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00417348">
              <w:rPr>
                <w:rFonts w:cs="Calibri"/>
                <w:color w:val="000000"/>
                <w:sz w:val="20"/>
              </w:rPr>
              <w:t xml:space="preserve"> </w:t>
            </w:r>
            <w:r w:rsidR="00417348" w:rsidRPr="00417348">
              <w:rPr>
                <w:rFonts w:cs="Calibri"/>
                <w:color w:val="000000"/>
                <w:sz w:val="20"/>
                <w:lang w:val="hy-AM"/>
              </w:rPr>
              <w:t>которые</w:t>
            </w:r>
            <w:r w:rsidR="00417348" w:rsidRPr="000D7101">
              <w:rPr>
                <w:rFonts w:cs="Calibri"/>
                <w:color w:val="000000"/>
                <w:sz w:val="20"/>
                <w:lang w:val="hy-AM"/>
              </w:rPr>
              <w:t xml:space="preserve"> </w:t>
            </w:r>
            <w:r w:rsidR="00417348" w:rsidRPr="00417348">
              <w:rPr>
                <w:rFonts w:cs="Calibri"/>
                <w:color w:val="000000"/>
                <w:sz w:val="20"/>
                <w:lang w:val="hy-AM"/>
              </w:rPr>
              <w:t>регистрируют</w:t>
            </w:r>
            <w:r w:rsidR="00417348" w:rsidRPr="00A03365">
              <w:rPr>
                <w:rFonts w:cs="Calibri"/>
                <w:color w:val="000000"/>
                <w:sz w:val="20"/>
                <w:lang w:val="hy-AM"/>
              </w:rPr>
              <w:t>, запомина</w:t>
            </w:r>
            <w:r w:rsidR="00417348" w:rsidRPr="00417348">
              <w:rPr>
                <w:rFonts w:cs="Calibri"/>
                <w:color w:val="000000"/>
                <w:sz w:val="20"/>
                <w:lang w:val="hy-AM"/>
              </w:rPr>
              <w:t>ют</w:t>
            </w:r>
            <w:r w:rsidR="00417348" w:rsidRPr="00A03365">
              <w:rPr>
                <w:rFonts w:cs="Calibri"/>
                <w:color w:val="000000"/>
                <w:sz w:val="20"/>
                <w:lang w:val="hy-AM"/>
              </w:rPr>
              <w:t xml:space="preserve"> </w:t>
            </w:r>
            <w:r w:rsidR="00417348" w:rsidRPr="000D7101">
              <w:rPr>
                <w:rFonts w:cs="Calibri"/>
                <w:color w:val="000000"/>
                <w:sz w:val="20"/>
                <w:lang w:val="hy-AM"/>
              </w:rPr>
              <w:t xml:space="preserve">температурный режим </w:t>
            </w:r>
            <w:r w:rsidR="00417348" w:rsidRPr="00A03365">
              <w:rPr>
                <w:rFonts w:cs="Calibri"/>
                <w:color w:val="000000"/>
                <w:sz w:val="20"/>
                <w:lang w:val="hy-AM"/>
              </w:rPr>
              <w:t>всего процесса</w:t>
            </w:r>
            <w:r w:rsidR="00417348" w:rsidRPr="000D7101">
              <w:rPr>
                <w:rFonts w:cs="Calibri"/>
                <w:color w:val="000000"/>
                <w:sz w:val="20"/>
                <w:lang w:val="hy-AM"/>
              </w:rPr>
              <w:t xml:space="preserve"> транспортировк</w:t>
            </w:r>
            <w:r w:rsidR="00417348" w:rsidRPr="00417348">
              <w:rPr>
                <w:rFonts w:cs="Calibri"/>
                <w:color w:val="000000"/>
                <w:sz w:val="20"/>
                <w:lang w:val="hy-AM"/>
              </w:rPr>
              <w:t>и</w:t>
            </w:r>
            <w:r w:rsidR="00417348">
              <w:rPr>
                <w:rFonts w:cs="Calibri"/>
                <w:color w:val="000000"/>
                <w:sz w:val="20"/>
                <w:lang w:val="hy-AM"/>
              </w:rPr>
              <w:t xml:space="preserve"> </w:t>
            </w:r>
            <w:r w:rsidR="00417348"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417348">
              <w:rPr>
                <w:rFonts w:cs="Calibri"/>
                <w:color w:val="000000"/>
                <w:sz w:val="20"/>
                <w:lang w:val="hy-AM"/>
              </w:rPr>
              <w:t xml:space="preserve">ой </w:t>
            </w:r>
            <w:r w:rsidRPr="000D7101">
              <w:rPr>
                <w:rFonts w:cs="Calibri"/>
                <w:color w:val="000000"/>
                <w:sz w:val="20"/>
                <w:lang w:val="hy-AM"/>
              </w:rPr>
              <w:t xml:space="preserve"> каждой коробк</w:t>
            </w:r>
            <w:r w:rsidRPr="00417348">
              <w:rPr>
                <w:rFonts w:cs="Calibri"/>
                <w:color w:val="000000"/>
                <w:sz w:val="20"/>
                <w:lang w:val="hy-AM"/>
              </w:rPr>
              <w:t>и</w:t>
            </w:r>
            <w:r w:rsidRPr="000D7101">
              <w:rPr>
                <w:rFonts w:cs="Calibri"/>
                <w:color w:val="000000"/>
                <w:sz w:val="20"/>
                <w:lang w:val="hy-AM"/>
              </w:rPr>
              <w:t xml:space="preserve"> и/или групповой упаковк</w:t>
            </w:r>
            <w:r w:rsidRPr="00417348">
              <w:rPr>
                <w:rFonts w:cs="Calibri"/>
                <w:color w:val="000000"/>
                <w:sz w:val="20"/>
                <w:lang w:val="hy-AM"/>
              </w:rPr>
              <w:t>и,</w:t>
            </w:r>
            <w:r w:rsidRPr="000D7101">
              <w:rPr>
                <w:rFonts w:cs="Calibri"/>
                <w:color w:val="000000"/>
                <w:sz w:val="20"/>
                <w:lang w:val="hy-AM"/>
              </w:rPr>
              <w:t xml:space="preserve"> с меткой «стекло», обеспечение во время перевозки</w:t>
            </w:r>
            <w:r w:rsidRPr="00417348">
              <w:rPr>
                <w:rFonts w:cs="Calibri"/>
                <w:color w:val="000000"/>
                <w:sz w:val="20"/>
                <w:lang w:val="hy-AM"/>
              </w:rPr>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417348">
              <w:rPr>
                <w:rFonts w:cs="Calibri"/>
                <w:color w:val="000000"/>
                <w:sz w:val="20"/>
                <w:lang w:val="hy-AM"/>
              </w:rPr>
              <w:t>о</w:t>
            </w:r>
            <w:r w:rsidRPr="000D7101">
              <w:rPr>
                <w:rFonts w:cs="Calibri"/>
                <w:color w:val="000000"/>
                <w:sz w:val="20"/>
                <w:lang w:val="hy-AM"/>
              </w:rPr>
              <w:t>C. Наличие лицензии преквалификации ВОЗ</w:t>
            </w:r>
            <w:r w:rsidRPr="00417348">
              <w:rPr>
                <w:rFonts w:cs="Calibri"/>
                <w:color w:val="000000"/>
                <w:sz w:val="20"/>
                <w:lang w:val="hy-AM"/>
              </w:rPr>
              <w:t xml:space="preserve"> и/или</w:t>
            </w:r>
            <w:r w:rsidRPr="000D7101">
              <w:rPr>
                <w:rFonts w:cs="Calibri"/>
                <w:color w:val="000000"/>
                <w:sz w:val="20"/>
                <w:lang w:val="hy-AM"/>
              </w:rPr>
              <w:t xml:space="preserve"> регистрации</w:t>
            </w:r>
            <w:r w:rsidRPr="00417348">
              <w:rPr>
                <w:rFonts w:cs="Calibri"/>
                <w:color w:val="000000"/>
                <w:sz w:val="20"/>
                <w:lang w:val="hy-AM"/>
              </w:rPr>
              <w:t xml:space="preserve"> в стране-члене международной</w:t>
            </w:r>
            <w:r w:rsidRPr="000D7101">
              <w:rPr>
                <w:rFonts w:cs="Calibri"/>
                <w:color w:val="000000"/>
                <w:sz w:val="20"/>
              </w:rPr>
              <w:t xml:space="preserve"> профессиональной организации, определенной постановлением Правительства Республики Армения от 23 февраля 2017 года N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24B85ADD" w14:textId="77777777" w:rsidR="00376764" w:rsidRPr="00DD7AEF" w:rsidRDefault="00376764" w:rsidP="00376764">
            <w:pPr>
              <w:jc w:val="both"/>
              <w:rPr>
                <w:rFonts w:cs="Calibri"/>
                <w:color w:val="000000"/>
                <w:sz w:val="20"/>
                <w:lang w:val="hy-AM"/>
              </w:rPr>
            </w:pPr>
            <w:r w:rsidRPr="00DD7AEF">
              <w:rPr>
                <w:rFonts w:cs="Calibri"/>
                <w:color w:val="000000"/>
                <w:sz w:val="20"/>
                <w:lang w:val="hy-AM"/>
              </w:rPr>
              <w:t>Срок годности вакцины при доставке:</w:t>
            </w:r>
          </w:p>
          <w:p w14:paraId="4F82A255" w14:textId="77777777" w:rsidR="00376764" w:rsidRDefault="00376764" w:rsidP="00376764">
            <w:pPr>
              <w:jc w:val="both"/>
              <w:rPr>
                <w:rFonts w:cs="Calibri"/>
                <w:color w:val="000000"/>
                <w:sz w:val="20"/>
                <w:lang w:val="hy-AM"/>
              </w:rPr>
            </w:pPr>
            <w:r>
              <w:rPr>
                <w:rFonts w:cs="Calibri"/>
                <w:color w:val="000000"/>
                <w:sz w:val="20"/>
              </w:rPr>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619A6CBF" w14:textId="77777777" w:rsidR="00376764" w:rsidRPr="00445F0D" w:rsidRDefault="00376764" w:rsidP="00376764">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066FA3">
              <w:rPr>
                <w:rFonts w:cs="Calibri"/>
                <w:color w:val="000000"/>
                <w:sz w:val="20"/>
              </w:rPr>
              <w:t>.</w:t>
            </w:r>
          </w:p>
          <w:p w14:paraId="7C4ABB5E" w14:textId="77777777" w:rsidR="00376764" w:rsidRPr="00DD7AEF" w:rsidRDefault="00376764" w:rsidP="00376764">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5A02F923" w14:textId="77777777" w:rsidR="00376764" w:rsidRPr="00DD7AEF" w:rsidRDefault="00376764" w:rsidP="00376764">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3F1C9473" w14:textId="77777777" w:rsidR="00376764" w:rsidRPr="00311ED2" w:rsidRDefault="00376764" w:rsidP="00376764">
            <w:pPr>
              <w:rPr>
                <w:rFonts w:cs="Sylfaen"/>
                <w:i/>
                <w:sz w:val="18"/>
                <w:szCs w:val="18"/>
                <w:lang w:val="hy-AM"/>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r w:rsidR="00376764" w:rsidRPr="000264EC" w14:paraId="5FE6399F" w14:textId="77777777" w:rsidTr="00376764">
        <w:trPr>
          <w:gridAfter w:val="1"/>
          <w:wAfter w:w="8" w:type="dxa"/>
          <w:trHeight w:val="698"/>
          <w:jc w:val="center"/>
        </w:trPr>
        <w:tc>
          <w:tcPr>
            <w:tcW w:w="1548" w:type="dxa"/>
            <w:vMerge w:val="restart"/>
            <w:tcBorders>
              <w:top w:val="single" w:sz="12" w:space="0" w:color="auto"/>
              <w:left w:val="single" w:sz="12" w:space="0" w:color="auto"/>
            </w:tcBorders>
            <w:vAlign w:val="center"/>
          </w:tcPr>
          <w:p w14:paraId="7C01954E" w14:textId="77777777" w:rsidR="00376764" w:rsidRPr="00D47374" w:rsidRDefault="00376764" w:rsidP="00376764">
            <w:pPr>
              <w:jc w:val="center"/>
              <w:rPr>
                <w:rFonts w:cs="Calibri"/>
                <w:color w:val="000000"/>
                <w:sz w:val="18"/>
                <w:szCs w:val="18"/>
              </w:rPr>
            </w:pPr>
            <w:r w:rsidRPr="00D47374">
              <w:rPr>
                <w:sz w:val="18"/>
                <w:szCs w:val="18"/>
                <w:lang w:val="hy-AM"/>
              </w:rPr>
              <w:t>6</w:t>
            </w:r>
          </w:p>
        </w:tc>
        <w:tc>
          <w:tcPr>
            <w:tcW w:w="2307" w:type="dxa"/>
            <w:vMerge w:val="restart"/>
            <w:tcBorders>
              <w:top w:val="single" w:sz="12" w:space="0" w:color="auto"/>
            </w:tcBorders>
            <w:vAlign w:val="center"/>
          </w:tcPr>
          <w:p w14:paraId="63C9C207" w14:textId="77777777" w:rsidR="00376764" w:rsidRDefault="00376764" w:rsidP="00376764">
            <w:pPr>
              <w:rPr>
                <w:rFonts w:cs="Calibri"/>
                <w:color w:val="000000"/>
                <w:sz w:val="20"/>
                <w:szCs w:val="20"/>
                <w:lang w:val="hy-AM"/>
              </w:rPr>
            </w:pPr>
            <w:r w:rsidRPr="00B625FF">
              <w:rPr>
                <w:rFonts w:cs="Calibri"/>
                <w:color w:val="000000"/>
                <w:sz w:val="20"/>
                <w:szCs w:val="20"/>
                <w:lang w:val="hy-AM"/>
              </w:rPr>
              <w:t>Вакцина против ветряной оспы</w:t>
            </w:r>
          </w:p>
          <w:p w14:paraId="4E256793" w14:textId="77777777" w:rsidR="00376764" w:rsidRPr="005A3F12" w:rsidRDefault="00376764" w:rsidP="00376764">
            <w:pPr>
              <w:rPr>
                <w:color w:val="000000"/>
                <w:sz w:val="18"/>
                <w:szCs w:val="18"/>
              </w:rPr>
            </w:pPr>
            <w:r>
              <w:rPr>
                <w:rFonts w:cs="Calibri"/>
                <w:color w:val="000000"/>
                <w:sz w:val="20"/>
                <w:szCs w:val="20"/>
              </w:rPr>
              <w:t>/</w:t>
            </w:r>
            <w:r w:rsidRPr="00442954">
              <w:rPr>
                <w:rFonts w:cs="Calibri"/>
                <w:color w:val="000000"/>
                <w:sz w:val="20"/>
                <w:lang w:val="hy-AM"/>
              </w:rPr>
              <w:t>для детей и взпослых</w:t>
            </w:r>
            <w:r>
              <w:rPr>
                <w:rFonts w:cs="Calibri"/>
                <w:color w:val="000000"/>
                <w:sz w:val="20"/>
              </w:rPr>
              <w:t>/</w:t>
            </w:r>
          </w:p>
        </w:tc>
        <w:tc>
          <w:tcPr>
            <w:tcW w:w="1890" w:type="dxa"/>
            <w:vMerge w:val="restart"/>
            <w:tcBorders>
              <w:top w:val="single" w:sz="12" w:space="0" w:color="auto"/>
            </w:tcBorders>
            <w:vAlign w:val="center"/>
          </w:tcPr>
          <w:p w14:paraId="0C0354DD" w14:textId="77777777" w:rsidR="00376764" w:rsidRPr="00D47374" w:rsidRDefault="00376764" w:rsidP="00376764">
            <w:pPr>
              <w:jc w:val="center"/>
              <w:rPr>
                <w:sz w:val="18"/>
                <w:szCs w:val="18"/>
              </w:rPr>
            </w:pPr>
            <w:r>
              <w:rPr>
                <w:sz w:val="18"/>
                <w:szCs w:val="18"/>
              </w:rPr>
              <w:t>требуется</w:t>
            </w:r>
          </w:p>
        </w:tc>
        <w:tc>
          <w:tcPr>
            <w:tcW w:w="1487" w:type="dxa"/>
            <w:gridSpan w:val="2"/>
            <w:vMerge w:val="restart"/>
            <w:tcBorders>
              <w:top w:val="single" w:sz="12" w:space="0" w:color="auto"/>
            </w:tcBorders>
            <w:vAlign w:val="center"/>
          </w:tcPr>
          <w:p w14:paraId="76DB4952" w14:textId="77777777" w:rsidR="00376764" w:rsidRPr="00D47374" w:rsidRDefault="00376764" w:rsidP="00376764">
            <w:pPr>
              <w:jc w:val="center"/>
              <w:rPr>
                <w:sz w:val="18"/>
                <w:szCs w:val="18"/>
              </w:rPr>
            </w:pPr>
            <w:r w:rsidRPr="00B625FF">
              <w:rPr>
                <w:sz w:val="20"/>
                <w:szCs w:val="20"/>
              </w:rPr>
              <w:t>Излагается ниже</w:t>
            </w:r>
          </w:p>
        </w:tc>
        <w:tc>
          <w:tcPr>
            <w:tcW w:w="1266" w:type="dxa"/>
            <w:gridSpan w:val="4"/>
            <w:vMerge w:val="restart"/>
            <w:tcBorders>
              <w:top w:val="single" w:sz="12" w:space="0" w:color="auto"/>
            </w:tcBorders>
            <w:vAlign w:val="center"/>
          </w:tcPr>
          <w:p w14:paraId="5598C0FB" w14:textId="77777777" w:rsidR="00376764" w:rsidRPr="00D47374" w:rsidRDefault="00376764" w:rsidP="00376764">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60303021" w14:textId="77777777" w:rsidR="00376764" w:rsidRPr="00D47374" w:rsidRDefault="00376764" w:rsidP="00376764">
            <w:pPr>
              <w:jc w:val="center"/>
              <w:rPr>
                <w:sz w:val="18"/>
                <w:szCs w:val="18"/>
                <w:lang w:val="hy-AM"/>
              </w:rPr>
            </w:pPr>
            <w:r w:rsidRPr="00D47374">
              <w:rPr>
                <w:sz w:val="18"/>
                <w:szCs w:val="18"/>
                <w:lang w:val="hy-AM"/>
              </w:rPr>
              <w:t>10000</w:t>
            </w:r>
          </w:p>
        </w:tc>
        <w:tc>
          <w:tcPr>
            <w:tcW w:w="1578" w:type="dxa"/>
            <w:vMerge w:val="restart"/>
            <w:tcBorders>
              <w:top w:val="single" w:sz="12" w:space="0" w:color="auto"/>
            </w:tcBorders>
            <w:vAlign w:val="center"/>
          </w:tcPr>
          <w:p w14:paraId="33B33EC0" w14:textId="77777777" w:rsidR="00376764" w:rsidRPr="005A3F12" w:rsidRDefault="00376764" w:rsidP="00376764">
            <w:pPr>
              <w:jc w:val="center"/>
              <w:rPr>
                <w:sz w:val="18"/>
                <w:szCs w:val="18"/>
              </w:rPr>
            </w:pPr>
            <w:r w:rsidRPr="005A3F12">
              <w:rPr>
                <w:sz w:val="18"/>
                <w:szCs w:val="18"/>
              </w:rPr>
              <w:t>300</w:t>
            </w:r>
            <w:r>
              <w:rPr>
                <w:sz w:val="18"/>
                <w:szCs w:val="18"/>
              </w:rPr>
              <w:t xml:space="preserve"> </w:t>
            </w:r>
            <w:r w:rsidRPr="005A3F12">
              <w:rPr>
                <w:sz w:val="18"/>
                <w:szCs w:val="18"/>
              </w:rPr>
              <w:t>000</w:t>
            </w:r>
            <w:r>
              <w:rPr>
                <w:sz w:val="18"/>
                <w:szCs w:val="18"/>
              </w:rPr>
              <w:t xml:space="preserve"> </w:t>
            </w:r>
            <w:r w:rsidRPr="005A3F12">
              <w:rPr>
                <w:sz w:val="18"/>
                <w:szCs w:val="18"/>
              </w:rPr>
              <w:t>000</w:t>
            </w:r>
            <w:r>
              <w:rPr>
                <w:sz w:val="18"/>
                <w:szCs w:val="18"/>
              </w:rPr>
              <w:t>.0</w:t>
            </w:r>
          </w:p>
        </w:tc>
        <w:tc>
          <w:tcPr>
            <w:tcW w:w="1017" w:type="dxa"/>
            <w:gridSpan w:val="4"/>
            <w:vMerge w:val="restart"/>
            <w:tcBorders>
              <w:top w:val="single" w:sz="12" w:space="0" w:color="auto"/>
            </w:tcBorders>
            <w:vAlign w:val="center"/>
          </w:tcPr>
          <w:p w14:paraId="7E7B20A4" w14:textId="77777777" w:rsidR="00376764" w:rsidRPr="00D47374" w:rsidRDefault="00376764" w:rsidP="00376764">
            <w:pPr>
              <w:jc w:val="center"/>
              <w:rPr>
                <w:color w:val="FF0000"/>
                <w:sz w:val="18"/>
                <w:szCs w:val="18"/>
                <w:lang w:val="hy-AM"/>
              </w:rPr>
            </w:pPr>
            <w:r>
              <w:rPr>
                <w:sz w:val="18"/>
                <w:szCs w:val="18"/>
              </w:rPr>
              <w:t>30</w:t>
            </w:r>
            <w:r w:rsidRPr="0000231F">
              <w:rPr>
                <w:sz w:val="18"/>
                <w:szCs w:val="18"/>
              </w:rPr>
              <w:t xml:space="preserve"> 000</w:t>
            </w:r>
          </w:p>
        </w:tc>
        <w:tc>
          <w:tcPr>
            <w:tcW w:w="1413" w:type="dxa"/>
            <w:gridSpan w:val="3"/>
            <w:vMerge w:val="restart"/>
            <w:tcBorders>
              <w:top w:val="single" w:sz="12" w:space="0" w:color="auto"/>
            </w:tcBorders>
            <w:vAlign w:val="center"/>
          </w:tcPr>
          <w:p w14:paraId="54A02C10" w14:textId="77777777" w:rsidR="00376764" w:rsidRPr="007A7DAA" w:rsidRDefault="00376764" w:rsidP="00376764">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990" w:type="dxa"/>
            <w:gridSpan w:val="2"/>
            <w:tcBorders>
              <w:top w:val="single" w:sz="12" w:space="0" w:color="auto"/>
            </w:tcBorders>
            <w:vAlign w:val="center"/>
          </w:tcPr>
          <w:p w14:paraId="1FC73EA7" w14:textId="77777777" w:rsidR="00376764" w:rsidRPr="00C04110" w:rsidRDefault="00376764" w:rsidP="00376764">
            <w:pPr>
              <w:jc w:val="center"/>
              <w:rPr>
                <w:sz w:val="18"/>
                <w:szCs w:val="18"/>
                <w:lang w:val="hy-AM"/>
              </w:rPr>
            </w:pPr>
            <w:r>
              <w:rPr>
                <w:sz w:val="18"/>
                <w:szCs w:val="18"/>
              </w:rPr>
              <w:t xml:space="preserve">15 </w:t>
            </w:r>
            <w:r w:rsidRPr="00C04110">
              <w:rPr>
                <w:sz w:val="18"/>
                <w:szCs w:val="18"/>
                <w:lang w:val="hy-AM"/>
              </w:rPr>
              <w:t>000</w:t>
            </w:r>
          </w:p>
        </w:tc>
        <w:tc>
          <w:tcPr>
            <w:tcW w:w="1765" w:type="dxa"/>
            <w:gridSpan w:val="2"/>
            <w:tcBorders>
              <w:top w:val="single" w:sz="12" w:space="0" w:color="auto"/>
              <w:right w:val="single" w:sz="12" w:space="0" w:color="auto"/>
            </w:tcBorders>
            <w:vAlign w:val="center"/>
          </w:tcPr>
          <w:p w14:paraId="39BB422B" w14:textId="77777777" w:rsidR="00376764" w:rsidRPr="00C04110" w:rsidRDefault="00376764" w:rsidP="00376764">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март</w:t>
            </w:r>
          </w:p>
        </w:tc>
      </w:tr>
      <w:tr w:rsidR="00376764" w:rsidRPr="000264EC" w14:paraId="548B4CC1" w14:textId="77777777" w:rsidTr="00376764">
        <w:trPr>
          <w:gridAfter w:val="1"/>
          <w:wAfter w:w="8" w:type="dxa"/>
          <w:trHeight w:val="680"/>
          <w:jc w:val="center"/>
        </w:trPr>
        <w:tc>
          <w:tcPr>
            <w:tcW w:w="1548" w:type="dxa"/>
            <w:vMerge/>
            <w:tcBorders>
              <w:top w:val="single" w:sz="12" w:space="0" w:color="auto"/>
              <w:left w:val="single" w:sz="12" w:space="0" w:color="auto"/>
            </w:tcBorders>
            <w:vAlign w:val="center"/>
          </w:tcPr>
          <w:p w14:paraId="1E3D65FA" w14:textId="77777777" w:rsidR="00376764" w:rsidRPr="00D47374" w:rsidRDefault="00376764" w:rsidP="00376764">
            <w:pPr>
              <w:jc w:val="center"/>
              <w:rPr>
                <w:sz w:val="18"/>
                <w:szCs w:val="18"/>
                <w:lang w:val="hy-AM"/>
              </w:rPr>
            </w:pPr>
          </w:p>
        </w:tc>
        <w:tc>
          <w:tcPr>
            <w:tcW w:w="2307" w:type="dxa"/>
            <w:vMerge/>
            <w:tcBorders>
              <w:top w:val="single" w:sz="12" w:space="0" w:color="auto"/>
            </w:tcBorders>
            <w:vAlign w:val="center"/>
          </w:tcPr>
          <w:p w14:paraId="347DD9CC" w14:textId="77777777" w:rsidR="00376764" w:rsidRPr="00B625FF" w:rsidRDefault="00376764" w:rsidP="00376764">
            <w:pPr>
              <w:rPr>
                <w:rFonts w:cs="Calibri"/>
                <w:color w:val="000000"/>
                <w:sz w:val="20"/>
                <w:szCs w:val="20"/>
                <w:lang w:val="hy-AM"/>
              </w:rPr>
            </w:pPr>
          </w:p>
        </w:tc>
        <w:tc>
          <w:tcPr>
            <w:tcW w:w="1890" w:type="dxa"/>
            <w:vMerge/>
            <w:tcBorders>
              <w:top w:val="single" w:sz="12" w:space="0" w:color="auto"/>
            </w:tcBorders>
            <w:vAlign w:val="center"/>
          </w:tcPr>
          <w:p w14:paraId="5B1946DE" w14:textId="77777777" w:rsidR="00376764" w:rsidRPr="00D47374" w:rsidRDefault="00376764" w:rsidP="00376764">
            <w:pPr>
              <w:jc w:val="center"/>
              <w:rPr>
                <w:sz w:val="18"/>
                <w:szCs w:val="18"/>
              </w:rPr>
            </w:pPr>
          </w:p>
        </w:tc>
        <w:tc>
          <w:tcPr>
            <w:tcW w:w="1487" w:type="dxa"/>
            <w:gridSpan w:val="2"/>
            <w:vMerge/>
            <w:tcBorders>
              <w:top w:val="single" w:sz="12" w:space="0" w:color="auto"/>
            </w:tcBorders>
            <w:vAlign w:val="center"/>
          </w:tcPr>
          <w:p w14:paraId="73C091BB" w14:textId="77777777" w:rsidR="00376764" w:rsidRPr="00B625FF" w:rsidRDefault="00376764" w:rsidP="00376764">
            <w:pPr>
              <w:jc w:val="center"/>
              <w:rPr>
                <w:sz w:val="20"/>
                <w:szCs w:val="20"/>
              </w:rPr>
            </w:pPr>
          </w:p>
        </w:tc>
        <w:tc>
          <w:tcPr>
            <w:tcW w:w="1266" w:type="dxa"/>
            <w:gridSpan w:val="4"/>
            <w:vMerge/>
            <w:tcBorders>
              <w:top w:val="single" w:sz="12" w:space="0" w:color="auto"/>
            </w:tcBorders>
            <w:vAlign w:val="center"/>
          </w:tcPr>
          <w:p w14:paraId="3DA3A008" w14:textId="77777777" w:rsidR="00376764" w:rsidRPr="00B625FF" w:rsidRDefault="00376764" w:rsidP="00376764">
            <w:pPr>
              <w:jc w:val="center"/>
              <w:rPr>
                <w:rFonts w:cs="GHEA Grapalat"/>
                <w:sz w:val="20"/>
                <w:szCs w:val="20"/>
              </w:rPr>
            </w:pPr>
          </w:p>
        </w:tc>
        <w:tc>
          <w:tcPr>
            <w:tcW w:w="891" w:type="dxa"/>
            <w:gridSpan w:val="3"/>
            <w:vMerge/>
            <w:tcBorders>
              <w:top w:val="single" w:sz="12" w:space="0" w:color="auto"/>
            </w:tcBorders>
            <w:vAlign w:val="center"/>
          </w:tcPr>
          <w:p w14:paraId="493F185D" w14:textId="77777777" w:rsidR="00376764" w:rsidRPr="00D47374" w:rsidRDefault="00376764" w:rsidP="00376764">
            <w:pPr>
              <w:jc w:val="center"/>
              <w:rPr>
                <w:sz w:val="18"/>
                <w:szCs w:val="18"/>
                <w:lang w:val="hy-AM"/>
              </w:rPr>
            </w:pPr>
          </w:p>
        </w:tc>
        <w:tc>
          <w:tcPr>
            <w:tcW w:w="1578" w:type="dxa"/>
            <w:vMerge/>
            <w:tcBorders>
              <w:top w:val="single" w:sz="12" w:space="0" w:color="auto"/>
            </w:tcBorders>
            <w:vAlign w:val="center"/>
          </w:tcPr>
          <w:p w14:paraId="1496903D" w14:textId="77777777" w:rsidR="00376764" w:rsidRDefault="00376764" w:rsidP="00376764">
            <w:pPr>
              <w:jc w:val="center"/>
              <w:rPr>
                <w:sz w:val="18"/>
                <w:szCs w:val="18"/>
              </w:rPr>
            </w:pPr>
          </w:p>
        </w:tc>
        <w:tc>
          <w:tcPr>
            <w:tcW w:w="1017" w:type="dxa"/>
            <w:gridSpan w:val="4"/>
            <w:vMerge/>
            <w:tcBorders>
              <w:top w:val="single" w:sz="12" w:space="0" w:color="auto"/>
            </w:tcBorders>
            <w:vAlign w:val="center"/>
          </w:tcPr>
          <w:p w14:paraId="6F282F93" w14:textId="77777777" w:rsidR="00376764" w:rsidRPr="0000231F" w:rsidRDefault="00376764" w:rsidP="00376764">
            <w:pPr>
              <w:jc w:val="center"/>
              <w:rPr>
                <w:sz w:val="18"/>
                <w:szCs w:val="18"/>
              </w:rPr>
            </w:pPr>
          </w:p>
        </w:tc>
        <w:tc>
          <w:tcPr>
            <w:tcW w:w="1413" w:type="dxa"/>
            <w:gridSpan w:val="3"/>
            <w:vMerge/>
            <w:tcBorders>
              <w:top w:val="single" w:sz="12" w:space="0" w:color="auto"/>
            </w:tcBorders>
            <w:vAlign w:val="center"/>
          </w:tcPr>
          <w:p w14:paraId="73B61C2D" w14:textId="77777777" w:rsidR="00376764" w:rsidRPr="007A7DAA" w:rsidRDefault="00376764" w:rsidP="00376764">
            <w:pPr>
              <w:jc w:val="center"/>
              <w:rPr>
                <w:rFonts w:cs="GHEA Grapalat"/>
                <w:sz w:val="20"/>
                <w:szCs w:val="20"/>
              </w:rPr>
            </w:pPr>
          </w:p>
        </w:tc>
        <w:tc>
          <w:tcPr>
            <w:tcW w:w="990" w:type="dxa"/>
            <w:gridSpan w:val="2"/>
            <w:vAlign w:val="center"/>
          </w:tcPr>
          <w:p w14:paraId="2C63DB44" w14:textId="77777777" w:rsidR="00376764" w:rsidRPr="00C04110" w:rsidRDefault="00376764" w:rsidP="00376764">
            <w:pPr>
              <w:jc w:val="center"/>
              <w:rPr>
                <w:sz w:val="18"/>
                <w:szCs w:val="18"/>
                <w:lang w:val="hy-AM"/>
              </w:rPr>
            </w:pPr>
            <w:r>
              <w:rPr>
                <w:sz w:val="18"/>
                <w:szCs w:val="18"/>
              </w:rPr>
              <w:t xml:space="preserve">15 </w:t>
            </w:r>
            <w:r w:rsidRPr="00C04110">
              <w:rPr>
                <w:sz w:val="18"/>
                <w:szCs w:val="18"/>
                <w:lang w:val="hy-AM"/>
              </w:rPr>
              <w:t>000</w:t>
            </w:r>
          </w:p>
        </w:tc>
        <w:tc>
          <w:tcPr>
            <w:tcW w:w="1765" w:type="dxa"/>
            <w:gridSpan w:val="2"/>
            <w:tcBorders>
              <w:top w:val="single" w:sz="4" w:space="0" w:color="auto"/>
              <w:right w:val="single" w:sz="12" w:space="0" w:color="auto"/>
            </w:tcBorders>
            <w:vAlign w:val="center"/>
          </w:tcPr>
          <w:p w14:paraId="0DDF8F5B" w14:textId="77777777" w:rsidR="00376764" w:rsidRPr="00C04110" w:rsidRDefault="00376764" w:rsidP="00376764">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июль</w:t>
            </w:r>
          </w:p>
        </w:tc>
      </w:tr>
      <w:tr w:rsidR="00376764" w:rsidRPr="002428F2" w14:paraId="5EEB34E4" w14:textId="77777777" w:rsidTr="00376764">
        <w:trPr>
          <w:trHeight w:val="531"/>
          <w:jc w:val="center"/>
        </w:trPr>
        <w:tc>
          <w:tcPr>
            <w:tcW w:w="16160" w:type="dxa"/>
            <w:gridSpan w:val="25"/>
            <w:tcBorders>
              <w:left w:val="single" w:sz="12" w:space="0" w:color="auto"/>
              <w:bottom w:val="single" w:sz="12" w:space="0" w:color="auto"/>
              <w:right w:val="single" w:sz="12" w:space="0" w:color="auto"/>
            </w:tcBorders>
            <w:vAlign w:val="center"/>
          </w:tcPr>
          <w:p w14:paraId="7F0C78E0" w14:textId="77777777" w:rsidR="00376764" w:rsidRPr="00FF03BB" w:rsidRDefault="00376764" w:rsidP="00376764">
            <w:pPr>
              <w:jc w:val="center"/>
              <w:rPr>
                <w:rFonts w:cs="Calibri"/>
                <w:b/>
                <w:color w:val="000000"/>
                <w:sz w:val="20"/>
                <w:lang w:val="hy-AM"/>
              </w:rPr>
            </w:pPr>
            <w:r w:rsidRPr="00FF03BB">
              <w:rPr>
                <w:rFonts w:cs="GHEA Grapalat"/>
                <w:b/>
                <w:sz w:val="22"/>
              </w:rPr>
              <w:lastRenderedPageBreak/>
              <w:t>Техническая характеристика</w:t>
            </w:r>
          </w:p>
          <w:p w14:paraId="1C8637BE" w14:textId="0B307A4D" w:rsidR="00376764" w:rsidRPr="008B6EFA" w:rsidRDefault="00376764" w:rsidP="00376764">
            <w:pPr>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содержит 1 дозу жив</w:t>
            </w:r>
            <w:r>
              <w:rPr>
                <w:rFonts w:cs="Calibri"/>
                <w:color w:val="000000"/>
                <w:sz w:val="20"/>
              </w:rPr>
              <w:t>ой</w:t>
            </w:r>
            <w:r w:rsidRPr="00442954">
              <w:rPr>
                <w:rFonts w:cs="Calibri"/>
                <w:color w:val="000000"/>
                <w:sz w:val="20"/>
                <w:lang w:val="hy-AM"/>
              </w:rPr>
              <w:t xml:space="preserve"> аттенуированн</w:t>
            </w:r>
            <w:r>
              <w:rPr>
                <w:rFonts w:cs="Calibri"/>
                <w:color w:val="000000"/>
                <w:sz w:val="20"/>
              </w:rPr>
              <w:t>ой</w:t>
            </w:r>
            <w:r w:rsidRPr="00442954">
              <w:rPr>
                <w:rFonts w:cs="Calibri"/>
                <w:color w:val="000000"/>
                <w:sz w:val="20"/>
                <w:lang w:val="hy-AM"/>
              </w:rPr>
              <w:t xml:space="preserve"> вакцины</w:t>
            </w:r>
            <w:r>
              <w:rPr>
                <w:rFonts w:cs="Calibri"/>
                <w:color w:val="000000"/>
                <w:sz w:val="20"/>
              </w:rPr>
              <w:t xml:space="preserve"> </w:t>
            </w:r>
            <w:r w:rsidRPr="00B625FF">
              <w:rPr>
                <w:rFonts w:cs="Calibri"/>
                <w:color w:val="000000"/>
                <w:sz w:val="20"/>
                <w:szCs w:val="20"/>
                <w:lang w:val="hy-AM"/>
              </w:rPr>
              <w:t>против ветряной оспы</w:t>
            </w:r>
            <w:r w:rsidRPr="00442954">
              <w:rPr>
                <w:rFonts w:cs="Calibri"/>
                <w:color w:val="000000"/>
                <w:sz w:val="20"/>
                <w:lang w:val="hy-AM"/>
              </w:rPr>
              <w:t>, вместе с растворителем, предназначен</w:t>
            </w:r>
            <w:r>
              <w:rPr>
                <w:rFonts w:cs="Calibri"/>
                <w:color w:val="000000"/>
                <w:sz w:val="20"/>
              </w:rPr>
              <w:t xml:space="preserve"> </w:t>
            </w:r>
            <w:r w:rsidRPr="00DB7F72">
              <w:rPr>
                <w:rFonts w:cs="Calibri"/>
                <w:b/>
                <w:bCs/>
                <w:color w:val="000000"/>
                <w:sz w:val="20"/>
              </w:rPr>
              <w:t>и</w:t>
            </w:r>
            <w:r w:rsidRPr="00DB7F72">
              <w:rPr>
                <w:rFonts w:cs="Calibri"/>
                <w:b/>
                <w:bCs/>
                <w:color w:val="000000"/>
                <w:sz w:val="20"/>
                <w:lang w:val="hy-AM"/>
              </w:rPr>
              <w:t xml:space="preserve"> для детей и для взпослых</w:t>
            </w:r>
            <w:r>
              <w:rPr>
                <w:rFonts w:cs="Calibri"/>
                <w:b/>
                <w:bCs/>
                <w:color w:val="000000"/>
                <w:sz w:val="20"/>
                <w:lang w:val="hy-AM"/>
              </w:rPr>
              <w:t xml:space="preserve"> </w:t>
            </w:r>
            <w:r w:rsidRPr="00F1591F">
              <w:rPr>
                <w:rFonts w:cs="Calibri"/>
                <w:b/>
                <w:bCs/>
                <w:sz w:val="20"/>
                <w:lang w:val="pt-BR"/>
              </w:rPr>
              <w:t>(</w:t>
            </w:r>
            <w:r>
              <w:rPr>
                <w:rFonts w:cs="Calibri"/>
                <w:b/>
                <w:bCs/>
                <w:sz w:val="20"/>
              </w:rPr>
              <w:t>для всех возрастных групп</w:t>
            </w:r>
            <w:r w:rsidRPr="00F1591F">
              <w:rPr>
                <w:rFonts w:cs="Calibri"/>
                <w:b/>
                <w:bCs/>
                <w:sz w:val="20"/>
                <w:lang w:val="pt-BR"/>
              </w:rPr>
              <w:t>)</w:t>
            </w:r>
            <w:r w:rsidRPr="00442954">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00417348">
              <w:rPr>
                <w:rFonts w:cs="Calibri"/>
                <w:color w:val="000000"/>
                <w:sz w:val="20"/>
              </w:rPr>
              <w:t xml:space="preserve"> которые</w:t>
            </w:r>
            <w:r w:rsidR="00417348" w:rsidRPr="000D7101">
              <w:rPr>
                <w:rFonts w:cs="Calibri"/>
                <w:color w:val="000000"/>
                <w:sz w:val="20"/>
                <w:lang w:val="hy-AM"/>
              </w:rPr>
              <w:t xml:space="preserve"> </w:t>
            </w:r>
            <w:r w:rsidR="00417348">
              <w:rPr>
                <w:rFonts w:cs="Calibri"/>
                <w:color w:val="000000"/>
                <w:sz w:val="20"/>
              </w:rPr>
              <w:t>регистрируют</w:t>
            </w:r>
            <w:r w:rsidR="00417348" w:rsidRPr="00A03365">
              <w:rPr>
                <w:rFonts w:cs="Calibri"/>
                <w:color w:val="000000"/>
                <w:sz w:val="20"/>
                <w:lang w:val="hy-AM"/>
              </w:rPr>
              <w:t>, запомина</w:t>
            </w:r>
            <w:r w:rsidR="00417348">
              <w:rPr>
                <w:rFonts w:cs="Calibri"/>
                <w:color w:val="000000"/>
                <w:sz w:val="20"/>
              </w:rPr>
              <w:t>ют</w:t>
            </w:r>
            <w:r w:rsidR="00417348" w:rsidRPr="00A03365">
              <w:rPr>
                <w:rFonts w:cs="Calibri"/>
                <w:color w:val="000000"/>
                <w:sz w:val="20"/>
                <w:lang w:val="hy-AM"/>
              </w:rPr>
              <w:t xml:space="preserve"> </w:t>
            </w:r>
            <w:r w:rsidR="00417348" w:rsidRPr="000D7101">
              <w:rPr>
                <w:rFonts w:cs="Calibri"/>
                <w:color w:val="000000"/>
                <w:sz w:val="20"/>
                <w:lang w:val="hy-AM"/>
              </w:rPr>
              <w:t xml:space="preserve">температурный режим </w:t>
            </w:r>
            <w:r w:rsidR="00417348" w:rsidRPr="00A03365">
              <w:rPr>
                <w:rFonts w:cs="Calibri"/>
                <w:color w:val="000000"/>
                <w:sz w:val="20"/>
                <w:lang w:val="hy-AM"/>
              </w:rPr>
              <w:t>всего процесса</w:t>
            </w:r>
            <w:r w:rsidR="00417348" w:rsidRPr="000D7101">
              <w:rPr>
                <w:rFonts w:cs="Calibri"/>
                <w:color w:val="000000"/>
                <w:sz w:val="20"/>
                <w:lang w:val="hy-AM"/>
              </w:rPr>
              <w:t xml:space="preserve"> транспортировк</w:t>
            </w:r>
            <w:r w:rsidR="00417348">
              <w:rPr>
                <w:rFonts w:cs="Calibri"/>
                <w:color w:val="000000"/>
                <w:sz w:val="20"/>
              </w:rPr>
              <w:t>и</w:t>
            </w:r>
            <w:r w:rsidR="00417348">
              <w:rPr>
                <w:rFonts w:cs="Calibri"/>
                <w:color w:val="000000"/>
                <w:sz w:val="20"/>
                <w:lang w:val="hy-AM"/>
              </w:rPr>
              <w:t xml:space="preserve"> </w:t>
            </w:r>
            <w:r w:rsidR="00417348" w:rsidRPr="00803632">
              <w:rPr>
                <w:rFonts w:cs="Calibri"/>
                <w:color w:val="000000"/>
                <w:sz w:val="20"/>
                <w:lang w:val="hy-AM"/>
              </w:rPr>
              <w:t>и хранения</w:t>
            </w:r>
            <w:r w:rsidRPr="000D7101">
              <w:rPr>
                <w:rFonts w:cs="Calibri"/>
                <w:color w:val="000000"/>
                <w:sz w:val="20"/>
                <w:lang w:val="hy-AM"/>
              </w:rPr>
              <w:t xml:space="preserve">, </w:t>
            </w:r>
            <w:r w:rsidRPr="000D7101">
              <w:t xml:space="preserve">с </w:t>
            </w:r>
            <w:r w:rsidRPr="000D7101">
              <w:rPr>
                <w:rFonts w:cs="Calibri"/>
                <w:color w:val="000000"/>
                <w:sz w:val="20"/>
                <w:lang w:val="hy-AM"/>
              </w:rPr>
              <w:t>надлежащ</w:t>
            </w:r>
            <w:r w:rsidRPr="000D7101">
              <w:rPr>
                <w:rFonts w:cs="Calibri"/>
                <w:color w:val="000000"/>
                <w:sz w:val="20"/>
              </w:rPr>
              <w:t>ей</w:t>
            </w:r>
            <w:r w:rsidRPr="000D7101">
              <w:rPr>
                <w:rFonts w:cs="Calibri"/>
                <w:color w:val="000000"/>
                <w:sz w:val="20"/>
                <w:lang w:val="hy-AM"/>
              </w:rPr>
              <w:t xml:space="preserve"> маркировк</w:t>
            </w:r>
            <w:r w:rsidRPr="000D7101">
              <w:rPr>
                <w:rFonts w:cs="Calibri"/>
                <w:color w:val="000000"/>
                <w:sz w:val="20"/>
              </w:rPr>
              <w:t xml:space="preserve">ой </w:t>
            </w:r>
            <w:r w:rsidRPr="000D7101">
              <w:rPr>
                <w:rFonts w:cs="Calibri"/>
                <w:color w:val="000000"/>
                <w:sz w:val="20"/>
                <w:lang w:val="hy-AM"/>
              </w:rPr>
              <w:t xml:space="preserve"> каждой коробк</w:t>
            </w:r>
            <w:r w:rsidRPr="000D7101">
              <w:rPr>
                <w:rFonts w:cs="Calibri"/>
                <w:color w:val="000000"/>
                <w:sz w:val="20"/>
              </w:rPr>
              <w:t>и</w:t>
            </w:r>
            <w:r w:rsidRPr="000D7101">
              <w:rPr>
                <w:rFonts w:cs="Calibri"/>
                <w:color w:val="000000"/>
                <w:sz w:val="20"/>
                <w:lang w:val="hy-AM"/>
              </w:rPr>
              <w:t xml:space="preserve"> и/или групповой упаковк</w:t>
            </w:r>
            <w:r w:rsidRPr="000D7101">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803632">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0D7101">
              <w:rPr>
                <w:rFonts w:cs="Calibri"/>
                <w:color w:val="000000"/>
                <w:sz w:val="20"/>
              </w:rPr>
              <w:t xml:space="preserve"> и/или</w:t>
            </w:r>
            <w:r w:rsidRPr="000D7101">
              <w:rPr>
                <w:rFonts w:cs="Calibri"/>
                <w:color w:val="000000"/>
                <w:sz w:val="20"/>
                <w:lang w:val="hy-AM"/>
              </w:rPr>
              <w:t xml:space="preserve"> регистрации</w:t>
            </w:r>
            <w:r w:rsidRPr="000D7101">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N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64152BFE" w14:textId="77777777" w:rsidR="00376764" w:rsidRPr="00DD7AEF" w:rsidRDefault="00376764" w:rsidP="00376764">
            <w:pPr>
              <w:rPr>
                <w:rFonts w:cs="Calibri"/>
                <w:color w:val="000000"/>
                <w:sz w:val="20"/>
                <w:lang w:val="hy-AM"/>
              </w:rPr>
            </w:pPr>
            <w:r w:rsidRPr="00DD7AEF">
              <w:rPr>
                <w:rFonts w:cs="Calibri"/>
                <w:color w:val="000000"/>
                <w:sz w:val="20"/>
                <w:lang w:val="hy-AM"/>
              </w:rPr>
              <w:t>Срок годности вакцины при доставке:</w:t>
            </w:r>
          </w:p>
          <w:p w14:paraId="1B45A36A" w14:textId="77777777" w:rsidR="00376764" w:rsidRPr="00994E60" w:rsidRDefault="00376764" w:rsidP="00376764">
            <w:pPr>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8B6EFA">
              <w:rPr>
                <w:rFonts w:cs="Calibri"/>
                <w:color w:val="000000"/>
                <w:sz w:val="20"/>
              </w:rPr>
              <w:t>.</w:t>
            </w:r>
          </w:p>
          <w:p w14:paraId="599AE1D0" w14:textId="77777777" w:rsidR="00376764" w:rsidRPr="00DD7AEF" w:rsidRDefault="00376764" w:rsidP="00376764">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25D5CD45" w14:textId="77777777" w:rsidR="00376764" w:rsidRPr="00DD7AEF" w:rsidRDefault="00376764" w:rsidP="00376764">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16308857" w14:textId="77777777" w:rsidR="00376764" w:rsidRPr="00311ED2" w:rsidRDefault="00376764" w:rsidP="00376764">
            <w:pPr>
              <w:rPr>
                <w:rFonts w:cs="Sylfaen"/>
                <w:i/>
                <w:sz w:val="18"/>
                <w:szCs w:val="18"/>
                <w:lang w:val="hy-AM"/>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r w:rsidR="00376764" w:rsidRPr="000264EC" w14:paraId="33290139" w14:textId="77777777" w:rsidTr="00376764">
        <w:trPr>
          <w:gridAfter w:val="1"/>
          <w:wAfter w:w="8" w:type="dxa"/>
          <w:trHeight w:val="698"/>
          <w:jc w:val="center"/>
        </w:trPr>
        <w:tc>
          <w:tcPr>
            <w:tcW w:w="1548" w:type="dxa"/>
            <w:vMerge w:val="restart"/>
            <w:tcBorders>
              <w:top w:val="single" w:sz="12" w:space="0" w:color="auto"/>
              <w:left w:val="single" w:sz="12" w:space="0" w:color="auto"/>
            </w:tcBorders>
            <w:vAlign w:val="center"/>
          </w:tcPr>
          <w:p w14:paraId="0058ED04" w14:textId="77777777" w:rsidR="00376764" w:rsidRPr="005A3F12" w:rsidRDefault="00376764" w:rsidP="00376764">
            <w:pPr>
              <w:jc w:val="center"/>
              <w:rPr>
                <w:rFonts w:cs="Calibri"/>
                <w:color w:val="000000"/>
                <w:sz w:val="18"/>
                <w:szCs w:val="18"/>
              </w:rPr>
            </w:pPr>
            <w:r>
              <w:rPr>
                <w:sz w:val="18"/>
                <w:szCs w:val="18"/>
              </w:rPr>
              <w:t>7</w:t>
            </w:r>
          </w:p>
        </w:tc>
        <w:tc>
          <w:tcPr>
            <w:tcW w:w="2307" w:type="dxa"/>
            <w:vMerge w:val="restart"/>
            <w:tcBorders>
              <w:top w:val="single" w:sz="12" w:space="0" w:color="auto"/>
            </w:tcBorders>
            <w:vAlign w:val="center"/>
          </w:tcPr>
          <w:p w14:paraId="6E89724A" w14:textId="77777777" w:rsidR="00376764" w:rsidRDefault="00376764" w:rsidP="00376764">
            <w:pPr>
              <w:rPr>
                <w:rFonts w:cs="Calibri"/>
                <w:color w:val="000000"/>
                <w:sz w:val="20"/>
                <w:szCs w:val="20"/>
                <w:lang w:val="hy-AM"/>
              </w:rPr>
            </w:pPr>
            <w:r w:rsidRPr="00B625FF">
              <w:rPr>
                <w:rFonts w:cs="Calibri"/>
                <w:color w:val="000000"/>
                <w:sz w:val="20"/>
                <w:szCs w:val="20"/>
                <w:lang w:val="hy-AM"/>
              </w:rPr>
              <w:t>Вакцина против ветряной оспы</w:t>
            </w:r>
          </w:p>
          <w:p w14:paraId="29F277CC" w14:textId="77777777" w:rsidR="00376764" w:rsidRPr="005A3F12" w:rsidRDefault="00376764" w:rsidP="00376764">
            <w:pPr>
              <w:rPr>
                <w:color w:val="000000"/>
                <w:sz w:val="18"/>
                <w:szCs w:val="18"/>
              </w:rPr>
            </w:pPr>
            <w:r>
              <w:rPr>
                <w:rFonts w:cs="Calibri"/>
                <w:color w:val="000000"/>
                <w:sz w:val="20"/>
                <w:szCs w:val="20"/>
              </w:rPr>
              <w:t>/</w:t>
            </w:r>
            <w:r w:rsidRPr="00442954">
              <w:rPr>
                <w:rFonts w:cs="Calibri"/>
                <w:color w:val="000000"/>
                <w:sz w:val="20"/>
                <w:lang w:val="hy-AM"/>
              </w:rPr>
              <w:t>для детей</w:t>
            </w:r>
            <w:r>
              <w:rPr>
                <w:rFonts w:cs="Calibri"/>
                <w:color w:val="000000"/>
                <w:sz w:val="20"/>
              </w:rPr>
              <w:t>/</w:t>
            </w:r>
          </w:p>
        </w:tc>
        <w:tc>
          <w:tcPr>
            <w:tcW w:w="1890" w:type="dxa"/>
            <w:vMerge w:val="restart"/>
            <w:tcBorders>
              <w:top w:val="single" w:sz="12" w:space="0" w:color="auto"/>
            </w:tcBorders>
            <w:vAlign w:val="center"/>
          </w:tcPr>
          <w:p w14:paraId="55EA9929" w14:textId="77777777" w:rsidR="00376764" w:rsidRPr="00D47374" w:rsidRDefault="00376764" w:rsidP="00376764">
            <w:pPr>
              <w:jc w:val="center"/>
              <w:rPr>
                <w:sz w:val="18"/>
                <w:szCs w:val="18"/>
              </w:rPr>
            </w:pPr>
            <w:r>
              <w:rPr>
                <w:sz w:val="18"/>
                <w:szCs w:val="18"/>
              </w:rPr>
              <w:t>требуется</w:t>
            </w:r>
          </w:p>
        </w:tc>
        <w:tc>
          <w:tcPr>
            <w:tcW w:w="1487" w:type="dxa"/>
            <w:gridSpan w:val="2"/>
            <w:vMerge w:val="restart"/>
            <w:tcBorders>
              <w:top w:val="single" w:sz="12" w:space="0" w:color="auto"/>
            </w:tcBorders>
            <w:vAlign w:val="center"/>
          </w:tcPr>
          <w:p w14:paraId="2402A1BF" w14:textId="77777777" w:rsidR="00376764" w:rsidRPr="00D47374" w:rsidRDefault="00376764" w:rsidP="00376764">
            <w:pPr>
              <w:jc w:val="center"/>
              <w:rPr>
                <w:sz w:val="18"/>
                <w:szCs w:val="18"/>
              </w:rPr>
            </w:pPr>
            <w:r w:rsidRPr="00B625FF">
              <w:rPr>
                <w:sz w:val="20"/>
                <w:szCs w:val="20"/>
              </w:rPr>
              <w:t>Излагается ниже</w:t>
            </w:r>
          </w:p>
        </w:tc>
        <w:tc>
          <w:tcPr>
            <w:tcW w:w="1266" w:type="dxa"/>
            <w:gridSpan w:val="4"/>
            <w:vMerge w:val="restart"/>
            <w:tcBorders>
              <w:top w:val="single" w:sz="12" w:space="0" w:color="auto"/>
            </w:tcBorders>
            <w:vAlign w:val="center"/>
          </w:tcPr>
          <w:p w14:paraId="1403ECCA" w14:textId="77777777" w:rsidR="00376764" w:rsidRPr="00D47374" w:rsidRDefault="00376764" w:rsidP="00376764">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759FB109" w14:textId="77777777" w:rsidR="00376764" w:rsidRPr="00D47374" w:rsidRDefault="00376764" w:rsidP="00376764">
            <w:pPr>
              <w:jc w:val="center"/>
              <w:rPr>
                <w:sz w:val="18"/>
                <w:szCs w:val="18"/>
                <w:lang w:val="hy-AM"/>
              </w:rPr>
            </w:pPr>
            <w:r w:rsidRPr="00D47374">
              <w:rPr>
                <w:sz w:val="18"/>
                <w:szCs w:val="18"/>
                <w:lang w:val="hy-AM"/>
              </w:rPr>
              <w:t>10000</w:t>
            </w:r>
          </w:p>
        </w:tc>
        <w:tc>
          <w:tcPr>
            <w:tcW w:w="1578" w:type="dxa"/>
            <w:vMerge w:val="restart"/>
            <w:tcBorders>
              <w:top w:val="single" w:sz="12" w:space="0" w:color="auto"/>
            </w:tcBorders>
            <w:vAlign w:val="center"/>
          </w:tcPr>
          <w:p w14:paraId="0A579431" w14:textId="77777777" w:rsidR="00376764" w:rsidRPr="005A3F12" w:rsidRDefault="00376764" w:rsidP="00376764">
            <w:pPr>
              <w:jc w:val="center"/>
              <w:rPr>
                <w:sz w:val="18"/>
                <w:szCs w:val="18"/>
              </w:rPr>
            </w:pPr>
            <w:r w:rsidRPr="005A3F12">
              <w:rPr>
                <w:sz w:val="18"/>
                <w:szCs w:val="18"/>
              </w:rPr>
              <w:t>3</w:t>
            </w:r>
            <w:r>
              <w:rPr>
                <w:sz w:val="18"/>
                <w:szCs w:val="18"/>
              </w:rPr>
              <w:t>5</w:t>
            </w:r>
            <w:r w:rsidRPr="005A3F12">
              <w:rPr>
                <w:sz w:val="18"/>
                <w:szCs w:val="18"/>
              </w:rPr>
              <w:t>0</w:t>
            </w:r>
            <w:r>
              <w:rPr>
                <w:sz w:val="18"/>
                <w:szCs w:val="18"/>
              </w:rPr>
              <w:t xml:space="preserve"> </w:t>
            </w:r>
            <w:r w:rsidRPr="005A3F12">
              <w:rPr>
                <w:sz w:val="18"/>
                <w:szCs w:val="18"/>
              </w:rPr>
              <w:t>000</w:t>
            </w:r>
            <w:r>
              <w:rPr>
                <w:sz w:val="18"/>
                <w:szCs w:val="18"/>
              </w:rPr>
              <w:t xml:space="preserve"> </w:t>
            </w:r>
            <w:r w:rsidRPr="005A3F12">
              <w:rPr>
                <w:sz w:val="18"/>
                <w:szCs w:val="18"/>
              </w:rPr>
              <w:t>000</w:t>
            </w:r>
            <w:r>
              <w:rPr>
                <w:sz w:val="18"/>
                <w:szCs w:val="18"/>
              </w:rPr>
              <w:t>.0</w:t>
            </w:r>
          </w:p>
        </w:tc>
        <w:tc>
          <w:tcPr>
            <w:tcW w:w="1017" w:type="dxa"/>
            <w:gridSpan w:val="4"/>
            <w:vMerge w:val="restart"/>
            <w:tcBorders>
              <w:top w:val="single" w:sz="12" w:space="0" w:color="auto"/>
            </w:tcBorders>
            <w:vAlign w:val="center"/>
          </w:tcPr>
          <w:p w14:paraId="5CDCE142" w14:textId="77777777" w:rsidR="00376764" w:rsidRPr="00D47374" w:rsidRDefault="00376764" w:rsidP="00376764">
            <w:pPr>
              <w:jc w:val="center"/>
              <w:rPr>
                <w:color w:val="FF0000"/>
                <w:sz w:val="18"/>
                <w:szCs w:val="18"/>
                <w:lang w:val="hy-AM"/>
              </w:rPr>
            </w:pPr>
            <w:r>
              <w:rPr>
                <w:sz w:val="18"/>
                <w:szCs w:val="18"/>
              </w:rPr>
              <w:t>35</w:t>
            </w:r>
            <w:r w:rsidRPr="0000231F">
              <w:rPr>
                <w:sz w:val="18"/>
                <w:szCs w:val="18"/>
              </w:rPr>
              <w:t xml:space="preserve"> 000</w:t>
            </w:r>
          </w:p>
        </w:tc>
        <w:tc>
          <w:tcPr>
            <w:tcW w:w="1413" w:type="dxa"/>
            <w:gridSpan w:val="3"/>
            <w:vMerge w:val="restart"/>
            <w:tcBorders>
              <w:top w:val="single" w:sz="12" w:space="0" w:color="auto"/>
            </w:tcBorders>
            <w:vAlign w:val="center"/>
          </w:tcPr>
          <w:p w14:paraId="20BA896E" w14:textId="77777777" w:rsidR="00376764" w:rsidRPr="007A7DAA" w:rsidRDefault="00376764" w:rsidP="00376764">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990" w:type="dxa"/>
            <w:gridSpan w:val="2"/>
            <w:tcBorders>
              <w:top w:val="single" w:sz="12" w:space="0" w:color="auto"/>
            </w:tcBorders>
            <w:vAlign w:val="center"/>
          </w:tcPr>
          <w:p w14:paraId="2F36FC61" w14:textId="77777777" w:rsidR="00376764" w:rsidRPr="00C04110" w:rsidRDefault="00376764" w:rsidP="00376764">
            <w:pPr>
              <w:jc w:val="center"/>
              <w:rPr>
                <w:sz w:val="18"/>
                <w:szCs w:val="18"/>
                <w:lang w:val="hy-AM"/>
              </w:rPr>
            </w:pPr>
            <w:r>
              <w:rPr>
                <w:sz w:val="18"/>
                <w:szCs w:val="18"/>
              </w:rPr>
              <w:t xml:space="preserve">15 </w:t>
            </w:r>
            <w:r w:rsidRPr="00C04110">
              <w:rPr>
                <w:sz w:val="18"/>
                <w:szCs w:val="18"/>
                <w:lang w:val="hy-AM"/>
              </w:rPr>
              <w:t>000</w:t>
            </w:r>
          </w:p>
        </w:tc>
        <w:tc>
          <w:tcPr>
            <w:tcW w:w="1765" w:type="dxa"/>
            <w:gridSpan w:val="2"/>
            <w:tcBorders>
              <w:top w:val="single" w:sz="12" w:space="0" w:color="auto"/>
              <w:right w:val="single" w:sz="12" w:space="0" w:color="auto"/>
            </w:tcBorders>
            <w:vAlign w:val="center"/>
          </w:tcPr>
          <w:p w14:paraId="6B7CF0A6" w14:textId="77777777" w:rsidR="00376764" w:rsidRPr="00C04110" w:rsidRDefault="00376764" w:rsidP="00376764">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март</w:t>
            </w:r>
          </w:p>
        </w:tc>
      </w:tr>
      <w:tr w:rsidR="00376764" w:rsidRPr="000264EC" w14:paraId="46892379" w14:textId="77777777" w:rsidTr="00376764">
        <w:trPr>
          <w:gridAfter w:val="1"/>
          <w:wAfter w:w="8" w:type="dxa"/>
          <w:trHeight w:val="680"/>
          <w:jc w:val="center"/>
        </w:trPr>
        <w:tc>
          <w:tcPr>
            <w:tcW w:w="1548" w:type="dxa"/>
            <w:vMerge/>
            <w:tcBorders>
              <w:top w:val="single" w:sz="12" w:space="0" w:color="auto"/>
              <w:left w:val="single" w:sz="12" w:space="0" w:color="auto"/>
            </w:tcBorders>
            <w:vAlign w:val="center"/>
          </w:tcPr>
          <w:p w14:paraId="4720B75B" w14:textId="77777777" w:rsidR="00376764" w:rsidRPr="00D47374" w:rsidRDefault="00376764" w:rsidP="00376764">
            <w:pPr>
              <w:jc w:val="center"/>
              <w:rPr>
                <w:sz w:val="18"/>
                <w:szCs w:val="18"/>
                <w:lang w:val="hy-AM"/>
              </w:rPr>
            </w:pPr>
          </w:p>
        </w:tc>
        <w:tc>
          <w:tcPr>
            <w:tcW w:w="2307" w:type="dxa"/>
            <w:vMerge/>
            <w:tcBorders>
              <w:top w:val="single" w:sz="12" w:space="0" w:color="auto"/>
            </w:tcBorders>
            <w:vAlign w:val="center"/>
          </w:tcPr>
          <w:p w14:paraId="4D26FB1E" w14:textId="77777777" w:rsidR="00376764" w:rsidRPr="00B625FF" w:rsidRDefault="00376764" w:rsidP="00376764">
            <w:pPr>
              <w:rPr>
                <w:rFonts w:cs="Calibri"/>
                <w:color w:val="000000"/>
                <w:sz w:val="20"/>
                <w:szCs w:val="20"/>
                <w:lang w:val="hy-AM"/>
              </w:rPr>
            </w:pPr>
          </w:p>
        </w:tc>
        <w:tc>
          <w:tcPr>
            <w:tcW w:w="1890" w:type="dxa"/>
            <w:vMerge/>
            <w:tcBorders>
              <w:top w:val="single" w:sz="12" w:space="0" w:color="auto"/>
            </w:tcBorders>
            <w:vAlign w:val="center"/>
          </w:tcPr>
          <w:p w14:paraId="6B7C9EAA" w14:textId="77777777" w:rsidR="00376764" w:rsidRPr="00D47374" w:rsidRDefault="00376764" w:rsidP="00376764">
            <w:pPr>
              <w:jc w:val="center"/>
              <w:rPr>
                <w:sz w:val="18"/>
                <w:szCs w:val="18"/>
              </w:rPr>
            </w:pPr>
          </w:p>
        </w:tc>
        <w:tc>
          <w:tcPr>
            <w:tcW w:w="1487" w:type="dxa"/>
            <w:gridSpan w:val="2"/>
            <w:vMerge/>
            <w:tcBorders>
              <w:top w:val="single" w:sz="12" w:space="0" w:color="auto"/>
            </w:tcBorders>
            <w:vAlign w:val="center"/>
          </w:tcPr>
          <w:p w14:paraId="26DFC7C3" w14:textId="77777777" w:rsidR="00376764" w:rsidRPr="00B625FF" w:rsidRDefault="00376764" w:rsidP="00376764">
            <w:pPr>
              <w:jc w:val="center"/>
              <w:rPr>
                <w:sz w:val="20"/>
                <w:szCs w:val="20"/>
              </w:rPr>
            </w:pPr>
          </w:p>
        </w:tc>
        <w:tc>
          <w:tcPr>
            <w:tcW w:w="1266" w:type="dxa"/>
            <w:gridSpan w:val="4"/>
            <w:vMerge/>
            <w:tcBorders>
              <w:top w:val="single" w:sz="12" w:space="0" w:color="auto"/>
            </w:tcBorders>
            <w:vAlign w:val="center"/>
          </w:tcPr>
          <w:p w14:paraId="71FF3BCF" w14:textId="77777777" w:rsidR="00376764" w:rsidRPr="00B625FF" w:rsidRDefault="00376764" w:rsidP="00376764">
            <w:pPr>
              <w:jc w:val="center"/>
              <w:rPr>
                <w:rFonts w:cs="GHEA Grapalat"/>
                <w:sz w:val="20"/>
                <w:szCs w:val="20"/>
              </w:rPr>
            </w:pPr>
          </w:p>
        </w:tc>
        <w:tc>
          <w:tcPr>
            <w:tcW w:w="891" w:type="dxa"/>
            <w:gridSpan w:val="3"/>
            <w:vMerge/>
            <w:tcBorders>
              <w:top w:val="single" w:sz="12" w:space="0" w:color="auto"/>
            </w:tcBorders>
            <w:vAlign w:val="center"/>
          </w:tcPr>
          <w:p w14:paraId="67A66856" w14:textId="77777777" w:rsidR="00376764" w:rsidRPr="00D47374" w:rsidRDefault="00376764" w:rsidP="00376764">
            <w:pPr>
              <w:jc w:val="center"/>
              <w:rPr>
                <w:sz w:val="18"/>
                <w:szCs w:val="18"/>
                <w:lang w:val="hy-AM"/>
              </w:rPr>
            </w:pPr>
          </w:p>
        </w:tc>
        <w:tc>
          <w:tcPr>
            <w:tcW w:w="1578" w:type="dxa"/>
            <w:vMerge/>
            <w:tcBorders>
              <w:top w:val="single" w:sz="12" w:space="0" w:color="auto"/>
            </w:tcBorders>
            <w:vAlign w:val="center"/>
          </w:tcPr>
          <w:p w14:paraId="75FD9A0F" w14:textId="77777777" w:rsidR="00376764" w:rsidRDefault="00376764" w:rsidP="00376764">
            <w:pPr>
              <w:jc w:val="center"/>
              <w:rPr>
                <w:sz w:val="18"/>
                <w:szCs w:val="18"/>
              </w:rPr>
            </w:pPr>
          </w:p>
        </w:tc>
        <w:tc>
          <w:tcPr>
            <w:tcW w:w="1017" w:type="dxa"/>
            <w:gridSpan w:val="4"/>
            <w:vMerge/>
            <w:tcBorders>
              <w:top w:val="single" w:sz="12" w:space="0" w:color="auto"/>
            </w:tcBorders>
            <w:vAlign w:val="center"/>
          </w:tcPr>
          <w:p w14:paraId="1D0C2418" w14:textId="77777777" w:rsidR="00376764" w:rsidRPr="0000231F" w:rsidRDefault="00376764" w:rsidP="00376764">
            <w:pPr>
              <w:jc w:val="center"/>
              <w:rPr>
                <w:sz w:val="18"/>
                <w:szCs w:val="18"/>
              </w:rPr>
            </w:pPr>
          </w:p>
        </w:tc>
        <w:tc>
          <w:tcPr>
            <w:tcW w:w="1413" w:type="dxa"/>
            <w:gridSpan w:val="3"/>
            <w:vMerge/>
            <w:tcBorders>
              <w:top w:val="single" w:sz="12" w:space="0" w:color="auto"/>
            </w:tcBorders>
            <w:vAlign w:val="center"/>
          </w:tcPr>
          <w:p w14:paraId="75D15CE5" w14:textId="77777777" w:rsidR="00376764" w:rsidRPr="007A7DAA" w:rsidRDefault="00376764" w:rsidP="00376764">
            <w:pPr>
              <w:jc w:val="center"/>
              <w:rPr>
                <w:rFonts w:cs="GHEA Grapalat"/>
                <w:sz w:val="20"/>
                <w:szCs w:val="20"/>
              </w:rPr>
            </w:pPr>
          </w:p>
        </w:tc>
        <w:tc>
          <w:tcPr>
            <w:tcW w:w="990" w:type="dxa"/>
            <w:gridSpan w:val="2"/>
            <w:vAlign w:val="center"/>
          </w:tcPr>
          <w:p w14:paraId="7BE5B586" w14:textId="77777777" w:rsidR="00376764" w:rsidRPr="00C04110" w:rsidRDefault="00376764" w:rsidP="00376764">
            <w:pPr>
              <w:jc w:val="center"/>
              <w:rPr>
                <w:sz w:val="18"/>
                <w:szCs w:val="18"/>
                <w:lang w:val="hy-AM"/>
              </w:rPr>
            </w:pPr>
            <w:r>
              <w:rPr>
                <w:sz w:val="18"/>
                <w:szCs w:val="18"/>
              </w:rPr>
              <w:t xml:space="preserve">20 </w:t>
            </w:r>
            <w:r w:rsidRPr="00C04110">
              <w:rPr>
                <w:sz w:val="18"/>
                <w:szCs w:val="18"/>
                <w:lang w:val="hy-AM"/>
              </w:rPr>
              <w:t>000</w:t>
            </w:r>
          </w:p>
        </w:tc>
        <w:tc>
          <w:tcPr>
            <w:tcW w:w="1765" w:type="dxa"/>
            <w:gridSpan w:val="2"/>
            <w:tcBorders>
              <w:top w:val="single" w:sz="4" w:space="0" w:color="auto"/>
              <w:right w:val="single" w:sz="12" w:space="0" w:color="auto"/>
            </w:tcBorders>
            <w:vAlign w:val="center"/>
          </w:tcPr>
          <w:p w14:paraId="3671CB18" w14:textId="77777777" w:rsidR="00376764" w:rsidRPr="00C04110" w:rsidRDefault="00376764" w:rsidP="00376764">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июль</w:t>
            </w:r>
          </w:p>
        </w:tc>
      </w:tr>
      <w:tr w:rsidR="00376764" w:rsidRPr="002428F2" w14:paraId="102EA927" w14:textId="77777777" w:rsidTr="00376764">
        <w:trPr>
          <w:trHeight w:val="531"/>
          <w:jc w:val="center"/>
        </w:trPr>
        <w:tc>
          <w:tcPr>
            <w:tcW w:w="16160" w:type="dxa"/>
            <w:gridSpan w:val="25"/>
            <w:tcBorders>
              <w:left w:val="single" w:sz="12" w:space="0" w:color="auto"/>
              <w:bottom w:val="single" w:sz="12" w:space="0" w:color="auto"/>
              <w:right w:val="single" w:sz="12" w:space="0" w:color="auto"/>
            </w:tcBorders>
            <w:vAlign w:val="center"/>
          </w:tcPr>
          <w:p w14:paraId="1622A4F0" w14:textId="77777777" w:rsidR="00376764" w:rsidRPr="00FF03BB" w:rsidRDefault="00376764" w:rsidP="00376764">
            <w:pPr>
              <w:jc w:val="center"/>
              <w:rPr>
                <w:rFonts w:cs="Calibri"/>
                <w:b/>
                <w:color w:val="000000"/>
                <w:sz w:val="20"/>
                <w:lang w:val="hy-AM"/>
              </w:rPr>
            </w:pPr>
            <w:r w:rsidRPr="00FF03BB">
              <w:rPr>
                <w:rFonts w:cs="GHEA Grapalat"/>
                <w:b/>
                <w:sz w:val="22"/>
              </w:rPr>
              <w:t>Техническая характеристика</w:t>
            </w:r>
          </w:p>
          <w:p w14:paraId="4A1E45B5" w14:textId="4C09FF6D" w:rsidR="00376764" w:rsidRPr="008B6EFA" w:rsidRDefault="00376764" w:rsidP="00376764">
            <w:pPr>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содержит 1 дозу жив</w:t>
            </w:r>
            <w:r>
              <w:rPr>
                <w:rFonts w:cs="Calibri"/>
                <w:color w:val="000000"/>
                <w:sz w:val="20"/>
              </w:rPr>
              <w:t>ой</w:t>
            </w:r>
            <w:r w:rsidRPr="00442954">
              <w:rPr>
                <w:rFonts w:cs="Calibri"/>
                <w:color w:val="000000"/>
                <w:sz w:val="20"/>
                <w:lang w:val="hy-AM"/>
              </w:rPr>
              <w:t xml:space="preserve"> аттенуированн</w:t>
            </w:r>
            <w:r>
              <w:rPr>
                <w:rFonts w:cs="Calibri"/>
                <w:color w:val="000000"/>
                <w:sz w:val="20"/>
              </w:rPr>
              <w:t>ой</w:t>
            </w:r>
            <w:r w:rsidRPr="00442954">
              <w:rPr>
                <w:rFonts w:cs="Calibri"/>
                <w:color w:val="000000"/>
                <w:sz w:val="20"/>
                <w:lang w:val="hy-AM"/>
              </w:rPr>
              <w:t xml:space="preserve"> вакцины</w:t>
            </w:r>
            <w:r>
              <w:rPr>
                <w:rFonts w:cs="Calibri"/>
                <w:color w:val="000000"/>
                <w:sz w:val="20"/>
              </w:rPr>
              <w:t xml:space="preserve"> </w:t>
            </w:r>
            <w:r w:rsidRPr="00B625FF">
              <w:rPr>
                <w:rFonts w:cs="Calibri"/>
                <w:color w:val="000000"/>
                <w:sz w:val="20"/>
                <w:szCs w:val="20"/>
                <w:lang w:val="hy-AM"/>
              </w:rPr>
              <w:t>против ветряной оспы</w:t>
            </w:r>
            <w:r w:rsidRPr="00442954">
              <w:rPr>
                <w:rFonts w:cs="Calibri"/>
                <w:color w:val="000000"/>
                <w:sz w:val="20"/>
                <w:lang w:val="hy-AM"/>
              </w:rPr>
              <w:t xml:space="preserve">, вместе с растворителем, предназначен </w:t>
            </w:r>
            <w:r w:rsidRPr="00DB7F72">
              <w:rPr>
                <w:rFonts w:cs="Calibri"/>
                <w:b/>
                <w:bCs/>
                <w:color w:val="000000"/>
                <w:sz w:val="20"/>
                <w:lang w:val="hy-AM"/>
              </w:rPr>
              <w:t>для детей</w:t>
            </w:r>
            <w:r>
              <w:rPr>
                <w:rFonts w:cs="Calibri"/>
                <w:b/>
                <w:bCs/>
                <w:color w:val="000000"/>
                <w:sz w:val="20"/>
                <w:lang w:val="hy-AM"/>
              </w:rPr>
              <w:t xml:space="preserve"> </w:t>
            </w:r>
            <w:r w:rsidRPr="00F1591F">
              <w:rPr>
                <w:rFonts w:cs="Calibri"/>
                <w:b/>
                <w:bCs/>
                <w:sz w:val="20"/>
                <w:lang w:val="pt-BR"/>
              </w:rPr>
              <w:t>(</w:t>
            </w:r>
            <w:r>
              <w:rPr>
                <w:rFonts w:cs="Calibri"/>
                <w:b/>
                <w:bCs/>
                <w:sz w:val="20"/>
              </w:rPr>
              <w:t>до</w:t>
            </w:r>
            <w:r>
              <w:rPr>
                <w:rFonts w:cs="Calibri"/>
                <w:b/>
                <w:bCs/>
                <w:sz w:val="20"/>
                <w:lang w:val="hy-AM"/>
              </w:rPr>
              <w:t xml:space="preserve"> 12 </w:t>
            </w:r>
            <w:r>
              <w:rPr>
                <w:rFonts w:cs="Calibri"/>
                <w:b/>
                <w:bCs/>
                <w:sz w:val="20"/>
              </w:rPr>
              <w:t>лет включительно</w:t>
            </w:r>
            <w:r w:rsidRPr="00F1591F">
              <w:rPr>
                <w:rFonts w:cs="Calibri"/>
                <w:b/>
                <w:bCs/>
                <w:sz w:val="20"/>
                <w:lang w:val="pt-BR"/>
              </w:rPr>
              <w:t>)</w:t>
            </w:r>
            <w:r>
              <w:rPr>
                <w:rFonts w:cs="Calibri"/>
                <w:b/>
                <w:bCs/>
                <w:sz w:val="20"/>
                <w:lang w:val="hy-AM"/>
              </w:rPr>
              <w:t xml:space="preserve">, </w:t>
            </w:r>
            <w:r w:rsidRPr="00306E23">
              <w:rPr>
                <w:rFonts w:cs="Calibri"/>
                <w:b/>
                <w:bCs/>
                <w:sz w:val="20"/>
                <w:lang w:val="hy-AM"/>
              </w:rPr>
              <w:t xml:space="preserve">также приемлема вакцина </w:t>
            </w:r>
            <w:r w:rsidRPr="00306E23">
              <w:rPr>
                <w:rFonts w:cs="Calibri"/>
                <w:b/>
                <w:bCs/>
                <w:color w:val="000000"/>
                <w:sz w:val="20"/>
                <w:lang w:val="hy-AM"/>
              </w:rPr>
              <w:t>предназначен</w:t>
            </w:r>
            <w:r w:rsidRPr="00306E23">
              <w:rPr>
                <w:rFonts w:cs="Calibri"/>
                <w:b/>
                <w:bCs/>
                <w:color w:val="000000"/>
                <w:sz w:val="20"/>
              </w:rPr>
              <w:t>ная</w:t>
            </w:r>
            <w:r w:rsidRPr="00306E23">
              <w:rPr>
                <w:rFonts w:cs="Calibri"/>
                <w:b/>
                <w:bCs/>
                <w:sz w:val="20"/>
                <w:lang w:val="hy-AM"/>
              </w:rPr>
              <w:t xml:space="preserve"> как для детей, так и для взрослых (</w:t>
            </w:r>
            <w:r>
              <w:rPr>
                <w:rFonts w:cs="Calibri"/>
                <w:b/>
                <w:bCs/>
                <w:sz w:val="20"/>
              </w:rPr>
              <w:t>для всех возрастных групп</w:t>
            </w:r>
            <w:r w:rsidRPr="00306E23">
              <w:rPr>
                <w:rFonts w:cs="Calibri"/>
                <w:b/>
                <w:bCs/>
                <w:sz w:val="20"/>
                <w:lang w:val="hy-AM"/>
              </w:rPr>
              <w:t>).</w:t>
            </w:r>
            <w:r w:rsidRPr="00442954">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00A03365">
              <w:rPr>
                <w:rFonts w:cs="Calibri"/>
                <w:color w:val="000000"/>
                <w:sz w:val="20"/>
                <w:lang w:val="hy-AM"/>
              </w:rPr>
              <w:t xml:space="preserve"> </w:t>
            </w:r>
            <w:r w:rsidR="00A03365">
              <w:rPr>
                <w:rFonts w:cs="Calibri"/>
                <w:color w:val="000000"/>
                <w:sz w:val="20"/>
              </w:rPr>
              <w:t>которые</w:t>
            </w:r>
            <w:r w:rsidRPr="000D7101">
              <w:rPr>
                <w:rFonts w:cs="Calibri"/>
                <w:color w:val="000000"/>
                <w:sz w:val="20"/>
                <w:lang w:val="hy-AM"/>
              </w:rPr>
              <w:t xml:space="preserve"> </w:t>
            </w:r>
            <w:r w:rsidR="00417348">
              <w:rPr>
                <w:rFonts w:cs="Calibri"/>
                <w:color w:val="000000"/>
                <w:sz w:val="20"/>
              </w:rPr>
              <w:t>регистрируют</w:t>
            </w:r>
            <w:r w:rsidR="00A03365" w:rsidRPr="00A03365">
              <w:rPr>
                <w:rFonts w:cs="Calibri"/>
                <w:color w:val="000000"/>
                <w:sz w:val="20"/>
                <w:lang w:val="hy-AM"/>
              </w:rPr>
              <w:t>, запомина</w:t>
            </w:r>
            <w:r w:rsidR="00417348">
              <w:rPr>
                <w:rFonts w:cs="Calibri"/>
                <w:color w:val="000000"/>
                <w:sz w:val="20"/>
              </w:rPr>
              <w:t>ют</w:t>
            </w:r>
            <w:r w:rsidR="00A03365"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00417348" w:rsidRPr="00A03365">
              <w:rPr>
                <w:rFonts w:cs="Calibri"/>
                <w:color w:val="000000"/>
                <w:sz w:val="20"/>
                <w:lang w:val="hy-AM"/>
              </w:rPr>
              <w:t>всего процесса</w:t>
            </w:r>
            <w:r w:rsidR="00417348" w:rsidRPr="000D7101">
              <w:rPr>
                <w:rFonts w:cs="Calibri"/>
                <w:color w:val="000000"/>
                <w:sz w:val="20"/>
                <w:lang w:val="hy-AM"/>
              </w:rPr>
              <w:t xml:space="preserve"> </w:t>
            </w:r>
            <w:r w:rsidRPr="000D7101">
              <w:rPr>
                <w:rFonts w:cs="Calibri"/>
                <w:color w:val="000000"/>
                <w:sz w:val="20"/>
                <w:lang w:val="hy-AM"/>
              </w:rPr>
              <w:t>транспортировк</w:t>
            </w:r>
            <w:r w:rsidR="00417348">
              <w:rPr>
                <w:rFonts w:cs="Calibri"/>
                <w:color w:val="000000"/>
                <w:sz w:val="20"/>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0D7101">
              <w:t xml:space="preserve">с </w:t>
            </w:r>
            <w:r w:rsidRPr="000D7101">
              <w:rPr>
                <w:rFonts w:cs="Calibri"/>
                <w:color w:val="000000"/>
                <w:sz w:val="20"/>
                <w:lang w:val="hy-AM"/>
              </w:rPr>
              <w:t>надлежащ</w:t>
            </w:r>
            <w:r w:rsidRPr="000D7101">
              <w:rPr>
                <w:rFonts w:cs="Calibri"/>
                <w:color w:val="000000"/>
                <w:sz w:val="20"/>
              </w:rPr>
              <w:t>ей</w:t>
            </w:r>
            <w:r w:rsidRPr="000D7101">
              <w:rPr>
                <w:rFonts w:cs="Calibri"/>
                <w:color w:val="000000"/>
                <w:sz w:val="20"/>
                <w:lang w:val="hy-AM"/>
              </w:rPr>
              <w:t xml:space="preserve"> маркировк</w:t>
            </w:r>
            <w:r w:rsidRPr="000D7101">
              <w:rPr>
                <w:rFonts w:cs="Calibri"/>
                <w:color w:val="000000"/>
                <w:sz w:val="20"/>
              </w:rPr>
              <w:t xml:space="preserve">ой </w:t>
            </w:r>
            <w:r w:rsidRPr="000D7101">
              <w:rPr>
                <w:rFonts w:cs="Calibri"/>
                <w:color w:val="000000"/>
                <w:sz w:val="20"/>
                <w:lang w:val="hy-AM"/>
              </w:rPr>
              <w:t xml:space="preserve"> каждой коробк</w:t>
            </w:r>
            <w:r w:rsidRPr="000D7101">
              <w:rPr>
                <w:rFonts w:cs="Calibri"/>
                <w:color w:val="000000"/>
                <w:sz w:val="20"/>
              </w:rPr>
              <w:t>и</w:t>
            </w:r>
            <w:r w:rsidRPr="000D7101">
              <w:rPr>
                <w:rFonts w:cs="Calibri"/>
                <w:color w:val="000000"/>
                <w:sz w:val="20"/>
                <w:lang w:val="hy-AM"/>
              </w:rPr>
              <w:t xml:space="preserve"> и/или групповой упаковк</w:t>
            </w:r>
            <w:r w:rsidRPr="000D7101">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803632">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0D7101">
              <w:rPr>
                <w:rFonts w:cs="Calibri"/>
                <w:color w:val="000000"/>
                <w:sz w:val="20"/>
              </w:rPr>
              <w:t xml:space="preserve"> и/или</w:t>
            </w:r>
            <w:r w:rsidRPr="000D7101">
              <w:rPr>
                <w:rFonts w:cs="Calibri"/>
                <w:color w:val="000000"/>
                <w:sz w:val="20"/>
                <w:lang w:val="hy-AM"/>
              </w:rPr>
              <w:t xml:space="preserve"> регистрации</w:t>
            </w:r>
            <w:r w:rsidRPr="000D7101">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N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06650547" w14:textId="77777777" w:rsidR="00376764" w:rsidRPr="00DD7AEF" w:rsidRDefault="00376764" w:rsidP="00376764">
            <w:pPr>
              <w:rPr>
                <w:rFonts w:cs="Calibri"/>
                <w:color w:val="000000"/>
                <w:sz w:val="20"/>
                <w:lang w:val="hy-AM"/>
              </w:rPr>
            </w:pPr>
            <w:r w:rsidRPr="00DD7AEF">
              <w:rPr>
                <w:rFonts w:cs="Calibri"/>
                <w:color w:val="000000"/>
                <w:sz w:val="20"/>
                <w:lang w:val="hy-AM"/>
              </w:rPr>
              <w:t>Срок годности вакцины при доставке:</w:t>
            </w:r>
          </w:p>
          <w:p w14:paraId="6C882412" w14:textId="77777777" w:rsidR="00376764" w:rsidRPr="00994E60" w:rsidRDefault="00376764" w:rsidP="00376764">
            <w:pPr>
              <w:rPr>
                <w:rFonts w:cs="Calibri"/>
                <w:color w:val="000000"/>
                <w:sz w:val="20"/>
                <w:lang w:val="hy-AM"/>
              </w:rPr>
            </w:pPr>
            <w:r>
              <w:rPr>
                <w:rFonts w:cs="Calibri"/>
                <w:color w:val="000000"/>
                <w:sz w:val="20"/>
              </w:rPr>
              <w:t>а</w:t>
            </w:r>
            <w:r w:rsidRPr="00DD7AEF">
              <w:rPr>
                <w:rFonts w:cs="Calibri"/>
                <w:color w:val="000000"/>
                <w:sz w:val="20"/>
                <w:lang w:val="hy-AM"/>
              </w:rPr>
              <w:t>)</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8B6EFA">
              <w:rPr>
                <w:rFonts w:cs="Calibri"/>
                <w:color w:val="000000"/>
                <w:sz w:val="20"/>
              </w:rPr>
              <w:t>.</w:t>
            </w:r>
          </w:p>
          <w:p w14:paraId="3DDCB7FB" w14:textId="77777777" w:rsidR="00376764" w:rsidRPr="00DD7AEF" w:rsidRDefault="00376764" w:rsidP="00376764">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578AF252" w14:textId="77777777" w:rsidR="00376764" w:rsidRPr="00DD7AEF" w:rsidRDefault="00376764" w:rsidP="00376764">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087F2157" w14:textId="77777777" w:rsidR="00376764" w:rsidRPr="00311ED2" w:rsidRDefault="00376764" w:rsidP="00376764">
            <w:pPr>
              <w:rPr>
                <w:rFonts w:cs="Sylfaen"/>
                <w:i/>
                <w:sz w:val="18"/>
                <w:szCs w:val="18"/>
                <w:lang w:val="hy-AM"/>
              </w:rPr>
            </w:pPr>
            <w:r w:rsidRPr="00122843">
              <w:rPr>
                <w:rFonts w:cs="Calibri"/>
                <w:color w:val="000000"/>
                <w:sz w:val="20"/>
              </w:rPr>
              <w:lastRenderedPageBreak/>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bl>
    <w:p w14:paraId="5C7CA2E4" w14:textId="77777777" w:rsidR="00376764" w:rsidRPr="00C84B20" w:rsidRDefault="00376764" w:rsidP="00376764">
      <w:pPr>
        <w:pStyle w:val="FootnoteText"/>
        <w:widowControl w:val="0"/>
        <w:jc w:val="both"/>
        <w:rPr>
          <w:rFonts w:ascii="GHEA Grapalat" w:hAnsi="GHEA Grapalat"/>
          <w:i/>
        </w:rPr>
      </w:pPr>
      <w:r w:rsidRPr="00C84B20">
        <w:rPr>
          <w:rFonts w:ascii="GHEA Grapalat" w:hAnsi="GHEA Grapalat"/>
          <w:i/>
        </w:rPr>
        <w:lastRenderedPageBreak/>
        <w:t xml:space="preserve">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7EF3C388" w14:textId="77777777" w:rsidR="00F954E8" w:rsidRPr="00521A49" w:rsidRDefault="00F954E8" w:rsidP="00A50CE7">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A50CE7">
            <w:pPr>
              <w:widowControl w:val="0"/>
              <w:jc w:val="center"/>
              <w:rPr>
                <w:rFonts w:ascii="GHEA Grapalat" w:hAnsi="GHEA Grapalat"/>
              </w:rPr>
            </w:pPr>
          </w:p>
        </w:tc>
        <w:tc>
          <w:tcPr>
            <w:tcW w:w="4343" w:type="dxa"/>
          </w:tcPr>
          <w:p w14:paraId="618DB8B4"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A03365">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A03365">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A03365">
      <w:pPr>
        <w:widowControl w:val="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1"/>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864"/>
        <w:gridCol w:w="921"/>
        <w:gridCol w:w="636"/>
        <w:gridCol w:w="787"/>
        <w:gridCol w:w="512"/>
        <w:gridCol w:w="602"/>
        <w:gridCol w:w="655"/>
        <w:gridCol w:w="758"/>
        <w:gridCol w:w="863"/>
        <w:gridCol w:w="823"/>
        <w:gridCol w:w="869"/>
        <w:gridCol w:w="828"/>
        <w:gridCol w:w="725"/>
      </w:tblGrid>
      <w:tr w:rsidR="008F3B5F" w:rsidRPr="00B138F3" w14:paraId="38A352E4" w14:textId="77777777" w:rsidTr="00DA609D">
        <w:trPr>
          <w:trHeight w:val="305"/>
          <w:jc w:val="center"/>
        </w:trPr>
        <w:tc>
          <w:tcPr>
            <w:tcW w:w="15905" w:type="dxa"/>
            <w:gridSpan w:val="16"/>
          </w:tcPr>
          <w:p w14:paraId="4A9E5EB0" w14:textId="77777777" w:rsidR="008F3B5F" w:rsidRPr="00B138F3" w:rsidRDefault="008F3B5F" w:rsidP="00376764">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DA609D">
        <w:trPr>
          <w:trHeight w:val="747"/>
          <w:jc w:val="center"/>
        </w:trPr>
        <w:tc>
          <w:tcPr>
            <w:tcW w:w="1547" w:type="dxa"/>
            <w:vMerge w:val="restart"/>
            <w:vAlign w:val="center"/>
          </w:tcPr>
          <w:p w14:paraId="6CAFBD35"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43" w:type="dxa"/>
            <w:gridSpan w:val="13"/>
            <w:vAlign w:val="center"/>
          </w:tcPr>
          <w:p w14:paraId="2990BD91" w14:textId="0B95854E"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03658F">
              <w:rPr>
                <w:rFonts w:ascii="GHEA Grapalat" w:hAnsi="GHEA Grapalat"/>
                <w:sz w:val="16"/>
                <w:szCs w:val="16"/>
              </w:rPr>
              <w:t>25</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2"/>
              <w:t>**</w:t>
            </w:r>
          </w:p>
        </w:tc>
      </w:tr>
      <w:tr w:rsidR="00DA609D" w:rsidRPr="00B138F3" w14:paraId="63D17D9E" w14:textId="77777777" w:rsidTr="00DA609D">
        <w:trPr>
          <w:trHeight w:val="594"/>
          <w:jc w:val="center"/>
        </w:trPr>
        <w:tc>
          <w:tcPr>
            <w:tcW w:w="1547" w:type="dxa"/>
            <w:vMerge/>
          </w:tcPr>
          <w:p w14:paraId="19574851" w14:textId="77777777" w:rsidR="00DA609D" w:rsidRPr="00B138F3" w:rsidRDefault="00DA609D" w:rsidP="00376764">
            <w:pPr>
              <w:widowControl w:val="0"/>
              <w:jc w:val="center"/>
              <w:rPr>
                <w:rFonts w:ascii="GHEA Grapalat" w:hAnsi="GHEA Grapalat"/>
                <w:sz w:val="16"/>
                <w:szCs w:val="16"/>
              </w:rPr>
            </w:pPr>
          </w:p>
        </w:tc>
        <w:tc>
          <w:tcPr>
            <w:tcW w:w="1520" w:type="dxa"/>
            <w:vMerge/>
          </w:tcPr>
          <w:p w14:paraId="447E1A53" w14:textId="77777777" w:rsidR="00DA609D" w:rsidRPr="00B138F3" w:rsidRDefault="00DA609D" w:rsidP="00376764">
            <w:pPr>
              <w:widowControl w:val="0"/>
              <w:jc w:val="center"/>
              <w:rPr>
                <w:rFonts w:ascii="GHEA Grapalat" w:hAnsi="GHEA Grapalat"/>
                <w:sz w:val="16"/>
                <w:szCs w:val="16"/>
              </w:rPr>
            </w:pPr>
          </w:p>
        </w:tc>
        <w:tc>
          <w:tcPr>
            <w:tcW w:w="2995" w:type="dxa"/>
            <w:vMerge/>
          </w:tcPr>
          <w:p w14:paraId="34C4C642" w14:textId="77777777" w:rsidR="00DA609D" w:rsidRPr="00B138F3" w:rsidRDefault="00DA609D" w:rsidP="00376764">
            <w:pPr>
              <w:widowControl w:val="0"/>
              <w:jc w:val="center"/>
              <w:rPr>
                <w:rFonts w:ascii="GHEA Grapalat" w:hAnsi="GHEA Grapalat"/>
                <w:sz w:val="16"/>
                <w:szCs w:val="16"/>
              </w:rPr>
            </w:pPr>
          </w:p>
        </w:tc>
        <w:tc>
          <w:tcPr>
            <w:tcW w:w="864" w:type="dxa"/>
            <w:vAlign w:val="center"/>
          </w:tcPr>
          <w:p w14:paraId="7BF69F39" w14:textId="77777777" w:rsidR="00DA609D" w:rsidRPr="00B138F3" w:rsidRDefault="00DA609D" w:rsidP="00376764">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1" w:type="dxa"/>
            <w:vAlign w:val="center"/>
          </w:tcPr>
          <w:p w14:paraId="3F475853" w14:textId="77777777" w:rsidR="00DA609D" w:rsidRPr="00B138F3" w:rsidRDefault="00DA609D" w:rsidP="00376764">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6" w:type="dxa"/>
            <w:vAlign w:val="center"/>
          </w:tcPr>
          <w:p w14:paraId="2F14437E" w14:textId="77777777" w:rsidR="00DA609D" w:rsidRPr="00B138F3" w:rsidRDefault="00DA609D" w:rsidP="00376764">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7" w:type="dxa"/>
            <w:vAlign w:val="center"/>
          </w:tcPr>
          <w:p w14:paraId="376DFC5C" w14:textId="77777777" w:rsidR="00DA609D" w:rsidRPr="00B138F3" w:rsidRDefault="00DA609D" w:rsidP="0037676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DA609D" w:rsidRPr="00B138F3" w:rsidRDefault="00DA609D" w:rsidP="0037676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DA609D" w:rsidRPr="00B138F3" w:rsidRDefault="00DA609D" w:rsidP="0037676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DA609D" w:rsidRPr="00B138F3" w:rsidRDefault="00DA609D" w:rsidP="0037676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DA609D" w:rsidRPr="00B138F3" w:rsidRDefault="00DA609D" w:rsidP="0037676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DA609D" w:rsidRPr="00B138F3" w:rsidRDefault="00DA609D" w:rsidP="0037676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DA609D" w:rsidRPr="00B138F3" w:rsidRDefault="00DA609D" w:rsidP="0037676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DA609D" w:rsidRPr="00B138F3" w:rsidRDefault="00DA609D" w:rsidP="0037676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DA609D" w:rsidRPr="00B138F3" w:rsidRDefault="00DA609D" w:rsidP="0037676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DA609D" w:rsidRPr="00B138F3" w:rsidRDefault="00DA609D" w:rsidP="0037676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F0993" w:rsidRPr="00B138F3" w14:paraId="043BCC41" w14:textId="77777777" w:rsidTr="00245F60">
        <w:trPr>
          <w:trHeight w:val="404"/>
          <w:jc w:val="center"/>
        </w:trPr>
        <w:tc>
          <w:tcPr>
            <w:tcW w:w="1547" w:type="dxa"/>
            <w:vAlign w:val="center"/>
          </w:tcPr>
          <w:p w14:paraId="76CD0D15" w14:textId="235B4D7B" w:rsidR="00AF0993" w:rsidRPr="00B138F3" w:rsidRDefault="00AF0993" w:rsidP="00AF0993">
            <w:pPr>
              <w:widowControl w:val="0"/>
              <w:jc w:val="center"/>
              <w:rPr>
                <w:rFonts w:ascii="GHEA Grapalat" w:hAnsi="GHEA Grapalat"/>
                <w:sz w:val="16"/>
                <w:szCs w:val="16"/>
              </w:rPr>
            </w:pPr>
            <w:r w:rsidRPr="00BF1E08">
              <w:rPr>
                <w:rFonts w:ascii="GHEA Grapalat" w:hAnsi="GHEA Grapalat" w:cs="Calibri"/>
                <w:sz w:val="20"/>
                <w:szCs w:val="20"/>
              </w:rPr>
              <w:t>1</w:t>
            </w:r>
          </w:p>
        </w:tc>
        <w:tc>
          <w:tcPr>
            <w:tcW w:w="1520" w:type="dxa"/>
            <w:vAlign w:val="center"/>
          </w:tcPr>
          <w:p w14:paraId="337BD40B" w14:textId="36CACDF5" w:rsidR="00AF0993" w:rsidRPr="00B138F3" w:rsidRDefault="00AF0993" w:rsidP="00AF0993">
            <w:pPr>
              <w:widowControl w:val="0"/>
              <w:jc w:val="center"/>
              <w:rPr>
                <w:rFonts w:ascii="GHEA Grapalat" w:hAnsi="GHEA Grapalat"/>
                <w:sz w:val="16"/>
                <w:szCs w:val="16"/>
              </w:rPr>
            </w:pPr>
            <w:r w:rsidRPr="00B96692">
              <w:rPr>
                <w:rFonts w:ascii="GHEA Grapalat" w:hAnsi="GHEA Grapalat" w:cs="Calibri"/>
                <w:sz w:val="18"/>
                <w:szCs w:val="18"/>
              </w:rPr>
              <w:t>33651263</w:t>
            </w:r>
          </w:p>
        </w:tc>
        <w:tc>
          <w:tcPr>
            <w:tcW w:w="2995" w:type="dxa"/>
            <w:vAlign w:val="center"/>
          </w:tcPr>
          <w:p w14:paraId="308275C0" w14:textId="173831C3" w:rsidR="00AF0993" w:rsidRPr="00DA609D" w:rsidRDefault="00AF0993" w:rsidP="00AF0993">
            <w:pPr>
              <w:widowControl w:val="0"/>
              <w:rPr>
                <w:rFonts w:ascii="GHEA Grapalat" w:hAnsi="GHEA Grapalat"/>
                <w:sz w:val="18"/>
                <w:szCs w:val="18"/>
              </w:rPr>
            </w:pPr>
            <w:r w:rsidRPr="00D506B7">
              <w:rPr>
                <w:rFonts w:cs="Calibri"/>
                <w:color w:val="000000"/>
                <w:sz w:val="20"/>
                <w:lang w:val="hy-AM"/>
              </w:rPr>
              <w:t>Шестивалентн</w:t>
            </w:r>
            <w:proofErr w:type="spellStart"/>
            <w:r>
              <w:rPr>
                <w:rFonts w:cs="Calibri"/>
                <w:color w:val="000000"/>
                <w:sz w:val="20"/>
              </w:rPr>
              <w:t>ая</w:t>
            </w:r>
            <w:proofErr w:type="spellEnd"/>
            <w:r w:rsidRPr="00D506B7">
              <w:rPr>
                <w:rFonts w:cs="Calibri"/>
                <w:color w:val="000000"/>
                <w:sz w:val="20"/>
                <w:lang w:val="hy-AM"/>
              </w:rPr>
              <w:t xml:space="preserve"> вакцина (</w:t>
            </w:r>
            <w:r w:rsidRPr="002F1F78">
              <w:rPr>
                <w:rFonts w:cs="Calibri"/>
                <w:color w:val="000000"/>
                <w:sz w:val="20"/>
                <w:lang w:val="hy-AM"/>
              </w:rPr>
              <w:t>против коклюша (неклеточный компонент), дифтерии, столбняка, полиомиелита (инактивированная), гемофильной инфекции В, гепатита В</w:t>
            </w:r>
            <w:r w:rsidRPr="00D506B7">
              <w:rPr>
                <w:rFonts w:cs="Calibri"/>
                <w:color w:val="000000"/>
                <w:sz w:val="20"/>
                <w:lang w:val="hy-AM"/>
              </w:rPr>
              <w:t>)</w:t>
            </w:r>
          </w:p>
        </w:tc>
        <w:tc>
          <w:tcPr>
            <w:tcW w:w="864" w:type="dxa"/>
            <w:vAlign w:val="center"/>
          </w:tcPr>
          <w:p w14:paraId="17EC12BB" w14:textId="77777777"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56974A74" w14:textId="77777777"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051018AA" w14:textId="77777777" w:rsidR="00AF0993" w:rsidRPr="00B138F3" w:rsidRDefault="00AF0993" w:rsidP="00AF0993">
            <w:pPr>
              <w:widowControl w:val="0"/>
              <w:jc w:val="center"/>
              <w:rPr>
                <w:rFonts w:ascii="GHEA Grapalat" w:hAnsi="GHEA Grapalat" w:cs="Arial"/>
                <w:sz w:val="16"/>
                <w:szCs w:val="16"/>
              </w:rPr>
            </w:pPr>
            <w:r w:rsidRPr="00B138F3">
              <w:rPr>
                <w:rFonts w:ascii="GHEA Grapalat" w:hAnsi="GHEA Grapalat"/>
                <w:sz w:val="16"/>
                <w:szCs w:val="16"/>
              </w:rPr>
              <w:t>... %</w:t>
            </w:r>
          </w:p>
        </w:tc>
        <w:tc>
          <w:tcPr>
            <w:tcW w:w="787" w:type="dxa"/>
            <w:vAlign w:val="center"/>
          </w:tcPr>
          <w:p w14:paraId="558EE109" w14:textId="77777777" w:rsidR="00AF0993" w:rsidRPr="00B138F3" w:rsidRDefault="00AF0993" w:rsidP="00AF0993">
            <w:pPr>
              <w:widowControl w:val="0"/>
              <w:jc w:val="center"/>
              <w:rPr>
                <w:rFonts w:ascii="GHEA Grapalat" w:hAnsi="GHEA Grapalat" w:cs="Arial"/>
                <w:sz w:val="16"/>
                <w:szCs w:val="16"/>
              </w:rPr>
            </w:pPr>
            <w:r w:rsidRPr="00B138F3">
              <w:rPr>
                <w:rFonts w:ascii="GHEA Grapalat" w:hAnsi="GHEA Grapalat"/>
                <w:sz w:val="16"/>
                <w:szCs w:val="16"/>
              </w:rPr>
              <w:t>... %</w:t>
            </w:r>
          </w:p>
        </w:tc>
        <w:tc>
          <w:tcPr>
            <w:tcW w:w="512" w:type="dxa"/>
            <w:vAlign w:val="center"/>
          </w:tcPr>
          <w:p w14:paraId="655C07B6" w14:textId="77777777" w:rsidR="00AF0993" w:rsidRPr="00B138F3" w:rsidRDefault="00AF0993" w:rsidP="00AF0993">
            <w:pPr>
              <w:widowControl w:val="0"/>
              <w:jc w:val="center"/>
              <w:rPr>
                <w:rFonts w:ascii="GHEA Grapalat" w:hAnsi="GHEA Grapalat" w:cs="Arial"/>
                <w:sz w:val="16"/>
                <w:szCs w:val="16"/>
              </w:rPr>
            </w:pPr>
            <w:r w:rsidRPr="00B138F3">
              <w:rPr>
                <w:rFonts w:ascii="GHEA Grapalat" w:hAnsi="GHEA Grapalat"/>
                <w:sz w:val="16"/>
                <w:szCs w:val="16"/>
              </w:rPr>
              <w:t>... %</w:t>
            </w:r>
          </w:p>
        </w:tc>
        <w:tc>
          <w:tcPr>
            <w:tcW w:w="602" w:type="dxa"/>
            <w:vAlign w:val="center"/>
          </w:tcPr>
          <w:p w14:paraId="16A0AB1C" w14:textId="77777777" w:rsidR="00AF0993" w:rsidRPr="00B138F3" w:rsidRDefault="00AF0993" w:rsidP="00AF0993">
            <w:pPr>
              <w:widowControl w:val="0"/>
              <w:jc w:val="center"/>
              <w:rPr>
                <w:rFonts w:ascii="GHEA Grapalat" w:hAnsi="GHEA Grapalat" w:cs="Arial"/>
                <w:sz w:val="16"/>
                <w:szCs w:val="16"/>
              </w:rPr>
            </w:pPr>
            <w:r w:rsidRPr="00B138F3">
              <w:rPr>
                <w:rFonts w:ascii="GHEA Grapalat" w:hAnsi="GHEA Grapalat"/>
                <w:sz w:val="16"/>
                <w:szCs w:val="16"/>
              </w:rPr>
              <w:t>... %</w:t>
            </w:r>
          </w:p>
        </w:tc>
        <w:tc>
          <w:tcPr>
            <w:tcW w:w="655" w:type="dxa"/>
            <w:vAlign w:val="center"/>
          </w:tcPr>
          <w:p w14:paraId="2CD10A6B" w14:textId="77777777" w:rsidR="00AF0993" w:rsidRPr="00B138F3" w:rsidRDefault="00AF0993" w:rsidP="00AF0993">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14:paraId="6A897C04" w14:textId="77777777" w:rsidR="00AF0993" w:rsidRPr="00B138F3" w:rsidRDefault="00AF0993" w:rsidP="00AF0993">
            <w:pPr>
              <w:widowControl w:val="0"/>
              <w:jc w:val="center"/>
              <w:rPr>
                <w:rFonts w:ascii="GHEA Grapalat" w:hAnsi="GHEA Grapalat" w:cs="Arial"/>
                <w:sz w:val="16"/>
                <w:szCs w:val="16"/>
              </w:rPr>
            </w:pPr>
            <w:r w:rsidRPr="00B138F3">
              <w:rPr>
                <w:rFonts w:ascii="GHEA Grapalat" w:hAnsi="GHEA Grapalat"/>
                <w:sz w:val="16"/>
                <w:szCs w:val="16"/>
              </w:rPr>
              <w:t>... %</w:t>
            </w:r>
          </w:p>
        </w:tc>
        <w:tc>
          <w:tcPr>
            <w:tcW w:w="863" w:type="dxa"/>
            <w:vAlign w:val="center"/>
          </w:tcPr>
          <w:p w14:paraId="37679ACB" w14:textId="77777777" w:rsidR="00AF0993" w:rsidRPr="00B138F3" w:rsidRDefault="00AF0993" w:rsidP="00AF0993">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14:paraId="1CAA2275" w14:textId="77777777" w:rsidR="00AF0993" w:rsidRPr="00B138F3" w:rsidRDefault="00AF0993" w:rsidP="00AF0993">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14:paraId="45F8ABA2" w14:textId="77777777" w:rsidR="00AF0993" w:rsidRPr="00B138F3" w:rsidRDefault="00AF0993" w:rsidP="00AF0993">
            <w:pPr>
              <w:widowControl w:val="0"/>
              <w:jc w:val="center"/>
              <w:rPr>
                <w:rFonts w:ascii="GHEA Grapalat" w:hAnsi="GHEA Grapalat" w:cs="Arial"/>
                <w:sz w:val="16"/>
                <w:szCs w:val="16"/>
              </w:rPr>
            </w:pPr>
            <w:r w:rsidRPr="00B138F3">
              <w:rPr>
                <w:rFonts w:ascii="GHEA Grapalat" w:hAnsi="GHEA Grapalat"/>
                <w:sz w:val="16"/>
                <w:szCs w:val="16"/>
              </w:rPr>
              <w:t>... %</w:t>
            </w:r>
          </w:p>
        </w:tc>
        <w:tc>
          <w:tcPr>
            <w:tcW w:w="828" w:type="dxa"/>
            <w:vAlign w:val="center"/>
          </w:tcPr>
          <w:p w14:paraId="6FDD4A7A" w14:textId="77777777" w:rsidR="00AF0993" w:rsidRPr="00B138F3" w:rsidRDefault="00AF0993" w:rsidP="00AF0993">
            <w:pPr>
              <w:widowControl w:val="0"/>
              <w:jc w:val="center"/>
              <w:rPr>
                <w:rFonts w:ascii="GHEA Grapalat" w:hAnsi="GHEA Grapalat" w:cs="Arial"/>
                <w:sz w:val="16"/>
                <w:szCs w:val="16"/>
              </w:rPr>
            </w:pPr>
            <w:r w:rsidRPr="00B138F3">
              <w:rPr>
                <w:rFonts w:ascii="GHEA Grapalat" w:hAnsi="GHEA Grapalat"/>
                <w:sz w:val="16"/>
                <w:szCs w:val="16"/>
              </w:rPr>
              <w:t>... %</w:t>
            </w:r>
          </w:p>
        </w:tc>
        <w:tc>
          <w:tcPr>
            <w:tcW w:w="725" w:type="dxa"/>
            <w:vAlign w:val="center"/>
          </w:tcPr>
          <w:p w14:paraId="177F285A" w14:textId="77777777" w:rsidR="00AF0993" w:rsidRPr="00B138F3" w:rsidRDefault="00AF0993" w:rsidP="00AF0993">
            <w:pPr>
              <w:widowControl w:val="0"/>
              <w:jc w:val="center"/>
              <w:rPr>
                <w:rFonts w:ascii="GHEA Grapalat" w:hAnsi="GHEA Grapalat"/>
                <w:b/>
                <w:sz w:val="16"/>
                <w:szCs w:val="16"/>
              </w:rPr>
            </w:pPr>
            <w:r w:rsidRPr="00B138F3">
              <w:rPr>
                <w:rFonts w:ascii="GHEA Grapalat" w:hAnsi="GHEA Grapalat"/>
                <w:sz w:val="16"/>
                <w:szCs w:val="16"/>
              </w:rPr>
              <w:t>... %</w:t>
            </w:r>
          </w:p>
        </w:tc>
      </w:tr>
      <w:tr w:rsidR="00AF0993" w:rsidRPr="00B138F3" w14:paraId="6CC6A557" w14:textId="77777777" w:rsidTr="00245F60">
        <w:trPr>
          <w:trHeight w:val="404"/>
          <w:jc w:val="center"/>
        </w:trPr>
        <w:tc>
          <w:tcPr>
            <w:tcW w:w="1547" w:type="dxa"/>
            <w:vAlign w:val="center"/>
          </w:tcPr>
          <w:p w14:paraId="34F3C76B" w14:textId="1D4C020E" w:rsidR="00AF0993" w:rsidRDefault="00AF0993" w:rsidP="00AF0993">
            <w:pPr>
              <w:widowControl w:val="0"/>
              <w:jc w:val="center"/>
              <w:rPr>
                <w:rFonts w:ascii="GHEA Grapalat" w:hAnsi="GHEA Grapalat"/>
                <w:sz w:val="16"/>
                <w:szCs w:val="16"/>
              </w:rPr>
            </w:pPr>
            <w:r>
              <w:rPr>
                <w:rFonts w:ascii="GHEA Grapalat" w:hAnsi="GHEA Grapalat" w:cs="Calibri"/>
                <w:sz w:val="20"/>
                <w:szCs w:val="20"/>
                <w:lang w:val="hy-AM"/>
              </w:rPr>
              <w:t>2</w:t>
            </w:r>
          </w:p>
        </w:tc>
        <w:tc>
          <w:tcPr>
            <w:tcW w:w="1520" w:type="dxa"/>
            <w:vAlign w:val="center"/>
          </w:tcPr>
          <w:p w14:paraId="07362971" w14:textId="07F78E0F" w:rsidR="00AF0993" w:rsidRPr="004A0507" w:rsidRDefault="00AF0993" w:rsidP="00AF0993">
            <w:pPr>
              <w:widowControl w:val="0"/>
              <w:jc w:val="center"/>
              <w:rPr>
                <w:rFonts w:ascii="GHEA Grapalat" w:hAnsi="GHEA Grapalat" w:cs="Calibri"/>
                <w:sz w:val="18"/>
                <w:szCs w:val="18"/>
              </w:rPr>
            </w:pPr>
            <w:r w:rsidRPr="00B96692">
              <w:rPr>
                <w:rFonts w:ascii="GHEA Grapalat" w:hAnsi="GHEA Grapalat" w:cs="Calibri"/>
                <w:sz w:val="18"/>
                <w:szCs w:val="18"/>
              </w:rPr>
              <w:t>33651220</w:t>
            </w:r>
          </w:p>
        </w:tc>
        <w:tc>
          <w:tcPr>
            <w:tcW w:w="2995" w:type="dxa"/>
            <w:vAlign w:val="center"/>
          </w:tcPr>
          <w:p w14:paraId="43E09829" w14:textId="1BA079DB" w:rsidR="00AF0993" w:rsidRPr="00EE6490" w:rsidRDefault="00AF0993" w:rsidP="00AF0993">
            <w:pPr>
              <w:widowControl w:val="0"/>
              <w:rPr>
                <w:rFonts w:ascii="GHEA Grapalat" w:hAnsi="GHEA Grapalat" w:cs="Calibri"/>
                <w:sz w:val="18"/>
                <w:szCs w:val="18"/>
              </w:rPr>
            </w:pPr>
            <w:r w:rsidRPr="00D506B7">
              <w:rPr>
                <w:rFonts w:cs="Arial"/>
                <w:sz w:val="20"/>
                <w:szCs w:val="20"/>
              </w:rPr>
              <w:t>Вакцина против сезонного гриппа</w:t>
            </w:r>
          </w:p>
        </w:tc>
        <w:tc>
          <w:tcPr>
            <w:tcW w:w="864" w:type="dxa"/>
            <w:vAlign w:val="center"/>
          </w:tcPr>
          <w:p w14:paraId="1A3A3B02" w14:textId="5A93C000"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46F67499" w14:textId="7139B02A"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77E3E63F" w14:textId="4D28383D"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7D0508D4" w14:textId="1B02551A"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4530964A" w14:textId="43879139"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740276A9" w14:textId="42DB1C30"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1D8F332C" w14:textId="6AD5272A"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19AAE98A" w14:textId="0E4C6C46"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4CCE22B5" w14:textId="24E27034"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1B164FD9" w14:textId="1DF74C44"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4202065B" w14:textId="33358A38"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62BAB8AF" w14:textId="2804650E"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304BF36F" w14:textId="4BA59457"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r>
      <w:tr w:rsidR="00AF0993" w:rsidRPr="00B138F3" w14:paraId="26573541" w14:textId="77777777" w:rsidTr="00245F60">
        <w:trPr>
          <w:trHeight w:val="404"/>
          <w:jc w:val="center"/>
        </w:trPr>
        <w:tc>
          <w:tcPr>
            <w:tcW w:w="1547" w:type="dxa"/>
            <w:vAlign w:val="center"/>
          </w:tcPr>
          <w:p w14:paraId="03A57C32" w14:textId="3F11870D" w:rsidR="00AF0993" w:rsidRDefault="00AF0993" w:rsidP="00AF0993">
            <w:pPr>
              <w:widowControl w:val="0"/>
              <w:jc w:val="center"/>
              <w:rPr>
                <w:rFonts w:ascii="GHEA Grapalat" w:hAnsi="GHEA Grapalat"/>
                <w:sz w:val="16"/>
                <w:szCs w:val="16"/>
              </w:rPr>
            </w:pPr>
            <w:r>
              <w:rPr>
                <w:rFonts w:ascii="GHEA Grapalat" w:hAnsi="GHEA Grapalat" w:cs="Calibri"/>
                <w:sz w:val="20"/>
                <w:szCs w:val="20"/>
                <w:lang w:val="hy-AM"/>
              </w:rPr>
              <w:t>3</w:t>
            </w:r>
          </w:p>
        </w:tc>
        <w:tc>
          <w:tcPr>
            <w:tcW w:w="1520" w:type="dxa"/>
            <w:vAlign w:val="center"/>
          </w:tcPr>
          <w:p w14:paraId="7E9A2A01" w14:textId="1E76E101" w:rsidR="00AF0993" w:rsidRPr="004A0507" w:rsidRDefault="00AF0993" w:rsidP="00AF0993">
            <w:pPr>
              <w:widowControl w:val="0"/>
              <w:jc w:val="center"/>
              <w:rPr>
                <w:rFonts w:ascii="GHEA Grapalat" w:hAnsi="GHEA Grapalat" w:cs="Calibri"/>
                <w:sz w:val="18"/>
                <w:szCs w:val="18"/>
              </w:rPr>
            </w:pPr>
            <w:r w:rsidRPr="00B96692">
              <w:rPr>
                <w:rFonts w:ascii="GHEA Grapalat" w:hAnsi="GHEA Grapalat" w:cs="Calibri"/>
                <w:sz w:val="18"/>
                <w:szCs w:val="18"/>
              </w:rPr>
              <w:t>33651200</w:t>
            </w:r>
          </w:p>
        </w:tc>
        <w:tc>
          <w:tcPr>
            <w:tcW w:w="2995" w:type="dxa"/>
            <w:vAlign w:val="center"/>
          </w:tcPr>
          <w:p w14:paraId="7B4A7021" w14:textId="1BF60A45" w:rsidR="00AF0993" w:rsidRPr="00EE6490" w:rsidRDefault="00AF0993" w:rsidP="00AF0993">
            <w:pPr>
              <w:widowControl w:val="0"/>
              <w:rPr>
                <w:rFonts w:ascii="GHEA Grapalat" w:hAnsi="GHEA Grapalat" w:cs="Calibri"/>
                <w:sz w:val="18"/>
                <w:szCs w:val="18"/>
              </w:rPr>
            </w:pPr>
            <w:r w:rsidRPr="00D506B7">
              <w:rPr>
                <w:rFonts w:cs="Calibri"/>
                <w:color w:val="000000"/>
                <w:sz w:val="20"/>
                <w:szCs w:val="20"/>
                <w:lang w:val="hy-AM"/>
              </w:rPr>
              <w:t>Вакцина менингококовая конъюгированная четирехвалентная (A, C, Y, W-135 )</w:t>
            </w:r>
          </w:p>
        </w:tc>
        <w:tc>
          <w:tcPr>
            <w:tcW w:w="864" w:type="dxa"/>
            <w:vAlign w:val="center"/>
          </w:tcPr>
          <w:p w14:paraId="71BCA748" w14:textId="2A38A7AC"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6D6A7AC0" w14:textId="5A8531B2"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28F412DC" w14:textId="42D06D0E"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3684462F" w14:textId="50F4816F"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0B853EC3" w14:textId="4F1666E0"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11C56F79" w14:textId="29757A44"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5E522403" w14:textId="1AE042D8"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103C63A1" w14:textId="28711E87"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77C6D779" w14:textId="16ACF484"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224541CF" w14:textId="042D2CC5"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55FA579F" w14:textId="541B399D"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00005C29" w14:textId="337E10C8"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28DC4BDD" w14:textId="06568CD8"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r>
      <w:tr w:rsidR="00AF0993" w:rsidRPr="00B138F3" w14:paraId="20CD0342" w14:textId="77777777" w:rsidTr="00245F60">
        <w:trPr>
          <w:trHeight w:val="404"/>
          <w:jc w:val="center"/>
        </w:trPr>
        <w:tc>
          <w:tcPr>
            <w:tcW w:w="1547" w:type="dxa"/>
            <w:vAlign w:val="center"/>
          </w:tcPr>
          <w:p w14:paraId="4BC29A2E" w14:textId="51A2B0B0" w:rsidR="00AF0993" w:rsidRDefault="00AF0993" w:rsidP="00AF0993">
            <w:pPr>
              <w:widowControl w:val="0"/>
              <w:jc w:val="center"/>
              <w:rPr>
                <w:rFonts w:ascii="GHEA Grapalat" w:hAnsi="GHEA Grapalat"/>
                <w:sz w:val="16"/>
                <w:szCs w:val="16"/>
              </w:rPr>
            </w:pPr>
            <w:r>
              <w:rPr>
                <w:rFonts w:ascii="GHEA Grapalat" w:hAnsi="GHEA Grapalat" w:cs="Calibri"/>
                <w:sz w:val="20"/>
                <w:szCs w:val="20"/>
                <w:lang w:val="hy-AM"/>
              </w:rPr>
              <w:t>4</w:t>
            </w:r>
          </w:p>
        </w:tc>
        <w:tc>
          <w:tcPr>
            <w:tcW w:w="1520" w:type="dxa"/>
            <w:vAlign w:val="center"/>
          </w:tcPr>
          <w:p w14:paraId="03A1B5CD" w14:textId="69613B28" w:rsidR="00AF0993" w:rsidRPr="004A0507" w:rsidRDefault="00AF0993" w:rsidP="00AF0993">
            <w:pPr>
              <w:widowControl w:val="0"/>
              <w:jc w:val="center"/>
              <w:rPr>
                <w:rFonts w:ascii="GHEA Grapalat" w:hAnsi="GHEA Grapalat" w:cs="Calibri"/>
                <w:sz w:val="18"/>
                <w:szCs w:val="18"/>
              </w:rPr>
            </w:pPr>
            <w:r w:rsidRPr="00B96692">
              <w:rPr>
                <w:rFonts w:ascii="GHEA Grapalat" w:hAnsi="GHEA Grapalat" w:cs="Calibri"/>
                <w:sz w:val="18"/>
                <w:szCs w:val="18"/>
              </w:rPr>
              <w:t>33651211</w:t>
            </w:r>
          </w:p>
        </w:tc>
        <w:tc>
          <w:tcPr>
            <w:tcW w:w="2995" w:type="dxa"/>
            <w:vAlign w:val="center"/>
          </w:tcPr>
          <w:p w14:paraId="6DC819D7" w14:textId="553CD9A4" w:rsidR="00AF0993" w:rsidRPr="00EE6490" w:rsidRDefault="00AF0993" w:rsidP="00AF0993">
            <w:pPr>
              <w:widowControl w:val="0"/>
              <w:rPr>
                <w:rFonts w:ascii="GHEA Grapalat" w:hAnsi="GHEA Grapalat" w:cs="Calibri"/>
                <w:sz w:val="18"/>
                <w:szCs w:val="18"/>
              </w:rPr>
            </w:pPr>
            <w:r w:rsidRPr="00B10732">
              <w:rPr>
                <w:rFonts w:cs="Calibri"/>
                <w:color w:val="000000"/>
                <w:sz w:val="18"/>
                <w:szCs w:val="18"/>
              </w:rPr>
              <w:t xml:space="preserve">Вакцина против дифтерии, столбняка, коклюша /неклеточный компонент/, </w:t>
            </w:r>
            <w:r w:rsidRPr="009772B0">
              <w:rPr>
                <w:rFonts w:cs="Calibri"/>
                <w:color w:val="000000"/>
                <w:sz w:val="18"/>
                <w:szCs w:val="18"/>
              </w:rPr>
              <w:t>полиомиелита /инактивированный/,</w:t>
            </w:r>
            <w:r w:rsidRPr="00DD7AEF">
              <w:rPr>
                <w:rFonts w:cs="Calibri"/>
                <w:color w:val="000000"/>
                <w:sz w:val="20"/>
                <w:szCs w:val="20"/>
                <w:lang w:val="hy-AM"/>
              </w:rPr>
              <w:t xml:space="preserve"> </w:t>
            </w:r>
            <w:r w:rsidRPr="00B10732">
              <w:rPr>
                <w:rFonts w:cs="Calibri"/>
                <w:color w:val="000000"/>
                <w:sz w:val="18"/>
                <w:szCs w:val="18"/>
              </w:rPr>
              <w:t xml:space="preserve"> для детей 6 лет</w:t>
            </w:r>
          </w:p>
        </w:tc>
        <w:tc>
          <w:tcPr>
            <w:tcW w:w="864" w:type="dxa"/>
            <w:vAlign w:val="center"/>
          </w:tcPr>
          <w:p w14:paraId="309438EE" w14:textId="4165F92F"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4158C49F" w14:textId="00155B31"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057BF084" w14:textId="4E58157B"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7EC6A8E1" w14:textId="243CEFBF"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2649B108" w14:textId="50C62E41"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74194BF5" w14:textId="5DE95279"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0983DDDC" w14:textId="5B0DC425"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22E2EB1C" w14:textId="3A2AB7A1"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76624EC3" w14:textId="13D35C74"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34747485" w14:textId="2E8E9420"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72A6D885" w14:textId="2ED55C21"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05CD6E17" w14:textId="4A3C22EC"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350520ED" w14:textId="001495C6"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r>
      <w:tr w:rsidR="00AF0993" w:rsidRPr="00B138F3" w14:paraId="1E632E82" w14:textId="77777777" w:rsidTr="00245F60">
        <w:trPr>
          <w:trHeight w:val="404"/>
          <w:jc w:val="center"/>
        </w:trPr>
        <w:tc>
          <w:tcPr>
            <w:tcW w:w="1547" w:type="dxa"/>
            <w:vAlign w:val="center"/>
          </w:tcPr>
          <w:p w14:paraId="724327E5" w14:textId="52276AF6" w:rsidR="00AF0993" w:rsidRDefault="00AF0993" w:rsidP="00AF0993">
            <w:pPr>
              <w:widowControl w:val="0"/>
              <w:jc w:val="center"/>
              <w:rPr>
                <w:rFonts w:ascii="GHEA Grapalat" w:hAnsi="GHEA Grapalat"/>
                <w:sz w:val="16"/>
                <w:szCs w:val="16"/>
              </w:rPr>
            </w:pPr>
            <w:r>
              <w:rPr>
                <w:rFonts w:ascii="GHEA Grapalat" w:hAnsi="GHEA Grapalat" w:cs="Calibri"/>
                <w:sz w:val="20"/>
                <w:szCs w:val="20"/>
                <w:lang w:val="hy-AM"/>
              </w:rPr>
              <w:t>5</w:t>
            </w:r>
          </w:p>
        </w:tc>
        <w:tc>
          <w:tcPr>
            <w:tcW w:w="1520" w:type="dxa"/>
            <w:vAlign w:val="center"/>
          </w:tcPr>
          <w:p w14:paraId="155E6D43" w14:textId="4D3F3BC1" w:rsidR="00AF0993" w:rsidRPr="004A0507" w:rsidRDefault="00AF0993" w:rsidP="00AF0993">
            <w:pPr>
              <w:widowControl w:val="0"/>
              <w:jc w:val="center"/>
              <w:rPr>
                <w:rFonts w:ascii="GHEA Grapalat" w:hAnsi="GHEA Grapalat" w:cs="Calibri"/>
                <w:sz w:val="18"/>
                <w:szCs w:val="18"/>
              </w:rPr>
            </w:pPr>
            <w:r w:rsidRPr="00B96692">
              <w:rPr>
                <w:rFonts w:ascii="GHEA Grapalat" w:hAnsi="GHEA Grapalat" w:cs="Calibri"/>
                <w:sz w:val="18"/>
                <w:szCs w:val="18"/>
              </w:rPr>
              <w:t>33651211</w:t>
            </w:r>
          </w:p>
        </w:tc>
        <w:tc>
          <w:tcPr>
            <w:tcW w:w="2995" w:type="dxa"/>
            <w:vAlign w:val="center"/>
          </w:tcPr>
          <w:p w14:paraId="62925A8F" w14:textId="28D71B4C" w:rsidR="00AF0993" w:rsidRPr="00EE6490" w:rsidRDefault="00AF0993" w:rsidP="00AF0993">
            <w:pPr>
              <w:widowControl w:val="0"/>
              <w:rPr>
                <w:rFonts w:ascii="GHEA Grapalat" w:hAnsi="GHEA Grapalat" w:cs="Calibri"/>
                <w:sz w:val="18"/>
                <w:szCs w:val="18"/>
              </w:rPr>
            </w:pPr>
            <w:r w:rsidRPr="00D506B7">
              <w:rPr>
                <w:rFonts w:cs="Calibri"/>
                <w:color w:val="000000"/>
                <w:sz w:val="20"/>
                <w:szCs w:val="20"/>
              </w:rPr>
              <w:t>Трехвалентная вакцина с неклеточным компонентом коклюша, дифтерии, столбняка</w:t>
            </w:r>
            <w:r w:rsidRPr="00D506B7">
              <w:rPr>
                <w:rFonts w:cs="Calibri"/>
                <w:color w:val="000000"/>
                <w:sz w:val="20"/>
                <w:szCs w:val="20"/>
                <w:lang w:val="hy-AM"/>
              </w:rPr>
              <w:t xml:space="preserve"> </w:t>
            </w:r>
            <w:r w:rsidRPr="00D506B7">
              <w:rPr>
                <w:rFonts w:cs="Calibri"/>
                <w:color w:val="000000"/>
                <w:sz w:val="20"/>
                <w:szCs w:val="20"/>
              </w:rPr>
              <w:t>для подростков</w:t>
            </w:r>
          </w:p>
        </w:tc>
        <w:tc>
          <w:tcPr>
            <w:tcW w:w="864" w:type="dxa"/>
            <w:vAlign w:val="center"/>
          </w:tcPr>
          <w:p w14:paraId="23A91B22" w14:textId="30C27ED5"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2982B282" w14:textId="30888A2C"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1606DFD3" w14:textId="01298478"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20C556C7" w14:textId="30CB91D6"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4D9EE1D0" w14:textId="0CA698F6"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6349DA60" w14:textId="6E46C8A7"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234B91B5" w14:textId="2C8CA877"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252197C2" w14:textId="2B27ADC8"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14C7C080" w14:textId="2C428F40"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4E30ABDE" w14:textId="107E4991"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3C3E346C" w14:textId="57D905CF"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396DE5BB" w14:textId="3BC0B0A3"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4813103F" w14:textId="6A454045"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r>
      <w:tr w:rsidR="00AF0993" w:rsidRPr="00B138F3" w14:paraId="74C51161" w14:textId="77777777" w:rsidTr="00245F60">
        <w:trPr>
          <w:trHeight w:val="404"/>
          <w:jc w:val="center"/>
        </w:trPr>
        <w:tc>
          <w:tcPr>
            <w:tcW w:w="1547" w:type="dxa"/>
            <w:vAlign w:val="center"/>
          </w:tcPr>
          <w:p w14:paraId="0FE655A6" w14:textId="0DE43388" w:rsidR="00AF0993" w:rsidRDefault="00AF0993" w:rsidP="00AF0993">
            <w:pPr>
              <w:widowControl w:val="0"/>
              <w:jc w:val="center"/>
              <w:rPr>
                <w:rFonts w:ascii="GHEA Grapalat" w:hAnsi="GHEA Grapalat"/>
                <w:sz w:val="16"/>
                <w:szCs w:val="16"/>
              </w:rPr>
            </w:pPr>
            <w:r>
              <w:rPr>
                <w:rFonts w:ascii="GHEA Grapalat" w:hAnsi="GHEA Grapalat" w:cs="Calibri"/>
                <w:sz w:val="20"/>
                <w:szCs w:val="20"/>
                <w:lang w:val="hy-AM"/>
              </w:rPr>
              <w:lastRenderedPageBreak/>
              <w:t>6</w:t>
            </w:r>
          </w:p>
        </w:tc>
        <w:tc>
          <w:tcPr>
            <w:tcW w:w="1520" w:type="dxa"/>
            <w:vAlign w:val="center"/>
          </w:tcPr>
          <w:p w14:paraId="12706FD7" w14:textId="0699A8C6" w:rsidR="00AF0993" w:rsidRPr="004A0507" w:rsidRDefault="00AF0993" w:rsidP="00AF0993">
            <w:pPr>
              <w:widowControl w:val="0"/>
              <w:jc w:val="center"/>
              <w:rPr>
                <w:rFonts w:ascii="GHEA Grapalat" w:hAnsi="GHEA Grapalat" w:cs="Calibri"/>
                <w:sz w:val="18"/>
                <w:szCs w:val="18"/>
              </w:rPr>
            </w:pPr>
            <w:r w:rsidRPr="00057676">
              <w:rPr>
                <w:rFonts w:ascii="GHEA Grapalat" w:hAnsi="GHEA Grapalat" w:cs="Calibri"/>
                <w:sz w:val="18"/>
                <w:szCs w:val="18"/>
              </w:rPr>
              <w:t>33651268</w:t>
            </w:r>
            <w:r w:rsidRPr="00057676">
              <w:rPr>
                <w:rFonts w:ascii="GHEA Grapalat" w:hAnsi="GHEA Grapalat" w:cs="Calibri"/>
                <w:sz w:val="18"/>
                <w:szCs w:val="18"/>
                <w:lang w:val="hy-AM"/>
              </w:rPr>
              <w:t>/1</w:t>
            </w:r>
          </w:p>
        </w:tc>
        <w:tc>
          <w:tcPr>
            <w:tcW w:w="2995" w:type="dxa"/>
            <w:vAlign w:val="center"/>
          </w:tcPr>
          <w:p w14:paraId="4D99C615" w14:textId="77777777" w:rsidR="00AF0993" w:rsidRDefault="00AF0993" w:rsidP="00AF0993">
            <w:pPr>
              <w:rPr>
                <w:rFonts w:cs="Calibri"/>
                <w:color w:val="000000"/>
                <w:sz w:val="20"/>
                <w:szCs w:val="20"/>
                <w:lang w:val="hy-AM"/>
              </w:rPr>
            </w:pPr>
            <w:r w:rsidRPr="00B625FF">
              <w:rPr>
                <w:rFonts w:cs="Calibri"/>
                <w:color w:val="000000"/>
                <w:sz w:val="20"/>
                <w:szCs w:val="20"/>
                <w:lang w:val="hy-AM"/>
              </w:rPr>
              <w:t>Вакцина против ветряной оспы</w:t>
            </w:r>
          </w:p>
          <w:p w14:paraId="7E7F36DC" w14:textId="1F50FA6F" w:rsidR="00AF0993" w:rsidRPr="00EE6490" w:rsidRDefault="00AF0993" w:rsidP="00AF0993">
            <w:pPr>
              <w:widowControl w:val="0"/>
              <w:rPr>
                <w:rFonts w:ascii="GHEA Grapalat" w:hAnsi="GHEA Grapalat" w:cs="Calibri"/>
                <w:sz w:val="18"/>
                <w:szCs w:val="18"/>
              </w:rPr>
            </w:pPr>
            <w:r>
              <w:rPr>
                <w:rFonts w:cs="Calibri"/>
                <w:color w:val="000000"/>
                <w:sz w:val="20"/>
                <w:szCs w:val="20"/>
              </w:rPr>
              <w:t>/</w:t>
            </w:r>
            <w:r w:rsidRPr="00442954">
              <w:rPr>
                <w:rFonts w:cs="Calibri"/>
                <w:color w:val="000000"/>
                <w:sz w:val="20"/>
                <w:lang w:val="hy-AM"/>
              </w:rPr>
              <w:t>для детей и взпослых</w:t>
            </w:r>
            <w:r>
              <w:rPr>
                <w:rFonts w:cs="Calibri"/>
                <w:color w:val="000000"/>
                <w:sz w:val="20"/>
              </w:rPr>
              <w:t>/</w:t>
            </w:r>
          </w:p>
        </w:tc>
        <w:tc>
          <w:tcPr>
            <w:tcW w:w="864" w:type="dxa"/>
            <w:vAlign w:val="center"/>
          </w:tcPr>
          <w:p w14:paraId="7168991E" w14:textId="56845A75"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54C71633" w14:textId="2E8F1B9D"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74AB7791" w14:textId="43231919"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7116FC18" w14:textId="34869D5D"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19D21FD4" w14:textId="2B4FC4FD"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2D1BCC47" w14:textId="2E44ED56"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1E78857B" w14:textId="2551C466"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10A57051" w14:textId="4CE853D2"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35D2827B" w14:textId="07E4862B"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67E48538" w14:textId="64FBE228"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44D79BB2" w14:textId="2E1FFDC3"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1E7CDA27" w14:textId="1C56E487"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36C9BF85" w14:textId="4C89DBD8"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r>
      <w:tr w:rsidR="00AF0993" w:rsidRPr="00B138F3" w14:paraId="2A58EBF3" w14:textId="77777777" w:rsidTr="00245F60">
        <w:trPr>
          <w:trHeight w:val="404"/>
          <w:jc w:val="center"/>
        </w:trPr>
        <w:tc>
          <w:tcPr>
            <w:tcW w:w="1547" w:type="dxa"/>
            <w:vAlign w:val="center"/>
          </w:tcPr>
          <w:p w14:paraId="539907AB" w14:textId="3B72F084" w:rsidR="00AF0993" w:rsidRDefault="00AF0993" w:rsidP="00AF0993">
            <w:pPr>
              <w:widowControl w:val="0"/>
              <w:jc w:val="center"/>
              <w:rPr>
                <w:rFonts w:ascii="GHEA Grapalat" w:hAnsi="GHEA Grapalat"/>
                <w:sz w:val="16"/>
                <w:szCs w:val="16"/>
              </w:rPr>
            </w:pPr>
            <w:r>
              <w:rPr>
                <w:rFonts w:ascii="GHEA Grapalat" w:hAnsi="GHEA Grapalat" w:cs="Calibri"/>
                <w:sz w:val="20"/>
                <w:szCs w:val="20"/>
                <w:lang w:val="hy-AM"/>
              </w:rPr>
              <w:t>7</w:t>
            </w:r>
          </w:p>
        </w:tc>
        <w:tc>
          <w:tcPr>
            <w:tcW w:w="1520" w:type="dxa"/>
            <w:vAlign w:val="center"/>
          </w:tcPr>
          <w:p w14:paraId="30C810CD" w14:textId="4381B9E4" w:rsidR="00AF0993" w:rsidRPr="004A0507" w:rsidRDefault="00AF0993" w:rsidP="00AF0993">
            <w:pPr>
              <w:widowControl w:val="0"/>
              <w:jc w:val="center"/>
              <w:rPr>
                <w:rFonts w:ascii="GHEA Grapalat" w:hAnsi="GHEA Grapalat" w:cs="Calibri"/>
                <w:sz w:val="18"/>
                <w:szCs w:val="18"/>
              </w:rPr>
            </w:pPr>
            <w:r w:rsidRPr="00057676">
              <w:rPr>
                <w:rFonts w:ascii="GHEA Grapalat" w:hAnsi="GHEA Grapalat" w:cs="Calibri"/>
                <w:sz w:val="18"/>
                <w:szCs w:val="18"/>
              </w:rPr>
              <w:t>33651268</w:t>
            </w:r>
            <w:r w:rsidRPr="00057676">
              <w:rPr>
                <w:rFonts w:ascii="GHEA Grapalat" w:hAnsi="GHEA Grapalat" w:cs="Calibri"/>
                <w:sz w:val="18"/>
                <w:szCs w:val="18"/>
                <w:lang w:val="hy-AM"/>
              </w:rPr>
              <w:t>/1</w:t>
            </w:r>
          </w:p>
        </w:tc>
        <w:tc>
          <w:tcPr>
            <w:tcW w:w="2995" w:type="dxa"/>
            <w:vAlign w:val="center"/>
          </w:tcPr>
          <w:p w14:paraId="0350B548" w14:textId="77777777" w:rsidR="00AF0993" w:rsidRDefault="00AF0993" w:rsidP="00AF0993">
            <w:pPr>
              <w:rPr>
                <w:rFonts w:cs="Calibri"/>
                <w:color w:val="000000"/>
                <w:sz w:val="20"/>
                <w:szCs w:val="20"/>
                <w:lang w:val="hy-AM"/>
              </w:rPr>
            </w:pPr>
            <w:r w:rsidRPr="00B625FF">
              <w:rPr>
                <w:rFonts w:cs="Calibri"/>
                <w:color w:val="000000"/>
                <w:sz w:val="20"/>
                <w:szCs w:val="20"/>
                <w:lang w:val="hy-AM"/>
              </w:rPr>
              <w:t>Вакцина против ветряной оспы</w:t>
            </w:r>
          </w:p>
          <w:p w14:paraId="06394E9C" w14:textId="4A4735F1" w:rsidR="00AF0993" w:rsidRPr="00EE6490" w:rsidRDefault="00AF0993" w:rsidP="00AF0993">
            <w:pPr>
              <w:widowControl w:val="0"/>
              <w:rPr>
                <w:rFonts w:ascii="GHEA Grapalat" w:hAnsi="GHEA Grapalat" w:cs="Calibri"/>
                <w:sz w:val="18"/>
                <w:szCs w:val="18"/>
              </w:rPr>
            </w:pPr>
            <w:r>
              <w:rPr>
                <w:rFonts w:cs="Calibri"/>
                <w:color w:val="000000"/>
                <w:sz w:val="20"/>
                <w:szCs w:val="20"/>
              </w:rPr>
              <w:t>/</w:t>
            </w:r>
            <w:r w:rsidRPr="00442954">
              <w:rPr>
                <w:rFonts w:cs="Calibri"/>
                <w:color w:val="000000"/>
                <w:sz w:val="20"/>
                <w:lang w:val="hy-AM"/>
              </w:rPr>
              <w:t>для детей</w:t>
            </w:r>
            <w:r>
              <w:rPr>
                <w:rFonts w:cs="Calibri"/>
                <w:color w:val="000000"/>
                <w:sz w:val="20"/>
              </w:rPr>
              <w:t>/</w:t>
            </w:r>
          </w:p>
        </w:tc>
        <w:tc>
          <w:tcPr>
            <w:tcW w:w="864" w:type="dxa"/>
            <w:vAlign w:val="center"/>
          </w:tcPr>
          <w:p w14:paraId="5F896ABF" w14:textId="5FC3CE46"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35D10471" w14:textId="75CD4757"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2EA441D6" w14:textId="5F36D4BB"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6E7E7FF6" w14:textId="558BFB26"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05FFFCAD" w14:textId="762ECC40"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488D3983" w14:textId="7C5E9F38"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6CE4270F" w14:textId="550F1DCE"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07BB6DCD" w14:textId="3FF7486B"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3C7014FC" w14:textId="0CA20FE2"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32E1D446" w14:textId="404810DE"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1C995B45" w14:textId="27BBDE3B"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424F37BD" w14:textId="6D493F25"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741A270C" w14:textId="2E0853BF" w:rsidR="00AF0993" w:rsidRPr="00B138F3" w:rsidRDefault="00AF0993" w:rsidP="00AF0993">
            <w:pPr>
              <w:widowControl w:val="0"/>
              <w:jc w:val="center"/>
              <w:rPr>
                <w:rFonts w:ascii="GHEA Grapalat" w:hAnsi="GHEA Grapalat"/>
                <w:sz w:val="16"/>
                <w:szCs w:val="16"/>
              </w:rPr>
            </w:pPr>
            <w:r w:rsidRPr="00B138F3">
              <w:rPr>
                <w:rFonts w:ascii="GHEA Grapalat" w:hAnsi="GHEA Grapalat"/>
                <w:sz w:val="16"/>
                <w:szCs w:val="16"/>
              </w:rPr>
              <w:t>... %</w:t>
            </w: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A50CE7">
          <w:footnotePr>
            <w:pos w:val="beneathText"/>
          </w:footnotePr>
          <w:pgSz w:w="16838" w:h="11906" w:orient="landscape" w:code="9"/>
          <w:pgMar w:top="360"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r w:rsidRPr="00521A49">
        <w:rPr>
          <w:rFonts w:ascii="GHEA Grapalat" w:hAnsi="GHEA Grapalat"/>
        </w:rPr>
        <w:t>являются</w:t>
      </w:r>
      <w:proofErr w:type="spell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2861" w14:textId="77777777" w:rsidR="00376764" w:rsidRDefault="00376764">
      <w:r>
        <w:separator/>
      </w:r>
    </w:p>
  </w:endnote>
  <w:endnote w:type="continuationSeparator" w:id="0">
    <w:p w14:paraId="671246CF" w14:textId="77777777" w:rsidR="00376764" w:rsidRDefault="0037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376764" w:rsidRPr="00C861E9" w:rsidRDefault="0037676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DED1C" w14:textId="77777777" w:rsidR="00376764" w:rsidRDefault="00376764">
      <w:r>
        <w:separator/>
      </w:r>
    </w:p>
  </w:footnote>
  <w:footnote w:type="continuationSeparator" w:id="0">
    <w:p w14:paraId="47E5CB6F" w14:textId="77777777" w:rsidR="00376764" w:rsidRDefault="00376764">
      <w:r>
        <w:continuationSeparator/>
      </w:r>
    </w:p>
  </w:footnote>
  <w:footnote w:id="1">
    <w:p w14:paraId="31D9EE51" w14:textId="77777777" w:rsidR="00376764" w:rsidRPr="002D0715" w:rsidRDefault="00376764">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0A79B9F3" w14:textId="77777777" w:rsidR="00376764" w:rsidRDefault="00376764"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376764" w:rsidRDefault="00376764"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43DE7C90" w14:textId="77777777" w:rsidR="00376764" w:rsidRPr="002C2499" w:rsidRDefault="00376764" w:rsidP="00830BA2">
      <w:pPr>
        <w:pStyle w:val="FootnoteText"/>
        <w:jc w:val="both"/>
      </w:pPr>
    </w:p>
    <w:p w14:paraId="495D6E16" w14:textId="77777777" w:rsidR="00376764" w:rsidRPr="000811C1" w:rsidRDefault="00376764" w:rsidP="00830BA2">
      <w:pPr>
        <w:pStyle w:val="FootnoteText"/>
        <w:rPr>
          <w:rFonts w:asciiTheme="minorHAnsi" w:hAnsiTheme="minorHAnsi"/>
        </w:rPr>
      </w:pPr>
    </w:p>
  </w:footnote>
  <w:footnote w:id="3">
    <w:p w14:paraId="10986F99" w14:textId="77777777" w:rsidR="00376764" w:rsidRPr="00E72E35" w:rsidRDefault="00376764">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4">
    <w:p w14:paraId="42FDEFB6" w14:textId="77777777" w:rsidR="00376764" w:rsidRPr="00816F7D" w:rsidRDefault="00376764"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r w:rsidRPr="00816F7D">
        <w:rPr>
          <w:rFonts w:ascii="Sylfaen" w:hAnsi="Sylfaen"/>
          <w:i/>
          <w:sz w:val="16"/>
          <w:szCs w:val="16"/>
        </w:rPr>
        <w:t>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376764" w:rsidRPr="00DA04BC" w:rsidRDefault="00376764"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376764" w:rsidRPr="00DA04BC" w:rsidRDefault="00376764" w:rsidP="00DA04BC">
      <w:pPr>
        <w:jc w:val="both"/>
        <w:rPr>
          <w:rFonts w:ascii="Sylfaen" w:hAnsi="Sylfaen"/>
          <w:i/>
          <w:sz w:val="16"/>
          <w:szCs w:val="16"/>
        </w:rPr>
      </w:pPr>
    </w:p>
  </w:footnote>
  <w:footnote w:id="5">
    <w:p w14:paraId="2BB8C252" w14:textId="77777777" w:rsidR="00376764" w:rsidRPr="00967242" w:rsidRDefault="00376764"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376764" w:rsidRPr="00D3436F" w:rsidRDefault="00376764">
      <w:pPr>
        <w:pStyle w:val="FootnoteText"/>
        <w:rPr>
          <w:lang w:val="es-ES"/>
        </w:rPr>
      </w:pPr>
    </w:p>
  </w:footnote>
  <w:footnote w:id="6">
    <w:p w14:paraId="54852657" w14:textId="77777777" w:rsidR="00376764" w:rsidRPr="00217344" w:rsidRDefault="00376764" w:rsidP="0087023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2408A619" w14:textId="77777777" w:rsidR="00376764" w:rsidRPr="008842CE" w:rsidRDefault="00376764" w:rsidP="003D2FE2">
      <w:pPr>
        <w:pStyle w:val="FootnoteText"/>
        <w:jc w:val="both"/>
      </w:pPr>
    </w:p>
  </w:footnote>
  <w:footnote w:id="8">
    <w:p w14:paraId="25BC77A2" w14:textId="77777777" w:rsidR="00376764" w:rsidRPr="0095788C" w:rsidRDefault="00376764"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9">
    <w:p w14:paraId="4A465A31" w14:textId="77777777" w:rsidR="00376764" w:rsidRPr="0095788C" w:rsidRDefault="00376764"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376764" w:rsidRPr="0095788C" w:rsidRDefault="00376764">
      <w:pPr>
        <w:pStyle w:val="FootnoteText"/>
        <w:rPr>
          <w:rFonts w:ascii="Sylfaen" w:hAnsi="Sylfaen"/>
          <w:sz w:val="16"/>
          <w:szCs w:val="16"/>
          <w:lang w:val="hy-AM"/>
        </w:rPr>
      </w:pPr>
    </w:p>
  </w:footnote>
  <w:footnote w:id="10">
    <w:p w14:paraId="4DEFB906" w14:textId="5E85C78D" w:rsidR="00376764" w:rsidRPr="00E861BF" w:rsidRDefault="00376764" w:rsidP="008F3B5F">
      <w:pPr>
        <w:pStyle w:val="FootnoteText"/>
        <w:widowControl w:val="0"/>
        <w:jc w:val="both"/>
        <w:rPr>
          <w:rFonts w:ascii="GHEA Grapalat" w:hAnsi="GHEA Grapalat"/>
          <w:i/>
        </w:rPr>
      </w:pPr>
    </w:p>
  </w:footnote>
  <w:footnote w:id="11">
    <w:p w14:paraId="42C97F8A" w14:textId="77777777" w:rsidR="00376764" w:rsidRDefault="00376764"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376764" w:rsidRPr="008842CE" w:rsidRDefault="00376764" w:rsidP="008F3B5F">
      <w:pPr>
        <w:pStyle w:val="FootnoteText"/>
        <w:widowControl w:val="0"/>
        <w:jc w:val="both"/>
      </w:pPr>
      <w:r w:rsidRPr="008842CE">
        <w:rPr>
          <w:rFonts w:ascii="GHEA Grapalat" w:hAnsi="GHEA Grapalat"/>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r w:rsidRPr="008842CE">
        <w:rPr>
          <w:rFonts w:ascii="GHEA Grapalat" w:hAnsi="GHEA Grapalat"/>
          <w:i/>
        </w:rPr>
        <w:t>предусмотрения финансовых средств, в качестве его неотъемлемой части.</w:t>
      </w:r>
    </w:p>
  </w:footnote>
  <w:footnote w:id="12">
    <w:p w14:paraId="63622ACD" w14:textId="77777777" w:rsidR="00376764" w:rsidRPr="008842CE" w:rsidRDefault="00376764"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69633"/>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8F"/>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563"/>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317"/>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1AB"/>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96900"/>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764"/>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48"/>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28D3"/>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4B9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33"/>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507"/>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365"/>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6BEA"/>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0CE7"/>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993"/>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6C9F"/>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A2"/>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561"/>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154"/>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490"/>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049"/>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88</Pages>
  <Words>25853</Words>
  <Characters>147366</Characters>
  <Application>Microsoft Office Word</Application>
  <DocSecurity>0</DocSecurity>
  <Lines>1228</Lines>
  <Paragraphs>345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172874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36</cp:revision>
  <cp:lastPrinted>2018-02-16T07:12:00Z</cp:lastPrinted>
  <dcterms:created xsi:type="dcterms:W3CDTF">2024-02-14T10:29:00Z</dcterms:created>
  <dcterms:modified xsi:type="dcterms:W3CDTF">2024-12-27T09:24:00Z</dcterms:modified>
</cp:coreProperties>
</file>