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6FEE" w:rsidRPr="007175CD" w:rsidRDefault="00E26FEE" w:rsidP="00A92057">
      <w:pPr>
        <w:widowControl w:val="0"/>
        <w:ind w:firstLine="567"/>
        <w:contextualSpacing/>
        <w:jc w:val="right"/>
        <w:rPr>
          <w:rFonts w:ascii="GHEA Grapalat" w:hAnsi="GHEA Grapalat" w:cs="Sylfaen"/>
          <w:i/>
          <w:sz w:val="20"/>
        </w:rPr>
      </w:pPr>
      <w:r w:rsidRPr="007175CD">
        <w:rPr>
          <w:rFonts w:ascii="GHEA Grapalat" w:hAnsi="GHEA Grapalat"/>
          <w:i/>
          <w:sz w:val="20"/>
        </w:rPr>
        <w:t>Приложение №</w:t>
      </w:r>
      <w:r w:rsidR="006E1653" w:rsidRPr="007175CD">
        <w:rPr>
          <w:rFonts w:ascii="GHEA Grapalat" w:hAnsi="GHEA Grapalat"/>
          <w:i/>
          <w:sz w:val="20"/>
        </w:rPr>
        <w:t>7</w:t>
      </w:r>
    </w:p>
    <w:p w:rsidR="00E26FEE" w:rsidRPr="007175CD" w:rsidRDefault="00E26FEE" w:rsidP="00A92057">
      <w:pPr>
        <w:widowControl w:val="0"/>
        <w:ind w:firstLine="567"/>
        <w:contextualSpacing/>
        <w:jc w:val="right"/>
        <w:rPr>
          <w:rFonts w:ascii="GHEA Grapalat" w:hAnsi="GHEA Grapalat" w:cs="Sylfaen"/>
          <w:i/>
          <w:sz w:val="20"/>
        </w:rPr>
      </w:pPr>
      <w:r w:rsidRPr="007175CD">
        <w:rPr>
          <w:rFonts w:ascii="GHEA Grapalat" w:hAnsi="GHEA Grapalat"/>
          <w:i/>
          <w:sz w:val="20"/>
        </w:rPr>
        <w:t xml:space="preserve">к приказу Министра финансов РА </w:t>
      </w:r>
      <w:r w:rsidRPr="007175CD">
        <w:rPr>
          <w:rFonts w:ascii="GHEA Grapalat" w:hAnsi="GHEA Grapalat" w:cs="Sylfaen"/>
          <w:i/>
          <w:sz w:val="20"/>
        </w:rPr>
        <w:br/>
      </w:r>
      <w:r w:rsidR="00F432DC" w:rsidRPr="007175CD">
        <w:rPr>
          <w:rFonts w:ascii="GHEA Grapalat" w:hAnsi="GHEA Grapalat"/>
          <w:i/>
          <w:sz w:val="20"/>
        </w:rPr>
        <w:t>от</w:t>
      </w:r>
      <w:r w:rsidR="00C20ED9" w:rsidRPr="007175CD">
        <w:rPr>
          <w:rFonts w:ascii="GHEA Grapalat" w:hAnsi="GHEA Grapalat"/>
          <w:i/>
          <w:sz w:val="20"/>
        </w:rPr>
        <w:t xml:space="preserve"> </w:t>
      </w:r>
      <w:r w:rsidR="00076D94" w:rsidRPr="007175CD">
        <w:rPr>
          <w:rFonts w:ascii="GHEA Grapalat" w:hAnsi="GHEA Grapalat"/>
          <w:i/>
          <w:sz w:val="20"/>
          <w:lang w:val="hy-AM"/>
        </w:rPr>
        <w:t>09</w:t>
      </w:r>
      <w:r w:rsidR="00F432DC" w:rsidRPr="007175CD">
        <w:rPr>
          <w:rFonts w:ascii="GHEA Grapalat" w:hAnsi="GHEA Grapalat"/>
          <w:i/>
          <w:sz w:val="20"/>
        </w:rPr>
        <w:t xml:space="preserve"> </w:t>
      </w:r>
      <w:r w:rsidR="00C20ED9" w:rsidRPr="007175CD">
        <w:rPr>
          <w:rFonts w:ascii="GHEA Grapalat" w:hAnsi="GHEA Grapalat"/>
          <w:i/>
          <w:sz w:val="20"/>
        </w:rPr>
        <w:t>декабря</w:t>
      </w:r>
      <w:r w:rsidR="001E05CE" w:rsidRPr="007175CD">
        <w:rPr>
          <w:rFonts w:ascii="GHEA Grapalat" w:hAnsi="GHEA Grapalat"/>
          <w:i/>
          <w:sz w:val="20"/>
        </w:rPr>
        <w:t xml:space="preserve"> </w:t>
      </w:r>
      <w:r w:rsidR="00F432DC" w:rsidRPr="007175CD">
        <w:rPr>
          <w:rFonts w:ascii="GHEA Grapalat" w:hAnsi="GHEA Grapalat"/>
          <w:i/>
          <w:sz w:val="20"/>
        </w:rPr>
        <w:t>202</w:t>
      </w:r>
      <w:r w:rsidR="00C27F26" w:rsidRPr="007175CD">
        <w:rPr>
          <w:rFonts w:ascii="GHEA Grapalat" w:hAnsi="GHEA Grapalat"/>
          <w:i/>
          <w:sz w:val="20"/>
        </w:rPr>
        <w:t>5</w:t>
      </w:r>
      <w:r w:rsidR="00F432DC" w:rsidRPr="007175CD">
        <w:rPr>
          <w:rFonts w:ascii="GHEA Grapalat" w:hAnsi="GHEA Grapalat"/>
          <w:i/>
          <w:sz w:val="20"/>
        </w:rPr>
        <w:t xml:space="preserve"> года № </w:t>
      </w:r>
      <w:r w:rsidR="00C20ED9" w:rsidRPr="007175CD">
        <w:rPr>
          <w:rFonts w:ascii="GHEA Grapalat" w:hAnsi="GHEA Grapalat"/>
          <w:i/>
          <w:sz w:val="20"/>
        </w:rPr>
        <w:t>427</w:t>
      </w:r>
      <w:r w:rsidR="00730B41" w:rsidRPr="007175CD">
        <w:rPr>
          <w:rFonts w:ascii="GHEA Grapalat" w:hAnsi="GHEA Grapalat"/>
          <w:i/>
          <w:sz w:val="20"/>
          <w:lang w:val="hy-AM"/>
        </w:rPr>
        <w:t>-</w:t>
      </w:r>
      <w:r w:rsidR="00F432DC" w:rsidRPr="007175CD">
        <w:rPr>
          <w:rFonts w:ascii="GHEA Grapalat" w:hAnsi="GHEA Grapalat"/>
          <w:i/>
          <w:sz w:val="20"/>
        </w:rPr>
        <w:t>A</w:t>
      </w:r>
    </w:p>
    <w:p w:rsidR="00642EFE" w:rsidRPr="009044F1" w:rsidRDefault="00642EFE" w:rsidP="007175CD">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A7128" w:rsidRDefault="00A92057" w:rsidP="007175CD">
      <w:pPr>
        <w:pStyle w:val="BodyTextIndent"/>
        <w:widowControl w:val="0"/>
        <w:spacing w:line="240" w:lineRule="auto"/>
        <w:ind w:firstLine="0"/>
        <w:jc w:val="center"/>
        <w:rPr>
          <w:rFonts w:ascii="GHEA Grapalat" w:hAnsi="GHEA Grapalat"/>
          <w:i w:val="0"/>
          <w:sz w:val="24"/>
          <w:szCs w:val="24"/>
        </w:rPr>
      </w:pPr>
      <w:r>
        <w:rPr>
          <w:rFonts w:ascii="GHEA Grapalat" w:hAnsi="GHEA Grapalat"/>
          <w:i w:val="0"/>
          <w:sz w:val="24"/>
          <w:szCs w:val="24"/>
        </w:rPr>
        <w:t xml:space="preserve">О ЗАПРОСЕ КОТИРОВОК </w:t>
      </w:r>
      <w:r w:rsidR="00BA7128">
        <w:rPr>
          <w:rStyle w:val="FootnoteReference"/>
          <w:rFonts w:ascii="GHEA Grapalat" w:hAnsi="GHEA Grapalat"/>
          <w:i w:val="0"/>
          <w:sz w:val="24"/>
          <w:szCs w:val="24"/>
        </w:rPr>
        <w:footnoteReference w:customMarkFollows="1" w:id="1"/>
        <w:t>*</w:t>
      </w:r>
    </w:p>
    <w:p w:rsidR="00A92057" w:rsidRDefault="00642EFE" w:rsidP="00A92057">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p>
    <w:p w:rsidR="0091042F" w:rsidRDefault="00642EFE" w:rsidP="00A92057">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w:t>
      </w:r>
      <w:r w:rsidR="00A92057">
        <w:rPr>
          <w:rFonts w:ascii="GHEA Grapalat" w:hAnsi="GHEA Grapalat"/>
          <w:i w:val="0"/>
          <w:sz w:val="24"/>
          <w:szCs w:val="24"/>
          <w:lang w:val="hy-AM"/>
        </w:rPr>
        <w:t>2</w:t>
      </w:r>
      <w:r w:rsidR="007175CD">
        <w:rPr>
          <w:rFonts w:ascii="GHEA Grapalat" w:hAnsi="GHEA Grapalat"/>
          <w:i w:val="0"/>
          <w:sz w:val="24"/>
          <w:szCs w:val="24"/>
          <w:lang w:val="hy-AM"/>
        </w:rPr>
        <w:t>6</w:t>
      </w:r>
      <w:r w:rsidRPr="009044F1">
        <w:rPr>
          <w:rFonts w:ascii="GHEA Grapalat" w:hAnsi="GHEA Grapalat"/>
          <w:i w:val="0"/>
          <w:sz w:val="24"/>
          <w:szCs w:val="24"/>
        </w:rPr>
        <w:t>" "</w:t>
      </w:r>
      <w:r w:rsidR="00A92057">
        <w:rPr>
          <w:rFonts w:ascii="GHEA Grapalat" w:hAnsi="GHEA Grapalat"/>
          <w:i w:val="0"/>
          <w:sz w:val="24"/>
          <w:szCs w:val="24"/>
          <w:lang w:val="hy-AM"/>
        </w:rPr>
        <w:t>01</w:t>
      </w:r>
      <w:r w:rsidRPr="009044F1">
        <w:rPr>
          <w:rFonts w:ascii="GHEA Grapalat" w:hAnsi="GHEA Grapalat"/>
          <w:i w:val="0"/>
          <w:sz w:val="24"/>
          <w:szCs w:val="24"/>
        </w:rPr>
        <w:t>" 20</w:t>
      </w:r>
      <w:r w:rsidR="00A92057">
        <w:rPr>
          <w:rFonts w:ascii="GHEA Grapalat" w:hAnsi="GHEA Grapalat"/>
          <w:i w:val="0"/>
          <w:sz w:val="24"/>
          <w:szCs w:val="24"/>
          <w:lang w:val="hy-AM"/>
        </w:rPr>
        <w:t>26</w:t>
      </w:r>
      <w:r w:rsidR="00AA7117">
        <w:rPr>
          <w:rFonts w:ascii="GHEA Grapalat" w:hAnsi="GHEA Grapalat"/>
          <w:i w:val="0"/>
          <w:sz w:val="24"/>
          <w:szCs w:val="24"/>
        </w:rPr>
        <w:t xml:space="preserve"> </w:t>
      </w:r>
      <w:r w:rsidRPr="009044F1">
        <w:rPr>
          <w:rFonts w:ascii="GHEA Grapalat" w:hAnsi="GHEA Grapalat"/>
          <w:i w:val="0"/>
          <w:sz w:val="24"/>
          <w:szCs w:val="24"/>
        </w:rPr>
        <w:t>года "</w:t>
      </w:r>
      <w:r w:rsidR="00A92057">
        <w:rPr>
          <w:rFonts w:ascii="GHEA Grapalat" w:hAnsi="GHEA Grapalat"/>
          <w:i w:val="0"/>
          <w:sz w:val="24"/>
          <w:szCs w:val="24"/>
          <w:lang w:val="hy-AM"/>
        </w:rPr>
        <w:t>01</w:t>
      </w:r>
      <w:r w:rsidRPr="009044F1">
        <w:rPr>
          <w:rFonts w:ascii="GHEA Grapalat" w:hAnsi="GHEA Grapalat"/>
          <w:i w:val="0"/>
          <w:sz w:val="24"/>
          <w:szCs w:val="24"/>
        </w:rPr>
        <w:t xml:space="preserve">" </w:t>
      </w:r>
    </w:p>
    <w:p w:rsidR="00A92057" w:rsidRPr="006764D2" w:rsidRDefault="00A92057" w:rsidP="00A92057">
      <w:pPr>
        <w:widowControl w:val="0"/>
        <w:spacing w:after="160"/>
        <w:jc w:val="center"/>
        <w:rPr>
          <w:rFonts w:ascii="GHEA Grapalat" w:hAnsi="GHEA Grapalat"/>
        </w:rPr>
      </w:pPr>
      <w:r w:rsidRPr="002D054B">
        <w:rPr>
          <w:rFonts w:ascii="GHEA Grapalat" w:hAnsi="GHEA Grapalat"/>
        </w:rPr>
        <w:t>На основании статьи 15 части 6 Закона РА "О закупках".</w:t>
      </w:r>
    </w:p>
    <w:p w:rsidR="0091042F" w:rsidRPr="009044F1" w:rsidRDefault="0006703E"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A92057">
        <w:rPr>
          <w:rFonts w:ascii="GHEA Grapalat" w:hAnsi="GHEA Grapalat"/>
          <w:i w:val="0"/>
          <w:sz w:val="24"/>
          <w:szCs w:val="24"/>
        </w:rPr>
        <w:t>ԷՋՕԸ-ԳՀԱՊՁԲ–2026/</w:t>
      </w:r>
      <w:r w:rsidR="007175CD">
        <w:rPr>
          <w:rFonts w:ascii="GHEA Grapalat" w:hAnsi="GHEA Grapalat"/>
          <w:i w:val="0"/>
          <w:sz w:val="24"/>
          <w:szCs w:val="24"/>
        </w:rPr>
        <w:t>05</w:t>
      </w:r>
      <w:r w:rsidR="00A92057">
        <w:rPr>
          <w:rFonts w:ascii="GHEA Grapalat" w:hAnsi="GHEA Grapalat"/>
          <w:i w:val="0"/>
          <w:sz w:val="24"/>
          <w:szCs w:val="24"/>
        </w:rPr>
        <w:t xml:space="preserve"> </w:t>
      </w:r>
    </w:p>
    <w:p w:rsidR="00642EFE" w:rsidRPr="009044F1" w:rsidRDefault="00642EFE" w:rsidP="007175CD">
      <w:pPr>
        <w:pStyle w:val="BodyTextIndent"/>
        <w:widowControl w:val="0"/>
        <w:spacing w:line="240" w:lineRule="auto"/>
        <w:ind w:firstLine="709"/>
        <w:rPr>
          <w:rFonts w:ascii="GHEA Grapalat" w:hAnsi="GHEA Grapalat"/>
          <w:i w:val="0"/>
          <w:sz w:val="24"/>
          <w:szCs w:val="24"/>
        </w:rPr>
      </w:pPr>
      <w:r w:rsidRPr="009044F1">
        <w:rPr>
          <w:rFonts w:ascii="GHEA Grapalat" w:hAnsi="GHEA Grapalat"/>
          <w:i w:val="0"/>
          <w:sz w:val="24"/>
          <w:szCs w:val="24"/>
        </w:rPr>
        <w:t xml:space="preserve">Заказчик </w:t>
      </w:r>
      <w:r w:rsidR="00A92057" w:rsidRPr="00A92057">
        <w:rPr>
          <w:rFonts w:ascii="GHEA Grapalat" w:hAnsi="GHEA Grapalat"/>
          <w:i w:val="0"/>
          <w:sz w:val="24"/>
          <w:szCs w:val="24"/>
        </w:rPr>
        <w:t>«Эчмиадзин» ОВП</w:t>
      </w:r>
      <w:r w:rsidRPr="009044F1">
        <w:rPr>
          <w:rFonts w:ascii="GHEA Grapalat" w:hAnsi="GHEA Grapalat"/>
          <w:i w:val="0"/>
          <w:sz w:val="24"/>
          <w:szCs w:val="24"/>
        </w:rPr>
        <w:t>, находящийся по адресу:</w:t>
      </w:r>
      <w:r w:rsidR="00A92057">
        <w:rPr>
          <w:rFonts w:ascii="GHEA Grapalat" w:hAnsi="GHEA Grapalat"/>
          <w:i w:val="0"/>
          <w:sz w:val="24"/>
          <w:szCs w:val="24"/>
        </w:rPr>
        <w:t xml:space="preserve"> </w:t>
      </w:r>
      <w:r w:rsidR="00A92057" w:rsidRPr="00A92057">
        <w:rPr>
          <w:rFonts w:ascii="GHEA Grapalat" w:hAnsi="GHEA Grapalat"/>
          <w:i w:val="0"/>
          <w:sz w:val="24"/>
          <w:szCs w:val="24"/>
        </w:rPr>
        <w:t>Эчмиадзин Звартноц аван</w:t>
      </w:r>
      <w:r w:rsidR="007175CD">
        <w:rPr>
          <w:rFonts w:ascii="GHEA Grapalat" w:hAnsi="GHEA Grapalat"/>
          <w:i w:val="0"/>
          <w:sz w:val="24"/>
          <w:szCs w:val="24"/>
          <w:lang w:val="hy-AM"/>
        </w:rPr>
        <w:t xml:space="preserve"> </w:t>
      </w:r>
      <w:r w:rsidRPr="007B0562">
        <w:rPr>
          <w:rFonts w:ascii="GHEA Grapalat" w:hAnsi="GHEA Grapalat"/>
          <w:i w:val="0"/>
          <w:sz w:val="24"/>
          <w:szCs w:val="24"/>
        </w:rPr>
        <w:t xml:space="preserve">объявляет </w:t>
      </w:r>
      <w:r w:rsidR="0042699B">
        <w:rPr>
          <w:rFonts w:ascii="GHEA Grapalat" w:hAnsi="GHEA Grapalat"/>
          <w:i w:val="0"/>
          <w:sz w:val="24"/>
          <w:szCs w:val="24"/>
        </w:rPr>
        <w:t xml:space="preserve">запрос котировок </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sidR="0050550F">
        <w:rPr>
          <w:rFonts w:ascii="GHEA Grapalat" w:hAnsi="GHEA Grapalat"/>
          <w:i w:val="0"/>
          <w:sz w:val="24"/>
          <w:szCs w:val="24"/>
        </w:rPr>
        <w:t>.</w:t>
      </w:r>
    </w:p>
    <w:p w:rsidR="00311076" w:rsidRPr="003A1EBB" w:rsidRDefault="00A20B69" w:rsidP="007175CD">
      <w:pPr>
        <w:pStyle w:val="BodyTextIndent"/>
        <w:widowControl w:val="0"/>
        <w:spacing w:line="240" w:lineRule="auto"/>
        <w:ind w:firstLine="567"/>
        <w:rPr>
          <w:rFonts w:ascii="GHEA Grapalat" w:hAnsi="GHEA Grapalat"/>
          <w:i w:val="0"/>
          <w:sz w:val="16"/>
          <w:szCs w:val="16"/>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r w:rsidR="007175CD" w:rsidRPr="007175CD">
        <w:rPr>
          <w:rFonts w:ascii="GHEA Grapalat" w:hAnsi="GHEA Grapalat"/>
          <w:b/>
          <w:i w:val="0"/>
          <w:sz w:val="24"/>
          <w:szCs w:val="24"/>
        </w:rPr>
        <w:t xml:space="preserve">различные машины-механизмы, моторные, гидравлические, мостовые, трансмиссионные масла </w:t>
      </w:r>
      <w:r w:rsidR="00782D60">
        <w:rPr>
          <w:rFonts w:ascii="GHEA Grapalat" w:hAnsi="GHEA Grapalat"/>
          <w:i w:val="0"/>
          <w:sz w:val="24"/>
          <w:szCs w:val="24"/>
        </w:rPr>
        <w:t>(далее — договор).</w:t>
      </w:r>
    </w:p>
    <w:p w:rsidR="00357D48" w:rsidRPr="009044F1" w:rsidRDefault="00A20B69" w:rsidP="00A92057">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1E6506" w:rsidRPr="00F677F1" w:rsidRDefault="00052084" w:rsidP="00A92057">
      <w:pPr>
        <w:pStyle w:val="BodyTextIndent"/>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A92057">
      <w:pPr>
        <w:pStyle w:val="BodyTextIndent"/>
        <w:widowControl w:val="0"/>
        <w:spacing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D5443D" w:rsidRDefault="00357D48" w:rsidP="00A92057">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3F6ED1" w:rsidRPr="000F11E5" w:rsidRDefault="003F6ED1" w:rsidP="00A92057">
      <w:pPr>
        <w:pStyle w:val="BodyTextIndent"/>
        <w:widowControl w:val="0"/>
        <w:spacing w:line="240" w:lineRule="auto"/>
        <w:ind w:firstLine="567"/>
        <w:rPr>
          <w:rFonts w:ascii="GHEA Grapalat" w:hAnsi="GHEA Grapalat"/>
          <w:i w:val="0"/>
          <w:sz w:val="24"/>
          <w:szCs w:val="24"/>
        </w:rPr>
      </w:pPr>
      <w:r w:rsidRPr="000F11E5">
        <w:rPr>
          <w:rFonts w:ascii="GHEA Grapalat" w:hAnsi="GHEA Grapalat"/>
          <w:i w:val="0"/>
          <w:sz w:val="24"/>
          <w:szCs w:val="24"/>
        </w:rPr>
        <w:t xml:space="preserve">Заявки на </w:t>
      </w:r>
      <w:r>
        <w:rPr>
          <w:rFonts w:ascii="GHEA Grapalat" w:hAnsi="GHEA Grapalat"/>
          <w:i w:val="0"/>
          <w:sz w:val="24"/>
          <w:szCs w:val="24"/>
        </w:rPr>
        <w:t xml:space="preserve">на </w:t>
      </w:r>
      <w:r w:rsidR="0042699B">
        <w:rPr>
          <w:rFonts w:ascii="GHEA Grapalat" w:hAnsi="GHEA Grapalat"/>
          <w:i w:val="0"/>
          <w:sz w:val="24"/>
          <w:szCs w:val="24"/>
        </w:rPr>
        <w:t xml:space="preserve">запрос котировок </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00A92057" w:rsidRPr="00A92057">
        <w:rPr>
          <w:rFonts w:ascii="GHEA Grapalat" w:hAnsi="GHEA Grapalat"/>
          <w:i w:val="0"/>
          <w:sz w:val="24"/>
          <w:szCs w:val="24"/>
        </w:rPr>
        <w:t>Эчмиадзин Звартноц аван</w:t>
      </w:r>
      <w:r w:rsidR="00A92057" w:rsidRPr="007B0562">
        <w:rPr>
          <w:rFonts w:ascii="GHEA Grapalat" w:hAnsi="GHEA Grapalat"/>
          <w:i w:val="0"/>
          <w:sz w:val="24"/>
          <w:szCs w:val="24"/>
        </w:rPr>
        <w:t xml:space="preserve"> </w:t>
      </w:r>
      <w:r w:rsidRPr="000F0CA8">
        <w:rPr>
          <w:rFonts w:ascii="GHEA Grapalat" w:hAnsi="GHEA Grapalat"/>
          <w:i w:val="0"/>
          <w:sz w:val="24"/>
          <w:szCs w:val="24"/>
        </w:rPr>
        <w:t xml:space="preserve">в документарной форме, до </w:t>
      </w:r>
      <w:r w:rsidR="00A92057">
        <w:rPr>
          <w:rFonts w:ascii="GHEA Grapalat" w:hAnsi="GHEA Grapalat"/>
          <w:i w:val="0"/>
          <w:sz w:val="24"/>
          <w:szCs w:val="24"/>
        </w:rPr>
        <w:t>1</w:t>
      </w:r>
      <w:r w:rsidR="007175CD">
        <w:rPr>
          <w:rFonts w:ascii="GHEA Grapalat" w:hAnsi="GHEA Grapalat"/>
          <w:i w:val="0"/>
          <w:sz w:val="24"/>
          <w:szCs w:val="24"/>
          <w:lang w:val="hy-AM"/>
        </w:rPr>
        <w:t>1</w:t>
      </w:r>
      <w:r w:rsidR="00A92057">
        <w:rPr>
          <w:rFonts w:ascii="GHEA Grapalat" w:hAnsi="GHEA Grapalat"/>
          <w:i w:val="0"/>
          <w:sz w:val="24"/>
          <w:szCs w:val="24"/>
        </w:rPr>
        <w:t xml:space="preserve">:00 </w:t>
      </w:r>
      <w:r w:rsidRPr="000F0CA8">
        <w:rPr>
          <w:rFonts w:ascii="GHEA Grapalat" w:hAnsi="GHEA Grapalat"/>
          <w:i w:val="0"/>
          <w:sz w:val="24"/>
          <w:szCs w:val="24"/>
        </w:rPr>
        <w:t xml:space="preserve">часов </w:t>
      </w:r>
      <w:r w:rsidR="00A92057">
        <w:rPr>
          <w:rFonts w:ascii="GHEA Grapalat" w:hAnsi="GHEA Grapalat"/>
          <w:i w:val="0"/>
          <w:sz w:val="24"/>
          <w:szCs w:val="24"/>
        </w:rPr>
        <w:t>7</w:t>
      </w:r>
      <w:r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3F6ED1" w:rsidRPr="000F11E5" w:rsidRDefault="003F6ED1" w:rsidP="00A92057">
      <w:pPr>
        <w:pStyle w:val="BodyTextIndent"/>
        <w:widowControl w:val="0"/>
        <w:spacing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00A92057" w:rsidRPr="00A92057">
        <w:rPr>
          <w:rFonts w:ascii="GHEA Grapalat" w:hAnsi="GHEA Grapalat"/>
          <w:i w:val="0"/>
          <w:sz w:val="24"/>
          <w:szCs w:val="24"/>
        </w:rPr>
        <w:t>Эчмиадзин Звартноц аван</w:t>
      </w:r>
      <w:r w:rsidRPr="000F0CA8">
        <w:rPr>
          <w:rFonts w:ascii="GHEA Grapalat" w:hAnsi="GHEA Grapalat"/>
          <w:i w:val="0"/>
          <w:sz w:val="24"/>
          <w:szCs w:val="24"/>
        </w:rPr>
        <w:t xml:space="preserve">, в </w:t>
      </w:r>
      <w:r w:rsidR="007175CD">
        <w:rPr>
          <w:rFonts w:ascii="GHEA Grapalat" w:hAnsi="GHEA Grapalat"/>
          <w:i w:val="0"/>
          <w:sz w:val="24"/>
          <w:szCs w:val="24"/>
        </w:rPr>
        <w:t>1</w:t>
      </w:r>
      <w:r w:rsidR="007175CD">
        <w:rPr>
          <w:rFonts w:ascii="GHEA Grapalat" w:hAnsi="GHEA Grapalat"/>
          <w:i w:val="0"/>
          <w:sz w:val="24"/>
          <w:szCs w:val="24"/>
          <w:lang w:val="hy-AM"/>
        </w:rPr>
        <w:t>1</w:t>
      </w:r>
      <w:r w:rsidR="00A92057">
        <w:rPr>
          <w:rFonts w:ascii="GHEA Grapalat" w:hAnsi="GHEA Grapalat"/>
          <w:i w:val="0"/>
          <w:sz w:val="24"/>
          <w:szCs w:val="24"/>
        </w:rPr>
        <w:t>:00</w:t>
      </w:r>
      <w:r>
        <w:rPr>
          <w:rFonts w:ascii="GHEA Grapalat" w:hAnsi="GHEA Grapalat"/>
          <w:i w:val="0"/>
          <w:sz w:val="24"/>
          <w:szCs w:val="24"/>
        </w:rPr>
        <w:t xml:space="preserve"> часов "</w:t>
      </w:r>
      <w:r w:rsidR="007175CD">
        <w:rPr>
          <w:rFonts w:ascii="GHEA Grapalat" w:hAnsi="GHEA Grapalat"/>
          <w:i w:val="0"/>
          <w:sz w:val="24"/>
          <w:szCs w:val="24"/>
          <w:lang w:val="hy-AM"/>
        </w:rPr>
        <w:t>05</w:t>
      </w:r>
      <w:r>
        <w:rPr>
          <w:rFonts w:ascii="GHEA Grapalat" w:hAnsi="GHEA Grapalat"/>
          <w:i w:val="0"/>
          <w:sz w:val="24"/>
          <w:szCs w:val="24"/>
        </w:rPr>
        <w:t>" "</w:t>
      </w:r>
      <w:r w:rsidR="00A92057">
        <w:rPr>
          <w:rFonts w:ascii="GHEA Grapalat" w:hAnsi="GHEA Grapalat"/>
          <w:i w:val="0"/>
          <w:sz w:val="24"/>
          <w:szCs w:val="24"/>
        </w:rPr>
        <w:t>0</w:t>
      </w:r>
      <w:r w:rsidR="007175CD">
        <w:rPr>
          <w:rFonts w:ascii="GHEA Grapalat" w:hAnsi="GHEA Grapalat"/>
          <w:i w:val="0"/>
          <w:sz w:val="24"/>
          <w:szCs w:val="24"/>
          <w:lang w:val="hy-AM"/>
        </w:rPr>
        <w:t>2</w:t>
      </w:r>
      <w:r>
        <w:rPr>
          <w:rFonts w:ascii="GHEA Grapalat" w:hAnsi="GHEA Grapalat"/>
          <w:i w:val="0"/>
          <w:sz w:val="24"/>
          <w:szCs w:val="24"/>
        </w:rPr>
        <w:t>" "</w:t>
      </w:r>
      <w:r w:rsidR="00A92057">
        <w:rPr>
          <w:rFonts w:ascii="GHEA Grapalat" w:hAnsi="GHEA Grapalat"/>
          <w:i w:val="0"/>
          <w:sz w:val="24"/>
          <w:szCs w:val="24"/>
        </w:rPr>
        <w:t>2026</w:t>
      </w:r>
      <w:r>
        <w:rPr>
          <w:rFonts w:ascii="GHEA Grapalat" w:hAnsi="GHEA Grapalat"/>
          <w:i w:val="0"/>
          <w:sz w:val="24"/>
          <w:szCs w:val="24"/>
        </w:rPr>
        <w:t>".</w:t>
      </w:r>
    </w:p>
    <w:p w:rsidR="002C09AA" w:rsidRPr="001B32D9" w:rsidRDefault="002C09AA" w:rsidP="00A92057">
      <w:pPr>
        <w:pStyle w:val="BodyTextIndent"/>
        <w:widowControl w:val="0"/>
        <w:spacing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A92057" w:rsidRPr="00A92057" w:rsidRDefault="00754697" w:rsidP="007175CD">
      <w:pPr>
        <w:pStyle w:val="BodyTextIndent"/>
        <w:widowControl w:val="0"/>
        <w:spacing w:line="240" w:lineRule="auto"/>
        <w:ind w:firstLine="567"/>
        <w:rPr>
          <w:rFonts w:ascii="GHEA Grapalat" w:hAnsi="GHEA Grapalat"/>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r w:rsidR="00A92057" w:rsidRPr="007175CD">
        <w:rPr>
          <w:rFonts w:ascii="GHEA Grapalat" w:hAnsi="GHEA Grapalat"/>
          <w:i w:val="0"/>
          <w:sz w:val="24"/>
          <w:szCs w:val="24"/>
        </w:rPr>
        <w:t>Анжелой Искендарян.</w:t>
      </w:r>
    </w:p>
    <w:p w:rsidR="00A92057" w:rsidRPr="00A92057" w:rsidRDefault="00A92057" w:rsidP="00A920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GHEA Grapalat" w:hAnsi="GHEA Grapalat"/>
        </w:rPr>
      </w:pPr>
      <w:r w:rsidRPr="00A92057">
        <w:rPr>
          <w:rFonts w:ascii="GHEA Grapalat" w:hAnsi="GHEA Grapalat"/>
        </w:rPr>
        <w:t>Телефон: 093 20 92 82</w:t>
      </w:r>
    </w:p>
    <w:p w:rsidR="00A92057" w:rsidRPr="00A92057" w:rsidRDefault="00A92057" w:rsidP="00A920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GHEA Grapalat" w:hAnsi="GHEA Grapalat"/>
        </w:rPr>
      </w:pPr>
      <w:r w:rsidRPr="00A92057">
        <w:rPr>
          <w:rFonts w:ascii="GHEA Grapalat" w:hAnsi="GHEA Grapalat"/>
        </w:rPr>
        <w:t xml:space="preserve">Электронная почта почта </w:t>
      </w:r>
      <w:hyperlink r:id="rId8" w:history="1">
        <w:r w:rsidRPr="00A92057">
          <w:rPr>
            <w:rFonts w:ascii="GHEA Grapalat" w:hAnsi="GHEA Grapalat"/>
          </w:rPr>
          <w:t>echmiadzin-wua@mail.ru</w:t>
        </w:r>
      </w:hyperlink>
      <w:r w:rsidRPr="00A92057">
        <w:rPr>
          <w:rFonts w:ascii="GHEA Grapalat" w:hAnsi="GHEA Grapalat"/>
        </w:rPr>
        <w:t>:</w:t>
      </w:r>
    </w:p>
    <w:p w:rsidR="00A92057" w:rsidRPr="00A92057" w:rsidRDefault="00A92057" w:rsidP="00A920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GHEA Grapalat" w:hAnsi="GHEA Grapalat"/>
        </w:rPr>
      </w:pPr>
      <w:r w:rsidRPr="00A92057">
        <w:rPr>
          <w:rFonts w:ascii="GHEA Grapalat" w:hAnsi="GHEA Grapalat"/>
        </w:rPr>
        <w:t>Клиент: «Эчмиадзин» ОВП</w:t>
      </w:r>
    </w:p>
    <w:p w:rsidR="00096865" w:rsidRPr="009044F1" w:rsidRDefault="00A92057" w:rsidP="00A92057">
      <w:pPr>
        <w:pStyle w:val="BodyText"/>
        <w:widowControl w:val="0"/>
        <w:spacing w:after="160"/>
        <w:ind w:firstLine="567"/>
        <w:jc w:val="right"/>
        <w:rPr>
          <w:rFonts w:ascii="GHEA Grapalat" w:hAnsi="GHEA Grapalat" w:cs="Sylfaen"/>
          <w:i/>
        </w:rPr>
      </w:pPr>
      <w:r w:rsidRPr="00A92057">
        <w:rPr>
          <w:rFonts w:ascii="GHEA Grapalat" w:hAnsi="GHEA Grapalat"/>
        </w:rPr>
        <w:br w:type="page"/>
      </w:r>
      <w:r w:rsidR="00096865" w:rsidRPr="009044F1">
        <w:rPr>
          <w:rFonts w:ascii="GHEA Grapalat" w:hAnsi="GHEA Grapalat"/>
          <w:i/>
        </w:rPr>
        <w:lastRenderedPageBreak/>
        <w:t>Утверждено</w:t>
      </w:r>
    </w:p>
    <w:p w:rsidR="00096865" w:rsidRPr="009044F1" w:rsidRDefault="005D7731" w:rsidP="00B46D58">
      <w:pPr>
        <w:pStyle w:val="BodyText"/>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096865" w:rsidRPr="009044F1">
        <w:rPr>
          <w:rFonts w:ascii="GHEA Grapalat" w:hAnsi="GHEA Grapalat"/>
          <w:i/>
        </w:rPr>
        <w:t xml:space="preserve">под кодом </w:t>
      </w:r>
      <w:r w:rsidR="00A92057">
        <w:rPr>
          <w:rFonts w:ascii="GHEA Grapalat" w:hAnsi="GHEA Grapalat"/>
          <w:i/>
        </w:rPr>
        <w:t>ԷՋՕԸ-ԳՀԱՊՁԲ–2026/</w:t>
      </w:r>
      <w:r w:rsidR="007175CD">
        <w:rPr>
          <w:rFonts w:ascii="GHEA Grapalat" w:hAnsi="GHEA Grapalat"/>
          <w:i/>
        </w:rPr>
        <w:t>05</w:t>
      </w:r>
      <w:r w:rsidR="00A92057">
        <w:rPr>
          <w:rFonts w:ascii="GHEA Grapalat" w:hAnsi="GHEA Grapalat"/>
          <w:i/>
        </w:rPr>
        <w:t xml:space="preserve"> </w:t>
      </w:r>
      <w:r w:rsidR="001B32D9" w:rsidRPr="001B32D9">
        <w:rPr>
          <w:rFonts w:ascii="GHEA Grapalat" w:hAnsi="GHEA Grapalat" w:cs="Times Armenian"/>
          <w:i/>
        </w:rPr>
        <w:br/>
      </w:r>
      <w:r w:rsidR="00A46F92">
        <w:rPr>
          <w:rFonts w:ascii="GHEA Grapalat" w:hAnsi="GHEA Grapalat"/>
          <w:i/>
        </w:rPr>
        <w:t xml:space="preserve">№ </w:t>
      </w:r>
      <w:r w:rsidR="00A92057">
        <w:rPr>
          <w:rFonts w:ascii="GHEA Grapalat" w:hAnsi="GHEA Grapalat"/>
          <w:i/>
        </w:rPr>
        <w:t>1</w:t>
      </w:r>
      <w:r w:rsidR="00096865" w:rsidRPr="009044F1">
        <w:rPr>
          <w:rFonts w:ascii="GHEA Grapalat" w:hAnsi="GHEA Grapalat"/>
          <w:i/>
        </w:rPr>
        <w:t xml:space="preserve"> от </w:t>
      </w:r>
      <w:r w:rsidR="00A92057">
        <w:rPr>
          <w:rFonts w:ascii="GHEA Grapalat" w:hAnsi="GHEA Grapalat"/>
          <w:i/>
        </w:rPr>
        <w:t>2</w:t>
      </w:r>
      <w:r w:rsidR="007175CD">
        <w:rPr>
          <w:rFonts w:ascii="GHEA Grapalat" w:hAnsi="GHEA Grapalat"/>
          <w:i/>
          <w:lang w:val="hy-AM"/>
        </w:rPr>
        <w:t>6</w:t>
      </w:r>
      <w:r w:rsidR="00A92057">
        <w:rPr>
          <w:rFonts w:ascii="GHEA Grapalat" w:hAnsi="GHEA Grapalat"/>
          <w:i/>
        </w:rPr>
        <w:t>.01.</w:t>
      </w:r>
      <w:r w:rsidR="00096865" w:rsidRPr="009044F1">
        <w:rPr>
          <w:rFonts w:ascii="GHEA Grapalat" w:hAnsi="GHEA Grapalat"/>
          <w:i/>
        </w:rPr>
        <w:t>20</w:t>
      </w:r>
      <w:r w:rsidR="00A92057">
        <w:rPr>
          <w:rFonts w:ascii="GHEA Grapalat" w:hAnsi="GHEA Grapalat"/>
          <w:i/>
        </w:rPr>
        <w:t>26</w:t>
      </w:r>
      <w:r w:rsidR="00096865" w:rsidRPr="009044F1">
        <w:rPr>
          <w:rFonts w:ascii="GHEA Grapalat" w:hAnsi="GHEA Grapalat"/>
          <w:i/>
        </w:rPr>
        <w:t>г.</w:t>
      </w: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7175CD" w:rsidRPr="004A6B51" w:rsidRDefault="007175CD" w:rsidP="007175C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inherit" w:hAnsi="inherit" w:cs="Courier New"/>
          <w:color w:val="202124"/>
        </w:rPr>
      </w:pPr>
      <w:r w:rsidRPr="0006283E">
        <w:rPr>
          <w:rFonts w:ascii="inherit" w:hAnsi="inherit" w:cs="Courier New"/>
          <w:color w:val="202124"/>
        </w:rPr>
        <w:t xml:space="preserve">«Эчмиадзин» </w:t>
      </w:r>
      <w:r w:rsidRPr="004A6B51">
        <w:rPr>
          <w:rFonts w:ascii="inherit" w:hAnsi="inherit" w:cs="Courier New"/>
          <w:color w:val="202124"/>
        </w:rPr>
        <w:t>ОВП</w:t>
      </w: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096865" w:rsidP="00B46D58">
      <w:pPr>
        <w:pStyle w:val="BodyText"/>
        <w:widowControl w:val="0"/>
        <w:spacing w:after="160"/>
        <w:ind w:right="-7" w:firstLine="567"/>
        <w:jc w:val="center"/>
        <w:rPr>
          <w:rFonts w:ascii="GHEA Grapalat" w:hAnsi="GHEA Grapalat" w:cs="Sylfaen"/>
        </w:rPr>
      </w:pPr>
    </w:p>
    <w:p w:rsidR="00CE0D95" w:rsidRPr="009044F1" w:rsidRDefault="00A92057" w:rsidP="007175C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GHEA Grapalat" w:hAnsi="GHEA Grapalat"/>
        </w:rPr>
      </w:pPr>
      <w:r w:rsidRPr="009044F1">
        <w:rPr>
          <w:rFonts w:ascii="GHEA Grapalat" w:hAnsi="GHEA Grapalat"/>
        </w:rPr>
        <w:t xml:space="preserve">НА </w:t>
      </w:r>
      <w:r w:rsidRPr="006E6B04">
        <w:rPr>
          <w:rFonts w:ascii="GHEA Grapalat" w:hAnsi="GHEA Grapalat"/>
          <w:i/>
          <w:sz w:val="32"/>
          <w:szCs w:val="32"/>
        </w:rPr>
        <w:t>запрос котировок</w:t>
      </w:r>
      <w:r w:rsidRPr="009044F1">
        <w:rPr>
          <w:rFonts w:ascii="GHEA Grapalat" w:hAnsi="GHEA Grapalat"/>
        </w:rPr>
        <w:t xml:space="preserve">, ОБЪЯВЛЕННЫЙ С ЦЕЛЬЮ ПРИОБРЕТЕНИЯ </w:t>
      </w:r>
      <w:r w:rsidR="007175CD" w:rsidRPr="004A6B51">
        <w:rPr>
          <w:rFonts w:ascii="GHEA Grapalat" w:hAnsi="GHEA Grapalat"/>
        </w:rPr>
        <w:t xml:space="preserve">РАЗЛИЧНЫЕ МАШИНЫ-МЕХАНИЗМЫ, МОТОРНЫЕ, ГИДРАВЛИЧЕСКИЕ, МОСТОВЫЕ, ТРАНСМИССИОННЫЕ МАСЛА </w:t>
      </w:r>
      <w:r w:rsidR="007175CD">
        <w:rPr>
          <w:rFonts w:ascii="GHEA Grapalat" w:hAnsi="GHEA Grapalat"/>
          <w:lang w:val="hy-AM"/>
        </w:rPr>
        <w:t xml:space="preserve"> </w:t>
      </w:r>
      <w:r w:rsidR="007175CD" w:rsidRPr="006764D2">
        <w:rPr>
          <w:rFonts w:ascii="GHEA Grapalat" w:hAnsi="GHEA Grapalat"/>
        </w:rPr>
        <w:t xml:space="preserve">ДЛЯ НУЖД </w:t>
      </w:r>
      <w:r w:rsidR="007175CD" w:rsidRPr="00F54A7B">
        <w:rPr>
          <w:rFonts w:ascii="GHEA Grapalat" w:hAnsi="GHEA Grapalat"/>
        </w:rPr>
        <w:t>«ЭЧМИАДЗИН» ОВП</w:t>
      </w:r>
    </w:p>
    <w:p w:rsidR="00CE0D95" w:rsidRPr="009044F1" w:rsidRDefault="00CE0D95" w:rsidP="00B46D58">
      <w:pPr>
        <w:pStyle w:val="BodyText"/>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E8667C" w:rsidRDefault="00A92057" w:rsidP="007175C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rPr>
      </w:pPr>
      <w:r w:rsidRPr="009044F1">
        <w:rPr>
          <w:rFonts w:ascii="GHEA Grapalat" w:hAnsi="GHEA Grapalat"/>
        </w:rPr>
        <w:t xml:space="preserve">НА </w:t>
      </w:r>
      <w:r w:rsidRPr="006E6B04">
        <w:rPr>
          <w:rFonts w:ascii="GHEA Grapalat" w:hAnsi="GHEA Grapalat"/>
          <w:i/>
          <w:sz w:val="32"/>
          <w:szCs w:val="32"/>
        </w:rPr>
        <w:t>запрос котировок</w:t>
      </w:r>
      <w:r w:rsidRPr="009044F1">
        <w:rPr>
          <w:rFonts w:ascii="GHEA Grapalat" w:hAnsi="GHEA Grapalat"/>
        </w:rPr>
        <w:t xml:space="preserve">, ОБЪЯВЛЕННЫЙ С ЦЕЛЬЮ ПРИОБРЕТЕНИЯ </w:t>
      </w:r>
      <w:r w:rsidR="007175CD" w:rsidRPr="004A6B51">
        <w:rPr>
          <w:rFonts w:ascii="GHEA Grapalat" w:hAnsi="GHEA Grapalat"/>
        </w:rPr>
        <w:t xml:space="preserve">РАЗЛИЧНЫЕ МАШИНЫ-МЕХАНИЗМЫ, МОТОРНЫЕ, ГИДРАВЛИЧЕСКИЕ, МОСТОВЫЕ, ТРАНСМИССИОННЫЕ МАСЛА </w:t>
      </w:r>
      <w:r w:rsidR="007175CD">
        <w:rPr>
          <w:rFonts w:ascii="GHEA Grapalat" w:hAnsi="GHEA Grapalat"/>
          <w:lang w:val="hy-AM"/>
        </w:rPr>
        <w:t xml:space="preserve"> </w:t>
      </w:r>
      <w:r w:rsidR="007175CD" w:rsidRPr="006764D2">
        <w:rPr>
          <w:rFonts w:ascii="GHEA Grapalat" w:hAnsi="GHEA Grapalat"/>
        </w:rPr>
        <w:t xml:space="preserve">ДЛЯ НУЖД </w:t>
      </w:r>
      <w:r w:rsidR="007175CD" w:rsidRPr="00F54A7B">
        <w:rPr>
          <w:rFonts w:ascii="GHEA Grapalat" w:hAnsi="GHEA Grapalat"/>
        </w:rPr>
        <w:t>«ЭЧМИАДЗИН» ОВП</w:t>
      </w:r>
    </w:p>
    <w:p w:rsidR="007175CD" w:rsidRDefault="007175CD" w:rsidP="007175C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GHEA Grapalat" w:hAnsi="GHEA Grapalat"/>
          <w:b/>
        </w:rPr>
      </w:pPr>
    </w:p>
    <w:p w:rsidR="00A92057" w:rsidRPr="009044F1" w:rsidRDefault="00A92057" w:rsidP="00A92057">
      <w:pPr>
        <w:widowControl w:val="0"/>
        <w:spacing w:after="160"/>
        <w:jc w:val="center"/>
        <w:rPr>
          <w:rFonts w:ascii="GHEA Grapalat" w:hAnsi="GHEA Grapalat"/>
          <w:i/>
        </w:rPr>
      </w:pPr>
      <w:r w:rsidRPr="009044F1">
        <w:rPr>
          <w:rFonts w:ascii="GHEA Grapalat" w:hAnsi="GHEA Grapalat"/>
          <w:b/>
        </w:rPr>
        <w:t xml:space="preserve">ПРИГЛАШЕНИЯ </w:t>
      </w:r>
      <w:r w:rsidR="007175CD" w:rsidRPr="009044F1">
        <w:rPr>
          <w:rFonts w:ascii="GHEA Grapalat" w:hAnsi="GHEA Grapalat"/>
          <w:b/>
        </w:rPr>
        <w:t xml:space="preserve">НА </w:t>
      </w:r>
      <w:r w:rsidR="007175CD" w:rsidRPr="007175CD">
        <w:rPr>
          <w:rFonts w:ascii="GHEA Grapalat" w:hAnsi="GHEA Grapalat"/>
          <w:b/>
        </w:rPr>
        <w:t>ЗАПРОС КОТИРОВОК</w:t>
      </w:r>
      <w:r w:rsidR="007175CD" w:rsidRPr="009044F1">
        <w:rPr>
          <w:rFonts w:ascii="GHEA Grapalat" w:hAnsi="GHEA Grapalat"/>
          <w:b/>
        </w:rPr>
        <w:t xml:space="preserve">, </w:t>
      </w:r>
      <w:r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F92C0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42699B">
        <w:rPr>
          <w:rFonts w:ascii="GHEA Grapalat" w:hAnsi="GHEA Grapalat"/>
          <w:b/>
        </w:rPr>
        <w:t xml:space="preserve">ЗАПРОС КОТИРОВОК </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E17B7F" w:rsidP="00E8667C">
      <w:pPr>
        <w:rPr>
          <w:rFonts w:ascii="GHEA Grapalat" w:hAnsi="GHEA Grapalat"/>
          <w:spacing w:val="-6"/>
        </w:rPr>
      </w:pPr>
      <w:r>
        <w:rPr>
          <w:rFonts w:ascii="GHEA Grapalat" w:hAnsi="GHEA Grapalat"/>
          <w:spacing w:val="-6"/>
        </w:rPr>
        <w:br w:type="page"/>
      </w: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w:t>
      </w:r>
      <w:r w:rsidR="00A92057">
        <w:rPr>
          <w:rFonts w:ascii="GHEA Grapalat" w:hAnsi="GHEA Grapalat"/>
          <w:spacing w:val="-6"/>
        </w:rPr>
        <w:t xml:space="preserve">О запросе котировок </w:t>
      </w:r>
      <w:r w:rsidR="00096865" w:rsidRPr="006D2DF7">
        <w:rPr>
          <w:rFonts w:ascii="GHEA Grapalat" w:hAnsi="GHEA Grapalat"/>
          <w:spacing w:val="-6"/>
        </w:rPr>
        <w:t xml:space="preserve">, проводимом под кодом </w:t>
      </w:r>
      <w:r w:rsidR="00A92057">
        <w:rPr>
          <w:rFonts w:ascii="GHEA Grapalat" w:hAnsi="GHEA Grapalat"/>
          <w:spacing w:val="-6"/>
        </w:rPr>
        <w:t>ԷՋՕԸ-ԳՀԱՊՁԲ–2026/</w:t>
      </w:r>
      <w:r w:rsidR="007175CD">
        <w:rPr>
          <w:rFonts w:ascii="GHEA Grapalat" w:hAnsi="GHEA Grapalat"/>
          <w:spacing w:val="-6"/>
        </w:rPr>
        <w:t>05</w:t>
      </w:r>
      <w:r w:rsidR="00A9205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"адрес</w:t>
      </w:r>
      <w:r w:rsidR="00A90E28">
        <w:rPr>
          <w:rFonts w:ascii="Courier New" w:hAnsi="Courier New" w:cs="Courier New"/>
          <w:sz w:val="24"/>
          <w:szCs w:val="24"/>
          <w:lang w:val="en-US"/>
        </w:rPr>
        <w:t> </w:t>
      </w:r>
      <w:r w:rsidRPr="009044F1">
        <w:rPr>
          <w:rFonts w:ascii="GHEA Grapalat" w:hAnsi="GHEA Grapalat"/>
          <w:sz w:val="24"/>
          <w:szCs w:val="24"/>
        </w:rPr>
        <w:t>электронной почты".</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7175CD" w:rsidRPr="004A6B51">
        <w:rPr>
          <w:rFonts w:ascii="GHEA Grapalat" w:hAnsi="GHEA Grapalat"/>
          <w:sz w:val="24"/>
          <w:szCs w:val="24"/>
        </w:rPr>
        <w:t xml:space="preserve">различные машины-механизмы, моторные, гидравлические, мостовые, трансмиссионные масла </w:t>
      </w:r>
      <w:r w:rsidR="007175CD">
        <w:rPr>
          <w:rFonts w:ascii="GHEA Grapalat" w:hAnsi="GHEA Grapalat"/>
          <w:sz w:val="24"/>
          <w:szCs w:val="24"/>
          <w:lang w:val="hy-AM"/>
        </w:rPr>
        <w:t xml:space="preserve"> </w:t>
      </w:r>
      <w:r w:rsidR="007175CD" w:rsidRPr="006764D2">
        <w:rPr>
          <w:rFonts w:ascii="GHEA Grapalat" w:hAnsi="GHEA Grapalat"/>
          <w:sz w:val="24"/>
          <w:szCs w:val="24"/>
        </w:rPr>
        <w:t xml:space="preserve">для нужд </w:t>
      </w:r>
      <w:r w:rsidR="007175CD" w:rsidRPr="00F54A7B">
        <w:rPr>
          <w:rFonts w:ascii="GHEA Grapalat" w:hAnsi="GHEA Grapalat"/>
          <w:sz w:val="24"/>
          <w:szCs w:val="24"/>
        </w:rPr>
        <w:t>«Эчмиадзин» ОВП</w:t>
      </w:r>
      <w:r w:rsidR="007175CD" w:rsidRPr="00096C63">
        <w:rPr>
          <w:rFonts w:ascii="GHEA Grapalat" w:hAnsi="GHEA Grapalat"/>
          <w:i w:val="0"/>
          <w:sz w:val="24"/>
          <w:szCs w:val="24"/>
        </w:rPr>
        <w:t xml:space="preserve"> ,</w:t>
      </w:r>
      <w:r w:rsidR="00096C63" w:rsidRPr="00096C63">
        <w:rPr>
          <w:rFonts w:ascii="GHEA Grapalat" w:hAnsi="GHEA Grapalat"/>
          <w:i w:val="0"/>
          <w:sz w:val="24"/>
          <w:szCs w:val="24"/>
        </w:rPr>
        <w:t xml:space="preserve"> </w:t>
      </w:r>
      <w:r w:rsidR="007175CD">
        <w:rPr>
          <w:rFonts w:ascii="GHEA Grapalat" w:hAnsi="GHEA Grapalat"/>
          <w:i w:val="0"/>
          <w:sz w:val="24"/>
          <w:szCs w:val="24"/>
        </w:rPr>
        <w:t>которые сгруппированы в лоты "</w:t>
      </w:r>
      <w:r w:rsidR="007175CD">
        <w:rPr>
          <w:rFonts w:ascii="GHEA Grapalat" w:hAnsi="GHEA Grapalat"/>
          <w:i w:val="0"/>
          <w:sz w:val="24"/>
          <w:szCs w:val="24"/>
          <w:lang w:val="hy-AM"/>
        </w:rPr>
        <w:t>5</w:t>
      </w:r>
      <w:r w:rsidR="00096C63" w:rsidRPr="00096C63">
        <w:rPr>
          <w:rFonts w:ascii="GHEA Grapalat" w:hAnsi="GHEA Grapalat"/>
          <w:i w:val="0"/>
          <w:sz w:val="24"/>
          <w:szCs w:val="24"/>
        </w:rPr>
        <w:t>"</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
      <w:tr w:rsidR="00AD432A" w:rsidRPr="009044F1" w:rsidTr="00AD432A">
        <w:trPr>
          <w:jc w:val="center"/>
        </w:trPr>
        <w:tc>
          <w:tcPr>
            <w:tcW w:w="2776" w:type="dxa"/>
            <w:gridSpan w:val="2"/>
            <w:vAlign w:val="center"/>
          </w:tcPr>
          <w:p w:rsidR="00AD432A" w:rsidRPr="00C53648" w:rsidRDefault="00AD432A" w:rsidP="00B46D58">
            <w:pPr>
              <w:pStyle w:val="BodyTextIndent2"/>
              <w:widowControl w:val="0"/>
              <w:spacing w:after="120" w:line="240" w:lineRule="auto"/>
              <w:ind w:firstLine="0"/>
              <w:jc w:val="center"/>
              <w:rPr>
                <w:rFonts w:ascii="GHEA Grapalat" w:hAnsi="GHEA Grapalat"/>
                <w:b/>
                <w:i/>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458" w:type="dxa"/>
            <w:vMerge w:val="restart"/>
            <w:vAlign w:val="center"/>
          </w:tcPr>
          <w:p w:rsidR="00AD432A" w:rsidRPr="00C53648" w:rsidRDefault="00AD432A" w:rsidP="00B46D58">
            <w:pPr>
              <w:pStyle w:val="BodyTextIndent2"/>
              <w:widowControl w:val="0"/>
              <w:spacing w:after="120" w:line="240" w:lineRule="auto"/>
              <w:ind w:firstLine="0"/>
              <w:jc w:val="center"/>
              <w:rPr>
                <w:rFonts w:ascii="GHEA Grapalat" w:hAnsi="GHEA Grapalat"/>
                <w:b/>
                <w:i/>
                <w:sz w:val="24"/>
                <w:szCs w:val="24"/>
              </w:rPr>
            </w:pPr>
            <w:r w:rsidRPr="009044F1">
              <w:rPr>
                <w:rFonts w:ascii="GHEA Grapalat" w:hAnsi="GHEA Grapalat"/>
                <w:b/>
                <w:i/>
                <w:sz w:val="24"/>
                <w:szCs w:val="24"/>
              </w:rPr>
              <w:t>Наименование лота</w:t>
            </w:r>
          </w:p>
        </w:tc>
      </w:tr>
      <w:tr w:rsidR="00AD432A" w:rsidRPr="009044F1" w:rsidTr="00AD432A">
        <w:trPr>
          <w:jc w:val="center"/>
        </w:trPr>
        <w:tc>
          <w:tcPr>
            <w:tcW w:w="1530" w:type="dxa"/>
            <w:vAlign w:val="center"/>
          </w:tcPr>
          <w:p w:rsidR="00AD432A" w:rsidRPr="009044F1" w:rsidRDefault="00AD432A"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246" w:type="dxa"/>
            <w:vAlign w:val="center"/>
          </w:tcPr>
          <w:p w:rsidR="00AD432A" w:rsidRPr="00C53648" w:rsidRDefault="00C53648" w:rsidP="00B46D58">
            <w:pPr>
              <w:pStyle w:val="BodyTextIndent2"/>
              <w:widowControl w:val="0"/>
              <w:spacing w:after="120" w:line="240" w:lineRule="auto"/>
              <w:ind w:firstLine="0"/>
              <w:jc w:val="center"/>
              <w:rPr>
                <w:rFonts w:ascii="GHEA Grapalat" w:hAnsi="GHEA Grapalat"/>
                <w:b/>
                <w:i/>
                <w:sz w:val="24"/>
                <w:szCs w:val="24"/>
              </w:rPr>
            </w:pPr>
            <w:r w:rsidRPr="00C53648">
              <w:rPr>
                <w:rFonts w:ascii="GHEA Grapalat" w:hAnsi="GHEA Grapalat"/>
                <w:b/>
                <w:i/>
                <w:sz w:val="24"/>
                <w:szCs w:val="24"/>
              </w:rPr>
              <w:t>Цена закупки</w:t>
            </w:r>
          </w:p>
        </w:tc>
        <w:tc>
          <w:tcPr>
            <w:tcW w:w="6458" w:type="dxa"/>
            <w:vMerge/>
            <w:vAlign w:val="center"/>
          </w:tcPr>
          <w:p w:rsidR="00AD432A" w:rsidRPr="00C53648" w:rsidRDefault="00AD432A" w:rsidP="00B46D58">
            <w:pPr>
              <w:pStyle w:val="BodyTextIndent2"/>
              <w:widowControl w:val="0"/>
              <w:spacing w:after="120" w:line="240" w:lineRule="auto"/>
              <w:ind w:firstLine="0"/>
              <w:rPr>
                <w:rFonts w:ascii="GHEA Grapalat" w:hAnsi="GHEA Grapalat"/>
                <w:b/>
                <w:i/>
                <w:sz w:val="24"/>
                <w:szCs w:val="24"/>
              </w:rPr>
            </w:pPr>
          </w:p>
        </w:tc>
      </w:tr>
      <w:tr w:rsidR="007175CD" w:rsidRPr="009044F1" w:rsidTr="00096C63">
        <w:trPr>
          <w:jc w:val="center"/>
        </w:trPr>
        <w:tc>
          <w:tcPr>
            <w:tcW w:w="1530" w:type="dxa"/>
            <w:vAlign w:val="center"/>
          </w:tcPr>
          <w:p w:rsidR="007175CD" w:rsidRPr="009044F1" w:rsidRDefault="007175CD" w:rsidP="007175CD">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246" w:type="dxa"/>
            <w:vAlign w:val="center"/>
          </w:tcPr>
          <w:p w:rsidR="007175CD" w:rsidRPr="00096C63" w:rsidRDefault="007175CD" w:rsidP="007175CD">
            <w:pPr>
              <w:pStyle w:val="BodyTextIndent2"/>
              <w:spacing w:line="240" w:lineRule="auto"/>
              <w:ind w:firstLine="0"/>
              <w:jc w:val="center"/>
              <w:rPr>
                <w:rFonts w:ascii="GHEA Grapalat" w:hAnsi="GHEA Grapalat"/>
                <w:b/>
                <w:sz w:val="16"/>
                <w:lang w:val="hy-AM"/>
              </w:rPr>
            </w:pPr>
            <w:r>
              <w:rPr>
                <w:rFonts w:ascii="GHEA Grapalat" w:hAnsi="GHEA Grapalat"/>
                <w:b/>
                <w:sz w:val="16"/>
                <w:lang w:val="hy-AM"/>
              </w:rPr>
              <w:t>480 000</w:t>
            </w:r>
          </w:p>
        </w:tc>
        <w:tc>
          <w:tcPr>
            <w:tcW w:w="6458" w:type="dxa"/>
          </w:tcPr>
          <w:p w:rsidR="007175CD" w:rsidRPr="004A6B51" w:rsidRDefault="007175CD" w:rsidP="007175C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GHEA Grapalat" w:hAnsi="GHEA Grapalat"/>
                <w:sz w:val="20"/>
                <w:szCs w:val="20"/>
              </w:rPr>
            </w:pPr>
            <w:r w:rsidRPr="004A6B51">
              <w:rPr>
                <w:rFonts w:ascii="GHEA Grapalat" w:hAnsi="GHEA Grapalat"/>
                <w:sz w:val="20"/>
                <w:szCs w:val="20"/>
              </w:rPr>
              <w:t>моторное масло для экскаваторов</w:t>
            </w:r>
          </w:p>
        </w:tc>
      </w:tr>
      <w:tr w:rsidR="007175CD" w:rsidRPr="009044F1" w:rsidTr="00096C63">
        <w:trPr>
          <w:jc w:val="center"/>
        </w:trPr>
        <w:tc>
          <w:tcPr>
            <w:tcW w:w="1530" w:type="dxa"/>
            <w:vAlign w:val="center"/>
          </w:tcPr>
          <w:p w:rsidR="007175CD" w:rsidRPr="009044F1" w:rsidRDefault="007175CD" w:rsidP="007175CD">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2</w:t>
            </w:r>
          </w:p>
        </w:tc>
        <w:tc>
          <w:tcPr>
            <w:tcW w:w="1246" w:type="dxa"/>
            <w:vAlign w:val="center"/>
          </w:tcPr>
          <w:p w:rsidR="007175CD" w:rsidRPr="00096C63" w:rsidRDefault="007175CD" w:rsidP="007175CD">
            <w:pPr>
              <w:pStyle w:val="BodyTextIndent2"/>
              <w:spacing w:line="240" w:lineRule="auto"/>
              <w:ind w:firstLine="0"/>
              <w:jc w:val="center"/>
              <w:rPr>
                <w:rFonts w:ascii="GHEA Grapalat" w:hAnsi="GHEA Grapalat"/>
                <w:b/>
                <w:sz w:val="16"/>
                <w:lang w:val="hy-AM"/>
              </w:rPr>
            </w:pPr>
            <w:r>
              <w:rPr>
                <w:rFonts w:ascii="GHEA Grapalat" w:hAnsi="GHEA Grapalat"/>
                <w:b/>
                <w:sz w:val="16"/>
                <w:lang w:val="hy-AM"/>
              </w:rPr>
              <w:t>390 000</w:t>
            </w:r>
          </w:p>
        </w:tc>
        <w:tc>
          <w:tcPr>
            <w:tcW w:w="6458" w:type="dxa"/>
          </w:tcPr>
          <w:p w:rsidR="007175CD" w:rsidRPr="00A71D81" w:rsidRDefault="007175CD" w:rsidP="007175CD">
            <w:pPr>
              <w:pStyle w:val="BodyTextIndent2"/>
              <w:spacing w:line="240" w:lineRule="auto"/>
              <w:ind w:firstLine="0"/>
              <w:rPr>
                <w:rFonts w:ascii="GHEA Grapalat" w:hAnsi="GHEA Grapalat"/>
              </w:rPr>
            </w:pPr>
            <w:r w:rsidRPr="004A6B51">
              <w:rPr>
                <w:rFonts w:ascii="GHEA Grapalat" w:hAnsi="GHEA Grapalat"/>
              </w:rPr>
              <w:t>Машинное масло</w:t>
            </w:r>
          </w:p>
        </w:tc>
      </w:tr>
      <w:tr w:rsidR="007175CD" w:rsidRPr="009044F1" w:rsidTr="00096C63">
        <w:trPr>
          <w:jc w:val="center"/>
        </w:trPr>
        <w:tc>
          <w:tcPr>
            <w:tcW w:w="1530" w:type="dxa"/>
            <w:vAlign w:val="center"/>
          </w:tcPr>
          <w:p w:rsidR="007175CD" w:rsidRPr="009044F1" w:rsidRDefault="007175CD" w:rsidP="007175CD">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3</w:t>
            </w:r>
          </w:p>
        </w:tc>
        <w:tc>
          <w:tcPr>
            <w:tcW w:w="1246" w:type="dxa"/>
            <w:vAlign w:val="center"/>
          </w:tcPr>
          <w:p w:rsidR="007175CD" w:rsidRPr="00096C63" w:rsidRDefault="007175CD" w:rsidP="007175CD">
            <w:pPr>
              <w:pStyle w:val="BodyTextIndent2"/>
              <w:spacing w:line="240" w:lineRule="auto"/>
              <w:ind w:firstLine="0"/>
              <w:jc w:val="center"/>
              <w:rPr>
                <w:rFonts w:ascii="GHEA Grapalat" w:hAnsi="GHEA Grapalat"/>
                <w:b/>
                <w:sz w:val="16"/>
                <w:lang w:val="hy-AM"/>
              </w:rPr>
            </w:pPr>
            <w:r>
              <w:rPr>
                <w:rFonts w:ascii="GHEA Grapalat" w:hAnsi="GHEA Grapalat"/>
                <w:b/>
                <w:sz w:val="16"/>
                <w:lang w:val="hy-AM"/>
              </w:rPr>
              <w:t>1</w:t>
            </w:r>
            <w:r>
              <w:rPr>
                <w:rFonts w:ascii="Calibri" w:hAnsi="Calibri" w:cs="Calibri"/>
                <w:b/>
                <w:sz w:val="16"/>
                <w:lang w:val="hy-AM"/>
              </w:rPr>
              <w:t> </w:t>
            </w:r>
            <w:r>
              <w:rPr>
                <w:rFonts w:ascii="GHEA Grapalat" w:hAnsi="GHEA Grapalat"/>
                <w:b/>
                <w:sz w:val="16"/>
                <w:lang w:val="hy-AM"/>
              </w:rPr>
              <w:t>620 000</w:t>
            </w:r>
          </w:p>
        </w:tc>
        <w:tc>
          <w:tcPr>
            <w:tcW w:w="6458" w:type="dxa"/>
          </w:tcPr>
          <w:p w:rsidR="007175CD" w:rsidRPr="004A6B51" w:rsidRDefault="007175CD" w:rsidP="007175CD">
            <w:pPr>
              <w:pStyle w:val="HTMLPreformatted"/>
              <w:shd w:val="clear" w:color="auto" w:fill="F8F9FA"/>
              <w:spacing w:line="540" w:lineRule="atLeast"/>
              <w:rPr>
                <w:rFonts w:ascii="GHEA Grapalat" w:hAnsi="GHEA Grapalat" w:cs="Times New Roman"/>
                <w:lang w:bidi="ru-RU"/>
              </w:rPr>
            </w:pPr>
            <w:r w:rsidRPr="004A6B51">
              <w:rPr>
                <w:rFonts w:ascii="GHEA Grapalat" w:hAnsi="GHEA Grapalat" w:cs="Times New Roman"/>
                <w:lang w:bidi="ru-RU"/>
              </w:rPr>
              <w:t>гидравлическое масло экскаватора</w:t>
            </w:r>
          </w:p>
        </w:tc>
      </w:tr>
      <w:tr w:rsidR="007175CD" w:rsidRPr="009044F1" w:rsidTr="00096C63">
        <w:trPr>
          <w:jc w:val="center"/>
        </w:trPr>
        <w:tc>
          <w:tcPr>
            <w:tcW w:w="1530" w:type="dxa"/>
            <w:vAlign w:val="center"/>
          </w:tcPr>
          <w:p w:rsidR="007175CD" w:rsidRPr="007175CD" w:rsidRDefault="007175CD" w:rsidP="007175CD">
            <w:pPr>
              <w:pStyle w:val="BodyTextIndent2"/>
              <w:widowControl w:val="0"/>
              <w:spacing w:after="120" w:line="240" w:lineRule="auto"/>
              <w:ind w:firstLine="0"/>
              <w:jc w:val="center"/>
              <w:rPr>
                <w:rFonts w:ascii="GHEA Grapalat" w:hAnsi="GHEA Grapalat"/>
                <w:b/>
                <w:sz w:val="16"/>
                <w:lang w:val="hy-AM"/>
              </w:rPr>
            </w:pPr>
            <w:r w:rsidRPr="007175CD">
              <w:rPr>
                <w:rFonts w:ascii="GHEA Grapalat" w:hAnsi="GHEA Grapalat"/>
                <w:b/>
                <w:sz w:val="16"/>
                <w:lang w:val="hy-AM"/>
              </w:rPr>
              <w:t>4</w:t>
            </w:r>
          </w:p>
        </w:tc>
        <w:tc>
          <w:tcPr>
            <w:tcW w:w="1246" w:type="dxa"/>
            <w:vAlign w:val="center"/>
          </w:tcPr>
          <w:p w:rsidR="007175CD" w:rsidRPr="00096C63" w:rsidRDefault="007175CD" w:rsidP="007175CD">
            <w:pPr>
              <w:pStyle w:val="BodyTextIndent2"/>
              <w:spacing w:line="240" w:lineRule="auto"/>
              <w:ind w:firstLine="0"/>
              <w:jc w:val="center"/>
              <w:rPr>
                <w:rFonts w:ascii="GHEA Grapalat" w:hAnsi="GHEA Grapalat"/>
                <w:b/>
                <w:sz w:val="16"/>
                <w:lang w:val="hy-AM"/>
              </w:rPr>
            </w:pPr>
            <w:r>
              <w:rPr>
                <w:rFonts w:ascii="GHEA Grapalat" w:hAnsi="GHEA Grapalat"/>
                <w:b/>
                <w:sz w:val="16"/>
                <w:lang w:val="hy-AM"/>
              </w:rPr>
              <w:t>238 000</w:t>
            </w:r>
          </w:p>
        </w:tc>
        <w:tc>
          <w:tcPr>
            <w:tcW w:w="6458" w:type="dxa"/>
          </w:tcPr>
          <w:p w:rsidR="007175CD" w:rsidRPr="004A6B51" w:rsidRDefault="007175CD" w:rsidP="007175CD">
            <w:pPr>
              <w:pStyle w:val="HTMLPreformatted"/>
              <w:shd w:val="clear" w:color="auto" w:fill="F8F9FA"/>
              <w:spacing w:line="540" w:lineRule="atLeast"/>
              <w:rPr>
                <w:rFonts w:ascii="GHEA Grapalat" w:hAnsi="GHEA Grapalat" w:cs="Times New Roman"/>
                <w:lang w:bidi="ru-RU"/>
              </w:rPr>
            </w:pPr>
            <w:r w:rsidRPr="004A6B51">
              <w:rPr>
                <w:rFonts w:ascii="GHEA Grapalat" w:hAnsi="GHEA Grapalat" w:cs="Times New Roman"/>
                <w:lang w:bidi="ru-RU"/>
              </w:rPr>
              <w:t>масло для оси экскаватора</w:t>
            </w:r>
          </w:p>
        </w:tc>
      </w:tr>
      <w:tr w:rsidR="007175CD" w:rsidRPr="009044F1" w:rsidTr="006F2D69">
        <w:trPr>
          <w:jc w:val="center"/>
        </w:trPr>
        <w:tc>
          <w:tcPr>
            <w:tcW w:w="1530" w:type="dxa"/>
            <w:vAlign w:val="center"/>
          </w:tcPr>
          <w:p w:rsidR="007175CD" w:rsidRPr="007175CD" w:rsidRDefault="007175CD" w:rsidP="007175CD">
            <w:pPr>
              <w:pStyle w:val="BodyTextIndent2"/>
              <w:widowControl w:val="0"/>
              <w:spacing w:after="120" w:line="240" w:lineRule="auto"/>
              <w:ind w:firstLine="0"/>
              <w:jc w:val="center"/>
              <w:rPr>
                <w:rFonts w:ascii="GHEA Grapalat" w:hAnsi="GHEA Grapalat"/>
                <w:b/>
                <w:sz w:val="16"/>
                <w:lang w:val="hy-AM"/>
              </w:rPr>
            </w:pPr>
            <w:r w:rsidRPr="007175CD">
              <w:rPr>
                <w:rFonts w:ascii="GHEA Grapalat" w:hAnsi="GHEA Grapalat"/>
                <w:b/>
                <w:sz w:val="16"/>
                <w:lang w:val="hy-AM"/>
              </w:rPr>
              <w:t>5</w:t>
            </w:r>
          </w:p>
        </w:tc>
        <w:tc>
          <w:tcPr>
            <w:tcW w:w="1246" w:type="dxa"/>
            <w:vAlign w:val="center"/>
          </w:tcPr>
          <w:p w:rsidR="007175CD" w:rsidRPr="007175CD" w:rsidRDefault="007175CD" w:rsidP="007175CD">
            <w:pPr>
              <w:pStyle w:val="BodyTextIndent2"/>
              <w:widowControl w:val="0"/>
              <w:spacing w:after="120" w:line="240" w:lineRule="auto"/>
              <w:ind w:firstLine="0"/>
              <w:jc w:val="center"/>
              <w:rPr>
                <w:rFonts w:ascii="GHEA Grapalat" w:hAnsi="GHEA Grapalat"/>
                <w:b/>
                <w:sz w:val="16"/>
                <w:lang w:val="hy-AM"/>
              </w:rPr>
            </w:pPr>
            <w:r w:rsidRPr="007175CD">
              <w:rPr>
                <w:rFonts w:ascii="GHEA Grapalat" w:hAnsi="GHEA Grapalat"/>
                <w:b/>
                <w:sz w:val="16"/>
                <w:lang w:val="hy-AM"/>
              </w:rPr>
              <w:t>120 000</w:t>
            </w:r>
          </w:p>
        </w:tc>
        <w:tc>
          <w:tcPr>
            <w:tcW w:w="6458" w:type="dxa"/>
          </w:tcPr>
          <w:p w:rsidR="007175CD" w:rsidRPr="00A71D81" w:rsidRDefault="007175CD" w:rsidP="007175CD">
            <w:pPr>
              <w:pStyle w:val="BodyTextIndent2"/>
              <w:spacing w:line="240" w:lineRule="auto"/>
              <w:ind w:firstLine="34"/>
              <w:rPr>
                <w:rFonts w:ascii="GHEA Grapalat" w:hAnsi="GHEA Grapalat"/>
              </w:rPr>
            </w:pPr>
            <w:r w:rsidRPr="004A6B51">
              <w:rPr>
                <w:rFonts w:ascii="GHEA Grapalat" w:hAnsi="GHEA Grapalat"/>
              </w:rPr>
              <w:t>масло для коробки передач экскаватора</w:t>
            </w:r>
          </w:p>
        </w:tc>
      </w:tr>
    </w:tbl>
    <w:p w:rsidR="006173D4" w:rsidRPr="00B453CD" w:rsidRDefault="00816505" w:rsidP="006173D4">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r w:rsidR="006173D4" w:rsidRPr="00B453CD">
        <w:rPr>
          <w:rFonts w:ascii="GHEA Grapalat" w:hAnsi="GHEA Grapalat"/>
          <w:sz w:val="24"/>
          <w:szCs w:val="24"/>
        </w:rPr>
        <w:t xml:space="preserve"> </w:t>
      </w:r>
      <w:r w:rsidR="00B453CD">
        <w:rPr>
          <w:rFonts w:ascii="GHEA Grapalat" w:hAnsi="GHEA Grapalat"/>
          <w:sz w:val="24"/>
          <w:szCs w:val="24"/>
        </w:rPr>
        <w:t xml:space="preserve"> </w:t>
      </w:r>
      <w:r w:rsidR="006173D4" w:rsidRPr="00B453CD">
        <w:rPr>
          <w:rFonts w:ascii="GHEA Grapalat" w:hAnsi="GHEA Grapalat"/>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5236E" w:rsidRPr="009044F1" w:rsidRDefault="00D54A25" w:rsidP="00B46D58">
      <w:pPr>
        <w:pStyle w:val="BodyTextIndent2"/>
        <w:widowControl w:val="0"/>
        <w:spacing w:after="160" w:line="240" w:lineRule="auto"/>
        <w:ind w:firstLine="567"/>
        <w:rPr>
          <w:rFonts w:ascii="GHEA Grapalat" w:hAnsi="GHEA Grapalat"/>
          <w:sz w:val="24"/>
          <w:szCs w:val="24"/>
        </w:rPr>
      </w:pPr>
      <w:r>
        <w:rPr>
          <w:rFonts w:ascii="GHEA Grapalat" w:hAnsi="GHEA Grapalat"/>
          <w:sz w:val="24"/>
          <w:szCs w:val="24"/>
        </w:rPr>
        <w:t xml:space="preserve">1.2. </w:t>
      </w:r>
      <w:r w:rsidR="00845AA5" w:rsidRPr="009044F1">
        <w:rPr>
          <w:rFonts w:ascii="GHEA Grapalat" w:hAnsi="GHEA Grapalat"/>
          <w:sz w:val="24"/>
          <w:szCs w:val="24"/>
        </w:rPr>
        <w:t>В рамках настоящей процедуры на основании предложения отобранного участника будет предоставлена предоплата в указанных ниже размере и сроках: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85236E" w:rsidRPr="009044F1" w:rsidTr="006D1826">
        <w:trPr>
          <w:jc w:val="center"/>
        </w:trPr>
        <w:tc>
          <w:tcPr>
            <w:tcW w:w="6356" w:type="dxa"/>
            <w:gridSpan w:val="2"/>
          </w:tcPr>
          <w:p w:rsidR="0085236E" w:rsidRPr="009044F1"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Предоставление предоплаты</w:t>
            </w:r>
          </w:p>
        </w:tc>
      </w:tr>
      <w:tr w:rsidR="0085236E" w:rsidRPr="009044F1" w:rsidTr="006D1826">
        <w:trPr>
          <w:jc w:val="center"/>
        </w:trPr>
        <w:tc>
          <w:tcPr>
            <w:tcW w:w="2580" w:type="dxa"/>
            <w:vAlign w:val="center"/>
          </w:tcPr>
          <w:p w:rsidR="0085236E" w:rsidRPr="009044F1"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максимальный размер (драмы РА)</w:t>
            </w:r>
          </w:p>
        </w:tc>
        <w:tc>
          <w:tcPr>
            <w:tcW w:w="3776" w:type="dxa"/>
            <w:vAlign w:val="center"/>
          </w:tcPr>
          <w:p w:rsidR="0085236E" w:rsidRPr="009044F1"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срок (месяц, год)</w:t>
            </w:r>
          </w:p>
        </w:tc>
      </w:tr>
      <w:tr w:rsidR="0085236E" w:rsidRPr="009044F1" w:rsidTr="006D1826">
        <w:trPr>
          <w:jc w:val="center"/>
        </w:trPr>
        <w:tc>
          <w:tcPr>
            <w:tcW w:w="2580" w:type="dxa"/>
          </w:tcPr>
          <w:p w:rsidR="0085236E" w:rsidRPr="009044F1" w:rsidRDefault="0085236E" w:rsidP="00B46D58">
            <w:pPr>
              <w:widowControl w:val="0"/>
              <w:spacing w:after="120"/>
              <w:jc w:val="center"/>
              <w:rPr>
                <w:rFonts w:ascii="GHEA Grapalat" w:hAnsi="GHEA Grapalat"/>
              </w:rPr>
            </w:pPr>
          </w:p>
        </w:tc>
        <w:tc>
          <w:tcPr>
            <w:tcW w:w="3776" w:type="dxa"/>
          </w:tcPr>
          <w:p w:rsidR="0085236E" w:rsidRPr="009044F1" w:rsidRDefault="0085236E" w:rsidP="00B46D58">
            <w:pPr>
              <w:widowControl w:val="0"/>
              <w:spacing w:after="120"/>
              <w:jc w:val="center"/>
              <w:rPr>
                <w:rFonts w:ascii="GHEA Grapalat" w:hAnsi="GHEA Grapalat"/>
              </w:rPr>
            </w:pPr>
          </w:p>
        </w:tc>
      </w:tr>
      <w:tr w:rsidR="0085236E" w:rsidRPr="009044F1" w:rsidTr="006D1826">
        <w:trPr>
          <w:jc w:val="center"/>
        </w:trPr>
        <w:tc>
          <w:tcPr>
            <w:tcW w:w="2580" w:type="dxa"/>
          </w:tcPr>
          <w:p w:rsidR="0085236E" w:rsidRPr="009044F1" w:rsidRDefault="0085236E" w:rsidP="00B46D58">
            <w:pPr>
              <w:widowControl w:val="0"/>
              <w:spacing w:after="120"/>
              <w:jc w:val="center"/>
              <w:rPr>
                <w:rFonts w:ascii="GHEA Grapalat" w:hAnsi="GHEA Grapalat"/>
              </w:rPr>
            </w:pPr>
          </w:p>
        </w:tc>
        <w:tc>
          <w:tcPr>
            <w:tcW w:w="3776" w:type="dxa"/>
          </w:tcPr>
          <w:p w:rsidR="0085236E" w:rsidRPr="009044F1" w:rsidRDefault="0085236E" w:rsidP="00B46D58">
            <w:pPr>
              <w:widowControl w:val="0"/>
              <w:spacing w:after="120"/>
              <w:jc w:val="center"/>
              <w:rPr>
                <w:rFonts w:ascii="GHEA Grapalat" w:hAnsi="GHEA Grapalat"/>
              </w:rPr>
            </w:pPr>
          </w:p>
        </w:tc>
      </w:tr>
    </w:tbl>
    <w:p w:rsidR="0085236E" w:rsidRPr="009044F1" w:rsidRDefault="0085236E"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При этом предоплата будет предоставлена отобранному участнику на условиях, установленных пунктом </w:t>
      </w:r>
      <w:r w:rsidRPr="00E63619">
        <w:rPr>
          <w:rFonts w:ascii="GHEA Grapalat" w:hAnsi="GHEA Grapalat"/>
          <w:sz w:val="24"/>
          <w:szCs w:val="24"/>
        </w:rPr>
        <w:t>10.</w:t>
      </w:r>
      <w:r w:rsidR="006672E6" w:rsidRPr="00E63619">
        <w:rPr>
          <w:rFonts w:ascii="GHEA Grapalat" w:hAnsi="GHEA Grapalat"/>
          <w:sz w:val="24"/>
          <w:szCs w:val="24"/>
        </w:rPr>
        <w:t xml:space="preserve">5 </w:t>
      </w:r>
      <w:r w:rsidRPr="00E63619">
        <w:rPr>
          <w:rFonts w:ascii="GHEA Grapalat" w:hAnsi="GHEA Grapalat"/>
          <w:sz w:val="24"/>
          <w:szCs w:val="24"/>
        </w:rPr>
        <w:t>части</w:t>
      </w:r>
      <w:r w:rsidRPr="009044F1">
        <w:rPr>
          <w:rFonts w:ascii="GHEA Grapalat" w:hAnsi="GHEA Grapalat"/>
          <w:sz w:val="24"/>
          <w:szCs w:val="24"/>
        </w:rPr>
        <w:t xml:space="preserve"> 1 настоящего Приглашения, а</w:t>
      </w:r>
      <w:r w:rsidR="00090699">
        <w:rPr>
          <w:rFonts w:ascii="Courier New" w:hAnsi="Courier New" w:cs="Courier New"/>
          <w:sz w:val="24"/>
          <w:szCs w:val="24"/>
          <w:lang w:val="en-US"/>
        </w:rPr>
        <w:t> </w:t>
      </w:r>
      <w:r w:rsidRPr="009044F1">
        <w:rPr>
          <w:rFonts w:ascii="GHEA Grapalat" w:hAnsi="GHEA Grapalat"/>
          <w:sz w:val="24"/>
          <w:szCs w:val="24"/>
        </w:rPr>
        <w:t>погашение предоплаты будет осуществлено в порядке, установленном заключаемым договором.</w:t>
      </w:r>
      <w:r w:rsidR="00AA7117">
        <w:rPr>
          <w:rFonts w:ascii="GHEA Grapalat" w:hAnsi="GHEA Grapalat"/>
          <w:sz w:val="24"/>
          <w:szCs w:val="24"/>
        </w:rPr>
        <w:t xml:space="preserve"> </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507A99">
        <w:rPr>
          <w:rFonts w:ascii="GHEA Grapalat" w:hAnsi="GHEA Grapalat"/>
          <w:b/>
        </w:rPr>
        <w:t>ПОРЯДОК ИХ ОЦЕНКИ, УСЛОВИЯ ПРЕДСТАВЛЕНИЯ ОБЕСПЕЧЕНИЯ КВАЛИФИКАЦИИ В СЛУЧАЕ ПРИЗНАНИЯ ОТОБРАННЫМ  УЧАСТНИКОМ</w:t>
      </w:r>
      <w:r w:rsidR="00507A99">
        <w:rPr>
          <w:rFonts w:ascii="GHEA Grapalat" w:hAnsi="GHEA Grapalat"/>
          <w:b/>
        </w:rPr>
        <w:br/>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F62D7A">
        <w:rPr>
          <w:rFonts w:ascii="GHEA Grapalat" w:hAnsi="GHEA Grapalat"/>
        </w:rPr>
        <w:t xml:space="preserve"> или  отменена</w:t>
      </w:r>
      <w:r w:rsidR="003240F7">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r w:rsidR="005F1D76" w:rsidRPr="005F1D76">
        <w:rPr>
          <w:rFonts w:ascii="GHEA Grapalat" w:hAnsi="GHEA Grapalat"/>
        </w:rPr>
        <w:t>;</w:t>
      </w:r>
    </w:p>
    <w:p w:rsidR="005F1D76" w:rsidRDefault="005F1D76" w:rsidP="005F1D76">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обязательств </w:t>
      </w:r>
      <w:r w:rsidRPr="00F33229">
        <w:rPr>
          <w:rFonts w:ascii="GHEA Grapalat" w:hAnsi="GHEA Grapalat"/>
        </w:rPr>
        <w:t xml:space="preserve"> </w:t>
      </w:r>
      <w:r>
        <w:rPr>
          <w:rFonts w:ascii="GHEA Grapalat" w:hAnsi="GHEA Grapalat"/>
        </w:rPr>
        <w:t>o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6622A4" w:rsidRDefault="006622A4" w:rsidP="006622A4">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6622A4" w:rsidRPr="006622A4" w:rsidRDefault="006622A4" w:rsidP="006622A4">
      <w:pPr>
        <w:pStyle w:val="ListParagraph"/>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6622A4" w:rsidRDefault="006622A4" w:rsidP="006622A4">
      <w:pPr>
        <w:pStyle w:val="ListParagraph"/>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445D45">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445D45" w:rsidRPr="000B29DC">
        <w:rPr>
          <w:rFonts w:ascii="GHEA Grapalat" w:hAnsi="GHEA Grapalat"/>
        </w:rPr>
        <w:t xml:space="preserve">Включение участника в </w:t>
      </w:r>
      <w:r w:rsidR="00445D45">
        <w:rPr>
          <w:rFonts w:ascii="GHEA Grapalat" w:hAnsi="GHEA Grapalat"/>
        </w:rPr>
        <w:t>списки</w:t>
      </w:r>
      <w:r w:rsidR="00445D45" w:rsidRPr="000B29DC">
        <w:rPr>
          <w:rFonts w:ascii="GHEA Grapalat" w:hAnsi="GHEA Grapalat"/>
        </w:rPr>
        <w:t>, предусмотренны</w:t>
      </w:r>
      <w:r w:rsidR="00445D45">
        <w:rPr>
          <w:rFonts w:ascii="GHEA Grapalat" w:hAnsi="GHEA Grapalat"/>
        </w:rPr>
        <w:t>е</w:t>
      </w:r>
      <w:r w:rsidR="00445D45" w:rsidRPr="000B29DC">
        <w:rPr>
          <w:rFonts w:ascii="GHEA Grapalat" w:hAnsi="GHEA Grapalat"/>
        </w:rPr>
        <w:t xml:space="preserve"> пунктом 6 части 1 статьи 6 Закона</w:t>
      </w:r>
      <w:r w:rsidR="00445D45">
        <w:rPr>
          <w:rFonts w:ascii="GHEA Grapalat" w:hAnsi="GHEA Grapalat"/>
        </w:rPr>
        <w:t xml:space="preserve">, а также </w:t>
      </w:r>
      <w:r w:rsidR="00445D45" w:rsidRPr="000F78B8">
        <w:rPr>
          <w:rFonts w:ascii="GHEA Grapalat" w:hAnsi="GHEA Grapalat"/>
        </w:rPr>
        <w:t xml:space="preserve">подпунктом 2 пункта 2 </w:t>
      </w:r>
      <w:r w:rsidR="00445D45">
        <w:rPr>
          <w:rFonts w:ascii="GHEA Grapalat" w:hAnsi="GHEA Grapalat"/>
        </w:rPr>
        <w:t>постановления Правительства РА N</w:t>
      </w:r>
      <w:r w:rsidR="00445D45">
        <w:rPr>
          <w:rFonts w:ascii="GHEA Grapalat" w:hAnsi="GHEA Grapalat"/>
          <w:lang w:val="hy-AM"/>
        </w:rPr>
        <w:t>817-</w:t>
      </w:r>
      <w:r w:rsidR="00445D45">
        <w:rPr>
          <w:rFonts w:ascii="GHEA Grapalat" w:hAnsi="GHEA Grapalat"/>
        </w:rPr>
        <w:t xml:space="preserve">А от </w:t>
      </w:r>
      <w:r w:rsidR="00445D45">
        <w:rPr>
          <w:rFonts w:ascii="GHEA Grapalat" w:hAnsi="GHEA Grapalat"/>
          <w:lang w:val="hy-AM"/>
        </w:rPr>
        <w:t>20.06.2025</w:t>
      </w:r>
      <w:r w:rsidR="00445D45">
        <w:rPr>
          <w:rFonts w:ascii="GHEA Grapalat" w:hAnsi="GHEA Grapalat"/>
        </w:rPr>
        <w:t>г</w:t>
      </w:r>
      <w:r w:rsidR="00445D45" w:rsidRPr="000B29DC">
        <w:rPr>
          <w:rFonts w:ascii="GHEA Grapalat" w:hAnsi="GHEA Grapalat"/>
        </w:rPr>
        <w:t>, в период его нахождения автоматически приводит к ограничению права аффилированных с ним лиц на участие в процессе закупок</w:t>
      </w:r>
      <w:r w:rsidR="00445D45">
        <w:rPr>
          <w:rFonts w:ascii="GHEA Grapalat" w:hAnsi="GHEA Grapalat"/>
        </w:rPr>
        <w:t>.</w:t>
      </w:r>
      <w:r w:rsidR="00116AD8" w:rsidRPr="00116AD8">
        <w:rPr>
          <w:rFonts w:ascii="GHEA Grapalat" w:hAnsi="GHEA Grapalat"/>
        </w:rPr>
        <w:t xml:space="preserve"> </w:t>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w:t>
      </w:r>
      <w:r w:rsidRPr="009044F1">
        <w:rPr>
          <w:rFonts w:ascii="GHEA Grapalat" w:hAnsi="GHEA Grapalat"/>
        </w:rPr>
        <w:lastRenderedPageBreak/>
        <w:t>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Pr>
          <w:rFonts w:ascii="GHEA Grapalat" w:hAnsi="GHEA Grapalat"/>
          <w:color w:val="000000"/>
        </w:rPr>
        <w:t>внуки,</w:t>
      </w:r>
      <w:ins w:id="0" w:author="Vardan" w:date="2022-10-29T23:46:00Z">
        <w:r w:rsidR="006E007C">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w:t>
      </w:r>
      <w:r w:rsidR="00A7559E" w:rsidRPr="00AC3C74">
        <w:rPr>
          <w:rFonts w:ascii="GHEA Grapalat" w:hAnsi="GHEA Grapalat"/>
        </w:rPr>
        <w:t>представляет обеспечение квалификации в порядке и размере, установленны</w:t>
      </w:r>
      <w:r w:rsidR="00A7559E">
        <w:rPr>
          <w:rFonts w:ascii="GHEA Grapalat" w:hAnsi="GHEA Grapalat"/>
        </w:rPr>
        <w:t>ми</w:t>
      </w:r>
      <w:r w:rsidR="00A7559E" w:rsidRPr="00AC3C74">
        <w:rPr>
          <w:rFonts w:ascii="GHEA Grapalat" w:hAnsi="GHEA Grapalat"/>
        </w:rPr>
        <w:t xml:space="preserve"> настоящим приглашением</w:t>
      </w:r>
      <w:r w:rsidR="00A7559E">
        <w:rPr>
          <w:rFonts w:ascii="GHEA Grapalat" w:hAnsi="GHEA Grapalat"/>
          <w:lang w:val="hy-AM"/>
        </w:rPr>
        <w:t>.</w:t>
      </w:r>
      <w:r w:rsidR="00A425E2" w:rsidRPr="003F2899">
        <w:t xml:space="preserve"> </w:t>
      </w:r>
      <w:r w:rsidR="00A425E2"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3F2899">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2"/>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FootnoteReference"/>
          <w:rFonts w:ascii="GHEA Grapalat" w:hAnsi="GHEA Grapalat"/>
        </w:rPr>
        <w:footnoteReference w:customMarkFollows="1" w:id="3"/>
        <w:t>6</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lastRenderedPageBreak/>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42699B">
        <w:rPr>
          <w:rFonts w:ascii="GHEA Grapalat" w:hAnsi="GHEA Grapalat"/>
          <w:sz w:val="24"/>
          <w:szCs w:val="24"/>
        </w:rPr>
        <w:t xml:space="preserve">запрос котировок </w:t>
      </w:r>
      <w:r w:rsidRPr="009044F1">
        <w:rPr>
          <w:rFonts w:ascii="GHEA Grapalat" w:hAnsi="GHEA Grapalat"/>
          <w:sz w:val="24"/>
          <w:szCs w:val="24"/>
        </w:rPr>
        <w:t>.</w:t>
      </w:r>
    </w:p>
    <w:p w:rsidR="00096C63" w:rsidRDefault="00A80ECD" w:rsidP="00096C63">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sidR="00096C63" w:rsidRPr="009044F1">
        <w:rPr>
          <w:rFonts w:ascii="GHEA Grapalat" w:hAnsi="GHEA Grapalat"/>
          <w:sz w:val="24"/>
          <w:szCs w:val="24"/>
        </w:rPr>
        <w:t xml:space="preserve">Заявки на процедуру необходимо подать </w:t>
      </w:r>
      <w:r w:rsidR="00096C63" w:rsidRPr="00CE71AA">
        <w:rPr>
          <w:rFonts w:ascii="GHEA Grapalat" w:hAnsi="GHEA Grapalat"/>
          <w:sz w:val="24"/>
          <w:szCs w:val="24"/>
        </w:rPr>
        <w:t>в Комиссию</w:t>
      </w:r>
      <w:r w:rsidR="00096C63" w:rsidRPr="009044F1">
        <w:rPr>
          <w:rFonts w:ascii="GHEA Grapalat" w:hAnsi="GHEA Grapalat"/>
          <w:sz w:val="24"/>
          <w:szCs w:val="24"/>
        </w:rPr>
        <w:t>не позднее, чем "</w:t>
      </w:r>
      <w:r w:rsidR="00096C63">
        <w:rPr>
          <w:rFonts w:ascii="GHEA Grapalat" w:hAnsi="GHEA Grapalat"/>
          <w:sz w:val="24"/>
          <w:szCs w:val="24"/>
        </w:rPr>
        <w:t>1</w:t>
      </w:r>
      <w:r w:rsidR="000316C7">
        <w:rPr>
          <w:rFonts w:ascii="GHEA Grapalat" w:hAnsi="GHEA Grapalat"/>
          <w:sz w:val="24"/>
          <w:szCs w:val="24"/>
          <w:lang w:val="hy-AM"/>
        </w:rPr>
        <w:t>1</w:t>
      </w:r>
      <w:r w:rsidR="00096C63" w:rsidRPr="00273C10">
        <w:rPr>
          <w:rFonts w:ascii="GHEA Grapalat" w:hAnsi="GHEA Grapalat"/>
          <w:sz w:val="24"/>
          <w:szCs w:val="24"/>
        </w:rPr>
        <w:t>:00</w:t>
      </w:r>
      <w:r w:rsidR="00096C63" w:rsidRPr="009044F1">
        <w:rPr>
          <w:rFonts w:ascii="GHEA Grapalat" w:hAnsi="GHEA Grapalat"/>
          <w:sz w:val="24"/>
          <w:szCs w:val="24"/>
        </w:rPr>
        <w:t>"</w:t>
      </w:r>
      <w:r w:rsidR="00096C63">
        <w:rPr>
          <w:rFonts w:ascii="GHEA Grapalat" w:hAnsi="GHEA Grapalat"/>
          <w:sz w:val="24"/>
          <w:szCs w:val="24"/>
        </w:rPr>
        <w:t xml:space="preserve"> часов </w:t>
      </w:r>
      <w:r w:rsidR="00096C63" w:rsidRPr="00273C10">
        <w:rPr>
          <w:rFonts w:ascii="GHEA Grapalat" w:hAnsi="GHEA Grapalat"/>
          <w:sz w:val="24"/>
          <w:szCs w:val="24"/>
        </w:rPr>
        <w:t>7</w:t>
      </w:r>
      <w:r w:rsidR="00096C63" w:rsidRPr="009044F1">
        <w:rPr>
          <w:rFonts w:ascii="GHEA Grapalat" w:hAnsi="GHEA Grapalat"/>
          <w:sz w:val="24"/>
          <w:szCs w:val="24"/>
        </w:rPr>
        <w:t xml:space="preserve">"-го дня опубликования в </w:t>
      </w:r>
      <w:r w:rsidR="00096C63">
        <w:rPr>
          <w:rFonts w:ascii="GHEA Grapalat" w:hAnsi="GHEA Grapalat"/>
          <w:sz w:val="24"/>
          <w:szCs w:val="24"/>
        </w:rPr>
        <w:t xml:space="preserve">бюллетене </w:t>
      </w:r>
      <w:r w:rsidR="00096C63" w:rsidRPr="009044F1">
        <w:rPr>
          <w:rFonts w:ascii="GHEA Grapalat" w:hAnsi="GHEA Grapalat"/>
          <w:sz w:val="24"/>
          <w:szCs w:val="24"/>
        </w:rPr>
        <w:t>объявления и приглашения на настоящую процедуру.</w:t>
      </w:r>
    </w:p>
    <w:p w:rsidR="00A80ECD" w:rsidRDefault="00A80ECD" w:rsidP="00096C63">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w:t>
      </w:r>
      <w:r w:rsidR="00096C63" w:rsidRPr="00096C63">
        <w:rPr>
          <w:rFonts w:ascii="GHEA Grapalat" w:hAnsi="GHEA Grapalat"/>
        </w:rPr>
        <w:t xml:space="preserve"> </w:t>
      </w:r>
      <w:r w:rsidR="00096C63" w:rsidRPr="00096C63">
        <w:rPr>
          <w:rFonts w:ascii="GHEA Grapalat" w:hAnsi="GHEA Grapalat"/>
          <w:sz w:val="24"/>
          <w:szCs w:val="24"/>
        </w:rPr>
        <w:t>Анжела Искендарян</w:t>
      </w:r>
      <w:r w:rsidR="00096C63">
        <w:rPr>
          <w:rFonts w:ascii="GHEA Grapalat" w:hAnsi="GHEA Grapalat"/>
          <w:sz w:val="24"/>
          <w:szCs w:val="24"/>
        </w:rPr>
        <w:t xml:space="preserve"> </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1" w:author="Vardan" w:date="2022-10-29T23:48:00Z">
        <w:r w:rsidR="00E32603">
          <w:rPr>
            <w:rFonts w:ascii="GHEA Grapalat" w:hAnsi="GHEA Grapalat"/>
          </w:rPr>
          <w:t xml:space="preserve"> </w:t>
        </w:r>
      </w:ins>
      <w:r w:rsidR="00E32603">
        <w:rPr>
          <w:rFonts w:ascii="GHEA Grapalat" w:hAnsi="GHEA Grapalat"/>
        </w:rPr>
        <w:t xml:space="preserve">и </w:t>
      </w:r>
      <w:r w:rsidR="00E32603"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w:t>
      </w:r>
      <w:r w:rsidR="00883734" w:rsidRPr="003C5795">
        <w:rPr>
          <w:rFonts w:ascii="GHEA Grapalat" w:hAnsi="GHEA Grapalat"/>
        </w:rPr>
        <w:t>настоящ</w:t>
      </w:r>
      <w:r w:rsidR="00883734">
        <w:rPr>
          <w:rFonts w:ascii="GHEA Grapalat" w:hAnsi="GHEA Grapalat"/>
        </w:rPr>
        <w:t>им</w:t>
      </w:r>
      <w:r w:rsidR="00883734" w:rsidRPr="003C5795">
        <w:rPr>
          <w:rFonts w:ascii="GHEA Grapalat" w:hAnsi="GHEA Grapalat"/>
        </w:rPr>
        <w:t xml:space="preserve"> </w:t>
      </w:r>
      <w:r w:rsidR="00CC2B97" w:rsidRPr="003C5795">
        <w:rPr>
          <w:rFonts w:ascii="GHEA Grapalat" w:hAnsi="GHEA Grapalat"/>
        </w:rPr>
        <w:t>приглашени</w:t>
      </w:r>
      <w:r w:rsidR="00CC2B97">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r w:rsidR="006A7E82" w:rsidRPr="00650DCD">
        <w:rPr>
          <w:rFonts w:ascii="GHEA Grapalat" w:hAnsi="GHEA Grapalat"/>
          <w:sz w:val="24"/>
          <w:szCs w:val="24"/>
        </w:rPr>
        <w:t>деклация</w:t>
      </w:r>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Pr="005D5092">
        <w:rPr>
          <w:rFonts w:ascii="GHEA Grapalat" w:hAnsi="GHEA Grapalat"/>
          <w:sz w:val="24"/>
          <w:szCs w:val="24"/>
        </w:rPr>
        <w:t>;</w:t>
      </w:r>
      <w:r w:rsidR="005F25EF" w:rsidRPr="005D5092">
        <w:rPr>
          <w:rFonts w:ascii="GHEA Grapalat" w:hAnsi="GHEA Grapalat"/>
          <w:sz w:val="24"/>
          <w:szCs w:val="24"/>
        </w:rPr>
        <w:t xml:space="preserve"> </w:t>
      </w:r>
      <w:r w:rsidR="00E80312" w:rsidRPr="005D5092">
        <w:rPr>
          <w:rFonts w:ascii="GHEA Grapalat" w:hAnsi="GHEA Grapalat"/>
          <w:sz w:val="24"/>
          <w:szCs w:val="24"/>
          <w:vertAlign w:val="superscript"/>
        </w:rPr>
        <w:t>6</w:t>
      </w:r>
      <w:r w:rsidR="005D5092" w:rsidRPr="005D5092">
        <w:rPr>
          <w:rFonts w:ascii="GHEA Grapalat" w:hAnsi="GHEA Grapalat"/>
          <w:sz w:val="24"/>
          <w:szCs w:val="24"/>
          <w:vertAlign w:val="superscript"/>
          <w:lang w:val="hy-AM"/>
        </w:rPr>
        <w:t>.1</w:t>
      </w:r>
      <w:r w:rsidR="005F25EF" w:rsidRPr="00E80312">
        <w:rPr>
          <w:rFonts w:ascii="GHEA Grapalat" w:hAnsi="GHEA Grapalat"/>
          <w:sz w:val="24"/>
          <w:szCs w:val="24"/>
          <w:vertAlign w:val="superscript"/>
        </w:rPr>
        <w:t xml:space="preserve"> </w:t>
      </w:r>
    </w:p>
    <w:p w:rsidR="00071119" w:rsidRPr="008E138A" w:rsidRDefault="00EA0D10" w:rsidP="00B46D58">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а также товарный знак, </w:t>
      </w:r>
      <w:r w:rsidR="00932115" w:rsidRPr="008E138A">
        <w:rPr>
          <w:rFonts w:ascii="GHEA Grapalat" w:hAnsi="GHEA Grapalat" w:cs="Sylfaen"/>
          <w:sz w:val="24"/>
          <w:szCs w:val="24"/>
        </w:rPr>
        <w:t xml:space="preserve">фирменное наименование, </w:t>
      </w:r>
      <w:r w:rsidR="005F6602">
        <w:rPr>
          <w:rFonts w:ascii="GHEA Grapalat" w:hAnsi="GHEA Grapalat" w:cs="Sylfaen"/>
          <w:sz w:val="24"/>
          <w:szCs w:val="24"/>
        </w:rPr>
        <w:t>модель</w:t>
      </w:r>
      <w:r w:rsidR="005F6602" w:rsidRPr="008E138A">
        <w:rPr>
          <w:rFonts w:ascii="GHEA Grapalat" w:hAnsi="GHEA Grapalat" w:cs="Sylfaen"/>
          <w:sz w:val="24"/>
          <w:szCs w:val="24"/>
        </w:rPr>
        <w:t xml:space="preserve"> </w:t>
      </w:r>
      <w:r w:rsidR="00932115" w:rsidRPr="008E138A">
        <w:rPr>
          <w:rFonts w:ascii="GHEA Grapalat" w:hAnsi="GHEA Grapalat" w:cs="Sylfaen"/>
          <w:sz w:val="24"/>
          <w:szCs w:val="24"/>
        </w:rPr>
        <w:t>и</w:t>
      </w:r>
      <w:r w:rsidR="00932115" w:rsidRPr="008E138A">
        <w:rPr>
          <w:rFonts w:ascii="GHEA Grapalat" w:hAnsi="GHEA Grapalat"/>
          <w:sz w:val="24"/>
          <w:szCs w:val="24"/>
        </w:rPr>
        <w:t xml:space="preserve"> </w:t>
      </w:r>
      <w:r w:rsidR="005F25EF" w:rsidRPr="008E138A">
        <w:rPr>
          <w:rFonts w:ascii="GHEA Grapalat" w:hAnsi="GHEA Grapalat"/>
          <w:sz w:val="24"/>
          <w:szCs w:val="24"/>
        </w:rPr>
        <w:t>наименование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 xml:space="preserve">При этом участник может представить товары, произведенные более чем </w:t>
      </w:r>
      <w:r w:rsidR="00B82520" w:rsidRPr="008E138A">
        <w:rPr>
          <w:rFonts w:ascii="GHEA Grapalat" w:hAnsi="GHEA Grapalat"/>
          <w:sz w:val="24"/>
          <w:szCs w:val="24"/>
        </w:rPr>
        <w:lastRenderedPageBreak/>
        <w:t xml:space="preserve">одним производителем, а также разные товарные знаки, фирменное наименование и </w:t>
      </w:r>
      <w:r w:rsidR="005F6602" w:rsidRPr="002376B5">
        <w:rPr>
          <w:rFonts w:ascii="GHEA Grapalat" w:hAnsi="GHEA Grapalat"/>
          <w:sz w:val="24"/>
          <w:szCs w:val="24"/>
        </w:rPr>
        <w:t xml:space="preserve">модель </w:t>
      </w:r>
      <w:r w:rsidR="005F6602" w:rsidRPr="002376B5">
        <w:rPr>
          <w:rFonts w:ascii="GHEA Grapalat" w:hAnsi="GHEA Grapalat"/>
        </w:rPr>
        <w:t>если не применяется условие, установленное последним предложением пункта 1.1 настоящей части</w:t>
      </w:r>
      <w:r w:rsidR="00B82520" w:rsidRPr="008E138A" w:rsidDel="001B47B5">
        <w:rPr>
          <w:rFonts w:ascii="GHEA Grapalat" w:hAnsi="GHEA Grapalat"/>
        </w:rPr>
        <w:t xml:space="preserve"> </w:t>
      </w:r>
      <w:r w:rsidR="00EA6AE0" w:rsidRPr="008E138A">
        <w:rPr>
          <w:rStyle w:val="FootnoteReference"/>
          <w:rFonts w:ascii="GHEA Grapalat" w:hAnsi="GHEA Grapalat" w:cs="Sylfaen"/>
          <w:sz w:val="24"/>
          <w:szCs w:val="24"/>
        </w:rPr>
        <w:footnoteReference w:customMarkFollows="1" w:id="4"/>
        <w:t>7</w:t>
      </w:r>
      <w:r w:rsidR="005F25EF" w:rsidRPr="008E138A">
        <w:rPr>
          <w:rFonts w:ascii="GHEA Grapalat" w:hAnsi="GHEA Grapalat" w:cs="Sylfaen"/>
          <w:sz w:val="24"/>
          <w:szCs w:val="24"/>
        </w:rPr>
        <w:t>:</w:t>
      </w:r>
      <w:r w:rsidR="00932115" w:rsidRPr="008E138A">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094F5C" w:rsidP="00B46D58">
      <w:pPr>
        <w:widowControl w:val="0"/>
        <w:tabs>
          <w:tab w:val="left" w:pos="1134"/>
        </w:tabs>
        <w:spacing w:after="160"/>
        <w:ind w:firstLine="567"/>
        <w:jc w:val="both"/>
        <w:rPr>
          <w:rFonts w:ascii="GHEA Grapalat" w:hAnsi="GHEA Grapalat"/>
        </w:rPr>
      </w:pPr>
      <w:r>
        <w:rPr>
          <w:rFonts w:ascii="GHEA Grapalat" w:hAnsi="GHEA Grapalat"/>
        </w:rPr>
        <w:t>4</w:t>
      </w:r>
      <w:r w:rsidR="00E326DD" w:rsidRPr="009044F1">
        <w:rPr>
          <w:rFonts w:ascii="GHEA Grapalat" w:hAnsi="GHEA Grapalat"/>
        </w:rPr>
        <w:t>)</w:t>
      </w:r>
      <w:r w:rsidR="00444026" w:rsidRPr="005114D0">
        <w:rPr>
          <w:rFonts w:ascii="GHEA Grapalat" w:hAnsi="GHEA Grapalat"/>
        </w:rPr>
        <w:tab/>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lastRenderedPageBreak/>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w:t>
      </w:r>
      <w:r w:rsidR="00682AE5">
        <w:rPr>
          <w:rFonts w:ascii="GHEA Grapalat" w:hAnsi="GHEA Grapalat"/>
        </w:rPr>
        <w:t>цены закупки</w:t>
      </w:r>
      <w:r w:rsidR="00682AE5" w:rsidRPr="009044F1">
        <w:rPr>
          <w:rFonts w:ascii="GHEA Grapalat" w:hAnsi="GHEA Grapalat"/>
        </w:rPr>
        <w:t xml:space="preserve">. </w:t>
      </w:r>
      <w:r w:rsidR="00682AE5" w:rsidRPr="003C6EB1">
        <w:rPr>
          <w:rFonts w:ascii="GHEA Grapalat" w:hAnsi="GHEA Grapalat"/>
        </w:rPr>
        <w:t xml:space="preserve">Если ценовое предложение участника превышает цену </w:t>
      </w:r>
      <w:r w:rsidR="00682AE5">
        <w:rPr>
          <w:rFonts w:ascii="GHEA Grapalat" w:hAnsi="GHEA Grapalat"/>
        </w:rPr>
        <w:t>за</w:t>
      </w:r>
      <w:r w:rsidR="00682AE5" w:rsidRPr="003C6EB1">
        <w:rPr>
          <w:rFonts w:ascii="GHEA Grapalat" w:hAnsi="GHEA Grapalat"/>
        </w:rPr>
        <w:t>купки, то размер обеспечения заявки равен пяти процентам ценового предложения</w:t>
      </w:r>
      <w:r w:rsidR="00682AE5">
        <w:rPr>
          <w:rFonts w:ascii="GHEA Grapalat" w:hAnsi="GHEA Grapalat"/>
        </w:rPr>
        <w:t>.</w:t>
      </w:r>
      <w:r w:rsidRPr="009044F1">
        <w:rPr>
          <w:rFonts w:ascii="GHEA Grapalat" w:hAnsi="GHEA Grapalat"/>
        </w:rPr>
        <w:t xml:space="preserve">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7A2CBF" w:rsidRPr="009044F1" w:rsidRDefault="001578D4" w:rsidP="007A2CBF">
      <w:pPr>
        <w:widowControl w:val="0"/>
        <w:spacing w:after="160"/>
        <w:ind w:firstLine="567"/>
        <w:jc w:val="both"/>
        <w:rPr>
          <w:rFonts w:ascii="GHEA Grapalat" w:hAnsi="GHEA Grapalat" w:cs="Sylfaen"/>
        </w:rPr>
      </w:pPr>
      <w:r w:rsidRPr="009044F1">
        <w:rPr>
          <w:rFonts w:ascii="GHEA Grapalat" w:hAnsi="GHEA Grapalat"/>
        </w:rPr>
        <w:t>Представленное в виде наличных денег обеспечение заявки должно быть перечислено на казначейский счет "90000800</w:t>
      </w:r>
      <w:r w:rsidR="007175CD">
        <w:rPr>
          <w:rFonts w:ascii="GHEA Grapalat" w:hAnsi="GHEA Grapalat"/>
        </w:rPr>
        <w:t>05</w:t>
      </w:r>
      <w:r w:rsidRPr="009044F1">
        <w:rPr>
          <w:rFonts w:ascii="GHEA Grapalat" w:hAnsi="GHEA Grapalat"/>
        </w:rPr>
        <w:t>66", открытый в Центральном казначействе на имя уполномоченного органа, и подлежит возврату представившему данное обеспечение участнику</w:t>
      </w:r>
      <w:r w:rsidR="00FC1A85">
        <w:rPr>
          <w:rFonts w:ascii="GHEA Grapalat" w:hAnsi="GHEA Grapalat"/>
        </w:rPr>
        <w:t>,</w:t>
      </w:r>
      <w:r w:rsidRPr="009044F1">
        <w:rPr>
          <w:rFonts w:ascii="GHEA Grapalat" w:hAnsi="GHEA Grapalat"/>
        </w:rPr>
        <w:t xml:space="preserve"> за исключением случаев, предусмотренных пунктом 7.3 части 1 настоящего приглашения. </w:t>
      </w:r>
      <w:r w:rsidR="007A2CBF">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w:t>
      </w:r>
      <w:r w:rsidR="007A2CBF" w:rsidRPr="007A2CBF">
        <w:rPr>
          <w:rFonts w:ascii="GHEA Grapalat" w:hAnsi="GHEA Grapalat"/>
        </w:rPr>
        <w:t>следующих за истечением периода ожидания</w:t>
      </w:r>
      <w:r w:rsidR="007A2CBF">
        <w:rPr>
          <w:rFonts w:ascii="GHEA Grapalat" w:hAnsi="GHEA Grapalat"/>
        </w:rPr>
        <w:t>, если результаты процедуры закупки не обжалованы.</w:t>
      </w:r>
      <w:r w:rsidR="007A2CBF">
        <w:t xml:space="preserve"> </w:t>
      </w:r>
      <w:r w:rsidR="007A2CBF">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r w:rsidR="00864673">
        <w:rPr>
          <w:rFonts w:ascii="GHEA Grapalat" w:hAnsi="GHEA Grapalat"/>
        </w:rPr>
        <w:t>.</w:t>
      </w:r>
    </w:p>
    <w:p w:rsidR="00B522C1" w:rsidRPr="009044F1" w:rsidRDefault="00B522C1" w:rsidP="00B522C1">
      <w:pPr>
        <w:widowControl w:val="0"/>
        <w:spacing w:after="160"/>
        <w:ind w:firstLine="567"/>
        <w:jc w:val="both"/>
        <w:rPr>
          <w:rFonts w:ascii="GHEA Grapalat" w:hAnsi="GHEA Grapalat" w:cs="Sylfaen"/>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Если в течение шести месяцев со дня заключения договора финансовые средства для исполнения договора не предусмотр</w:t>
      </w:r>
      <w:r>
        <w:rPr>
          <w:rFonts w:ascii="GHEA Grapalat" w:hAnsi="GHEA Grapalat"/>
        </w:rPr>
        <w:t>иваются</w:t>
      </w:r>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003D7F6E" w:rsidRPr="003D7F6E">
        <w:rPr>
          <w:rFonts w:ascii="GHEA Grapalat" w:hAnsi="GHEA Grapalat"/>
          <w:vertAlign w:val="superscript"/>
        </w:rPr>
        <w:t>9.1</w:t>
      </w:r>
    </w:p>
    <w:p w:rsidR="00C0350C" w:rsidRPr="00EA262B" w:rsidRDefault="00C0350C" w:rsidP="000D4D0B">
      <w:pPr>
        <w:widowControl w:val="0"/>
        <w:tabs>
          <w:tab w:val="left" w:pos="1134"/>
        </w:tabs>
        <w:ind w:firstLine="567"/>
        <w:jc w:val="both"/>
        <w:rPr>
          <w:rFonts w:ascii="GHEA Grapalat" w:hAnsi="GHEA Grapalat"/>
        </w:rPr>
      </w:pPr>
      <w:r w:rsidRPr="00B2678A">
        <w:rPr>
          <w:rFonts w:ascii="GHEA Grapalat" w:hAnsi="GHEA Grapalat"/>
        </w:rPr>
        <w:t>Руководитель заказчика письменно информирует о возврате обеспечения заявки в сроки, предусмотренные настоящим пунктом</w:t>
      </w:r>
      <w:r w:rsidR="00EA262B" w:rsidRPr="000D4D0B">
        <w:rPr>
          <w:rFonts w:ascii="GHEA Grapalat" w:hAnsi="GHEA Grapalat"/>
        </w:rPr>
        <w:t>:</w:t>
      </w:r>
    </w:p>
    <w:p w:rsidR="00C0350C" w:rsidRPr="00B2678A" w:rsidRDefault="00C0350C" w:rsidP="000D4D0B">
      <w:pPr>
        <w:widowControl w:val="0"/>
        <w:tabs>
          <w:tab w:val="left" w:pos="1134"/>
        </w:tabs>
        <w:ind w:firstLine="567"/>
        <w:jc w:val="both"/>
        <w:rPr>
          <w:rFonts w:ascii="GHEA Grapalat" w:hAnsi="GHEA Grapalat"/>
        </w:rPr>
      </w:pPr>
      <w:r w:rsidRPr="00B2678A">
        <w:rPr>
          <w:rFonts w:ascii="GHEA Grapalat" w:hAnsi="GHEA Grapalat"/>
        </w:rPr>
        <w:t>- в случае обеспечения, представленного в виде наличных денег-</w:t>
      </w:r>
      <w:r w:rsidRPr="003226FA">
        <w:rPr>
          <w:rFonts w:ascii="GHEA Grapalat" w:hAnsi="GHEA Grapalat"/>
        </w:rPr>
        <w:t>Министерств</w:t>
      </w:r>
      <w:r>
        <w:rPr>
          <w:rFonts w:ascii="GHEA Grapalat" w:hAnsi="GHEA Grapalat"/>
          <w:lang w:val="en-US"/>
        </w:rPr>
        <w:t>o</w:t>
      </w:r>
      <w:r w:rsidRPr="003226FA">
        <w:rPr>
          <w:rFonts w:ascii="GHEA Grapalat" w:hAnsi="GHEA Grapalat"/>
        </w:rPr>
        <w:t xml:space="preserve"> финансов</w:t>
      </w:r>
      <w:r w:rsidRPr="00B2678A">
        <w:rPr>
          <w:rFonts w:ascii="GHEA Grapalat" w:hAnsi="GHEA Grapalat"/>
        </w:rPr>
        <w:t xml:space="preserve"> </w:t>
      </w:r>
      <w:r>
        <w:rPr>
          <w:rFonts w:ascii="GHEA Grapalat" w:hAnsi="GHEA Grapalat"/>
        </w:rPr>
        <w:t>РА</w:t>
      </w:r>
      <w:r w:rsidRPr="003226FA">
        <w:rPr>
          <w:rFonts w:ascii="GHEA Grapalat" w:hAnsi="GHEA Grapalat"/>
        </w:rPr>
        <w:t xml:space="preserve"> </w:t>
      </w:r>
      <w:r w:rsidRPr="00B2678A">
        <w:rPr>
          <w:rFonts w:ascii="GHEA Grapalat" w:hAnsi="GHEA Grapalat"/>
        </w:rPr>
        <w:t xml:space="preserve">приложив копию </w:t>
      </w:r>
      <w:r w:rsidRPr="00700209">
        <w:rPr>
          <w:rFonts w:ascii="GHEA Grapalat" w:hAnsi="GHEA Grapalat"/>
        </w:rPr>
        <w:t>представленного заявкой</w:t>
      </w:r>
      <w:r w:rsidRPr="008D6463">
        <w:rPr>
          <w:rFonts w:ascii="GHEA Grapalat" w:hAnsi="GHEA Grapalat"/>
        </w:rPr>
        <w:t xml:space="preserve"> </w:t>
      </w:r>
      <w:r w:rsidRPr="00B2678A">
        <w:rPr>
          <w:rFonts w:ascii="GHEA Grapalat" w:hAnsi="GHEA Grapalat"/>
        </w:rPr>
        <w:t>документа</w:t>
      </w:r>
      <w:r w:rsidRPr="008D6463">
        <w:rPr>
          <w:rFonts w:ascii="GHEA Grapalat" w:hAnsi="GHEA Grapalat"/>
        </w:rPr>
        <w:t xml:space="preserve"> </w:t>
      </w:r>
      <w:r w:rsidRPr="004A1042">
        <w:rPr>
          <w:rFonts w:ascii="GHEA Grapalat" w:hAnsi="GHEA Grapalat"/>
        </w:rPr>
        <w:t>обосновывающ</w:t>
      </w:r>
      <w:r>
        <w:rPr>
          <w:rFonts w:ascii="GHEA Grapalat" w:hAnsi="GHEA Grapalat"/>
        </w:rPr>
        <w:t>ую</w:t>
      </w:r>
      <w:r w:rsidRPr="004A1042">
        <w:rPr>
          <w:rFonts w:ascii="GHEA Grapalat" w:hAnsi="GHEA Grapalat"/>
        </w:rPr>
        <w:t xml:space="preserve"> выплату</w:t>
      </w:r>
      <w:r w:rsidRPr="00B2678A">
        <w:rPr>
          <w:rFonts w:ascii="GHEA Grapalat" w:hAnsi="GHEA Grapalat"/>
        </w:rPr>
        <w:t xml:space="preserve">, </w:t>
      </w:r>
    </w:p>
    <w:p w:rsidR="00C0350C" w:rsidRPr="00B2678A" w:rsidRDefault="00C0350C" w:rsidP="000D4D0B">
      <w:pPr>
        <w:widowControl w:val="0"/>
        <w:tabs>
          <w:tab w:val="left" w:pos="1134"/>
        </w:tabs>
        <w:ind w:firstLine="567"/>
        <w:jc w:val="both"/>
        <w:rPr>
          <w:rFonts w:ascii="GHEA Grapalat" w:hAnsi="GHEA Grapalat"/>
        </w:rPr>
      </w:pPr>
      <w:r w:rsidRPr="00B2678A">
        <w:rPr>
          <w:rFonts w:ascii="GHEA Grapalat" w:hAnsi="GHEA Grapalat"/>
        </w:rPr>
        <w:t xml:space="preserve">- в случае обеспечения, представленного в виде банковской гарантии </w:t>
      </w:r>
      <w:r>
        <w:rPr>
          <w:rFonts w:ascii="GHEA Grapalat" w:hAnsi="GHEA Grapalat"/>
        </w:rPr>
        <w:t>-</w:t>
      </w:r>
      <w:r w:rsidRPr="00B2678A">
        <w:rPr>
          <w:rFonts w:ascii="GHEA Grapalat" w:hAnsi="GHEA Grapalat"/>
        </w:rPr>
        <w:t xml:space="preserve"> выдавш</w:t>
      </w:r>
      <w:r>
        <w:rPr>
          <w:rFonts w:ascii="GHEA Grapalat" w:hAnsi="GHEA Grapalat"/>
        </w:rPr>
        <w:t xml:space="preserve">ий </w:t>
      </w:r>
      <w:r w:rsidRPr="00B2678A">
        <w:rPr>
          <w:rFonts w:ascii="GHEA Grapalat" w:hAnsi="GHEA Grapalat"/>
        </w:rPr>
        <w:t>гарантию</w:t>
      </w:r>
      <w:r w:rsidRPr="001826BF">
        <w:rPr>
          <w:rFonts w:ascii="GHEA Grapalat" w:hAnsi="GHEA Grapalat"/>
        </w:rPr>
        <w:t xml:space="preserve"> </w:t>
      </w:r>
      <w:r w:rsidRPr="007D0088">
        <w:rPr>
          <w:rFonts w:ascii="GHEA Grapalat" w:hAnsi="GHEA Grapalat"/>
        </w:rPr>
        <w:t>банк</w:t>
      </w:r>
      <w:r>
        <w:rPr>
          <w:rFonts w:ascii="GHEA Grapalat" w:hAnsi="GHEA Grapalat"/>
        </w:rPr>
        <w:t>.</w:t>
      </w:r>
    </w:p>
    <w:p w:rsidR="00C0350C" w:rsidDel="00C0350C" w:rsidRDefault="00C0350C" w:rsidP="00B46D58">
      <w:pPr>
        <w:widowControl w:val="0"/>
        <w:tabs>
          <w:tab w:val="left" w:pos="1134"/>
        </w:tabs>
        <w:spacing w:after="160"/>
        <w:ind w:firstLine="567"/>
        <w:jc w:val="both"/>
        <w:rPr>
          <w:del w:id="3" w:author="Inesa Kocharyan" w:date="2023-07-07T16:35:00Z"/>
          <w:rFonts w:ascii="GHEA Grapalat" w:hAnsi="GHEA Grapalat"/>
        </w:rPr>
      </w:pPr>
    </w:p>
    <w:p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r w:rsidR="007F263C">
        <w:rPr>
          <w:rFonts w:ascii="GHEA Grapalat" w:hAnsi="GHEA Grapalat"/>
        </w:rPr>
        <w:t xml:space="preserve"> если</w:t>
      </w:r>
      <w:r w:rsidR="00681F45">
        <w:rPr>
          <w:rFonts w:ascii="GHEA Grapalat" w:hAnsi="GHEA Grapalat"/>
        </w:rPr>
        <w:t>:</w:t>
      </w:r>
    </w:p>
    <w:p w:rsidR="00B72055" w:rsidRPr="00FF4B9E" w:rsidRDefault="000A7528" w:rsidP="00B46D58">
      <w:pPr>
        <w:widowControl w:val="0"/>
        <w:tabs>
          <w:tab w:val="left" w:pos="1134"/>
        </w:tabs>
        <w:spacing w:after="160"/>
        <w:ind w:firstLine="567"/>
        <w:jc w:val="both"/>
        <w:rPr>
          <w:rFonts w:ascii="GHEA Grapalat" w:hAnsi="GHEA Grapalat" w:cs="Sylfaen"/>
        </w:rPr>
      </w:pPr>
      <w:r w:rsidRPr="00A502FC">
        <w:rPr>
          <w:rFonts w:ascii="GHEA Grapalat" w:hAnsi="GHEA Grapalat"/>
        </w:rPr>
        <w:t>а.</w:t>
      </w:r>
      <w:r w:rsidR="003A6791" w:rsidRPr="00A502FC">
        <w:rPr>
          <w:rFonts w:ascii="GHEA Grapalat" w:hAnsi="GHEA Grapalat"/>
        </w:rPr>
        <w:tab/>
      </w:r>
      <w:r w:rsidRPr="00A502FC">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B72055" w:rsidRPr="00A502FC">
        <w:rPr>
          <w:rFonts w:ascii="GHEA Grapalat" w:hAnsi="GHEA Grapalat"/>
        </w:rPr>
        <w:t>В</w:t>
      </w:r>
      <w:r w:rsidR="00B72055" w:rsidRPr="00A502FC">
        <w:rPr>
          <w:rFonts w:ascii="Courier New" w:hAnsi="Courier New" w:cs="Courier New"/>
        </w:rPr>
        <w:t> </w:t>
      </w:r>
      <w:r w:rsidR="00B72055" w:rsidRPr="00A502FC">
        <w:rPr>
          <w:rFonts w:ascii="GHEA Grapalat" w:hAnsi="GHEA Grapalat"/>
        </w:rPr>
        <w:t>случае представления одного обеспечения заявки, его сумма исчисляется в отношении общей суммы цен закупок  по</w:t>
      </w:r>
      <w:r w:rsidR="00B72055" w:rsidRPr="00A502FC">
        <w:rPr>
          <w:rFonts w:ascii="Courier New" w:hAnsi="Courier New" w:cs="Courier New"/>
        </w:rPr>
        <w:t> </w:t>
      </w:r>
      <w:r w:rsidR="00B72055" w:rsidRPr="00A502FC">
        <w:rPr>
          <w:rFonts w:ascii="GHEA Grapalat" w:hAnsi="GHEA Grapalat"/>
        </w:rPr>
        <w:t>представленным лотам,</w:t>
      </w:r>
      <w:r w:rsidR="00B72055" w:rsidRPr="00A502FC">
        <w:rPr>
          <w:rFonts w:ascii="GHEA Grapalat" w:hAnsi="GHEA Grapalat"/>
          <w:color w:val="000000" w:themeColor="text1"/>
        </w:rPr>
        <w:t xml:space="preserve"> </w:t>
      </w:r>
      <w:r w:rsidR="00B72055" w:rsidRPr="00A502FC">
        <w:rPr>
          <w:rFonts w:ascii="GHEA Grapalat" w:hAnsi="GHEA Grapalat"/>
        </w:rPr>
        <w:t xml:space="preserve">а в том случае </w:t>
      </w:r>
      <w:r w:rsidR="00B72055" w:rsidRPr="00A502FC">
        <w:rPr>
          <w:rFonts w:ascii="GHEA Grapalat" w:hAnsi="GHEA Grapalat"/>
          <w:lang w:val="en-US"/>
        </w:rPr>
        <w:t>e</w:t>
      </w:r>
      <w:r w:rsidR="00B72055" w:rsidRPr="00A502FC">
        <w:rPr>
          <w:rFonts w:ascii="GHEA Grapalat" w:hAnsi="GHEA Grapalat"/>
        </w:rPr>
        <w:t>сли ценовые предложения превышают цены закупки - в отношении общей суммы ценовых предложений</w:t>
      </w:r>
      <w:r w:rsidR="00FF4B9E" w:rsidRPr="00FF4B9E">
        <w:rPr>
          <w:rFonts w:ascii="GHEA Grapalat" w:hAnsi="GHEA Grapalat"/>
        </w:rPr>
        <w:t>,</w:t>
      </w:r>
      <w:r w:rsidR="00B72055" w:rsidRPr="00A502FC">
        <w:rPr>
          <w:rFonts w:ascii="GHEA Grapalat" w:hAnsi="GHEA Grapalat"/>
          <w:color w:val="000000" w:themeColor="text1"/>
        </w:rPr>
        <w:t xml:space="preserve"> с учетом </w:t>
      </w:r>
      <w:r w:rsidR="00B72055" w:rsidRPr="00A502FC">
        <w:rPr>
          <w:rFonts w:ascii="GHEA Grapalat" w:hAnsi="GHEA Grapalat" w:cs="Sylfaen"/>
        </w:rPr>
        <w:t>требований абзаца «д» подпункта 1 пункта 32 Порядка;</w:t>
      </w:r>
    </w:p>
    <w:p w:rsidR="00C35487" w:rsidRPr="00C35487" w:rsidRDefault="000A7528" w:rsidP="00B46D58">
      <w:pPr>
        <w:widowControl w:val="0"/>
        <w:tabs>
          <w:tab w:val="left" w:pos="1134"/>
        </w:tabs>
        <w:spacing w:after="160"/>
        <w:ind w:firstLine="567"/>
        <w:jc w:val="both"/>
      </w:pPr>
      <w:r w:rsidRPr="009044F1">
        <w:rPr>
          <w:rFonts w:ascii="GHEA Grapalat" w:hAnsi="GHEA Grapalat"/>
        </w:rPr>
        <w:t>б.</w:t>
      </w:r>
      <w:r w:rsidR="00E70FC4" w:rsidRPr="005114D0">
        <w:rPr>
          <w:rFonts w:ascii="GHEA Grapalat" w:hAnsi="GHEA Grapalat"/>
        </w:rPr>
        <w:tab/>
      </w:r>
      <w:r w:rsidRPr="00D667DA">
        <w:rPr>
          <w:rFonts w:ascii="GHEA Grapalat" w:hAnsi="GHEA Grapalat"/>
        </w:rPr>
        <w:t>участник лишается права на заключение договора</w:t>
      </w:r>
      <w:r w:rsidR="00A41723" w:rsidRPr="00D667DA">
        <w:rPr>
          <w:rFonts w:ascii="GHEA Grapalat" w:hAnsi="GHEA Grapalat"/>
        </w:rPr>
        <w:t xml:space="preserve"> по какому либо лоту</w:t>
      </w:r>
      <w:r w:rsidRPr="00D667DA">
        <w:rPr>
          <w:rFonts w:ascii="GHEA Grapalat" w:hAnsi="GHEA Grapalat"/>
        </w:rPr>
        <w:t>, то обеспечение заявки выплачивается в размере суммы обеспечения, исчисленной в отношении только данного лота.</w:t>
      </w:r>
      <w:r w:rsidR="002A2F79" w:rsidRPr="00D667DA">
        <w:rPr>
          <w:rStyle w:val="FootnoteReference"/>
        </w:rPr>
        <w:footnoteReference w:customMarkFollows="1" w:id="5"/>
        <w:t>9</w:t>
      </w:r>
    </w:p>
    <w:p w:rsidR="00096865" w:rsidRPr="009044F1" w:rsidRDefault="00E70FC4" w:rsidP="00B46D58">
      <w:pPr>
        <w:widowControl w:val="0"/>
        <w:spacing w:after="160"/>
        <w:jc w:val="center"/>
        <w:rPr>
          <w:rFonts w:ascii="GHEA Grapalat" w:hAnsi="GHEA Grapalat"/>
          <w:b/>
        </w:rPr>
      </w:pPr>
      <w:r>
        <w:rPr>
          <w:rFonts w:ascii="GHEA Grapalat" w:hAnsi="GHEA Grapalat"/>
          <w:b/>
        </w:rPr>
        <w:lastRenderedPageBreak/>
        <w:t>8.</w:t>
      </w:r>
      <w:r w:rsidR="000316C7">
        <w:rPr>
          <w:rFonts w:ascii="GHEA Grapalat" w:hAnsi="GHEA Grapalat"/>
          <w:b/>
          <w:lang w:val="hy-AM"/>
        </w:rPr>
        <w:t xml:space="preserve"> </w:t>
      </w:r>
      <w:r>
        <w:rPr>
          <w:rFonts w:ascii="GHEA Grapalat" w:hAnsi="GHEA Grapalat"/>
          <w:b/>
        </w:rPr>
        <w:t xml:space="preserve">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Вскрытие заявок произойдет на "</w:t>
      </w:r>
      <w:r w:rsidR="0042699B">
        <w:rPr>
          <w:rFonts w:ascii="GHEA Grapalat" w:hAnsi="GHEA Grapalat"/>
          <w:sz w:val="24"/>
          <w:szCs w:val="24"/>
        </w:rPr>
        <w:t>7</w:t>
      </w:r>
      <w:r w:rsidRPr="009044F1">
        <w:rPr>
          <w:rFonts w:ascii="GHEA Grapalat" w:hAnsi="GHEA Grapalat"/>
          <w:sz w:val="24"/>
          <w:szCs w:val="24"/>
        </w:rPr>
        <w:t>"-ый день в "</w:t>
      </w:r>
      <w:r w:rsidR="0042699B">
        <w:rPr>
          <w:rFonts w:ascii="GHEA Grapalat" w:hAnsi="GHEA Grapalat"/>
          <w:sz w:val="24"/>
          <w:szCs w:val="24"/>
        </w:rPr>
        <w:t>1</w:t>
      </w:r>
      <w:r w:rsidR="000316C7">
        <w:rPr>
          <w:rFonts w:ascii="GHEA Grapalat" w:hAnsi="GHEA Grapalat"/>
          <w:sz w:val="24"/>
          <w:szCs w:val="24"/>
          <w:lang w:val="hy-AM"/>
        </w:rPr>
        <w:t>1</w:t>
      </w:r>
      <w:r w:rsidR="0042699B">
        <w:rPr>
          <w:rFonts w:ascii="GHEA Grapalat" w:hAnsi="GHEA Grapalat"/>
          <w:sz w:val="24"/>
          <w:szCs w:val="24"/>
        </w:rPr>
        <w:t>:00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и/или обеспечение заявки,</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 xml:space="preserve">5.2. </w:t>
      </w:r>
      <w:r w:rsidRPr="006C15CD">
        <w:rPr>
          <w:rFonts w:ascii="GHEA Grapalat" w:hAnsi="GHEA Grapalat"/>
          <w:sz w:val="24"/>
          <w:szCs w:val="24"/>
        </w:rPr>
        <w:lastRenderedPageBreak/>
        <w:t>части 1 настоящего приглашения</w:t>
      </w:r>
      <w:r w:rsidR="00352B29" w:rsidRPr="00352B29">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_________</w:t>
      </w:r>
      <w:r w:rsidR="00644850" w:rsidRPr="00644850">
        <w:rPr>
          <w:rFonts w:ascii="GHEA Grapalat" w:hAnsi="GHEA Grapalat"/>
          <w:i w:val="0"/>
          <w:sz w:val="24"/>
          <w:szCs w:val="24"/>
        </w:rPr>
        <w:t>_______</w:t>
      </w:r>
      <w:r w:rsidR="003C78D9">
        <w:rPr>
          <w:rStyle w:val="FootnoteReference"/>
          <w:rFonts w:ascii="GHEA Grapalat" w:hAnsi="GHEA Grapalat"/>
          <w:i w:val="0"/>
          <w:sz w:val="24"/>
          <w:szCs w:val="24"/>
        </w:rPr>
        <w:footnoteReference w:customMarkFollows="1" w:id="6"/>
        <w:t>10</w:t>
      </w:r>
      <w:r w:rsidR="00A01157">
        <w:rPr>
          <w:rFonts w:ascii="GHEA Grapalat" w:hAnsi="GHEA Grapalat"/>
          <w:i w:val="0"/>
          <w:sz w:val="24"/>
          <w:szCs w:val="24"/>
        </w:rPr>
        <w:t>.</w:t>
      </w:r>
    </w:p>
    <w:p w:rsidR="00B15493" w:rsidRDefault="00FD274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1E1D4C">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del w:id="5" w:author="Vardan" w:date="2022-10-29T23:54:00Z">
        <w:r w:rsidRPr="009044F1" w:rsidDel="002164B3">
          <w:rPr>
            <w:rFonts w:ascii="GHEA Grapalat" w:hAnsi="GHEA Grapalat"/>
            <w:sz w:val="24"/>
            <w:szCs w:val="24"/>
          </w:rPr>
          <w:delText xml:space="preserve"> </w:delText>
        </w:r>
      </w:del>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sidR="00A55C6C">
        <w:rPr>
          <w:rFonts w:ascii="GHEA Grapalat" w:hAnsi="GHEA Grapalat"/>
          <w:sz w:val="24"/>
          <w:szCs w:val="24"/>
        </w:rPr>
        <w:t>на заседаниии комиссии</w:t>
      </w:r>
      <w:r w:rsidR="00A55C6C" w:rsidRPr="009044F1">
        <w:rPr>
          <w:rFonts w:ascii="GHEA Grapalat" w:hAnsi="GHEA Grapalat"/>
          <w:sz w:val="24"/>
          <w:szCs w:val="24"/>
        </w:rPr>
        <w:t xml:space="preserve"> </w:t>
      </w:r>
      <w:r w:rsidR="00A55C6C"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sidR="006248D3">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75330D" w:rsidRPr="0075330D">
        <w:rPr>
          <w:rFonts w:ascii="GHEA Grapalat" w:hAnsi="GHEA Grapalat"/>
          <w:sz w:val="24"/>
          <w:szCs w:val="24"/>
        </w:rPr>
        <w:t xml:space="preserve"> </w:t>
      </w:r>
      <w:r w:rsidR="0075330D" w:rsidRPr="009044F1">
        <w:rPr>
          <w:rFonts w:ascii="GHEA Grapalat" w:hAnsi="GHEA Grapalat"/>
          <w:sz w:val="24"/>
          <w:szCs w:val="24"/>
        </w:rPr>
        <w:t>присутствуют</w:t>
      </w:r>
      <w:r w:rsidR="0075330D" w:rsidRPr="0075330D">
        <w:rPr>
          <w:rFonts w:ascii="GHEA Grapalat" w:hAnsi="GHEA Grapalat"/>
          <w:sz w:val="24"/>
          <w:szCs w:val="24"/>
        </w:rPr>
        <w:t xml:space="preserve"> </w:t>
      </w:r>
      <w:r w:rsidR="0075330D" w:rsidRPr="009044F1">
        <w:rPr>
          <w:rFonts w:ascii="GHEA Grapalat" w:hAnsi="GHEA Grapalat"/>
          <w:sz w:val="24"/>
          <w:szCs w:val="24"/>
        </w:rPr>
        <w:t>на заседании</w:t>
      </w:r>
      <w:r w:rsidR="0075330D">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sidR="002615E2">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D64A0E" w:rsidRDefault="009B6D58" w:rsidP="00D64A0E">
      <w:pPr>
        <w:pStyle w:val="norm"/>
        <w:widowControl w:val="0"/>
        <w:tabs>
          <w:tab w:val="left" w:pos="1134"/>
        </w:tabs>
        <w:spacing w:after="160" w:line="240" w:lineRule="auto"/>
        <w:ind w:firstLine="567"/>
        <w:rPr>
          <w:ins w:id="6" w:author="Vardan" w:date="2022-10-29T23:58:00Z"/>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w:t>
      </w:r>
      <w:r w:rsidR="00D64A0E" w:rsidRPr="00D64A0E">
        <w:rPr>
          <w:rFonts w:ascii="GHEA Grapalat" w:hAnsi="GHEA Grapalat"/>
          <w:sz w:val="24"/>
          <w:szCs w:val="24"/>
        </w:rPr>
        <w:t xml:space="preserve"> </w:t>
      </w:r>
      <w:r w:rsidR="00D64A0E"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D64A0E">
        <w:rPr>
          <w:rFonts w:ascii="GHEA Grapalat" w:hAnsi="GHEA Grapalat"/>
          <w:sz w:val="24"/>
          <w:szCs w:val="24"/>
        </w:rPr>
        <w:t>.</w:t>
      </w:r>
    </w:p>
    <w:p w:rsidR="00B05FE6" w:rsidRDefault="00B05FE6" w:rsidP="00B05FE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w:t>
      </w:r>
      <w:r w:rsidR="00222CDB">
        <w:rPr>
          <w:rFonts w:ascii="GHEA Grapalat" w:hAnsi="GHEA Grapalat"/>
          <w:sz w:val="24"/>
          <w:szCs w:val="24"/>
        </w:rPr>
        <w:t>6</w:t>
      </w:r>
      <w:r>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 xml:space="preserve">Требования абзаца настоящего пункта не применяются, когда заявки подали более чем один участник, и только одна заявка была </w:t>
      </w:r>
      <w:r w:rsidRPr="00D97055">
        <w:rPr>
          <w:rFonts w:ascii="GHEA Grapalat" w:hAnsi="GHEA Grapalat"/>
          <w:sz w:val="24"/>
          <w:szCs w:val="24"/>
        </w:rPr>
        <w:lastRenderedPageBreak/>
        <w:t>оценена удовлетворительной требованиям приглашения</w:t>
      </w:r>
      <w:r>
        <w:rPr>
          <w:rFonts w:ascii="GHEA Grapalat" w:hAnsi="GHEA Grapalat"/>
          <w:sz w:val="24"/>
          <w:szCs w:val="24"/>
        </w:rPr>
        <w:t>.</w:t>
      </w:r>
    </w:p>
    <w:p w:rsidR="00B05FE6" w:rsidRPr="009044F1" w:rsidRDefault="00B05FE6" w:rsidP="00B05FE6">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00433568" w:rsidRPr="00433568">
        <w:rPr>
          <w:rFonts w:ascii="GHEA Grapalat" w:hAnsi="GHEA Grapalat"/>
          <w:sz w:val="24"/>
          <w:szCs w:val="24"/>
        </w:rPr>
        <w:t>включая случаи,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/исполнителя/,</w:t>
      </w:r>
      <w:r w:rsidR="00433568">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34742C" w:rsidRPr="00AA7117" w:rsidRDefault="0034742C" w:rsidP="0034742C">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t xml:space="preserve">8.8.1. </w:t>
      </w:r>
      <w:r w:rsidRPr="0034742C">
        <w:rPr>
          <w:rFonts w:ascii="GHEA Grapalat" w:hAnsi="GHEA Grapalat" w:cs="Sylfaen"/>
          <w:sz w:val="24"/>
          <w:szCs w:val="24"/>
        </w:rPr>
        <w:t>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6A649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DB680D">
        <w:rPr>
          <w:rFonts w:ascii="GHEA Grapalat" w:hAnsi="GHEA Grapalat"/>
        </w:rPr>
        <w:t>.</w:t>
      </w:r>
      <w:r w:rsidR="0088745E" w:rsidRPr="00DB680D">
        <w:rPr>
          <w:rFonts w:ascii="GHEA Grapalat" w:hAnsi="GHEA Grapalat"/>
        </w:rPr>
        <w:t xml:space="preserve"> </w:t>
      </w:r>
      <w:r w:rsidR="00D17C45" w:rsidRPr="00DB680D">
        <w:rPr>
          <w:rFonts w:ascii="GHEA Grapalat" w:hAnsi="GHEA Grapalat"/>
        </w:rPr>
        <w:t xml:space="preserve">Мотивированное решение руководителя </w:t>
      </w:r>
      <w:r w:rsidR="00D17C45" w:rsidRPr="00982592">
        <w:rPr>
          <w:rFonts w:ascii="GHEA Grapalat" w:hAnsi="GHEA Grapalat"/>
        </w:rPr>
        <w:t>заказчика уполномоченный орган публикует в бюллетене</w:t>
      </w:r>
      <w:r w:rsidR="00507A99" w:rsidRPr="009022F9">
        <w:rPr>
          <w:rFonts w:ascii="GHEA Grapalat" w:hAnsi="GHEA Grapalat"/>
        </w:rPr>
        <w:t xml:space="preserve"> </w:t>
      </w:r>
      <w:r w:rsidR="00507A99">
        <w:rPr>
          <w:rFonts w:ascii="GHEA Grapalat" w:hAnsi="GHEA Grapalat"/>
        </w:rPr>
        <w:t xml:space="preserve">в течение пяти рабочих дней, </w:t>
      </w:r>
      <w:r w:rsidR="00507A99">
        <w:rPr>
          <w:rStyle w:val="ezkurwreuab5ozgtqnkl"/>
          <w:rFonts w:ascii="GHEA Grapalat" w:hAnsi="GHEA Grapalat"/>
        </w:rPr>
        <w:t>следующих</w:t>
      </w:r>
      <w:r w:rsidR="00507A99">
        <w:rPr>
          <w:rFonts w:ascii="GHEA Grapalat" w:hAnsi="GHEA Grapalat"/>
        </w:rPr>
        <w:t xml:space="preserve"> </w:t>
      </w:r>
      <w:r w:rsidR="00507A99">
        <w:rPr>
          <w:rStyle w:val="ezkurwreuab5ozgtqnkl"/>
          <w:rFonts w:ascii="GHEA Grapalat" w:hAnsi="GHEA Grapalat"/>
        </w:rPr>
        <w:t>за днем</w:t>
      </w:r>
      <w:r w:rsidR="00507A99">
        <w:rPr>
          <w:rFonts w:ascii="GHEA Grapalat" w:hAnsi="GHEA Grapalat"/>
        </w:rPr>
        <w:t xml:space="preserve"> </w:t>
      </w:r>
      <w:r w:rsidR="00507A99">
        <w:rPr>
          <w:rStyle w:val="ezkurwreuab5ozgtqnkl"/>
          <w:rFonts w:ascii="GHEA Grapalat" w:hAnsi="GHEA Grapalat"/>
        </w:rPr>
        <w:t>получения</w:t>
      </w:r>
      <w:r w:rsidR="00507A99">
        <w:rPr>
          <w:rFonts w:ascii="GHEA Grapalat" w:hAnsi="GHEA Grapalat"/>
        </w:rPr>
        <w:t xml:space="preserve"> </w:t>
      </w:r>
      <w:r w:rsidR="00507A99">
        <w:rPr>
          <w:rStyle w:val="ezkurwreuab5ozgtqnkl"/>
          <w:rFonts w:ascii="GHEA Grapalat" w:hAnsi="GHEA Grapalat"/>
        </w:rPr>
        <w:t>решения</w:t>
      </w:r>
      <w:r w:rsidR="00D17C45" w:rsidRPr="00982592">
        <w:rPr>
          <w:rFonts w:ascii="GHEA Grapalat" w:hAnsi="GHEA Grapalat"/>
        </w:rPr>
        <w:t>.</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r w:rsidR="0052468C">
        <w:rPr>
          <w:rFonts w:ascii="GHEA Grapalat" w:hAnsi="GHEA Grapalat"/>
        </w:rPr>
        <w:t>на десятый ден</w:t>
      </w:r>
      <w:r w:rsidR="00C143D2">
        <w:rPr>
          <w:rFonts w:ascii="GHEA Grapalat" w:hAnsi="GHEA Grapalat"/>
        </w:rPr>
        <w:t>ь</w:t>
      </w:r>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rsidR="00B24E4B" w:rsidRPr="00B24E4B" w:rsidRDefault="000E53B7" w:rsidP="00B24E4B">
      <w:pPr>
        <w:widowControl w:val="0"/>
        <w:tabs>
          <w:tab w:val="left" w:pos="1276"/>
        </w:tabs>
        <w:rPr>
          <w:rFonts w:ascii="GHEA Grapalat" w:hAnsi="GHEA Grapalat"/>
        </w:rPr>
      </w:pPr>
      <w:r>
        <w:rPr>
          <w:rFonts w:ascii="GHEA Grapalat" w:hAnsi="GHEA Grapalat"/>
        </w:rPr>
        <w:t>Е</w:t>
      </w:r>
      <w:r w:rsidR="00B24E4B" w:rsidRPr="00B24E4B">
        <w:rPr>
          <w:rFonts w:ascii="GHEA Grapalat" w:hAnsi="GHEA Grapalat"/>
        </w:rPr>
        <w:t>сли:</w:t>
      </w:r>
    </w:p>
    <w:p w:rsidR="00B24E4B" w:rsidRPr="00B24E4B" w:rsidRDefault="00B24E4B" w:rsidP="00B24E4B">
      <w:pPr>
        <w:pStyle w:val="ListParagraph"/>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B24E4B" w:rsidRDefault="00B24E4B" w:rsidP="00B24E4B">
      <w:pPr>
        <w:pStyle w:val="ListParagraph"/>
        <w:widowControl w:val="0"/>
        <w:numPr>
          <w:ilvl w:val="0"/>
          <w:numId w:val="31"/>
        </w:numPr>
        <w:ind w:left="0" w:firstLine="284"/>
        <w:contextualSpacing/>
        <w:jc w:val="both"/>
        <w:rPr>
          <w:ins w:id="7" w:author="Vardan" w:date="2022-10-30T00:00:00Z"/>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0A1DB5"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007E2805" w:rsidRPr="00155453">
        <w:rPr>
          <w:rFonts w:ascii="GHEA Grapalat" w:hAnsi="GHEA Grapalat"/>
        </w:rPr>
        <w:t xml:space="preserve">истечения </w:t>
      </w:r>
      <w:r w:rsidR="00F97C74" w:rsidRPr="006E181F">
        <w:rPr>
          <w:rFonts w:ascii="GHEA Grapalat" w:hAnsi="GHEA Grapalat"/>
        </w:rPr>
        <w:t>сорокодневного срока</w:t>
      </w:r>
      <w:r w:rsidR="00F97C74" w:rsidRPr="00155453" w:rsidDel="00F97C74">
        <w:rPr>
          <w:rFonts w:ascii="GHEA Grapalat" w:hAnsi="GHEA Grapalat"/>
        </w:rPr>
        <w:t xml:space="preserve"> </w:t>
      </w:r>
      <w:r w:rsidR="007E2805" w:rsidRPr="00155453">
        <w:rPr>
          <w:rFonts w:ascii="GHEA Grapalat" w:hAnsi="GHEA Grapalat"/>
        </w:rPr>
        <w:t>установленн</w:t>
      </w:r>
      <w:r w:rsidR="00F97C74" w:rsidRPr="00357DB8">
        <w:rPr>
          <w:rFonts w:ascii="GHEA Grapalat" w:hAnsi="GHEA Grapalat"/>
        </w:rPr>
        <w:t>ого</w:t>
      </w:r>
      <w:r w:rsidR="007E2805" w:rsidRPr="00155453">
        <w:rPr>
          <w:rFonts w:ascii="GHEA Grapalat" w:hAnsi="GHEA Grapalat"/>
        </w:rPr>
        <w:t xml:space="preserve"> для включения </w:t>
      </w:r>
      <w:r w:rsidR="00F97C74" w:rsidRPr="00155453">
        <w:rPr>
          <w:rFonts w:ascii="GHEA Grapalat" w:hAnsi="GHEA Grapalat"/>
        </w:rPr>
        <w:t xml:space="preserve">уполномоченным органом </w:t>
      </w:r>
      <w:r w:rsidR="007E2805" w:rsidRPr="00155453">
        <w:rPr>
          <w:rFonts w:ascii="GHEA Grapalat" w:hAnsi="GHEA Grapalat"/>
        </w:rPr>
        <w:t xml:space="preserve">участника </w:t>
      </w:r>
      <w:r w:rsidRPr="00B24E4B">
        <w:rPr>
          <w:rFonts w:ascii="GHEA Grapalat" w:hAnsi="GHEA Grapalat"/>
        </w:rPr>
        <w:t xml:space="preserve"> в список, </w:t>
      </w:r>
      <w:r w:rsidR="000A1DB5"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0A1DB5">
        <w:rPr>
          <w:rFonts w:ascii="GHEA Grapalat" w:hAnsi="GHEA Grapalat"/>
        </w:rPr>
        <w:t xml:space="preserve"> </w:t>
      </w:r>
      <w:r w:rsidRPr="00B24E4B">
        <w:rPr>
          <w:rFonts w:ascii="GHEA Grapalat" w:hAnsi="GHEA Grapalat"/>
        </w:rPr>
        <w:t xml:space="preserve">то заказчик </w:t>
      </w:r>
      <w:r w:rsidRPr="00B24E4B">
        <w:rPr>
          <w:rFonts w:ascii="GHEA Grapalat" w:hAnsi="GHEA Grapalat"/>
        </w:rPr>
        <w:lastRenderedPageBreak/>
        <w:t>письменно уведомляет об этом уполномоченный орган, на основании которого участник не включается в список.</w:t>
      </w:r>
    </w:p>
    <w:p w:rsidR="00544A12" w:rsidRDefault="006435F5" w:rsidP="00637CD2">
      <w:pPr>
        <w:widowControl w:val="0"/>
        <w:tabs>
          <w:tab w:val="left" w:pos="1134"/>
        </w:tabs>
        <w:ind w:left="-360"/>
        <w:jc w:val="both"/>
        <w:rPr>
          <w:rFonts w:ascii="GHEA Grapalat" w:hAnsi="GHEA Grapalat" w:cs="Sylfaen"/>
        </w:rPr>
      </w:pPr>
      <w:r w:rsidRPr="00637CD2">
        <w:rPr>
          <w:rFonts w:ascii="GHEA Grapalat" w:hAnsi="GHEA Grapalat" w:cs="Sylfaen"/>
        </w:rPr>
        <w:t xml:space="preserve">       </w:t>
      </w:r>
      <w:r w:rsidR="00C20AD3" w:rsidRPr="00637CD2">
        <w:rPr>
          <w:rFonts w:ascii="GHEA Grapalat" w:hAnsi="GHEA Grapalat" w:cs="Sylfaen"/>
        </w:rPr>
        <w:t>При этом</w:t>
      </w:r>
      <w:r w:rsidR="00544A12">
        <w:rPr>
          <w:rFonts w:ascii="GHEA Grapalat" w:hAnsi="GHEA Grapalat" w:cs="Sylfaen"/>
        </w:rPr>
        <w:t>;</w:t>
      </w:r>
    </w:p>
    <w:p w:rsidR="00C20AD3" w:rsidRDefault="00544A12" w:rsidP="00637CD2">
      <w:pPr>
        <w:widowControl w:val="0"/>
        <w:tabs>
          <w:tab w:val="left" w:pos="1134"/>
        </w:tabs>
        <w:ind w:left="-360"/>
        <w:jc w:val="both"/>
        <w:rPr>
          <w:rFonts w:ascii="GHEA Grapalat" w:hAnsi="GHEA Grapalat" w:cs="Sylfaen"/>
        </w:rPr>
      </w:pPr>
      <w:r>
        <w:rPr>
          <w:rFonts w:ascii="GHEA Grapalat" w:hAnsi="GHEA Grapalat" w:cs="Sylfaen"/>
        </w:rPr>
        <w:t>-</w:t>
      </w:r>
      <w:r w:rsidR="00C20AD3" w:rsidRPr="00637CD2">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w:t>
      </w:r>
      <w:r w:rsidR="00F01662" w:rsidRPr="00F01662">
        <w:rPr>
          <w:rFonts w:ascii="GHEA Grapalat" w:hAnsi="GHEA Grapalat" w:cs="Sylfaen"/>
        </w:rPr>
        <w:t xml:space="preserve"> </w:t>
      </w:r>
      <w:r w:rsidR="00F01662">
        <w:rPr>
          <w:rFonts w:ascii="GHEA Grapalat" w:hAnsi="GHEA Grapalat" w:cs="Sylfaen"/>
        </w:rPr>
        <w:t xml:space="preserve">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Pr="00544A12">
        <w:rPr>
          <w:rFonts w:ascii="GHEA Grapalat" w:hAnsi="GHEA Grapalat" w:cs="Sylfaen"/>
        </w:rPr>
        <w:t>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w:t>
      </w:r>
      <w:r w:rsidR="00E176B0">
        <w:rPr>
          <w:rFonts w:ascii="GHEA Grapalat" w:hAnsi="GHEA Grapalat" w:cs="Sylfaen"/>
        </w:rPr>
        <w:t>,</w:t>
      </w:r>
      <w:r w:rsidRPr="004A296E">
        <w:rPr>
          <w:rFonts w:ascii="GHEA Grapalat" w:hAnsi="GHEA Grapalat" w:cs="Sylfaen"/>
        </w:rPr>
        <w:t xml:space="preserve"> </w:t>
      </w:r>
      <w:r w:rsidR="00C20AD3" w:rsidRPr="00637CD2">
        <w:rPr>
          <w:rFonts w:ascii="GHEA Grapalat" w:hAnsi="GHEA Grapalat" w:cs="Sylfaen"/>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r w:rsidR="004B64BD">
        <w:rPr>
          <w:rFonts w:ascii="GHEA Grapalat" w:hAnsi="GHEA Grapalat" w:cs="Sylfaen"/>
        </w:rPr>
        <w:t>,</w:t>
      </w:r>
    </w:p>
    <w:p w:rsidR="004B64BD" w:rsidRPr="00671189" w:rsidRDefault="004B64BD" w:rsidP="004B64BD">
      <w:pPr>
        <w:widowControl w:val="0"/>
        <w:tabs>
          <w:tab w:val="left" w:pos="0"/>
        </w:tabs>
        <w:ind w:left="-284" w:firstLine="785"/>
        <w:jc w:val="both"/>
        <w:rPr>
          <w:rFonts w:ascii="GHEA Grapalat" w:hAnsi="GHEA Grapalat" w:cs="Sylfaen"/>
        </w:rPr>
      </w:pPr>
      <w:r>
        <w:rPr>
          <w:rFonts w:ascii="GHEA Grapalat" w:hAnsi="GHEA Grapalat" w:cs="Sylfaen"/>
        </w:rPr>
        <w:t>-</w:t>
      </w:r>
      <w:r w:rsidRPr="00671189">
        <w:rPr>
          <w:rFonts w:ascii="GHEA Grapalat" w:hAnsi="GHEA Grapalat" w:cs="Sylfaen"/>
        </w:rPr>
        <w:t xml:space="preserve"> </w:t>
      </w:r>
      <w:r w:rsidR="00264F97" w:rsidRPr="00671189">
        <w:rPr>
          <w:rFonts w:ascii="GHEA Grapalat" w:hAnsi="GHEA Grapalat" w:cs="Sylfaen"/>
        </w:rPr>
        <w:t>о</w:t>
      </w:r>
      <w:r w:rsidRPr="00671189">
        <w:rPr>
          <w:rFonts w:ascii="GHEA Grapalat" w:hAnsi="GHEA Grapalat" w:cs="Sylfaen"/>
        </w:rPr>
        <w:t>бстоятельство, предусмотренное в пункте 8.8.1 части 1 настоящего приглашения, не считается нарушением обязательств, взятых в рамках процесса закупки.</w:t>
      </w:r>
    </w:p>
    <w:p w:rsidR="003822FA" w:rsidRDefault="003822FA" w:rsidP="00B46D58">
      <w:pPr>
        <w:widowControl w:val="0"/>
        <w:tabs>
          <w:tab w:val="left" w:pos="1276"/>
        </w:tabs>
        <w:spacing w:after="160"/>
        <w:ind w:firstLine="567"/>
        <w:jc w:val="both"/>
        <w:rPr>
          <w:rFonts w:ascii="GHEA Grapalat" w:hAnsi="GHEA Grapalat"/>
        </w:rPr>
      </w:pP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FootnoteReference"/>
          <w:rFonts w:ascii="GHEA Grapalat" w:hAnsi="GHEA Grapalat"/>
          <w:sz w:val="24"/>
          <w:szCs w:val="24"/>
        </w:rPr>
        <w:footnoteReference w:customMarkFollows="1" w:id="7"/>
        <w:t>11</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w:t>
      </w:r>
      <w:r w:rsidRPr="008C0D41">
        <w:rPr>
          <w:rFonts w:ascii="GHEA Grapalat" w:hAnsi="GHEA Grapalat"/>
        </w:rPr>
        <w:lastRenderedPageBreak/>
        <w:t xml:space="preserve">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Default="0084513E" w:rsidP="0084513E">
      <w:pPr>
        <w:pStyle w:val="BodyTextIndent2"/>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sidR="0042699B">
        <w:rPr>
          <w:rFonts w:ascii="GHEA Grapalat" w:hAnsi="GHEA Grapalat"/>
          <w:sz w:val="24"/>
          <w:szCs w:val="24"/>
        </w:rPr>
        <w:t>10</w:t>
      </w:r>
      <w:r w:rsidRPr="009044F1">
        <w:rPr>
          <w:rFonts w:ascii="GHEA Grapalat" w:hAnsi="GHEA Grapalat"/>
          <w:sz w:val="24"/>
          <w:szCs w:val="24"/>
        </w:rPr>
        <w:t>" календарных дней. Период ожидания</w:t>
      </w:r>
      <w:r>
        <w:rPr>
          <w:rFonts w:ascii="GHEA Grapalat" w:hAnsi="GHEA Grapalat"/>
          <w:sz w:val="24"/>
          <w:szCs w:val="24"/>
        </w:rPr>
        <w:t>:</w:t>
      </w:r>
    </w:p>
    <w:p w:rsidR="0084513E" w:rsidRPr="00B6749E" w:rsidRDefault="0084513E" w:rsidP="0084513E">
      <w:pPr>
        <w:pStyle w:val="BodyTextIndent2"/>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rsidR="0084513E" w:rsidRDefault="0084513E" w:rsidP="0084513E">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47535" w:rsidRDefault="00B47535">
      <w:pPr>
        <w:rPr>
          <w:rFonts w:ascii="GHEA Grapalat" w:hAnsi="GHEA Grapalat"/>
          <w:b/>
        </w:rPr>
      </w:pPr>
      <w:r>
        <w:rPr>
          <w:rFonts w:ascii="GHEA Grapalat" w:hAnsi="GHEA Grapalat"/>
          <w:b/>
        </w:rPr>
        <w:br w:type="page"/>
      </w: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1E2047" w:rsidRPr="00B84C5F" w:rsidRDefault="00A93A41" w:rsidP="001E2047">
      <w:pPr>
        <w:widowControl w:val="0"/>
        <w:tabs>
          <w:tab w:val="left" w:pos="1134"/>
        </w:tabs>
        <w:jc w:val="both"/>
        <w:rPr>
          <w:rFonts w:ascii="GHEA Grapalat" w:hAnsi="GHEA Grapalat"/>
        </w:rPr>
      </w:pPr>
      <w:r>
        <w:rPr>
          <w:rFonts w:ascii="GHEA Grapalat" w:hAnsi="GHEA Grapalat"/>
          <w:lang w:val="hy-AM"/>
        </w:rPr>
        <w:t xml:space="preserve">      </w:t>
      </w:r>
      <w:r w:rsidR="00AA0AD8"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w:t>
      </w:r>
      <w:r w:rsidR="00E77A77">
        <w:rPr>
          <w:rFonts w:ascii="GHEA Grapalat" w:hAnsi="GHEA Grapalat"/>
        </w:rPr>
        <w:t xml:space="preserve"> уведомлением</w:t>
      </w:r>
      <w:r w:rsidR="00BD587C" w:rsidRPr="00C61190">
        <w:rPr>
          <w:rFonts w:ascii="GHEA Grapalat" w:hAnsi="GHEA Grapalat"/>
        </w:rPr>
        <w:t xml:space="preserve"> </w:t>
      </w:r>
      <w:r w:rsidR="001E2047" w:rsidRPr="00DF59E9">
        <w:rPr>
          <w:rFonts w:ascii="GHEA Grapalat" w:hAnsi="GHEA Grapalat"/>
        </w:rPr>
        <w:t xml:space="preserve">не подписывает договор и </w:t>
      </w:r>
      <w:r w:rsidR="001E2047">
        <w:rPr>
          <w:rFonts w:ascii="GHEA Grapalat" w:hAnsi="GHEA Grapalat"/>
        </w:rPr>
        <w:t xml:space="preserve"> не </w:t>
      </w:r>
      <w:r w:rsidR="001E2047" w:rsidRPr="00DF59E9">
        <w:rPr>
          <w:rFonts w:ascii="GHEA Grapalat" w:hAnsi="GHEA Grapalat"/>
        </w:rPr>
        <w:t>пред</w:t>
      </w:r>
      <w:r w:rsidR="001E2047">
        <w:rPr>
          <w:rFonts w:ascii="GHEA Grapalat" w:hAnsi="GHEA Grapalat"/>
        </w:rPr>
        <w:t>о</w:t>
      </w:r>
      <w:r w:rsidR="001E2047" w:rsidRPr="00DF59E9">
        <w:rPr>
          <w:rFonts w:ascii="GHEA Grapalat" w:hAnsi="GHEA Grapalat"/>
        </w:rPr>
        <w:t>ставляет заказчику обеспечени</w:t>
      </w:r>
      <w:r w:rsidR="001E2047">
        <w:rPr>
          <w:rFonts w:ascii="GHEA Grapalat" w:hAnsi="GHEA Grapalat"/>
        </w:rPr>
        <w:t xml:space="preserve">я </w:t>
      </w:r>
      <w:r w:rsidR="001E2047" w:rsidRPr="00DF59E9">
        <w:rPr>
          <w:rFonts w:ascii="GHEA Grapalat" w:hAnsi="GHEA Grapalat"/>
        </w:rPr>
        <w:t>квалификации и договора</w:t>
      </w:r>
      <w:r w:rsidR="001E2047">
        <w:rPr>
          <w:rFonts w:ascii="GHEA Grapalat" w:hAnsi="GHEA Grapalat"/>
        </w:rPr>
        <w:t>,</w:t>
      </w:r>
      <w:r w:rsidR="001E2047" w:rsidRPr="00C61190">
        <w:rPr>
          <w:rFonts w:ascii="GHEA Grapalat" w:hAnsi="GHEA Grapalat"/>
        </w:rPr>
        <w:t xml:space="preserve"> </w:t>
      </w:r>
      <w:r w:rsidR="001E2047" w:rsidRPr="00106011">
        <w:rPr>
          <w:rFonts w:ascii="GHEA Grapalat" w:hAnsi="GHEA Grapalat"/>
        </w:rPr>
        <w:t>а в случае, если проектом заключаемого договора предусмотрена предоплата</w:t>
      </w:r>
      <w:r w:rsidR="001E2047">
        <w:rPr>
          <w:rFonts w:ascii="GHEA Grapalat" w:hAnsi="GHEA Grapalat"/>
        </w:rPr>
        <w:t>-также обеспечение предоплаты</w:t>
      </w:r>
      <w:r w:rsidR="001E2047" w:rsidRPr="00106011">
        <w:rPr>
          <w:rFonts w:ascii="GHEA Grapalat" w:hAnsi="GHEA Grapalat"/>
        </w:rPr>
        <w:t xml:space="preserve">, </w:t>
      </w:r>
      <w:r w:rsidR="001E2047" w:rsidRPr="00996C18">
        <w:rPr>
          <w:rFonts w:ascii="GHEA Grapalat" w:hAnsi="GHEA Grapalat"/>
        </w:rPr>
        <w:t xml:space="preserve">то он лишается права подписания договора. </w:t>
      </w:r>
    </w:p>
    <w:p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646B97" w:rsidRPr="00681C1F">
        <w:rPr>
          <w:rFonts w:ascii="GHEA Grapalat" w:hAnsi="GHEA Grapalat"/>
          <w:color w:val="000000" w:themeColor="text1"/>
        </w:rPr>
        <w:t>На основании требования о предоставлении обеспечений</w:t>
      </w:r>
      <w:r w:rsidR="00646B97">
        <w:rPr>
          <w:rFonts w:ascii="GHEA Grapalat" w:hAnsi="GHEA Grapalat"/>
          <w:color w:val="000000" w:themeColor="text1"/>
        </w:rPr>
        <w:t xml:space="preserve"> </w:t>
      </w:r>
      <w:r w:rsidR="00646B97" w:rsidRPr="00681C1F">
        <w:rPr>
          <w:rFonts w:ascii="GHEA Grapalat" w:hAnsi="GHEA Grapalat"/>
          <w:color w:val="000000" w:themeColor="text1"/>
        </w:rPr>
        <w:t xml:space="preserve">квалификации и договора отобранный участник в течение </w:t>
      </w:r>
      <w:r w:rsidR="00646B97">
        <w:rPr>
          <w:rFonts w:ascii="GHEA Grapalat" w:hAnsi="GHEA Grapalat"/>
          <w:color w:val="000000" w:themeColor="text1"/>
        </w:rPr>
        <w:t>5</w:t>
      </w:r>
      <w:r w:rsidR="00646B97" w:rsidRPr="00681C1F">
        <w:rPr>
          <w:rFonts w:ascii="GHEA Grapalat" w:hAnsi="GHEA Grapalat"/>
          <w:color w:val="000000" w:themeColor="text1"/>
        </w:rPr>
        <w:t xml:space="preserve">-и рабочих дней </w:t>
      </w:r>
      <w:r w:rsidR="009D228B">
        <w:rPr>
          <w:rFonts w:ascii="GHEA Grapalat" w:hAnsi="GHEA Grapalat"/>
          <w:color w:val="000000" w:themeColor="text1"/>
        </w:rPr>
        <w:t xml:space="preserve">после </w:t>
      </w:r>
      <w:r w:rsidR="00646B97" w:rsidRPr="00681C1F">
        <w:rPr>
          <w:rFonts w:ascii="GHEA Grapalat" w:hAnsi="GHEA Grapalat"/>
          <w:color w:val="000000" w:themeColor="text1"/>
        </w:rPr>
        <w:t>дня его получения, обязан представить обеспечения квалификации и договора.</w:t>
      </w:r>
      <w:r w:rsidR="002E57E8" w:rsidRPr="002E57E8">
        <w:rPr>
          <w:rFonts w:ascii="GHEA Grapalat" w:hAnsi="GHEA Grapalat"/>
          <w:vertAlign w:val="superscript"/>
        </w:rPr>
        <w:t>11.1</w:t>
      </w:r>
    </w:p>
    <w:p w:rsidR="003D57AD" w:rsidRPr="003D57AD" w:rsidRDefault="00A6609C" w:rsidP="00801A4F">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E70468">
        <w:rPr>
          <w:rFonts w:ascii="GHEA Grapalat" w:hAnsi="GHEA Grapalat"/>
        </w:rPr>
        <w:t xml:space="preserve">от </w:t>
      </w:r>
      <w:r w:rsidR="00E70468" w:rsidRPr="00123A23">
        <w:rPr>
          <w:rFonts w:ascii="GHEA Grapalat" w:hAnsi="GHEA Grapalat"/>
        </w:rPr>
        <w:t>цен</w:t>
      </w:r>
      <w:r w:rsidR="00E70468">
        <w:rPr>
          <w:rFonts w:ascii="GHEA Grapalat" w:hAnsi="GHEA Grapalat"/>
        </w:rPr>
        <w:t>ы</w:t>
      </w:r>
      <w:r w:rsidR="00E70468" w:rsidRPr="00123A23">
        <w:rPr>
          <w:rFonts w:ascii="GHEA Grapalat" w:hAnsi="GHEA Grapalat"/>
        </w:rPr>
        <w:t xml:space="preserve"> закупки </w:t>
      </w:r>
      <w:r w:rsidR="00E70468">
        <w:rPr>
          <w:rFonts w:ascii="GHEA Grapalat" w:hAnsi="GHEA Grapalat"/>
        </w:rPr>
        <w:t>товаров</w:t>
      </w:r>
      <w:r w:rsidR="00E70468" w:rsidRPr="00123A23">
        <w:rPr>
          <w:rFonts w:ascii="GHEA Grapalat" w:hAnsi="GHEA Grapalat"/>
        </w:rPr>
        <w:t xml:space="preserve"> закуп</w:t>
      </w:r>
      <w:r w:rsidR="00E70468">
        <w:rPr>
          <w:rFonts w:ascii="GHEA Grapalat" w:hAnsi="GHEA Grapalat"/>
        </w:rPr>
        <w:t>аемых</w:t>
      </w:r>
      <w:r w:rsidR="00E70468" w:rsidRPr="00123A23">
        <w:rPr>
          <w:rFonts w:ascii="GHEA Grapalat" w:hAnsi="GHEA Grapalat"/>
        </w:rPr>
        <w:t xml:space="preserve"> в рамках данной процедуры</w:t>
      </w:r>
      <w:r w:rsidR="00E70468" w:rsidRPr="008D2394">
        <w:rPr>
          <w:rFonts w:ascii="GHEA Grapalat" w:hAnsi="GHEA Grapalat"/>
        </w:rPr>
        <w:t>.</w:t>
      </w:r>
      <w:r w:rsidR="003D57AD" w:rsidRPr="00370E40">
        <w:rPr>
          <w:rFonts w:ascii="GHEA Grapalat" w:hAnsi="GHEA Grapalat"/>
        </w:rPr>
        <w:t xml:space="preserve"> </w:t>
      </w:r>
      <w:r w:rsidR="00382A99"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Pr>
          <w:rFonts w:ascii="GHEA Grapalat" w:hAnsi="GHEA Grapalat"/>
        </w:rPr>
        <w:t xml:space="preserve"> </w:t>
      </w:r>
      <w:r w:rsidR="003D57AD" w:rsidRPr="00370E40">
        <w:rPr>
          <w:rFonts w:ascii="GHEA Grapalat" w:hAnsi="GHEA Grapalat"/>
        </w:rPr>
        <w:t>Обеспечение квалификации представляется в виде</w:t>
      </w:r>
      <w:r w:rsidR="003D57AD">
        <w:rPr>
          <w:rFonts w:ascii="GHEA Grapalat" w:hAnsi="GHEA Grapalat"/>
        </w:rPr>
        <w:t xml:space="preserve"> соглашения о неустойке</w:t>
      </w:r>
      <w:r w:rsidR="003D57AD" w:rsidRPr="00174059">
        <w:rPr>
          <w:rFonts w:ascii="GHEA Grapalat" w:hAnsi="GHEA Grapalat"/>
        </w:rPr>
        <w:t xml:space="preserve"> (приложение 4. 2) или наличных денег, или предоставленных банками.</w:t>
      </w:r>
      <w:r w:rsidR="003D57AD" w:rsidRPr="00370E40">
        <w:rPr>
          <w:rFonts w:ascii="GHEA Grapalat" w:hAnsi="GHEA Grapalat"/>
        </w:rPr>
        <w:t xml:space="preserve"> Причем  обеспечение должно быть действительным как 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r w:rsidR="003D57AD" w:rsidRPr="003D57AD">
        <w:rPr>
          <w:rFonts w:ascii="GHEA Grapalat" w:hAnsi="GHEA Grapalat"/>
          <w:vertAlign w:val="superscript"/>
          <w:lang w:val="hy-AM"/>
        </w:rPr>
        <w:t>12.1</w:t>
      </w:r>
    </w:p>
    <w:p w:rsidR="00571E4C" w:rsidRPr="00BF3E44" w:rsidRDefault="00801A4F" w:rsidP="00571E4C">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w:t>
      </w:r>
      <w:r w:rsidR="00571E4C" w:rsidRPr="00BF3E44">
        <w:rPr>
          <w:rFonts w:ascii="GHEA Grapalat" w:hAnsi="GHEA Grapalat" w:cs="Sylfaen"/>
        </w:rPr>
        <w:lastRenderedPageBreak/>
        <w:t xml:space="preserve">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Pr>
          <w:rFonts w:ascii="GHEA Grapalat" w:hAnsi="GHEA Grapalat"/>
        </w:rPr>
        <w:t xml:space="preserve">сумме цен закупок представленных лотов, </w:t>
      </w:r>
      <w:r w:rsidR="008A4985">
        <w:rPr>
          <w:rFonts w:ascii="GHEA Grapalat" w:hAnsi="GHEA Grapalat" w:cs="Sylfaen"/>
        </w:rPr>
        <w:t>с учетом требований абзаца «в» подпункта 1 пункта 32 Порядка</w:t>
      </w:r>
      <w:r w:rsidR="008A4985">
        <w:rPr>
          <w:rFonts w:ascii="GHEA Grapalat" w:hAnsi="GHEA Grapalat"/>
          <w:color w:val="000000" w:themeColor="text1"/>
        </w:rPr>
        <w:t>.</w:t>
      </w:r>
      <w:r w:rsidR="00E562C0">
        <w:rPr>
          <w:rFonts w:ascii="GHEA Grapalat" w:hAnsi="GHEA Grapalat"/>
          <w:color w:val="000000" w:themeColor="text1"/>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A0186" w:rsidRPr="004408E1" w:rsidRDefault="00801A4F" w:rsidP="00801A4F">
      <w:pPr>
        <w:widowControl w:val="0"/>
        <w:tabs>
          <w:tab w:val="left" w:pos="1276"/>
        </w:tabs>
        <w:spacing w:after="160"/>
        <w:ind w:firstLine="567"/>
        <w:jc w:val="both"/>
        <w:rPr>
          <w:rFonts w:ascii="GHEA Grapalat" w:hAnsi="GHEA Grapalat"/>
          <w:lang w:val="hy-AM"/>
        </w:rPr>
      </w:pPr>
      <w:r w:rsidRPr="004408E1">
        <w:rPr>
          <w:rFonts w:ascii="GHEA Grapalat" w:hAnsi="GHEA Grapalat"/>
        </w:rPr>
        <w:t xml:space="preserve">Если выполнение договора поэтапное и выполнение каждого этапа </w:t>
      </w:r>
      <w:r w:rsidR="00DC6732" w:rsidRPr="004408E1">
        <w:rPr>
          <w:rFonts w:ascii="GHEA Grapalat" w:hAnsi="GHEA Grapalat"/>
        </w:rPr>
        <w:t xml:space="preserve">непосредственно не взаимосвязано </w:t>
      </w:r>
      <w:r w:rsidRPr="004408E1">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4408E1">
        <w:rPr>
          <w:rFonts w:ascii="GHEA Grapalat" w:hAnsi="GHEA Grapalat"/>
        </w:rPr>
        <w:t>пропорции, исчисленной в отношении суммы этого этапа</w:t>
      </w:r>
      <w:r w:rsidRPr="004408E1">
        <w:rPr>
          <w:rFonts w:ascii="GHEA Grapalat" w:hAnsi="GHEA Grapalat"/>
        </w:rPr>
        <w:t>.</w:t>
      </w:r>
    </w:p>
    <w:p w:rsidR="00DA0186" w:rsidRDefault="00DA0186" w:rsidP="00801A4F">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rsidR="008E419D" w:rsidRPr="00C224A2" w:rsidRDefault="0052513C" w:rsidP="008E419D">
      <w:pPr>
        <w:widowControl w:val="0"/>
        <w:tabs>
          <w:tab w:val="left" w:pos="1276"/>
        </w:tabs>
        <w:rPr>
          <w:i/>
          <w:sz w:val="18"/>
          <w:szCs w:val="18"/>
        </w:rPr>
      </w:pPr>
      <w:r w:rsidRPr="0052513C">
        <w:rPr>
          <w:rFonts w:asciiTheme="minorHAnsi" w:hAnsiTheme="minorHAnsi"/>
          <w:i/>
          <w:vertAlign w:val="superscript"/>
        </w:rPr>
        <w:t>11.1</w:t>
      </w:r>
      <w:r w:rsidRPr="0052513C">
        <w:rPr>
          <w:rFonts w:asciiTheme="minorHAnsi" w:hAnsiTheme="minorHAnsi"/>
          <w:i/>
        </w:rPr>
        <w:t xml:space="preserve"> </w:t>
      </w:r>
      <w:r w:rsidR="008E419D">
        <w:rPr>
          <w:rFonts w:ascii="Cambria" w:hAnsi="Cambria"/>
          <w:i/>
          <w:sz w:val="18"/>
          <w:szCs w:val="18"/>
        </w:rPr>
        <w:t>а</w:t>
      </w:r>
      <w:r w:rsidR="008E419D" w:rsidRPr="008D5170">
        <w:rPr>
          <w:rFonts w:ascii="Times Armenian" w:hAnsi="Times Armenian"/>
          <w:i/>
          <w:sz w:val="18"/>
          <w:szCs w:val="18"/>
        </w:rPr>
        <w:t xml:space="preserve"> </w:t>
      </w:r>
      <w:r w:rsidR="008E419D" w:rsidRPr="000C4C7C">
        <w:rPr>
          <w:rFonts w:ascii="GHEA Grapalat" w:hAnsi="GHEA Grapalat" w:cs="Sylfaen"/>
          <w:lang w:val="hy-AM"/>
        </w:rPr>
        <w:t>)</w:t>
      </w:r>
      <w:r w:rsidR="008E419D">
        <w:rPr>
          <w:rFonts w:ascii="GHEA Grapalat" w:hAnsi="GHEA Grapalat" w:cs="Sylfaen"/>
        </w:rPr>
        <w:t xml:space="preserve"> </w:t>
      </w:r>
      <w:r w:rsidR="008E419D" w:rsidRPr="00E16BC9">
        <w:rPr>
          <w:i/>
          <w:sz w:val="18"/>
          <w:szCs w:val="18"/>
        </w:rPr>
        <w:t>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52513C" w:rsidRPr="0052513C" w:rsidRDefault="008E419D" w:rsidP="0052513C">
      <w:pPr>
        <w:pStyle w:val="FootnoteText"/>
        <w:jc w:val="both"/>
        <w:rPr>
          <w:rFonts w:asciiTheme="minorHAnsi" w:hAnsiTheme="minorHAnsi"/>
          <w:i/>
        </w:rPr>
      </w:pPr>
      <w:r>
        <w:rPr>
          <w:rFonts w:asciiTheme="minorHAnsi" w:hAnsiTheme="minorHAnsi"/>
          <w:i/>
          <w:lang w:val="hy-AM"/>
        </w:rPr>
        <w:t xml:space="preserve">    </w:t>
      </w:r>
      <w:r>
        <w:rPr>
          <w:i/>
          <w:sz w:val="18"/>
          <w:szCs w:val="18"/>
        </w:rPr>
        <w:t xml:space="preserve"> </w:t>
      </w:r>
      <w:r>
        <w:rPr>
          <w:rFonts w:ascii="Cambria" w:hAnsi="Cambria"/>
          <w:i/>
          <w:sz w:val="18"/>
          <w:szCs w:val="18"/>
        </w:rPr>
        <w:t>б</w:t>
      </w:r>
      <w:r w:rsidRPr="008D5170">
        <w:rPr>
          <w:i/>
          <w:sz w:val="18"/>
          <w:szCs w:val="18"/>
        </w:rPr>
        <w:t xml:space="preserve"> </w:t>
      </w:r>
      <w:r w:rsidRPr="000C4C7C">
        <w:rPr>
          <w:rFonts w:ascii="GHEA Grapalat" w:hAnsi="GHEA Grapalat" w:cs="Sylfaen"/>
          <w:lang w:val="hy-AM"/>
        </w:rPr>
        <w:t>)</w:t>
      </w:r>
      <w:r>
        <w:rPr>
          <w:rFonts w:ascii="GHEA Grapalat" w:hAnsi="GHEA Grapalat" w:cs="Sylfaen"/>
        </w:rPr>
        <w:t xml:space="preserve"> </w:t>
      </w:r>
      <w:r w:rsidR="0052513C" w:rsidRPr="0052513C">
        <w:rPr>
          <w:rFonts w:asciiTheme="minorHAnsi" w:hAnsiTheme="minorHAnsi"/>
          <w:i/>
        </w:rPr>
        <w:t xml:space="preserve">Предложение "Если обеспечение представляется в виде банковской гарантии, то срок, предусмотренный настоящим пунктом, устанавливается в </w:t>
      </w:r>
      <w:r>
        <w:rPr>
          <w:rFonts w:asciiTheme="minorHAnsi" w:hAnsiTheme="minorHAnsi"/>
          <w:i/>
          <w:lang w:val="hy-AM"/>
        </w:rPr>
        <w:t>«»</w:t>
      </w:r>
      <w:r w:rsidR="0052513C" w:rsidRPr="0052513C">
        <w:rPr>
          <w:rFonts w:asciiTheme="minorHAnsi" w:hAnsiTheme="minorHAnsi"/>
          <w:i/>
        </w:rPr>
        <w:t xml:space="preserve"> рабочих дней. " исключается из пункта 10.1, если </w:t>
      </w:r>
    </w:p>
    <w:p w:rsidR="0052513C" w:rsidRPr="0052513C" w:rsidRDefault="0052513C" w:rsidP="0052513C">
      <w:pPr>
        <w:pStyle w:val="FootnoteText"/>
        <w:jc w:val="both"/>
        <w:rPr>
          <w:rFonts w:asciiTheme="minorHAnsi" w:hAnsiTheme="minorHAnsi"/>
          <w:i/>
        </w:rPr>
      </w:pPr>
      <w:r w:rsidRPr="0052513C">
        <w:rPr>
          <w:rFonts w:asciiTheme="minorHAnsi" w:hAnsiTheme="minorHAnsi"/>
          <w:i/>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2513C" w:rsidRPr="0052513C" w:rsidRDefault="0052513C" w:rsidP="0052513C">
      <w:pPr>
        <w:pStyle w:val="FootnoteText"/>
        <w:jc w:val="both"/>
        <w:rPr>
          <w:rFonts w:asciiTheme="minorHAnsi" w:hAnsiTheme="minorHAnsi"/>
          <w:i/>
        </w:rPr>
      </w:pPr>
      <w:r w:rsidRPr="0052513C">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rsidR="00DA0186" w:rsidRPr="00564A46" w:rsidRDefault="00DA0186" w:rsidP="00DA0186">
      <w:pPr>
        <w:pStyle w:val="FootnoteText"/>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sidR="007A2AFB">
        <w:rPr>
          <w:rFonts w:asciiTheme="minorHAnsi" w:hAnsiTheme="minorHAnsi"/>
          <w:i/>
        </w:rPr>
        <w:t xml:space="preserve"> закупки </w:t>
      </w:r>
      <w:r w:rsidRPr="00564A46">
        <w:rPr>
          <w:rFonts w:asciiTheme="minorHAnsi" w:hAnsiTheme="minorHAnsi"/>
          <w:i/>
        </w:rPr>
        <w:t>данного лота по заявке на закупку․</w:t>
      </w:r>
    </w:p>
    <w:p w:rsidR="00DA0186" w:rsidRPr="00564A46" w:rsidRDefault="00DA0186" w:rsidP="00DA0186">
      <w:pPr>
        <w:pStyle w:val="FootnoteText"/>
        <w:jc w:val="both"/>
        <w:rPr>
          <w:rFonts w:asciiTheme="minorHAnsi" w:hAnsiTheme="minorHAnsi"/>
          <w:i/>
        </w:rPr>
      </w:pPr>
      <w:r w:rsidRPr="00564A46">
        <w:rPr>
          <w:rFonts w:asciiTheme="minorHAnsi" w:hAnsiTheme="minorHAnsi"/>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DA0186" w:rsidRPr="00564A46" w:rsidRDefault="00DA0186" w:rsidP="00DA0186">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0087562B"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rsidR="00DA0186" w:rsidRPr="00564A46" w:rsidRDefault="00DA0186" w:rsidP="00DA0186">
      <w:pPr>
        <w:pStyle w:val="FootnoteText"/>
        <w:jc w:val="both"/>
        <w:rPr>
          <w:rFonts w:asciiTheme="minorHAnsi" w:hAnsiTheme="minorHAnsi"/>
          <w:i/>
          <w:lang w:val="hy-AM"/>
        </w:rPr>
      </w:pPr>
      <w:r w:rsidRPr="00564A46">
        <w:rPr>
          <w:rFonts w:asciiTheme="minorHAnsi" w:hAnsiTheme="minorHAnsi"/>
          <w:i/>
        </w:rPr>
        <w:t xml:space="preserve">- превышает </w:t>
      </w:r>
      <w:r w:rsidR="00C257D6"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564A46">
        <w:rPr>
          <w:rFonts w:asciiTheme="minorHAnsi" w:hAnsiTheme="minorHAnsi"/>
          <w:i/>
          <w:lang w:val="hy-AM"/>
        </w:rPr>
        <w:t>.</w:t>
      </w:r>
    </w:p>
    <w:p w:rsidR="00801A4F" w:rsidRPr="00FF309F" w:rsidRDefault="00801A4F" w:rsidP="00DA0186">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rsidR="00AA0D5B" w:rsidRPr="007D61CE" w:rsidRDefault="00AA0D5B" w:rsidP="00AA0D5B">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8154DF" w:rsidRPr="007D61CE">
        <w:rPr>
          <w:rFonts w:ascii="GHEA Grapalat" w:hAnsi="GHEA Grapalat" w:cs="Sylfaen"/>
        </w:rPr>
        <w:t>,</w:t>
      </w:r>
      <w:r w:rsidR="00544769">
        <w:rPr>
          <w:rFonts w:ascii="GHEA Grapalat" w:hAnsi="GHEA Grapalat" w:cs="Sylfaen"/>
        </w:rPr>
        <w:t xml:space="preserve"> </w:t>
      </w:r>
      <w:r w:rsidR="00544769">
        <w:rPr>
          <w:rFonts w:ascii="GHEA Grapalat" w:hAnsi="GHEA Grapalat" w:cs="Sylfaen"/>
          <w:lang w:val="hy-AM"/>
        </w:rPr>
        <w:t>если выполнение контракта (соглашения) не является поэтапным</w:t>
      </w:r>
      <w:r w:rsidR="007D61CE">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sidR="00E562C0">
        <w:rPr>
          <w:rFonts w:ascii="GHEA Grapalat" w:hAnsi="GHEA Grapalat"/>
        </w:rPr>
        <w:t>закупки</w:t>
      </w:r>
      <w:r w:rsidRPr="009044F1">
        <w:rPr>
          <w:rFonts w:ascii="GHEA Grapalat" w:hAnsi="GHEA Grapalat"/>
        </w:rPr>
        <w:t xml:space="preserve">. </w:t>
      </w:r>
      <w:r w:rsidR="002D492B" w:rsidRPr="002D492B">
        <w:rPr>
          <w:rFonts w:ascii="GHEA Grapalat" w:hAnsi="GHEA Grapalat"/>
        </w:rPr>
        <w:t xml:space="preserve">Если цена закупки товара меньше цены заключаемого договора, то размер обеспечения </w:t>
      </w:r>
      <w:r w:rsidR="00E04CFC">
        <w:rPr>
          <w:rFonts w:ascii="GHEA Grapalat" w:hAnsi="GHEA Grapalat"/>
        </w:rPr>
        <w:t>договора</w:t>
      </w:r>
      <w:r w:rsidR="002D492B" w:rsidRPr="002D492B">
        <w:rPr>
          <w:rFonts w:ascii="GHEA Grapalat" w:hAnsi="GHEA Grapalat"/>
        </w:rPr>
        <w:t xml:space="preserve"> исчисляется в отношении цены договора.</w:t>
      </w:r>
      <w:r w:rsidR="002D492B">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w:t>
      </w:r>
      <w:r w:rsidR="001723D6" w:rsidRPr="001647D2">
        <w:rPr>
          <w:rFonts w:ascii="GHEA Grapalat" w:hAnsi="GHEA Grapalat"/>
        </w:rPr>
        <w:lastRenderedPageBreak/>
        <w:t xml:space="preserve">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9A0467">
        <w:rPr>
          <w:rStyle w:val="FootnoteReference"/>
          <w:rFonts w:ascii="GHEA Grapalat" w:hAnsi="GHEA Grapalat"/>
        </w:rPr>
        <w:footnoteReference w:customMarkFollows="1" w:id="8"/>
        <w:t>13</w:t>
      </w:r>
      <w:r w:rsidR="00375E5E">
        <w:rPr>
          <w:rFonts w:ascii="GHEA Grapalat" w:hAnsi="GHEA Grapalat"/>
        </w:rPr>
        <w:t>.</w:t>
      </w:r>
    </w:p>
    <w:p w:rsidR="00DA0D2B" w:rsidRDefault="0058395E" w:rsidP="00DA0D2B">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 xml:space="preserve">для каждого лота в отдельности, так и одно обеспечение для всех лотов. </w:t>
      </w:r>
      <w:r w:rsidR="00DA0D2B" w:rsidRPr="00DA0D2B">
        <w:rPr>
          <w:rFonts w:ascii="GHEA Grapalat" w:hAnsi="GHEA Grapalat"/>
        </w:rPr>
        <w:t xml:space="preserve">При представлении одного обеспечения догогвора его сумма исчисляется по отношению </w:t>
      </w:r>
      <w:r w:rsidR="00DA0D2B" w:rsidRPr="00DA0D2B">
        <w:rPr>
          <w:rFonts w:ascii="GHEA Grapalat" w:hAnsi="GHEA Grapalat" w:cs="Sylfaen"/>
        </w:rPr>
        <w:t>к сумме цен закупок представленных лотов</w:t>
      </w:r>
      <w:r w:rsidR="00DA0D2B" w:rsidRPr="00DA0D2B">
        <w:rPr>
          <w:rFonts w:ascii="GHEA Grapalat" w:hAnsi="GHEA Grapalat"/>
          <w:color w:val="FF0000"/>
        </w:rPr>
        <w:t xml:space="preserve"> </w:t>
      </w:r>
      <w:r w:rsidR="00DA0D2B" w:rsidRPr="00DA0D2B">
        <w:rPr>
          <w:rFonts w:ascii="GHEA Grapalat" w:hAnsi="GHEA Grapalat"/>
          <w:color w:val="000000" w:themeColor="text1"/>
        </w:rPr>
        <w:t>с учетом требований 9-ого подпункта 32-ого пункта</w:t>
      </w:r>
      <w:r w:rsidR="00DA0D2B" w:rsidRPr="00DA0D2B">
        <w:rPr>
          <w:rFonts w:ascii="GHEA Grapalat" w:hAnsi="GHEA Grapalat"/>
        </w:rPr>
        <w:t>.</w:t>
      </w:r>
      <w:r w:rsidR="00DA0D2B">
        <w:rPr>
          <w:rFonts w:ascii="GHEA Grapalat" w:hAnsi="GHEA Grapalat"/>
        </w:rPr>
        <w:t xml:space="preserve"> </w:t>
      </w:r>
    </w:p>
    <w:p w:rsidR="00BE0C42" w:rsidRPr="0025254A" w:rsidRDefault="00BE0C42" w:rsidP="00B46D58">
      <w:pPr>
        <w:widowControl w:val="0"/>
        <w:tabs>
          <w:tab w:val="left" w:pos="1276"/>
        </w:tabs>
        <w:spacing w:after="160"/>
        <w:ind w:firstLine="567"/>
        <w:jc w:val="both"/>
        <w:rPr>
          <w:rFonts w:ascii="GHEA Grapalat" w:hAnsi="GHEA Grapalat"/>
          <w:lang w:val="hy-AM"/>
        </w:rPr>
      </w:pPr>
      <w:r w:rsidRPr="0025254A">
        <w:rPr>
          <w:rFonts w:ascii="GHEA Grapalat" w:hAnsi="GHEA Grapalat"/>
        </w:rPr>
        <w:t>.</w:t>
      </w:r>
    </w:p>
    <w:p w:rsidR="00E969ED" w:rsidRPr="00DC30CC" w:rsidRDefault="00BE0C42"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411A25">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250377" w:rsidRDefault="004A0321" w:rsidP="00B46D58">
      <w:pPr>
        <w:widowControl w:val="0"/>
        <w:tabs>
          <w:tab w:val="left" w:pos="1276"/>
        </w:tabs>
        <w:spacing w:after="160"/>
        <w:ind w:firstLine="567"/>
        <w:jc w:val="both"/>
        <w:rPr>
          <w:rFonts w:ascii="GHEA Grapalat" w:hAnsi="GHEA Grapalat" w:cs="Sylfaen"/>
        </w:rPr>
      </w:pPr>
      <w:r w:rsidRPr="00250377">
        <w:rPr>
          <w:rFonts w:ascii="GHEA Grapalat" w:hAnsi="GHEA Grapalat"/>
        </w:rPr>
        <w:t>10.4</w:t>
      </w:r>
      <w:r w:rsidR="00251CF9" w:rsidRPr="00250377">
        <w:rPr>
          <w:rFonts w:ascii="GHEA Grapalat" w:hAnsi="GHEA Grapalat"/>
        </w:rPr>
        <w:t xml:space="preserve"> </w:t>
      </w:r>
      <w:r w:rsidR="0076763C" w:rsidRPr="00250377">
        <w:rPr>
          <w:rFonts w:ascii="GHEA Grapalat" w:hAnsi="GHEA Grapalat"/>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rPr>
          <w:rFonts w:ascii="GHEA Grapalat" w:hAnsi="GHEA Grapalat"/>
        </w:rPr>
        <w:t>я квалификации и</w:t>
      </w:r>
      <w:r w:rsidR="0076763C" w:rsidRPr="00250377">
        <w:rPr>
          <w:rFonts w:ascii="GHEA Grapalat" w:hAnsi="GHEA Grapalat"/>
        </w:rPr>
        <w:t xml:space="preserve"> договора представля</w:t>
      </w:r>
      <w:r w:rsidR="00DE7753" w:rsidRPr="00250377">
        <w:rPr>
          <w:rFonts w:ascii="GHEA Grapalat" w:hAnsi="GHEA Grapalat"/>
        </w:rPr>
        <w:t>ю</w:t>
      </w:r>
      <w:r w:rsidR="0076763C" w:rsidRPr="00250377">
        <w:rPr>
          <w:rFonts w:ascii="GHEA Grapalat" w:hAnsi="GHEA Grapalat"/>
        </w:rPr>
        <w:t>тся</w:t>
      </w:r>
      <w:r w:rsidR="00180134" w:rsidRPr="00250377">
        <w:rPr>
          <w:rFonts w:ascii="GHEA Grapalat" w:hAnsi="GHEA Grapalat"/>
        </w:rPr>
        <w:t xml:space="preserve"> в виде заключенного в одностороннем порядке </w:t>
      </w:r>
      <w:r w:rsidR="00A9694C" w:rsidRPr="00250377">
        <w:rPr>
          <w:rFonts w:ascii="GHEA Grapalat" w:hAnsi="GHEA Grapalat"/>
        </w:rPr>
        <w:t>за</w:t>
      </w:r>
      <w:r w:rsidR="00180134" w:rsidRPr="00250377">
        <w:rPr>
          <w:rFonts w:ascii="GHEA Grapalat" w:hAnsi="GHEA Grapalat"/>
        </w:rPr>
        <w:t>явления - в виде неустойки или наличных денег</w:t>
      </w:r>
      <w:r w:rsidR="006D7219" w:rsidRPr="00250377">
        <w:rPr>
          <w:rFonts w:ascii="GHEA Grapalat" w:hAnsi="GHEA Grapalat"/>
        </w:rPr>
        <w:t>. Если на момент возникновения правомочия по заключению договора</w:t>
      </w:r>
      <w:r w:rsidR="00E01672" w:rsidRPr="00250377">
        <w:rPr>
          <w:rFonts w:ascii="GHEA Grapalat" w:hAnsi="GHEA Grapalat"/>
          <w:lang w:val="hy-AM"/>
        </w:rPr>
        <w:t xml:space="preserve"> </w:t>
      </w:r>
      <w:r w:rsidR="00D32092" w:rsidRPr="00250377">
        <w:rPr>
          <w:rFonts w:ascii="GHEA Grapalat" w:hAnsi="GHEA Grapalat" w:cs="Sylfaen"/>
        </w:rPr>
        <w:t xml:space="preserve">предусмотренные финансовые средства превышают </w:t>
      </w:r>
      <w:r w:rsidR="00E01672" w:rsidRPr="00250377">
        <w:rPr>
          <w:rFonts w:ascii="GHEA Grapalat" w:hAnsi="GHEA Grapalat" w:cs="Sylfaen"/>
          <w:lang w:val="hy-AM"/>
        </w:rPr>
        <w:t>25</w:t>
      </w:r>
      <w:r w:rsidR="00D32092" w:rsidRPr="0025037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F66146" w:rsidRPr="00250377">
        <w:rPr>
          <w:rFonts w:ascii="GHEA Grapalat" w:hAnsi="GHEA Grapalat" w:cs="Sylfaen"/>
        </w:rPr>
        <w:t>я квалификации и</w:t>
      </w:r>
      <w:r w:rsidR="00D32092" w:rsidRPr="00250377">
        <w:rPr>
          <w:rFonts w:ascii="GHEA Grapalat" w:hAnsi="GHEA Grapalat" w:cs="Sylfaen"/>
        </w:rPr>
        <w:t xml:space="preserve"> договора, по части выделенных финансовых средств, представляется в виде </w:t>
      </w:r>
      <w:r w:rsidR="00817C86">
        <w:rPr>
          <w:rFonts w:ascii="GHEA Grapalat" w:hAnsi="GHEA Grapalat" w:cs="Sylfaen"/>
        </w:rPr>
        <w:t xml:space="preserve">банковской </w:t>
      </w:r>
      <w:r w:rsidR="00D32092" w:rsidRPr="00250377">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Pr>
          <w:rFonts w:ascii="GHEA Grapalat" w:hAnsi="GHEA Grapalat"/>
        </w:rPr>
        <w:t xml:space="preserve"> </w:t>
      </w:r>
      <w:r w:rsidR="00D90394" w:rsidRPr="001647D2">
        <w:rPr>
          <w:rFonts w:ascii="GHEA Grapalat" w:hAnsi="GHEA Grapalat"/>
        </w:rPr>
        <w:t>(</w:t>
      </w:r>
      <w:r w:rsidR="00D90394">
        <w:rPr>
          <w:rFonts w:ascii="GHEA Grapalat" w:hAnsi="GHEA Grapalat"/>
        </w:rPr>
        <w:t>П</w:t>
      </w:r>
      <w:r w:rsidR="00D90394" w:rsidRPr="001647D2">
        <w:rPr>
          <w:rFonts w:ascii="GHEA Grapalat" w:hAnsi="GHEA Grapalat"/>
        </w:rPr>
        <w:t xml:space="preserve">риложение </w:t>
      </w:r>
      <w:r w:rsidR="00D90394">
        <w:rPr>
          <w:rFonts w:ascii="GHEA Grapalat" w:hAnsi="GHEA Grapalat"/>
        </w:rPr>
        <w:t>5.2</w:t>
      </w:r>
      <w:r w:rsidR="00D90394"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1075CA" w:rsidRDefault="001075CA" w:rsidP="001075CA">
      <w:pPr>
        <w:widowControl w:val="0"/>
        <w:tabs>
          <w:tab w:val="left" w:pos="1134"/>
        </w:tabs>
        <w:spacing w:after="160"/>
        <w:ind w:firstLine="567"/>
        <w:jc w:val="both"/>
        <w:rPr>
          <w:ins w:id="8" w:author="Inesa Kocharyan" w:date="2023-07-07T16:48:00Z"/>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sidR="00D70281">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D70281">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D70281">
        <w:rPr>
          <w:rFonts w:ascii="GHEA Grapalat" w:hAnsi="GHEA Grapalat"/>
        </w:rPr>
        <w:t>пяти</w:t>
      </w:r>
      <w:r w:rsidR="00D70281" w:rsidRPr="0074650E">
        <w:rPr>
          <w:rFonts w:ascii="GHEA Grapalat" w:hAnsi="GHEA Grapalat"/>
        </w:rPr>
        <w:t xml:space="preserve"> </w:t>
      </w:r>
      <w:r w:rsidRPr="0074650E">
        <w:rPr>
          <w:rFonts w:ascii="GHEA Grapalat" w:hAnsi="GHEA Grapalat"/>
        </w:rPr>
        <w:t>рабочих дней, следующих за днем возникновения основания для вылаты обеспечения. Если требование о выплате обеспечения отклоняется банком</w:t>
      </w:r>
      <w:r w:rsidR="00091C48">
        <w:rPr>
          <w:rFonts w:ascii="GHEA Grapalat" w:hAnsi="GHEA Grapalat"/>
        </w:rPr>
        <w:t xml:space="preserve"> </w:t>
      </w:r>
      <w:r w:rsidR="00091C48" w:rsidRPr="00C87B61">
        <w:rPr>
          <w:rFonts w:ascii="GHEA Grapalat" w:hAnsi="GHEA Grapalat"/>
        </w:rPr>
        <w:t>или Министерством Финансов РА</w:t>
      </w:r>
      <w:r w:rsidR="00091C48" w:rsidRPr="00C87B61">
        <w:t xml:space="preserve"> </w:t>
      </w:r>
      <w:r w:rsidRPr="00C87B61">
        <w:rPr>
          <w:rFonts w:ascii="GHEA Grapalat" w:hAnsi="GHEA Grapalat"/>
        </w:rPr>
        <w:t xml:space="preserve"> на основании неполного представления требования или прилагаемых к нему </w:t>
      </w:r>
      <w:r w:rsidRPr="00C87B61">
        <w:rPr>
          <w:rFonts w:ascii="GHEA Grapalat" w:hAnsi="GHEA Grapalat"/>
        </w:rPr>
        <w:lastRenderedPageBreak/>
        <w:t xml:space="preserve">документов, то новое требование руководитель заказчика представляет </w:t>
      </w:r>
      <w:r w:rsidR="00091C48" w:rsidRPr="00C87B61">
        <w:rPr>
          <w:rFonts w:ascii="GHEA Grapalat" w:hAnsi="GHEA Grapalat"/>
        </w:rPr>
        <w:t>письменно</w:t>
      </w:r>
      <w:r w:rsidR="00091C48">
        <w:rPr>
          <w:rFonts w:ascii="GHEA Grapalat" w:hAnsi="GHEA Grapalat"/>
        </w:rPr>
        <w:t xml:space="preserve"> </w:t>
      </w:r>
      <w:r w:rsidRPr="0074650E">
        <w:rPr>
          <w:rFonts w:ascii="GHEA Grapalat" w:hAnsi="GHEA Grapalat"/>
        </w:rPr>
        <w:t>в течение двух рабочих дней после получения отказа.</w:t>
      </w:r>
    </w:p>
    <w:p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10.8 </w:t>
      </w:r>
      <w:r w:rsidRPr="00C87B61">
        <w:rPr>
          <w:rFonts w:ascii="GHEA Grapalat" w:hAnsi="GHEA Grapalat" w:hint="eastAsia"/>
        </w:rPr>
        <w:t>О</w:t>
      </w:r>
      <w:r w:rsidRPr="00C87B61">
        <w:rPr>
          <w:rFonts w:ascii="GHEA Grapalat" w:hAnsi="GHEA Grapalat"/>
        </w:rPr>
        <w:t xml:space="preserve"> </w:t>
      </w:r>
      <w:r w:rsidRPr="00C87B61">
        <w:rPr>
          <w:rFonts w:ascii="GHEA Grapalat" w:hAnsi="GHEA Grapalat" w:hint="eastAsia"/>
        </w:rPr>
        <w:t>возврате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договора</w:t>
      </w:r>
      <w:r w:rsidRPr="00C87B61">
        <w:rPr>
          <w:rFonts w:ascii="GHEA Grapalat" w:hAnsi="GHEA Grapalat"/>
        </w:rPr>
        <w:t xml:space="preserve"> </w:t>
      </w:r>
      <w:r w:rsidRPr="00C87B61">
        <w:rPr>
          <w:rFonts w:ascii="GHEA Grapalat" w:hAnsi="GHEA Grapalat" w:hint="eastAsia"/>
        </w:rPr>
        <w:t>и</w:t>
      </w:r>
      <w:r w:rsidRPr="00C87B61">
        <w:rPr>
          <w:rFonts w:ascii="GHEA Grapalat" w:hAnsi="GHEA Grapalat"/>
        </w:rPr>
        <w:t>/</w:t>
      </w:r>
      <w:r w:rsidRPr="00C87B61">
        <w:rPr>
          <w:rFonts w:ascii="GHEA Grapalat" w:hAnsi="GHEA Grapalat" w:hint="eastAsia"/>
        </w:rPr>
        <w:t>или</w:t>
      </w:r>
      <w:r w:rsidRPr="00C87B61">
        <w:rPr>
          <w:rFonts w:ascii="GHEA Grapalat" w:hAnsi="GHEA Grapalat"/>
        </w:rPr>
        <w:t xml:space="preserve"> </w:t>
      </w:r>
      <w:r w:rsidRPr="00C87B61">
        <w:rPr>
          <w:rFonts w:ascii="GHEA Grapalat" w:hAnsi="GHEA Grapalat" w:hint="eastAsia"/>
        </w:rPr>
        <w:t>квалификации</w:t>
      </w:r>
      <w:r w:rsidRPr="00C87B61">
        <w:rPr>
          <w:rFonts w:ascii="GHEA Grapalat" w:hAnsi="GHEA Grapalat"/>
        </w:rPr>
        <w:t xml:space="preserve"> </w:t>
      </w:r>
      <w:r w:rsidRPr="00C87B61">
        <w:rPr>
          <w:rFonts w:ascii="GHEA Grapalat" w:hAnsi="GHEA Grapalat" w:hint="eastAsia"/>
        </w:rPr>
        <w:t>руководитель</w:t>
      </w:r>
      <w:r w:rsidRPr="00C87B61">
        <w:rPr>
          <w:rFonts w:ascii="GHEA Grapalat" w:hAnsi="GHEA Grapalat"/>
        </w:rPr>
        <w:t xml:space="preserve"> </w:t>
      </w:r>
      <w:r w:rsidRPr="00C87B61">
        <w:rPr>
          <w:rFonts w:ascii="GHEA Grapalat" w:hAnsi="GHEA Grapalat" w:hint="eastAsia"/>
        </w:rPr>
        <w:t>заказчика</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письменной</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течение</w:t>
      </w:r>
      <w:r w:rsidRPr="00C87B61">
        <w:rPr>
          <w:rFonts w:ascii="GHEA Grapalat" w:hAnsi="GHEA Grapalat"/>
        </w:rPr>
        <w:t xml:space="preserve"> </w:t>
      </w:r>
      <w:r w:rsidRPr="00C87B61">
        <w:rPr>
          <w:rFonts w:ascii="GHEA Grapalat" w:hAnsi="GHEA Grapalat" w:hint="eastAsia"/>
        </w:rPr>
        <w:t>пяти</w:t>
      </w:r>
      <w:r w:rsidRPr="00C87B61">
        <w:rPr>
          <w:rFonts w:ascii="GHEA Grapalat" w:hAnsi="GHEA Grapalat"/>
        </w:rPr>
        <w:t xml:space="preserve"> </w:t>
      </w:r>
      <w:r w:rsidRPr="00C87B61">
        <w:rPr>
          <w:rFonts w:ascii="GHEA Grapalat" w:hAnsi="GHEA Grapalat" w:hint="eastAsia"/>
        </w:rPr>
        <w:t>рабочих</w:t>
      </w:r>
      <w:r w:rsidRPr="00C87B61">
        <w:rPr>
          <w:rFonts w:ascii="GHEA Grapalat" w:hAnsi="GHEA Grapalat"/>
        </w:rPr>
        <w:t xml:space="preserve"> </w:t>
      </w:r>
      <w:r w:rsidRPr="00C87B61">
        <w:rPr>
          <w:rFonts w:ascii="GHEA Grapalat" w:hAnsi="GHEA Grapalat" w:hint="eastAsia"/>
        </w:rPr>
        <w:t>дней</w:t>
      </w:r>
      <w:r w:rsidRPr="00C87B61">
        <w:rPr>
          <w:rFonts w:ascii="GHEA Grapalat" w:hAnsi="GHEA Grapalat"/>
        </w:rPr>
        <w:t xml:space="preserve">, </w:t>
      </w:r>
      <w:r w:rsidRPr="00C87B61">
        <w:rPr>
          <w:rFonts w:ascii="GHEA Grapalat" w:hAnsi="GHEA Grapalat" w:hint="eastAsia"/>
        </w:rPr>
        <w:t>следующих</w:t>
      </w:r>
      <w:r w:rsidRPr="00C87B61">
        <w:rPr>
          <w:rFonts w:ascii="GHEA Grapalat" w:hAnsi="GHEA Grapalat"/>
        </w:rPr>
        <w:t xml:space="preserve"> </w:t>
      </w:r>
      <w:r w:rsidR="00173318" w:rsidRPr="00C87B61">
        <w:rPr>
          <w:rFonts w:ascii="GHEA Grapalat" w:hAnsi="GHEA Grapalat"/>
        </w:rPr>
        <w:t>за днем возникновения основания возврата обеспечения уведомляет</w:t>
      </w:r>
      <w:r w:rsidRPr="00C87B61">
        <w:rPr>
          <w:rFonts w:ascii="GHEA Grapalat" w:hAnsi="GHEA Grapalat"/>
        </w:rPr>
        <w:t>:</w:t>
      </w:r>
    </w:p>
    <w:p w:rsidR="00D70281" w:rsidRPr="00C87B61" w:rsidRDefault="00D70281" w:rsidP="002520F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002520FB" w:rsidRPr="00C87B61">
        <w:rPr>
          <w:rFonts w:ascii="GHEA Grapalat" w:hAnsi="GHEA Grapalat" w:hint="eastAsia"/>
        </w:rPr>
        <w:t>представлен</w:t>
      </w:r>
      <w:r w:rsidR="002520FB"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002520FB" w:rsidRPr="00C87B61">
        <w:rPr>
          <w:rFonts w:ascii="GHEA Grapalat" w:hAnsi="GHEA Grapalat"/>
        </w:rPr>
        <w:t>;</w:t>
      </w:r>
    </w:p>
    <w:p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w:t>
      </w:r>
      <w:r w:rsidRPr="00C87B61">
        <w:rPr>
          <w:rFonts w:ascii="GHEA Grapalat" w:hAnsi="GHEA Grapalat" w:hint="eastAsia"/>
        </w:rPr>
        <w:t>банковской</w:t>
      </w:r>
      <w:r w:rsidRPr="00C87B61">
        <w:rPr>
          <w:rFonts w:ascii="GHEA Grapalat" w:hAnsi="GHEA Grapalat"/>
        </w:rPr>
        <w:t xml:space="preserve"> </w:t>
      </w:r>
      <w:r w:rsidRPr="00C87B61">
        <w:rPr>
          <w:rFonts w:ascii="GHEA Grapalat" w:hAnsi="GHEA Grapalat" w:hint="eastAsia"/>
        </w:rPr>
        <w:t>гарантии</w:t>
      </w:r>
      <w:r w:rsidRPr="00C87B61">
        <w:rPr>
          <w:rFonts w:ascii="GHEA Grapalat" w:hAnsi="GHEA Grapalat"/>
        </w:rPr>
        <w:t xml:space="preserve">- </w:t>
      </w:r>
      <w:r w:rsidRPr="00C87B61">
        <w:rPr>
          <w:rFonts w:ascii="GHEA Grapalat" w:hAnsi="GHEA Grapalat" w:hint="eastAsia"/>
        </w:rPr>
        <w:t>банк</w:t>
      </w:r>
      <w:r w:rsidRPr="00C87B61">
        <w:rPr>
          <w:rFonts w:ascii="GHEA Grapalat" w:hAnsi="GHEA Grapalat"/>
        </w:rPr>
        <w:t xml:space="preserve">, </w:t>
      </w:r>
      <w:r w:rsidRPr="00C87B61">
        <w:rPr>
          <w:rFonts w:ascii="GHEA Grapalat" w:hAnsi="GHEA Grapalat" w:hint="eastAsia"/>
        </w:rPr>
        <w:t>выдавший</w:t>
      </w:r>
      <w:r w:rsidRPr="00C87B61">
        <w:rPr>
          <w:rFonts w:ascii="GHEA Grapalat" w:hAnsi="GHEA Grapalat"/>
        </w:rPr>
        <w:t xml:space="preserve"> </w:t>
      </w:r>
      <w:r w:rsidRPr="00C87B61">
        <w:rPr>
          <w:rFonts w:ascii="GHEA Grapalat" w:hAnsi="GHEA Grapalat" w:hint="eastAsia"/>
        </w:rPr>
        <w:t>гарантию</w:t>
      </w:r>
      <w:r w:rsidRPr="00C87B61">
        <w:rPr>
          <w:rFonts w:ascii="GHEA Grapalat" w:hAnsi="GHEA Grapalat"/>
        </w:rPr>
        <w:t>;</w:t>
      </w:r>
    </w:p>
    <w:p w:rsidR="00D70281" w:rsidRPr="00B2678A"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rsidR="00D70281" w:rsidRDefault="00D70281" w:rsidP="001075CA">
      <w:pPr>
        <w:widowControl w:val="0"/>
        <w:tabs>
          <w:tab w:val="left" w:pos="1134"/>
        </w:tabs>
        <w:spacing w:after="160"/>
        <w:ind w:firstLine="567"/>
        <w:jc w:val="both"/>
        <w:rPr>
          <w:rFonts w:ascii="GHEA Grapalat" w:hAnsi="GHEA Grapalat"/>
        </w:rPr>
      </w:pP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362FEF" w:rsidRDefault="00362FEF">
      <w:pPr>
        <w:rPr>
          <w:rFonts w:ascii="GHEA Grapalat" w:hAnsi="GHEA Grapalat" w:cs="Sylfaen"/>
        </w:rPr>
      </w:pPr>
      <w:r>
        <w:rPr>
          <w:rFonts w:ascii="GHEA Grapalat" w:hAnsi="GHEA Grapalat" w:cs="Sylfaen"/>
        </w:rPr>
        <w:br w:type="page"/>
      </w:r>
    </w:p>
    <w:p w:rsidR="00096865" w:rsidRDefault="005066AC" w:rsidP="005066AC">
      <w:pPr>
        <w:rPr>
          <w:rFonts w:ascii="GHEA Grapalat" w:hAnsi="GHEA Grapalat"/>
          <w:b/>
        </w:rPr>
      </w:pPr>
      <w:r>
        <w:rPr>
          <w:rFonts w:ascii="GHEA Grapalat" w:hAnsi="GHEA Grapalat"/>
          <w:b/>
        </w:rPr>
        <w:lastRenderedPageBreak/>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27573B">
        <w:rPr>
          <w:rStyle w:val="FootnoteReference"/>
          <w:rFonts w:ascii="GHEA Grapalat" w:hAnsi="GHEA Grapalat"/>
        </w:rPr>
        <w:footnoteReference w:customMarkFollows="1" w:id="9"/>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 xml:space="preserve">По мотивированному решению суда срок, </w:t>
      </w:r>
      <w:r w:rsidRPr="00570BBD">
        <w:rPr>
          <w:rFonts w:ascii="GHEA Grapalat" w:hAnsi="GHEA Grapalat"/>
        </w:rPr>
        <w:lastRenderedPageBreak/>
        <w:t>предусмотренный настоящей частью, может быть продлен один раз на срок до десяти календарных дней</w:t>
      </w:r>
      <w:r>
        <w:rPr>
          <w:rFonts w:ascii="GHEA Grapalat" w:hAnsi="GHEA Grapalat"/>
        </w:rPr>
        <w:t>.</w:t>
      </w:r>
    </w:p>
    <w:p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C87BF8" w:rsidRDefault="00C87BF8" w:rsidP="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C87BF8" w:rsidRPr="00570BBD" w:rsidRDefault="00C87BF8" w:rsidP="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C87BF8" w:rsidRDefault="00C87BF8" w:rsidP="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C87BF8" w:rsidRPr="00570BBD" w:rsidRDefault="00C87BF8" w:rsidP="00C87BF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lastRenderedPageBreak/>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42699B" w:rsidRPr="000E647C">
        <w:rPr>
          <w:rFonts w:ascii="GHEA Grapalat" w:hAnsi="GHEA Grapalat"/>
          <w:sz w:val="36"/>
          <w:szCs w:val="36"/>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10"/>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При этом заявкой представляется оригинал документа, удостоверяющего оплату наличных денег, или оригинал банковской гарантии.</w:t>
      </w:r>
      <w:r w:rsidR="0036524F">
        <w:rPr>
          <w:rFonts w:ascii="GHEA Grapalat" w:hAnsi="GHEA Grapalat"/>
        </w:rPr>
        <w:t xml:space="preserve"> </w:t>
      </w:r>
      <w:r w:rsidR="00761A4D" w:rsidRPr="00B138F3">
        <w:rPr>
          <w:rStyle w:val="FootnoteReference"/>
          <w:rFonts w:ascii="GHEA Grapalat" w:hAnsi="GHEA Grapalat"/>
        </w:rPr>
        <w:footnoteReference w:customMarkFollows="1" w:id="11"/>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lastRenderedPageBreak/>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Default="00654E19" w:rsidP="00B46D58">
      <w:pPr>
        <w:pStyle w:val="norm"/>
        <w:widowControl w:val="0"/>
        <w:spacing w:after="160" w:line="240" w:lineRule="auto"/>
        <w:ind w:firstLine="284"/>
        <w:jc w:val="right"/>
        <w:rPr>
          <w:rFonts w:ascii="GHEA Grapalat" w:hAnsi="GHEA Grapalat"/>
          <w:b/>
          <w:sz w:val="24"/>
          <w:szCs w:val="24"/>
        </w:rPr>
      </w:pPr>
    </w:p>
    <w:p w:rsidR="0042699B" w:rsidRDefault="0042699B" w:rsidP="00B46D58">
      <w:pPr>
        <w:pStyle w:val="norm"/>
        <w:widowControl w:val="0"/>
        <w:spacing w:after="160" w:line="240" w:lineRule="auto"/>
        <w:ind w:firstLine="284"/>
        <w:jc w:val="right"/>
        <w:rPr>
          <w:rFonts w:ascii="GHEA Grapalat" w:hAnsi="GHEA Grapalat"/>
          <w:b/>
          <w:sz w:val="24"/>
          <w:szCs w:val="24"/>
        </w:rPr>
      </w:pPr>
    </w:p>
    <w:p w:rsidR="0042699B" w:rsidRDefault="0042699B" w:rsidP="00B46D58">
      <w:pPr>
        <w:pStyle w:val="norm"/>
        <w:widowControl w:val="0"/>
        <w:spacing w:after="160" w:line="240" w:lineRule="auto"/>
        <w:ind w:firstLine="284"/>
        <w:jc w:val="right"/>
        <w:rPr>
          <w:rFonts w:ascii="GHEA Grapalat" w:hAnsi="GHEA Grapalat"/>
          <w:b/>
          <w:sz w:val="24"/>
          <w:szCs w:val="24"/>
        </w:rPr>
      </w:pPr>
    </w:p>
    <w:p w:rsidR="0042699B" w:rsidRDefault="0042699B" w:rsidP="00B46D58">
      <w:pPr>
        <w:pStyle w:val="norm"/>
        <w:widowControl w:val="0"/>
        <w:spacing w:after="160" w:line="240" w:lineRule="auto"/>
        <w:ind w:firstLine="284"/>
        <w:jc w:val="right"/>
        <w:rPr>
          <w:rFonts w:ascii="GHEA Grapalat" w:hAnsi="GHEA Grapalat"/>
          <w:b/>
          <w:sz w:val="24"/>
          <w:szCs w:val="24"/>
        </w:rPr>
      </w:pPr>
    </w:p>
    <w:p w:rsidR="008B17FA" w:rsidRDefault="008B17FA" w:rsidP="00B46D58">
      <w:pPr>
        <w:pStyle w:val="norm"/>
        <w:widowControl w:val="0"/>
        <w:spacing w:after="160" w:line="240" w:lineRule="auto"/>
        <w:ind w:firstLine="284"/>
        <w:jc w:val="right"/>
        <w:rPr>
          <w:rFonts w:ascii="GHEA Grapalat" w:hAnsi="GHEA Grapalat"/>
          <w:b/>
          <w:sz w:val="24"/>
          <w:szCs w:val="24"/>
        </w:rPr>
      </w:pPr>
    </w:p>
    <w:p w:rsidR="0042699B" w:rsidRDefault="0042699B" w:rsidP="00B46D58">
      <w:pPr>
        <w:pStyle w:val="norm"/>
        <w:widowControl w:val="0"/>
        <w:spacing w:after="160" w:line="240" w:lineRule="auto"/>
        <w:ind w:firstLine="284"/>
        <w:jc w:val="right"/>
        <w:rPr>
          <w:rFonts w:ascii="GHEA Grapalat" w:hAnsi="GHEA Grapalat"/>
          <w:b/>
          <w:sz w:val="24"/>
          <w:szCs w:val="24"/>
        </w:rPr>
      </w:pPr>
    </w:p>
    <w:p w:rsidR="0042699B" w:rsidRDefault="0042699B" w:rsidP="00B46D58">
      <w:pPr>
        <w:pStyle w:val="norm"/>
        <w:widowControl w:val="0"/>
        <w:spacing w:after="160" w:line="240" w:lineRule="auto"/>
        <w:ind w:firstLine="284"/>
        <w:jc w:val="right"/>
        <w:rPr>
          <w:rFonts w:ascii="GHEA Grapalat" w:hAnsi="GHEA Grapalat"/>
          <w:b/>
          <w:sz w:val="24"/>
          <w:szCs w:val="24"/>
        </w:rPr>
      </w:pPr>
    </w:p>
    <w:p w:rsidR="0042699B" w:rsidRPr="00F677F1" w:rsidRDefault="0042699B"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42699B">
        <w:rPr>
          <w:rFonts w:ascii="GHEA Grapalat" w:hAnsi="GHEA Grapalat"/>
          <w:b/>
          <w:sz w:val="24"/>
          <w:szCs w:val="24"/>
        </w:rPr>
        <w:t xml:space="preserve">запрос котировок </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A92057">
        <w:rPr>
          <w:rFonts w:ascii="GHEA Grapalat" w:hAnsi="GHEA Grapalat"/>
          <w:sz w:val="24"/>
          <w:szCs w:val="24"/>
        </w:rPr>
        <w:t>ԷՋՕԸ-ԳՀԱՊՁԲ–2026/</w:t>
      </w:r>
      <w:r w:rsidR="007175CD">
        <w:rPr>
          <w:rFonts w:ascii="GHEA Grapalat" w:hAnsi="GHEA Grapalat"/>
          <w:sz w:val="24"/>
          <w:szCs w:val="24"/>
        </w:rPr>
        <w:t>05</w:t>
      </w:r>
      <w:r w:rsidR="00A92057">
        <w:rPr>
          <w:rFonts w:ascii="GHEA Grapalat" w:hAnsi="GHEA Grapalat"/>
          <w:sz w:val="24"/>
          <w:szCs w:val="24"/>
        </w:rPr>
        <w:t xml:space="preserve"> </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42699B">
        <w:rPr>
          <w:rFonts w:ascii="GHEA Grapalat" w:hAnsi="GHEA Grapalat"/>
          <w:color w:val="auto"/>
          <w:sz w:val="24"/>
          <w:szCs w:val="24"/>
        </w:rPr>
        <w:t xml:space="preserve">запрос котировок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A92057">
        <w:rPr>
          <w:rFonts w:ascii="GHEA Grapalat" w:hAnsi="GHEA Grapalat"/>
        </w:rPr>
        <w:t>ԷՋՕԸ-ԳՀԱՊՁԲ–2026/</w:t>
      </w:r>
      <w:r w:rsidR="007175CD">
        <w:rPr>
          <w:rFonts w:ascii="GHEA Grapalat" w:hAnsi="GHEA Grapalat"/>
        </w:rPr>
        <w:t>05</w:t>
      </w:r>
      <w:r w:rsidR="00A92057">
        <w:rPr>
          <w:rFonts w:ascii="GHEA Grapalat" w:hAnsi="GHEA Grapalat"/>
        </w:rPr>
        <w:t xml:space="preserve"> </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9E1F0A" w:rsidRPr="004F23CF" w:rsidRDefault="009E1F0A" w:rsidP="009E1F0A">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rsidR="009E1F0A" w:rsidRPr="004F23CF" w:rsidRDefault="009E1F0A" w:rsidP="009E1F0A">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rsidR="009E1F0A" w:rsidRPr="004F23CF" w:rsidRDefault="009E1F0A" w:rsidP="009E1F0A">
      <w:pPr>
        <w:rPr>
          <w:rFonts w:ascii="GHEA Grapalat" w:hAnsi="GHEA Grapalat"/>
          <w:i/>
          <w:sz w:val="16"/>
          <w:vertAlign w:val="superscript"/>
          <w:lang w:val="es-ES"/>
        </w:rPr>
      </w:pPr>
    </w:p>
    <w:p w:rsidR="009E1F0A" w:rsidRPr="004F23CF" w:rsidRDefault="009E1F0A" w:rsidP="009E1F0A">
      <w:pPr>
        <w:rPr>
          <w:rFonts w:ascii="GHEA Grapalat" w:hAnsi="GHEA Grapalat" w:cs="Sylfaen"/>
          <w:sz w:val="20"/>
          <w:lang w:val="hy-AM"/>
        </w:rPr>
      </w:pPr>
      <w:r w:rsidRPr="004F23CF">
        <w:rPr>
          <w:rFonts w:ascii="GHEA Grapalat" w:hAnsi="GHEA Grapalat"/>
          <w:lang w:val="hy-AM"/>
        </w:rPr>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r w:rsidRPr="004F23CF">
        <w:rPr>
          <w:rFonts w:ascii="GHEA Grapalat" w:hAnsi="GHEA Grapalat"/>
          <w:spacing w:val="-4"/>
        </w:rPr>
        <w:t xml:space="preserve">на </w:t>
      </w:r>
      <w:r w:rsidR="0042699B">
        <w:rPr>
          <w:rFonts w:ascii="GHEA Grapalat" w:hAnsi="GHEA Grapalat"/>
        </w:rPr>
        <w:t xml:space="preserve">запрос котировок </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00A92057">
        <w:rPr>
          <w:rFonts w:ascii="GHEA Grapalat" w:hAnsi="GHEA Grapalat"/>
        </w:rPr>
        <w:t>ԷՋՕԸ-ԳՀԱՊՁԲ–2026/</w:t>
      </w:r>
      <w:r w:rsidR="007175CD">
        <w:rPr>
          <w:rFonts w:ascii="GHEA Grapalat" w:hAnsi="GHEA Grapalat"/>
        </w:rPr>
        <w:t>05</w:t>
      </w:r>
      <w:r w:rsidR="00A92057">
        <w:rPr>
          <w:rFonts w:ascii="GHEA Grapalat" w:hAnsi="GHEA Grapalat"/>
        </w:rPr>
        <w:t xml:space="preserve"> </w:t>
      </w:r>
      <w:r w:rsidRPr="004F23CF">
        <w:rPr>
          <w:rFonts w:ascii="GHEA Grapalat" w:hAnsi="GHEA Grapalat"/>
        </w:rPr>
        <w:t>*</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sidR="006247D8">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rsidR="009E1F0A" w:rsidRPr="004F23CF" w:rsidRDefault="009E1F0A" w:rsidP="009E1F0A">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sidR="006247D8">
        <w:rPr>
          <w:rFonts w:ascii="GHEA Grapalat" w:hAnsi="GHEA Grapalat" w:cs="Sylfaen"/>
          <w:sz w:val="20"/>
        </w:rPr>
        <w:t xml:space="preserve">                                        </w:t>
      </w:r>
      <w:r w:rsidRPr="004F23CF">
        <w:rPr>
          <w:rFonts w:ascii="GHEA Grapalat" w:hAnsi="GHEA Grapalat"/>
          <w:sz w:val="16"/>
        </w:rPr>
        <w:t>наименование участника</w:t>
      </w:r>
    </w:p>
    <w:p w:rsidR="006B3E56" w:rsidRPr="00AF791F" w:rsidRDefault="009E1F0A" w:rsidP="00AF791F">
      <w:pPr>
        <w:widowControl w:val="0"/>
        <w:spacing w:after="160"/>
        <w:ind w:left="568"/>
        <w:jc w:val="both"/>
        <w:rPr>
          <w:rFonts w:ascii="GHEA Grapalat" w:hAnsi="GHEA Grapalat" w:cs="Arial"/>
        </w:rPr>
      </w:pPr>
      <w:r w:rsidRPr="00AF791F">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AF791F" w:rsidDel="009E1F0A">
        <w:rPr>
          <w:rFonts w:ascii="GHEA Grapalat" w:hAnsi="GHEA Grapalat"/>
        </w:rPr>
        <w:t xml:space="preserve"> </w:t>
      </w:r>
      <w:r w:rsidR="0035493A" w:rsidRPr="00AF791F">
        <w:rPr>
          <w:rFonts w:ascii="GHEA Grapalat" w:hAnsi="GHEA Grapalat"/>
          <w:vertAlign w:val="superscript"/>
        </w:rPr>
        <w:t>16</w:t>
      </w:r>
      <w:r w:rsidR="00952531" w:rsidRPr="00AF791F">
        <w:rPr>
          <w:rFonts w:ascii="GHEA Grapalat" w:hAnsi="GHEA Grapalat"/>
        </w:rPr>
        <w:t>,</w:t>
      </w:r>
    </w:p>
    <w:p w:rsidR="006B3E56" w:rsidRPr="00AF791F" w:rsidRDefault="006B3E56" w:rsidP="00AF791F">
      <w:pPr>
        <w:pStyle w:val="ListParagraph"/>
        <w:widowControl w:val="0"/>
        <w:numPr>
          <w:ilvl w:val="0"/>
          <w:numId w:val="33"/>
        </w:numPr>
        <w:tabs>
          <w:tab w:val="left" w:pos="567"/>
        </w:tabs>
        <w:spacing w:after="160"/>
        <w:jc w:val="both"/>
        <w:rPr>
          <w:rFonts w:ascii="GHEA Grapalat" w:hAnsi="GHEA Grapalat" w:cs="Arial"/>
        </w:rPr>
      </w:pPr>
      <w:r w:rsidRPr="00AF791F">
        <w:rPr>
          <w:rFonts w:ascii="GHEA Grapalat" w:hAnsi="GHEA Grapalat"/>
        </w:rPr>
        <w:lastRenderedPageBreak/>
        <w:t xml:space="preserve">в рамках участия в </w:t>
      </w:r>
      <w:r w:rsidR="0042699B">
        <w:rPr>
          <w:rFonts w:ascii="GHEA Grapalat" w:hAnsi="GHEA Grapalat"/>
        </w:rPr>
        <w:t xml:space="preserve">запрос котировок </w:t>
      </w:r>
      <w:r w:rsidRPr="00AF791F">
        <w:rPr>
          <w:rFonts w:ascii="GHEA Grapalat" w:hAnsi="GHEA Grapalat"/>
        </w:rPr>
        <w:t xml:space="preserve">под кодом </w:t>
      </w:r>
      <w:r w:rsidR="00A92057">
        <w:rPr>
          <w:rFonts w:ascii="GHEA Grapalat" w:hAnsi="GHEA Grapalat"/>
        </w:rPr>
        <w:t>ԷՋՕԸ-ԳՀԱՊՁԲ–2026/</w:t>
      </w:r>
      <w:r w:rsidR="007175CD">
        <w:rPr>
          <w:rFonts w:ascii="GHEA Grapalat" w:hAnsi="GHEA Grapalat"/>
        </w:rPr>
        <w:t>05</w:t>
      </w:r>
      <w:r w:rsidR="00A92057">
        <w:rPr>
          <w:rFonts w:ascii="GHEA Grapalat" w:hAnsi="GHEA Grapalat"/>
        </w:rPr>
        <w:t xml:space="preserve"> </w:t>
      </w:r>
      <w:r w:rsidRPr="00AF791F">
        <w:rPr>
          <w:rFonts w:ascii="GHEA Grapalat" w:hAnsi="GHEA Grapalat"/>
        </w:rPr>
        <w:t>*</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w:t>
      </w:r>
      <w:r w:rsidR="00024FA3">
        <w:rPr>
          <w:rFonts w:ascii="GHEA Grapalat" w:hAnsi="GHEA Grapalat"/>
        </w:rPr>
        <w:t xml:space="preserve"> </w:t>
      </w:r>
      <w:r w:rsidR="00024FA3" w:rsidRPr="00326396">
        <w:rPr>
          <w:rFonts w:ascii="GHEA Grapalat" w:hAnsi="GHEA Grapalat"/>
          <w:lang w:val="hy-AM"/>
        </w:rPr>
        <w:t>недобросовестн</w:t>
      </w:r>
      <w:r w:rsidR="00024FA3">
        <w:rPr>
          <w:rFonts w:ascii="GHEA Grapalat" w:hAnsi="GHEA Grapalat"/>
        </w:rPr>
        <w:t>ой</w:t>
      </w:r>
      <w:r w:rsidR="00024FA3" w:rsidRPr="00326396">
        <w:rPr>
          <w:rFonts w:ascii="GHEA Grapalat" w:hAnsi="GHEA Grapalat"/>
          <w:lang w:val="hy-AM"/>
        </w:rPr>
        <w:t xml:space="preserve"> конкуренци</w:t>
      </w:r>
      <w:r w:rsidR="00024FA3">
        <w:rPr>
          <w:rFonts w:ascii="GHEA Grapalat" w:hAnsi="GHEA Grapalat"/>
        </w:rPr>
        <w:t>и,</w:t>
      </w:r>
      <w:r>
        <w:rPr>
          <w:rFonts w:ascii="GHEA Grapalat" w:hAnsi="GHEA Grapalat"/>
        </w:rPr>
        <w:t xml:space="preserve">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42699B">
        <w:rPr>
          <w:rFonts w:ascii="GHEA Grapalat" w:hAnsi="GHEA Grapalat"/>
        </w:rPr>
        <w:t xml:space="preserve">запрос котировок </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9"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rsidR="00BB6319" w:rsidRDefault="00BB6319" w:rsidP="00BB6319">
      <w:pPr>
        <w:widowControl w:val="0"/>
        <w:spacing w:after="160"/>
        <w:contextualSpacing/>
        <w:jc w:val="both"/>
        <w:rPr>
          <w:rFonts w:ascii="GHEA Grapalat" w:hAnsi="GHEA Grapalat"/>
        </w:rPr>
      </w:pPr>
      <w:r>
        <w:rPr>
          <w:rFonts w:ascii="GHEA Grapalat" w:hAnsi="GHEA Grapalat"/>
        </w:rPr>
        <w:t>Ниже  ------------</w:t>
      </w:r>
      <w:r w:rsidR="009A73EA">
        <w:rPr>
          <w:rFonts w:ascii="GHEA Grapalat" w:hAnsi="GHEA Grapalat"/>
        </w:rPr>
        <w:t>---------------------------</w:t>
      </w:r>
      <w:r>
        <w:rPr>
          <w:rFonts w:ascii="GHEA Grapalat" w:hAnsi="GHEA Grapalat"/>
        </w:rPr>
        <w:t>-</w:t>
      </w:r>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rsidR="008B17FA" w:rsidRDefault="009A73EA" w:rsidP="00724462">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FootnoteReference"/>
          <w:rFonts w:ascii="GHEA Grapalat" w:hAnsi="GHEA Grapalat"/>
          <w:sz w:val="28"/>
          <w:szCs w:val="28"/>
        </w:rPr>
        <w:footnoteReference w:customMarkFollows="1" w:id="12"/>
        <w:t>**</w:t>
      </w:r>
      <w:r>
        <w:rPr>
          <w:rFonts w:ascii="GHEA Grapalat" w:hAnsi="GHEA Grapalat"/>
          <w:sz w:val="28"/>
          <w:szCs w:val="28"/>
        </w:rPr>
        <w:t>.</w:t>
      </w:r>
      <w:r w:rsidR="006B3E56" w:rsidRPr="009A73EA">
        <w:rPr>
          <w:rFonts w:ascii="GHEA Grapalat" w:hAnsi="GHEA Grapalat"/>
        </w:rPr>
        <w:t xml:space="preserve"> </w:t>
      </w:r>
    </w:p>
    <w:p w:rsidR="008B17FA" w:rsidRDefault="008B17FA" w:rsidP="00724462">
      <w:pPr>
        <w:widowControl w:val="0"/>
        <w:spacing w:after="160"/>
        <w:jc w:val="both"/>
        <w:rPr>
          <w:rFonts w:ascii="GHEA Grapalat" w:hAnsi="GHEA Grapalat"/>
        </w:rPr>
      </w:pP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D043C1" w:rsidRPr="009044F1" w:rsidRDefault="00123294" w:rsidP="008B17FA">
      <w:pPr>
        <w:rPr>
          <w:rFonts w:ascii="GHEA Grapalat" w:hAnsi="GHEA Grapalat" w:cs="Arial"/>
          <w:b/>
          <w:i/>
        </w:rPr>
      </w:pPr>
      <w:r>
        <w:rPr>
          <w:rFonts w:ascii="GHEA Grapalat" w:hAnsi="GHEA Grapalat"/>
          <w:b/>
        </w:rPr>
        <w:br w:type="page"/>
      </w:r>
      <w:r w:rsidR="008B17FA">
        <w:rPr>
          <w:rFonts w:ascii="GHEA Grapalat" w:hAnsi="GHEA Grapalat"/>
          <w:b/>
          <w:lang w:val="hy-AM"/>
        </w:rPr>
        <w:lastRenderedPageBreak/>
        <w:t xml:space="preserve">                                                                                                            </w:t>
      </w:r>
      <w:r w:rsidR="00D043C1" w:rsidRPr="009044F1">
        <w:rPr>
          <w:rFonts w:ascii="GHEA Grapalat" w:hAnsi="GHEA Grapalat"/>
          <w:b/>
        </w:rPr>
        <w:t xml:space="preserve">Приложение № </w:t>
      </w:r>
      <w:r w:rsidR="00D043C1">
        <w:rPr>
          <w:rFonts w:ascii="GHEA Grapalat" w:hAnsi="GHEA Grapalat"/>
          <w:b/>
        </w:rPr>
        <w:t>1</w:t>
      </w:r>
      <w:r w:rsidR="00D043C1" w:rsidRPr="009044F1">
        <w:rPr>
          <w:rFonts w:ascii="GHEA Grapalat" w:hAnsi="GHEA Grapalat"/>
          <w:b/>
        </w:rPr>
        <w:t>,1</w:t>
      </w:r>
    </w:p>
    <w:p w:rsidR="00D043C1" w:rsidRPr="009044F1" w:rsidRDefault="00D043C1" w:rsidP="00D043C1">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42699B">
        <w:rPr>
          <w:rFonts w:ascii="GHEA Grapalat" w:hAnsi="GHEA Grapalat"/>
          <w:b/>
          <w:sz w:val="24"/>
          <w:szCs w:val="24"/>
        </w:rPr>
        <w:t xml:space="preserve">запрос котировок </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A92057">
        <w:rPr>
          <w:rFonts w:ascii="GHEA Grapalat" w:hAnsi="GHEA Grapalat"/>
          <w:b/>
          <w:sz w:val="24"/>
          <w:szCs w:val="24"/>
        </w:rPr>
        <w:t>ԷՋՕԸ-ԳՀԱՊՁԲ–2026/</w:t>
      </w:r>
      <w:r w:rsidR="007175CD">
        <w:rPr>
          <w:rFonts w:ascii="GHEA Grapalat" w:hAnsi="GHEA Grapalat"/>
          <w:b/>
          <w:sz w:val="24"/>
          <w:szCs w:val="24"/>
        </w:rPr>
        <w:t>05</w:t>
      </w:r>
      <w:r w:rsidR="00A92057">
        <w:rPr>
          <w:rFonts w:ascii="GHEA Grapalat" w:hAnsi="GHEA Grapalat"/>
          <w:b/>
          <w:sz w:val="24"/>
          <w:szCs w:val="24"/>
        </w:rPr>
        <w:t xml:space="preserve"> </w:t>
      </w:r>
      <w:r>
        <w:rPr>
          <w:rStyle w:val="FootnoteReference"/>
          <w:rFonts w:ascii="GHEA Grapalat" w:hAnsi="GHEA Grapalat"/>
          <w:b/>
          <w:sz w:val="24"/>
          <w:szCs w:val="24"/>
        </w:rPr>
        <w:footnoteReference w:customMarkFollows="1" w:id="13"/>
        <w:t>*</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sidR="00A92057">
        <w:rPr>
          <w:rFonts w:ascii="GHEA Grapalat" w:hAnsi="GHEA Grapalat"/>
        </w:rPr>
        <w:t>ԷՋՕԸ-ԳՀԱՊՁԲ–2026/</w:t>
      </w:r>
      <w:r w:rsidR="007175CD">
        <w:rPr>
          <w:rFonts w:ascii="GHEA Grapalat" w:hAnsi="GHEA Grapalat"/>
        </w:rPr>
        <w:t>05</w:t>
      </w:r>
      <w:r w:rsidR="00A92057">
        <w:rPr>
          <w:rFonts w:ascii="GHEA Grapalat" w:hAnsi="GHEA Grapalat"/>
        </w:rPr>
        <w:t xml:space="preserve"> </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9A3C00" w:rsidP="009A3C00">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AB6E69" w:rsidRDefault="00AB6E69" w:rsidP="00AB6E69">
      <w:pPr>
        <w:jc w:val="right"/>
        <w:rPr>
          <w:rFonts w:ascii="GHEA Grapalat" w:hAnsi="GHEA Grapalat"/>
          <w:b/>
        </w:rPr>
      </w:pPr>
      <w:r>
        <w:rPr>
          <w:rFonts w:ascii="GHEA Grapalat" w:hAnsi="GHEA Grapalat"/>
          <w:b/>
        </w:rPr>
        <w:lastRenderedPageBreak/>
        <w:t>Приложение 1.</w:t>
      </w:r>
      <w:r w:rsidR="000B5664">
        <w:rPr>
          <w:rFonts w:ascii="GHEA Grapalat" w:hAnsi="GHEA Grapalat"/>
          <w:b/>
        </w:rPr>
        <w:t>2</w:t>
      </w:r>
      <w:r>
        <w:rPr>
          <w:rFonts w:ascii="GHEA Grapalat" w:hAnsi="GHEA Grapalat"/>
          <w:b/>
        </w:rPr>
        <w:t xml:space="preserve">** </w:t>
      </w:r>
    </w:p>
    <w:p w:rsidR="00AB6E69" w:rsidRPr="00FA6464" w:rsidRDefault="00AB6E69" w:rsidP="00AB6E69">
      <w:pPr>
        <w:jc w:val="right"/>
        <w:rPr>
          <w:rFonts w:ascii="GHEA Grapalat" w:hAnsi="GHEA Grapalat"/>
          <w:b/>
        </w:rPr>
      </w:pPr>
      <w:r w:rsidRPr="001439BD">
        <w:rPr>
          <w:rFonts w:ascii="GHEA Grapalat" w:hAnsi="GHEA Grapalat"/>
          <w:b/>
        </w:rPr>
        <w:t xml:space="preserve">к Приглашению на </w:t>
      </w:r>
      <w:r w:rsidR="0042699B">
        <w:rPr>
          <w:rFonts w:ascii="GHEA Grapalat" w:hAnsi="GHEA Grapalat"/>
          <w:b/>
        </w:rPr>
        <w:t xml:space="preserve">запрос котировок </w:t>
      </w:r>
    </w:p>
    <w:p w:rsidR="00AB6E69" w:rsidRPr="009044F1" w:rsidRDefault="00AB6E69" w:rsidP="00AB6E69">
      <w:pPr>
        <w:pStyle w:val="Heading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A92057">
        <w:rPr>
          <w:rFonts w:ascii="GHEA Grapalat" w:hAnsi="GHEA Grapalat"/>
          <w:b/>
          <w:sz w:val="24"/>
          <w:szCs w:val="24"/>
        </w:rPr>
        <w:t>ԷՋՕԸ-ԳՀԱՊՁԲ–2026/</w:t>
      </w:r>
      <w:r w:rsidR="007175CD">
        <w:rPr>
          <w:rFonts w:ascii="GHEA Grapalat" w:hAnsi="GHEA Grapalat"/>
          <w:b/>
          <w:sz w:val="24"/>
          <w:szCs w:val="24"/>
        </w:rPr>
        <w:t>05</w:t>
      </w:r>
      <w:r w:rsidR="00A92057">
        <w:rPr>
          <w:rFonts w:ascii="GHEA Grapalat" w:hAnsi="GHEA Grapalat"/>
          <w:b/>
          <w:sz w:val="24"/>
          <w:szCs w:val="24"/>
        </w:rPr>
        <w:t xml:space="preserve"> </w:t>
      </w:r>
    </w:p>
    <w:p w:rsidR="00F016A2" w:rsidRDefault="00F016A2">
      <w:pPr>
        <w:rPr>
          <w:rFonts w:ascii="GHEA Grapalat" w:hAnsi="GHEA Grapalat"/>
          <w:b/>
        </w:rPr>
      </w:pPr>
    </w:p>
    <w:p w:rsidR="00F016A2" w:rsidRDefault="00F016A2" w:rsidP="00F016A2">
      <w:pPr>
        <w:ind w:left="360" w:hanging="360"/>
        <w:jc w:val="center"/>
        <w:rPr>
          <w:rFonts w:ascii="GHEA Grapalat" w:hAnsi="GHEA Grapalat"/>
          <w:b/>
        </w:rPr>
      </w:pPr>
      <w:r>
        <w:rPr>
          <w:rFonts w:ascii="GHEA Grapalat" w:hAnsi="GHEA Grapalat"/>
          <w:b/>
        </w:rPr>
        <w:t>ФОРМА</w:t>
      </w:r>
    </w:p>
    <w:p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F016A2" w:rsidRPr="00ED3A13" w:rsidRDefault="00F016A2" w:rsidP="00F016A2">
      <w:pPr>
        <w:ind w:left="360" w:hanging="360"/>
        <w:jc w:val="center"/>
        <w:rPr>
          <w:rFonts w:ascii="GHEA Grapalat" w:eastAsia="GHEA Grapalat" w:hAnsi="GHEA Grapalat" w:cs="GHEA Grapalat"/>
          <w:b/>
        </w:rPr>
      </w:pPr>
    </w:p>
    <w:p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0"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F016A2" w:rsidRPr="00FD1EE4" w:rsidRDefault="00F016A2" w:rsidP="006D2CDF">
            <w:pPr>
              <w:spacing w:before="240" w:after="240"/>
              <w:ind w:left="993" w:hanging="851"/>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ind w:left="993" w:hanging="851"/>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487"/>
        </w:trPr>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 страниц декларации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rPr>
          <w:rFonts w:ascii="GHEA Grapalat" w:eastAsia="GHEA Grapalat" w:hAnsi="GHEA Grapalat" w:cs="GHEA Grapalat"/>
        </w:rPr>
      </w:pPr>
    </w:p>
    <w:p w:rsidR="00F016A2" w:rsidRPr="00FD1EE4" w:rsidRDefault="00F016A2" w:rsidP="00F016A2">
      <w:pPr>
        <w:rPr>
          <w:rFonts w:ascii="GHEA Grapalat" w:eastAsia="GHEA Grapalat" w:hAnsi="GHEA Grapalat" w:cs="GHEA Grapalat"/>
        </w:rPr>
      </w:pPr>
      <w:r w:rsidRPr="00FD1EE4">
        <w:rPr>
          <w:rFonts w:ascii="GHEA Grapalat" w:hAnsi="GHEA Grapalat"/>
        </w:rPr>
        <w:br w:type="page"/>
      </w:r>
    </w:p>
    <w:p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361"/>
        </w:trPr>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F016A2" w:rsidRPr="00FD1EE4" w:rsidRDefault="00210A05" w:rsidP="006D2CDF">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210A05" w:rsidP="006D2CDF">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F016A2" w:rsidRPr="00CB7DF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210A05" w:rsidP="006D2CDF">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210A05" w:rsidP="006D2CDF">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B047A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210A05" w:rsidP="006D2CDF">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210A05" w:rsidP="006D2CDF">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rPr>
          <w:rFonts w:ascii="GHEA Grapalat" w:eastAsia="GHEA Grapalat" w:hAnsi="GHEA Grapalat" w:cs="GHEA Grapalat"/>
          <w:b/>
        </w:rPr>
      </w:pPr>
      <w:r w:rsidRPr="00FD1EE4">
        <w:rPr>
          <w:rFonts w:ascii="GHEA Grapalat" w:hAnsi="GHEA Grapalat"/>
        </w:rPr>
        <w:br w:type="page"/>
      </w: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6D2CDF">
        <w:trPr>
          <w:trHeight w:val="924"/>
        </w:trPr>
        <w:tc>
          <w:tcPr>
            <w:tcW w:w="9016" w:type="dxa"/>
            <w:gridSpan w:val="2"/>
            <w:vAlign w:val="center"/>
          </w:tcPr>
          <w:p w:rsidR="00F016A2" w:rsidRPr="00FD1EE4" w:rsidRDefault="00210A05"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rsidTr="006D2CDF">
        <w:trPr>
          <w:trHeight w:val="684"/>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F016A2" w:rsidRPr="006B364D" w:rsidRDefault="00210A05"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F10CBA" w:rsidRDefault="00210A05"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210A05" w:rsidP="006D2CDF">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rsidTr="006D2CDF">
        <w:tc>
          <w:tcPr>
            <w:tcW w:w="9016" w:type="dxa"/>
            <w:gridSpan w:val="2"/>
            <w:vAlign w:val="center"/>
          </w:tcPr>
          <w:p w:rsidR="00F016A2" w:rsidRPr="00FD1EE4" w:rsidRDefault="00210A05"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6D2CDF">
        <w:trPr>
          <w:trHeight w:val="924"/>
        </w:trPr>
        <w:tc>
          <w:tcPr>
            <w:tcW w:w="9016" w:type="dxa"/>
            <w:gridSpan w:val="2"/>
            <w:vAlign w:val="center"/>
          </w:tcPr>
          <w:p w:rsidR="00F016A2" w:rsidRPr="00FD1EE4" w:rsidRDefault="00210A05"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rsidTr="006D2CDF">
        <w:trPr>
          <w:trHeight w:val="684"/>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F016A2" w:rsidRPr="00C843BA" w:rsidRDefault="00210A05"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C843BA" w:rsidRDefault="00210A05"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210A05" w:rsidP="006D2CDF">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rsidTr="006D2CDF">
        <w:tc>
          <w:tcPr>
            <w:tcW w:w="9016" w:type="dxa"/>
            <w:gridSpan w:val="2"/>
            <w:vAlign w:val="center"/>
          </w:tcPr>
          <w:p w:rsidR="00F016A2" w:rsidRPr="00FD1EE4" w:rsidRDefault="00210A05" w:rsidP="006D2CDF">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rsidTr="006D2CDF">
        <w:tc>
          <w:tcPr>
            <w:tcW w:w="9016" w:type="dxa"/>
            <w:gridSpan w:val="2"/>
            <w:vAlign w:val="center"/>
          </w:tcPr>
          <w:p w:rsidR="00F016A2" w:rsidRPr="00FD1EE4" w:rsidRDefault="00210A05" w:rsidP="006D2CDF">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rsidTr="006D2CDF">
        <w:tc>
          <w:tcPr>
            <w:tcW w:w="9016" w:type="dxa"/>
            <w:gridSpan w:val="2"/>
            <w:vAlign w:val="center"/>
          </w:tcPr>
          <w:p w:rsidR="00F016A2" w:rsidRPr="00FD1EE4" w:rsidRDefault="00210A05" w:rsidP="006D2CDF">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F016A2" w:rsidRPr="00B23852" w:rsidRDefault="00210A05"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rsidR="00F016A2" w:rsidRPr="00FD1EE4" w:rsidRDefault="00210A05" w:rsidP="006D2CDF">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w:t>
            </w:r>
            <w:r w:rsidRPr="005D151C">
              <w:rPr>
                <w:rFonts w:ascii="GHEA Grapalat" w:eastAsia="GHEA Grapalat" w:hAnsi="GHEA Grapalat" w:cs="GHEA Grapalat"/>
                <w:color w:val="000000"/>
              </w:rPr>
              <w:lastRenderedPageBreak/>
              <w:t>семьи</w:t>
            </w:r>
            <w:r>
              <w:rPr>
                <w:rFonts w:ascii="GHEA Grapalat" w:eastAsia="GHEA Grapalat" w:hAnsi="GHEA Grapalat" w:cs="GHEA Grapalat"/>
                <w:color w:val="000000"/>
              </w:rPr>
              <w:t xml:space="preserve"> </w:t>
            </w:r>
          </w:p>
        </w:tc>
        <w:tc>
          <w:tcPr>
            <w:tcW w:w="6180" w:type="dxa"/>
            <w:vAlign w:val="center"/>
          </w:tcPr>
          <w:p w:rsidR="00F016A2" w:rsidRPr="005600B4" w:rsidRDefault="00210A05"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rsidR="00F016A2" w:rsidRPr="005600B4" w:rsidRDefault="00210A05"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rPr>
          <w:trHeight w:val="853"/>
        </w:trPr>
        <w:tc>
          <w:tcPr>
            <w:tcW w:w="2835" w:type="dxa"/>
            <w:vMerge w:val="restart"/>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bl>
    <w:p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lastRenderedPageBreak/>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F016A2" w:rsidRPr="00E61782" w:rsidRDefault="00F016A2" w:rsidP="00E61782">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F016A2" w:rsidRPr="00FD1EE4" w:rsidTr="006D2CDF">
        <w:tc>
          <w:tcPr>
            <w:tcW w:w="9016" w:type="dxa"/>
            <w:shd w:val="clear" w:color="auto" w:fill="DBE5F1" w:themeFill="accent1" w:themeFillTint="33"/>
          </w:tcPr>
          <w:p w:rsidR="00F016A2" w:rsidRPr="00FD1EE4" w:rsidRDefault="00F016A2" w:rsidP="006D2C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rsidTr="006D2CDF">
        <w:trPr>
          <w:trHeight w:val="10187"/>
        </w:trPr>
        <w:tc>
          <w:tcPr>
            <w:tcW w:w="9016" w:type="dxa"/>
          </w:tcPr>
          <w:p w:rsidR="00F016A2" w:rsidRPr="00FD1EE4" w:rsidRDefault="00F016A2" w:rsidP="006D2CDF">
            <w:pPr>
              <w:rPr>
                <w:rFonts w:ascii="GHEA Grapalat" w:eastAsia="GHEA Grapalat" w:hAnsi="GHEA Grapalat" w:cs="GHEA Grapalat"/>
                <w:b/>
                <w:color w:val="000000"/>
              </w:rPr>
            </w:pPr>
          </w:p>
        </w:tc>
      </w:tr>
    </w:tbl>
    <w:p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rsidR="00F016A2" w:rsidRDefault="00F016A2" w:rsidP="00F016A2">
      <w:pPr>
        <w:rPr>
          <w:rFonts w:ascii="GHEA Grapalat" w:hAnsi="GHEA Grapalat"/>
          <w:b/>
        </w:rPr>
      </w:pPr>
    </w:p>
    <w:p w:rsidR="00F016A2" w:rsidRDefault="00F016A2" w:rsidP="00F016A2">
      <w:pPr>
        <w:rPr>
          <w:ins w:id="11" w:author="Inesa Kocharyan" w:date="2021-09-01T11:45:00Z"/>
          <w:rFonts w:ascii="GHEA Grapalat" w:hAnsi="GHEA Grapalat"/>
          <w:b/>
        </w:rPr>
      </w:pPr>
    </w:p>
    <w:p w:rsidR="00F016A2" w:rsidRDefault="00F016A2" w:rsidP="00F016A2">
      <w:pPr>
        <w:rPr>
          <w:rFonts w:ascii="GHEA Grapalat" w:hAnsi="GHEA Grapalat"/>
          <w:b/>
        </w:rPr>
      </w:pPr>
      <w:r>
        <w:rPr>
          <w:rFonts w:ascii="GHEA Grapalat" w:hAnsi="GHEA Grapalat"/>
          <w:b/>
        </w:rPr>
        <w:br w:type="page"/>
      </w:r>
    </w:p>
    <w:p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0306ED" w:rsidRDefault="00F016A2" w:rsidP="00F016A2">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0306ED" w:rsidRDefault="00F016A2" w:rsidP="00F016A2">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0306ED" w:rsidRDefault="00F016A2" w:rsidP="00F016A2">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0306ED" w:rsidRDefault="00F016A2" w:rsidP="00F016A2">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w:t>
      </w:r>
      <w:r w:rsidRPr="000306ED">
        <w:rPr>
          <w:rFonts w:ascii="GHEA Grapalat" w:hAnsi="GHEA Grapalat"/>
        </w:rPr>
        <w:lastRenderedPageBreak/>
        <w:t>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 xml:space="preserve">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w:t>
      </w:r>
      <w:r w:rsidRPr="000306ED">
        <w:rPr>
          <w:rFonts w:ascii="GHEA Grapalat" w:hAnsi="GHEA Grapalat"/>
        </w:rPr>
        <w:lastRenderedPageBreak/>
        <w:t>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w:t>
      </w:r>
      <w:r w:rsidRPr="000306ED">
        <w:rPr>
          <w:rFonts w:ascii="GHEA Grapalat" w:hAnsi="GHEA Grapalat"/>
        </w:rPr>
        <w:lastRenderedPageBreak/>
        <w:t xml:space="preserve">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 xml:space="preserve">В этом подразделе отметки производятся с учетом правил, </w:t>
      </w:r>
      <w:r w:rsidRPr="000306ED">
        <w:rPr>
          <w:rFonts w:ascii="GHEA Grapalat" w:hAnsi="GHEA Grapalat"/>
        </w:rPr>
        <w:lastRenderedPageBreak/>
        <w:t>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lastRenderedPageBreak/>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lastRenderedPageBreak/>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sidR="00DB39A5">
        <w:rPr>
          <w:rFonts w:ascii="GHEA Grapalat" w:hAnsi="GHEA Grapalat"/>
          <w:i/>
          <w:sz w:val="18"/>
          <w:szCs w:val="18"/>
          <w:lang w:val="hy-AM"/>
        </w:rPr>
        <w:t xml:space="preserve">, </w:t>
      </w:r>
      <w:r w:rsidR="00302841">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42699B">
        <w:rPr>
          <w:rFonts w:ascii="GHEA Grapalat" w:hAnsi="GHEA Grapalat"/>
          <w:b/>
          <w:sz w:val="24"/>
          <w:szCs w:val="24"/>
        </w:rPr>
        <w:t xml:space="preserve">запрос котировок </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A92057">
        <w:rPr>
          <w:rFonts w:ascii="GHEA Grapalat" w:hAnsi="GHEA Grapalat"/>
          <w:b/>
          <w:sz w:val="24"/>
          <w:szCs w:val="24"/>
        </w:rPr>
        <w:t>ԷՋՕԸ-ԳՀԱՊՁԲ–2026/</w:t>
      </w:r>
      <w:r w:rsidR="007175CD">
        <w:rPr>
          <w:rFonts w:ascii="GHEA Grapalat" w:hAnsi="GHEA Grapalat"/>
          <w:b/>
          <w:sz w:val="24"/>
          <w:szCs w:val="24"/>
        </w:rPr>
        <w:t>05</w:t>
      </w:r>
      <w:r w:rsidR="00A92057">
        <w:rPr>
          <w:rFonts w:ascii="GHEA Grapalat" w:hAnsi="GHEA Grapalat"/>
          <w:b/>
          <w:sz w:val="24"/>
          <w:szCs w:val="24"/>
        </w:rPr>
        <w:t xml:space="preserve"> </w:t>
      </w:r>
      <w:r w:rsidR="00DC619D">
        <w:rPr>
          <w:rStyle w:val="FootnoteReference"/>
          <w:rFonts w:ascii="GHEA Grapalat" w:hAnsi="GHEA Grapalat"/>
          <w:b/>
          <w:sz w:val="24"/>
          <w:szCs w:val="24"/>
        </w:rPr>
        <w:footnoteReference w:customMarkFollows="1" w:id="14"/>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42699B">
        <w:rPr>
          <w:rFonts w:ascii="GHEA Grapalat" w:hAnsi="GHEA Grapalat"/>
          <w:spacing w:val="-6"/>
        </w:rPr>
        <w:t xml:space="preserve">запрос котировок </w:t>
      </w:r>
      <w:r w:rsidRPr="005744FC">
        <w:rPr>
          <w:rFonts w:ascii="GHEA Grapalat" w:hAnsi="GHEA Grapalat"/>
          <w:spacing w:val="-6"/>
        </w:rPr>
        <w:t xml:space="preserve"> под кодом </w:t>
      </w:r>
      <w:r w:rsidR="00A92057">
        <w:rPr>
          <w:rFonts w:ascii="GHEA Grapalat" w:hAnsi="GHEA Grapalat"/>
          <w:spacing w:val="-6"/>
        </w:rPr>
        <w:t>ԷՋՕԸ-ԳՀԱՊՁԲ–2026/</w:t>
      </w:r>
      <w:r w:rsidR="007175CD">
        <w:rPr>
          <w:rFonts w:ascii="GHEA Grapalat" w:hAnsi="GHEA Grapalat"/>
          <w:spacing w:val="-6"/>
        </w:rPr>
        <w:t>05</w:t>
      </w:r>
      <w:r w:rsidR="00A92057">
        <w:rPr>
          <w:rFonts w:ascii="GHEA Grapalat" w:hAnsi="GHEA Grapalat"/>
          <w:spacing w:val="-6"/>
        </w:rPr>
        <w:t xml:space="preserve"> </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5"/>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3428" w:rsidRPr="00DE2AE3">
        <w:rPr>
          <w:rFonts w:ascii="GHEA Grapalat" w:hAnsi="GHEA Grapalat"/>
          <w:i/>
          <w:sz w:val="22"/>
          <w:szCs w:val="22"/>
        </w:rPr>
        <w:t>2</w:t>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 xml:space="preserve">к Приглашению на </w:t>
      </w:r>
      <w:r w:rsidR="0042699B">
        <w:rPr>
          <w:rFonts w:ascii="GHEA Grapalat" w:hAnsi="GHEA Grapalat"/>
          <w:i/>
          <w:sz w:val="22"/>
          <w:szCs w:val="22"/>
        </w:rPr>
        <w:t xml:space="preserve">запрос котировок </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A92057">
        <w:rPr>
          <w:rFonts w:ascii="GHEA Grapalat" w:hAnsi="GHEA Grapalat"/>
          <w:i/>
          <w:sz w:val="22"/>
          <w:szCs w:val="22"/>
        </w:rPr>
        <w:t>ԷՋՕԸ-ԳՀԱՊՁԲ–2026/</w:t>
      </w:r>
      <w:r w:rsidR="007175CD">
        <w:rPr>
          <w:rFonts w:ascii="GHEA Grapalat" w:hAnsi="GHEA Grapalat"/>
          <w:i/>
          <w:sz w:val="22"/>
          <w:szCs w:val="22"/>
        </w:rPr>
        <w:t>05</w:t>
      </w:r>
      <w:r w:rsidR="00A92057">
        <w:rPr>
          <w:rFonts w:ascii="GHEA Grapalat" w:hAnsi="GHEA Grapalat"/>
          <w:i/>
          <w:sz w:val="22"/>
          <w:szCs w:val="22"/>
        </w:rPr>
        <w:t xml:space="preserve"> </w:t>
      </w:r>
      <w:r w:rsidRPr="00B138F3">
        <w:rPr>
          <w:rStyle w:val="FootnoteReference"/>
          <w:rFonts w:ascii="GHEA Grapalat" w:hAnsi="GHEA Grapalat"/>
          <w:i/>
          <w:sz w:val="22"/>
          <w:szCs w:val="22"/>
        </w:rPr>
        <w:footnoteReference w:customMarkFollows="1" w:id="16"/>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7"/>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lastRenderedPageBreak/>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42699B" w:rsidRPr="00B138F3" w:rsidTr="00D9178B">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rsidR="0042699B" w:rsidRPr="00BB3F8C" w:rsidRDefault="0042699B" w:rsidP="0042699B">
            <w:r w:rsidRPr="00BB3F8C">
              <w:t>9. Имя или имя бенефициара: «Эчмиадзин» О</w:t>
            </w:r>
            <w:r>
              <w:t>ВП</w:t>
            </w:r>
            <w:r w:rsidRPr="00BB3F8C">
              <w:t>.</w:t>
            </w:r>
          </w:p>
        </w:tc>
      </w:tr>
      <w:tr w:rsidR="0042699B" w:rsidRPr="00B138F3" w:rsidTr="00D9178B">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rsidR="0042699B" w:rsidRPr="00BB3F8C" w:rsidRDefault="0042699B" w:rsidP="0042699B">
            <w:r w:rsidRPr="00BB3F8C">
              <w:t>10. Номер социального страхования бенефициара (не заполняется)</w:t>
            </w:r>
          </w:p>
        </w:tc>
      </w:tr>
      <w:tr w:rsidR="0042699B" w:rsidRPr="00B138F3" w:rsidTr="00D9178B">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rsidR="0042699B" w:rsidRPr="00BB3F8C" w:rsidRDefault="0042699B" w:rsidP="0042699B">
            <w:r w:rsidRPr="00BB3F8C">
              <w:t xml:space="preserve">11. Идентификатор бенефициара: </w:t>
            </w:r>
            <w:r w:rsidR="007175CD">
              <w:t>05</w:t>
            </w:r>
            <w:r w:rsidRPr="00BB3F8C">
              <w:t>427961.</w:t>
            </w:r>
          </w:p>
        </w:tc>
      </w:tr>
      <w:tr w:rsidR="0042699B" w:rsidRPr="00B138F3" w:rsidTr="00D9178B">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rsidR="0042699B" w:rsidRPr="00BB3F8C" w:rsidRDefault="0042699B" w:rsidP="0042699B">
            <w:r w:rsidRPr="00BB3F8C">
              <w:t>12. Финансовая организация (банк), обслуживающая выгодоприобретателя: ЗАО «Ардшин Банк»</w:t>
            </w:r>
          </w:p>
        </w:tc>
      </w:tr>
      <w:tr w:rsidR="0042699B" w:rsidRPr="00B138F3" w:rsidTr="00D9178B">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rsidR="0042699B" w:rsidRDefault="0042699B" w:rsidP="0042699B">
            <w:r w:rsidRPr="00BB3F8C">
              <w:t>13. Номер счета получателя (№ Н) 2475907</w:t>
            </w:r>
            <w:r w:rsidR="007175CD">
              <w:t>05</w:t>
            </w:r>
            <w:r w:rsidRPr="00BB3F8C">
              <w:t>5050000.</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jc w:val="right"/>
              <w:rPr>
                <w:rFonts w:ascii="GHEA Grapalat" w:hAnsi="GHEA Grapalat" w:cs="Tahoma"/>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w:t>
            </w:r>
            <w:r w:rsidRPr="00B138F3">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w:t>
            </w:r>
            <w:r w:rsidRPr="00B138F3">
              <w:rPr>
                <w:rFonts w:ascii="GHEA Grapalat" w:hAnsi="GHEA Grapalat"/>
                <w:sz w:val="18"/>
                <w:szCs w:val="18"/>
              </w:rPr>
              <w:lastRenderedPageBreak/>
              <w:t xml:space="preserve">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w:t>
            </w:r>
            <w:r w:rsidRPr="00B138F3">
              <w:rPr>
                <w:rFonts w:ascii="GHEA Grapalat" w:hAnsi="GHEA Grapalat"/>
                <w:sz w:val="18"/>
                <w:szCs w:val="18"/>
              </w:rPr>
              <w:lastRenderedPageBreak/>
              <w:t>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w:t>
            </w:r>
            <w:r w:rsidRPr="00B138F3">
              <w:rPr>
                <w:rFonts w:ascii="GHEA Grapalat" w:hAnsi="GHEA Grapalat"/>
                <w:sz w:val="18"/>
                <w:szCs w:val="18"/>
              </w:rPr>
              <w:lastRenderedPageBreak/>
              <w:t>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w:t>
            </w:r>
            <w:r w:rsidRPr="00B138F3">
              <w:rPr>
                <w:rFonts w:ascii="GHEA Grapalat" w:hAnsi="GHEA Grapalat"/>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B138F3">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42699B" w:rsidRDefault="0042699B" w:rsidP="000A214C">
      <w:pPr>
        <w:widowControl w:val="0"/>
        <w:spacing w:after="160"/>
        <w:jc w:val="right"/>
        <w:rPr>
          <w:rFonts w:ascii="GHEA Grapalat" w:hAnsi="GHEA Grapalat"/>
          <w:i/>
        </w:rPr>
      </w:pPr>
    </w:p>
    <w:p w:rsidR="0042699B" w:rsidRDefault="0042699B" w:rsidP="000A214C">
      <w:pPr>
        <w:widowControl w:val="0"/>
        <w:spacing w:after="160"/>
        <w:jc w:val="right"/>
        <w:rPr>
          <w:rFonts w:ascii="GHEA Grapalat" w:hAnsi="GHEA Grapalat"/>
          <w:i/>
        </w:rPr>
      </w:pPr>
    </w:p>
    <w:p w:rsidR="0042699B" w:rsidRDefault="0042699B" w:rsidP="000A214C">
      <w:pPr>
        <w:widowControl w:val="0"/>
        <w:spacing w:after="160"/>
        <w:jc w:val="right"/>
        <w:rPr>
          <w:rFonts w:ascii="GHEA Grapalat" w:hAnsi="GHEA Grapalat"/>
          <w:i/>
        </w:rPr>
      </w:pPr>
    </w:p>
    <w:p w:rsidR="0042699B" w:rsidRDefault="0042699B" w:rsidP="000A214C">
      <w:pPr>
        <w:widowControl w:val="0"/>
        <w:spacing w:after="160"/>
        <w:jc w:val="right"/>
        <w:rPr>
          <w:rFonts w:ascii="GHEA Grapalat" w:hAnsi="GHEA Grapalat"/>
          <w:i/>
        </w:rPr>
      </w:pPr>
    </w:p>
    <w:p w:rsidR="0042699B" w:rsidRDefault="0042699B" w:rsidP="000A214C">
      <w:pPr>
        <w:widowControl w:val="0"/>
        <w:spacing w:after="160"/>
        <w:jc w:val="right"/>
        <w:rPr>
          <w:rFonts w:ascii="GHEA Grapalat" w:hAnsi="GHEA Grapalat"/>
          <w:i/>
        </w:rPr>
      </w:pPr>
    </w:p>
    <w:p w:rsidR="0042699B" w:rsidRDefault="0042699B" w:rsidP="000A214C">
      <w:pPr>
        <w:widowControl w:val="0"/>
        <w:spacing w:after="160"/>
        <w:jc w:val="right"/>
        <w:rPr>
          <w:rFonts w:ascii="GHEA Grapalat" w:hAnsi="GHEA Grapalat"/>
          <w:i/>
        </w:rPr>
      </w:pPr>
    </w:p>
    <w:p w:rsidR="0042699B" w:rsidRDefault="0042699B" w:rsidP="000A214C">
      <w:pPr>
        <w:widowControl w:val="0"/>
        <w:spacing w:after="160"/>
        <w:jc w:val="right"/>
        <w:rPr>
          <w:rFonts w:ascii="GHEA Grapalat" w:hAnsi="GHEA Grapalat"/>
          <w:i/>
        </w:rPr>
      </w:pPr>
    </w:p>
    <w:p w:rsidR="0042699B" w:rsidRDefault="0042699B" w:rsidP="000A214C">
      <w:pPr>
        <w:widowControl w:val="0"/>
        <w:spacing w:after="160"/>
        <w:jc w:val="right"/>
        <w:rPr>
          <w:rFonts w:ascii="GHEA Grapalat" w:hAnsi="GHEA Grapalat"/>
          <w:i/>
        </w:rPr>
      </w:pPr>
    </w:p>
    <w:p w:rsidR="0042699B" w:rsidRDefault="0042699B" w:rsidP="000A214C">
      <w:pPr>
        <w:widowControl w:val="0"/>
        <w:spacing w:after="160"/>
        <w:jc w:val="right"/>
        <w:rPr>
          <w:rFonts w:ascii="GHEA Grapalat" w:hAnsi="GHEA Grapalat"/>
          <w:i/>
        </w:rPr>
      </w:pPr>
    </w:p>
    <w:p w:rsidR="0042699B" w:rsidRDefault="0042699B" w:rsidP="000A214C">
      <w:pPr>
        <w:widowControl w:val="0"/>
        <w:spacing w:after="160"/>
        <w:jc w:val="right"/>
        <w:rPr>
          <w:rFonts w:ascii="GHEA Grapalat" w:hAnsi="GHEA Grapalat"/>
          <w:i/>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42699B">
        <w:rPr>
          <w:rFonts w:ascii="GHEA Grapalat" w:hAnsi="GHEA Grapalat"/>
          <w:i/>
        </w:rPr>
        <w:t xml:space="preserve">запрос котировок </w:t>
      </w:r>
      <w:r w:rsidRPr="00B138F3">
        <w:rPr>
          <w:rFonts w:ascii="GHEA Grapalat" w:hAnsi="GHEA Grapalat"/>
          <w:i/>
        </w:rPr>
        <w:br/>
        <w:t xml:space="preserve">под кодом </w:t>
      </w:r>
      <w:r w:rsidR="00A92057">
        <w:rPr>
          <w:rFonts w:ascii="GHEA Grapalat" w:hAnsi="GHEA Grapalat"/>
          <w:i/>
        </w:rPr>
        <w:t>ԷՋՕԸ-ԳՀԱՊՁԲ–2026/</w:t>
      </w:r>
      <w:r w:rsidR="007175CD">
        <w:rPr>
          <w:rFonts w:ascii="GHEA Grapalat" w:hAnsi="GHEA Grapalat"/>
          <w:i/>
        </w:rPr>
        <w:t>05</w:t>
      </w:r>
      <w:r w:rsidR="00A92057">
        <w:rPr>
          <w:rFonts w:ascii="GHEA Grapalat" w:hAnsi="GHEA Grapalat"/>
          <w:i/>
        </w:rPr>
        <w:t xml:space="preserve"> </w:t>
      </w:r>
      <w:r w:rsidRPr="00B138F3">
        <w:rPr>
          <w:rStyle w:val="FootnoteReference"/>
          <w:rFonts w:ascii="GHEA Grapalat" w:hAnsi="GHEA Grapalat"/>
          <w:i/>
        </w:rPr>
        <w:footnoteReference w:customMarkFollows="1" w:id="18"/>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DE2AE3">
        <w:tc>
          <w:tcPr>
            <w:tcW w:w="4786" w:type="dxa"/>
          </w:tcPr>
          <w:p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9"/>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292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69A4">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F6AA2">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lastRenderedPageBreak/>
        <w:t>2. Иные условия</w:t>
      </w:r>
    </w:p>
    <w:p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42699B" w:rsidRPr="00B138F3" w:rsidTr="00345D71">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rsidR="0042699B" w:rsidRPr="00BB3F8C" w:rsidRDefault="0042699B" w:rsidP="0042699B">
            <w:r w:rsidRPr="00BB3F8C">
              <w:t>9. Имя или имя бенефициара: «Эчмиадзин» О</w:t>
            </w:r>
            <w:r>
              <w:t>ВП</w:t>
            </w:r>
            <w:r w:rsidRPr="00BB3F8C">
              <w:t>.</w:t>
            </w:r>
          </w:p>
        </w:tc>
      </w:tr>
      <w:tr w:rsidR="0042699B" w:rsidRPr="00B138F3" w:rsidTr="00345D71">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rsidR="0042699B" w:rsidRPr="00BB3F8C" w:rsidRDefault="0042699B" w:rsidP="0042699B">
            <w:r w:rsidRPr="00BB3F8C">
              <w:t>10. Номер социального страхования бенефициара (не заполняется)</w:t>
            </w:r>
          </w:p>
        </w:tc>
      </w:tr>
      <w:tr w:rsidR="0042699B" w:rsidRPr="00B138F3" w:rsidTr="00345D71">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rsidR="0042699B" w:rsidRPr="00BB3F8C" w:rsidRDefault="0042699B" w:rsidP="0042699B">
            <w:r w:rsidRPr="00BB3F8C">
              <w:t xml:space="preserve">11. Идентификатор бенефициара: </w:t>
            </w:r>
            <w:r w:rsidR="007175CD">
              <w:t>05</w:t>
            </w:r>
            <w:r w:rsidRPr="00BB3F8C">
              <w:t>427961.</w:t>
            </w:r>
          </w:p>
        </w:tc>
      </w:tr>
      <w:tr w:rsidR="0042699B" w:rsidRPr="00B138F3" w:rsidTr="00345D71">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rsidR="0042699B" w:rsidRPr="00BB3F8C" w:rsidRDefault="0042699B" w:rsidP="0042699B">
            <w:r w:rsidRPr="00BB3F8C">
              <w:t>12. Финансовая организация (банк), обслуживающая выгодоприобретателя: ЗАО «Ардшин Банк»</w:t>
            </w:r>
          </w:p>
        </w:tc>
      </w:tr>
      <w:tr w:rsidR="0042699B" w:rsidRPr="00B138F3" w:rsidTr="00345D71">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rsidR="0042699B" w:rsidRDefault="0042699B" w:rsidP="0042699B">
            <w:r w:rsidRPr="00BB3F8C">
              <w:t>13. Номер счета получателя (№ Н) 2475907</w:t>
            </w:r>
            <w:r w:rsidR="007175CD">
              <w:t>05</w:t>
            </w:r>
            <w:r w:rsidRPr="00BB3F8C">
              <w:t>5050000.</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jc w:val="right"/>
              <w:rPr>
                <w:rFonts w:ascii="GHEA Grapalat" w:hAnsi="GHEA Grapalat" w:cs="Tahoma"/>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w:t>
            </w:r>
            <w:r w:rsidRPr="00B138F3">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w:t>
            </w:r>
            <w:r w:rsidRPr="00B138F3">
              <w:rPr>
                <w:rFonts w:ascii="GHEA Grapalat" w:hAnsi="GHEA Grapalat"/>
                <w:sz w:val="18"/>
                <w:szCs w:val="18"/>
              </w:rPr>
              <w:lastRenderedPageBreak/>
              <w:t xml:space="preserve">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w:t>
            </w:r>
            <w:r w:rsidRPr="00B138F3">
              <w:rPr>
                <w:rFonts w:ascii="GHEA Grapalat" w:hAnsi="GHEA Grapalat"/>
                <w:sz w:val="18"/>
                <w:szCs w:val="18"/>
              </w:rPr>
              <w:lastRenderedPageBreak/>
              <w:t>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w:t>
            </w:r>
            <w:r w:rsidRPr="00B138F3">
              <w:rPr>
                <w:rFonts w:ascii="GHEA Grapalat" w:hAnsi="GHEA Grapalat"/>
                <w:sz w:val="18"/>
                <w:szCs w:val="18"/>
              </w:rPr>
              <w:lastRenderedPageBreak/>
              <w:t>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w:t>
            </w:r>
            <w:r w:rsidRPr="00B138F3">
              <w:rPr>
                <w:rFonts w:ascii="GHEA Grapalat" w:hAnsi="GHEA Grapalat"/>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B138F3">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071D1C" w:rsidRPr="00B138F3" w:rsidRDefault="00071D1C"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A92057">
        <w:rPr>
          <w:rFonts w:ascii="GHEA Grapalat" w:hAnsi="GHEA Grapalat"/>
          <w:b/>
          <w:sz w:val="24"/>
          <w:szCs w:val="24"/>
        </w:rPr>
        <w:t>ԷՋՕԸ-ԳՀԱՊՁԲ–2026/</w:t>
      </w:r>
      <w:r w:rsidR="007175CD">
        <w:rPr>
          <w:rFonts w:ascii="GHEA Grapalat" w:hAnsi="GHEA Grapalat"/>
          <w:b/>
          <w:sz w:val="24"/>
          <w:szCs w:val="24"/>
        </w:rPr>
        <w:t>05</w:t>
      </w:r>
      <w:r w:rsidR="00A92057">
        <w:rPr>
          <w:rFonts w:ascii="GHEA Grapalat" w:hAnsi="GHEA Grapalat"/>
          <w:b/>
          <w:sz w:val="24"/>
          <w:szCs w:val="24"/>
        </w:rPr>
        <w:t xml:space="preserve"> </w:t>
      </w:r>
      <w:r w:rsidR="005250C2" w:rsidRPr="00B138F3">
        <w:rPr>
          <w:rStyle w:val="FootnoteReference"/>
          <w:rFonts w:ascii="GHEA Grapalat" w:hAnsi="GHEA Grapalat"/>
          <w:b/>
          <w:sz w:val="24"/>
          <w:szCs w:val="24"/>
        </w:rPr>
        <w:footnoteReference w:customMarkFollows="1" w:id="20"/>
        <w:t>*</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_________</w:t>
      </w:r>
      <w:r w:rsidRPr="00B138F3">
        <w:rPr>
          <w:rFonts w:ascii="GHEA Grapalat" w:hAnsi="GHEA Grapalat"/>
        </w:rPr>
        <w:t>___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В случае приема товара, поставленного в предусмотренных договором порядке </w:t>
      </w:r>
      <w:r w:rsidRPr="00B138F3">
        <w:rPr>
          <w:rFonts w:ascii="GHEA Grapalat" w:hAnsi="GHEA Grapalat"/>
        </w:rPr>
        <w:lastRenderedPageBreak/>
        <w:t>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Передавать Покупателю принадлежности товара и соответствующие </w:t>
      </w:r>
      <w:r w:rsidRPr="00B138F3">
        <w:rPr>
          <w:rFonts w:ascii="GHEA Grapalat" w:hAnsi="GHEA Grapalat"/>
        </w:rPr>
        <w:lastRenderedPageBreak/>
        <w:t>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FootnoteReference"/>
          <w:rFonts w:ascii="GHEA Grapalat" w:hAnsi="GHEA Grapalat"/>
        </w:rPr>
        <w:footnoteReference w:customMarkFollows="1" w:id="21"/>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производятся.</w:t>
      </w:r>
      <w:r w:rsidR="003C61D5" w:rsidRPr="00B138F3">
        <w:rPr>
          <w:rStyle w:val="FootnoteReference"/>
          <w:rFonts w:ascii="GHEA Grapalat" w:hAnsi="GHEA Grapalat"/>
        </w:rPr>
        <w:footnoteReference w:customMarkFollows="1" w:id="22"/>
        <w:t>18</w:t>
      </w:r>
      <w:r w:rsidR="00C45B20" w:rsidRPr="00B138F3">
        <w:rPr>
          <w:rFonts w:ascii="GHEA Grapalat" w:hAnsi="GHEA Grapalat"/>
        </w:rPr>
        <w:t>.</w:t>
      </w:r>
    </w:p>
    <w:p w:rsidR="00071D1C" w:rsidRDefault="00071D1C" w:rsidP="00B46D58">
      <w:pPr>
        <w:widowControl w:val="0"/>
        <w:tabs>
          <w:tab w:val="left" w:pos="1134"/>
        </w:tabs>
        <w:spacing w:after="160"/>
        <w:ind w:firstLine="567"/>
        <w:jc w:val="both"/>
        <w:rPr>
          <w:rFonts w:ascii="GHEA Grapalat" w:hAnsi="GHEA Grapalat"/>
          <w:lang w:val="hy-AM"/>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1515B8">
        <w:rPr>
          <w:rFonts w:ascii="GHEA Grapalat" w:hAnsi="GHEA Grapalat"/>
        </w:rPr>
        <w:t>в течение месяцев</w:t>
      </w:r>
      <w:r w:rsidR="0044370A" w:rsidRPr="00CF61D6">
        <w:rPr>
          <w:rFonts w:ascii="GHEA Grapalat" w:hAnsi="GHEA Grapalat"/>
        </w:rPr>
        <w:t>, предусмотренных</w:t>
      </w:r>
      <w:r w:rsidR="0044370A"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1762F4">
        <w:rPr>
          <w:rFonts w:ascii="GHEA Grapalat" w:hAnsi="GHEA Grapalat"/>
        </w:rPr>
        <w:t xml:space="preserve"> ---</w:t>
      </w:r>
      <w:r w:rsidR="0044370A" w:rsidRPr="00B138F3">
        <w:rPr>
          <w:rFonts w:ascii="GHEA Grapalat" w:hAnsi="GHEA Grapalat"/>
        </w:rPr>
        <w:t>ого</w:t>
      </w:r>
      <w:r w:rsidR="0044370A">
        <w:rPr>
          <w:rFonts w:ascii="GHEA Grapalat" w:hAnsi="GHEA Grapalat"/>
          <w:lang w:val="hy-AM"/>
        </w:rPr>
        <w:t xml:space="preserve"> </w:t>
      </w:r>
      <w:r w:rsidRPr="00B138F3">
        <w:rPr>
          <w:rFonts w:ascii="GHEA Grapalat" w:hAnsi="GHEA Grapalat"/>
        </w:rPr>
        <w:t xml:space="preserve">декабря данного года. </w:t>
      </w:r>
    </w:p>
    <w:p w:rsidR="00232E31" w:rsidRPr="001762F4" w:rsidRDefault="00232E31" w:rsidP="00B46D58">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lastRenderedPageBreak/>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___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FootnoteReference"/>
          <w:rFonts w:ascii="GHEA Grapalat" w:hAnsi="GHEA Grapalat"/>
        </w:rPr>
        <w:footnoteReference w:customMarkFollows="1" w:id="23"/>
        <w:t>19</w:t>
      </w:r>
      <w:r w:rsidRPr="00B138F3">
        <w:rPr>
          <w:rFonts w:ascii="GHEA Grapalat" w:hAnsi="GHEA Grapalat"/>
        </w:rPr>
        <w:t>.</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FootnoteReference"/>
          <w:rFonts w:ascii="GHEA Grapalat" w:hAnsi="GHEA Grapalat"/>
        </w:rPr>
        <w:footnoteReference w:customMarkFollows="1" w:id="24"/>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w:t>
      </w:r>
      <w:r w:rsidRPr="00B138F3">
        <w:rPr>
          <w:rFonts w:ascii="GHEA Grapalat" w:hAnsi="GHEA Grapalat"/>
        </w:rPr>
        <w:lastRenderedPageBreak/>
        <w:t xml:space="preserve">выполнения в полном объеме принятых Сторонами по Договору обязательств. </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FootnoteReference"/>
          <w:rFonts w:ascii="GHEA Grapalat" w:hAnsi="GHEA Grapalat"/>
        </w:rPr>
        <w:footnoteReference w:customMarkFollows="1" w:id="25"/>
        <w:t>21</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3822FA">
        <w:rPr>
          <w:rFonts w:ascii="GHEA Grapalat" w:hAnsi="GHEA Grapalat"/>
        </w:rPr>
        <w:t xml:space="preserve">. </w:t>
      </w:r>
      <w:r w:rsidR="003822FA" w:rsidRPr="0080548C">
        <w:rPr>
          <w:rFonts w:ascii="GHEA Grapalat" w:hAnsi="GHEA Grapalat"/>
        </w:rPr>
        <w:t xml:space="preserve">При этом в случае применения настоящего подпункта агентом не может выступать </w:t>
      </w:r>
      <w:r w:rsidR="003822FA" w:rsidRPr="0080548C">
        <w:rPr>
          <w:rFonts w:ascii="GHEA Grapalat" w:hAnsi="GHEA Grapalat"/>
        </w:rPr>
        <w:lastRenderedPageBreak/>
        <w:t>организация, включённая в список, предусмотренный подпунктом 2 пункта 2 постановления Правительства РА от 20.06.2025 № 817-А</w:t>
      </w:r>
      <w:r w:rsidR="0080548C">
        <w:t>.</w:t>
      </w:r>
      <w:r w:rsidR="008D68DB" w:rsidRPr="00B138F3">
        <w:rPr>
          <w:rStyle w:val="FootnoteReference"/>
          <w:rFonts w:ascii="GHEA Grapalat" w:hAnsi="GHEA Grapalat"/>
        </w:rPr>
        <w:footnoteReference w:customMarkFollows="1" w:id="26"/>
        <w:t>22</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Fonts w:ascii="GHEA Grapalat" w:hAnsi="GHEA Grapalat"/>
        </w:rPr>
        <w:footnoteReference w:customMarkFollows="1" w:id="27"/>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 xml:space="preserve">,а предложение продавца было представлено не позднее </w:t>
      </w:r>
      <w:r w:rsidR="006F01FB" w:rsidRPr="006F01FB">
        <w:rPr>
          <w:rFonts w:ascii="GHEA Grapalat" w:hAnsi="GHEA Grapalat"/>
        </w:rPr>
        <w:t>7-</w:t>
      </w:r>
      <w:r w:rsidR="006F01FB">
        <w:rPr>
          <w:rFonts w:ascii="GHEA Grapalat" w:hAnsi="GHEA Grapalat"/>
        </w:rPr>
        <w:t>и</w:t>
      </w:r>
      <w:r w:rsidR="005A3009" w:rsidRPr="00B138F3">
        <w:rPr>
          <w:rFonts w:ascii="GHEA Grapalat" w:hAnsi="GHEA Grapalat"/>
        </w:rPr>
        <w:t xml:space="preserve">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Default="00071D1C" w:rsidP="00B46D58">
      <w:pPr>
        <w:widowControl w:val="0"/>
        <w:tabs>
          <w:tab w:val="left" w:pos="1276"/>
        </w:tabs>
        <w:spacing w:after="160"/>
        <w:ind w:firstLine="567"/>
        <w:jc w:val="both"/>
        <w:rPr>
          <w:ins w:id="13" w:author="Inesa Kocharyan" w:date="2025-02-19T10:27:00Z"/>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lastRenderedPageBreak/>
        <w:t xml:space="preserve">высылает </w:t>
      </w:r>
      <w:r w:rsidR="00DD41E4" w:rsidRPr="00B138F3">
        <w:rPr>
          <w:rFonts w:ascii="GHEA Grapalat" w:hAnsi="GHEA Grapalat"/>
          <w:spacing w:val="-6"/>
        </w:rPr>
        <w:t>его также на электронную почту Продавца.</w:t>
      </w:r>
    </w:p>
    <w:p w:rsidR="009D7F36" w:rsidRPr="00FB29E1" w:rsidRDefault="009D7F36" w:rsidP="00B46D58">
      <w:pPr>
        <w:widowControl w:val="0"/>
        <w:tabs>
          <w:tab w:val="left" w:pos="1276"/>
        </w:tabs>
        <w:spacing w:after="160"/>
        <w:ind w:firstLine="567"/>
        <w:jc w:val="both"/>
        <w:rPr>
          <w:rFonts w:ascii="GHEA Grapalat" w:hAnsi="GHEA Grapalat"/>
          <w:spacing w:val="-6"/>
        </w:rPr>
      </w:pPr>
      <w:r w:rsidRPr="006F0A20">
        <w:rPr>
          <w:rFonts w:ascii="GHEA Grapalat" w:eastAsiaTheme="minorHAnsi" w:hAnsi="GHEA Grapalat" w:cstheme="minorBidi"/>
          <w:sz w:val="22"/>
          <w:szCs w:val="22"/>
          <w:lang w:eastAsia="en-US" w:bidi="ar-SA"/>
        </w:rPr>
        <w:t>8.</w:t>
      </w:r>
      <w:r w:rsidRPr="00932431">
        <w:rPr>
          <w:rFonts w:ascii="GHEA Grapalat" w:eastAsiaTheme="minorHAnsi" w:hAnsi="GHEA Grapalat" w:cstheme="minorBidi"/>
          <w:sz w:val="22"/>
          <w:szCs w:val="22"/>
          <w:lang w:eastAsia="en-US" w:bidi="ar-SA"/>
        </w:rPr>
        <w:t>12</w:t>
      </w:r>
      <w:r w:rsidR="009B13FB">
        <w:rPr>
          <w:rFonts w:ascii="GHEA Grapalat" w:eastAsiaTheme="minorHAnsi" w:hAnsi="GHEA Grapalat" w:cstheme="minorBidi"/>
          <w:sz w:val="22"/>
          <w:szCs w:val="22"/>
          <w:lang w:eastAsia="en-US" w:bidi="ar-SA"/>
        </w:rPr>
        <w:t>.</w:t>
      </w:r>
      <w:r w:rsidRPr="006F0A20">
        <w:rPr>
          <w:rFonts w:ascii="GHEA Grapalat" w:eastAsiaTheme="minorHAnsi" w:hAnsi="GHEA Grapalat" w:cstheme="minorBidi"/>
          <w:sz w:val="22"/>
          <w:szCs w:val="22"/>
          <w:lang w:eastAsia="en-US" w:bidi="ar-SA"/>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6F0A20">
        <w:rPr>
          <w:rFonts w:ascii="GHEA Grapalat" w:eastAsiaTheme="minorHAnsi" w:hAnsi="GHEA Grapalat" w:cstheme="minorBidi"/>
          <w:sz w:val="22"/>
          <w:szCs w:val="22"/>
          <w:lang w:val="hy-AM" w:eastAsia="en-US" w:bidi="ar-SA"/>
        </w:rPr>
        <w:t xml:space="preserve">. </w:t>
      </w:r>
      <w:r w:rsidRPr="006F0A20">
        <w:rPr>
          <w:rFonts w:ascii="GHEA Grapalat" w:eastAsiaTheme="minorHAnsi" w:hAnsi="GHEA Grapalat" w:cstheme="minorBidi"/>
          <w:sz w:val="22"/>
          <w:szCs w:val="22"/>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sidRPr="006F0A20">
        <w:rPr>
          <w:rFonts w:ascii="GHEA Grapalat" w:eastAsiaTheme="minorHAnsi" w:hAnsi="GHEA Grapalat" w:cstheme="minorBidi"/>
          <w:sz w:val="22"/>
          <w:szCs w:val="22"/>
          <w:lang w:val="en-US" w:eastAsia="en-US" w:bidi="ar-SA"/>
        </w:rPr>
        <w:t>N</w:t>
      </w:r>
      <w:r w:rsidRPr="006F0A20">
        <w:rPr>
          <w:rFonts w:ascii="GHEA Grapalat" w:eastAsiaTheme="minorHAnsi" w:hAnsi="GHEA Grapalat" w:cstheme="minorBidi"/>
          <w:sz w:val="22"/>
          <w:szCs w:val="22"/>
          <w:lang w:eastAsia="en-US" w:bidi="ar-SA"/>
        </w:rPr>
        <w:t xml:space="preserve"> </w:t>
      </w:r>
      <w:r w:rsidRPr="00932431">
        <w:rPr>
          <w:rFonts w:ascii="GHEA Grapalat" w:eastAsiaTheme="minorHAnsi" w:hAnsi="GHEA Grapalat" w:cstheme="minorBidi"/>
          <w:sz w:val="22"/>
          <w:szCs w:val="22"/>
          <w:lang w:eastAsia="en-US" w:bidi="ar-SA"/>
        </w:rPr>
        <w:t>4</w:t>
      </w:r>
      <w:r w:rsidRPr="006F0A20">
        <w:rPr>
          <w:rFonts w:ascii="GHEA Grapalat" w:eastAsiaTheme="minorHAnsi" w:hAnsi="GHEA Grapalat" w:cstheme="minorBidi"/>
          <w:sz w:val="22"/>
          <w:szCs w:val="22"/>
          <w:lang w:eastAsia="en-US" w:bidi="ar-SA"/>
        </w:rPr>
        <w:t>)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sidRPr="00932431">
        <w:rPr>
          <w:rFonts w:ascii="GHEA Grapalat" w:eastAsiaTheme="minorHAnsi" w:hAnsi="GHEA Grapalat" w:cstheme="minorBidi"/>
          <w:sz w:val="22"/>
          <w:szCs w:val="22"/>
          <w:lang w:eastAsia="en-US" w:bidi="ar-SA"/>
        </w:rPr>
        <w:t>.</w:t>
      </w:r>
      <w:r w:rsidR="00FB29E1" w:rsidRPr="00932431">
        <w:rPr>
          <w:rFonts w:ascii="GHEA Grapalat" w:eastAsiaTheme="minorHAnsi" w:hAnsi="GHEA Grapalat" w:cstheme="minorBidi"/>
          <w:sz w:val="20"/>
          <w:szCs w:val="20"/>
          <w:vertAlign w:val="superscript"/>
          <w:lang w:eastAsia="en-US" w:bidi="ar-SA"/>
        </w:rPr>
        <w:t>24</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3</w:t>
      </w:r>
      <w:r w:rsidR="009D71F8" w:rsidRPr="00B138F3">
        <w:rPr>
          <w:rFonts w:ascii="GHEA Grapalat" w:hAnsi="GHEA Grapalat"/>
        </w:rPr>
        <w:t>.</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4</w:t>
      </w:r>
      <w:r w:rsidR="005B2A24" w:rsidRPr="00B138F3">
        <w:rPr>
          <w:rFonts w:ascii="GHEA Grapalat" w:hAnsi="GHEA Grapalat"/>
        </w:rPr>
        <w:t>.</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 3.</w:t>
      </w:r>
      <w:r w:rsidR="009D71F8" w:rsidRPr="00B138F3">
        <w:rPr>
          <w:rFonts w:ascii="GHEA Grapalat" w:hAnsi="GHEA Grapalat"/>
        </w:rPr>
        <w:t>1.</w:t>
      </w:r>
      <w:r w:rsidR="00E95CE6" w:rsidRPr="00B138F3">
        <w:rPr>
          <w:rFonts w:ascii="GHEA Grapalat" w:hAnsi="GHEA Grapalat"/>
        </w:rPr>
        <w:t xml:space="preserve"> </w:t>
      </w:r>
      <w:r w:rsidR="009D7F36" w:rsidRPr="00B138F3">
        <w:rPr>
          <w:rFonts w:ascii="GHEA Grapalat" w:hAnsi="GHEA Grapalat"/>
        </w:rPr>
        <w:t xml:space="preserve">и № </w:t>
      </w:r>
      <w:r w:rsidR="009D7F36" w:rsidRPr="00932431">
        <w:rPr>
          <w:rFonts w:ascii="GHEA Grapalat" w:hAnsi="GHEA Grapalat"/>
        </w:rPr>
        <w:t>4</w:t>
      </w:r>
      <w:r w:rsidR="009D7F3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5</w:t>
      </w:r>
      <w:r w:rsidR="00552934" w:rsidRPr="00B138F3">
        <w:rPr>
          <w:rFonts w:ascii="GHEA Grapalat" w:hAnsi="GHEA Grapalat"/>
        </w:rPr>
        <w:t>.</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BD0785" w:rsidRDefault="00071D1C" w:rsidP="00932431">
      <w:pPr>
        <w:widowControl w:val="0"/>
        <w:tabs>
          <w:tab w:val="left" w:pos="1276"/>
        </w:tabs>
        <w:spacing w:after="160"/>
        <w:ind w:firstLine="567"/>
        <w:jc w:val="both"/>
        <w:rPr>
          <w:ins w:id="14" w:author="Inesa Kocharyan" w:date="2025-02-19T10:37:00Z"/>
          <w:rFonts w:ascii="GHEA Grapalat" w:hAnsi="GHEA Grapalat"/>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6</w:t>
      </w:r>
      <w:r w:rsidR="003A734A" w:rsidRPr="00B138F3">
        <w:rPr>
          <w:rFonts w:ascii="GHEA Grapalat" w:hAnsi="GHEA Grapalat"/>
        </w:rPr>
        <w:t>.</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00BA249F" w:rsidRPr="00BA249F">
        <w:rPr>
          <w:rFonts w:ascii="GHEA Grapalat" w:hAnsi="GHEA Grapalat"/>
        </w:rPr>
        <w:t xml:space="preserve"> </w:t>
      </w:r>
      <w:r w:rsidR="00BA249F" w:rsidRPr="00DC2F9B">
        <w:rPr>
          <w:rFonts w:ascii="GHEA Grapalat" w:hAnsi="GHEA Grapalat"/>
        </w:rPr>
        <w:t xml:space="preserve">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w:t>
      </w:r>
    </w:p>
    <w:p w:rsidR="00BD0785" w:rsidRDefault="00BD0785" w:rsidP="007E536D">
      <w:pPr>
        <w:widowControl w:val="0"/>
        <w:tabs>
          <w:tab w:val="left" w:pos="1276"/>
        </w:tabs>
        <w:spacing w:after="160"/>
        <w:ind w:firstLine="567"/>
        <w:jc w:val="both"/>
        <w:rPr>
          <w:ins w:id="15" w:author="Inesa Kocharyan" w:date="2025-02-19T10:34:00Z"/>
          <w:rFonts w:ascii="GHEA Grapalat" w:hAnsi="GHEA Grapalat"/>
        </w:rPr>
      </w:pPr>
      <w:r w:rsidRPr="007E536D">
        <w:rPr>
          <w:rStyle w:val="ezkurwreuab5ozgtqnkl"/>
          <w:i/>
          <w:sz w:val="20"/>
          <w:szCs w:val="20"/>
          <w:vertAlign w:val="superscript"/>
        </w:rPr>
        <w:t>24</w:t>
      </w:r>
      <w:r w:rsidRPr="007E536D">
        <w:rPr>
          <w:rStyle w:val="ezkurwreuab5ozgtqnkl"/>
          <w:i/>
          <w:sz w:val="20"/>
          <w:szCs w:val="20"/>
        </w:rPr>
        <w:t xml:space="preserve"> Если</w:t>
      </w:r>
      <w:r w:rsidRPr="007E536D">
        <w:rPr>
          <w:i/>
          <w:sz w:val="20"/>
          <w:szCs w:val="20"/>
        </w:rPr>
        <w:t xml:space="preserve"> </w:t>
      </w:r>
      <w:r>
        <w:rPr>
          <w:rStyle w:val="ezkurwreuab5ozgtqnkl"/>
          <w:rFonts w:ascii="Sylfaen" w:hAnsi="Sylfaen"/>
          <w:i/>
          <w:sz w:val="20"/>
          <w:szCs w:val="20"/>
        </w:rPr>
        <w:t>П</w:t>
      </w:r>
      <w:r w:rsidRPr="007E536D">
        <w:rPr>
          <w:rStyle w:val="ezkurwreuab5ozgtqnkl"/>
          <w:i/>
          <w:sz w:val="20"/>
          <w:szCs w:val="20"/>
        </w:rPr>
        <w:t>окупатель</w:t>
      </w:r>
      <w:r w:rsidRPr="007E536D">
        <w:rPr>
          <w:i/>
          <w:sz w:val="20"/>
          <w:szCs w:val="20"/>
        </w:rPr>
        <w:t xml:space="preserve"> </w:t>
      </w:r>
      <w:r w:rsidRPr="007E536D">
        <w:rPr>
          <w:rStyle w:val="ezkurwreuab5ozgtqnkl"/>
          <w:i/>
          <w:sz w:val="20"/>
          <w:szCs w:val="20"/>
        </w:rPr>
        <w:t>является</w:t>
      </w:r>
      <w:r w:rsidRPr="007E536D">
        <w:rPr>
          <w:i/>
          <w:sz w:val="20"/>
          <w:szCs w:val="20"/>
        </w:rPr>
        <w:t xml:space="preserve"> </w:t>
      </w:r>
      <w:r w:rsidR="007E536D">
        <w:rPr>
          <w:rStyle w:val="ezkurwreuab5ozgtqnkl"/>
          <w:i/>
          <w:sz w:val="20"/>
          <w:szCs w:val="20"/>
        </w:rPr>
        <w:t>заказчиком</w:t>
      </w:r>
      <w:r w:rsidRPr="007E536D">
        <w:rPr>
          <w:rStyle w:val="ezkurwreuab5ozgtqnkl"/>
          <w:i/>
          <w:sz w:val="20"/>
          <w:szCs w:val="20"/>
        </w:rPr>
        <w:t>, не имеющим счета в казначействе, настоящий</w:t>
      </w:r>
      <w:r w:rsidRPr="007E536D">
        <w:rPr>
          <w:i/>
          <w:sz w:val="20"/>
          <w:szCs w:val="20"/>
        </w:rPr>
        <w:t xml:space="preserve"> </w:t>
      </w:r>
      <w:r w:rsidRPr="007E536D">
        <w:rPr>
          <w:rStyle w:val="ezkurwreuab5ozgtqnkl"/>
          <w:i/>
          <w:sz w:val="20"/>
          <w:szCs w:val="20"/>
        </w:rPr>
        <w:t>пункт</w:t>
      </w:r>
      <w:r w:rsidRPr="007E536D">
        <w:rPr>
          <w:i/>
          <w:sz w:val="20"/>
          <w:szCs w:val="20"/>
        </w:rPr>
        <w:t xml:space="preserve"> </w:t>
      </w:r>
      <w:r w:rsidRPr="007E536D">
        <w:rPr>
          <w:rStyle w:val="ezkurwreuab5ozgtqnkl"/>
          <w:i/>
          <w:sz w:val="20"/>
          <w:szCs w:val="20"/>
        </w:rPr>
        <w:t>редактируется</w:t>
      </w:r>
      <w:r w:rsidRPr="007E536D">
        <w:rPr>
          <w:i/>
          <w:sz w:val="20"/>
          <w:szCs w:val="20"/>
        </w:rPr>
        <w:t xml:space="preserve"> </w:t>
      </w:r>
      <w:r w:rsidRPr="007E536D">
        <w:rPr>
          <w:rStyle w:val="ezkurwreuab5ozgtqnkl"/>
          <w:i/>
          <w:sz w:val="20"/>
          <w:szCs w:val="20"/>
        </w:rPr>
        <w:t>замен</w:t>
      </w:r>
      <w:r>
        <w:rPr>
          <w:rStyle w:val="ezkurwreuab5ozgtqnkl"/>
          <w:i/>
          <w:sz w:val="20"/>
          <w:szCs w:val="20"/>
        </w:rPr>
        <w:t>ив</w:t>
      </w:r>
      <w:r w:rsidRPr="007E536D">
        <w:rPr>
          <w:i/>
          <w:sz w:val="20"/>
          <w:szCs w:val="20"/>
        </w:rPr>
        <w:t xml:space="preserve"> </w:t>
      </w:r>
      <w:r w:rsidRPr="007E536D">
        <w:rPr>
          <w:rStyle w:val="ezkurwreuab5ozgtqnkl"/>
          <w:i/>
          <w:sz w:val="20"/>
          <w:szCs w:val="20"/>
        </w:rPr>
        <w:t>слов</w:t>
      </w:r>
      <w:r>
        <w:rPr>
          <w:rStyle w:val="ezkurwreuab5ozgtqnkl"/>
          <w:i/>
          <w:sz w:val="20"/>
          <w:szCs w:val="20"/>
        </w:rPr>
        <w:t>а</w:t>
      </w:r>
      <w:r w:rsidRPr="007E536D">
        <w:rPr>
          <w:i/>
          <w:sz w:val="20"/>
          <w:szCs w:val="20"/>
        </w:rPr>
        <w:t xml:space="preserve"> </w:t>
      </w:r>
      <w:r w:rsidRPr="007E536D">
        <w:rPr>
          <w:rStyle w:val="ezkurwreuab5ozgtqnkl"/>
          <w:i/>
          <w:sz w:val="20"/>
          <w:szCs w:val="20"/>
        </w:rPr>
        <w:t>"внесени</w:t>
      </w:r>
      <w:r>
        <w:rPr>
          <w:rStyle w:val="ezkurwreuab5ozgtqnkl"/>
          <w:i/>
          <w:sz w:val="20"/>
          <w:szCs w:val="20"/>
        </w:rPr>
        <w:t>я</w:t>
      </w:r>
      <w:r w:rsidRPr="007E536D">
        <w:rPr>
          <w:rStyle w:val="ezkurwreuab5ozgtqnkl"/>
          <w:i/>
          <w:sz w:val="20"/>
          <w:szCs w:val="20"/>
        </w:rPr>
        <w:t xml:space="preserve"> платежного</w:t>
      </w:r>
      <w:r w:rsidRPr="007E536D">
        <w:rPr>
          <w:i/>
          <w:sz w:val="20"/>
          <w:szCs w:val="20"/>
        </w:rPr>
        <w:t xml:space="preserve"> </w:t>
      </w:r>
      <w:r w:rsidRPr="007E536D">
        <w:rPr>
          <w:rStyle w:val="ezkurwreuab5ozgtqnkl"/>
          <w:i/>
          <w:sz w:val="20"/>
          <w:szCs w:val="20"/>
        </w:rPr>
        <w:t>поручения</w:t>
      </w:r>
      <w:r w:rsidRPr="007E536D">
        <w:rPr>
          <w:i/>
          <w:sz w:val="20"/>
          <w:szCs w:val="20"/>
        </w:rPr>
        <w:t xml:space="preserve"> </w:t>
      </w:r>
      <w:r w:rsidRPr="007E536D">
        <w:rPr>
          <w:rStyle w:val="ezkurwreuab5ozgtqnkl"/>
          <w:i/>
          <w:sz w:val="20"/>
          <w:szCs w:val="20"/>
        </w:rPr>
        <w:t>и</w:t>
      </w:r>
      <w:r w:rsidRPr="007E536D">
        <w:rPr>
          <w:i/>
          <w:sz w:val="20"/>
          <w:szCs w:val="20"/>
        </w:rPr>
        <w:t xml:space="preserve"> </w:t>
      </w:r>
      <w:r w:rsidRPr="007E536D">
        <w:rPr>
          <w:rStyle w:val="ezkurwreuab5ozgtqnkl"/>
          <w:i/>
          <w:sz w:val="20"/>
          <w:szCs w:val="20"/>
        </w:rPr>
        <w:t>копии</w:t>
      </w:r>
      <w:r w:rsidRPr="007E536D">
        <w:rPr>
          <w:i/>
          <w:sz w:val="20"/>
          <w:szCs w:val="20"/>
        </w:rPr>
        <w:t xml:space="preserve"> </w:t>
      </w:r>
      <w:r w:rsidRPr="007E536D">
        <w:rPr>
          <w:rStyle w:val="ezkurwreuab5ozgtqnkl"/>
          <w:i/>
          <w:sz w:val="20"/>
          <w:szCs w:val="20"/>
        </w:rPr>
        <w:t>протокола</w:t>
      </w:r>
      <w:r w:rsidRPr="007E536D">
        <w:rPr>
          <w:i/>
          <w:sz w:val="20"/>
          <w:szCs w:val="20"/>
        </w:rPr>
        <w:t xml:space="preserve"> </w:t>
      </w:r>
      <w:r w:rsidRPr="007E536D">
        <w:rPr>
          <w:rStyle w:val="ezkurwreuab5ozgtqnkl"/>
          <w:i/>
          <w:sz w:val="20"/>
          <w:szCs w:val="20"/>
        </w:rPr>
        <w:t>в</w:t>
      </w:r>
      <w:r w:rsidRPr="007E536D">
        <w:rPr>
          <w:i/>
          <w:sz w:val="20"/>
          <w:szCs w:val="20"/>
        </w:rPr>
        <w:t xml:space="preserve"> </w:t>
      </w:r>
      <w:r w:rsidRPr="007E536D">
        <w:rPr>
          <w:rStyle w:val="ezkurwreuab5ozgtqnkl"/>
          <w:i/>
          <w:sz w:val="20"/>
          <w:szCs w:val="20"/>
        </w:rPr>
        <w:t>казначейскую</w:t>
      </w:r>
      <w:r w:rsidRPr="007E536D">
        <w:rPr>
          <w:i/>
          <w:sz w:val="20"/>
          <w:szCs w:val="20"/>
        </w:rPr>
        <w:t xml:space="preserve"> </w:t>
      </w:r>
      <w:r w:rsidRPr="007E536D">
        <w:rPr>
          <w:rStyle w:val="ezkurwreuab5ozgtqnkl"/>
          <w:i/>
          <w:sz w:val="20"/>
          <w:szCs w:val="20"/>
        </w:rPr>
        <w:t>систему</w:t>
      </w:r>
      <w:r w:rsidRPr="007E536D">
        <w:rPr>
          <w:i/>
          <w:sz w:val="20"/>
          <w:szCs w:val="20"/>
        </w:rPr>
        <w:t xml:space="preserve"> </w:t>
      </w:r>
      <w:r w:rsidRPr="007E536D">
        <w:rPr>
          <w:rStyle w:val="ezkurwreuab5ozgtqnkl"/>
          <w:i/>
          <w:sz w:val="20"/>
          <w:szCs w:val="20"/>
        </w:rPr>
        <w:t>уполномоченного органа"</w:t>
      </w:r>
      <w:r w:rsidRPr="007E536D">
        <w:rPr>
          <w:i/>
          <w:sz w:val="20"/>
          <w:szCs w:val="20"/>
        </w:rPr>
        <w:t xml:space="preserve"> </w:t>
      </w:r>
      <w:r w:rsidRPr="007E536D">
        <w:rPr>
          <w:rStyle w:val="ezkurwreuab5ozgtqnkl"/>
          <w:i/>
          <w:sz w:val="20"/>
          <w:szCs w:val="20"/>
        </w:rPr>
        <w:t>словами</w:t>
      </w:r>
      <w:r>
        <w:rPr>
          <w:rStyle w:val="ezkurwreuab5ozgtqnkl"/>
          <w:i/>
          <w:sz w:val="20"/>
          <w:szCs w:val="20"/>
        </w:rPr>
        <w:t xml:space="preserve"> </w:t>
      </w:r>
      <w:r w:rsidRPr="00A144F1">
        <w:rPr>
          <w:rStyle w:val="ezkurwreuab5ozgtqnkl"/>
          <w:i/>
          <w:sz w:val="20"/>
          <w:szCs w:val="20"/>
        </w:rPr>
        <w:t>"</w:t>
      </w:r>
      <w:r w:rsidRPr="007E536D">
        <w:rPr>
          <w:rStyle w:val="ezkurwreuab5ozgtqnkl"/>
          <w:i/>
          <w:sz w:val="20"/>
          <w:szCs w:val="20"/>
        </w:rPr>
        <w:t>выдач</w:t>
      </w:r>
      <w:r>
        <w:rPr>
          <w:rStyle w:val="ezkurwreuab5ozgtqnkl"/>
          <w:i/>
          <w:sz w:val="20"/>
          <w:szCs w:val="20"/>
        </w:rPr>
        <w:t xml:space="preserve">и </w:t>
      </w:r>
      <w:r w:rsidRPr="007E536D">
        <w:rPr>
          <w:rStyle w:val="ezkurwreuab5ozgtqnkl"/>
          <w:i/>
          <w:sz w:val="20"/>
          <w:szCs w:val="20"/>
        </w:rPr>
        <w:t>платежного</w:t>
      </w:r>
      <w:r w:rsidRPr="007E536D">
        <w:rPr>
          <w:i/>
          <w:sz w:val="20"/>
          <w:szCs w:val="20"/>
        </w:rPr>
        <w:t xml:space="preserve"> </w:t>
      </w:r>
      <w:r w:rsidRPr="007E536D">
        <w:rPr>
          <w:rStyle w:val="ezkurwreuab5ozgtqnkl"/>
          <w:i/>
          <w:sz w:val="20"/>
          <w:szCs w:val="20"/>
        </w:rPr>
        <w:t>поручения</w:t>
      </w:r>
      <w:r w:rsidRPr="007E536D">
        <w:rPr>
          <w:i/>
          <w:sz w:val="20"/>
          <w:szCs w:val="20"/>
        </w:rPr>
        <w:t xml:space="preserve"> </w:t>
      </w:r>
      <w:r w:rsidRPr="007E536D">
        <w:rPr>
          <w:rStyle w:val="ezkurwreuab5ozgtqnkl"/>
          <w:i/>
          <w:sz w:val="20"/>
          <w:szCs w:val="20"/>
        </w:rPr>
        <w:t>банку</w:t>
      </w:r>
      <w:r w:rsidRPr="00A144F1">
        <w:rPr>
          <w:rStyle w:val="ezkurwreuab5ozgtqnkl"/>
          <w:i/>
          <w:sz w:val="20"/>
          <w:szCs w:val="20"/>
        </w:rPr>
        <w:t>"</w:t>
      </w:r>
      <w:ins w:id="16" w:author="Inesa Kocharyan" w:date="2025-02-19T10:34:00Z">
        <w:r>
          <w:rPr>
            <w:rFonts w:ascii="GHEA Grapalat" w:hAnsi="GHEA Grapalat"/>
          </w:rPr>
          <w:br w:type="page"/>
        </w:r>
      </w:ins>
    </w:p>
    <w:p w:rsidR="00071D1C" w:rsidRPr="0058169B" w:rsidRDefault="00BA249F" w:rsidP="00BD0785">
      <w:pPr>
        <w:widowControl w:val="0"/>
        <w:tabs>
          <w:tab w:val="left" w:pos="1276"/>
        </w:tabs>
        <w:spacing w:after="160"/>
        <w:jc w:val="both"/>
        <w:rPr>
          <w:rFonts w:ascii="GHEA Grapalat" w:hAnsi="GHEA Grapalat"/>
        </w:rPr>
      </w:pPr>
      <w:r w:rsidRPr="00DC2F9B">
        <w:rPr>
          <w:rFonts w:ascii="GHEA Grapalat" w:hAnsi="GHEA Grapalat"/>
        </w:rPr>
        <w:lastRenderedPageBreak/>
        <w:t>полном объеме результата поставки товара, установленного предыдущим соглашением</w:t>
      </w:r>
      <w:r>
        <w:rPr>
          <w:rFonts w:ascii="GHEA Grapalat" w:hAnsi="GHEA Grapalat"/>
        </w:rPr>
        <w:t>.</w:t>
      </w:r>
      <w:r w:rsidR="00071D1C" w:rsidRPr="00974EA8">
        <w:rPr>
          <w:rFonts w:ascii="GHEA Grapalat" w:hAnsi="GHEA Grapalat"/>
        </w:rPr>
        <w:t xml:space="preserve"> Если размер выделенных для исполнения договора финансовых средств превышает </w:t>
      </w:r>
      <w:r w:rsidR="003839FF" w:rsidRPr="00974EA8">
        <w:rPr>
          <w:rFonts w:ascii="GHEA Grapalat" w:hAnsi="GHEA Grapalat"/>
        </w:rPr>
        <w:t>двадцатипя</w:t>
      </w:r>
      <w:r w:rsidR="00071D1C" w:rsidRPr="00974EA8">
        <w:rPr>
          <w:rFonts w:ascii="GHEA Grapalat" w:hAnsi="GHEA Grapalat"/>
        </w:rPr>
        <w:t xml:space="preserve">тикратный размер базовой единицы закупок, то Покупателем будет заключенo соглашение в случае, если </w:t>
      </w:r>
      <w:r w:rsidR="009673B8" w:rsidRPr="00974EA8">
        <w:rPr>
          <w:rFonts w:ascii="GHEA Grapalat" w:hAnsi="GHEA Grapalat"/>
        </w:rPr>
        <w:t xml:space="preserve">представленные </w:t>
      </w:r>
      <w:r w:rsidR="00071D1C" w:rsidRPr="00974EA8">
        <w:rPr>
          <w:rFonts w:ascii="GHEA Grapalat" w:hAnsi="GHEA Grapalat"/>
        </w:rPr>
        <w:t xml:space="preserve">Продавцом в виде неустойки </w:t>
      </w:r>
      <w:r w:rsidR="009673B8" w:rsidRPr="00974EA8">
        <w:rPr>
          <w:rFonts w:ascii="GHEA Grapalat" w:hAnsi="GHEA Grapalat"/>
        </w:rPr>
        <w:t xml:space="preserve">обеспечения квалификации и </w:t>
      </w:r>
      <w:r w:rsidR="00071D1C" w:rsidRPr="00974EA8">
        <w:rPr>
          <w:rFonts w:ascii="GHEA Grapalat" w:hAnsi="GHEA Grapalat"/>
        </w:rPr>
        <w:t xml:space="preserve">договора </w:t>
      </w:r>
      <w:r w:rsidR="008707D8" w:rsidRPr="00974EA8">
        <w:rPr>
          <w:rFonts w:ascii="GHEA Grapalat" w:hAnsi="GHEA Grapalat"/>
        </w:rPr>
        <w:t>заменяю</w:t>
      </w:r>
      <w:r w:rsidR="00071D1C" w:rsidRPr="00974EA8">
        <w:rPr>
          <w:rFonts w:ascii="GHEA Grapalat" w:hAnsi="GHEA Grapalat"/>
        </w:rPr>
        <w:t xml:space="preserve">тся гарантией или наличными деньгами, с учетом требований </w:t>
      </w:r>
      <w:r w:rsidR="00351A3E" w:rsidRPr="00891020">
        <w:rPr>
          <w:rFonts w:ascii="GHEA Grapalat" w:hAnsi="GHEA Grapalat"/>
        </w:rPr>
        <w:t>абзац</w:t>
      </w:r>
      <w:r w:rsidR="00351A3E">
        <w:rPr>
          <w:rFonts w:ascii="GHEA Grapalat" w:hAnsi="GHEA Grapalat"/>
        </w:rPr>
        <w:t>а</w:t>
      </w:r>
      <w:r w:rsidR="00351A3E" w:rsidRPr="00891020">
        <w:rPr>
          <w:rFonts w:ascii="GHEA Grapalat" w:hAnsi="GHEA Grapalat"/>
        </w:rPr>
        <w:t xml:space="preserve"> "</w:t>
      </w:r>
      <w:r w:rsidR="00351A3E">
        <w:rPr>
          <w:rFonts w:ascii="GHEA Grapalat" w:hAnsi="GHEA Grapalat"/>
        </w:rPr>
        <w:t>в</w:t>
      </w:r>
      <w:r w:rsidR="00351A3E" w:rsidRPr="00891020">
        <w:rPr>
          <w:rFonts w:ascii="GHEA Grapalat" w:hAnsi="GHEA Grapalat"/>
        </w:rPr>
        <w:t>" подпункта 1</w:t>
      </w:r>
      <w:r w:rsidR="00351A3E">
        <w:rPr>
          <w:rFonts w:ascii="GHEA Grapalat" w:hAnsi="GHEA Grapalat"/>
        </w:rPr>
        <w:t xml:space="preserve"> и</w:t>
      </w:r>
      <w:r w:rsidR="00351A3E" w:rsidRPr="00891020">
        <w:rPr>
          <w:rFonts w:ascii="GHEA Grapalat" w:hAnsi="GHEA Grapalat"/>
        </w:rPr>
        <w:t xml:space="preserve"> </w:t>
      </w:r>
      <w:r w:rsidR="00071D1C" w:rsidRPr="00974EA8">
        <w:rPr>
          <w:rFonts w:ascii="GHEA Grapalat" w:hAnsi="GHEA Grapalat"/>
        </w:rPr>
        <w:t xml:space="preserve">абзаца "б" подпункта </w:t>
      </w:r>
      <w:r w:rsidR="000B33B2" w:rsidRPr="00974EA8">
        <w:rPr>
          <w:rFonts w:ascii="GHEA Grapalat" w:hAnsi="GHEA Grapalat"/>
        </w:rPr>
        <w:t xml:space="preserve">17 </w:t>
      </w:r>
      <w:r w:rsidR="00071D1C" w:rsidRPr="00974EA8">
        <w:rPr>
          <w:rFonts w:ascii="GHEA Grapalat" w:hAnsi="GHEA Grapalat"/>
        </w:rPr>
        <w:t xml:space="preserve">пункта 32 Приложения № </w:t>
      </w:r>
      <w:r w:rsidR="006E50E4" w:rsidRPr="00974EA8">
        <w:rPr>
          <w:rFonts w:ascii="GHEA Grapalat" w:hAnsi="GHEA Grapalat"/>
        </w:rPr>
        <w:t>1</w:t>
      </w:r>
      <w:r w:rsidR="006E50E4" w:rsidRPr="00974EA8">
        <w:rPr>
          <w:rFonts w:ascii="GHEA Grapalat" w:hAnsi="GHEA Grapalat"/>
          <w:lang w:val="hy-AM"/>
        </w:rPr>
        <w:t xml:space="preserve"> </w:t>
      </w:r>
      <w:r w:rsidR="00071D1C" w:rsidRPr="00974EA8">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974EA8">
        <w:rPr>
          <w:rFonts w:ascii="GHEA Grapalat" w:hAnsi="GHEA Grapalat"/>
        </w:rPr>
        <w:t xml:space="preserve">обеспечений квалификации и </w:t>
      </w:r>
      <w:r w:rsidR="00071D1C" w:rsidRPr="00974EA8">
        <w:rPr>
          <w:rFonts w:ascii="GHEA Grapalat" w:hAnsi="GHEA Grapalat"/>
        </w:rPr>
        <w:t xml:space="preserve">договора </w:t>
      </w:r>
      <w:r w:rsidR="00CD7A4F" w:rsidRPr="00974EA8">
        <w:rPr>
          <w:rFonts w:ascii="GHEA Grapalat" w:hAnsi="GHEA Grapalat"/>
        </w:rPr>
        <w:t xml:space="preserve">представленных </w:t>
      </w:r>
      <w:r w:rsidR="00071D1C" w:rsidRPr="00974EA8">
        <w:rPr>
          <w:rFonts w:ascii="GHEA Grapalat" w:hAnsi="GHEA Grapalat"/>
        </w:rPr>
        <w:t xml:space="preserve">в виде неустойки, также представляет Покупателю </w:t>
      </w:r>
      <w:r w:rsidR="00CD7A4F" w:rsidRPr="00974EA8">
        <w:rPr>
          <w:rFonts w:ascii="GHEA Grapalat" w:hAnsi="GHEA Grapalat"/>
        </w:rPr>
        <w:t xml:space="preserve">новые обеспечения </w:t>
      </w:r>
      <w:r w:rsidR="00071D1C" w:rsidRPr="00974EA8">
        <w:rPr>
          <w:rFonts w:ascii="GHEA Grapalat" w:hAnsi="GHEA Grapalat"/>
        </w:rPr>
        <w:t xml:space="preserve">в течение </w:t>
      </w:r>
      <w:r w:rsidR="00D3295F" w:rsidRPr="00B76CB5">
        <w:rPr>
          <w:rFonts w:ascii="GHEA Grapalat" w:hAnsi="GHEA Grapalat"/>
        </w:rPr>
        <w:t xml:space="preserve"> ------- </w:t>
      </w:r>
      <w:r w:rsidR="00071D1C" w:rsidRPr="00974EA8">
        <w:rPr>
          <w:rFonts w:ascii="GHEA Grapalat" w:hAnsi="GHEA Grapalat"/>
        </w:rPr>
        <w:t>рабочих дней со дня получения извещения о заключении соглашения. В противном случае договор расторгается Покупателем в одностороннем порядке.</w:t>
      </w:r>
      <w:r w:rsidR="00FB29E1" w:rsidRPr="0058169B">
        <w:rPr>
          <w:rStyle w:val="FootnoteReference"/>
          <w:rFonts w:ascii="GHEA Grapalat" w:hAnsi="GHEA Grapalat"/>
        </w:rPr>
        <w:t>25</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DA240A" w:rsidP="00B46D58">
      <w:pPr>
        <w:widowControl w:val="0"/>
        <w:spacing w:after="160"/>
        <w:rPr>
          <w:rFonts w:ascii="GHEA Grapalat" w:hAnsi="GHEA Grapalat"/>
        </w:rPr>
      </w:pPr>
      <w:r>
        <w:rPr>
          <w:rFonts w:ascii="GHEA Grapalat" w:hAnsi="GHEA Grapalat"/>
        </w:rPr>
        <w:t>-----------------------</w:t>
      </w:r>
    </w:p>
    <w:p w:rsidR="00FB29E1" w:rsidRPr="008842CE" w:rsidRDefault="00FB29E1" w:rsidP="00FB29E1">
      <w:pPr>
        <w:pStyle w:val="FootnoteText"/>
        <w:widowControl w:val="0"/>
        <w:jc w:val="both"/>
        <w:rPr>
          <w:rFonts w:ascii="GHEA Grapalat" w:hAnsi="GHEA Grapalat"/>
          <w:lang w:val="hy-AM"/>
        </w:rPr>
      </w:pPr>
      <w:r w:rsidRPr="00DA240A">
        <w:rPr>
          <w:rFonts w:ascii="GHEA Grapalat" w:hAnsi="GHEA Grapalat"/>
          <w:i/>
          <w:vertAlign w:val="superscript"/>
        </w:rPr>
        <w:t xml:space="preserve">25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двадцатипятикратный размер базовой единицы закупок, то настоящий пункт редактируется, удаляя из последнего </w:t>
      </w:r>
      <w:r>
        <w:rPr>
          <w:rFonts w:ascii="GHEA Grapalat" w:hAnsi="GHEA Grapalat"/>
          <w:i/>
        </w:rPr>
        <w:t>4-ое</w:t>
      </w:r>
      <w:r w:rsidRPr="00726C0F">
        <w:rPr>
          <w:rFonts w:ascii="GHEA Grapalat" w:hAnsi="GHEA Grapalat"/>
          <w:i/>
        </w:rPr>
        <w:t xml:space="preserve"> </w:t>
      </w:r>
      <w:r w:rsidRPr="008842CE">
        <w:rPr>
          <w:rFonts w:ascii="GHEA Grapalat" w:hAnsi="GHEA Grapalat"/>
          <w:i/>
        </w:rPr>
        <w:t xml:space="preserve">предложение, а </w:t>
      </w:r>
      <w:r>
        <w:rPr>
          <w:rFonts w:ascii="GHEA Grapalat" w:hAnsi="GHEA Grapalat"/>
          <w:i/>
        </w:rPr>
        <w:t>5-ое</w:t>
      </w:r>
      <w:r w:rsidRPr="008842CE">
        <w:rPr>
          <w:rFonts w:ascii="GHEA Grapalat" w:hAnsi="GHEA Grapalat"/>
          <w:i/>
        </w:rPr>
        <w:t xml:space="preserve">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B76CB5" w:rsidRDefault="00FB29E1" w:rsidP="00D3295F">
      <w:pPr>
        <w:pStyle w:val="FootnoteText"/>
        <w:widowControl w:val="0"/>
        <w:jc w:val="both"/>
        <w:rPr>
          <w:rFonts w:asciiTheme="minorHAnsi" w:hAnsiTheme="minorHAnsi"/>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D3295F" w:rsidRDefault="00B76CB5" w:rsidP="00D3295F">
      <w:pPr>
        <w:pStyle w:val="FootnoteText"/>
        <w:widowControl w:val="0"/>
        <w:jc w:val="both"/>
        <w:rPr>
          <w:rFonts w:ascii="GHEA Grapalat" w:hAnsi="GHEA Grapalat"/>
          <w:i/>
          <w:lang w:val="hy-AM" w:eastAsia="en-US"/>
        </w:rPr>
      </w:pPr>
      <w:r>
        <w:rPr>
          <w:rFonts w:asciiTheme="minorHAnsi" w:hAnsiTheme="minorHAnsi"/>
        </w:rPr>
        <w:t xml:space="preserve">   </w:t>
      </w:r>
      <w:r w:rsidR="00D3295F">
        <w:rPr>
          <w:rStyle w:val="ezkurwreuab5ozgtqnkl"/>
          <w:rFonts w:ascii="Cambria" w:hAnsi="Cambria" w:cs="Cambria"/>
          <w:i/>
        </w:rPr>
        <w:t>Срок</w:t>
      </w:r>
      <w:r w:rsidR="00D3295F">
        <w:rPr>
          <w:rStyle w:val="ezkurwreuab5ozgtqnkl"/>
          <w:i/>
        </w:rPr>
        <w:t xml:space="preserve">, </w:t>
      </w:r>
      <w:r w:rsidR="00D3295F">
        <w:rPr>
          <w:rStyle w:val="ezkurwreuab5ozgtqnkl"/>
          <w:rFonts w:ascii="Cambria" w:hAnsi="Cambria" w:cs="Cambria"/>
          <w:i/>
        </w:rPr>
        <w:t>установленный</w:t>
      </w:r>
      <w:r w:rsidR="00D3295F">
        <w:rPr>
          <w:i/>
        </w:rPr>
        <w:t xml:space="preserve"> </w:t>
      </w:r>
      <w:r w:rsidR="00D3295F">
        <w:rPr>
          <w:rFonts w:ascii="Cambria" w:hAnsi="Cambria"/>
          <w:i/>
        </w:rPr>
        <w:t xml:space="preserve">в </w:t>
      </w:r>
      <w:r w:rsidR="00D3295F">
        <w:rPr>
          <w:rStyle w:val="ezkurwreuab5ozgtqnkl"/>
          <w:i/>
        </w:rPr>
        <w:t>5</w:t>
      </w:r>
      <w:r w:rsidR="00D3295F">
        <w:rPr>
          <w:rStyle w:val="ezkurwreuab5ozgtqnkl"/>
          <w:rFonts w:asciiTheme="minorHAnsi" w:hAnsiTheme="minorHAnsi"/>
          <w:i/>
        </w:rPr>
        <w:t>-ом</w:t>
      </w:r>
      <w:r w:rsidR="00D3295F">
        <w:rPr>
          <w:i/>
        </w:rPr>
        <w:t xml:space="preserve"> </w:t>
      </w:r>
      <w:r w:rsidR="00D3295F">
        <w:rPr>
          <w:rStyle w:val="ezkurwreuab5ozgtqnkl"/>
          <w:rFonts w:ascii="Cambria" w:hAnsi="Cambria" w:cs="Cambria"/>
          <w:i/>
        </w:rPr>
        <w:t>предложении настоящего</w:t>
      </w:r>
      <w:r w:rsidR="00D3295F">
        <w:rPr>
          <w:i/>
        </w:rPr>
        <w:t xml:space="preserve"> </w:t>
      </w:r>
      <w:r w:rsidR="00D3295F">
        <w:rPr>
          <w:rStyle w:val="ezkurwreuab5ozgtqnkl"/>
          <w:rFonts w:ascii="Cambria" w:hAnsi="Cambria" w:cs="Cambria"/>
          <w:i/>
        </w:rPr>
        <w:t>пункта</w:t>
      </w:r>
      <w:r w:rsidR="00D3295F">
        <w:rPr>
          <w:i/>
        </w:rPr>
        <w:t xml:space="preserve">, </w:t>
      </w:r>
      <w:r w:rsidR="00D3295F">
        <w:rPr>
          <w:rStyle w:val="ezkurwreuab5ozgtqnkl"/>
          <w:rFonts w:ascii="Cambria" w:hAnsi="Cambria" w:cs="Cambria"/>
          <w:i/>
        </w:rPr>
        <w:t>не</w:t>
      </w:r>
      <w:r w:rsidR="00D3295F">
        <w:rPr>
          <w:i/>
        </w:rPr>
        <w:t xml:space="preserve"> </w:t>
      </w:r>
      <w:r w:rsidR="00D3295F">
        <w:rPr>
          <w:rStyle w:val="ezkurwreuab5ozgtqnkl"/>
          <w:rFonts w:ascii="Cambria" w:hAnsi="Cambria" w:cs="Cambria"/>
          <w:i/>
        </w:rPr>
        <w:t>может</w:t>
      </w:r>
      <w:r w:rsidR="00D3295F">
        <w:rPr>
          <w:rStyle w:val="ezkurwreuab5ozgtqnkl"/>
          <w:i/>
        </w:rPr>
        <w:t xml:space="preserve"> </w:t>
      </w:r>
      <w:r w:rsidR="00D3295F">
        <w:rPr>
          <w:rStyle w:val="ezkurwreuab5ozgtqnkl"/>
          <w:rFonts w:ascii="Cambria" w:hAnsi="Cambria" w:cs="Cambria"/>
          <w:i/>
        </w:rPr>
        <w:t>быть</w:t>
      </w:r>
      <w:r w:rsidR="00D3295F">
        <w:rPr>
          <w:rStyle w:val="ezkurwreuab5ozgtqnkl"/>
          <w:i/>
        </w:rPr>
        <w:t xml:space="preserve"> </w:t>
      </w:r>
      <w:r w:rsidR="00D3295F">
        <w:rPr>
          <w:rStyle w:val="ezkurwreuab5ozgtqnkl"/>
          <w:rFonts w:ascii="Cambria" w:hAnsi="Cambria" w:cs="Cambria"/>
          <w:i/>
        </w:rPr>
        <w:t>менее</w:t>
      </w:r>
      <w:r w:rsidR="00D3295F">
        <w:rPr>
          <w:i/>
        </w:rPr>
        <w:t xml:space="preserve"> </w:t>
      </w:r>
      <w:r w:rsidR="00D3295F">
        <w:rPr>
          <w:rStyle w:val="ezkurwreuab5ozgtqnkl"/>
          <w:i/>
        </w:rPr>
        <w:t>10</w:t>
      </w:r>
      <w:r w:rsidR="00D3295F">
        <w:rPr>
          <w:i/>
        </w:rPr>
        <w:t xml:space="preserve"> </w:t>
      </w:r>
      <w:r w:rsidR="00D3295F">
        <w:rPr>
          <w:rStyle w:val="ezkurwreuab5ozgtqnkl"/>
          <w:rFonts w:ascii="Cambria" w:hAnsi="Cambria" w:cs="Cambria"/>
          <w:i/>
        </w:rPr>
        <w:t>рабочих</w:t>
      </w:r>
      <w:r w:rsidR="00D3295F">
        <w:rPr>
          <w:i/>
        </w:rPr>
        <w:t xml:space="preserve"> </w:t>
      </w:r>
      <w:r w:rsidR="00D3295F">
        <w:rPr>
          <w:rStyle w:val="ezkurwreuab5ozgtqnkl"/>
          <w:rFonts w:ascii="Cambria" w:hAnsi="Cambria" w:cs="Cambria"/>
          <w:i/>
        </w:rPr>
        <w:t>дней</w:t>
      </w:r>
      <w:r w:rsidR="00D3295F">
        <w:rPr>
          <w:rStyle w:val="ezkurwreuab5ozgtqnkl"/>
          <w:rFonts w:ascii="Cambria" w:hAnsi="Cambria" w:cs="Cambria"/>
          <w:i/>
          <w:lang w:val="hy-AM"/>
        </w:rPr>
        <w:t>.</w:t>
      </w:r>
    </w:p>
    <w:p w:rsidR="00071D1C" w:rsidRPr="00FB29E1" w:rsidRDefault="00071D1C" w:rsidP="00B46D58">
      <w:pPr>
        <w:widowControl w:val="0"/>
        <w:spacing w:after="160"/>
        <w:jc w:val="right"/>
        <w:rPr>
          <w:rFonts w:ascii="GHEA Grapalat" w:hAnsi="GHEA Grapalat"/>
          <w:lang w:val="hy-AM"/>
          <w:rPrChange w:id="17" w:author="Inesa Kocharyan" w:date="2025-02-19T10:34:00Z">
            <w:rPr>
              <w:rFonts w:ascii="GHEA Grapalat" w:hAnsi="GHEA Grapalat"/>
            </w:rPr>
          </w:rPrChange>
        </w:rPr>
        <w:sectPr w:rsidR="00071D1C" w:rsidRPr="00FB29E1" w:rsidSect="007175CD">
          <w:footerReference w:type="default" r:id="rId9"/>
          <w:footnotePr>
            <w:pos w:val="beneathText"/>
          </w:footnotePr>
          <w:pgSz w:w="11906" w:h="16838" w:code="9"/>
          <w:pgMar w:top="426" w:right="849" w:bottom="284" w:left="993"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FootnoteReference"/>
          <w:rFonts w:ascii="GHEA Grapalat" w:hAnsi="GHEA Grapalat"/>
        </w:rPr>
        <w:footnoteReference w:customMarkFollows="1" w:id="28"/>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48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492"/>
        <w:gridCol w:w="1038"/>
        <w:gridCol w:w="3384"/>
        <w:gridCol w:w="951"/>
        <w:gridCol w:w="1085"/>
        <w:gridCol w:w="1042"/>
        <w:gridCol w:w="780"/>
        <w:gridCol w:w="850"/>
        <w:gridCol w:w="709"/>
        <w:gridCol w:w="709"/>
        <w:gridCol w:w="1527"/>
        <w:gridCol w:w="71"/>
      </w:tblGrid>
      <w:tr w:rsidR="008B17FA" w:rsidRPr="006764D2" w:rsidTr="009F55B3">
        <w:trPr>
          <w:jc w:val="center"/>
        </w:trPr>
        <w:tc>
          <w:tcPr>
            <w:tcW w:w="14880" w:type="dxa"/>
            <w:gridSpan w:val="13"/>
          </w:tcPr>
          <w:p w:rsidR="008B17FA" w:rsidRPr="006764D2" w:rsidRDefault="008B17FA" w:rsidP="009F55B3">
            <w:pPr>
              <w:widowControl w:val="0"/>
              <w:jc w:val="center"/>
              <w:rPr>
                <w:rFonts w:ascii="GHEA Grapalat" w:hAnsi="GHEA Grapalat"/>
                <w:sz w:val="16"/>
                <w:szCs w:val="16"/>
              </w:rPr>
            </w:pPr>
            <w:r w:rsidRPr="006764D2">
              <w:rPr>
                <w:rFonts w:ascii="GHEA Grapalat" w:hAnsi="GHEA Grapalat"/>
                <w:sz w:val="16"/>
                <w:szCs w:val="16"/>
              </w:rPr>
              <w:t>Товар</w:t>
            </w:r>
          </w:p>
        </w:tc>
      </w:tr>
      <w:tr w:rsidR="008B17FA" w:rsidRPr="006764D2" w:rsidTr="009F55B3">
        <w:trPr>
          <w:gridAfter w:val="1"/>
          <w:wAfter w:w="71" w:type="dxa"/>
          <w:trHeight w:val="219"/>
          <w:jc w:val="center"/>
        </w:trPr>
        <w:tc>
          <w:tcPr>
            <w:tcW w:w="1242" w:type="dxa"/>
            <w:vMerge w:val="restart"/>
            <w:vAlign w:val="center"/>
          </w:tcPr>
          <w:p w:rsidR="008B17FA" w:rsidRPr="006764D2" w:rsidRDefault="008B17FA" w:rsidP="009F55B3">
            <w:pPr>
              <w:widowControl w:val="0"/>
              <w:jc w:val="center"/>
              <w:rPr>
                <w:rFonts w:ascii="GHEA Grapalat" w:hAnsi="GHEA Grapalat"/>
                <w:sz w:val="16"/>
                <w:szCs w:val="16"/>
              </w:rPr>
            </w:pPr>
            <w:r w:rsidRPr="006764D2">
              <w:rPr>
                <w:rFonts w:ascii="GHEA Grapalat" w:hAnsi="GHEA Grapalat"/>
                <w:sz w:val="16"/>
                <w:szCs w:val="16"/>
              </w:rPr>
              <w:t xml:space="preserve">номер предусмотренного </w:t>
            </w:r>
            <w:r w:rsidRPr="006764D2">
              <w:rPr>
                <w:rFonts w:ascii="GHEA Grapalat" w:hAnsi="GHEA Grapalat"/>
                <w:spacing w:val="-6"/>
                <w:sz w:val="16"/>
                <w:szCs w:val="16"/>
              </w:rPr>
              <w:t>приглашением</w:t>
            </w:r>
            <w:r w:rsidRPr="006764D2">
              <w:rPr>
                <w:rFonts w:ascii="GHEA Grapalat" w:hAnsi="GHEA Grapalat"/>
                <w:sz w:val="16"/>
                <w:szCs w:val="16"/>
              </w:rPr>
              <w:t xml:space="preserve"> лота</w:t>
            </w:r>
          </w:p>
        </w:tc>
        <w:tc>
          <w:tcPr>
            <w:tcW w:w="1492" w:type="dxa"/>
            <w:vMerge w:val="restart"/>
            <w:vAlign w:val="center"/>
          </w:tcPr>
          <w:p w:rsidR="008B17FA" w:rsidRPr="006764D2" w:rsidRDefault="008B17FA" w:rsidP="009F55B3">
            <w:pPr>
              <w:widowControl w:val="0"/>
              <w:jc w:val="center"/>
              <w:rPr>
                <w:rFonts w:ascii="GHEA Grapalat" w:hAnsi="GHEA Grapalat"/>
                <w:sz w:val="16"/>
                <w:szCs w:val="16"/>
              </w:rPr>
            </w:pPr>
            <w:r w:rsidRPr="006764D2">
              <w:rPr>
                <w:rFonts w:ascii="GHEA Grapalat" w:hAnsi="GHEA Grapalat"/>
                <w:sz w:val="16"/>
                <w:szCs w:val="16"/>
              </w:rPr>
              <w:t>промежуточный код, предусмотренный планом закупок по классификации ЕЗК (CPV)</w:t>
            </w:r>
          </w:p>
        </w:tc>
        <w:tc>
          <w:tcPr>
            <w:tcW w:w="1038" w:type="dxa"/>
            <w:vMerge w:val="restart"/>
            <w:vAlign w:val="center"/>
          </w:tcPr>
          <w:p w:rsidR="008B17FA" w:rsidRPr="006764D2" w:rsidRDefault="008B17FA" w:rsidP="009F55B3">
            <w:pPr>
              <w:widowControl w:val="0"/>
              <w:jc w:val="center"/>
              <w:rPr>
                <w:rFonts w:ascii="GHEA Grapalat" w:hAnsi="GHEA Grapalat"/>
                <w:sz w:val="16"/>
                <w:szCs w:val="16"/>
                <w:lang w:val="en-US"/>
              </w:rPr>
            </w:pPr>
            <w:r w:rsidRPr="006764D2">
              <w:rPr>
                <w:rFonts w:ascii="GHEA Grapalat" w:hAnsi="GHEA Grapalat"/>
                <w:sz w:val="16"/>
                <w:szCs w:val="16"/>
              </w:rPr>
              <w:t xml:space="preserve">наименование </w:t>
            </w:r>
          </w:p>
        </w:tc>
        <w:tc>
          <w:tcPr>
            <w:tcW w:w="3384" w:type="dxa"/>
            <w:vMerge w:val="restart"/>
            <w:vAlign w:val="center"/>
          </w:tcPr>
          <w:p w:rsidR="008B17FA" w:rsidRPr="006764D2" w:rsidRDefault="008B17FA" w:rsidP="009F55B3">
            <w:pPr>
              <w:widowControl w:val="0"/>
              <w:ind w:left="-96" w:right="-108"/>
              <w:jc w:val="center"/>
              <w:rPr>
                <w:rFonts w:ascii="GHEA Grapalat" w:hAnsi="GHEA Grapalat"/>
                <w:sz w:val="16"/>
                <w:szCs w:val="16"/>
              </w:rPr>
            </w:pPr>
            <w:r w:rsidRPr="006764D2">
              <w:rPr>
                <w:rFonts w:ascii="GHEA Grapalat" w:hAnsi="GHEA Grapalat"/>
                <w:sz w:val="16"/>
                <w:szCs w:val="16"/>
              </w:rPr>
              <w:t>товарный знак,</w:t>
            </w:r>
            <w:r w:rsidRPr="006764D2">
              <w:rPr>
                <w:rFonts w:ascii="GHEA Grapalat" w:hAnsi="GHEA Grapalat"/>
                <w:sz w:val="16"/>
                <w:szCs w:val="16"/>
                <w:lang w:val="hy-AM"/>
              </w:rPr>
              <w:t xml:space="preserve"> </w:t>
            </w:r>
            <w:r w:rsidRPr="006764D2">
              <w:rPr>
                <w:rFonts w:ascii="GHEA Grapalat" w:hAnsi="GHEA Grapalat"/>
                <w:sz w:val="16"/>
                <w:szCs w:val="16"/>
              </w:rPr>
              <w:t>фирменное наименование, модель</w:t>
            </w:r>
            <w:r w:rsidRPr="006764D2">
              <w:rPr>
                <w:rFonts w:ascii="GHEA Grapalat" w:hAnsi="GHEA Grapalat"/>
                <w:sz w:val="16"/>
                <w:szCs w:val="16"/>
                <w:lang w:val="hy-AM"/>
              </w:rPr>
              <w:t xml:space="preserve"> </w:t>
            </w:r>
            <w:r w:rsidRPr="006764D2">
              <w:rPr>
                <w:rFonts w:ascii="GHEA Grapalat" w:hAnsi="GHEA Grapalat"/>
                <w:sz w:val="16"/>
                <w:szCs w:val="16"/>
              </w:rPr>
              <w:t xml:space="preserve">и наименование производителя </w:t>
            </w:r>
            <w:r w:rsidRPr="006764D2">
              <w:rPr>
                <w:rFonts w:ascii="GHEA Grapalat" w:hAnsi="GHEA Grapalat"/>
                <w:sz w:val="16"/>
                <w:szCs w:val="16"/>
                <w:vertAlign w:val="superscript"/>
              </w:rPr>
              <w:footnoteReference w:customMarkFollows="1" w:id="29"/>
              <w:t>**</w:t>
            </w:r>
          </w:p>
        </w:tc>
        <w:tc>
          <w:tcPr>
            <w:tcW w:w="951" w:type="dxa"/>
            <w:vMerge w:val="restart"/>
            <w:vAlign w:val="center"/>
          </w:tcPr>
          <w:p w:rsidR="008B17FA" w:rsidRPr="006764D2" w:rsidRDefault="008B17FA" w:rsidP="009F55B3">
            <w:pPr>
              <w:widowControl w:val="0"/>
              <w:ind w:left="-108" w:right="-59"/>
              <w:jc w:val="center"/>
              <w:rPr>
                <w:rFonts w:ascii="GHEA Grapalat" w:hAnsi="GHEA Grapalat"/>
                <w:sz w:val="16"/>
                <w:szCs w:val="16"/>
              </w:rPr>
            </w:pPr>
            <w:r w:rsidRPr="006764D2">
              <w:rPr>
                <w:rFonts w:ascii="GHEA Grapalat" w:hAnsi="GHEA Grapalat"/>
                <w:sz w:val="16"/>
                <w:szCs w:val="16"/>
              </w:rPr>
              <w:t>техническая характеристика</w:t>
            </w:r>
          </w:p>
        </w:tc>
        <w:tc>
          <w:tcPr>
            <w:tcW w:w="1085" w:type="dxa"/>
            <w:vMerge w:val="restart"/>
            <w:vAlign w:val="center"/>
          </w:tcPr>
          <w:p w:rsidR="008B17FA" w:rsidRPr="006764D2" w:rsidRDefault="008B17FA" w:rsidP="009F55B3">
            <w:pPr>
              <w:widowControl w:val="0"/>
              <w:ind w:left="-48" w:right="-108"/>
              <w:jc w:val="center"/>
              <w:rPr>
                <w:rFonts w:ascii="GHEA Grapalat" w:hAnsi="GHEA Grapalat"/>
                <w:sz w:val="16"/>
                <w:szCs w:val="16"/>
              </w:rPr>
            </w:pPr>
            <w:r w:rsidRPr="006764D2">
              <w:rPr>
                <w:rFonts w:ascii="GHEA Grapalat" w:hAnsi="GHEA Grapalat"/>
                <w:sz w:val="16"/>
                <w:szCs w:val="16"/>
              </w:rPr>
              <w:t>единица измерения</w:t>
            </w:r>
          </w:p>
        </w:tc>
        <w:tc>
          <w:tcPr>
            <w:tcW w:w="1042" w:type="dxa"/>
            <w:vMerge w:val="restart"/>
            <w:vAlign w:val="center"/>
          </w:tcPr>
          <w:p w:rsidR="008B17FA" w:rsidRPr="006764D2" w:rsidRDefault="008B17FA" w:rsidP="009F55B3">
            <w:pPr>
              <w:widowControl w:val="0"/>
              <w:ind w:left="-108" w:right="-108"/>
              <w:jc w:val="center"/>
              <w:rPr>
                <w:rFonts w:ascii="GHEA Grapalat" w:hAnsi="GHEA Grapalat"/>
                <w:sz w:val="16"/>
                <w:szCs w:val="16"/>
              </w:rPr>
            </w:pPr>
            <w:r w:rsidRPr="006764D2">
              <w:rPr>
                <w:rFonts w:ascii="GHEA Grapalat" w:hAnsi="GHEA Grapalat"/>
                <w:sz w:val="16"/>
                <w:szCs w:val="16"/>
              </w:rPr>
              <w:t>цена единицы/драмов РА</w:t>
            </w:r>
          </w:p>
        </w:tc>
        <w:tc>
          <w:tcPr>
            <w:tcW w:w="780" w:type="dxa"/>
            <w:vMerge w:val="restart"/>
            <w:vAlign w:val="center"/>
          </w:tcPr>
          <w:p w:rsidR="008B17FA" w:rsidRPr="006764D2" w:rsidRDefault="008B17FA" w:rsidP="009F55B3">
            <w:pPr>
              <w:widowControl w:val="0"/>
              <w:ind w:left="-108" w:right="-108"/>
              <w:jc w:val="center"/>
              <w:rPr>
                <w:rFonts w:ascii="GHEA Grapalat" w:hAnsi="GHEA Grapalat"/>
                <w:sz w:val="16"/>
                <w:szCs w:val="16"/>
              </w:rPr>
            </w:pPr>
            <w:r w:rsidRPr="006764D2">
              <w:rPr>
                <w:rFonts w:ascii="GHEA Grapalat" w:hAnsi="GHEA Grapalat"/>
                <w:sz w:val="16"/>
                <w:szCs w:val="16"/>
              </w:rPr>
              <w:t>общая цена/драмов РА</w:t>
            </w:r>
          </w:p>
        </w:tc>
        <w:tc>
          <w:tcPr>
            <w:tcW w:w="850" w:type="dxa"/>
            <w:vMerge w:val="restart"/>
            <w:vAlign w:val="center"/>
          </w:tcPr>
          <w:p w:rsidR="008B17FA" w:rsidRPr="006764D2" w:rsidRDefault="008B17FA" w:rsidP="009F55B3">
            <w:pPr>
              <w:widowControl w:val="0"/>
              <w:ind w:left="-126" w:right="-108"/>
              <w:jc w:val="center"/>
              <w:rPr>
                <w:rFonts w:ascii="GHEA Grapalat" w:hAnsi="GHEA Grapalat"/>
                <w:sz w:val="16"/>
                <w:szCs w:val="16"/>
              </w:rPr>
            </w:pPr>
            <w:r w:rsidRPr="006764D2">
              <w:rPr>
                <w:rFonts w:ascii="GHEA Grapalat" w:hAnsi="GHEA Grapalat"/>
                <w:sz w:val="16"/>
                <w:szCs w:val="16"/>
              </w:rPr>
              <w:t>общий объем</w:t>
            </w:r>
          </w:p>
        </w:tc>
        <w:tc>
          <w:tcPr>
            <w:tcW w:w="2945" w:type="dxa"/>
            <w:gridSpan w:val="3"/>
            <w:vAlign w:val="center"/>
          </w:tcPr>
          <w:p w:rsidR="008B17FA" w:rsidRPr="006764D2" w:rsidRDefault="008B17FA" w:rsidP="009F55B3">
            <w:pPr>
              <w:widowControl w:val="0"/>
              <w:jc w:val="center"/>
              <w:rPr>
                <w:rFonts w:ascii="GHEA Grapalat" w:hAnsi="GHEA Grapalat"/>
                <w:sz w:val="16"/>
                <w:szCs w:val="16"/>
              </w:rPr>
            </w:pPr>
            <w:r w:rsidRPr="006764D2">
              <w:rPr>
                <w:rFonts w:ascii="GHEA Grapalat" w:hAnsi="GHEA Grapalat"/>
                <w:sz w:val="16"/>
                <w:szCs w:val="16"/>
              </w:rPr>
              <w:t>поставки</w:t>
            </w:r>
          </w:p>
        </w:tc>
      </w:tr>
      <w:tr w:rsidR="008B17FA" w:rsidRPr="006764D2" w:rsidTr="009F55B3">
        <w:trPr>
          <w:gridAfter w:val="1"/>
          <w:wAfter w:w="71" w:type="dxa"/>
          <w:trHeight w:val="445"/>
          <w:jc w:val="center"/>
        </w:trPr>
        <w:tc>
          <w:tcPr>
            <w:tcW w:w="1242" w:type="dxa"/>
            <w:vMerge/>
            <w:vAlign w:val="center"/>
          </w:tcPr>
          <w:p w:rsidR="008B17FA" w:rsidRPr="006764D2" w:rsidRDefault="008B17FA" w:rsidP="009F55B3">
            <w:pPr>
              <w:widowControl w:val="0"/>
              <w:jc w:val="center"/>
              <w:rPr>
                <w:rFonts w:ascii="GHEA Grapalat" w:hAnsi="GHEA Grapalat"/>
                <w:sz w:val="16"/>
                <w:szCs w:val="16"/>
              </w:rPr>
            </w:pPr>
          </w:p>
        </w:tc>
        <w:tc>
          <w:tcPr>
            <w:tcW w:w="1492" w:type="dxa"/>
            <w:vMerge/>
            <w:vAlign w:val="center"/>
          </w:tcPr>
          <w:p w:rsidR="008B17FA" w:rsidRPr="006764D2" w:rsidRDefault="008B17FA" w:rsidP="009F55B3">
            <w:pPr>
              <w:widowControl w:val="0"/>
              <w:jc w:val="center"/>
              <w:rPr>
                <w:rFonts w:ascii="GHEA Grapalat" w:hAnsi="GHEA Grapalat"/>
                <w:sz w:val="16"/>
                <w:szCs w:val="16"/>
              </w:rPr>
            </w:pPr>
          </w:p>
        </w:tc>
        <w:tc>
          <w:tcPr>
            <w:tcW w:w="1038" w:type="dxa"/>
            <w:vMerge/>
            <w:vAlign w:val="center"/>
          </w:tcPr>
          <w:p w:rsidR="008B17FA" w:rsidRPr="006764D2" w:rsidRDefault="008B17FA" w:rsidP="009F55B3">
            <w:pPr>
              <w:widowControl w:val="0"/>
              <w:jc w:val="center"/>
              <w:rPr>
                <w:rFonts w:ascii="GHEA Grapalat" w:hAnsi="GHEA Grapalat"/>
                <w:sz w:val="16"/>
                <w:szCs w:val="16"/>
              </w:rPr>
            </w:pPr>
          </w:p>
        </w:tc>
        <w:tc>
          <w:tcPr>
            <w:tcW w:w="3384" w:type="dxa"/>
            <w:vMerge/>
            <w:vAlign w:val="center"/>
          </w:tcPr>
          <w:p w:rsidR="008B17FA" w:rsidRPr="006764D2" w:rsidRDefault="008B17FA" w:rsidP="009F55B3">
            <w:pPr>
              <w:widowControl w:val="0"/>
              <w:jc w:val="center"/>
              <w:rPr>
                <w:rFonts w:ascii="GHEA Grapalat" w:hAnsi="GHEA Grapalat"/>
                <w:sz w:val="16"/>
                <w:szCs w:val="16"/>
              </w:rPr>
            </w:pPr>
          </w:p>
        </w:tc>
        <w:tc>
          <w:tcPr>
            <w:tcW w:w="951" w:type="dxa"/>
            <w:vMerge/>
            <w:vAlign w:val="center"/>
          </w:tcPr>
          <w:p w:rsidR="008B17FA" w:rsidRPr="006764D2" w:rsidRDefault="008B17FA" w:rsidP="009F55B3">
            <w:pPr>
              <w:widowControl w:val="0"/>
              <w:jc w:val="center"/>
              <w:rPr>
                <w:rFonts w:ascii="GHEA Grapalat" w:hAnsi="GHEA Grapalat"/>
                <w:sz w:val="16"/>
                <w:szCs w:val="16"/>
              </w:rPr>
            </w:pPr>
          </w:p>
        </w:tc>
        <w:tc>
          <w:tcPr>
            <w:tcW w:w="1085" w:type="dxa"/>
            <w:vMerge/>
            <w:vAlign w:val="center"/>
          </w:tcPr>
          <w:p w:rsidR="008B17FA" w:rsidRPr="006764D2" w:rsidRDefault="008B17FA" w:rsidP="009F55B3">
            <w:pPr>
              <w:widowControl w:val="0"/>
              <w:jc w:val="center"/>
              <w:rPr>
                <w:rFonts w:ascii="GHEA Grapalat" w:hAnsi="GHEA Grapalat"/>
                <w:sz w:val="16"/>
                <w:szCs w:val="16"/>
              </w:rPr>
            </w:pPr>
          </w:p>
        </w:tc>
        <w:tc>
          <w:tcPr>
            <w:tcW w:w="1042" w:type="dxa"/>
            <w:vMerge/>
            <w:vAlign w:val="center"/>
          </w:tcPr>
          <w:p w:rsidR="008B17FA" w:rsidRPr="006764D2" w:rsidRDefault="008B17FA" w:rsidP="009F55B3">
            <w:pPr>
              <w:widowControl w:val="0"/>
              <w:jc w:val="center"/>
              <w:rPr>
                <w:rFonts w:ascii="GHEA Grapalat" w:hAnsi="GHEA Grapalat"/>
                <w:sz w:val="16"/>
                <w:szCs w:val="16"/>
              </w:rPr>
            </w:pPr>
          </w:p>
        </w:tc>
        <w:tc>
          <w:tcPr>
            <w:tcW w:w="780" w:type="dxa"/>
            <w:vMerge/>
            <w:vAlign w:val="center"/>
          </w:tcPr>
          <w:p w:rsidR="008B17FA" w:rsidRPr="006764D2" w:rsidRDefault="008B17FA" w:rsidP="009F55B3">
            <w:pPr>
              <w:widowControl w:val="0"/>
              <w:jc w:val="center"/>
              <w:rPr>
                <w:rFonts w:ascii="GHEA Grapalat" w:hAnsi="GHEA Grapalat"/>
                <w:sz w:val="16"/>
                <w:szCs w:val="16"/>
              </w:rPr>
            </w:pPr>
          </w:p>
        </w:tc>
        <w:tc>
          <w:tcPr>
            <w:tcW w:w="850" w:type="dxa"/>
            <w:vMerge/>
            <w:vAlign w:val="center"/>
          </w:tcPr>
          <w:p w:rsidR="008B17FA" w:rsidRPr="006764D2" w:rsidRDefault="008B17FA" w:rsidP="009F55B3">
            <w:pPr>
              <w:widowControl w:val="0"/>
              <w:jc w:val="center"/>
              <w:rPr>
                <w:rFonts w:ascii="GHEA Grapalat" w:hAnsi="GHEA Grapalat"/>
                <w:sz w:val="16"/>
                <w:szCs w:val="16"/>
              </w:rPr>
            </w:pPr>
          </w:p>
        </w:tc>
        <w:tc>
          <w:tcPr>
            <w:tcW w:w="709" w:type="dxa"/>
            <w:vAlign w:val="center"/>
          </w:tcPr>
          <w:p w:rsidR="008B17FA" w:rsidRPr="006764D2" w:rsidRDefault="008B17FA" w:rsidP="009F55B3">
            <w:pPr>
              <w:widowControl w:val="0"/>
              <w:ind w:left="-108" w:right="-108"/>
              <w:jc w:val="center"/>
              <w:rPr>
                <w:rFonts w:ascii="GHEA Grapalat" w:hAnsi="GHEA Grapalat"/>
                <w:sz w:val="16"/>
                <w:szCs w:val="16"/>
              </w:rPr>
            </w:pPr>
            <w:r w:rsidRPr="006764D2">
              <w:rPr>
                <w:rFonts w:ascii="GHEA Grapalat" w:hAnsi="GHEA Grapalat"/>
                <w:sz w:val="16"/>
                <w:szCs w:val="16"/>
              </w:rPr>
              <w:t>адрес</w:t>
            </w:r>
          </w:p>
        </w:tc>
        <w:tc>
          <w:tcPr>
            <w:tcW w:w="709" w:type="dxa"/>
            <w:vAlign w:val="center"/>
          </w:tcPr>
          <w:p w:rsidR="008B17FA" w:rsidRPr="006764D2" w:rsidRDefault="008B17FA" w:rsidP="009F55B3">
            <w:pPr>
              <w:widowControl w:val="0"/>
              <w:ind w:left="-46" w:right="-84"/>
              <w:jc w:val="center"/>
              <w:rPr>
                <w:rFonts w:ascii="GHEA Grapalat" w:hAnsi="GHEA Grapalat"/>
                <w:sz w:val="16"/>
                <w:szCs w:val="16"/>
              </w:rPr>
            </w:pPr>
            <w:r w:rsidRPr="006764D2">
              <w:rPr>
                <w:rFonts w:ascii="GHEA Grapalat" w:hAnsi="GHEA Grapalat"/>
                <w:sz w:val="16"/>
                <w:szCs w:val="16"/>
              </w:rPr>
              <w:t>подлежащее поставке количество товара</w:t>
            </w:r>
          </w:p>
        </w:tc>
        <w:tc>
          <w:tcPr>
            <w:tcW w:w="1527" w:type="dxa"/>
            <w:vAlign w:val="center"/>
          </w:tcPr>
          <w:p w:rsidR="008B17FA" w:rsidRPr="006764D2" w:rsidRDefault="008B17FA" w:rsidP="009F55B3">
            <w:pPr>
              <w:widowControl w:val="0"/>
              <w:ind w:left="-132" w:right="-129"/>
              <w:jc w:val="center"/>
              <w:rPr>
                <w:rFonts w:ascii="GHEA Grapalat" w:hAnsi="GHEA Grapalat"/>
                <w:sz w:val="16"/>
                <w:szCs w:val="16"/>
                <w:lang w:val="en-US"/>
              </w:rPr>
            </w:pPr>
            <w:r w:rsidRPr="006764D2">
              <w:rPr>
                <w:rFonts w:ascii="GHEA Grapalat" w:hAnsi="GHEA Grapalat"/>
                <w:sz w:val="16"/>
                <w:szCs w:val="16"/>
              </w:rPr>
              <w:t>срок</w:t>
            </w:r>
            <w:r w:rsidRPr="006764D2">
              <w:rPr>
                <w:rFonts w:ascii="GHEA Grapalat" w:hAnsi="GHEA Grapalat"/>
                <w:sz w:val="16"/>
                <w:szCs w:val="16"/>
                <w:vertAlign w:val="superscript"/>
              </w:rPr>
              <w:footnoteReference w:customMarkFollows="1" w:id="30"/>
              <w:t>***</w:t>
            </w:r>
          </w:p>
        </w:tc>
      </w:tr>
      <w:tr w:rsidR="008B17FA" w:rsidRPr="006764D2" w:rsidTr="009F55B3">
        <w:trPr>
          <w:gridAfter w:val="1"/>
          <w:wAfter w:w="71" w:type="dxa"/>
          <w:trHeight w:val="234"/>
          <w:jc w:val="center"/>
        </w:trPr>
        <w:tc>
          <w:tcPr>
            <w:tcW w:w="1242" w:type="dxa"/>
          </w:tcPr>
          <w:p w:rsidR="008B17FA" w:rsidRPr="005B3F5A" w:rsidRDefault="008B17FA" w:rsidP="009F55B3">
            <w:r w:rsidRPr="005B3F5A">
              <w:t>1</w:t>
            </w:r>
          </w:p>
        </w:tc>
        <w:tc>
          <w:tcPr>
            <w:tcW w:w="1492" w:type="dxa"/>
            <w:vAlign w:val="center"/>
          </w:tcPr>
          <w:p w:rsidR="008B17FA" w:rsidRPr="00A71D81" w:rsidRDefault="008B17FA" w:rsidP="009F55B3">
            <w:pPr>
              <w:jc w:val="center"/>
              <w:rPr>
                <w:rFonts w:ascii="GHEA Grapalat" w:hAnsi="GHEA Grapalat"/>
                <w:sz w:val="20"/>
                <w:lang w:val="es-ES"/>
              </w:rPr>
            </w:pPr>
            <w:r>
              <w:rPr>
                <w:rFonts w:ascii="GHEA Grapalat" w:hAnsi="GHEA Grapalat" w:cs="Arial"/>
                <w:sz w:val="20"/>
                <w:szCs w:val="20"/>
              </w:rPr>
              <w:t>34631140/1</w:t>
            </w:r>
          </w:p>
        </w:tc>
        <w:tc>
          <w:tcPr>
            <w:tcW w:w="1038" w:type="dxa"/>
          </w:tcPr>
          <w:p w:rsidR="008B17FA" w:rsidRPr="004A6B51" w:rsidRDefault="008B17FA" w:rsidP="009F55B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GHEA Grapalat" w:hAnsi="GHEA Grapalat"/>
                <w:sz w:val="20"/>
                <w:szCs w:val="20"/>
              </w:rPr>
            </w:pPr>
            <w:r w:rsidRPr="004A6B51">
              <w:rPr>
                <w:rFonts w:ascii="GHEA Grapalat" w:hAnsi="GHEA Grapalat"/>
                <w:sz w:val="20"/>
                <w:szCs w:val="20"/>
              </w:rPr>
              <w:t>моторное масло для экскават</w:t>
            </w:r>
            <w:r w:rsidRPr="004A6B51">
              <w:rPr>
                <w:rFonts w:ascii="GHEA Grapalat" w:hAnsi="GHEA Grapalat"/>
                <w:sz w:val="20"/>
                <w:szCs w:val="20"/>
              </w:rPr>
              <w:lastRenderedPageBreak/>
              <w:t>оров</w:t>
            </w:r>
          </w:p>
        </w:tc>
        <w:tc>
          <w:tcPr>
            <w:tcW w:w="3384" w:type="dxa"/>
          </w:tcPr>
          <w:p w:rsidR="008B17FA" w:rsidRDefault="008B17FA" w:rsidP="009F55B3">
            <w:r>
              <w:lastRenderedPageBreak/>
              <w:t>Масло моторное турбодизельное SAE 15 W 40 T/D ACEAE5/B3, A3 API CH</w:t>
            </w:r>
          </w:p>
          <w:p w:rsidR="008B17FA" w:rsidRDefault="008B17FA" w:rsidP="009F55B3">
            <w:r>
              <w:t xml:space="preserve">Универсальное моторное масло, предназначенное для дизельных двигателей TURBO. Химический состав: минеральный. Предназначен </w:t>
            </w:r>
            <w:r>
              <w:lastRenderedPageBreak/>
              <w:t>для использования на легковых, грузовых автомобилях и специальной технике, в любое время года. В соответствии с международными стандартами.</w:t>
            </w:r>
          </w:p>
          <w:p w:rsidR="008B17FA" w:rsidRDefault="008B17FA" w:rsidP="009F55B3">
            <w:r>
              <w:t>Упаковка: закрытая запечатанная.</w:t>
            </w:r>
          </w:p>
          <w:p w:rsidR="008B17FA" w:rsidRPr="009C5F4B" w:rsidRDefault="008B17FA" w:rsidP="009F55B3">
            <w:r>
              <w:t>Контейнеры 5-20 л.</w:t>
            </w:r>
          </w:p>
        </w:tc>
        <w:tc>
          <w:tcPr>
            <w:tcW w:w="951" w:type="dxa"/>
          </w:tcPr>
          <w:p w:rsidR="008B17FA" w:rsidRPr="006764D2" w:rsidRDefault="008B17FA" w:rsidP="009F55B3">
            <w:pPr>
              <w:widowControl w:val="0"/>
              <w:jc w:val="center"/>
              <w:rPr>
                <w:rFonts w:ascii="GHEA Grapalat" w:hAnsi="GHEA Grapalat"/>
                <w:sz w:val="16"/>
                <w:szCs w:val="16"/>
              </w:rPr>
            </w:pPr>
          </w:p>
        </w:tc>
        <w:tc>
          <w:tcPr>
            <w:tcW w:w="1085" w:type="dxa"/>
          </w:tcPr>
          <w:p w:rsidR="008B17FA" w:rsidRPr="006764D2" w:rsidRDefault="008B17FA" w:rsidP="009F55B3">
            <w:pPr>
              <w:widowControl w:val="0"/>
              <w:jc w:val="center"/>
              <w:rPr>
                <w:rFonts w:ascii="GHEA Grapalat" w:hAnsi="GHEA Grapalat"/>
                <w:sz w:val="16"/>
                <w:szCs w:val="16"/>
              </w:rPr>
            </w:pPr>
            <w:r>
              <w:rPr>
                <w:rFonts w:ascii="GHEA Grapalat" w:hAnsi="GHEA Grapalat"/>
                <w:sz w:val="16"/>
                <w:szCs w:val="16"/>
              </w:rPr>
              <w:t>литр</w:t>
            </w:r>
          </w:p>
        </w:tc>
        <w:tc>
          <w:tcPr>
            <w:tcW w:w="1042" w:type="dxa"/>
          </w:tcPr>
          <w:p w:rsidR="008B17FA" w:rsidRPr="006764D2" w:rsidRDefault="008B17FA" w:rsidP="009F55B3">
            <w:pPr>
              <w:widowControl w:val="0"/>
              <w:jc w:val="center"/>
              <w:rPr>
                <w:rFonts w:ascii="GHEA Grapalat" w:hAnsi="GHEA Grapalat"/>
                <w:sz w:val="16"/>
                <w:szCs w:val="16"/>
              </w:rPr>
            </w:pPr>
          </w:p>
        </w:tc>
        <w:tc>
          <w:tcPr>
            <w:tcW w:w="780" w:type="dxa"/>
            <w:vAlign w:val="center"/>
          </w:tcPr>
          <w:p w:rsidR="008B17FA" w:rsidRPr="004C5E0F" w:rsidRDefault="008B17FA" w:rsidP="009F55B3">
            <w:pPr>
              <w:jc w:val="center"/>
              <w:rPr>
                <w:rFonts w:ascii="GHEA Grapalat" w:hAnsi="GHEA Grapalat"/>
                <w:sz w:val="20"/>
                <w:lang w:val="en-US"/>
              </w:rPr>
            </w:pPr>
            <w:r>
              <w:rPr>
                <w:rFonts w:ascii="GHEA Grapalat" w:hAnsi="GHEA Grapalat" w:cs="Arial"/>
                <w:sz w:val="20"/>
                <w:szCs w:val="20"/>
                <w:lang w:val="hy-AM"/>
              </w:rPr>
              <w:t>3</w:t>
            </w:r>
            <w:r>
              <w:rPr>
                <w:rFonts w:ascii="GHEA Grapalat" w:hAnsi="GHEA Grapalat" w:cs="Arial"/>
                <w:sz w:val="20"/>
                <w:szCs w:val="20"/>
                <w:lang w:val="en-US"/>
              </w:rPr>
              <w:t>00</w:t>
            </w:r>
          </w:p>
        </w:tc>
        <w:tc>
          <w:tcPr>
            <w:tcW w:w="850" w:type="dxa"/>
          </w:tcPr>
          <w:p w:rsidR="008B17FA" w:rsidRPr="006764D2" w:rsidRDefault="008B17FA" w:rsidP="009F55B3">
            <w:pPr>
              <w:widowControl w:val="0"/>
              <w:jc w:val="center"/>
              <w:rPr>
                <w:rFonts w:ascii="GHEA Grapalat" w:hAnsi="GHEA Grapalat"/>
                <w:sz w:val="16"/>
                <w:szCs w:val="16"/>
              </w:rPr>
            </w:pPr>
          </w:p>
        </w:tc>
        <w:tc>
          <w:tcPr>
            <w:tcW w:w="709" w:type="dxa"/>
          </w:tcPr>
          <w:p w:rsidR="008B17FA" w:rsidRPr="006764D2" w:rsidRDefault="008B17FA" w:rsidP="009F55B3">
            <w:pPr>
              <w:widowControl w:val="0"/>
              <w:jc w:val="center"/>
              <w:rPr>
                <w:rFonts w:ascii="GHEA Grapalat" w:hAnsi="GHEA Grapalat"/>
                <w:sz w:val="16"/>
                <w:szCs w:val="16"/>
              </w:rPr>
            </w:pPr>
            <w:r w:rsidRPr="0003007E">
              <w:rPr>
                <w:rFonts w:ascii="GHEA Grapalat" w:hAnsi="GHEA Grapalat"/>
                <w:sz w:val="16"/>
                <w:szCs w:val="16"/>
              </w:rPr>
              <w:t>в. Эчмиадзин, поселок Звартноц</w:t>
            </w:r>
          </w:p>
        </w:tc>
        <w:tc>
          <w:tcPr>
            <w:tcW w:w="709" w:type="dxa"/>
            <w:vAlign w:val="center"/>
          </w:tcPr>
          <w:p w:rsidR="008B17FA" w:rsidRPr="004C5E0F" w:rsidRDefault="008B17FA" w:rsidP="009F55B3">
            <w:pPr>
              <w:jc w:val="center"/>
              <w:rPr>
                <w:rFonts w:ascii="GHEA Grapalat" w:hAnsi="GHEA Grapalat"/>
                <w:sz w:val="20"/>
                <w:lang w:val="en-US"/>
              </w:rPr>
            </w:pPr>
            <w:r>
              <w:rPr>
                <w:rFonts w:ascii="GHEA Grapalat" w:hAnsi="GHEA Grapalat" w:cs="Arial"/>
                <w:sz w:val="20"/>
                <w:szCs w:val="20"/>
                <w:lang w:val="hy-AM"/>
              </w:rPr>
              <w:t>3</w:t>
            </w:r>
            <w:r>
              <w:rPr>
                <w:rFonts w:ascii="GHEA Grapalat" w:hAnsi="GHEA Grapalat" w:cs="Arial"/>
                <w:sz w:val="20"/>
                <w:szCs w:val="20"/>
                <w:lang w:val="en-US"/>
              </w:rPr>
              <w:t>00</w:t>
            </w:r>
          </w:p>
        </w:tc>
        <w:tc>
          <w:tcPr>
            <w:tcW w:w="1527" w:type="dxa"/>
          </w:tcPr>
          <w:p w:rsidR="008B17FA" w:rsidRPr="0003007E" w:rsidRDefault="008B17FA" w:rsidP="009F55B3">
            <w:pPr>
              <w:widowControl w:val="0"/>
              <w:jc w:val="center"/>
              <w:rPr>
                <w:rFonts w:ascii="GHEA Grapalat" w:hAnsi="GHEA Grapalat"/>
                <w:sz w:val="16"/>
                <w:szCs w:val="16"/>
              </w:rPr>
            </w:pPr>
            <w:r w:rsidRPr="0003007E">
              <w:rPr>
                <w:rFonts w:ascii="GHEA Grapalat" w:hAnsi="GHEA Grapalat"/>
                <w:sz w:val="16"/>
                <w:szCs w:val="16"/>
              </w:rPr>
              <w:t>доставка компанией-победителем по желанию клиента,</w:t>
            </w:r>
          </w:p>
          <w:p w:rsidR="008B17FA" w:rsidRPr="0003007E" w:rsidRDefault="008B17FA" w:rsidP="009F55B3">
            <w:pPr>
              <w:widowControl w:val="0"/>
              <w:jc w:val="center"/>
              <w:rPr>
                <w:rFonts w:ascii="GHEA Grapalat" w:hAnsi="GHEA Grapalat"/>
                <w:sz w:val="16"/>
                <w:szCs w:val="16"/>
              </w:rPr>
            </w:pPr>
            <w:r w:rsidRPr="0003007E">
              <w:rPr>
                <w:rFonts w:ascii="GHEA Grapalat" w:hAnsi="GHEA Grapalat"/>
                <w:sz w:val="16"/>
                <w:szCs w:val="16"/>
              </w:rPr>
              <w:t>в случае финансовых средств, с даты вступления в силу соглашения между сторонами</w:t>
            </w:r>
          </w:p>
          <w:p w:rsidR="008B17FA" w:rsidRPr="006764D2" w:rsidRDefault="008B17FA" w:rsidP="009F55B3">
            <w:pPr>
              <w:widowControl w:val="0"/>
              <w:jc w:val="center"/>
              <w:rPr>
                <w:rFonts w:ascii="GHEA Grapalat" w:hAnsi="GHEA Grapalat"/>
                <w:sz w:val="16"/>
                <w:szCs w:val="16"/>
              </w:rPr>
            </w:pPr>
            <w:r w:rsidRPr="0003007E">
              <w:rPr>
                <w:rFonts w:ascii="GHEA Grapalat" w:hAnsi="GHEA Grapalat"/>
                <w:sz w:val="16"/>
                <w:szCs w:val="16"/>
              </w:rPr>
              <w:lastRenderedPageBreak/>
              <w:t>в течение 20 дней</w:t>
            </w:r>
          </w:p>
        </w:tc>
      </w:tr>
      <w:tr w:rsidR="008B17FA" w:rsidRPr="006764D2" w:rsidTr="009F55B3">
        <w:trPr>
          <w:gridAfter w:val="1"/>
          <w:wAfter w:w="71" w:type="dxa"/>
          <w:trHeight w:val="178"/>
          <w:jc w:val="center"/>
        </w:trPr>
        <w:tc>
          <w:tcPr>
            <w:tcW w:w="1242" w:type="dxa"/>
          </w:tcPr>
          <w:p w:rsidR="008B17FA" w:rsidRPr="005B3F5A" w:rsidRDefault="008B17FA" w:rsidP="009F55B3">
            <w:r w:rsidRPr="005B3F5A">
              <w:lastRenderedPageBreak/>
              <w:t>2</w:t>
            </w:r>
          </w:p>
        </w:tc>
        <w:tc>
          <w:tcPr>
            <w:tcW w:w="1492" w:type="dxa"/>
            <w:vAlign w:val="center"/>
          </w:tcPr>
          <w:p w:rsidR="008B17FA" w:rsidRPr="00A71D81" w:rsidRDefault="008B17FA" w:rsidP="009F55B3">
            <w:pPr>
              <w:jc w:val="center"/>
              <w:rPr>
                <w:rFonts w:ascii="GHEA Grapalat" w:hAnsi="GHEA Grapalat"/>
                <w:sz w:val="20"/>
                <w:lang w:val="es-ES"/>
              </w:rPr>
            </w:pPr>
            <w:r>
              <w:rPr>
                <w:rFonts w:ascii="GHEA Grapalat" w:hAnsi="GHEA Grapalat" w:cs="Arial"/>
                <w:sz w:val="20"/>
                <w:szCs w:val="20"/>
              </w:rPr>
              <w:t>34631140/2</w:t>
            </w:r>
          </w:p>
        </w:tc>
        <w:tc>
          <w:tcPr>
            <w:tcW w:w="1038" w:type="dxa"/>
          </w:tcPr>
          <w:p w:rsidR="008B17FA" w:rsidRPr="00A71D81" w:rsidRDefault="008B17FA" w:rsidP="009F55B3">
            <w:pPr>
              <w:pStyle w:val="BodyTextIndent2"/>
              <w:spacing w:line="240" w:lineRule="auto"/>
              <w:ind w:firstLine="0"/>
              <w:rPr>
                <w:rFonts w:ascii="GHEA Grapalat" w:hAnsi="GHEA Grapalat"/>
              </w:rPr>
            </w:pPr>
            <w:r w:rsidRPr="004A6B51">
              <w:rPr>
                <w:rFonts w:ascii="GHEA Grapalat" w:hAnsi="GHEA Grapalat"/>
              </w:rPr>
              <w:t>Машинное масло</w:t>
            </w:r>
          </w:p>
        </w:tc>
        <w:tc>
          <w:tcPr>
            <w:tcW w:w="3384" w:type="dxa"/>
          </w:tcPr>
          <w:p w:rsidR="008B17FA" w:rsidRDefault="008B17FA" w:rsidP="009F55B3">
            <w:r>
              <w:t>Масло моторное 15 W40 API CI-4/SL, температура вспышки не менее 1350С, температура застывания не менее -120С.</w:t>
            </w:r>
          </w:p>
          <w:p w:rsidR="008B17FA" w:rsidRPr="009C5F4B" w:rsidRDefault="008B17FA" w:rsidP="009F55B3">
            <w:r>
              <w:t>Соответствует регламенту ТС ТК 030/2012. Поставка организацией-победителем в таре 5-20 литров, поставляется в заводской запечатанной упаковке.</w:t>
            </w:r>
          </w:p>
        </w:tc>
        <w:tc>
          <w:tcPr>
            <w:tcW w:w="951" w:type="dxa"/>
          </w:tcPr>
          <w:p w:rsidR="008B17FA" w:rsidRPr="006764D2" w:rsidRDefault="008B17FA" w:rsidP="009F55B3">
            <w:pPr>
              <w:widowControl w:val="0"/>
              <w:jc w:val="center"/>
              <w:rPr>
                <w:rFonts w:ascii="GHEA Grapalat" w:hAnsi="GHEA Grapalat"/>
                <w:sz w:val="16"/>
                <w:szCs w:val="16"/>
              </w:rPr>
            </w:pPr>
          </w:p>
        </w:tc>
        <w:tc>
          <w:tcPr>
            <w:tcW w:w="1085" w:type="dxa"/>
          </w:tcPr>
          <w:p w:rsidR="008B17FA" w:rsidRDefault="008B17FA" w:rsidP="009F55B3">
            <w:r>
              <w:rPr>
                <w:rFonts w:ascii="GHEA Grapalat" w:hAnsi="GHEA Grapalat"/>
                <w:sz w:val="16"/>
                <w:szCs w:val="16"/>
              </w:rPr>
              <w:t>литр</w:t>
            </w:r>
          </w:p>
        </w:tc>
        <w:tc>
          <w:tcPr>
            <w:tcW w:w="1042" w:type="dxa"/>
          </w:tcPr>
          <w:p w:rsidR="008B17FA" w:rsidRPr="006764D2" w:rsidRDefault="008B17FA" w:rsidP="009F55B3">
            <w:pPr>
              <w:widowControl w:val="0"/>
              <w:jc w:val="center"/>
              <w:rPr>
                <w:rFonts w:ascii="GHEA Grapalat" w:hAnsi="GHEA Grapalat"/>
                <w:sz w:val="16"/>
                <w:szCs w:val="16"/>
              </w:rPr>
            </w:pPr>
          </w:p>
        </w:tc>
        <w:tc>
          <w:tcPr>
            <w:tcW w:w="780" w:type="dxa"/>
            <w:vAlign w:val="center"/>
          </w:tcPr>
          <w:p w:rsidR="008B17FA" w:rsidRPr="00ED589B" w:rsidRDefault="008B17FA" w:rsidP="009F55B3">
            <w:pPr>
              <w:jc w:val="center"/>
              <w:rPr>
                <w:rFonts w:ascii="GHEA Grapalat" w:hAnsi="GHEA Grapalat"/>
                <w:sz w:val="20"/>
              </w:rPr>
            </w:pPr>
            <w:r>
              <w:rPr>
                <w:rFonts w:ascii="GHEA Grapalat" w:hAnsi="GHEA Grapalat" w:cs="Arial"/>
                <w:sz w:val="20"/>
                <w:szCs w:val="20"/>
              </w:rPr>
              <w:t>300</w:t>
            </w:r>
          </w:p>
        </w:tc>
        <w:tc>
          <w:tcPr>
            <w:tcW w:w="850" w:type="dxa"/>
          </w:tcPr>
          <w:p w:rsidR="008B17FA" w:rsidRPr="006764D2" w:rsidRDefault="008B17FA" w:rsidP="009F55B3">
            <w:pPr>
              <w:widowControl w:val="0"/>
              <w:jc w:val="center"/>
              <w:rPr>
                <w:rFonts w:ascii="GHEA Grapalat" w:hAnsi="GHEA Grapalat"/>
                <w:sz w:val="16"/>
                <w:szCs w:val="16"/>
              </w:rPr>
            </w:pPr>
          </w:p>
        </w:tc>
        <w:tc>
          <w:tcPr>
            <w:tcW w:w="709" w:type="dxa"/>
          </w:tcPr>
          <w:p w:rsidR="008B17FA" w:rsidRDefault="008B17FA" w:rsidP="009F55B3">
            <w:r w:rsidRPr="002C516B">
              <w:t>в. Эчмиадзин, поселок Звартноц</w:t>
            </w:r>
          </w:p>
        </w:tc>
        <w:tc>
          <w:tcPr>
            <w:tcW w:w="709" w:type="dxa"/>
            <w:vAlign w:val="center"/>
          </w:tcPr>
          <w:p w:rsidR="008B17FA" w:rsidRPr="00ED589B" w:rsidRDefault="008B17FA" w:rsidP="009F55B3">
            <w:pPr>
              <w:jc w:val="center"/>
              <w:rPr>
                <w:rFonts w:ascii="GHEA Grapalat" w:hAnsi="GHEA Grapalat"/>
                <w:sz w:val="20"/>
              </w:rPr>
            </w:pPr>
            <w:r>
              <w:rPr>
                <w:rFonts w:ascii="GHEA Grapalat" w:hAnsi="GHEA Grapalat" w:cs="Arial"/>
                <w:sz w:val="20"/>
                <w:szCs w:val="20"/>
              </w:rPr>
              <w:t>300</w:t>
            </w:r>
          </w:p>
        </w:tc>
        <w:tc>
          <w:tcPr>
            <w:tcW w:w="1527" w:type="dxa"/>
          </w:tcPr>
          <w:p w:rsidR="008B17FA" w:rsidRPr="007B3672" w:rsidRDefault="008B17FA" w:rsidP="009F55B3">
            <w:r w:rsidRPr="007B3672">
              <w:t>доставка компанией-победителем по желанию клиента,</w:t>
            </w:r>
          </w:p>
        </w:tc>
      </w:tr>
      <w:tr w:rsidR="008B17FA" w:rsidRPr="006764D2" w:rsidTr="009F55B3">
        <w:trPr>
          <w:gridAfter w:val="1"/>
          <w:wAfter w:w="71" w:type="dxa"/>
          <w:trHeight w:val="128"/>
          <w:jc w:val="center"/>
        </w:trPr>
        <w:tc>
          <w:tcPr>
            <w:tcW w:w="1242" w:type="dxa"/>
          </w:tcPr>
          <w:p w:rsidR="008B17FA" w:rsidRPr="005B3F5A" w:rsidRDefault="008B17FA" w:rsidP="009F55B3">
            <w:r w:rsidRPr="005B3F5A">
              <w:t>3</w:t>
            </w:r>
          </w:p>
        </w:tc>
        <w:tc>
          <w:tcPr>
            <w:tcW w:w="1492" w:type="dxa"/>
            <w:vAlign w:val="center"/>
          </w:tcPr>
          <w:p w:rsidR="008B17FA" w:rsidRPr="00A71D81" w:rsidRDefault="008B17FA" w:rsidP="009F55B3">
            <w:pPr>
              <w:jc w:val="center"/>
              <w:rPr>
                <w:rFonts w:ascii="GHEA Grapalat" w:hAnsi="GHEA Grapalat"/>
                <w:sz w:val="20"/>
                <w:lang w:val="es-ES"/>
              </w:rPr>
            </w:pPr>
            <w:r>
              <w:rPr>
                <w:rFonts w:ascii="GHEA Grapalat" w:hAnsi="GHEA Grapalat" w:cs="Arial"/>
                <w:sz w:val="20"/>
                <w:szCs w:val="20"/>
              </w:rPr>
              <w:t>34631140/3</w:t>
            </w:r>
          </w:p>
        </w:tc>
        <w:tc>
          <w:tcPr>
            <w:tcW w:w="1038" w:type="dxa"/>
          </w:tcPr>
          <w:p w:rsidR="008B17FA" w:rsidRPr="004A6B51" w:rsidRDefault="008B17FA" w:rsidP="009F55B3">
            <w:pPr>
              <w:pStyle w:val="HTMLPreformatted"/>
              <w:shd w:val="clear" w:color="auto" w:fill="F8F9FA"/>
              <w:spacing w:line="540" w:lineRule="atLeast"/>
              <w:rPr>
                <w:rFonts w:ascii="GHEA Grapalat" w:hAnsi="GHEA Grapalat" w:cs="Times New Roman"/>
                <w:lang w:bidi="ru-RU"/>
              </w:rPr>
            </w:pPr>
            <w:r w:rsidRPr="004A6B51">
              <w:rPr>
                <w:rFonts w:ascii="GHEA Grapalat" w:hAnsi="GHEA Grapalat" w:cs="Times New Roman"/>
                <w:lang w:bidi="ru-RU"/>
              </w:rPr>
              <w:t>гидравлическое масло экскаватора</w:t>
            </w:r>
          </w:p>
        </w:tc>
        <w:tc>
          <w:tcPr>
            <w:tcW w:w="3384" w:type="dxa"/>
          </w:tcPr>
          <w:p w:rsidR="008B17FA" w:rsidRPr="001E5EF9" w:rsidRDefault="008B17FA" w:rsidP="009F55B3">
            <w:pPr>
              <w:widowControl w:val="0"/>
              <w:jc w:val="center"/>
              <w:rPr>
                <w:rFonts w:ascii="GHEA Grapalat" w:hAnsi="GHEA Grapalat"/>
                <w:sz w:val="16"/>
                <w:szCs w:val="16"/>
              </w:rPr>
            </w:pPr>
            <w:r w:rsidRPr="001E5EF9">
              <w:rPr>
                <w:rFonts w:ascii="GHEA Grapalat" w:hAnsi="GHEA Grapalat"/>
                <w:sz w:val="16"/>
                <w:szCs w:val="16"/>
              </w:rPr>
              <w:t>Гидравлическое масло ISO VG 46, универсальное трансмиссионное масло, предназначенное для гидравлических систем. Эффективно защищает детали от коррозии, износа, предотвращает образование пены. В соответствии с международными стандартами. Фасовка в закрытую герметичную тару по 20-200 литров.</w:t>
            </w:r>
          </w:p>
          <w:p w:rsidR="008B17FA" w:rsidRPr="006764D2" w:rsidRDefault="008B17FA" w:rsidP="009F55B3">
            <w:pPr>
              <w:widowControl w:val="0"/>
              <w:jc w:val="center"/>
              <w:rPr>
                <w:rFonts w:ascii="GHEA Grapalat" w:hAnsi="GHEA Grapalat"/>
                <w:sz w:val="16"/>
                <w:szCs w:val="16"/>
              </w:rPr>
            </w:pPr>
            <w:r w:rsidRPr="001E5EF9">
              <w:rPr>
                <w:rFonts w:ascii="GHEA Grapalat" w:hAnsi="GHEA Grapalat"/>
                <w:sz w:val="16"/>
                <w:szCs w:val="16"/>
              </w:rPr>
              <w:t>Мостовое масло HD90 API-GL-5 (с присадкой/с присадкой)</w:t>
            </w:r>
          </w:p>
        </w:tc>
        <w:tc>
          <w:tcPr>
            <w:tcW w:w="951" w:type="dxa"/>
          </w:tcPr>
          <w:p w:rsidR="008B17FA" w:rsidRPr="006764D2" w:rsidRDefault="008B17FA" w:rsidP="009F55B3">
            <w:pPr>
              <w:widowControl w:val="0"/>
              <w:jc w:val="center"/>
              <w:rPr>
                <w:rFonts w:ascii="GHEA Grapalat" w:hAnsi="GHEA Grapalat"/>
                <w:sz w:val="16"/>
                <w:szCs w:val="16"/>
              </w:rPr>
            </w:pPr>
          </w:p>
        </w:tc>
        <w:tc>
          <w:tcPr>
            <w:tcW w:w="1085" w:type="dxa"/>
          </w:tcPr>
          <w:p w:rsidR="008B17FA" w:rsidRDefault="008B17FA" w:rsidP="009F55B3">
            <w:r>
              <w:rPr>
                <w:rFonts w:ascii="GHEA Grapalat" w:hAnsi="GHEA Grapalat"/>
                <w:sz w:val="16"/>
                <w:szCs w:val="16"/>
              </w:rPr>
              <w:t>литр</w:t>
            </w:r>
          </w:p>
        </w:tc>
        <w:tc>
          <w:tcPr>
            <w:tcW w:w="1042" w:type="dxa"/>
          </w:tcPr>
          <w:p w:rsidR="008B17FA" w:rsidRPr="006764D2" w:rsidRDefault="008B17FA" w:rsidP="009F55B3">
            <w:pPr>
              <w:widowControl w:val="0"/>
              <w:jc w:val="center"/>
              <w:rPr>
                <w:rFonts w:ascii="GHEA Grapalat" w:hAnsi="GHEA Grapalat"/>
                <w:sz w:val="16"/>
                <w:szCs w:val="16"/>
              </w:rPr>
            </w:pPr>
          </w:p>
        </w:tc>
        <w:tc>
          <w:tcPr>
            <w:tcW w:w="780" w:type="dxa"/>
            <w:vAlign w:val="center"/>
          </w:tcPr>
          <w:p w:rsidR="008B17FA" w:rsidRPr="00ED589B" w:rsidRDefault="008B17FA" w:rsidP="009F55B3">
            <w:pPr>
              <w:jc w:val="center"/>
              <w:rPr>
                <w:rFonts w:ascii="GHEA Grapalat" w:hAnsi="GHEA Grapalat"/>
                <w:sz w:val="20"/>
              </w:rPr>
            </w:pPr>
            <w:r>
              <w:rPr>
                <w:rFonts w:ascii="GHEA Grapalat" w:hAnsi="GHEA Grapalat" w:cs="Arial"/>
                <w:sz w:val="20"/>
                <w:szCs w:val="20"/>
              </w:rPr>
              <w:t>1200</w:t>
            </w:r>
          </w:p>
        </w:tc>
        <w:tc>
          <w:tcPr>
            <w:tcW w:w="850" w:type="dxa"/>
          </w:tcPr>
          <w:p w:rsidR="008B17FA" w:rsidRPr="006764D2" w:rsidRDefault="008B17FA" w:rsidP="009F55B3">
            <w:pPr>
              <w:widowControl w:val="0"/>
              <w:jc w:val="center"/>
              <w:rPr>
                <w:rFonts w:ascii="GHEA Grapalat" w:hAnsi="GHEA Grapalat"/>
                <w:sz w:val="16"/>
                <w:szCs w:val="16"/>
              </w:rPr>
            </w:pPr>
          </w:p>
        </w:tc>
        <w:tc>
          <w:tcPr>
            <w:tcW w:w="709" w:type="dxa"/>
          </w:tcPr>
          <w:p w:rsidR="008B17FA" w:rsidRDefault="008B17FA" w:rsidP="009F55B3">
            <w:r w:rsidRPr="002C516B">
              <w:t>в. Эчмиадзин, поселок Звартноц</w:t>
            </w:r>
          </w:p>
        </w:tc>
        <w:tc>
          <w:tcPr>
            <w:tcW w:w="709" w:type="dxa"/>
            <w:vAlign w:val="center"/>
          </w:tcPr>
          <w:p w:rsidR="008B17FA" w:rsidRPr="00ED589B" w:rsidRDefault="008B17FA" w:rsidP="009F55B3">
            <w:pPr>
              <w:jc w:val="center"/>
              <w:rPr>
                <w:rFonts w:ascii="GHEA Grapalat" w:hAnsi="GHEA Grapalat"/>
                <w:sz w:val="20"/>
              </w:rPr>
            </w:pPr>
            <w:r>
              <w:rPr>
                <w:rFonts w:ascii="GHEA Grapalat" w:hAnsi="GHEA Grapalat" w:cs="Arial"/>
                <w:sz w:val="20"/>
                <w:szCs w:val="20"/>
              </w:rPr>
              <w:t>1200</w:t>
            </w:r>
          </w:p>
        </w:tc>
        <w:tc>
          <w:tcPr>
            <w:tcW w:w="1527" w:type="dxa"/>
          </w:tcPr>
          <w:p w:rsidR="008B17FA" w:rsidRPr="007B3672" w:rsidRDefault="008B17FA" w:rsidP="009F55B3">
            <w:r w:rsidRPr="007B3672">
              <w:t>в случае финансовых средств, с даты вступления в силу соглашения между сторонами</w:t>
            </w:r>
          </w:p>
        </w:tc>
      </w:tr>
      <w:tr w:rsidR="008B17FA" w:rsidRPr="006764D2" w:rsidTr="009F55B3">
        <w:trPr>
          <w:gridAfter w:val="1"/>
          <w:wAfter w:w="71" w:type="dxa"/>
          <w:trHeight w:val="209"/>
          <w:jc w:val="center"/>
        </w:trPr>
        <w:tc>
          <w:tcPr>
            <w:tcW w:w="1242" w:type="dxa"/>
          </w:tcPr>
          <w:p w:rsidR="008B17FA" w:rsidRPr="005B3F5A" w:rsidRDefault="008B17FA" w:rsidP="009F55B3">
            <w:r w:rsidRPr="005B3F5A">
              <w:t>4</w:t>
            </w:r>
          </w:p>
        </w:tc>
        <w:tc>
          <w:tcPr>
            <w:tcW w:w="1492" w:type="dxa"/>
            <w:vAlign w:val="center"/>
          </w:tcPr>
          <w:p w:rsidR="008B17FA" w:rsidRPr="00A71D81" w:rsidRDefault="008B17FA" w:rsidP="009F55B3">
            <w:pPr>
              <w:jc w:val="center"/>
              <w:rPr>
                <w:rFonts w:ascii="GHEA Grapalat" w:hAnsi="GHEA Grapalat"/>
                <w:sz w:val="20"/>
                <w:lang w:val="es-ES"/>
              </w:rPr>
            </w:pPr>
            <w:r>
              <w:rPr>
                <w:rFonts w:ascii="GHEA Grapalat" w:hAnsi="GHEA Grapalat" w:cs="Arial"/>
                <w:sz w:val="20"/>
                <w:szCs w:val="20"/>
              </w:rPr>
              <w:t>34631140/5</w:t>
            </w:r>
          </w:p>
        </w:tc>
        <w:tc>
          <w:tcPr>
            <w:tcW w:w="1038" w:type="dxa"/>
          </w:tcPr>
          <w:p w:rsidR="008B17FA" w:rsidRPr="004A6B51" w:rsidRDefault="008B17FA" w:rsidP="009F55B3">
            <w:pPr>
              <w:pStyle w:val="HTMLPreformatted"/>
              <w:shd w:val="clear" w:color="auto" w:fill="F8F9FA"/>
              <w:spacing w:line="540" w:lineRule="atLeast"/>
              <w:rPr>
                <w:rFonts w:ascii="GHEA Grapalat" w:hAnsi="GHEA Grapalat" w:cs="Times New Roman"/>
                <w:lang w:bidi="ru-RU"/>
              </w:rPr>
            </w:pPr>
            <w:r w:rsidRPr="004A6B51">
              <w:rPr>
                <w:rFonts w:ascii="GHEA Grapalat" w:hAnsi="GHEA Grapalat" w:cs="Times New Roman"/>
                <w:lang w:bidi="ru-RU"/>
              </w:rPr>
              <w:t xml:space="preserve">масло для оси </w:t>
            </w:r>
            <w:r w:rsidRPr="004A6B51">
              <w:rPr>
                <w:rFonts w:ascii="GHEA Grapalat" w:hAnsi="GHEA Grapalat" w:cs="Times New Roman"/>
                <w:lang w:bidi="ru-RU"/>
              </w:rPr>
              <w:lastRenderedPageBreak/>
              <w:t>экскаватора</w:t>
            </w:r>
          </w:p>
        </w:tc>
        <w:tc>
          <w:tcPr>
            <w:tcW w:w="3384" w:type="dxa"/>
          </w:tcPr>
          <w:p w:rsidR="008B17FA" w:rsidRPr="001E5EF9" w:rsidRDefault="008B17FA" w:rsidP="009F55B3">
            <w:pPr>
              <w:widowControl w:val="0"/>
              <w:jc w:val="center"/>
              <w:rPr>
                <w:rFonts w:ascii="GHEA Grapalat" w:hAnsi="GHEA Grapalat"/>
                <w:sz w:val="16"/>
                <w:szCs w:val="16"/>
              </w:rPr>
            </w:pPr>
            <w:r w:rsidRPr="001E5EF9">
              <w:rPr>
                <w:rFonts w:ascii="GHEA Grapalat" w:hAnsi="GHEA Grapalat"/>
                <w:sz w:val="16"/>
                <w:szCs w:val="16"/>
              </w:rPr>
              <w:lastRenderedPageBreak/>
              <w:t>Универсальное трансмиссионное масло, предназначенное для мостов.</w:t>
            </w:r>
          </w:p>
          <w:p w:rsidR="008B17FA" w:rsidRPr="001E5EF9" w:rsidRDefault="008B17FA" w:rsidP="009F55B3">
            <w:pPr>
              <w:widowControl w:val="0"/>
              <w:jc w:val="center"/>
              <w:rPr>
                <w:rFonts w:ascii="GHEA Grapalat" w:hAnsi="GHEA Grapalat"/>
                <w:sz w:val="16"/>
                <w:szCs w:val="16"/>
              </w:rPr>
            </w:pPr>
            <w:r w:rsidRPr="001E5EF9">
              <w:rPr>
                <w:rFonts w:ascii="GHEA Grapalat" w:hAnsi="GHEA Grapalat"/>
                <w:sz w:val="16"/>
                <w:szCs w:val="16"/>
              </w:rPr>
              <w:t>Эффективно защищает детали от коррозии, износа, предотвращает образование пены. В соответствии с международными стандартами. Упаковка закрыта, запечатана.</w:t>
            </w:r>
          </w:p>
          <w:p w:rsidR="008B17FA" w:rsidRPr="006764D2" w:rsidRDefault="008B17FA" w:rsidP="009F55B3">
            <w:pPr>
              <w:widowControl w:val="0"/>
              <w:jc w:val="center"/>
              <w:rPr>
                <w:rFonts w:ascii="GHEA Grapalat" w:hAnsi="GHEA Grapalat"/>
                <w:sz w:val="16"/>
                <w:szCs w:val="16"/>
              </w:rPr>
            </w:pPr>
            <w:r w:rsidRPr="001E5EF9">
              <w:rPr>
                <w:rFonts w:ascii="GHEA Grapalat" w:hAnsi="GHEA Grapalat"/>
                <w:sz w:val="16"/>
                <w:szCs w:val="16"/>
              </w:rPr>
              <w:lastRenderedPageBreak/>
              <w:t>Контейнеры 1-20 л.</w:t>
            </w:r>
          </w:p>
        </w:tc>
        <w:tc>
          <w:tcPr>
            <w:tcW w:w="951" w:type="dxa"/>
          </w:tcPr>
          <w:p w:rsidR="008B17FA" w:rsidRPr="006764D2" w:rsidRDefault="008B17FA" w:rsidP="009F55B3">
            <w:pPr>
              <w:widowControl w:val="0"/>
              <w:jc w:val="center"/>
              <w:rPr>
                <w:rFonts w:ascii="GHEA Grapalat" w:hAnsi="GHEA Grapalat"/>
                <w:sz w:val="16"/>
                <w:szCs w:val="16"/>
              </w:rPr>
            </w:pPr>
          </w:p>
        </w:tc>
        <w:tc>
          <w:tcPr>
            <w:tcW w:w="1085" w:type="dxa"/>
          </w:tcPr>
          <w:p w:rsidR="008B17FA" w:rsidRDefault="008B17FA" w:rsidP="009F55B3">
            <w:r>
              <w:rPr>
                <w:rFonts w:ascii="GHEA Grapalat" w:hAnsi="GHEA Grapalat"/>
                <w:sz w:val="16"/>
                <w:szCs w:val="16"/>
              </w:rPr>
              <w:t>литр</w:t>
            </w:r>
          </w:p>
        </w:tc>
        <w:tc>
          <w:tcPr>
            <w:tcW w:w="1042" w:type="dxa"/>
          </w:tcPr>
          <w:p w:rsidR="008B17FA" w:rsidRPr="006764D2" w:rsidRDefault="008B17FA" w:rsidP="009F55B3">
            <w:pPr>
              <w:widowControl w:val="0"/>
              <w:jc w:val="center"/>
              <w:rPr>
                <w:rFonts w:ascii="GHEA Grapalat" w:hAnsi="GHEA Grapalat"/>
                <w:sz w:val="16"/>
                <w:szCs w:val="16"/>
              </w:rPr>
            </w:pPr>
          </w:p>
        </w:tc>
        <w:tc>
          <w:tcPr>
            <w:tcW w:w="780" w:type="dxa"/>
            <w:vAlign w:val="center"/>
          </w:tcPr>
          <w:p w:rsidR="008B17FA" w:rsidRPr="004C5E0F" w:rsidRDefault="008B17FA" w:rsidP="009F55B3">
            <w:pPr>
              <w:jc w:val="center"/>
              <w:rPr>
                <w:rFonts w:ascii="GHEA Grapalat" w:hAnsi="GHEA Grapalat"/>
                <w:sz w:val="20"/>
                <w:lang w:val="en-US"/>
              </w:rPr>
            </w:pPr>
            <w:r>
              <w:rPr>
                <w:rFonts w:ascii="GHEA Grapalat" w:hAnsi="GHEA Grapalat" w:cs="Arial"/>
                <w:sz w:val="20"/>
                <w:szCs w:val="20"/>
                <w:lang w:val="en-US"/>
              </w:rPr>
              <w:t>140</w:t>
            </w:r>
          </w:p>
        </w:tc>
        <w:tc>
          <w:tcPr>
            <w:tcW w:w="850" w:type="dxa"/>
          </w:tcPr>
          <w:p w:rsidR="008B17FA" w:rsidRPr="006764D2" w:rsidRDefault="008B17FA" w:rsidP="009F55B3">
            <w:pPr>
              <w:widowControl w:val="0"/>
              <w:jc w:val="center"/>
              <w:rPr>
                <w:rFonts w:ascii="GHEA Grapalat" w:hAnsi="GHEA Grapalat"/>
                <w:sz w:val="16"/>
                <w:szCs w:val="16"/>
              </w:rPr>
            </w:pPr>
          </w:p>
        </w:tc>
        <w:tc>
          <w:tcPr>
            <w:tcW w:w="709" w:type="dxa"/>
          </w:tcPr>
          <w:p w:rsidR="008B17FA" w:rsidRDefault="008B17FA" w:rsidP="009F55B3">
            <w:r w:rsidRPr="002C516B">
              <w:t>в. Эчмиадзин, посе</w:t>
            </w:r>
            <w:r w:rsidRPr="002C516B">
              <w:lastRenderedPageBreak/>
              <w:t>лок Звартноц</w:t>
            </w:r>
          </w:p>
        </w:tc>
        <w:tc>
          <w:tcPr>
            <w:tcW w:w="709" w:type="dxa"/>
            <w:vAlign w:val="center"/>
          </w:tcPr>
          <w:p w:rsidR="008B17FA" w:rsidRPr="00C4382C" w:rsidRDefault="008B17FA" w:rsidP="009F55B3">
            <w:pPr>
              <w:jc w:val="center"/>
              <w:rPr>
                <w:rFonts w:ascii="GHEA Grapalat" w:hAnsi="GHEA Grapalat"/>
                <w:sz w:val="20"/>
                <w:lang w:val="hy-AM"/>
              </w:rPr>
            </w:pPr>
            <w:r>
              <w:rPr>
                <w:rFonts w:ascii="GHEA Grapalat" w:hAnsi="GHEA Grapalat" w:cs="Arial"/>
                <w:sz w:val="20"/>
                <w:szCs w:val="20"/>
              </w:rPr>
              <w:lastRenderedPageBreak/>
              <w:t>1</w:t>
            </w:r>
            <w:r>
              <w:rPr>
                <w:rFonts w:ascii="GHEA Grapalat" w:hAnsi="GHEA Grapalat" w:cs="Arial"/>
                <w:sz w:val="20"/>
                <w:szCs w:val="20"/>
                <w:lang w:val="en-US"/>
              </w:rPr>
              <w:t>4</w:t>
            </w:r>
            <w:r>
              <w:rPr>
                <w:rFonts w:ascii="GHEA Grapalat" w:hAnsi="GHEA Grapalat" w:cs="Arial"/>
                <w:sz w:val="20"/>
                <w:szCs w:val="20"/>
              </w:rPr>
              <w:t>0</w:t>
            </w:r>
          </w:p>
        </w:tc>
        <w:tc>
          <w:tcPr>
            <w:tcW w:w="1527" w:type="dxa"/>
          </w:tcPr>
          <w:p w:rsidR="008B17FA" w:rsidRDefault="008B17FA" w:rsidP="009F55B3">
            <w:r w:rsidRPr="007B3672">
              <w:t>в течение 20 дней</w:t>
            </w:r>
          </w:p>
        </w:tc>
      </w:tr>
      <w:tr w:rsidR="008B17FA" w:rsidRPr="006764D2" w:rsidTr="009F55B3">
        <w:trPr>
          <w:gridAfter w:val="1"/>
          <w:wAfter w:w="71" w:type="dxa"/>
          <w:trHeight w:val="125"/>
          <w:jc w:val="center"/>
        </w:trPr>
        <w:tc>
          <w:tcPr>
            <w:tcW w:w="1242" w:type="dxa"/>
          </w:tcPr>
          <w:p w:rsidR="008B17FA" w:rsidRPr="005B3F5A" w:rsidRDefault="008B17FA" w:rsidP="009F55B3">
            <w:r w:rsidRPr="005B3F5A">
              <w:lastRenderedPageBreak/>
              <w:t>5</w:t>
            </w:r>
          </w:p>
        </w:tc>
        <w:tc>
          <w:tcPr>
            <w:tcW w:w="1492" w:type="dxa"/>
            <w:vAlign w:val="center"/>
          </w:tcPr>
          <w:p w:rsidR="008B17FA" w:rsidRPr="00A71D81" w:rsidRDefault="008B17FA" w:rsidP="009F55B3">
            <w:pPr>
              <w:jc w:val="center"/>
              <w:rPr>
                <w:rFonts w:ascii="GHEA Grapalat" w:hAnsi="GHEA Grapalat"/>
                <w:sz w:val="20"/>
                <w:lang w:val="es-ES"/>
              </w:rPr>
            </w:pPr>
            <w:r w:rsidRPr="00C4382C">
              <w:rPr>
                <w:rFonts w:ascii="GHEA Grapalat" w:hAnsi="GHEA Grapalat" w:cs="Arial"/>
                <w:sz w:val="20"/>
                <w:szCs w:val="20"/>
                <w:lang w:val="hy-AM"/>
              </w:rPr>
              <w:t>34351200/1</w:t>
            </w:r>
          </w:p>
        </w:tc>
        <w:tc>
          <w:tcPr>
            <w:tcW w:w="1038" w:type="dxa"/>
          </w:tcPr>
          <w:p w:rsidR="008B17FA" w:rsidRPr="00A71D81" w:rsidRDefault="008B17FA" w:rsidP="009F55B3">
            <w:pPr>
              <w:pStyle w:val="BodyTextIndent2"/>
              <w:spacing w:line="240" w:lineRule="auto"/>
              <w:ind w:firstLine="34"/>
              <w:rPr>
                <w:rFonts w:ascii="GHEA Grapalat" w:hAnsi="GHEA Grapalat"/>
              </w:rPr>
            </w:pPr>
            <w:r w:rsidRPr="004A6B51">
              <w:rPr>
                <w:rFonts w:ascii="GHEA Grapalat" w:hAnsi="GHEA Grapalat"/>
              </w:rPr>
              <w:t>масло для коробки передач экскаватора</w:t>
            </w:r>
          </w:p>
        </w:tc>
        <w:tc>
          <w:tcPr>
            <w:tcW w:w="3384" w:type="dxa"/>
          </w:tcPr>
          <w:p w:rsidR="008B17FA" w:rsidRPr="001E5EF9" w:rsidRDefault="008B17FA" w:rsidP="009F55B3">
            <w:pPr>
              <w:widowControl w:val="0"/>
              <w:jc w:val="center"/>
              <w:rPr>
                <w:rFonts w:ascii="GHEA Grapalat" w:hAnsi="GHEA Grapalat"/>
                <w:sz w:val="16"/>
                <w:szCs w:val="16"/>
              </w:rPr>
            </w:pPr>
            <w:r w:rsidRPr="001E5EF9">
              <w:rPr>
                <w:rFonts w:ascii="GHEA Grapalat" w:hAnsi="GHEA Grapalat"/>
                <w:sz w:val="16"/>
                <w:szCs w:val="16"/>
              </w:rPr>
              <w:t>Масла, соответствующие требованиям SAE W10, CT-30.</w:t>
            </w:r>
          </w:p>
          <w:p w:rsidR="008B17FA" w:rsidRPr="001E5EF9" w:rsidRDefault="008B17FA" w:rsidP="009F55B3">
            <w:pPr>
              <w:widowControl w:val="0"/>
              <w:jc w:val="center"/>
              <w:rPr>
                <w:rFonts w:ascii="GHEA Grapalat" w:hAnsi="GHEA Grapalat"/>
                <w:sz w:val="16"/>
                <w:szCs w:val="16"/>
              </w:rPr>
            </w:pPr>
            <w:r w:rsidRPr="001E5EF9">
              <w:rPr>
                <w:rFonts w:ascii="GHEA Grapalat" w:hAnsi="GHEA Grapalat"/>
                <w:sz w:val="16"/>
                <w:szCs w:val="16"/>
              </w:rPr>
              <w:t>В соответствии с международными стандартами. Упаковка закрыта, запечатана.</w:t>
            </w:r>
          </w:p>
          <w:p w:rsidR="008B17FA" w:rsidRPr="006764D2" w:rsidRDefault="008B17FA" w:rsidP="009F55B3">
            <w:pPr>
              <w:widowControl w:val="0"/>
              <w:jc w:val="center"/>
              <w:rPr>
                <w:rFonts w:ascii="GHEA Grapalat" w:hAnsi="GHEA Grapalat"/>
                <w:sz w:val="16"/>
                <w:szCs w:val="16"/>
              </w:rPr>
            </w:pPr>
            <w:r w:rsidRPr="001E5EF9">
              <w:rPr>
                <w:rFonts w:ascii="GHEA Grapalat" w:hAnsi="GHEA Grapalat"/>
                <w:sz w:val="16"/>
                <w:szCs w:val="16"/>
              </w:rPr>
              <w:t>Контейнеры 1-25 л.</w:t>
            </w:r>
          </w:p>
        </w:tc>
        <w:tc>
          <w:tcPr>
            <w:tcW w:w="951" w:type="dxa"/>
          </w:tcPr>
          <w:p w:rsidR="008B17FA" w:rsidRPr="006764D2" w:rsidRDefault="008B17FA" w:rsidP="009F55B3">
            <w:pPr>
              <w:widowControl w:val="0"/>
              <w:jc w:val="center"/>
              <w:rPr>
                <w:rFonts w:ascii="GHEA Grapalat" w:hAnsi="GHEA Grapalat"/>
                <w:sz w:val="16"/>
                <w:szCs w:val="16"/>
              </w:rPr>
            </w:pPr>
          </w:p>
        </w:tc>
        <w:tc>
          <w:tcPr>
            <w:tcW w:w="1085" w:type="dxa"/>
          </w:tcPr>
          <w:p w:rsidR="008B17FA" w:rsidRDefault="008B17FA" w:rsidP="009F55B3">
            <w:r>
              <w:rPr>
                <w:rFonts w:ascii="GHEA Grapalat" w:hAnsi="GHEA Grapalat"/>
                <w:sz w:val="16"/>
                <w:szCs w:val="16"/>
              </w:rPr>
              <w:t>литр</w:t>
            </w:r>
          </w:p>
        </w:tc>
        <w:tc>
          <w:tcPr>
            <w:tcW w:w="1042" w:type="dxa"/>
          </w:tcPr>
          <w:p w:rsidR="008B17FA" w:rsidRPr="006764D2" w:rsidRDefault="008B17FA" w:rsidP="009F55B3">
            <w:pPr>
              <w:widowControl w:val="0"/>
              <w:jc w:val="center"/>
              <w:rPr>
                <w:rFonts w:ascii="GHEA Grapalat" w:hAnsi="GHEA Grapalat"/>
                <w:sz w:val="16"/>
                <w:szCs w:val="16"/>
              </w:rPr>
            </w:pPr>
          </w:p>
        </w:tc>
        <w:tc>
          <w:tcPr>
            <w:tcW w:w="780" w:type="dxa"/>
            <w:vAlign w:val="center"/>
          </w:tcPr>
          <w:p w:rsidR="008B17FA" w:rsidRPr="00A71D81" w:rsidRDefault="008B17FA" w:rsidP="009F55B3">
            <w:pPr>
              <w:jc w:val="center"/>
              <w:rPr>
                <w:rFonts w:ascii="GHEA Grapalat" w:hAnsi="GHEA Grapalat"/>
                <w:sz w:val="20"/>
              </w:rPr>
            </w:pPr>
            <w:r>
              <w:rPr>
                <w:rFonts w:ascii="GHEA Grapalat" w:hAnsi="GHEA Grapalat" w:cs="Arial"/>
                <w:sz w:val="20"/>
                <w:szCs w:val="20"/>
              </w:rPr>
              <w:t>60</w:t>
            </w:r>
          </w:p>
        </w:tc>
        <w:tc>
          <w:tcPr>
            <w:tcW w:w="850" w:type="dxa"/>
          </w:tcPr>
          <w:p w:rsidR="008B17FA" w:rsidRPr="006764D2" w:rsidRDefault="008B17FA" w:rsidP="009F55B3">
            <w:pPr>
              <w:widowControl w:val="0"/>
              <w:jc w:val="center"/>
              <w:rPr>
                <w:rFonts w:ascii="GHEA Grapalat" w:hAnsi="GHEA Grapalat"/>
                <w:sz w:val="16"/>
                <w:szCs w:val="16"/>
              </w:rPr>
            </w:pPr>
          </w:p>
        </w:tc>
        <w:tc>
          <w:tcPr>
            <w:tcW w:w="709" w:type="dxa"/>
          </w:tcPr>
          <w:p w:rsidR="008B17FA" w:rsidRDefault="008B17FA" w:rsidP="009F55B3">
            <w:r w:rsidRPr="002C516B">
              <w:t>в. Эчмиадзин, поселок Звартноц</w:t>
            </w:r>
          </w:p>
        </w:tc>
        <w:tc>
          <w:tcPr>
            <w:tcW w:w="709" w:type="dxa"/>
            <w:vAlign w:val="center"/>
          </w:tcPr>
          <w:p w:rsidR="008B17FA" w:rsidRPr="00A71D81" w:rsidRDefault="008B17FA" w:rsidP="009F55B3">
            <w:pPr>
              <w:jc w:val="center"/>
              <w:rPr>
                <w:rFonts w:ascii="GHEA Grapalat" w:hAnsi="GHEA Grapalat"/>
                <w:sz w:val="20"/>
              </w:rPr>
            </w:pPr>
            <w:r>
              <w:rPr>
                <w:rFonts w:ascii="GHEA Grapalat" w:hAnsi="GHEA Grapalat" w:cs="Arial"/>
                <w:sz w:val="20"/>
                <w:szCs w:val="20"/>
              </w:rPr>
              <w:t>60</w:t>
            </w:r>
          </w:p>
        </w:tc>
        <w:tc>
          <w:tcPr>
            <w:tcW w:w="1527" w:type="dxa"/>
          </w:tcPr>
          <w:p w:rsidR="008B17FA" w:rsidRPr="007B3672" w:rsidRDefault="008B17FA" w:rsidP="009F55B3">
            <w:r w:rsidRPr="007B3672">
              <w:t>доставка компанией-победителем по желанию клиента,</w:t>
            </w:r>
          </w:p>
        </w:tc>
      </w:tr>
    </w:tbl>
    <w:p w:rsidR="00F954E8" w:rsidRDefault="00F954E8" w:rsidP="00B46D58">
      <w:pPr>
        <w:widowControl w:val="0"/>
        <w:jc w:val="both"/>
        <w:rPr>
          <w:rFonts w:ascii="GHEA Grapalat" w:hAnsi="GHEA Grapalat"/>
        </w:rPr>
      </w:pPr>
    </w:p>
    <w:p w:rsidR="0042699B" w:rsidRDefault="0042699B" w:rsidP="00B46D58">
      <w:pPr>
        <w:widowControl w:val="0"/>
        <w:jc w:val="both"/>
        <w:rPr>
          <w:rFonts w:ascii="GHEA Grapalat" w:hAnsi="GHEA Grapalat"/>
        </w:rPr>
      </w:pPr>
    </w:p>
    <w:p w:rsidR="0042699B" w:rsidRPr="00B138F3" w:rsidRDefault="0042699B" w:rsidP="00B46D58">
      <w:pPr>
        <w:widowControl w:val="0"/>
        <w:jc w:val="both"/>
        <w:rPr>
          <w:rFonts w:ascii="GHEA Grapalat" w:hAnsi="GHEA Grapalat"/>
        </w:r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FootnoteReference"/>
          <w:rFonts w:ascii="GHEA Grapalat" w:hAnsi="GHEA Grapalat"/>
        </w:rPr>
        <w:footnoteReference w:customMarkFollows="1" w:id="31"/>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0"/>
        <w:gridCol w:w="2071"/>
        <w:gridCol w:w="1647"/>
        <w:gridCol w:w="968"/>
        <w:gridCol w:w="983"/>
        <w:gridCol w:w="695"/>
        <w:gridCol w:w="840"/>
        <w:gridCol w:w="536"/>
        <w:gridCol w:w="605"/>
        <w:gridCol w:w="701"/>
        <w:gridCol w:w="827"/>
        <w:gridCol w:w="867"/>
        <w:gridCol w:w="850"/>
        <w:gridCol w:w="969"/>
        <w:gridCol w:w="852"/>
        <w:gridCol w:w="794"/>
      </w:tblGrid>
      <w:tr w:rsidR="00B138F3" w:rsidRPr="00B138F3" w:rsidTr="0042699B">
        <w:trPr>
          <w:trHeight w:val="305"/>
          <w:jc w:val="center"/>
        </w:trPr>
        <w:tc>
          <w:tcPr>
            <w:tcW w:w="15905" w:type="dxa"/>
            <w:gridSpan w:val="16"/>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42699B">
        <w:trPr>
          <w:trHeight w:val="747"/>
          <w:jc w:val="center"/>
        </w:trPr>
        <w:tc>
          <w:tcPr>
            <w:tcW w:w="1724"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155"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293"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733" w:type="dxa"/>
            <w:gridSpan w:val="13"/>
            <w:vAlign w:val="center"/>
          </w:tcPr>
          <w:p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FootnoteReference"/>
                <w:rFonts w:ascii="GHEA Grapalat" w:hAnsi="GHEA Grapalat"/>
                <w:sz w:val="16"/>
                <w:szCs w:val="16"/>
              </w:rPr>
              <w:footnoteReference w:customMarkFollows="1" w:id="32"/>
              <w:t>**</w:t>
            </w:r>
          </w:p>
        </w:tc>
      </w:tr>
      <w:tr w:rsidR="00B138F3" w:rsidRPr="00B138F3" w:rsidTr="00AB4EAB">
        <w:trPr>
          <w:trHeight w:val="594"/>
          <w:jc w:val="center"/>
        </w:trPr>
        <w:tc>
          <w:tcPr>
            <w:tcW w:w="1724" w:type="dxa"/>
          </w:tcPr>
          <w:p w:rsidR="00071D1C" w:rsidRPr="00B138F3" w:rsidRDefault="00071D1C" w:rsidP="00B46D58">
            <w:pPr>
              <w:widowControl w:val="0"/>
              <w:jc w:val="center"/>
              <w:rPr>
                <w:rFonts w:ascii="GHEA Grapalat" w:hAnsi="GHEA Grapalat"/>
                <w:sz w:val="16"/>
                <w:szCs w:val="16"/>
              </w:rPr>
            </w:pPr>
          </w:p>
        </w:tc>
        <w:tc>
          <w:tcPr>
            <w:tcW w:w="2155" w:type="dxa"/>
          </w:tcPr>
          <w:p w:rsidR="00071D1C" w:rsidRPr="00B138F3" w:rsidRDefault="00071D1C" w:rsidP="00B46D58">
            <w:pPr>
              <w:widowControl w:val="0"/>
              <w:jc w:val="center"/>
              <w:rPr>
                <w:rFonts w:ascii="GHEA Grapalat" w:hAnsi="GHEA Grapalat"/>
                <w:sz w:val="16"/>
                <w:szCs w:val="16"/>
              </w:rPr>
            </w:pPr>
          </w:p>
        </w:tc>
        <w:tc>
          <w:tcPr>
            <w:tcW w:w="1293" w:type="dxa"/>
          </w:tcPr>
          <w:p w:rsidR="00071D1C" w:rsidRPr="00B138F3" w:rsidRDefault="00071D1C" w:rsidP="00B46D58">
            <w:pPr>
              <w:widowControl w:val="0"/>
              <w:jc w:val="center"/>
              <w:rPr>
                <w:rFonts w:ascii="GHEA Grapalat" w:hAnsi="GHEA Grapalat"/>
                <w:sz w:val="16"/>
                <w:szCs w:val="16"/>
              </w:rPr>
            </w:pPr>
          </w:p>
        </w:tc>
        <w:tc>
          <w:tcPr>
            <w:tcW w:w="100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1006"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71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61"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45"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1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5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6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100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6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21" w:type="dxa"/>
            <w:vAlign w:val="center"/>
          </w:tcPr>
          <w:p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8B17FA" w:rsidRPr="00B138F3" w:rsidTr="00F76300">
        <w:trPr>
          <w:trHeight w:val="404"/>
          <w:jc w:val="center"/>
        </w:trPr>
        <w:tc>
          <w:tcPr>
            <w:tcW w:w="1724" w:type="dxa"/>
          </w:tcPr>
          <w:p w:rsidR="008B17FA" w:rsidRPr="00367405" w:rsidRDefault="008B17FA" w:rsidP="008B17FA">
            <w:bookmarkStart w:id="18" w:name="_GoBack" w:colFirst="0" w:colLast="0"/>
            <w:r w:rsidRPr="00367405">
              <w:t>1</w:t>
            </w:r>
          </w:p>
        </w:tc>
        <w:tc>
          <w:tcPr>
            <w:tcW w:w="2155" w:type="dxa"/>
            <w:vAlign w:val="center"/>
          </w:tcPr>
          <w:p w:rsidR="008B17FA" w:rsidRPr="00A71D81" w:rsidRDefault="008B17FA" w:rsidP="008B17FA">
            <w:pPr>
              <w:jc w:val="center"/>
              <w:rPr>
                <w:rFonts w:ascii="GHEA Grapalat" w:hAnsi="GHEA Grapalat"/>
                <w:sz w:val="20"/>
                <w:lang w:val="es-ES"/>
              </w:rPr>
            </w:pPr>
            <w:r>
              <w:rPr>
                <w:rFonts w:ascii="GHEA Grapalat" w:hAnsi="GHEA Grapalat" w:cs="Arial"/>
                <w:sz w:val="20"/>
                <w:szCs w:val="20"/>
              </w:rPr>
              <w:t>34631140/1</w:t>
            </w:r>
          </w:p>
        </w:tc>
        <w:tc>
          <w:tcPr>
            <w:tcW w:w="1293" w:type="dxa"/>
          </w:tcPr>
          <w:p w:rsidR="008B17FA" w:rsidRPr="004A6B51" w:rsidRDefault="008B17FA" w:rsidP="008B17F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GHEA Grapalat" w:hAnsi="GHEA Grapalat"/>
                <w:sz w:val="20"/>
                <w:szCs w:val="20"/>
              </w:rPr>
            </w:pPr>
            <w:r w:rsidRPr="004A6B51">
              <w:rPr>
                <w:rFonts w:ascii="GHEA Grapalat" w:hAnsi="GHEA Grapalat"/>
                <w:sz w:val="20"/>
                <w:szCs w:val="20"/>
              </w:rPr>
              <w:t>моторное масло для экскаваторов</w:t>
            </w:r>
          </w:p>
        </w:tc>
        <w:tc>
          <w:tcPr>
            <w:tcW w:w="1007" w:type="dxa"/>
          </w:tcPr>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lang w:val="pt-BR"/>
              </w:rPr>
            </w:pPr>
            <w:r w:rsidRPr="00A71D81">
              <w:rPr>
                <w:rFonts w:ascii="GHEA Grapalat" w:hAnsi="GHEA Grapalat"/>
                <w:sz w:val="20"/>
                <w:lang w:val="pt-BR"/>
              </w:rPr>
              <w:t>... %</w:t>
            </w:r>
          </w:p>
        </w:tc>
        <w:tc>
          <w:tcPr>
            <w:tcW w:w="1006" w:type="dxa"/>
          </w:tcPr>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lang w:val="pt-BR"/>
              </w:rPr>
            </w:pPr>
            <w:r w:rsidRPr="00A71D81">
              <w:rPr>
                <w:rFonts w:ascii="GHEA Grapalat" w:hAnsi="GHEA Grapalat"/>
                <w:sz w:val="20"/>
                <w:lang w:val="pt-BR"/>
              </w:rPr>
              <w:t>... %</w:t>
            </w:r>
          </w:p>
        </w:tc>
        <w:tc>
          <w:tcPr>
            <w:tcW w:w="718" w:type="dxa"/>
          </w:tcPr>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cs="Arial"/>
                <w:sz w:val="18"/>
                <w:szCs w:val="18"/>
                <w:lang w:val="pt-BR"/>
              </w:rPr>
            </w:pPr>
            <w:r w:rsidRPr="00A71D81">
              <w:rPr>
                <w:rFonts w:ascii="GHEA Grapalat" w:hAnsi="GHEA Grapalat"/>
                <w:sz w:val="20"/>
                <w:lang w:val="pt-BR"/>
              </w:rPr>
              <w:t>... %</w:t>
            </w:r>
          </w:p>
        </w:tc>
        <w:tc>
          <w:tcPr>
            <w:tcW w:w="861" w:type="dxa"/>
          </w:tcPr>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cs="Arial"/>
                <w:sz w:val="18"/>
                <w:szCs w:val="18"/>
                <w:lang w:val="pt-BR"/>
              </w:rPr>
            </w:pPr>
            <w:r w:rsidRPr="00A71D81">
              <w:rPr>
                <w:rFonts w:ascii="GHEA Grapalat" w:hAnsi="GHEA Grapalat"/>
                <w:sz w:val="20"/>
                <w:lang w:val="pt-BR"/>
              </w:rPr>
              <w:t>... %</w:t>
            </w:r>
          </w:p>
        </w:tc>
        <w:tc>
          <w:tcPr>
            <w:tcW w:w="545" w:type="dxa"/>
          </w:tcPr>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cs="Arial"/>
                <w:sz w:val="18"/>
                <w:szCs w:val="18"/>
                <w:lang w:val="pt-BR"/>
              </w:rPr>
            </w:pPr>
            <w:r w:rsidRPr="00A71D81">
              <w:rPr>
                <w:rFonts w:ascii="GHEA Grapalat" w:hAnsi="GHEA Grapalat"/>
                <w:sz w:val="20"/>
                <w:lang w:val="pt-BR"/>
              </w:rPr>
              <w:t>... %</w:t>
            </w:r>
          </w:p>
        </w:tc>
        <w:tc>
          <w:tcPr>
            <w:tcW w:w="606" w:type="dxa"/>
          </w:tcPr>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cs="Arial"/>
                <w:sz w:val="18"/>
                <w:szCs w:val="18"/>
                <w:lang w:val="pt-BR"/>
              </w:rPr>
            </w:pPr>
            <w:r w:rsidRPr="00A71D81">
              <w:rPr>
                <w:rFonts w:ascii="GHEA Grapalat" w:hAnsi="GHEA Grapalat"/>
                <w:sz w:val="20"/>
                <w:lang w:val="pt-BR"/>
              </w:rPr>
              <w:t>... %</w:t>
            </w:r>
          </w:p>
        </w:tc>
        <w:tc>
          <w:tcPr>
            <w:tcW w:w="718" w:type="dxa"/>
          </w:tcPr>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cs="Arial"/>
                <w:sz w:val="18"/>
                <w:szCs w:val="18"/>
                <w:lang w:val="pt-BR"/>
              </w:rPr>
            </w:pPr>
            <w:r w:rsidRPr="00A71D81">
              <w:rPr>
                <w:rFonts w:ascii="GHEA Grapalat" w:hAnsi="GHEA Grapalat"/>
                <w:sz w:val="20"/>
                <w:lang w:val="pt-BR"/>
              </w:rPr>
              <w:t>... %</w:t>
            </w:r>
          </w:p>
        </w:tc>
        <w:tc>
          <w:tcPr>
            <w:tcW w:w="854" w:type="dxa"/>
          </w:tcPr>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cs="Arial"/>
                <w:sz w:val="18"/>
                <w:szCs w:val="18"/>
                <w:lang w:val="pt-BR"/>
              </w:rPr>
            </w:pPr>
            <w:r w:rsidRPr="00A71D81">
              <w:rPr>
                <w:rFonts w:ascii="GHEA Grapalat" w:hAnsi="GHEA Grapalat"/>
                <w:sz w:val="20"/>
                <w:lang w:val="pt-BR"/>
              </w:rPr>
              <w:t>... %</w:t>
            </w:r>
          </w:p>
        </w:tc>
        <w:tc>
          <w:tcPr>
            <w:tcW w:w="868" w:type="dxa"/>
          </w:tcPr>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cs="Arial"/>
                <w:sz w:val="18"/>
                <w:szCs w:val="18"/>
                <w:lang w:val="pt-BR"/>
              </w:rPr>
            </w:pPr>
            <w:r w:rsidRPr="00A71D81">
              <w:rPr>
                <w:rFonts w:ascii="GHEA Grapalat" w:hAnsi="GHEA Grapalat"/>
                <w:sz w:val="20"/>
                <w:lang w:val="pt-BR"/>
              </w:rPr>
              <w:t>... %</w:t>
            </w:r>
          </w:p>
        </w:tc>
        <w:tc>
          <w:tcPr>
            <w:tcW w:w="861" w:type="dxa"/>
          </w:tcPr>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cs="Arial"/>
                <w:sz w:val="18"/>
                <w:szCs w:val="18"/>
                <w:lang w:val="pt-BR"/>
              </w:rPr>
            </w:pPr>
            <w:r w:rsidRPr="00A71D81">
              <w:rPr>
                <w:rFonts w:ascii="GHEA Grapalat" w:hAnsi="GHEA Grapalat"/>
                <w:sz w:val="20"/>
                <w:lang w:val="pt-BR"/>
              </w:rPr>
              <w:t>... %</w:t>
            </w:r>
          </w:p>
        </w:tc>
        <w:tc>
          <w:tcPr>
            <w:tcW w:w="1007" w:type="dxa"/>
          </w:tcPr>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cs="Arial"/>
                <w:sz w:val="18"/>
                <w:szCs w:val="18"/>
                <w:lang w:val="pt-BR"/>
              </w:rPr>
            </w:pPr>
            <w:r w:rsidRPr="00A71D81">
              <w:rPr>
                <w:rFonts w:ascii="GHEA Grapalat" w:hAnsi="GHEA Grapalat"/>
                <w:sz w:val="20"/>
                <w:lang w:val="pt-BR"/>
              </w:rPr>
              <w:t>... %</w:t>
            </w:r>
          </w:p>
        </w:tc>
        <w:tc>
          <w:tcPr>
            <w:tcW w:w="861" w:type="dxa"/>
          </w:tcPr>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cs="Arial"/>
                <w:sz w:val="18"/>
                <w:szCs w:val="18"/>
                <w:lang w:val="pt-BR"/>
              </w:rPr>
            </w:pPr>
            <w:r w:rsidRPr="00A71D81">
              <w:rPr>
                <w:rFonts w:ascii="GHEA Grapalat" w:hAnsi="GHEA Grapalat"/>
                <w:sz w:val="20"/>
                <w:lang w:val="pt-BR"/>
              </w:rPr>
              <w:t>... %</w:t>
            </w:r>
          </w:p>
        </w:tc>
        <w:tc>
          <w:tcPr>
            <w:tcW w:w="821" w:type="dxa"/>
          </w:tcPr>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b/>
                <w:lang w:val="pt-BR"/>
              </w:rPr>
            </w:pPr>
            <w:r w:rsidRPr="00A71D81">
              <w:rPr>
                <w:rFonts w:ascii="GHEA Grapalat" w:hAnsi="GHEA Grapalat"/>
                <w:sz w:val="20"/>
                <w:lang w:val="pt-BR"/>
              </w:rPr>
              <w:t>... %</w:t>
            </w:r>
          </w:p>
        </w:tc>
      </w:tr>
      <w:bookmarkEnd w:id="18"/>
      <w:tr w:rsidR="008B17FA" w:rsidRPr="00B138F3" w:rsidTr="00F76300">
        <w:trPr>
          <w:trHeight w:val="404"/>
          <w:jc w:val="center"/>
        </w:trPr>
        <w:tc>
          <w:tcPr>
            <w:tcW w:w="1724" w:type="dxa"/>
          </w:tcPr>
          <w:p w:rsidR="008B17FA" w:rsidRPr="00367405" w:rsidRDefault="008B17FA" w:rsidP="008B17FA">
            <w:r w:rsidRPr="00367405">
              <w:t>2</w:t>
            </w:r>
          </w:p>
        </w:tc>
        <w:tc>
          <w:tcPr>
            <w:tcW w:w="2155" w:type="dxa"/>
            <w:vAlign w:val="center"/>
          </w:tcPr>
          <w:p w:rsidR="008B17FA" w:rsidRPr="00A71D81" w:rsidRDefault="008B17FA" w:rsidP="008B17FA">
            <w:pPr>
              <w:jc w:val="center"/>
              <w:rPr>
                <w:rFonts w:ascii="GHEA Grapalat" w:hAnsi="GHEA Grapalat"/>
                <w:sz w:val="20"/>
                <w:lang w:val="es-ES"/>
              </w:rPr>
            </w:pPr>
            <w:r>
              <w:rPr>
                <w:rFonts w:ascii="GHEA Grapalat" w:hAnsi="GHEA Grapalat" w:cs="Arial"/>
                <w:sz w:val="20"/>
                <w:szCs w:val="20"/>
              </w:rPr>
              <w:t>34631140/2</w:t>
            </w:r>
          </w:p>
        </w:tc>
        <w:tc>
          <w:tcPr>
            <w:tcW w:w="1293" w:type="dxa"/>
          </w:tcPr>
          <w:p w:rsidR="008B17FA" w:rsidRPr="00A71D81" w:rsidRDefault="008B17FA" w:rsidP="008B17FA">
            <w:pPr>
              <w:pStyle w:val="BodyTextIndent2"/>
              <w:spacing w:line="240" w:lineRule="auto"/>
              <w:ind w:firstLine="0"/>
              <w:rPr>
                <w:rFonts w:ascii="GHEA Grapalat" w:hAnsi="GHEA Grapalat"/>
              </w:rPr>
            </w:pPr>
            <w:r w:rsidRPr="004A6B51">
              <w:rPr>
                <w:rFonts w:ascii="GHEA Grapalat" w:hAnsi="GHEA Grapalat"/>
              </w:rPr>
              <w:t>Машинное масло</w:t>
            </w:r>
          </w:p>
        </w:tc>
        <w:tc>
          <w:tcPr>
            <w:tcW w:w="1007" w:type="dxa"/>
          </w:tcPr>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sz w:val="20"/>
                <w:lang w:val="pt-BR"/>
              </w:rPr>
            </w:pPr>
            <w:r w:rsidRPr="00A71D81">
              <w:rPr>
                <w:rFonts w:ascii="GHEA Grapalat" w:hAnsi="GHEA Grapalat"/>
                <w:sz w:val="20"/>
                <w:lang w:val="pt-BR"/>
              </w:rPr>
              <w:t>... %</w:t>
            </w:r>
          </w:p>
        </w:tc>
        <w:tc>
          <w:tcPr>
            <w:tcW w:w="1006" w:type="dxa"/>
          </w:tcPr>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sz w:val="20"/>
                <w:lang w:val="pt-BR"/>
              </w:rPr>
            </w:pPr>
            <w:r w:rsidRPr="00A71D81">
              <w:rPr>
                <w:rFonts w:ascii="GHEA Grapalat" w:hAnsi="GHEA Grapalat"/>
                <w:sz w:val="20"/>
                <w:lang w:val="pt-BR"/>
              </w:rPr>
              <w:t>... %</w:t>
            </w:r>
          </w:p>
        </w:tc>
        <w:tc>
          <w:tcPr>
            <w:tcW w:w="718" w:type="dxa"/>
          </w:tcPr>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sz w:val="20"/>
                <w:lang w:val="pt-BR"/>
              </w:rPr>
            </w:pPr>
            <w:r w:rsidRPr="00A71D81">
              <w:rPr>
                <w:rFonts w:ascii="GHEA Grapalat" w:hAnsi="GHEA Grapalat"/>
                <w:sz w:val="20"/>
                <w:lang w:val="pt-BR"/>
              </w:rPr>
              <w:t>... %</w:t>
            </w:r>
          </w:p>
        </w:tc>
        <w:tc>
          <w:tcPr>
            <w:tcW w:w="861" w:type="dxa"/>
          </w:tcPr>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sz w:val="20"/>
                <w:lang w:val="pt-BR"/>
              </w:rPr>
            </w:pPr>
            <w:r w:rsidRPr="00A71D81">
              <w:rPr>
                <w:rFonts w:ascii="GHEA Grapalat" w:hAnsi="GHEA Grapalat"/>
                <w:sz w:val="20"/>
                <w:lang w:val="pt-BR"/>
              </w:rPr>
              <w:t>... %</w:t>
            </w:r>
          </w:p>
        </w:tc>
        <w:tc>
          <w:tcPr>
            <w:tcW w:w="545" w:type="dxa"/>
          </w:tcPr>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sz w:val="20"/>
                <w:lang w:val="pt-BR"/>
              </w:rPr>
            </w:pPr>
            <w:r w:rsidRPr="00A71D81">
              <w:rPr>
                <w:rFonts w:ascii="GHEA Grapalat" w:hAnsi="GHEA Grapalat"/>
                <w:sz w:val="20"/>
                <w:lang w:val="pt-BR"/>
              </w:rPr>
              <w:t>... %</w:t>
            </w:r>
          </w:p>
        </w:tc>
        <w:tc>
          <w:tcPr>
            <w:tcW w:w="606" w:type="dxa"/>
          </w:tcPr>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sz w:val="20"/>
                <w:lang w:val="pt-BR"/>
              </w:rPr>
            </w:pPr>
            <w:r w:rsidRPr="00A71D81">
              <w:rPr>
                <w:rFonts w:ascii="GHEA Grapalat" w:hAnsi="GHEA Grapalat"/>
                <w:sz w:val="20"/>
                <w:lang w:val="pt-BR"/>
              </w:rPr>
              <w:t>... %</w:t>
            </w:r>
          </w:p>
        </w:tc>
        <w:tc>
          <w:tcPr>
            <w:tcW w:w="718" w:type="dxa"/>
          </w:tcPr>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sz w:val="20"/>
                <w:lang w:val="pt-BR"/>
              </w:rPr>
            </w:pPr>
            <w:r w:rsidRPr="00A71D81">
              <w:rPr>
                <w:rFonts w:ascii="GHEA Grapalat" w:hAnsi="GHEA Grapalat"/>
                <w:sz w:val="20"/>
                <w:lang w:val="pt-BR"/>
              </w:rPr>
              <w:t>... %</w:t>
            </w:r>
          </w:p>
        </w:tc>
        <w:tc>
          <w:tcPr>
            <w:tcW w:w="854" w:type="dxa"/>
          </w:tcPr>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sz w:val="20"/>
                <w:lang w:val="pt-BR"/>
              </w:rPr>
            </w:pPr>
            <w:r w:rsidRPr="00A71D81">
              <w:rPr>
                <w:rFonts w:ascii="GHEA Grapalat" w:hAnsi="GHEA Grapalat"/>
                <w:sz w:val="20"/>
                <w:lang w:val="pt-BR"/>
              </w:rPr>
              <w:t>... %</w:t>
            </w:r>
          </w:p>
        </w:tc>
        <w:tc>
          <w:tcPr>
            <w:tcW w:w="868" w:type="dxa"/>
          </w:tcPr>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sz w:val="20"/>
                <w:lang w:val="pt-BR"/>
              </w:rPr>
            </w:pPr>
            <w:r w:rsidRPr="00A71D81">
              <w:rPr>
                <w:rFonts w:ascii="GHEA Grapalat" w:hAnsi="GHEA Grapalat"/>
                <w:sz w:val="20"/>
                <w:lang w:val="pt-BR"/>
              </w:rPr>
              <w:t>... %</w:t>
            </w:r>
          </w:p>
        </w:tc>
        <w:tc>
          <w:tcPr>
            <w:tcW w:w="861" w:type="dxa"/>
          </w:tcPr>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sz w:val="20"/>
                <w:lang w:val="pt-BR"/>
              </w:rPr>
            </w:pPr>
            <w:r w:rsidRPr="00A71D81">
              <w:rPr>
                <w:rFonts w:ascii="GHEA Grapalat" w:hAnsi="GHEA Grapalat"/>
                <w:sz w:val="20"/>
                <w:lang w:val="pt-BR"/>
              </w:rPr>
              <w:t>... %</w:t>
            </w:r>
          </w:p>
        </w:tc>
        <w:tc>
          <w:tcPr>
            <w:tcW w:w="1007" w:type="dxa"/>
          </w:tcPr>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sz w:val="20"/>
                <w:lang w:val="pt-BR"/>
              </w:rPr>
            </w:pPr>
            <w:r w:rsidRPr="00A71D81">
              <w:rPr>
                <w:rFonts w:ascii="GHEA Grapalat" w:hAnsi="GHEA Grapalat"/>
                <w:sz w:val="20"/>
                <w:lang w:val="pt-BR"/>
              </w:rPr>
              <w:t>... %</w:t>
            </w:r>
          </w:p>
        </w:tc>
        <w:tc>
          <w:tcPr>
            <w:tcW w:w="861" w:type="dxa"/>
          </w:tcPr>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sz w:val="20"/>
                <w:lang w:val="pt-BR"/>
              </w:rPr>
            </w:pPr>
            <w:r w:rsidRPr="00A71D81">
              <w:rPr>
                <w:rFonts w:ascii="GHEA Grapalat" w:hAnsi="GHEA Grapalat"/>
                <w:sz w:val="20"/>
                <w:lang w:val="pt-BR"/>
              </w:rPr>
              <w:t>... %</w:t>
            </w:r>
          </w:p>
        </w:tc>
        <w:tc>
          <w:tcPr>
            <w:tcW w:w="821" w:type="dxa"/>
          </w:tcPr>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sz w:val="20"/>
                <w:lang w:val="pt-BR"/>
              </w:rPr>
            </w:pPr>
            <w:r w:rsidRPr="00A71D81">
              <w:rPr>
                <w:rFonts w:ascii="GHEA Grapalat" w:hAnsi="GHEA Grapalat"/>
                <w:sz w:val="20"/>
                <w:lang w:val="pt-BR"/>
              </w:rPr>
              <w:t>... %</w:t>
            </w:r>
          </w:p>
        </w:tc>
      </w:tr>
      <w:tr w:rsidR="008B17FA" w:rsidRPr="00B138F3" w:rsidTr="00F76300">
        <w:trPr>
          <w:trHeight w:val="404"/>
          <w:jc w:val="center"/>
        </w:trPr>
        <w:tc>
          <w:tcPr>
            <w:tcW w:w="1724" w:type="dxa"/>
          </w:tcPr>
          <w:p w:rsidR="008B17FA" w:rsidRPr="00367405" w:rsidRDefault="008B17FA" w:rsidP="008B17FA">
            <w:r w:rsidRPr="00367405">
              <w:t>3</w:t>
            </w:r>
          </w:p>
        </w:tc>
        <w:tc>
          <w:tcPr>
            <w:tcW w:w="2155" w:type="dxa"/>
            <w:vAlign w:val="center"/>
          </w:tcPr>
          <w:p w:rsidR="008B17FA" w:rsidRPr="00A71D81" w:rsidRDefault="008B17FA" w:rsidP="008B17FA">
            <w:pPr>
              <w:jc w:val="center"/>
              <w:rPr>
                <w:rFonts w:ascii="GHEA Grapalat" w:hAnsi="GHEA Grapalat"/>
                <w:sz w:val="20"/>
                <w:lang w:val="es-ES"/>
              </w:rPr>
            </w:pPr>
            <w:r>
              <w:rPr>
                <w:rFonts w:ascii="GHEA Grapalat" w:hAnsi="GHEA Grapalat" w:cs="Arial"/>
                <w:sz w:val="20"/>
                <w:szCs w:val="20"/>
              </w:rPr>
              <w:t>34631140/3</w:t>
            </w:r>
          </w:p>
        </w:tc>
        <w:tc>
          <w:tcPr>
            <w:tcW w:w="1293" w:type="dxa"/>
          </w:tcPr>
          <w:p w:rsidR="008B17FA" w:rsidRPr="004A6B51" w:rsidRDefault="008B17FA" w:rsidP="008B17FA">
            <w:pPr>
              <w:pStyle w:val="HTMLPreformatted"/>
              <w:shd w:val="clear" w:color="auto" w:fill="F8F9FA"/>
              <w:spacing w:line="540" w:lineRule="atLeast"/>
              <w:rPr>
                <w:rFonts w:ascii="GHEA Grapalat" w:hAnsi="GHEA Grapalat" w:cs="Times New Roman"/>
                <w:lang w:bidi="ru-RU"/>
              </w:rPr>
            </w:pPr>
            <w:r w:rsidRPr="004A6B51">
              <w:rPr>
                <w:rFonts w:ascii="GHEA Grapalat" w:hAnsi="GHEA Grapalat" w:cs="Times New Roman"/>
                <w:lang w:bidi="ru-RU"/>
              </w:rPr>
              <w:t>гидравлическое масло экскаватора</w:t>
            </w:r>
          </w:p>
        </w:tc>
        <w:tc>
          <w:tcPr>
            <w:tcW w:w="1007" w:type="dxa"/>
          </w:tcPr>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sz w:val="20"/>
                <w:lang w:val="pt-BR"/>
              </w:rPr>
            </w:pPr>
            <w:r w:rsidRPr="00A71D81">
              <w:rPr>
                <w:rFonts w:ascii="GHEA Grapalat" w:hAnsi="GHEA Grapalat"/>
                <w:sz w:val="20"/>
                <w:lang w:val="pt-BR"/>
              </w:rPr>
              <w:t>... %</w:t>
            </w:r>
          </w:p>
        </w:tc>
        <w:tc>
          <w:tcPr>
            <w:tcW w:w="1006" w:type="dxa"/>
          </w:tcPr>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sz w:val="20"/>
                <w:lang w:val="pt-BR"/>
              </w:rPr>
            </w:pPr>
            <w:r w:rsidRPr="00A71D81">
              <w:rPr>
                <w:rFonts w:ascii="GHEA Grapalat" w:hAnsi="GHEA Grapalat"/>
                <w:sz w:val="20"/>
                <w:lang w:val="pt-BR"/>
              </w:rPr>
              <w:t>... %</w:t>
            </w:r>
          </w:p>
        </w:tc>
        <w:tc>
          <w:tcPr>
            <w:tcW w:w="718" w:type="dxa"/>
          </w:tcPr>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sz w:val="20"/>
                <w:lang w:val="pt-BR"/>
              </w:rPr>
            </w:pPr>
            <w:r w:rsidRPr="00A71D81">
              <w:rPr>
                <w:rFonts w:ascii="GHEA Grapalat" w:hAnsi="GHEA Grapalat"/>
                <w:sz w:val="20"/>
                <w:lang w:val="pt-BR"/>
              </w:rPr>
              <w:t>... %</w:t>
            </w:r>
          </w:p>
        </w:tc>
        <w:tc>
          <w:tcPr>
            <w:tcW w:w="861" w:type="dxa"/>
          </w:tcPr>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sz w:val="20"/>
                <w:lang w:val="pt-BR"/>
              </w:rPr>
            </w:pPr>
            <w:r w:rsidRPr="00A71D81">
              <w:rPr>
                <w:rFonts w:ascii="GHEA Grapalat" w:hAnsi="GHEA Grapalat"/>
                <w:sz w:val="20"/>
                <w:lang w:val="pt-BR"/>
              </w:rPr>
              <w:t>... %</w:t>
            </w:r>
          </w:p>
        </w:tc>
        <w:tc>
          <w:tcPr>
            <w:tcW w:w="545" w:type="dxa"/>
          </w:tcPr>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sz w:val="20"/>
                <w:lang w:val="pt-BR"/>
              </w:rPr>
            </w:pPr>
            <w:r w:rsidRPr="00A71D81">
              <w:rPr>
                <w:rFonts w:ascii="GHEA Grapalat" w:hAnsi="GHEA Grapalat"/>
                <w:sz w:val="20"/>
                <w:lang w:val="pt-BR"/>
              </w:rPr>
              <w:t>... %</w:t>
            </w:r>
          </w:p>
        </w:tc>
        <w:tc>
          <w:tcPr>
            <w:tcW w:w="606" w:type="dxa"/>
          </w:tcPr>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sz w:val="20"/>
                <w:lang w:val="pt-BR"/>
              </w:rPr>
            </w:pPr>
            <w:r w:rsidRPr="00A71D81">
              <w:rPr>
                <w:rFonts w:ascii="GHEA Grapalat" w:hAnsi="GHEA Grapalat"/>
                <w:sz w:val="20"/>
                <w:lang w:val="pt-BR"/>
              </w:rPr>
              <w:t>... %</w:t>
            </w:r>
          </w:p>
        </w:tc>
        <w:tc>
          <w:tcPr>
            <w:tcW w:w="718" w:type="dxa"/>
          </w:tcPr>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sz w:val="20"/>
                <w:lang w:val="pt-BR"/>
              </w:rPr>
            </w:pPr>
            <w:r w:rsidRPr="00A71D81">
              <w:rPr>
                <w:rFonts w:ascii="GHEA Grapalat" w:hAnsi="GHEA Grapalat"/>
                <w:sz w:val="20"/>
                <w:lang w:val="pt-BR"/>
              </w:rPr>
              <w:t>... %</w:t>
            </w:r>
          </w:p>
        </w:tc>
        <w:tc>
          <w:tcPr>
            <w:tcW w:w="854" w:type="dxa"/>
          </w:tcPr>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sz w:val="20"/>
                <w:lang w:val="pt-BR"/>
              </w:rPr>
            </w:pPr>
            <w:r w:rsidRPr="00A71D81">
              <w:rPr>
                <w:rFonts w:ascii="GHEA Grapalat" w:hAnsi="GHEA Grapalat"/>
                <w:sz w:val="20"/>
                <w:lang w:val="pt-BR"/>
              </w:rPr>
              <w:t>... %</w:t>
            </w:r>
          </w:p>
        </w:tc>
        <w:tc>
          <w:tcPr>
            <w:tcW w:w="868" w:type="dxa"/>
          </w:tcPr>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sz w:val="20"/>
                <w:lang w:val="pt-BR"/>
              </w:rPr>
            </w:pPr>
            <w:r w:rsidRPr="00A71D81">
              <w:rPr>
                <w:rFonts w:ascii="GHEA Grapalat" w:hAnsi="GHEA Grapalat"/>
                <w:sz w:val="20"/>
                <w:lang w:val="pt-BR"/>
              </w:rPr>
              <w:t>... %</w:t>
            </w:r>
          </w:p>
        </w:tc>
        <w:tc>
          <w:tcPr>
            <w:tcW w:w="861" w:type="dxa"/>
          </w:tcPr>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sz w:val="20"/>
                <w:lang w:val="pt-BR"/>
              </w:rPr>
            </w:pPr>
            <w:r w:rsidRPr="00A71D81">
              <w:rPr>
                <w:rFonts w:ascii="GHEA Grapalat" w:hAnsi="GHEA Grapalat"/>
                <w:sz w:val="20"/>
                <w:lang w:val="pt-BR"/>
              </w:rPr>
              <w:t>... %</w:t>
            </w:r>
          </w:p>
        </w:tc>
        <w:tc>
          <w:tcPr>
            <w:tcW w:w="1007" w:type="dxa"/>
          </w:tcPr>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sz w:val="20"/>
                <w:lang w:val="pt-BR"/>
              </w:rPr>
            </w:pPr>
            <w:r w:rsidRPr="00A71D81">
              <w:rPr>
                <w:rFonts w:ascii="GHEA Grapalat" w:hAnsi="GHEA Grapalat"/>
                <w:sz w:val="20"/>
                <w:lang w:val="pt-BR"/>
              </w:rPr>
              <w:t>... %</w:t>
            </w:r>
          </w:p>
        </w:tc>
        <w:tc>
          <w:tcPr>
            <w:tcW w:w="861" w:type="dxa"/>
          </w:tcPr>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sz w:val="20"/>
                <w:lang w:val="pt-BR"/>
              </w:rPr>
            </w:pPr>
            <w:r w:rsidRPr="00A71D81">
              <w:rPr>
                <w:rFonts w:ascii="GHEA Grapalat" w:hAnsi="GHEA Grapalat"/>
                <w:sz w:val="20"/>
                <w:lang w:val="pt-BR"/>
              </w:rPr>
              <w:t>... %</w:t>
            </w:r>
          </w:p>
        </w:tc>
        <w:tc>
          <w:tcPr>
            <w:tcW w:w="821" w:type="dxa"/>
          </w:tcPr>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sz w:val="20"/>
                <w:lang w:val="pt-BR"/>
              </w:rPr>
            </w:pPr>
            <w:r w:rsidRPr="00A71D81">
              <w:rPr>
                <w:rFonts w:ascii="GHEA Grapalat" w:hAnsi="GHEA Grapalat"/>
                <w:sz w:val="20"/>
                <w:lang w:val="pt-BR"/>
              </w:rPr>
              <w:t>... %</w:t>
            </w:r>
          </w:p>
        </w:tc>
      </w:tr>
      <w:tr w:rsidR="008B17FA" w:rsidRPr="00B138F3" w:rsidTr="00F76300">
        <w:trPr>
          <w:trHeight w:val="404"/>
          <w:jc w:val="center"/>
        </w:trPr>
        <w:tc>
          <w:tcPr>
            <w:tcW w:w="1724" w:type="dxa"/>
          </w:tcPr>
          <w:p w:rsidR="008B17FA" w:rsidRPr="00367405" w:rsidRDefault="008B17FA" w:rsidP="008B17FA">
            <w:r w:rsidRPr="00367405">
              <w:lastRenderedPageBreak/>
              <w:t>4</w:t>
            </w:r>
          </w:p>
        </w:tc>
        <w:tc>
          <w:tcPr>
            <w:tcW w:w="2155" w:type="dxa"/>
            <w:vAlign w:val="center"/>
          </w:tcPr>
          <w:p w:rsidR="008B17FA" w:rsidRPr="00A71D81" w:rsidRDefault="008B17FA" w:rsidP="008B17FA">
            <w:pPr>
              <w:jc w:val="center"/>
              <w:rPr>
                <w:rFonts w:ascii="GHEA Grapalat" w:hAnsi="GHEA Grapalat"/>
                <w:sz w:val="20"/>
                <w:lang w:val="es-ES"/>
              </w:rPr>
            </w:pPr>
            <w:r>
              <w:rPr>
                <w:rFonts w:ascii="GHEA Grapalat" w:hAnsi="GHEA Grapalat" w:cs="Arial"/>
                <w:sz w:val="20"/>
                <w:szCs w:val="20"/>
              </w:rPr>
              <w:t>34631140/5</w:t>
            </w:r>
          </w:p>
        </w:tc>
        <w:tc>
          <w:tcPr>
            <w:tcW w:w="1293" w:type="dxa"/>
          </w:tcPr>
          <w:p w:rsidR="008B17FA" w:rsidRPr="004A6B51" w:rsidRDefault="008B17FA" w:rsidP="008B17FA">
            <w:pPr>
              <w:pStyle w:val="HTMLPreformatted"/>
              <w:shd w:val="clear" w:color="auto" w:fill="F8F9FA"/>
              <w:spacing w:line="540" w:lineRule="atLeast"/>
              <w:rPr>
                <w:rFonts w:ascii="GHEA Grapalat" w:hAnsi="GHEA Grapalat" w:cs="Times New Roman"/>
                <w:lang w:bidi="ru-RU"/>
              </w:rPr>
            </w:pPr>
            <w:r w:rsidRPr="004A6B51">
              <w:rPr>
                <w:rFonts w:ascii="GHEA Grapalat" w:hAnsi="GHEA Grapalat" w:cs="Times New Roman"/>
                <w:lang w:bidi="ru-RU"/>
              </w:rPr>
              <w:t>масло для оси экскаватора</w:t>
            </w:r>
          </w:p>
        </w:tc>
        <w:tc>
          <w:tcPr>
            <w:tcW w:w="1007" w:type="dxa"/>
          </w:tcPr>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sz w:val="20"/>
                <w:lang w:val="pt-BR"/>
              </w:rPr>
            </w:pPr>
            <w:r w:rsidRPr="00A71D81">
              <w:rPr>
                <w:rFonts w:ascii="GHEA Grapalat" w:hAnsi="GHEA Grapalat"/>
                <w:sz w:val="20"/>
                <w:lang w:val="pt-BR"/>
              </w:rPr>
              <w:t>... %</w:t>
            </w:r>
          </w:p>
        </w:tc>
        <w:tc>
          <w:tcPr>
            <w:tcW w:w="1006" w:type="dxa"/>
          </w:tcPr>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sz w:val="20"/>
                <w:lang w:val="pt-BR"/>
              </w:rPr>
            </w:pPr>
            <w:r w:rsidRPr="00A71D81">
              <w:rPr>
                <w:rFonts w:ascii="GHEA Grapalat" w:hAnsi="GHEA Grapalat"/>
                <w:sz w:val="20"/>
                <w:lang w:val="pt-BR"/>
              </w:rPr>
              <w:t>... %</w:t>
            </w:r>
          </w:p>
        </w:tc>
        <w:tc>
          <w:tcPr>
            <w:tcW w:w="718" w:type="dxa"/>
          </w:tcPr>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sz w:val="20"/>
                <w:lang w:val="pt-BR"/>
              </w:rPr>
            </w:pPr>
            <w:r w:rsidRPr="00A71D81">
              <w:rPr>
                <w:rFonts w:ascii="GHEA Grapalat" w:hAnsi="GHEA Grapalat"/>
                <w:sz w:val="20"/>
                <w:lang w:val="pt-BR"/>
              </w:rPr>
              <w:t>... %</w:t>
            </w:r>
          </w:p>
        </w:tc>
        <w:tc>
          <w:tcPr>
            <w:tcW w:w="861" w:type="dxa"/>
          </w:tcPr>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sz w:val="20"/>
                <w:lang w:val="pt-BR"/>
              </w:rPr>
            </w:pPr>
            <w:r w:rsidRPr="00A71D81">
              <w:rPr>
                <w:rFonts w:ascii="GHEA Grapalat" w:hAnsi="GHEA Grapalat"/>
                <w:sz w:val="20"/>
                <w:lang w:val="pt-BR"/>
              </w:rPr>
              <w:t>... %</w:t>
            </w:r>
          </w:p>
        </w:tc>
        <w:tc>
          <w:tcPr>
            <w:tcW w:w="545" w:type="dxa"/>
          </w:tcPr>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sz w:val="20"/>
                <w:lang w:val="pt-BR"/>
              </w:rPr>
            </w:pPr>
            <w:r w:rsidRPr="00A71D81">
              <w:rPr>
                <w:rFonts w:ascii="GHEA Grapalat" w:hAnsi="GHEA Grapalat"/>
                <w:sz w:val="20"/>
                <w:lang w:val="pt-BR"/>
              </w:rPr>
              <w:t>... %</w:t>
            </w:r>
          </w:p>
        </w:tc>
        <w:tc>
          <w:tcPr>
            <w:tcW w:w="606" w:type="dxa"/>
          </w:tcPr>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sz w:val="20"/>
                <w:lang w:val="pt-BR"/>
              </w:rPr>
            </w:pPr>
            <w:r w:rsidRPr="00A71D81">
              <w:rPr>
                <w:rFonts w:ascii="GHEA Grapalat" w:hAnsi="GHEA Grapalat"/>
                <w:sz w:val="20"/>
                <w:lang w:val="pt-BR"/>
              </w:rPr>
              <w:t>... %</w:t>
            </w:r>
          </w:p>
        </w:tc>
        <w:tc>
          <w:tcPr>
            <w:tcW w:w="718" w:type="dxa"/>
          </w:tcPr>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sz w:val="20"/>
                <w:lang w:val="pt-BR"/>
              </w:rPr>
            </w:pPr>
            <w:r w:rsidRPr="00A71D81">
              <w:rPr>
                <w:rFonts w:ascii="GHEA Grapalat" w:hAnsi="GHEA Grapalat"/>
                <w:sz w:val="20"/>
                <w:lang w:val="pt-BR"/>
              </w:rPr>
              <w:t>... %</w:t>
            </w:r>
          </w:p>
        </w:tc>
        <w:tc>
          <w:tcPr>
            <w:tcW w:w="854" w:type="dxa"/>
          </w:tcPr>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sz w:val="20"/>
                <w:lang w:val="pt-BR"/>
              </w:rPr>
            </w:pPr>
            <w:r w:rsidRPr="00A71D81">
              <w:rPr>
                <w:rFonts w:ascii="GHEA Grapalat" w:hAnsi="GHEA Grapalat"/>
                <w:sz w:val="20"/>
                <w:lang w:val="pt-BR"/>
              </w:rPr>
              <w:t>... %</w:t>
            </w:r>
          </w:p>
        </w:tc>
        <w:tc>
          <w:tcPr>
            <w:tcW w:w="868" w:type="dxa"/>
          </w:tcPr>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sz w:val="20"/>
                <w:lang w:val="pt-BR"/>
              </w:rPr>
            </w:pPr>
            <w:r w:rsidRPr="00A71D81">
              <w:rPr>
                <w:rFonts w:ascii="GHEA Grapalat" w:hAnsi="GHEA Grapalat"/>
                <w:sz w:val="20"/>
                <w:lang w:val="pt-BR"/>
              </w:rPr>
              <w:t>... %</w:t>
            </w:r>
          </w:p>
        </w:tc>
        <w:tc>
          <w:tcPr>
            <w:tcW w:w="861" w:type="dxa"/>
          </w:tcPr>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sz w:val="20"/>
                <w:lang w:val="pt-BR"/>
              </w:rPr>
            </w:pPr>
            <w:r w:rsidRPr="00A71D81">
              <w:rPr>
                <w:rFonts w:ascii="GHEA Grapalat" w:hAnsi="GHEA Grapalat"/>
                <w:sz w:val="20"/>
                <w:lang w:val="pt-BR"/>
              </w:rPr>
              <w:t>... %</w:t>
            </w:r>
          </w:p>
        </w:tc>
        <w:tc>
          <w:tcPr>
            <w:tcW w:w="1007" w:type="dxa"/>
          </w:tcPr>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sz w:val="20"/>
                <w:lang w:val="pt-BR"/>
              </w:rPr>
            </w:pPr>
            <w:r w:rsidRPr="00A71D81">
              <w:rPr>
                <w:rFonts w:ascii="GHEA Grapalat" w:hAnsi="GHEA Grapalat"/>
                <w:sz w:val="20"/>
                <w:lang w:val="pt-BR"/>
              </w:rPr>
              <w:t>... %</w:t>
            </w:r>
          </w:p>
        </w:tc>
        <w:tc>
          <w:tcPr>
            <w:tcW w:w="861" w:type="dxa"/>
          </w:tcPr>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sz w:val="20"/>
                <w:lang w:val="pt-BR"/>
              </w:rPr>
            </w:pPr>
            <w:r w:rsidRPr="00A71D81">
              <w:rPr>
                <w:rFonts w:ascii="GHEA Grapalat" w:hAnsi="GHEA Grapalat"/>
                <w:sz w:val="20"/>
                <w:lang w:val="pt-BR"/>
              </w:rPr>
              <w:t>... %</w:t>
            </w:r>
          </w:p>
        </w:tc>
        <w:tc>
          <w:tcPr>
            <w:tcW w:w="821" w:type="dxa"/>
          </w:tcPr>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sz w:val="20"/>
                <w:lang w:val="pt-BR"/>
              </w:rPr>
            </w:pPr>
          </w:p>
          <w:p w:rsidR="008B17FA" w:rsidRPr="00A71D81" w:rsidRDefault="008B17FA" w:rsidP="008B17FA">
            <w:pPr>
              <w:jc w:val="center"/>
              <w:rPr>
                <w:rFonts w:ascii="GHEA Grapalat" w:hAnsi="GHEA Grapalat"/>
                <w:sz w:val="20"/>
                <w:lang w:val="pt-BR"/>
              </w:rPr>
            </w:pPr>
            <w:r w:rsidRPr="00A71D81">
              <w:rPr>
                <w:rFonts w:ascii="GHEA Grapalat" w:hAnsi="GHEA Grapalat"/>
                <w:sz w:val="20"/>
                <w:lang w:val="pt-BR"/>
              </w:rPr>
              <w:t>... %</w:t>
            </w:r>
          </w:p>
        </w:tc>
      </w:tr>
      <w:tr w:rsidR="008B17FA" w:rsidRPr="00B138F3" w:rsidTr="00F76300">
        <w:trPr>
          <w:trHeight w:val="404"/>
          <w:jc w:val="center"/>
        </w:trPr>
        <w:tc>
          <w:tcPr>
            <w:tcW w:w="1724" w:type="dxa"/>
          </w:tcPr>
          <w:p w:rsidR="008B17FA" w:rsidRPr="00367405" w:rsidRDefault="008B17FA" w:rsidP="008B17FA">
            <w:r w:rsidRPr="00367405">
              <w:t>5</w:t>
            </w:r>
          </w:p>
        </w:tc>
        <w:tc>
          <w:tcPr>
            <w:tcW w:w="2155" w:type="dxa"/>
            <w:vAlign w:val="center"/>
          </w:tcPr>
          <w:p w:rsidR="008B17FA" w:rsidRPr="00A71D81" w:rsidRDefault="008B17FA" w:rsidP="008B17FA">
            <w:pPr>
              <w:jc w:val="center"/>
              <w:rPr>
                <w:rFonts w:ascii="GHEA Grapalat" w:hAnsi="GHEA Grapalat"/>
                <w:sz w:val="20"/>
                <w:lang w:val="es-ES"/>
              </w:rPr>
            </w:pPr>
            <w:r w:rsidRPr="00C4382C">
              <w:rPr>
                <w:rFonts w:ascii="GHEA Grapalat" w:hAnsi="GHEA Grapalat" w:cs="Arial"/>
                <w:sz w:val="20"/>
                <w:szCs w:val="20"/>
                <w:lang w:val="hy-AM"/>
              </w:rPr>
              <w:t>34351200/1</w:t>
            </w:r>
          </w:p>
        </w:tc>
        <w:tc>
          <w:tcPr>
            <w:tcW w:w="1293" w:type="dxa"/>
          </w:tcPr>
          <w:p w:rsidR="008B17FA" w:rsidRPr="00A71D81" w:rsidRDefault="008B17FA" w:rsidP="008B17FA">
            <w:pPr>
              <w:pStyle w:val="BodyTextIndent2"/>
              <w:spacing w:line="240" w:lineRule="auto"/>
              <w:ind w:firstLine="34"/>
              <w:rPr>
                <w:rFonts w:ascii="GHEA Grapalat" w:hAnsi="GHEA Grapalat"/>
              </w:rPr>
            </w:pPr>
            <w:r w:rsidRPr="004A6B51">
              <w:rPr>
                <w:rFonts w:ascii="GHEA Grapalat" w:hAnsi="GHEA Grapalat"/>
              </w:rPr>
              <w:t>масло для коробки передач экскаватора</w:t>
            </w:r>
          </w:p>
        </w:tc>
        <w:tc>
          <w:tcPr>
            <w:tcW w:w="1007" w:type="dxa"/>
          </w:tcPr>
          <w:p w:rsidR="008B17FA" w:rsidRPr="00A71D81" w:rsidRDefault="008B17FA" w:rsidP="008B17FA">
            <w:pPr>
              <w:jc w:val="center"/>
              <w:rPr>
                <w:rFonts w:ascii="GHEA Grapalat" w:hAnsi="GHEA Grapalat"/>
                <w:sz w:val="20"/>
                <w:lang w:val="pt-BR"/>
              </w:rPr>
            </w:pPr>
          </w:p>
        </w:tc>
        <w:tc>
          <w:tcPr>
            <w:tcW w:w="1006" w:type="dxa"/>
          </w:tcPr>
          <w:p w:rsidR="008B17FA" w:rsidRPr="00A71D81" w:rsidRDefault="008B17FA" w:rsidP="008B17FA">
            <w:pPr>
              <w:jc w:val="center"/>
              <w:rPr>
                <w:rFonts w:ascii="GHEA Grapalat" w:hAnsi="GHEA Grapalat"/>
                <w:sz w:val="20"/>
                <w:lang w:val="pt-BR"/>
              </w:rPr>
            </w:pPr>
          </w:p>
        </w:tc>
        <w:tc>
          <w:tcPr>
            <w:tcW w:w="718" w:type="dxa"/>
          </w:tcPr>
          <w:p w:rsidR="008B17FA" w:rsidRPr="00A71D81" w:rsidRDefault="008B17FA" w:rsidP="008B17FA">
            <w:pPr>
              <w:jc w:val="center"/>
              <w:rPr>
                <w:rFonts w:ascii="GHEA Grapalat" w:hAnsi="GHEA Grapalat"/>
                <w:sz w:val="20"/>
                <w:lang w:val="pt-BR"/>
              </w:rPr>
            </w:pPr>
          </w:p>
        </w:tc>
        <w:tc>
          <w:tcPr>
            <w:tcW w:w="861" w:type="dxa"/>
          </w:tcPr>
          <w:p w:rsidR="008B17FA" w:rsidRPr="00A71D81" w:rsidRDefault="008B17FA" w:rsidP="008B17FA">
            <w:pPr>
              <w:jc w:val="center"/>
              <w:rPr>
                <w:rFonts w:ascii="GHEA Grapalat" w:hAnsi="GHEA Grapalat"/>
                <w:sz w:val="20"/>
                <w:lang w:val="pt-BR"/>
              </w:rPr>
            </w:pPr>
          </w:p>
        </w:tc>
        <w:tc>
          <w:tcPr>
            <w:tcW w:w="545" w:type="dxa"/>
          </w:tcPr>
          <w:p w:rsidR="008B17FA" w:rsidRPr="00A71D81" w:rsidRDefault="008B17FA" w:rsidP="008B17FA">
            <w:pPr>
              <w:jc w:val="center"/>
              <w:rPr>
                <w:rFonts w:ascii="GHEA Grapalat" w:hAnsi="GHEA Grapalat"/>
                <w:sz w:val="20"/>
                <w:lang w:val="pt-BR"/>
              </w:rPr>
            </w:pPr>
          </w:p>
        </w:tc>
        <w:tc>
          <w:tcPr>
            <w:tcW w:w="606" w:type="dxa"/>
          </w:tcPr>
          <w:p w:rsidR="008B17FA" w:rsidRPr="00A71D81" w:rsidRDefault="008B17FA" w:rsidP="008B17FA">
            <w:pPr>
              <w:jc w:val="center"/>
              <w:rPr>
                <w:rFonts w:ascii="GHEA Grapalat" w:hAnsi="GHEA Grapalat"/>
                <w:sz w:val="20"/>
                <w:lang w:val="pt-BR"/>
              </w:rPr>
            </w:pPr>
          </w:p>
        </w:tc>
        <w:tc>
          <w:tcPr>
            <w:tcW w:w="718" w:type="dxa"/>
          </w:tcPr>
          <w:p w:rsidR="008B17FA" w:rsidRPr="00A71D81" w:rsidRDefault="008B17FA" w:rsidP="008B17FA">
            <w:pPr>
              <w:jc w:val="center"/>
              <w:rPr>
                <w:rFonts w:ascii="GHEA Grapalat" w:hAnsi="GHEA Grapalat"/>
                <w:sz w:val="20"/>
                <w:lang w:val="pt-BR"/>
              </w:rPr>
            </w:pPr>
          </w:p>
        </w:tc>
        <w:tc>
          <w:tcPr>
            <w:tcW w:w="854" w:type="dxa"/>
          </w:tcPr>
          <w:p w:rsidR="008B17FA" w:rsidRPr="00A71D81" w:rsidRDefault="008B17FA" w:rsidP="008B17FA">
            <w:pPr>
              <w:jc w:val="center"/>
              <w:rPr>
                <w:rFonts w:ascii="GHEA Grapalat" w:hAnsi="GHEA Grapalat"/>
                <w:sz w:val="20"/>
                <w:lang w:val="pt-BR"/>
              </w:rPr>
            </w:pPr>
          </w:p>
        </w:tc>
        <w:tc>
          <w:tcPr>
            <w:tcW w:w="868" w:type="dxa"/>
          </w:tcPr>
          <w:p w:rsidR="008B17FA" w:rsidRPr="00A71D81" w:rsidRDefault="008B17FA" w:rsidP="008B17FA">
            <w:pPr>
              <w:jc w:val="center"/>
              <w:rPr>
                <w:rFonts w:ascii="GHEA Grapalat" w:hAnsi="GHEA Grapalat"/>
                <w:sz w:val="20"/>
                <w:lang w:val="pt-BR"/>
              </w:rPr>
            </w:pPr>
          </w:p>
        </w:tc>
        <w:tc>
          <w:tcPr>
            <w:tcW w:w="861" w:type="dxa"/>
          </w:tcPr>
          <w:p w:rsidR="008B17FA" w:rsidRPr="00A71D81" w:rsidRDefault="008B17FA" w:rsidP="008B17FA">
            <w:pPr>
              <w:jc w:val="center"/>
              <w:rPr>
                <w:rFonts w:ascii="GHEA Grapalat" w:hAnsi="GHEA Grapalat"/>
                <w:sz w:val="20"/>
                <w:lang w:val="pt-BR"/>
              </w:rPr>
            </w:pPr>
          </w:p>
        </w:tc>
        <w:tc>
          <w:tcPr>
            <w:tcW w:w="1007" w:type="dxa"/>
          </w:tcPr>
          <w:p w:rsidR="008B17FA" w:rsidRPr="00A71D81" w:rsidRDefault="008B17FA" w:rsidP="008B17FA">
            <w:pPr>
              <w:jc w:val="center"/>
              <w:rPr>
                <w:rFonts w:ascii="GHEA Grapalat" w:hAnsi="GHEA Grapalat"/>
                <w:sz w:val="20"/>
                <w:lang w:val="pt-BR"/>
              </w:rPr>
            </w:pPr>
          </w:p>
        </w:tc>
        <w:tc>
          <w:tcPr>
            <w:tcW w:w="861" w:type="dxa"/>
          </w:tcPr>
          <w:p w:rsidR="008B17FA" w:rsidRPr="00A71D81" w:rsidRDefault="008B17FA" w:rsidP="008B17FA">
            <w:pPr>
              <w:jc w:val="center"/>
              <w:rPr>
                <w:rFonts w:ascii="GHEA Grapalat" w:hAnsi="GHEA Grapalat"/>
                <w:sz w:val="20"/>
                <w:lang w:val="pt-BR"/>
              </w:rPr>
            </w:pPr>
          </w:p>
        </w:tc>
        <w:tc>
          <w:tcPr>
            <w:tcW w:w="821" w:type="dxa"/>
          </w:tcPr>
          <w:p w:rsidR="008B17FA" w:rsidRPr="00A71D81" w:rsidRDefault="008B17FA" w:rsidP="008B17FA">
            <w:pPr>
              <w:jc w:val="center"/>
              <w:rPr>
                <w:rFonts w:ascii="GHEA Grapalat" w:hAnsi="GHEA Grapalat"/>
                <w:sz w:val="20"/>
                <w:lang w:val="pt-BR"/>
              </w:rPr>
            </w:pPr>
          </w:p>
        </w:tc>
      </w:tr>
    </w:tbl>
    <w:p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42699B">
          <w:footnotePr>
            <w:pos w:val="beneathText"/>
          </w:footnotePr>
          <w:pgSz w:w="16838" w:h="11906" w:orient="landscape" w:code="9"/>
          <w:pgMar w:top="851" w:right="1418" w:bottom="709"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BodyTextIndent"/>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Default="00071D1C" w:rsidP="00B46D58">
      <w:pPr>
        <w:widowControl w:val="0"/>
        <w:spacing w:after="160"/>
        <w:ind w:left="-142" w:firstLine="142"/>
        <w:jc w:val="center"/>
        <w:rPr>
          <w:rFonts w:ascii="GHEA Grapalat" w:hAnsi="GHEA Grapalat" w:cs="Sylfaen"/>
          <w:b/>
        </w:rPr>
      </w:pPr>
    </w:p>
    <w:p w:rsidR="00AA0F9A" w:rsidRPr="00BA20A0" w:rsidRDefault="00296DAD" w:rsidP="00AA0F9A">
      <w:pPr>
        <w:widowControl w:val="0"/>
        <w:jc w:val="right"/>
        <w:rPr>
          <w:rFonts w:ascii="GHEA Grapalat" w:hAnsi="GHEA Grapalat" w:cs="Sylfaen"/>
          <w:i/>
        </w:rPr>
      </w:pPr>
      <w:r>
        <w:rPr>
          <w:rFonts w:ascii="GHEA Grapalat" w:hAnsi="GHEA Grapalat"/>
          <w:i/>
        </w:rPr>
        <w:lastRenderedPageBreak/>
        <w:t>П</w:t>
      </w:r>
      <w:r w:rsidR="00AA0F9A" w:rsidRPr="00BA20A0">
        <w:rPr>
          <w:rFonts w:ascii="GHEA Grapalat" w:hAnsi="GHEA Grapalat"/>
          <w:i/>
        </w:rPr>
        <w:t>иложение № 4</w:t>
      </w:r>
    </w:p>
    <w:p w:rsidR="00AA0F9A" w:rsidRPr="00BA20A0" w:rsidRDefault="00AA0F9A" w:rsidP="00AA0F9A">
      <w:pPr>
        <w:widowControl w:val="0"/>
        <w:jc w:val="right"/>
        <w:rPr>
          <w:rFonts w:ascii="GHEA Grapalat" w:hAnsi="GHEA Grapalat" w:cs="Sylfaen"/>
          <w:i/>
        </w:rPr>
      </w:pPr>
      <w:r w:rsidRPr="00BA20A0">
        <w:rPr>
          <w:rFonts w:ascii="GHEA Grapalat" w:hAnsi="GHEA Grapalat"/>
          <w:i/>
        </w:rPr>
        <w:t>к Договору под кодом</w:t>
      </w:r>
      <w:r w:rsidRPr="00BA20A0">
        <w:rPr>
          <w:rFonts w:ascii="GHEA Grapalat" w:hAnsi="GHEA Grapalat"/>
          <w:i/>
          <w:lang w:val="hy-AM"/>
        </w:rPr>
        <w:t xml:space="preserve"> «      »</w:t>
      </w:r>
      <w:r w:rsidRPr="00BA20A0">
        <w:rPr>
          <w:rFonts w:ascii="GHEA Grapalat" w:hAnsi="GHEA Grapalat"/>
          <w:i/>
        </w:rPr>
        <w:t xml:space="preserve"> </w:t>
      </w:r>
      <w:r w:rsidRPr="00BA20A0">
        <w:rPr>
          <w:rFonts w:ascii="GHEA Grapalat" w:hAnsi="GHEA Grapalat" w:cs="Sylfaen"/>
          <w:i/>
        </w:rPr>
        <w:br/>
      </w:r>
      <w:r w:rsidRPr="00BA20A0">
        <w:rPr>
          <w:rFonts w:ascii="GHEA Grapalat" w:hAnsi="GHEA Grapalat"/>
          <w:i/>
        </w:rPr>
        <w:t>заключенному "</w:t>
      </w:r>
      <w:r w:rsidRPr="00BA20A0">
        <w:rPr>
          <w:rFonts w:ascii="GHEA Grapalat" w:hAnsi="GHEA Grapalat"/>
          <w:i/>
        </w:rPr>
        <w:tab/>
        <w:t xml:space="preserve"> "</w:t>
      </w:r>
      <w:r w:rsidRPr="00BA20A0">
        <w:rPr>
          <w:rFonts w:ascii="GHEA Grapalat" w:hAnsi="GHEA Grapalat"/>
          <w:i/>
        </w:rPr>
        <w:tab/>
        <w:t>20</w:t>
      </w:r>
      <w:r w:rsidRPr="00BA20A0">
        <w:rPr>
          <w:rFonts w:ascii="GHEA Grapalat" w:hAnsi="GHEA Grapalat"/>
          <w:i/>
        </w:rPr>
        <w:tab/>
        <w:t xml:space="preserve">  г.</w:t>
      </w:r>
    </w:p>
    <w:p w:rsidR="00AA0F9A" w:rsidRPr="00BA20A0" w:rsidRDefault="00AA0F9A" w:rsidP="00AA0F9A">
      <w:pPr>
        <w:jc w:val="center"/>
        <w:rPr>
          <w:rFonts w:ascii="GHEA Grapalat" w:hAnsi="GHEA Grapalat" w:cs="GHEA Grapalat"/>
        </w:rPr>
      </w:pPr>
    </w:p>
    <w:p w:rsidR="00AA0F9A" w:rsidRPr="00BA20A0" w:rsidRDefault="00AA0F9A" w:rsidP="00AA0F9A">
      <w:pPr>
        <w:jc w:val="center"/>
        <w:rPr>
          <w:rFonts w:ascii="GHEA Grapalat" w:hAnsi="GHEA Grapalat" w:cs="GHEA Grapalat"/>
        </w:rPr>
      </w:pPr>
      <w:r w:rsidRPr="00BA20A0">
        <w:rPr>
          <w:rFonts w:ascii="GHEA Grapalat" w:hAnsi="GHEA Grapalat" w:cs="GHEA Grapalat"/>
        </w:rPr>
        <w:t>УВЕДОМЛЕНИЕ</w:t>
      </w:r>
    </w:p>
    <w:p w:rsidR="00AA0F9A" w:rsidRPr="00BA20A0" w:rsidRDefault="00AA0F9A" w:rsidP="00AA0F9A">
      <w:pPr>
        <w:jc w:val="center"/>
        <w:rPr>
          <w:rFonts w:ascii="GHEA Grapalat" w:hAnsi="GHEA Grapalat" w:cs="GHEA Grapalat"/>
          <w:lang w:val="hy-AM"/>
        </w:rPr>
      </w:pPr>
    </w:p>
    <w:p w:rsidR="00AA0F9A" w:rsidRPr="00BA20A0" w:rsidRDefault="00AA0F9A" w:rsidP="00AA0F9A">
      <w:pPr>
        <w:rPr>
          <w:rFonts w:ascii="GHEA Grapalat" w:hAnsi="GHEA Grapalat" w:cs="Arial"/>
          <w:sz w:val="20"/>
          <w:szCs w:val="20"/>
          <w:lang w:val="es-ES"/>
        </w:rPr>
      </w:pPr>
      <w:r w:rsidRPr="00BA20A0">
        <w:rPr>
          <w:rFonts w:ascii="GHEA Grapalat" w:hAnsi="GHEA Grapalat"/>
          <w:u w:val="single"/>
          <w:lang w:val="es-ES"/>
        </w:rPr>
        <w:t xml:space="preserve">                                                             </w:t>
      </w:r>
      <w:r w:rsidRPr="00BA20A0">
        <w:rPr>
          <w:rFonts w:ascii="GHEA Grapalat" w:hAnsi="GHEA Grapalat"/>
          <w:u w:val="single"/>
          <w:lang w:val="es-ES"/>
        </w:rPr>
        <w:tab/>
      </w:r>
      <w:r w:rsidRPr="00BA20A0">
        <w:rPr>
          <w:rFonts w:ascii="GHEA Grapalat" w:hAnsi="GHEA Grapalat"/>
          <w:u w:val="single"/>
          <w:lang w:val="es-ES"/>
        </w:rPr>
        <w:tab/>
        <w:t xml:space="preserve">       </w:t>
      </w:r>
      <w:r w:rsidRPr="00BA20A0">
        <w:rPr>
          <w:rFonts w:ascii="GHEA Grapalat" w:hAnsi="GHEA Grapalat"/>
          <w:lang w:val="es-ES"/>
        </w:rPr>
        <w:t xml:space="preserve"> </w:t>
      </w:r>
      <w:r w:rsidRPr="00BA20A0">
        <w:rPr>
          <w:rFonts w:ascii="GHEA Grapalat" w:hAnsi="GHEA Grapalat"/>
        </w:rPr>
        <w:t>з</w:t>
      </w:r>
      <w:r w:rsidRPr="00BA20A0">
        <w:rPr>
          <w:rFonts w:ascii="GHEA Grapalat" w:hAnsi="GHEA Grapalat" w:cs="Sylfaen"/>
          <w:sz w:val="20"/>
          <w:szCs w:val="20"/>
        </w:rPr>
        <w:t>аявляет, что</w:t>
      </w:r>
      <w:r w:rsidRPr="00BA20A0">
        <w:rPr>
          <w:rFonts w:ascii="GHEA Grapalat" w:hAnsi="GHEA Grapalat" w:cs="Arial"/>
          <w:sz w:val="20"/>
          <w:szCs w:val="20"/>
        </w:rPr>
        <w:t>:</w:t>
      </w:r>
      <w:r w:rsidRPr="00BA20A0">
        <w:rPr>
          <w:rFonts w:ascii="GHEA Grapalat" w:hAnsi="GHEA Grapalat" w:cs="Arial"/>
          <w:sz w:val="20"/>
          <w:szCs w:val="20"/>
          <w:lang w:val="es-ES"/>
        </w:rPr>
        <w:t xml:space="preserve">  </w:t>
      </w:r>
    </w:p>
    <w:p w:rsidR="00AA0F9A" w:rsidRPr="00BA20A0" w:rsidRDefault="00AA0F9A" w:rsidP="00AA0F9A">
      <w:pPr>
        <w:rPr>
          <w:rFonts w:ascii="GHEA Grapalat" w:hAnsi="GHEA Grapalat" w:cs="Arial"/>
          <w:vertAlign w:val="superscript"/>
          <w:lang w:val="es-ES"/>
        </w:rPr>
      </w:pPr>
      <w:r w:rsidRPr="00BA20A0">
        <w:rPr>
          <w:rFonts w:ascii="GHEA Grapalat" w:hAnsi="GHEA Grapalat"/>
          <w:vertAlign w:val="superscript"/>
          <w:lang w:val="es-ES"/>
        </w:rPr>
        <w:t xml:space="preserve">               </w:t>
      </w:r>
      <w:r w:rsidRPr="00BA20A0">
        <w:rPr>
          <w:rFonts w:ascii="GHEA Grapalat" w:hAnsi="GHEA Grapalat"/>
          <w:lang w:val="es-ES"/>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финансового агента</w:t>
      </w:r>
    </w:p>
    <w:p w:rsidR="00AA0F9A" w:rsidRPr="00BA20A0" w:rsidRDefault="00AA0F9A" w:rsidP="00AA0F9A">
      <w:pPr>
        <w:rPr>
          <w:rFonts w:ascii="GHEA Grapalat" w:hAnsi="GHEA Grapalat"/>
          <w:vertAlign w:val="superscript"/>
          <w:lang w:val="es-ES"/>
        </w:rPr>
      </w:pPr>
    </w:p>
    <w:p w:rsidR="00AA0F9A" w:rsidRPr="00BA20A0" w:rsidRDefault="00AA0F9A" w:rsidP="00AA0F9A">
      <w:pPr>
        <w:pStyle w:val="ListParagraph"/>
        <w:numPr>
          <w:ilvl w:val="0"/>
          <w:numId w:val="34"/>
        </w:numPr>
        <w:contextualSpacing/>
        <w:jc w:val="both"/>
        <w:rPr>
          <w:rFonts w:ascii="GHEA Grapalat" w:hAnsi="GHEA Grapalat"/>
          <w:u w:val="single"/>
          <w:lang w:val="es-ES"/>
        </w:rPr>
      </w:pPr>
      <w:r w:rsidRPr="00BA20A0">
        <w:rPr>
          <w:rFonts w:ascii="GHEA Grapalat" w:hAnsi="GHEA Grapalat"/>
          <w:sz w:val="20"/>
          <w:szCs w:val="20"/>
        </w:rPr>
        <w:t>В рамках заключенного между</w:t>
      </w:r>
      <w:r w:rsidRPr="00BA20A0">
        <w:rPr>
          <w:rFonts w:ascii="GHEA Grapalat" w:hAnsi="GHEA Grapalat"/>
        </w:rPr>
        <w:t xml:space="preserve">   ----------------------</w:t>
      </w:r>
      <w:r w:rsidRPr="00BA20A0">
        <w:rPr>
          <w:rFonts w:ascii="GHEA Grapalat" w:hAnsi="GHEA Grapalat"/>
          <w:lang w:val="hy-AM"/>
        </w:rPr>
        <w:t xml:space="preserve"> </w:t>
      </w:r>
      <w:r w:rsidRPr="00BA20A0">
        <w:rPr>
          <w:rFonts w:ascii="GHEA Grapalat" w:hAnsi="GHEA Grapalat"/>
          <w:sz w:val="20"/>
          <w:szCs w:val="20"/>
        </w:rPr>
        <w:t>- ом   и</w:t>
      </w:r>
      <w:r w:rsidRPr="00BA20A0">
        <w:rPr>
          <w:rFonts w:ascii="GHEA Grapalat" w:hAnsi="GHEA Grapalat"/>
        </w:rPr>
        <w:t xml:space="preserve"> ---------------------------- </w:t>
      </w:r>
      <w:r w:rsidRPr="00BA20A0">
        <w:rPr>
          <w:rFonts w:ascii="GHEA Grapalat" w:hAnsi="GHEA Grapalat"/>
          <w:sz w:val="20"/>
          <w:szCs w:val="20"/>
        </w:rPr>
        <w:t>-ом</w:t>
      </w:r>
      <w:r w:rsidRPr="00BA20A0">
        <w:rPr>
          <w:rFonts w:ascii="GHEA Grapalat" w:hAnsi="GHEA Grapalat"/>
        </w:rPr>
        <w:t xml:space="preserve">                              </w:t>
      </w:r>
    </w:p>
    <w:p w:rsidR="00AA0F9A" w:rsidRPr="00BA20A0" w:rsidRDefault="00AA0F9A" w:rsidP="00AA0F9A">
      <w:pPr>
        <w:rPr>
          <w:rFonts w:ascii="GHEA Grapalat" w:hAnsi="GHEA Grapalat" w:cs="Sylfaen"/>
          <w:vertAlign w:val="superscript"/>
        </w:rPr>
      </w:pP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покупателя</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rsidR="00AA0F9A" w:rsidRPr="00BA20A0" w:rsidRDefault="00AA0F9A" w:rsidP="00AA0F9A">
      <w:pPr>
        <w:rPr>
          <w:rFonts w:ascii="GHEA Grapalat" w:hAnsi="GHEA Grapalat" w:cs="Sylfaen"/>
          <w:vertAlign w:val="superscript"/>
        </w:rPr>
      </w:pP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 </w:t>
      </w:r>
      <w:r w:rsidRPr="00BA20A0">
        <w:rPr>
          <w:rFonts w:ascii="GHEA Grapalat" w:hAnsi="GHEA Grapalat" w:cs="Sylfaen"/>
          <w:sz w:val="20"/>
          <w:szCs w:val="20"/>
          <w:lang w:val="es-ES"/>
        </w:rPr>
        <w:t>20</w:t>
      </w:r>
      <w:r w:rsidRPr="00BA20A0">
        <w:rPr>
          <w:rFonts w:ascii="GHEA Grapalat" w:hAnsi="GHEA Grapalat" w:cs="Sylfaen"/>
          <w:sz w:val="20"/>
          <w:szCs w:val="20"/>
        </w:rPr>
        <w:t>г</w:t>
      </w:r>
      <w:r w:rsidRPr="00BA20A0">
        <w:rPr>
          <w:rFonts w:ascii="GHEA Grapalat" w:hAnsi="GHEA Grapalat" w:cs="Sylfaen"/>
          <w:sz w:val="20"/>
          <w:szCs w:val="20"/>
          <w:lang w:val="es-ES"/>
        </w:rPr>
        <w:t>.</w:t>
      </w:r>
      <w:r w:rsidRPr="00BA20A0">
        <w:rPr>
          <w:rFonts w:ascii="GHEA Grapalat" w:hAnsi="GHEA Grapalat" w:cs="Sylfaen"/>
          <w:sz w:val="20"/>
          <w:szCs w:val="20"/>
        </w:rPr>
        <w:t xml:space="preserve">договора под кодом </w:t>
      </w:r>
      <w:r w:rsidRPr="00BA20A0">
        <w:rPr>
          <w:rFonts w:ascii="GHEA Grapalat" w:hAnsi="GHEA Grapalat" w:cs="Sylfaen"/>
          <w:sz w:val="20"/>
          <w:szCs w:val="20"/>
          <w:lang w:val="es-ES"/>
        </w:rPr>
        <w:t xml:space="preserve"> </w:t>
      </w:r>
      <w:r w:rsidRPr="00BA20A0">
        <w:rPr>
          <w:rFonts w:ascii="GHEA Grapalat" w:hAnsi="GHEA Grapalat"/>
          <w:i/>
          <w:sz w:val="20"/>
          <w:szCs w:val="20"/>
          <w:lang w:val="af-ZA"/>
        </w:rPr>
        <w:t>___</w:t>
      </w:r>
      <w:r w:rsidRPr="00BA20A0">
        <w:rPr>
          <w:rFonts w:ascii="GHEA Grapalat" w:hAnsi="GHEA Grapalat" w:cs="Arial"/>
          <w:i/>
          <w:sz w:val="20"/>
          <w:szCs w:val="20"/>
          <w:shd w:val="clear" w:color="auto" w:fill="FFFFFF"/>
          <w:lang w:val="hy-AM"/>
        </w:rPr>
        <w:t>«________»</w:t>
      </w:r>
      <w:r w:rsidRPr="00BA20A0">
        <w:rPr>
          <w:rFonts w:ascii="GHEA Grapalat" w:hAnsi="GHEA Grapalat"/>
          <w:i/>
          <w:sz w:val="20"/>
          <w:szCs w:val="20"/>
          <w:u w:val="single"/>
        </w:rPr>
        <w:t xml:space="preserve">__ </w:t>
      </w:r>
      <w:r w:rsidRPr="00BA20A0">
        <w:rPr>
          <w:rFonts w:ascii="GHEA Grapalat" w:hAnsi="GHEA Grapalat"/>
          <w:sz w:val="20"/>
          <w:szCs w:val="20"/>
        </w:rPr>
        <w:t>(</w:t>
      </w:r>
      <w:r w:rsidRPr="00BA20A0">
        <w:rPr>
          <w:rFonts w:ascii="GHEA Grapalat" w:hAnsi="GHEA Grapalat" w:cs="Sylfaen"/>
          <w:sz w:val="20"/>
          <w:szCs w:val="20"/>
        </w:rPr>
        <w:t>далее-Договор</w:t>
      </w:r>
      <w:r w:rsidRPr="00BA20A0">
        <w:rPr>
          <w:rFonts w:ascii="GHEA Grapalat" w:hAnsi="GHEA Grapalat" w:cs="Sylfaen"/>
          <w:sz w:val="20"/>
          <w:szCs w:val="20"/>
          <w:lang w:val="es-ES"/>
        </w:rPr>
        <w:t>)</w:t>
      </w:r>
      <w:r w:rsidRPr="00BA20A0">
        <w:rPr>
          <w:rFonts w:ascii="GHEA Grapalat" w:hAnsi="GHEA Grapalat" w:cs="Sylfaen"/>
          <w:sz w:val="20"/>
          <w:szCs w:val="20"/>
        </w:rPr>
        <w:t xml:space="preserve">, между мной </w:t>
      </w:r>
      <w:r w:rsidRPr="00BA20A0">
        <w:rPr>
          <w:rFonts w:ascii="GHEA Grapalat" w:hAnsi="GHEA Grapalat" w:cs="Sylfaen"/>
          <w:sz w:val="20"/>
          <w:szCs w:val="20"/>
          <w:lang w:val="hy-AM"/>
        </w:rPr>
        <w:t xml:space="preserve"> </w:t>
      </w:r>
      <w:r w:rsidRPr="00BA20A0">
        <w:rPr>
          <w:rFonts w:ascii="GHEA Grapalat" w:hAnsi="GHEA Grapalat" w:cs="Sylfaen"/>
          <w:sz w:val="20"/>
          <w:szCs w:val="20"/>
        </w:rPr>
        <w:t>и ------------------------- - ом</w:t>
      </w:r>
    </w:p>
    <w:p w:rsidR="00AA0F9A" w:rsidRPr="00BA20A0" w:rsidRDefault="00AA0F9A" w:rsidP="00AA0F9A">
      <w:pPr>
        <w:rPr>
          <w:rFonts w:ascii="GHEA Grapalat" w:hAnsi="GHEA Grapalat"/>
          <w:u w:val="single"/>
          <w:lang w:val="es-ES"/>
        </w:rPr>
      </w:pP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rsidR="00AA0F9A" w:rsidRPr="00BA20A0" w:rsidRDefault="00AA0F9A" w:rsidP="00AA0F9A">
      <w:pPr>
        <w:ind w:firstLine="709"/>
        <w:rPr>
          <w:rFonts w:ascii="GHEA Grapalat" w:hAnsi="GHEA Grapalat" w:cs="Sylfaen"/>
          <w:sz w:val="20"/>
          <w:szCs w:val="20"/>
          <w:lang w:val="es-ES"/>
        </w:rPr>
      </w:pPr>
      <w:r w:rsidRPr="00BA20A0">
        <w:rPr>
          <w:rFonts w:ascii="GHEA Grapalat" w:hAnsi="GHEA Grapalat"/>
          <w:u w:val="single"/>
          <w:lang w:val="es-ES"/>
        </w:rPr>
        <w:tab/>
      </w:r>
      <w:r w:rsidRPr="00BA20A0">
        <w:rPr>
          <w:rFonts w:ascii="GHEA Grapalat" w:hAnsi="GHEA Grapalat" w:cs="Sylfaen"/>
          <w:sz w:val="20"/>
          <w:szCs w:val="20"/>
          <w:lang w:val="es-ES"/>
        </w:rPr>
        <w:t xml:space="preserve"> «--»   20  </w:t>
      </w:r>
      <w:r w:rsidRPr="00BA20A0">
        <w:rPr>
          <w:rFonts w:ascii="GHEA Grapalat" w:hAnsi="GHEA Grapalat" w:cs="Sylfaen"/>
          <w:sz w:val="20"/>
          <w:szCs w:val="20"/>
        </w:rPr>
        <w:t xml:space="preserve">года </w:t>
      </w:r>
      <w:r w:rsidRPr="00BA20A0">
        <w:rPr>
          <w:rFonts w:ascii="GHEA Grapalat" w:hAnsi="GHEA Grapalat" w:cs="Sylfaen"/>
          <w:sz w:val="20"/>
          <w:szCs w:val="20"/>
          <w:lang w:val="es-ES"/>
        </w:rPr>
        <w:t xml:space="preserve"> </w:t>
      </w:r>
      <w:r w:rsidRPr="00BA20A0">
        <w:rPr>
          <w:rFonts w:ascii="GHEA Grapalat" w:hAnsi="GHEA Grapalat"/>
          <w:sz w:val="20"/>
          <w:szCs w:val="20"/>
        </w:rPr>
        <w:t>заключен</w:t>
      </w: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договор факторинга под кодом </w:t>
      </w:r>
      <w:r w:rsidRPr="00BA20A0">
        <w:rPr>
          <w:rFonts w:ascii="GHEA Grapalat" w:hAnsi="GHEA Grapalat"/>
          <w:lang w:val="es-ES"/>
        </w:rPr>
        <w:t>«</w:t>
      </w:r>
      <w:r w:rsidRPr="00BA20A0">
        <w:rPr>
          <w:rFonts w:ascii="GHEA Grapalat" w:hAnsi="GHEA Grapalat"/>
          <w:sz w:val="20"/>
          <w:szCs w:val="20"/>
          <w:lang w:val="es-ES"/>
        </w:rPr>
        <w:t>---</w:t>
      </w:r>
      <w:r w:rsidRPr="00BA20A0">
        <w:rPr>
          <w:rFonts w:ascii="GHEA Grapalat" w:hAnsi="GHEA Grapalat" w:cs="Sylfaen"/>
          <w:sz w:val="20"/>
          <w:szCs w:val="20"/>
          <w:lang w:val="es-ES"/>
        </w:rPr>
        <w:t>------------------</w:t>
      </w:r>
      <w:r w:rsidRPr="00BA20A0">
        <w:rPr>
          <w:rFonts w:ascii="GHEA Grapalat" w:hAnsi="GHEA Grapalat"/>
          <w:lang w:val="es-ES"/>
        </w:rPr>
        <w:t>»</w:t>
      </w:r>
      <w:r w:rsidRPr="00BA20A0">
        <w:rPr>
          <w:rFonts w:ascii="GHEA Grapalat" w:hAnsi="GHEA Grapalat"/>
        </w:rPr>
        <w:t>.</w:t>
      </w:r>
      <w:r w:rsidRPr="00BA20A0">
        <w:rPr>
          <w:rFonts w:ascii="GHEA Grapalat" w:hAnsi="GHEA Grapalat" w:cs="Sylfaen"/>
          <w:sz w:val="20"/>
          <w:szCs w:val="20"/>
          <w:lang w:val="es-ES"/>
        </w:rPr>
        <w:t xml:space="preserve"> </w:t>
      </w:r>
    </w:p>
    <w:p w:rsidR="00AA0F9A" w:rsidRPr="00BA20A0" w:rsidRDefault="00AA0F9A" w:rsidP="00AA0F9A">
      <w:pPr>
        <w:rPr>
          <w:rFonts w:ascii="GHEA Grapalat" w:hAnsi="GHEA Grapalat" w:cs="Sylfaen"/>
          <w:sz w:val="20"/>
          <w:szCs w:val="20"/>
          <w:lang w:val="es-ES"/>
        </w:rPr>
      </w:pPr>
    </w:p>
    <w:p w:rsidR="00AA0F9A" w:rsidRPr="00BA20A0" w:rsidRDefault="00AA0F9A" w:rsidP="00AA0F9A">
      <w:pPr>
        <w:pStyle w:val="ListParagraph"/>
        <w:numPr>
          <w:ilvl w:val="0"/>
          <w:numId w:val="34"/>
        </w:numPr>
        <w:contextualSpacing/>
        <w:jc w:val="both"/>
        <w:rPr>
          <w:rFonts w:ascii="GHEA Grapalat" w:hAnsi="GHEA Grapalat" w:cs="Sylfaen"/>
          <w:sz w:val="20"/>
          <w:szCs w:val="20"/>
        </w:rPr>
      </w:pPr>
      <w:r w:rsidRPr="00BA20A0">
        <w:rPr>
          <w:rFonts w:ascii="GHEA Grapalat" w:hAnsi="GHEA Grapalat" w:cs="Sylfaen"/>
          <w:sz w:val="20"/>
          <w:szCs w:val="20"/>
        </w:rPr>
        <w:t>Согласен с условиями изложенными в пункте 8.12 .</w:t>
      </w:r>
    </w:p>
    <w:p w:rsidR="00AA0F9A" w:rsidRPr="00BA20A0" w:rsidRDefault="00AA0F9A" w:rsidP="00AA0F9A">
      <w:pPr>
        <w:jc w:val="center"/>
        <w:rPr>
          <w:rFonts w:ascii="GHEA Grapalat" w:hAnsi="GHEA Grapalat" w:cs="GHEA Grapalat"/>
          <w:lang w:val="es-ES"/>
        </w:rPr>
      </w:pPr>
    </w:p>
    <w:p w:rsidR="00AA0F9A" w:rsidRPr="00BA20A0" w:rsidRDefault="00AA0F9A" w:rsidP="00AA0F9A">
      <w:pPr>
        <w:jc w:val="center"/>
        <w:rPr>
          <w:rFonts w:ascii="GHEA Grapalat" w:hAnsi="GHEA Grapalat" w:cs="Sylfaen"/>
          <w:b/>
          <w:lang w:val="es-ES"/>
        </w:rPr>
      </w:pPr>
    </w:p>
    <w:p w:rsidR="00AA0F9A" w:rsidRPr="00BA20A0" w:rsidRDefault="00AA0F9A" w:rsidP="00AA0F9A">
      <w:pPr>
        <w:ind w:left="720" w:firstLine="720"/>
        <w:rPr>
          <w:rFonts w:ascii="GHEA Grapalat" w:hAnsi="GHEA Grapalat"/>
          <w:sz w:val="20"/>
          <w:lang w:val="hy-AM"/>
        </w:rPr>
      </w:pPr>
      <w:r w:rsidRPr="00BA20A0">
        <w:rPr>
          <w:rFonts w:ascii="GHEA Grapalat" w:hAnsi="GHEA Grapalat"/>
          <w:sz w:val="20"/>
          <w:lang w:val="es-ES"/>
        </w:rPr>
        <w:t xml:space="preserve">     </w:t>
      </w:r>
      <w:r w:rsidRPr="00BA20A0">
        <w:rPr>
          <w:rFonts w:ascii="GHEA Grapalat" w:hAnsi="GHEA Grapalat"/>
          <w:sz w:val="20"/>
          <w:lang w:val="hy-AM"/>
        </w:rPr>
        <w:t xml:space="preserve">___________________________________________ </w:t>
      </w:r>
      <w:r w:rsidRPr="00BA20A0">
        <w:rPr>
          <w:rFonts w:ascii="GHEA Grapalat" w:hAnsi="GHEA Grapalat"/>
          <w:sz w:val="20"/>
          <w:lang w:val="hy-AM"/>
        </w:rPr>
        <w:tab/>
        <w:t xml:space="preserve">        </w:t>
      </w:r>
      <w:r w:rsidRPr="00BA20A0">
        <w:rPr>
          <w:rFonts w:ascii="GHEA Grapalat" w:hAnsi="GHEA Grapalat"/>
          <w:sz w:val="20"/>
          <w:lang w:val="es-ES"/>
        </w:rPr>
        <w:t xml:space="preserve">      </w:t>
      </w:r>
      <w:r w:rsidRPr="00BA20A0">
        <w:rPr>
          <w:rFonts w:ascii="GHEA Grapalat" w:hAnsi="GHEA Grapalat"/>
          <w:sz w:val="20"/>
          <w:lang w:val="hy-AM"/>
        </w:rPr>
        <w:t xml:space="preserve">_____________ </w:t>
      </w:r>
    </w:p>
    <w:p w:rsidR="00AA0F9A" w:rsidRPr="00BA20A0" w:rsidRDefault="00AA0F9A" w:rsidP="00AA0F9A">
      <w:pPr>
        <w:rPr>
          <w:rFonts w:ascii="GHEA Grapalat" w:hAnsi="GHEA Grapalat"/>
          <w:sz w:val="20"/>
          <w:vertAlign w:val="superscript"/>
          <w:lang w:val="hy-AM"/>
        </w:rPr>
      </w:pPr>
      <w:r w:rsidRPr="00BA20A0">
        <w:rPr>
          <w:rFonts w:ascii="GHEA Grapalat" w:hAnsi="GHEA Grapalat"/>
          <w:sz w:val="20"/>
          <w:vertAlign w:val="superscript"/>
        </w:rPr>
        <w:t xml:space="preserve">                                                </w:t>
      </w:r>
      <w:r w:rsidRPr="00BA20A0">
        <w:rPr>
          <w:rFonts w:ascii="GHEA Grapalat" w:hAnsi="GHEA Grapalat"/>
          <w:sz w:val="20"/>
          <w:vertAlign w:val="superscript"/>
          <w:lang w:val="hy-AM"/>
        </w:rPr>
        <w:t>название финансового агента (должность руководителя, имя, фамилия)</w:t>
      </w:r>
      <w:r w:rsidRPr="00BA20A0">
        <w:rPr>
          <w:rFonts w:ascii="GHEA Grapalat" w:hAnsi="GHEA Grapalat"/>
          <w:sz w:val="20"/>
          <w:vertAlign w:val="superscript"/>
        </w:rPr>
        <w:t xml:space="preserve">                                                         подпись</w:t>
      </w:r>
      <w:r w:rsidRPr="00BA20A0">
        <w:rPr>
          <w:rFonts w:ascii="GHEA Grapalat" w:hAnsi="GHEA Grapalat"/>
          <w:sz w:val="20"/>
          <w:vertAlign w:val="superscript"/>
          <w:lang w:val="hy-AM"/>
        </w:rPr>
        <w:t xml:space="preserve">                                                                                                                                                                                                                       </w:t>
      </w:r>
    </w:p>
    <w:p w:rsidR="00AA0F9A" w:rsidRPr="00BA20A0" w:rsidRDefault="00AA0F9A" w:rsidP="00AA0F9A">
      <w:pPr>
        <w:jc w:val="right"/>
        <w:rPr>
          <w:rFonts w:ascii="GHEA Grapalat" w:hAnsi="GHEA Grapalat"/>
          <w:sz w:val="20"/>
          <w:lang w:val="hy-AM"/>
        </w:rPr>
      </w:pPr>
      <w:r w:rsidRPr="00BA20A0">
        <w:rPr>
          <w:rFonts w:ascii="GHEA Grapalat" w:hAnsi="GHEA Grapalat"/>
          <w:sz w:val="20"/>
          <w:lang w:val="hy-AM"/>
        </w:rPr>
        <w:t xml:space="preserve">    </w:t>
      </w:r>
    </w:p>
    <w:p w:rsidR="00AA0F9A" w:rsidRPr="00BA20A0" w:rsidRDefault="00AA0F9A" w:rsidP="00AA0F9A">
      <w:pPr>
        <w:jc w:val="center"/>
        <w:rPr>
          <w:rFonts w:ascii="GHEA Grapalat" w:hAnsi="GHEA Grapalat" w:cs="Sylfaen"/>
          <w:sz w:val="16"/>
          <w:szCs w:val="16"/>
          <w:lang w:val="es-ES"/>
        </w:rPr>
      </w:pPr>
      <w:r w:rsidRPr="00BA20A0">
        <w:rPr>
          <w:rFonts w:ascii="GHEA Grapalat" w:hAnsi="GHEA Grapalat"/>
          <w:sz w:val="16"/>
          <w:szCs w:val="16"/>
        </w:rPr>
        <w:t xml:space="preserve">                                                                                                      М. П.</w:t>
      </w:r>
      <w:r w:rsidRPr="00BA20A0">
        <w:rPr>
          <w:rFonts w:ascii="GHEA Grapalat" w:hAnsi="GHEA Grapalat" w:cs="Sylfaen"/>
          <w:sz w:val="16"/>
          <w:szCs w:val="16"/>
          <w:lang w:val="es-ES"/>
        </w:rPr>
        <w:t xml:space="preserve"> (</w:t>
      </w:r>
      <w:r w:rsidRPr="00BA20A0">
        <w:rPr>
          <w:rFonts w:ascii="GHEA Grapalat" w:hAnsi="GHEA Grapalat" w:cs="Sylfaen"/>
          <w:sz w:val="16"/>
          <w:szCs w:val="16"/>
        </w:rPr>
        <w:t>при наличии</w:t>
      </w:r>
      <w:r w:rsidRPr="00BA20A0">
        <w:rPr>
          <w:rFonts w:ascii="GHEA Grapalat" w:hAnsi="GHEA Grapalat" w:cs="Sylfaen"/>
          <w:sz w:val="16"/>
          <w:szCs w:val="16"/>
          <w:lang w:val="es-ES"/>
        </w:rPr>
        <w:t>)</w:t>
      </w:r>
    </w:p>
    <w:p w:rsidR="00AA0F9A" w:rsidRPr="00BA20A0" w:rsidRDefault="00AA0F9A" w:rsidP="00AA0F9A">
      <w:pPr>
        <w:jc w:val="center"/>
        <w:rPr>
          <w:rFonts w:ascii="GHEA Grapalat" w:hAnsi="GHEA Grapalat" w:cs="Sylfaen"/>
          <w:sz w:val="16"/>
          <w:szCs w:val="16"/>
          <w:lang w:val="es-ES"/>
        </w:rPr>
      </w:pPr>
      <w:r w:rsidRPr="00BA20A0">
        <w:rPr>
          <w:rFonts w:ascii="GHEA Grapalat" w:hAnsi="GHEA Grapalat" w:cs="Sylfaen"/>
          <w:sz w:val="16"/>
          <w:szCs w:val="16"/>
          <w:lang w:val="es-ES"/>
        </w:rPr>
        <w:t xml:space="preserve">                                               </w:t>
      </w:r>
    </w:p>
    <w:p w:rsidR="00AA0F9A" w:rsidRPr="00BA20A0" w:rsidRDefault="00AA0F9A" w:rsidP="00AA0F9A">
      <w:pPr>
        <w:jc w:val="center"/>
        <w:rPr>
          <w:rFonts w:ascii="GHEA Grapalat" w:hAnsi="GHEA Grapalat" w:cs="Sylfaen"/>
          <w:sz w:val="16"/>
          <w:szCs w:val="16"/>
          <w:lang w:val="es-ES"/>
        </w:rPr>
      </w:pPr>
    </w:p>
    <w:p w:rsidR="00AA0F9A" w:rsidRPr="00BA20A0" w:rsidRDefault="00AA0F9A" w:rsidP="00AA0F9A">
      <w:pPr>
        <w:jc w:val="right"/>
        <w:rPr>
          <w:rFonts w:ascii="GHEA Grapalat" w:hAnsi="GHEA Grapalat"/>
          <w:sz w:val="20"/>
          <w:lang w:val="hy-AM"/>
        </w:rPr>
      </w:pPr>
      <w:r w:rsidRPr="00BA20A0">
        <w:rPr>
          <w:rFonts w:ascii="GHEA Grapalat" w:hAnsi="GHEA Grapalat" w:cs="Sylfaen"/>
          <w:sz w:val="20"/>
          <w:szCs w:val="20"/>
          <w:lang w:val="es-ES"/>
        </w:rPr>
        <w:t xml:space="preserve">«--»         20  </w:t>
      </w:r>
      <w:r w:rsidRPr="00BA20A0">
        <w:rPr>
          <w:rFonts w:ascii="GHEA Grapalat" w:hAnsi="GHEA Grapalat" w:cs="Sylfaen"/>
          <w:sz w:val="20"/>
          <w:szCs w:val="20"/>
        </w:rPr>
        <w:t>г.</w:t>
      </w:r>
      <w:r w:rsidRPr="00BA20A0">
        <w:rPr>
          <w:rFonts w:ascii="GHEA Grapalat" w:hAnsi="GHEA Grapalat"/>
          <w:sz w:val="20"/>
          <w:lang w:val="hy-AM"/>
        </w:rPr>
        <w:tab/>
        <w:t xml:space="preserve"> </w:t>
      </w:r>
    </w:p>
    <w:p w:rsidR="00AA0F9A" w:rsidRPr="00C60645" w:rsidRDefault="00AA0F9A" w:rsidP="00AA0F9A">
      <w:pPr>
        <w:jc w:val="center"/>
        <w:rPr>
          <w:ins w:id="19" w:author="Inesa Kocharyan" w:date="2025-02-19T10:39:00Z"/>
          <w:rFonts w:ascii="GHEA Grapalat" w:hAnsi="GHEA Grapalat" w:cs="Sylfaen"/>
          <w:b/>
          <w:lang w:val="es-ES"/>
        </w:rPr>
      </w:pPr>
    </w:p>
    <w:p w:rsidR="00AA0F9A" w:rsidRPr="00B138F3" w:rsidRDefault="00AA0F9A" w:rsidP="00B46D58">
      <w:pPr>
        <w:widowControl w:val="0"/>
        <w:spacing w:after="160"/>
        <w:ind w:left="-142" w:firstLine="142"/>
        <w:jc w:val="center"/>
        <w:rPr>
          <w:rFonts w:ascii="GHEA Grapalat" w:hAnsi="GHEA Grapalat" w:cs="Sylfaen"/>
          <w:b/>
        </w:rPr>
      </w:pPr>
    </w:p>
    <w:sectPr w:rsidR="00AA0F9A"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0A05" w:rsidRDefault="00210A05">
      <w:r>
        <w:separator/>
      </w:r>
    </w:p>
  </w:endnote>
  <w:endnote w:type="continuationSeparator" w:id="0">
    <w:p w:rsidR="00210A05" w:rsidRDefault="00210A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w:altName w:val="Arial"/>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1030907"/>
      <w:docPartObj>
        <w:docPartGallery w:val="Page Numbers (Bottom of Page)"/>
        <w:docPartUnique/>
      </w:docPartObj>
    </w:sdtPr>
    <w:sdtEndPr>
      <w:rPr>
        <w:rFonts w:ascii="GHEA Grapalat" w:hAnsi="GHEA Grapalat"/>
        <w:sz w:val="24"/>
        <w:szCs w:val="24"/>
      </w:rPr>
    </w:sdtEndPr>
    <w:sdtContent>
      <w:p w:rsidR="00096C63" w:rsidRPr="00C861E9" w:rsidRDefault="00096C63">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8B17FA">
          <w:rPr>
            <w:rFonts w:ascii="GHEA Grapalat" w:hAnsi="GHEA Grapalat"/>
            <w:noProof/>
            <w:sz w:val="24"/>
            <w:szCs w:val="24"/>
          </w:rPr>
          <w:t>84</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0A05" w:rsidRDefault="00210A05">
      <w:r>
        <w:separator/>
      </w:r>
    </w:p>
  </w:footnote>
  <w:footnote w:type="continuationSeparator" w:id="0">
    <w:p w:rsidR="00210A05" w:rsidRDefault="00210A05">
      <w:r>
        <w:continuationSeparator/>
      </w:r>
    </w:p>
  </w:footnote>
  <w:footnote w:id="1">
    <w:p w:rsidR="00096C63" w:rsidRPr="00ED3BA4" w:rsidRDefault="00096C63" w:rsidP="007A5F50">
      <w:pPr>
        <w:pStyle w:val="FootnoteText"/>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"BMAPDzB", соответственно словами  "GHAPDzB" и "HMAAPDzB",</w:t>
      </w:r>
    </w:p>
  </w:footnote>
  <w:footnote w:id="2">
    <w:p w:rsidR="00096C63" w:rsidRPr="00CD6B60" w:rsidRDefault="00096C63"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096C63" w:rsidRPr="00CD6B60" w:rsidRDefault="00096C63"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096C63" w:rsidRPr="00CD6B60" w:rsidRDefault="00096C63"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096C63" w:rsidRPr="00CD6B60" w:rsidRDefault="00096C63"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rsidR="00096C63" w:rsidRPr="00CA2B01" w:rsidRDefault="00096C63" w:rsidP="00182C2E">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rsidR="00096C63" w:rsidRPr="00CA2B01" w:rsidRDefault="00096C63" w:rsidP="00182C2E">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rsidR="00096C63" w:rsidRPr="00CA2B01" w:rsidRDefault="00096C63"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4">
    <w:p w:rsidR="00096C63" w:rsidRPr="005D5092" w:rsidRDefault="00096C63" w:rsidP="00E80312">
      <w:pPr>
        <w:pStyle w:val="FootnoteText"/>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rsidR="00096C63" w:rsidRPr="0034222E" w:rsidDel="00932115" w:rsidRDefault="00096C63" w:rsidP="00AF1F59">
      <w:pPr>
        <w:pStyle w:val="FootnoteText"/>
        <w:jc w:val="both"/>
        <w:rPr>
          <w:del w:id="2" w:author="Inesa Kocharyan" w:date="2019-10-29T12:18:00Z"/>
        </w:rPr>
      </w:pPr>
      <w:r w:rsidRPr="0034222E">
        <w:rPr>
          <w:rStyle w:val="FootnoteReference"/>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5">
    <w:p w:rsidR="00096C63" w:rsidRDefault="00096C63" w:rsidP="00AA4D5E">
      <w:pPr>
        <w:pStyle w:val="FootnoteText"/>
        <w:jc w:val="both"/>
        <w:rPr>
          <w:ins w:id="4" w:author="Vardan" w:date="2022-10-29T23:53:00Z"/>
          <w:rFonts w:ascii="GHEA Grapalat" w:hAnsi="GHEA Grapalat"/>
          <w:i/>
        </w:rPr>
      </w:pPr>
      <w:r>
        <w:rPr>
          <w:rStyle w:val="FootnoteReference"/>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rsidR="00096C63" w:rsidRDefault="00096C63" w:rsidP="00AA4D5E">
      <w:pPr>
        <w:pStyle w:val="FootnoteText"/>
        <w:jc w:val="both"/>
        <w:rPr>
          <w:rFonts w:ascii="GHEA Grapalat" w:hAnsi="GHEA Grapalat"/>
          <w:i/>
          <w:sz w:val="18"/>
          <w:szCs w:val="18"/>
        </w:rPr>
      </w:pPr>
      <w:r>
        <w:rPr>
          <w:rFonts w:ascii="GHEA Grapalat" w:hAnsi="GHEA Grapalat"/>
          <w:i/>
          <w:sz w:val="18"/>
          <w:szCs w:val="18"/>
          <w:vertAlign w:val="superscript"/>
        </w:rPr>
        <w:t>9.1</w:t>
      </w:r>
      <w:r w:rsidRPr="0067398F">
        <w:rPr>
          <w:rFonts w:ascii="GHEA Grapalat" w:hAnsi="GHEA Grapalat"/>
          <w:i/>
          <w:sz w:val="18"/>
          <w:szCs w:val="18"/>
        </w:rPr>
        <w:t>П</w:t>
      </w:r>
      <w:r>
        <w:rPr>
          <w:rFonts w:ascii="GHEA Grapalat" w:hAnsi="GHEA Grapalat"/>
          <w:i/>
          <w:sz w:val="18"/>
          <w:szCs w:val="18"/>
        </w:rPr>
        <w:t>редп</w:t>
      </w:r>
      <w:r w:rsidRPr="00AA4D5E">
        <w:rPr>
          <w:rFonts w:ascii="GHEA Grapalat" w:hAnsi="GHEA Grapalat"/>
          <w:i/>
        </w:rPr>
        <w:t>оследний абзац пункта 7.1 снимается из приглашения, если процедура закупки не организована на основании пункта 2 части 6 статьи 15 Закона.</w:t>
      </w:r>
    </w:p>
    <w:p w:rsidR="00096C63" w:rsidRPr="00EE76ED" w:rsidRDefault="00096C63" w:rsidP="00AA4D5E">
      <w:pPr>
        <w:pStyle w:val="FootnoteText"/>
        <w:jc w:val="both"/>
        <w:rPr>
          <w:rFonts w:asciiTheme="minorHAnsi" w:hAnsiTheme="minorHAnsi"/>
          <w:vertAlign w:val="superscript"/>
        </w:rPr>
      </w:pPr>
      <w:r w:rsidRPr="00FD55EB">
        <w:rPr>
          <w:rFonts w:ascii="GHEA Grapalat" w:hAnsi="GHEA Grapalat"/>
          <w:i/>
          <w:sz w:val="18"/>
          <w:szCs w:val="18"/>
          <w:vertAlign w:val="superscript"/>
        </w:rPr>
        <w:t>9.2</w:t>
      </w:r>
      <w:r w:rsidRPr="002F0DCF">
        <w:rPr>
          <w:rFonts w:ascii="GHEA Grapalat" w:hAnsi="GHEA Grapalat"/>
          <w:i/>
          <w:sz w:val="18"/>
          <w:szCs w:val="18"/>
          <w:vertAlign w:val="superscript"/>
        </w:rPr>
        <w:t xml:space="preserve"> </w:t>
      </w:r>
      <w:r w:rsidRPr="002F0DCF">
        <w:rPr>
          <w:rFonts w:ascii="GHEA Grapalat" w:hAnsi="GHEA Grapalat"/>
          <w:i/>
        </w:rPr>
        <w:t xml:space="preserve">Если процедура организуется на основании пункта 2 части 6 статьи 15 Закона </w:t>
      </w:r>
      <w:r w:rsidRPr="00AA4D5E">
        <w:rPr>
          <w:rFonts w:ascii="GHEA Grapalat" w:hAnsi="GHEA Grapalat"/>
          <w:i/>
        </w:rPr>
        <w:t>"</w:t>
      </w:r>
      <w:r w:rsidRPr="002F0DCF">
        <w:rPr>
          <w:rFonts w:ascii="GHEA Grapalat" w:hAnsi="GHEA Grapalat"/>
          <w:i/>
        </w:rPr>
        <w:t xml:space="preserve">О закупках </w:t>
      </w:r>
      <w:r w:rsidRPr="00AA4D5E">
        <w:rPr>
          <w:rFonts w:ascii="GHEA Grapalat" w:hAnsi="GHEA Grapalat"/>
          <w:i/>
        </w:rPr>
        <w:t>"</w:t>
      </w:r>
      <w:r w:rsidRPr="002F0DCF">
        <w:rPr>
          <w:rFonts w:ascii="GHEA Grapalat" w:hAnsi="GHEA Grapalat"/>
          <w:i/>
        </w:rPr>
        <w:t xml:space="preserve">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в пункте 7.4 слова </w:t>
      </w:r>
      <w:r w:rsidRPr="00AA4D5E">
        <w:rPr>
          <w:rFonts w:ascii="GHEA Grapalat" w:hAnsi="GHEA Grapalat"/>
          <w:i/>
        </w:rPr>
        <w:t>"</w:t>
      </w:r>
      <w:r w:rsidRPr="002F0DCF">
        <w:rPr>
          <w:rFonts w:ascii="GHEA Grapalat" w:hAnsi="GHEA Grapalat"/>
          <w:i/>
        </w:rPr>
        <w:t>90 (девяноста) рабочих дней</w:t>
      </w:r>
      <w:r w:rsidRPr="00AA4D5E">
        <w:rPr>
          <w:rFonts w:ascii="GHEA Grapalat" w:hAnsi="GHEA Grapalat"/>
          <w:i/>
        </w:rPr>
        <w:t>"</w:t>
      </w:r>
      <w:r w:rsidRPr="002F0DCF">
        <w:rPr>
          <w:rFonts w:ascii="GHEA Grapalat" w:hAnsi="GHEA Grapalat"/>
          <w:i/>
        </w:rPr>
        <w:t xml:space="preserve"> заменяются на слова </w:t>
      </w:r>
      <w:r w:rsidRPr="00AA4D5E">
        <w:rPr>
          <w:rFonts w:ascii="GHEA Grapalat" w:hAnsi="GHEA Grapalat"/>
          <w:i/>
        </w:rPr>
        <w:t>"</w:t>
      </w:r>
      <w:r w:rsidRPr="002F0DCF">
        <w:rPr>
          <w:rFonts w:ascii="GHEA Grapalat" w:hAnsi="GHEA Grapalat"/>
          <w:i/>
        </w:rPr>
        <w:t>120 (сто двадцати) рабочих дней</w:t>
      </w:r>
      <w:r w:rsidRPr="00AA4D5E">
        <w:rPr>
          <w:rFonts w:ascii="GHEA Grapalat" w:hAnsi="GHEA Grapalat"/>
          <w:i/>
        </w:rPr>
        <w:t>".</w:t>
      </w:r>
    </w:p>
    <w:p w:rsidR="00096C63" w:rsidRPr="002C2499" w:rsidRDefault="00096C63" w:rsidP="00AA4D5E">
      <w:pPr>
        <w:pStyle w:val="FootnoteText"/>
        <w:jc w:val="both"/>
      </w:pPr>
    </w:p>
    <w:p w:rsidR="00096C63" w:rsidRPr="000811C1" w:rsidRDefault="00096C63">
      <w:pPr>
        <w:pStyle w:val="FootnoteText"/>
        <w:rPr>
          <w:rFonts w:asciiTheme="minorHAnsi" w:hAnsiTheme="minorHAnsi"/>
        </w:rPr>
      </w:pPr>
    </w:p>
  </w:footnote>
  <w:footnote w:id="6">
    <w:p w:rsidR="00096C63" w:rsidRPr="00FE2AA4" w:rsidRDefault="00096C63">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7">
    <w:p w:rsidR="00096C63" w:rsidRPr="008842CE" w:rsidRDefault="00096C63"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096C63" w:rsidRPr="000811C1" w:rsidRDefault="00096C63">
      <w:pPr>
        <w:pStyle w:val="FootnoteText"/>
        <w:rPr>
          <w:lang w:val="af-ZA"/>
        </w:rPr>
      </w:pPr>
    </w:p>
  </w:footnote>
  <w:footnote w:id="8">
    <w:p w:rsidR="00096C63" w:rsidRPr="004A4643" w:rsidRDefault="00096C63" w:rsidP="00C67FAB">
      <w:pPr>
        <w:pStyle w:val="FootnoteText"/>
        <w:jc w:val="both"/>
        <w:rPr>
          <w:rFonts w:ascii="GHEA Grapalat" w:hAnsi="GHEA Grapalat"/>
          <w:i/>
          <w:lang w:val="hy-AM"/>
        </w:rPr>
      </w:pPr>
      <w:r w:rsidRPr="004A4643">
        <w:rPr>
          <w:rStyle w:val="FootnoteReference"/>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9">
    <w:p w:rsidR="00096C63" w:rsidRPr="008E4439" w:rsidRDefault="00096C63" w:rsidP="000811C1">
      <w:pPr>
        <w:pStyle w:val="BodyTextIndent"/>
        <w:widowControl w:val="0"/>
        <w:spacing w:after="160" w:line="240" w:lineRule="auto"/>
        <w:ind w:firstLine="0"/>
        <w:jc w:val="left"/>
        <w:rPr>
          <w:rFonts w:ascii="GHEA Grapalat" w:hAnsi="GHEA Grapalat"/>
          <w:u w:val="single"/>
        </w:rPr>
      </w:pPr>
      <w:r w:rsidRPr="008E4439">
        <w:rPr>
          <w:rStyle w:val="FootnoteReference"/>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096C63" w:rsidRPr="000811C1" w:rsidRDefault="00096C63" w:rsidP="0027573B">
      <w:pPr>
        <w:pStyle w:val="FootnoteText"/>
        <w:rPr>
          <w:rFonts w:ascii="Sylfaen" w:hAnsi="Sylfaen"/>
          <w:sz w:val="18"/>
          <w:szCs w:val="18"/>
        </w:rPr>
      </w:pPr>
    </w:p>
  </w:footnote>
  <w:footnote w:id="10">
    <w:p w:rsidR="00096C63" w:rsidRPr="00A31673" w:rsidRDefault="00096C63">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1">
    <w:p w:rsidR="00096C63" w:rsidRPr="00DE7706" w:rsidRDefault="00096C63">
      <w:pPr>
        <w:pStyle w:val="FootnoteText"/>
      </w:pPr>
      <w:r>
        <w:rPr>
          <w:rStyle w:val="FootnoteReference"/>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2">
    <w:p w:rsidR="00096C63" w:rsidRPr="008416BA" w:rsidRDefault="00096C63" w:rsidP="00586BC9">
      <w:pPr>
        <w:pStyle w:val="FootnoteText"/>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096C63" w:rsidRDefault="00096C63" w:rsidP="006B3E56">
      <w:pPr>
        <w:jc w:val="both"/>
      </w:pPr>
    </w:p>
    <w:p w:rsidR="00096C63" w:rsidRPr="008B70EB" w:rsidRDefault="00096C63" w:rsidP="00637230">
      <w:pPr>
        <w:jc w:val="both"/>
        <w:rPr>
          <w:rFonts w:ascii="GHEA Grapalat" w:hAnsi="GHEA Grapalat"/>
          <w:i/>
          <w:sz w:val="20"/>
          <w:szCs w:val="20"/>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rsidR="00096C63" w:rsidRPr="008B70EB" w:rsidRDefault="00096C63" w:rsidP="00637230">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096C63" w:rsidRPr="008B70EB" w:rsidRDefault="00096C63"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096C63" w:rsidRDefault="00096C63" w:rsidP="00637230">
      <w:pPr>
        <w:jc w:val="both"/>
        <w:rPr>
          <w:rFonts w:asciiTheme="minorHAnsi" w:hAnsiTheme="minorHAnsi"/>
          <w:lang w:val="af-ZA"/>
        </w:rPr>
      </w:pPr>
    </w:p>
  </w:footnote>
  <w:footnote w:id="13">
    <w:p w:rsidR="00096C63" w:rsidRPr="00A25D1B" w:rsidRDefault="00096C63" w:rsidP="00D043C1">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4">
    <w:p w:rsidR="00096C63" w:rsidRPr="00DC619D" w:rsidRDefault="00096C63"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5">
    <w:p w:rsidR="00096C63" w:rsidRPr="00D3436F" w:rsidRDefault="00096C63"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096C63" w:rsidRPr="00D3436F" w:rsidRDefault="00096C63">
      <w:pPr>
        <w:pStyle w:val="FootnoteText"/>
        <w:rPr>
          <w:lang w:val="es-ES"/>
        </w:rPr>
      </w:pPr>
    </w:p>
  </w:footnote>
  <w:footnote w:id="16">
    <w:p w:rsidR="00096C63" w:rsidRPr="008842CE" w:rsidRDefault="00096C63"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096C63" w:rsidRPr="008842CE" w:rsidRDefault="00096C63" w:rsidP="003D2FE2">
      <w:pPr>
        <w:pStyle w:val="FootnoteText"/>
        <w:jc w:val="both"/>
        <w:rPr>
          <w:rFonts w:ascii="GHEA Grapalat" w:hAnsi="GHEA Grapalat"/>
        </w:rPr>
      </w:pPr>
    </w:p>
  </w:footnote>
  <w:footnote w:id="17">
    <w:p w:rsidR="00096C63" w:rsidRPr="008842CE" w:rsidRDefault="00096C63" w:rsidP="003D2FE2">
      <w:pPr>
        <w:pStyle w:val="FootnoteText"/>
        <w:jc w:val="both"/>
      </w:pPr>
    </w:p>
  </w:footnote>
  <w:footnote w:id="18">
    <w:p w:rsidR="00096C63" w:rsidRPr="008842CE" w:rsidRDefault="00096C63"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096C63" w:rsidRPr="008842CE" w:rsidRDefault="00096C63" w:rsidP="000A214C">
      <w:pPr>
        <w:pStyle w:val="FootnoteText"/>
        <w:jc w:val="both"/>
        <w:rPr>
          <w:rFonts w:ascii="GHEA Grapalat" w:hAnsi="GHEA Grapalat"/>
        </w:rPr>
      </w:pPr>
    </w:p>
  </w:footnote>
  <w:footnote w:id="19">
    <w:p w:rsidR="00096C63" w:rsidRPr="008842CE" w:rsidRDefault="00096C63" w:rsidP="000A214C">
      <w:pPr>
        <w:pStyle w:val="FootnoteText"/>
        <w:jc w:val="both"/>
      </w:pPr>
    </w:p>
  </w:footnote>
  <w:footnote w:id="20">
    <w:p w:rsidR="00096C63" w:rsidRPr="008842CE" w:rsidRDefault="00096C63" w:rsidP="008842CE">
      <w:pPr>
        <w:pStyle w:val="FootnoteText"/>
        <w:widowControl w:val="0"/>
        <w:jc w:val="both"/>
        <w:rPr>
          <w:rFonts w:ascii="GHEA Grapalat" w:hAnsi="GHEA Grapalat"/>
        </w:rPr>
      </w:pPr>
      <w:r w:rsidRPr="008842CE">
        <w:rPr>
          <w:rStyle w:val="FootnoteReference"/>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1">
    <w:p w:rsidR="00096C63" w:rsidRDefault="00096C63" w:rsidP="00D3436F">
      <w:pPr>
        <w:pStyle w:val="FootnoteText"/>
        <w:widowControl w:val="0"/>
        <w:jc w:val="both"/>
        <w:rPr>
          <w:ins w:id="12" w:author="Vardan" w:date="2022-03-24T23:31:00Z"/>
          <w:rFonts w:ascii="GHEA Grapalat" w:hAnsi="GHEA Grapalat"/>
          <w:i/>
          <w:lang w:val="hy-AM"/>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096C63" w:rsidRPr="00F21C0D" w:rsidRDefault="00096C63" w:rsidP="00D3436F">
      <w:pPr>
        <w:pStyle w:val="FootnoteText"/>
        <w:widowControl w:val="0"/>
        <w:jc w:val="both"/>
        <w:rPr>
          <w:lang w:val="hy-AM"/>
        </w:rPr>
      </w:pPr>
    </w:p>
  </w:footnote>
  <w:footnote w:id="22">
    <w:p w:rsidR="00096C63" w:rsidRDefault="00096C63" w:rsidP="005E52ED">
      <w:pPr>
        <w:pStyle w:val="FootnoteText"/>
        <w:widowControl w:val="0"/>
        <w:jc w:val="both"/>
        <w:rPr>
          <w:rFonts w:ascii="GHEA Grapalat" w:hAnsi="GHEA Grapalat"/>
          <w:i/>
        </w:rPr>
      </w:pPr>
      <w:r>
        <w:rPr>
          <w:rStyle w:val="FootnoteReference"/>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096C63" w:rsidRDefault="00096C63" w:rsidP="005E52ED">
      <w:pPr>
        <w:pStyle w:val="FootnoteText"/>
        <w:widowControl w:val="0"/>
        <w:jc w:val="both"/>
        <w:rPr>
          <w:rFonts w:ascii="GHEA Grapalat" w:hAnsi="GHEA Grapalat"/>
          <w:i/>
        </w:rPr>
      </w:pPr>
    </w:p>
    <w:p w:rsidR="00096C63" w:rsidRDefault="00096C63" w:rsidP="005E52ED">
      <w:pPr>
        <w:pStyle w:val="FootnoteText"/>
        <w:widowControl w:val="0"/>
        <w:jc w:val="both"/>
        <w:rPr>
          <w:rFonts w:ascii="GHEA Grapalat" w:hAnsi="GHEA Grapalat"/>
          <w:i/>
        </w:rPr>
      </w:pPr>
    </w:p>
    <w:p w:rsidR="00096C63" w:rsidRPr="00EB336B" w:rsidRDefault="00096C63" w:rsidP="00251F9C">
      <w:pPr>
        <w:pStyle w:val="FootnoteText"/>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096C63" w:rsidRPr="00D3436F" w:rsidRDefault="00096C63">
      <w:pPr>
        <w:pStyle w:val="FootnoteText"/>
        <w:rPr>
          <w:lang w:val="hy-AM"/>
        </w:rPr>
      </w:pPr>
    </w:p>
  </w:footnote>
  <w:footnote w:id="23">
    <w:p w:rsidR="00096C63" w:rsidRPr="008842CE" w:rsidRDefault="00096C63" w:rsidP="00D90640">
      <w:pPr>
        <w:pStyle w:val="FootnoteText"/>
        <w:widowControl w:val="0"/>
        <w:jc w:val="both"/>
        <w:rPr>
          <w:rFonts w:ascii="GHEA Grapalat" w:hAnsi="GHEA Grapalat"/>
          <w:lang w:val="hy-AM"/>
        </w:rPr>
      </w:pPr>
      <w:r>
        <w:rPr>
          <w:rStyle w:val="FootnoteReference"/>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096C63" w:rsidRPr="00E85250" w:rsidRDefault="00096C63" w:rsidP="00D90640">
      <w:pPr>
        <w:widowControl w:val="0"/>
        <w:spacing w:after="160" w:line="360" w:lineRule="auto"/>
        <w:ind w:firstLine="709"/>
        <w:jc w:val="both"/>
        <w:rPr>
          <w:rFonts w:ascii="GHEA Grapalat" w:hAnsi="GHEA Grapalat"/>
          <w:lang w:val="hy-AM"/>
        </w:rPr>
      </w:pPr>
    </w:p>
    <w:p w:rsidR="00096C63" w:rsidRPr="00D3436F" w:rsidRDefault="00096C63">
      <w:pPr>
        <w:pStyle w:val="FootnoteText"/>
        <w:rPr>
          <w:lang w:val="hy-AM"/>
        </w:rPr>
      </w:pPr>
    </w:p>
  </w:footnote>
  <w:footnote w:id="24">
    <w:p w:rsidR="00096C63" w:rsidRPr="00402BC3" w:rsidRDefault="00096C63" w:rsidP="000D6018">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096C63" w:rsidRPr="00552088" w:rsidRDefault="00096C63"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096C63" w:rsidRPr="00D3436F" w:rsidRDefault="00096C63">
      <w:pPr>
        <w:pStyle w:val="FootnoteText"/>
        <w:rPr>
          <w:lang w:val="hy-AM"/>
        </w:rPr>
      </w:pPr>
    </w:p>
  </w:footnote>
  <w:footnote w:id="25">
    <w:p w:rsidR="00096C63" w:rsidRPr="008842CE" w:rsidRDefault="00096C63" w:rsidP="00D32870">
      <w:pPr>
        <w:pStyle w:val="FootnoteText"/>
        <w:widowControl w:val="0"/>
        <w:jc w:val="both"/>
        <w:rPr>
          <w:rFonts w:ascii="GHEA Grapalat" w:hAnsi="GHEA Grapalat"/>
          <w:lang w:val="hy-AM"/>
        </w:rPr>
      </w:pPr>
      <w:r>
        <w:rPr>
          <w:rStyle w:val="FootnoteReference"/>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096C63" w:rsidRPr="00D3436F" w:rsidRDefault="00096C63">
      <w:pPr>
        <w:pStyle w:val="FootnoteText"/>
        <w:rPr>
          <w:lang w:val="hy-AM"/>
        </w:rPr>
      </w:pPr>
    </w:p>
  </w:footnote>
  <w:footnote w:id="26">
    <w:p w:rsidR="00096C63" w:rsidRPr="00D3436F" w:rsidRDefault="00096C63"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7">
    <w:p w:rsidR="00096C63" w:rsidRPr="008842CE" w:rsidRDefault="00096C63"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096C63" w:rsidRPr="00D3436F" w:rsidRDefault="00096C63">
      <w:pPr>
        <w:pStyle w:val="FootnoteText"/>
        <w:rPr>
          <w:lang w:val="hy-AM"/>
        </w:rPr>
      </w:pPr>
    </w:p>
  </w:footnote>
  <w:footnote w:id="28">
    <w:p w:rsidR="00096C63" w:rsidRPr="00E861BF" w:rsidRDefault="00096C63"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w:t>
      </w:r>
    </w:p>
  </w:footnote>
  <w:footnote w:id="29">
    <w:p w:rsidR="008B17FA" w:rsidRPr="00C84B20" w:rsidRDefault="008B17FA" w:rsidP="008B17FA">
      <w:pPr>
        <w:pStyle w:val="FootnoteText"/>
        <w:widowControl w:val="0"/>
        <w:jc w:val="both"/>
        <w:rPr>
          <w:rFonts w:ascii="GHEA Grapalat" w:hAnsi="GHEA Grapalat"/>
          <w:i/>
        </w:rPr>
      </w:pPr>
      <w:r w:rsidRPr="00C84B20">
        <w:rPr>
          <w:rFonts w:ascii="GHEA Grapalat" w:hAnsi="GHEA Grapalat"/>
          <w:i/>
        </w:rPr>
        <w:t xml:space="preserve">**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w:t>
      </w:r>
      <w:r>
        <w:rPr>
          <w:rFonts w:ascii="GHEA Grapalat" w:hAnsi="GHEA Grapalat"/>
          <w:i/>
        </w:rPr>
        <w:t>модель</w:t>
      </w:r>
      <w:r w:rsidRPr="00C84B20">
        <w:rPr>
          <w:rFonts w:ascii="GHEA Grapalat" w:hAnsi="GHEA Grapalat"/>
          <w:i/>
        </w:rPr>
        <w:t>, то удовлетворительно оцененные из них включаются в данное приложение.</w:t>
      </w:r>
    </w:p>
    <w:p w:rsidR="008B17FA" w:rsidRDefault="008B17FA" w:rsidP="008B17FA">
      <w:pPr>
        <w:pStyle w:val="FootnoteText"/>
        <w:widowControl w:val="0"/>
        <w:jc w:val="both"/>
        <w:rPr>
          <w:rFonts w:ascii="GHEA Grapalat" w:hAnsi="GHEA Grapalat"/>
          <w:i/>
        </w:rPr>
      </w:pPr>
      <w:r>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модель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rsidR="008B17FA" w:rsidRPr="00E861BF" w:rsidRDefault="008B17FA" w:rsidP="008B17FA">
      <w:pPr>
        <w:pStyle w:val="FootnoteText"/>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30">
    <w:p w:rsidR="008B17FA" w:rsidRPr="00E861BF" w:rsidRDefault="008B17FA" w:rsidP="008B17FA">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Если договор заключается на основании части 6 статьи 15 Закона РА "О закупках", то в графе </w:t>
      </w:r>
      <w:r>
        <w:rPr>
          <w:rFonts w:ascii="GHEA Grapalat" w:hAnsi="GHEA Grapalat"/>
          <w:i/>
        </w:rPr>
        <w:t xml:space="preserve">срок </w:t>
      </w:r>
      <w:r w:rsidRPr="00607028">
        <w:rPr>
          <w:rFonts w:ascii="GHEA Grapalat" w:hAnsi="GHEA Grapalat"/>
          <w:i/>
          <w:color w:val="000000" w:themeColor="text1"/>
          <w:sz w:val="22"/>
          <w:szCs w:val="22"/>
        </w:rPr>
        <w:t xml:space="preserve">устанавливается в календарных днях, а его </w:t>
      </w:r>
      <w:r w:rsidRPr="008842CE">
        <w:rPr>
          <w:rFonts w:ascii="GHEA Grapalat" w:hAnsi="GHEA Grapalat"/>
          <w:i/>
        </w:rPr>
        <w:t>исчисление осуществляется со дня вступления в силу заключаемого между сторонами соглашения в случае предусмотрения финансовых средств.</w:t>
      </w:r>
    </w:p>
  </w:footnote>
  <w:footnote w:id="31">
    <w:p w:rsidR="00096C63" w:rsidRPr="008842CE" w:rsidRDefault="00096C63" w:rsidP="008842CE">
      <w:pPr>
        <w:pStyle w:val="FootnoteText"/>
        <w:widowControl w:val="0"/>
        <w:jc w:val="both"/>
      </w:pPr>
      <w:r w:rsidRPr="008842CE">
        <w:rPr>
          <w:rStyle w:val="FootnoteReference"/>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2">
    <w:p w:rsidR="00096C63" w:rsidRPr="008842CE" w:rsidRDefault="00096C63" w:rsidP="008842CE">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0"/>
  </w:num>
  <w:num w:numId="2">
    <w:abstractNumId w:val="10"/>
  </w:num>
  <w:num w:numId="3">
    <w:abstractNumId w:val="19"/>
  </w:num>
  <w:num w:numId="4">
    <w:abstractNumId w:val="15"/>
  </w:num>
  <w:num w:numId="5">
    <w:abstractNumId w:val="24"/>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8"/>
  </w:num>
  <w:num w:numId="12">
    <w:abstractNumId w:val="28"/>
  </w:num>
  <w:num w:numId="13">
    <w:abstractNumId w:val="26"/>
  </w:num>
  <w:num w:numId="14">
    <w:abstractNumId w:val="12"/>
  </w:num>
  <w:num w:numId="15">
    <w:abstractNumId w:val="27"/>
  </w:num>
  <w:num w:numId="16">
    <w:abstractNumId w:val="14"/>
  </w:num>
  <w:num w:numId="17">
    <w:abstractNumId w:val="6"/>
  </w:num>
  <w:num w:numId="18">
    <w:abstractNumId w:val="1"/>
  </w:num>
  <w:num w:numId="19">
    <w:abstractNumId w:val="16"/>
  </w:num>
  <w:num w:numId="20">
    <w:abstractNumId w:val="16"/>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18"/>
  </w:num>
  <w:num w:numId="25">
    <w:abstractNumId w:val="11"/>
  </w:num>
  <w:num w:numId="26">
    <w:abstractNumId w:val="4"/>
  </w:num>
  <w:num w:numId="27">
    <w:abstractNumId w:val="3"/>
  </w:num>
  <w:num w:numId="28">
    <w:abstractNumId w:val="0"/>
  </w:num>
  <w:num w:numId="29">
    <w:abstractNumId w:val="9"/>
  </w:num>
  <w:num w:numId="30">
    <w:abstractNumId w:val="25"/>
  </w:num>
  <w:num w:numId="31">
    <w:abstractNumId w:val="22"/>
  </w:num>
  <w:num w:numId="32">
    <w:abstractNumId w:val="23"/>
  </w:num>
  <w:num w:numId="33">
    <w:abstractNumId w:val="13"/>
  </w:num>
  <w:num w:numId="34">
    <w:abstractNumId w:val="2"/>
  </w:num>
  <w:numIdMacAtCleanup w:val="8"/>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44E"/>
    <w:rsid w:val="000246E6"/>
    <w:rsid w:val="00024FA3"/>
    <w:rsid w:val="00025353"/>
    <w:rsid w:val="00025A85"/>
    <w:rsid w:val="00026351"/>
    <w:rsid w:val="00027166"/>
    <w:rsid w:val="0002741C"/>
    <w:rsid w:val="000275BF"/>
    <w:rsid w:val="00030D40"/>
    <w:rsid w:val="000312D9"/>
    <w:rsid w:val="000313A6"/>
    <w:rsid w:val="000316C7"/>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5EA"/>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6D94"/>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1C48"/>
    <w:rsid w:val="00092D0A"/>
    <w:rsid w:val="0009380C"/>
    <w:rsid w:val="0009449B"/>
    <w:rsid w:val="000946A3"/>
    <w:rsid w:val="00094F5C"/>
    <w:rsid w:val="00095885"/>
    <w:rsid w:val="00095EB1"/>
    <w:rsid w:val="000964F1"/>
    <w:rsid w:val="00096865"/>
    <w:rsid w:val="00096B2C"/>
    <w:rsid w:val="00096C63"/>
    <w:rsid w:val="0009758F"/>
    <w:rsid w:val="00097DE8"/>
    <w:rsid w:val="000A0D6B"/>
    <w:rsid w:val="000A15F9"/>
    <w:rsid w:val="000A1DB5"/>
    <w:rsid w:val="000A200A"/>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4D0B"/>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6AD8"/>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5CE"/>
    <w:rsid w:val="001E06D6"/>
    <w:rsid w:val="001E0BC2"/>
    <w:rsid w:val="001E1D4C"/>
    <w:rsid w:val="001E2047"/>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A05"/>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45E"/>
    <w:rsid w:val="00251CF9"/>
    <w:rsid w:val="00251F9C"/>
    <w:rsid w:val="002520FB"/>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4F97"/>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6D44"/>
    <w:rsid w:val="0028726A"/>
    <w:rsid w:val="00291919"/>
    <w:rsid w:val="00291EFF"/>
    <w:rsid w:val="002926D4"/>
    <w:rsid w:val="002929F0"/>
    <w:rsid w:val="00293A25"/>
    <w:rsid w:val="00293A76"/>
    <w:rsid w:val="00293C7D"/>
    <w:rsid w:val="002941F2"/>
    <w:rsid w:val="00294BD5"/>
    <w:rsid w:val="00294F67"/>
    <w:rsid w:val="00294FFF"/>
    <w:rsid w:val="0029515A"/>
    <w:rsid w:val="00296DAD"/>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7C"/>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993"/>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2841"/>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2C"/>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DB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2FA"/>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94F"/>
    <w:rsid w:val="003C5E16"/>
    <w:rsid w:val="003C61D5"/>
    <w:rsid w:val="003C670C"/>
    <w:rsid w:val="003C6A92"/>
    <w:rsid w:val="003C7160"/>
    <w:rsid w:val="003C78D9"/>
    <w:rsid w:val="003D0075"/>
    <w:rsid w:val="003D0E3C"/>
    <w:rsid w:val="003D14E9"/>
    <w:rsid w:val="003D1CF4"/>
    <w:rsid w:val="003D25A1"/>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952"/>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699B"/>
    <w:rsid w:val="00427EAA"/>
    <w:rsid w:val="004300C2"/>
    <w:rsid w:val="00431998"/>
    <w:rsid w:val="004320F2"/>
    <w:rsid w:val="00433568"/>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5D45"/>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3DCA"/>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4BD"/>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DEC"/>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A7F"/>
    <w:rsid w:val="00503B90"/>
    <w:rsid w:val="00503BFB"/>
    <w:rsid w:val="00504133"/>
    <w:rsid w:val="0050550F"/>
    <w:rsid w:val="005066AC"/>
    <w:rsid w:val="00506832"/>
    <w:rsid w:val="00507A99"/>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961"/>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769"/>
    <w:rsid w:val="00544A12"/>
    <w:rsid w:val="00544D9F"/>
    <w:rsid w:val="00544E83"/>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69B"/>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4FE"/>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76"/>
    <w:rsid w:val="005F1DBB"/>
    <w:rsid w:val="005F1F95"/>
    <w:rsid w:val="005F25EF"/>
    <w:rsid w:val="005F2F3B"/>
    <w:rsid w:val="005F2FE8"/>
    <w:rsid w:val="005F53F2"/>
    <w:rsid w:val="005F581A"/>
    <w:rsid w:val="005F6602"/>
    <w:rsid w:val="005F7C1D"/>
    <w:rsid w:val="00602333"/>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189"/>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0AEC"/>
    <w:rsid w:val="00691009"/>
    <w:rsid w:val="006912BB"/>
    <w:rsid w:val="00692019"/>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38D"/>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653"/>
    <w:rsid w:val="006E1E8F"/>
    <w:rsid w:val="006E35A0"/>
    <w:rsid w:val="006E3CF1"/>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175CD"/>
    <w:rsid w:val="007204FD"/>
    <w:rsid w:val="00720542"/>
    <w:rsid w:val="007210AC"/>
    <w:rsid w:val="00721677"/>
    <w:rsid w:val="00721CBC"/>
    <w:rsid w:val="00722069"/>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1AA"/>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B06"/>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5D0D"/>
    <w:rsid w:val="00786A78"/>
    <w:rsid w:val="007874CB"/>
    <w:rsid w:val="0078774A"/>
    <w:rsid w:val="00790715"/>
    <w:rsid w:val="00791764"/>
    <w:rsid w:val="00791FE4"/>
    <w:rsid w:val="00792E66"/>
    <w:rsid w:val="007930E2"/>
    <w:rsid w:val="00793108"/>
    <w:rsid w:val="00793293"/>
    <w:rsid w:val="0079334F"/>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1CE"/>
    <w:rsid w:val="007D6C82"/>
    <w:rsid w:val="007D716A"/>
    <w:rsid w:val="007D7707"/>
    <w:rsid w:val="007E009D"/>
    <w:rsid w:val="007E0E5F"/>
    <w:rsid w:val="007E0EA0"/>
    <w:rsid w:val="007E0EB8"/>
    <w:rsid w:val="007E15A7"/>
    <w:rsid w:val="007E238F"/>
    <w:rsid w:val="007E2805"/>
    <w:rsid w:val="007E31D9"/>
    <w:rsid w:val="007E3AEE"/>
    <w:rsid w:val="007E4355"/>
    <w:rsid w:val="007E439C"/>
    <w:rsid w:val="007E46FE"/>
    <w:rsid w:val="007E4B42"/>
    <w:rsid w:val="007E536D"/>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48C"/>
    <w:rsid w:val="008055DB"/>
    <w:rsid w:val="008067C5"/>
    <w:rsid w:val="00806EF0"/>
    <w:rsid w:val="00807178"/>
    <w:rsid w:val="0080777B"/>
    <w:rsid w:val="00807F1E"/>
    <w:rsid w:val="00807F3B"/>
    <w:rsid w:val="008105B4"/>
    <w:rsid w:val="008106C0"/>
    <w:rsid w:val="00811D16"/>
    <w:rsid w:val="00812A19"/>
    <w:rsid w:val="00814DBD"/>
    <w:rsid w:val="008154DF"/>
    <w:rsid w:val="0081568C"/>
    <w:rsid w:val="00816505"/>
    <w:rsid w:val="0081738C"/>
    <w:rsid w:val="0081784D"/>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5FAE"/>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45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59E"/>
    <w:rsid w:val="008B1605"/>
    <w:rsid w:val="008B17FA"/>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230"/>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5C3"/>
    <w:rsid w:val="008E1FEB"/>
    <w:rsid w:val="008E24DC"/>
    <w:rsid w:val="008E3307"/>
    <w:rsid w:val="008E3548"/>
    <w:rsid w:val="008E38E6"/>
    <w:rsid w:val="008E39C2"/>
    <w:rsid w:val="008E3B1B"/>
    <w:rsid w:val="008E3C53"/>
    <w:rsid w:val="008E4010"/>
    <w:rsid w:val="008E419D"/>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B76"/>
    <w:rsid w:val="008F527F"/>
    <w:rsid w:val="008F6B74"/>
    <w:rsid w:val="00900517"/>
    <w:rsid w:val="009022F9"/>
    <w:rsid w:val="00902D0C"/>
    <w:rsid w:val="00903382"/>
    <w:rsid w:val="00903898"/>
    <w:rsid w:val="00903A1A"/>
    <w:rsid w:val="00903D4D"/>
    <w:rsid w:val="009044CC"/>
    <w:rsid w:val="009044F1"/>
    <w:rsid w:val="0090481C"/>
    <w:rsid w:val="00904926"/>
    <w:rsid w:val="0090510C"/>
    <w:rsid w:val="00905715"/>
    <w:rsid w:val="00905984"/>
    <w:rsid w:val="00905CAB"/>
    <w:rsid w:val="00906204"/>
    <w:rsid w:val="0090690D"/>
    <w:rsid w:val="00906D65"/>
    <w:rsid w:val="009079EE"/>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2431"/>
    <w:rsid w:val="0093354D"/>
    <w:rsid w:val="009335A0"/>
    <w:rsid w:val="0093396A"/>
    <w:rsid w:val="0093460D"/>
    <w:rsid w:val="00934B33"/>
    <w:rsid w:val="00934FCC"/>
    <w:rsid w:val="00935003"/>
    <w:rsid w:val="009354D8"/>
    <w:rsid w:val="009356A6"/>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6DB"/>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2E1"/>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40"/>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2592"/>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4C67"/>
    <w:rsid w:val="009A5190"/>
    <w:rsid w:val="009A6301"/>
    <w:rsid w:val="009A73D5"/>
    <w:rsid w:val="009A73EA"/>
    <w:rsid w:val="009A796C"/>
    <w:rsid w:val="009B0273"/>
    <w:rsid w:val="009B0824"/>
    <w:rsid w:val="009B0DA1"/>
    <w:rsid w:val="009B110C"/>
    <w:rsid w:val="009B127B"/>
    <w:rsid w:val="009B13C3"/>
    <w:rsid w:val="009B13FB"/>
    <w:rsid w:val="009B18AF"/>
    <w:rsid w:val="009B3CA3"/>
    <w:rsid w:val="009B5257"/>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53C"/>
    <w:rsid w:val="009D78BC"/>
    <w:rsid w:val="009D7EFF"/>
    <w:rsid w:val="009D7F36"/>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2B"/>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5D59"/>
    <w:rsid w:val="00A76200"/>
    <w:rsid w:val="00A76C15"/>
    <w:rsid w:val="00A76CF8"/>
    <w:rsid w:val="00A779D8"/>
    <w:rsid w:val="00A8081F"/>
    <w:rsid w:val="00A80ECD"/>
    <w:rsid w:val="00A8134C"/>
    <w:rsid w:val="00A81620"/>
    <w:rsid w:val="00A81DD5"/>
    <w:rsid w:val="00A82F21"/>
    <w:rsid w:val="00A8328A"/>
    <w:rsid w:val="00A86287"/>
    <w:rsid w:val="00A8771E"/>
    <w:rsid w:val="00A9027E"/>
    <w:rsid w:val="00A90E28"/>
    <w:rsid w:val="00A90FCD"/>
    <w:rsid w:val="00A92057"/>
    <w:rsid w:val="00A921FF"/>
    <w:rsid w:val="00A93710"/>
    <w:rsid w:val="00A93A41"/>
    <w:rsid w:val="00A943A0"/>
    <w:rsid w:val="00A944D6"/>
    <w:rsid w:val="00A95C09"/>
    <w:rsid w:val="00A961A4"/>
    <w:rsid w:val="00A96293"/>
    <w:rsid w:val="00A96817"/>
    <w:rsid w:val="00A9694C"/>
    <w:rsid w:val="00AA0AD8"/>
    <w:rsid w:val="00AA0D5B"/>
    <w:rsid w:val="00AA0F00"/>
    <w:rsid w:val="00AA0F9A"/>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57B3"/>
    <w:rsid w:val="00AD6337"/>
    <w:rsid w:val="00AD6726"/>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1A63"/>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3F3"/>
    <w:rsid w:val="00B73AB8"/>
    <w:rsid w:val="00B73DE0"/>
    <w:rsid w:val="00B744F6"/>
    <w:rsid w:val="00B74B63"/>
    <w:rsid w:val="00B75687"/>
    <w:rsid w:val="00B75D2D"/>
    <w:rsid w:val="00B76CB5"/>
    <w:rsid w:val="00B81197"/>
    <w:rsid w:val="00B81AD3"/>
    <w:rsid w:val="00B82520"/>
    <w:rsid w:val="00B853BF"/>
    <w:rsid w:val="00B8636F"/>
    <w:rsid w:val="00B86BCB"/>
    <w:rsid w:val="00B86C5F"/>
    <w:rsid w:val="00B9100A"/>
    <w:rsid w:val="00B912FB"/>
    <w:rsid w:val="00B916D0"/>
    <w:rsid w:val="00B925B0"/>
    <w:rsid w:val="00B92CA7"/>
    <w:rsid w:val="00B932B8"/>
    <w:rsid w:val="00B941D0"/>
    <w:rsid w:val="00B9581C"/>
    <w:rsid w:val="00B95FE0"/>
    <w:rsid w:val="00B961C7"/>
    <w:rsid w:val="00B96B73"/>
    <w:rsid w:val="00B975FA"/>
    <w:rsid w:val="00B9778A"/>
    <w:rsid w:val="00B9796D"/>
    <w:rsid w:val="00BA17C2"/>
    <w:rsid w:val="00BA20A0"/>
    <w:rsid w:val="00BA249F"/>
    <w:rsid w:val="00BA2853"/>
    <w:rsid w:val="00BA2ED7"/>
    <w:rsid w:val="00BA3554"/>
    <w:rsid w:val="00BA4AEC"/>
    <w:rsid w:val="00BA504A"/>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785"/>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0AE"/>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50C"/>
    <w:rsid w:val="00C03E1D"/>
    <w:rsid w:val="00C0413D"/>
    <w:rsid w:val="00C04176"/>
    <w:rsid w:val="00C055E0"/>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0ED9"/>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27F26"/>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C58"/>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2A88"/>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61"/>
    <w:rsid w:val="00C87BF8"/>
    <w:rsid w:val="00C90796"/>
    <w:rsid w:val="00C9153B"/>
    <w:rsid w:val="00C91F69"/>
    <w:rsid w:val="00C929A7"/>
    <w:rsid w:val="00C93168"/>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857"/>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57C"/>
    <w:rsid w:val="00D11611"/>
    <w:rsid w:val="00D11878"/>
    <w:rsid w:val="00D11FD2"/>
    <w:rsid w:val="00D132BC"/>
    <w:rsid w:val="00D13662"/>
    <w:rsid w:val="00D139F4"/>
    <w:rsid w:val="00D13E20"/>
    <w:rsid w:val="00D14FAA"/>
    <w:rsid w:val="00D150B0"/>
    <w:rsid w:val="00D15272"/>
    <w:rsid w:val="00D161B8"/>
    <w:rsid w:val="00D17258"/>
    <w:rsid w:val="00D17C45"/>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95F"/>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41"/>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70281"/>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07A"/>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F34"/>
    <w:rsid w:val="00D95A7D"/>
    <w:rsid w:val="00D970D2"/>
    <w:rsid w:val="00D976EB"/>
    <w:rsid w:val="00DA0186"/>
    <w:rsid w:val="00DA0948"/>
    <w:rsid w:val="00DA0A4E"/>
    <w:rsid w:val="00DA0D2B"/>
    <w:rsid w:val="00DA0F94"/>
    <w:rsid w:val="00DA0FDD"/>
    <w:rsid w:val="00DA1801"/>
    <w:rsid w:val="00DA187D"/>
    <w:rsid w:val="00DA1AF1"/>
    <w:rsid w:val="00DA2289"/>
    <w:rsid w:val="00DA240A"/>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80D"/>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2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6B0"/>
    <w:rsid w:val="00E17B7F"/>
    <w:rsid w:val="00E20011"/>
    <w:rsid w:val="00E207EB"/>
    <w:rsid w:val="00E20B3E"/>
    <w:rsid w:val="00E20E95"/>
    <w:rsid w:val="00E21547"/>
    <w:rsid w:val="00E2217F"/>
    <w:rsid w:val="00E222A7"/>
    <w:rsid w:val="00E2296A"/>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5FBA"/>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77"/>
    <w:rsid w:val="00E77AD7"/>
    <w:rsid w:val="00E77EEE"/>
    <w:rsid w:val="00E80312"/>
    <w:rsid w:val="00E805B6"/>
    <w:rsid w:val="00E80AFC"/>
    <w:rsid w:val="00E81D32"/>
    <w:rsid w:val="00E84171"/>
    <w:rsid w:val="00E8425F"/>
    <w:rsid w:val="00E85485"/>
    <w:rsid w:val="00E85A49"/>
    <w:rsid w:val="00E861BF"/>
    <w:rsid w:val="00E8667C"/>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62B"/>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611"/>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1629"/>
    <w:rsid w:val="00EE2663"/>
    <w:rsid w:val="00EE4047"/>
    <w:rsid w:val="00EE4503"/>
    <w:rsid w:val="00EE46E2"/>
    <w:rsid w:val="00EE55F5"/>
    <w:rsid w:val="00EE5855"/>
    <w:rsid w:val="00EE5A09"/>
    <w:rsid w:val="00EE62ED"/>
    <w:rsid w:val="00EE6DAE"/>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62"/>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C95"/>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2C0B"/>
    <w:rsid w:val="00F930CD"/>
    <w:rsid w:val="00F932ED"/>
    <w:rsid w:val="00F934C1"/>
    <w:rsid w:val="00F9448B"/>
    <w:rsid w:val="00F954E8"/>
    <w:rsid w:val="00F95BB0"/>
    <w:rsid w:val="00F95E94"/>
    <w:rsid w:val="00F96993"/>
    <w:rsid w:val="00F97595"/>
    <w:rsid w:val="00F9791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29E1"/>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53F273"/>
  <w15:docId w15:val="{BDEC7291-45D6-4D6C-A9A9-9208B1912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BD0785"/>
  </w:style>
  <w:style w:type="paragraph" w:styleId="HTMLPreformatted">
    <w:name w:val="HTML Preformatted"/>
    <w:basedOn w:val="Normal"/>
    <w:link w:val="HTMLPreformattedChar"/>
    <w:uiPriority w:val="99"/>
    <w:unhideWhenUsed/>
    <w:rsid w:val="007175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PreformattedChar">
    <w:name w:val="HTML Preformatted Char"/>
    <w:basedOn w:val="DefaultParagraphFont"/>
    <w:link w:val="HTMLPreformatted"/>
    <w:uiPriority w:val="99"/>
    <w:rsid w:val="007175CD"/>
    <w:rPr>
      <w:rFonts w:ascii="Courier New" w:hAnsi="Courier New" w:cs="Courier New"/>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16872579">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chmiadzin-wua@mai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D41CC3-749C-4B9F-BB7D-72F85327B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2190</TotalTime>
  <Pages>91</Pages>
  <Words>21907</Words>
  <Characters>124876</Characters>
  <Application>Microsoft Office Word</Application>
  <DocSecurity>0</DocSecurity>
  <Lines>1040</Lines>
  <Paragraphs>292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146491</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Admin</cp:lastModifiedBy>
  <cp:revision>1322</cp:revision>
  <cp:lastPrinted>2018-02-16T07:12:00Z</cp:lastPrinted>
  <dcterms:created xsi:type="dcterms:W3CDTF">2019-10-28T07:04:00Z</dcterms:created>
  <dcterms:modified xsi:type="dcterms:W3CDTF">2026-01-26T11:27:00Z</dcterms:modified>
</cp:coreProperties>
</file>