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6F6908">
        <w:rPr>
          <w:rFonts w:ascii="GHEA Grapalat" w:hAnsi="GHEA Grapalat"/>
          <w:i w:val="0"/>
          <w:sz w:val="24"/>
          <w:szCs w:val="24"/>
          <w:lang w:val="hy-AM"/>
        </w:rPr>
        <w:t>28</w:t>
      </w:r>
      <w:r>
        <w:rPr>
          <w:rFonts w:ascii="GHEA Grapalat" w:hAnsi="GHEA Grapalat"/>
          <w:i w:val="0"/>
          <w:sz w:val="24"/>
          <w:szCs w:val="24"/>
        </w:rPr>
        <w:t xml:space="preserve">-го июля 2022 года номер 1 </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6F6908">
        <w:rPr>
          <w:rFonts w:ascii="GHEA Grapalat" w:hAnsi="GHEA Grapalat"/>
          <w:b/>
          <w:i w:val="0"/>
          <w:sz w:val="24"/>
          <w:szCs w:val="24"/>
        </w:rPr>
        <w:t>GHTsDzB-HVKAK-2022-68</w:t>
      </w:r>
      <w:r>
        <w:rPr>
          <w:rFonts w:ascii="GHEA Grapalat" w:hAnsi="GHEA Grapalat"/>
          <w:b/>
          <w:i w:val="0"/>
          <w:sz w:val="24"/>
          <w:szCs w:val="24"/>
        </w:rPr>
        <w:t>»</w:t>
      </w:r>
    </w:p>
    <w:p w:rsidR="00227E8D" w:rsidRDefault="00227E8D" w:rsidP="00227E8D">
      <w:pPr>
        <w:pStyle w:val="a3"/>
        <w:widowControl w:val="0"/>
        <w:spacing w:after="160" w:line="240" w:lineRule="auto"/>
        <w:rPr>
          <w:rFonts w:ascii="GHEA Grapalat" w:hAnsi="GHEA Grapalat"/>
          <w:i w:val="0"/>
          <w:sz w:val="24"/>
          <w:szCs w:val="24"/>
        </w:rPr>
      </w:pPr>
    </w:p>
    <w:p w:rsidR="00227E8D" w:rsidRDefault="00227E8D" w:rsidP="00227E8D">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w:t>
      </w:r>
      <w:r w:rsidR="00804406">
        <w:rPr>
          <w:rFonts w:ascii="GHEA Grapalat" w:hAnsi="GHEA Grapalat"/>
          <w:b/>
          <w:i w:val="0"/>
          <w:sz w:val="24"/>
          <w:szCs w:val="24"/>
        </w:rPr>
        <w:t>автотехобслуживания.</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z w:val="24"/>
          <w:szCs w:val="24"/>
        </w:rPr>
        <w:t>Заявки на запрос котировок необходимо подавать по адресу</w:t>
      </w:r>
      <w:r>
        <w:rPr>
          <w:rFonts w:ascii="GHEA Grapalat" w:hAnsi="GHEA Grapalat"/>
          <w:i w:val="0"/>
          <w:spacing w:val="6"/>
          <w:sz w:val="24"/>
          <w:szCs w:val="24"/>
        </w:rPr>
        <w:t xml:space="preserve"> г.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документарной форме, до </w:t>
      </w:r>
      <w:r>
        <w:rPr>
          <w:rFonts w:ascii="GHEA Grapalat" w:hAnsi="GHEA Grapalat"/>
          <w:b/>
          <w:i w:val="0"/>
          <w:sz w:val="24"/>
          <w:szCs w:val="24"/>
        </w:rPr>
        <w:t>1</w:t>
      </w:r>
      <w:r w:rsidR="006F6908">
        <w:rPr>
          <w:rFonts w:ascii="GHEA Grapalat" w:hAnsi="GHEA Grapalat"/>
          <w:b/>
          <w:i w:val="0"/>
          <w:sz w:val="24"/>
          <w:szCs w:val="24"/>
          <w:lang w:val="hy-AM"/>
        </w:rPr>
        <w:t>0</w:t>
      </w:r>
      <w:r>
        <w:rPr>
          <w:rFonts w:ascii="GHEA Grapalat" w:hAnsi="GHEA Grapalat"/>
          <w:b/>
          <w:i w:val="0"/>
          <w:sz w:val="24"/>
          <w:szCs w:val="24"/>
        </w:rPr>
        <w:t>:30 часов 7-го дня</w:t>
      </w:r>
      <w:r>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Вскрытие заявок будет проводиться по адресу </w:t>
      </w:r>
      <w:r>
        <w:rPr>
          <w:rFonts w:ascii="GHEA Grapalat" w:hAnsi="GHEA Grapalat"/>
          <w:b/>
          <w:i w:val="0"/>
          <w:sz w:val="24"/>
          <w:szCs w:val="24"/>
        </w:rPr>
        <w:t>г.</w:t>
      </w:r>
      <w:r>
        <w:rPr>
          <w:rFonts w:ascii="GHEA Grapalat" w:hAnsi="GHEA Grapalat"/>
          <w:b/>
          <w:i w:val="0"/>
          <w:sz w:val="24"/>
          <w:szCs w:val="24"/>
          <w:lang w:val="hy-AM"/>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w:t>
      </w:r>
      <w:r>
        <w:rPr>
          <w:rFonts w:ascii="GHEA Grapalat" w:hAnsi="GHEA Grapalat"/>
          <w:b/>
          <w:i w:val="0"/>
          <w:sz w:val="24"/>
          <w:szCs w:val="24"/>
        </w:rPr>
        <w:t>1</w:t>
      </w:r>
      <w:r w:rsidR="006F6908">
        <w:rPr>
          <w:rFonts w:ascii="GHEA Grapalat" w:hAnsi="GHEA Grapalat"/>
          <w:b/>
          <w:i w:val="0"/>
          <w:sz w:val="24"/>
          <w:szCs w:val="24"/>
          <w:lang w:val="hy-AM"/>
        </w:rPr>
        <w:t>0</w:t>
      </w:r>
      <w:r>
        <w:rPr>
          <w:rFonts w:ascii="GHEA Grapalat" w:hAnsi="GHEA Grapalat"/>
          <w:b/>
          <w:i w:val="0"/>
          <w:sz w:val="24"/>
          <w:szCs w:val="24"/>
        </w:rPr>
        <w:t xml:space="preserve">:30 часов </w:t>
      </w:r>
      <w:r w:rsidR="006F6908">
        <w:rPr>
          <w:rFonts w:ascii="GHEA Grapalat" w:hAnsi="GHEA Grapalat"/>
          <w:b/>
          <w:i w:val="0"/>
          <w:sz w:val="24"/>
          <w:szCs w:val="24"/>
          <w:lang w:val="hy-AM"/>
        </w:rPr>
        <w:t>04</w:t>
      </w:r>
      <w:r>
        <w:rPr>
          <w:rFonts w:ascii="GHEA Grapalat" w:hAnsi="GHEA Grapalat"/>
          <w:b/>
          <w:i w:val="0"/>
          <w:sz w:val="24"/>
          <w:szCs w:val="24"/>
        </w:rPr>
        <w:t xml:space="preserve">-го </w:t>
      </w:r>
      <w:r w:rsidR="006F6908">
        <w:rPr>
          <w:rFonts w:ascii="GHEA Grapalat" w:hAnsi="GHEA Grapalat"/>
          <w:b/>
          <w:i w:val="0"/>
          <w:sz w:val="24"/>
          <w:szCs w:val="24"/>
        </w:rPr>
        <w:t>августа</w:t>
      </w:r>
      <w:r>
        <w:rPr>
          <w:rFonts w:ascii="GHEA Grapalat" w:hAnsi="GHEA Grapalat"/>
          <w:b/>
          <w:i w:val="0"/>
          <w:sz w:val="24"/>
          <w:szCs w:val="24"/>
        </w:rPr>
        <w:t xml:space="preserve"> 2022 года.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27E8D" w:rsidRDefault="00227E8D" w:rsidP="00227E8D">
      <w:pPr>
        <w:pStyle w:val="a3"/>
        <w:spacing w:line="240" w:lineRule="auto"/>
        <w:ind w:firstLine="0"/>
        <w:rPr>
          <w:rFonts w:ascii="GHEA Grapalat" w:hAnsi="GHEA Grapalat"/>
          <w:i w:val="0"/>
        </w:rPr>
      </w:pPr>
    </w:p>
    <w:p w:rsidR="00227E8D" w:rsidRDefault="00227E8D" w:rsidP="00227E8D">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27E8D" w:rsidRDefault="00227E8D" w:rsidP="00227E8D">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227E8D" w:rsidRDefault="00227E8D" w:rsidP="00227E8D">
      <w:pPr>
        <w:pStyle w:val="a3"/>
        <w:widowControl w:val="0"/>
        <w:spacing w:line="240" w:lineRule="auto"/>
        <w:ind w:firstLine="0"/>
        <w:rPr>
          <w:rFonts w:ascii="GHEA Grapalat" w:hAnsi="GHEA Grapalat"/>
          <w:i w:val="0"/>
          <w:sz w:val="16"/>
          <w:szCs w:val="16"/>
          <w:lang w:val="hy-AM"/>
        </w:rPr>
      </w:pPr>
      <w:r>
        <w:rPr>
          <w:rFonts w:ascii="GHEA Grapalat" w:hAnsi="GHEA Grapalat"/>
        </w:rPr>
        <w:t xml:space="preserve">Заказчик: </w:t>
      </w:r>
      <w:r>
        <w:rPr>
          <w:rFonts w:ascii="GHEA Grapalat" w:hAnsi="GHEA Grapalat"/>
          <w:b/>
        </w:rPr>
        <w:t>ГНО «Национальный центр по контролю и профилактике заболеваний» МЗ РА</w:t>
      </w:r>
    </w:p>
    <w:p w:rsidR="00227E8D" w:rsidRDefault="00227E8D">
      <w:pPr>
        <w:rPr>
          <w:rFonts w:ascii="GHEA Grapalat" w:hAnsi="GHEA Grapalat"/>
          <w:i/>
        </w:rPr>
      </w:pPr>
      <w:r>
        <w:rPr>
          <w:rFonts w:ascii="GHEA Grapalat" w:hAnsi="GHEA Grapalat"/>
          <w:i/>
        </w:rPr>
        <w:br w:type="page"/>
      </w:r>
    </w:p>
    <w:p w:rsidR="00BB6E4B" w:rsidRPr="00BB6E4B" w:rsidRDefault="00BB6E4B" w:rsidP="00BB6E4B">
      <w:pPr>
        <w:pStyle w:val="aa"/>
        <w:widowControl w:val="0"/>
        <w:spacing w:after="0"/>
        <w:ind w:firstLine="567"/>
        <w:contextualSpacing/>
        <w:jc w:val="right"/>
        <w:rPr>
          <w:rFonts w:ascii="GHEA Grapalat" w:hAnsi="GHEA Grapalat" w:cs="Sylfaen"/>
          <w:sz w:val="22"/>
          <w:szCs w:val="22"/>
        </w:rPr>
      </w:pPr>
      <w:r w:rsidRPr="00BB6E4B">
        <w:rPr>
          <w:rFonts w:ascii="GHEA Grapalat" w:hAnsi="GHEA Grapalat"/>
          <w:sz w:val="22"/>
          <w:szCs w:val="22"/>
        </w:rPr>
        <w:lastRenderedPageBreak/>
        <w:t>Утверждено</w:t>
      </w:r>
    </w:p>
    <w:p w:rsidR="00096865" w:rsidRPr="00BB6E4B" w:rsidRDefault="00BB6E4B" w:rsidP="00BB6E4B">
      <w:pPr>
        <w:pStyle w:val="aa"/>
        <w:widowControl w:val="0"/>
        <w:spacing w:after="160"/>
        <w:ind w:right="-7" w:firstLine="567"/>
        <w:jc w:val="right"/>
        <w:rPr>
          <w:rFonts w:ascii="GHEA Grapalat" w:hAnsi="GHEA Grapalat"/>
          <w:sz w:val="22"/>
          <w:szCs w:val="22"/>
          <w:lang w:val="hy-AM"/>
        </w:rPr>
      </w:pPr>
      <w:r w:rsidRPr="00BB6E4B">
        <w:rPr>
          <w:rFonts w:ascii="GHEA Grapalat" w:hAnsi="GHEA Grapalat"/>
          <w:sz w:val="22"/>
          <w:szCs w:val="22"/>
        </w:rPr>
        <w:t>Решением Оценочной комиссии запроса котировок</w:t>
      </w:r>
      <w:r w:rsidRPr="00BB6E4B">
        <w:rPr>
          <w:rFonts w:ascii="GHEA Grapalat" w:hAnsi="GHEA Grapalat" w:cs="Sylfaen"/>
          <w:sz w:val="22"/>
          <w:szCs w:val="22"/>
        </w:rPr>
        <w:br/>
      </w:r>
      <w:r w:rsidRPr="00BB6E4B">
        <w:rPr>
          <w:rFonts w:ascii="GHEA Grapalat" w:hAnsi="GHEA Grapalat"/>
          <w:sz w:val="22"/>
          <w:szCs w:val="22"/>
        </w:rPr>
        <w:t>под кодом «</w:t>
      </w:r>
      <w:r w:rsidR="006F6908">
        <w:rPr>
          <w:rFonts w:ascii="GHEA Grapalat" w:hAnsi="GHEA Grapalat"/>
          <w:sz w:val="22"/>
          <w:szCs w:val="22"/>
        </w:rPr>
        <w:t>GHTsDzB-HVKAK-2022-68</w:t>
      </w:r>
      <w:r w:rsidRPr="00BB6E4B">
        <w:rPr>
          <w:rFonts w:ascii="GHEA Grapalat" w:hAnsi="GHEA Grapalat"/>
          <w:sz w:val="22"/>
          <w:szCs w:val="22"/>
        </w:rPr>
        <w:t>»</w:t>
      </w:r>
      <w:r w:rsidRPr="00BB6E4B">
        <w:rPr>
          <w:rFonts w:ascii="GHEA Grapalat" w:hAnsi="GHEA Grapalat"/>
          <w:sz w:val="22"/>
          <w:szCs w:val="22"/>
        </w:rPr>
        <w:br/>
        <w:t xml:space="preserve">  № </w:t>
      </w:r>
      <w:r w:rsidR="00421EC2">
        <w:rPr>
          <w:rFonts w:ascii="GHEA Grapalat" w:hAnsi="GHEA Grapalat"/>
          <w:sz w:val="22"/>
          <w:szCs w:val="22"/>
          <w:lang w:val="hy-AM"/>
        </w:rPr>
        <w:t>1</w:t>
      </w:r>
      <w:r w:rsidRPr="00BB6E4B">
        <w:rPr>
          <w:rFonts w:ascii="GHEA Grapalat" w:hAnsi="GHEA Grapalat"/>
          <w:sz w:val="22"/>
          <w:szCs w:val="22"/>
        </w:rPr>
        <w:t xml:space="preserve"> от </w:t>
      </w:r>
      <w:r w:rsidR="006F6908">
        <w:rPr>
          <w:rFonts w:ascii="GHEA Grapalat" w:hAnsi="GHEA Grapalat"/>
          <w:sz w:val="22"/>
          <w:szCs w:val="22"/>
        </w:rPr>
        <w:t>28</w:t>
      </w:r>
      <w:r w:rsidR="00421EC2">
        <w:rPr>
          <w:rFonts w:ascii="GHEA Grapalat" w:hAnsi="GHEA Grapalat"/>
          <w:sz w:val="22"/>
          <w:szCs w:val="22"/>
        </w:rPr>
        <w:t xml:space="preserve"> июля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BB6E4B" w:rsidRPr="00E063D7" w:rsidRDefault="00BB6E4B" w:rsidP="00BB6E4B">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1A6617" w:rsidRDefault="00BB6E4B" w:rsidP="00BB6E4B">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НА ЗАПРОС КОТИРОВОК, ОБЪЯВЛЕННЫЙ С ЦЕЛЬЮ ПРИОБРЕТЕНИЯ УСЛУГ</w:t>
      </w:r>
      <w:r w:rsidRPr="00B71016">
        <w:rPr>
          <w:rFonts w:ascii="GHEA Grapalat" w:hAnsi="GHEA Grapalat"/>
          <w:b/>
          <w:i/>
        </w:rPr>
        <w:t xml:space="preserve"> </w:t>
      </w:r>
      <w:r w:rsidR="00804406">
        <w:rPr>
          <w:rFonts w:ascii="GHEA Grapalat" w:hAnsi="GHEA Grapalat"/>
          <w:b/>
        </w:rPr>
        <w:t>АВТОТЕХОБСЛУЖИВАНИЯ</w:t>
      </w:r>
      <w:r w:rsidRPr="00FF5217">
        <w:rPr>
          <w:rFonts w:ascii="GHEA Grapalat" w:hAnsi="GHEA Grapalat"/>
          <w:b/>
        </w:rPr>
        <w:t xml:space="preserve">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E0D95" w:rsidRPr="009044F1" w:rsidRDefault="00CE0D95" w:rsidP="00B46D58">
      <w:pPr>
        <w:pStyle w:val="aa"/>
        <w:widowControl w:val="0"/>
        <w:spacing w:after="160"/>
        <w:ind w:right="-7" w:firstLine="567"/>
        <w:jc w:val="center"/>
        <w:rPr>
          <w:rFonts w:ascii="GHEA Grapalat" w:hAnsi="GHEA Grapalat"/>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4161A" w:rsidRDefault="00160AE4" w:rsidP="0094161A">
      <w:pPr>
        <w:widowControl w:val="0"/>
        <w:contextualSpacing/>
        <w:jc w:val="center"/>
        <w:rPr>
          <w:rFonts w:ascii="GHEA Grapalat" w:hAnsi="GHEA Grapalat"/>
          <w:b/>
        </w:rPr>
      </w:pPr>
      <w:r w:rsidRPr="0094161A">
        <w:rPr>
          <w:rFonts w:ascii="GHEA Grapalat" w:hAnsi="GHEA Grapalat"/>
          <w:b/>
        </w:rPr>
        <w:lastRenderedPageBreak/>
        <w:t>СОДЕРЖАНИЕ</w:t>
      </w:r>
    </w:p>
    <w:p w:rsidR="0094161A" w:rsidRPr="0094161A" w:rsidRDefault="0094161A" w:rsidP="0094161A">
      <w:pPr>
        <w:pStyle w:val="aa"/>
        <w:widowControl w:val="0"/>
        <w:spacing w:after="0"/>
        <w:ind w:right="-7"/>
        <w:contextualSpacing/>
        <w:jc w:val="center"/>
        <w:rPr>
          <w:rFonts w:ascii="GHEA Grapalat" w:hAnsi="GHEA Grapalat"/>
          <w:b/>
          <w:i/>
          <w:color w:val="0D0D0D" w:themeColor="text1" w:themeTint="F2"/>
        </w:rPr>
      </w:pPr>
      <w:r w:rsidRPr="0094161A">
        <w:rPr>
          <w:rFonts w:ascii="GHEA Grapalat" w:hAnsi="GHEA Grapalat"/>
          <w:b/>
        </w:rPr>
        <w:t xml:space="preserve">ПРИГЛАШЕНИЯ НА ЗАПРОС КОТИРОВОК, ОБЪЯВЛЕННЫЙ С ЦЕЛЬЮ ПРИОБРЕТЕНИЯ УСЛУГ </w:t>
      </w:r>
      <w:r w:rsidR="00A54C31">
        <w:rPr>
          <w:rFonts w:ascii="GHEA Grapalat" w:hAnsi="GHEA Grapalat"/>
          <w:b/>
        </w:rPr>
        <w:t>АВТОТЕХОБСЛУЖИВАНИЯ</w:t>
      </w:r>
      <w:r w:rsidRPr="0094161A">
        <w:rPr>
          <w:rFonts w:ascii="GHEA Grapalat" w:hAnsi="GHEA Grapalat"/>
          <w:b/>
        </w:rPr>
        <w:t xml:space="preserve"> ГНО «НАЦИОНАЛЬНОГО ЦЕНТРА ПО КОНТРОЛЮ И ПРОФИЛАКТИКЕ</w:t>
      </w:r>
      <w:r w:rsidRPr="0094161A">
        <w:rPr>
          <w:rFonts w:ascii="GHEA Grapalat" w:hAnsi="GHEA Grapalat"/>
          <w:b/>
          <w:color w:val="0D0D0D" w:themeColor="text1" w:themeTint="F2"/>
        </w:rPr>
        <w:t xml:space="preserve"> ЗАБОЛЕВАНИЙ» </w:t>
      </w:r>
      <w:r w:rsidRPr="0094161A">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 xml:space="preserve">бранным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4161A">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5D19">
        <w:rPr>
          <w:rFonts w:ascii="GHEA Grapalat" w:hAnsi="GHEA Grapalat"/>
          <w:b/>
        </w:rPr>
        <w:t>ЗАПРОС КОТИРОВОК</w:t>
      </w:r>
    </w:p>
    <w:p w:rsidR="00096865" w:rsidRPr="003A1EBB" w:rsidRDefault="00096865" w:rsidP="00115D19">
      <w:pPr>
        <w:widowControl w:val="0"/>
        <w:tabs>
          <w:tab w:val="left" w:pos="1134"/>
        </w:tabs>
        <w:ind w:left="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15D19">
      <w:pPr>
        <w:widowControl w:val="0"/>
        <w:tabs>
          <w:tab w:val="left" w:pos="1134"/>
        </w:tabs>
        <w:ind w:left="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15D19">
      <w:pPr>
        <w:widowControl w:val="0"/>
        <w:tabs>
          <w:tab w:val="left" w:pos="1134"/>
        </w:tabs>
        <w:ind w:left="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115D19">
      <w:pPr>
        <w:ind w:firstLine="709"/>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93779" w:rsidRPr="00CD488D">
        <w:rPr>
          <w:rFonts w:ascii="GHEA Grapalat" w:hAnsi="GHEA Grapalat"/>
          <w:b/>
          <w:sz w:val="22"/>
          <w:szCs w:val="22"/>
        </w:rPr>
        <w:t>«</w:t>
      </w:r>
      <w:r w:rsidR="006F6908">
        <w:rPr>
          <w:rFonts w:ascii="GHEA Grapalat" w:hAnsi="GHEA Grapalat"/>
          <w:b/>
          <w:sz w:val="22"/>
          <w:szCs w:val="22"/>
        </w:rPr>
        <w:t>GHTsDzB-HVKAK-2022-68</w:t>
      </w:r>
      <w:r w:rsidR="00493779" w:rsidRPr="00CD488D">
        <w:rPr>
          <w:rFonts w:ascii="GHEA Grapalat" w:hAnsi="GHEA Grapalat"/>
          <w:b/>
          <w:sz w:val="22"/>
          <w:szCs w:val="22"/>
        </w:rPr>
        <w:t>»</w:t>
      </w:r>
      <w:r w:rsidR="00AA711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F90293">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w:t>
      </w:r>
      <w:r w:rsidRPr="00F90293">
        <w:rPr>
          <w:rFonts w:ascii="GHEA Grapalat" w:hAnsi="GHEA Grapalat"/>
        </w:rPr>
        <w:t xml:space="preserve">объявленной </w:t>
      </w:r>
      <w:r w:rsidR="00F90293" w:rsidRPr="00F90293">
        <w:rPr>
          <w:rFonts w:ascii="GHEA Grapalat" w:hAnsi="GHEA Grapalat"/>
          <w:b/>
          <w:color w:val="0D0D0D" w:themeColor="text1" w:themeTint="F2"/>
        </w:rPr>
        <w:t xml:space="preserve">ГНО «Национальным центром по контролю и профилактике заболеваний» </w:t>
      </w:r>
      <w:r w:rsidR="00F90293" w:rsidRPr="00F90293">
        <w:rPr>
          <w:rStyle w:val="aff3"/>
          <w:rFonts w:ascii="GHEA Grapalat" w:hAnsi="GHEA Grapalat" w:cs="Arial"/>
          <w:b/>
          <w:bCs/>
          <w:i w:val="0"/>
          <w:color w:val="0D0D0D" w:themeColor="text1" w:themeTint="F2"/>
          <w:shd w:val="clear" w:color="auto" w:fill="FFFFFF"/>
        </w:rPr>
        <w:t>МЗ РА</w:t>
      </w:r>
      <w:r w:rsidRPr="00F90293">
        <w:rPr>
          <w:rFonts w:ascii="GHEA Grapalat" w:hAnsi="GHEA Grapalat"/>
        </w:rPr>
        <w:t xml:space="preserve"> (далее — заказчик)</w:t>
      </w:r>
      <w:r w:rsidRPr="000B2CFA">
        <w:rPr>
          <w:rFonts w:ascii="GHEA Grapalat" w:hAnsi="GHEA Grapalat"/>
        </w:rPr>
        <w:t xml:space="preserve">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90293">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90293">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9029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17F67" w:rsidRPr="00E063D7">
        <w:rPr>
          <w:rFonts w:ascii="GHEA Grapalat" w:hAnsi="GHEA Grapalat"/>
          <w:b/>
          <w:sz w:val="22"/>
          <w:szCs w:val="22"/>
          <w:lang w:val="hy-AM"/>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4B5A07"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Pr="00717F67">
        <w:rPr>
          <w:rFonts w:ascii="GHEA Grapalat" w:hAnsi="GHEA Grapalat"/>
          <w:i w:val="0"/>
          <w:sz w:val="22"/>
          <w:szCs w:val="22"/>
        </w:rPr>
        <w:t xml:space="preserve"> </w:t>
      </w:r>
      <w:r w:rsidR="00A54C31">
        <w:rPr>
          <w:rFonts w:ascii="GHEA Grapalat" w:hAnsi="GHEA Grapalat"/>
          <w:b/>
          <w:i w:val="0"/>
          <w:sz w:val="22"/>
          <w:szCs w:val="22"/>
        </w:rPr>
        <w:t>услуг автотехобслуживания</w:t>
      </w:r>
      <w:r w:rsidR="00717F67" w:rsidRPr="00717F67">
        <w:rPr>
          <w:rFonts w:ascii="GHEA Grapalat" w:hAnsi="GHEA Grapalat"/>
          <w:b/>
          <w:i w:val="0"/>
          <w:sz w:val="22"/>
          <w:szCs w:val="22"/>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D22143" w:rsidRPr="00717F67">
        <w:rPr>
          <w:rFonts w:ascii="GHEA Grapalat" w:hAnsi="GHEA Grapalat"/>
          <w:b/>
          <w:i w:val="0"/>
          <w:sz w:val="22"/>
          <w:szCs w:val="22"/>
        </w:rPr>
        <w:t>ГНО «Национального центра по контролю и профилактике</w:t>
      </w:r>
      <w:r w:rsidR="00D22143" w:rsidRPr="00717F67">
        <w:rPr>
          <w:rFonts w:ascii="GHEA Grapalat" w:hAnsi="GHEA Grapalat"/>
          <w:b/>
          <w:i w:val="0"/>
          <w:color w:val="0D0D0D" w:themeColor="text1" w:themeTint="F2"/>
          <w:sz w:val="22"/>
          <w:szCs w:val="22"/>
        </w:rPr>
        <w:t xml:space="preserve"> </w:t>
      </w:r>
      <w:r w:rsidR="00D22143" w:rsidRPr="004B5A07">
        <w:rPr>
          <w:rFonts w:ascii="GHEA Grapalat" w:hAnsi="GHEA Grapalat"/>
          <w:b/>
          <w:i w:val="0"/>
          <w:color w:val="0D0D0D" w:themeColor="text1" w:themeTint="F2"/>
          <w:sz w:val="22"/>
          <w:szCs w:val="22"/>
        </w:rPr>
        <w:t xml:space="preserve">заболеваний» </w:t>
      </w:r>
      <w:r w:rsidR="00D22143" w:rsidRPr="004B5A07">
        <w:rPr>
          <w:rStyle w:val="aff3"/>
          <w:rFonts w:ascii="GHEA Grapalat" w:hAnsi="GHEA Grapalat" w:cs="Arial"/>
          <w:b/>
          <w:bCs/>
          <w:color w:val="0D0D0D" w:themeColor="text1" w:themeTint="F2"/>
          <w:sz w:val="22"/>
          <w:szCs w:val="22"/>
          <w:shd w:val="clear" w:color="auto" w:fill="FFFFFF"/>
        </w:rPr>
        <w:t>МЗ РА</w:t>
      </w:r>
      <w:r w:rsidRPr="004B5A07">
        <w:rPr>
          <w:rFonts w:ascii="GHEA Grapalat" w:hAnsi="GHEA Grapalat"/>
          <w:i w:val="0"/>
          <w:sz w:val="24"/>
          <w:szCs w:val="24"/>
        </w:rPr>
        <w:t xml:space="preserve">, которые сгруппированы в </w:t>
      </w:r>
      <w:r w:rsidR="00A54C31" w:rsidRPr="004B5A07">
        <w:rPr>
          <w:rFonts w:ascii="GHEA Grapalat" w:hAnsi="GHEA Grapalat"/>
          <w:i w:val="0"/>
          <w:sz w:val="24"/>
          <w:szCs w:val="24"/>
        </w:rPr>
        <w:t>1</w:t>
      </w:r>
      <w:r w:rsidR="00D22143" w:rsidRPr="004B5A07">
        <w:rPr>
          <w:rFonts w:ascii="GHEA Grapalat" w:hAnsi="GHEA Grapalat"/>
          <w:i w:val="0"/>
          <w:sz w:val="24"/>
          <w:szCs w:val="24"/>
        </w:rPr>
        <w:t xml:space="preserve"> </w:t>
      </w:r>
      <w:r w:rsidRPr="004B5A07">
        <w:rPr>
          <w:rFonts w:ascii="GHEA Grapalat" w:hAnsi="GHEA Grapalat"/>
          <w:i w:val="0"/>
          <w:sz w:val="24"/>
          <w:szCs w:val="24"/>
        </w:rPr>
        <w:t>ло</w:t>
      </w:r>
      <w:r w:rsidR="00A54C31" w:rsidRPr="004B5A07">
        <w:rPr>
          <w:rFonts w:ascii="GHEA Grapalat" w:hAnsi="GHEA Grapalat"/>
          <w:i w:val="0"/>
          <w:sz w:val="24"/>
          <w:szCs w:val="24"/>
        </w:rPr>
        <w:t>т</w:t>
      </w:r>
      <w:r w:rsidR="00D22143" w:rsidRPr="004B5A07">
        <w:rPr>
          <w:rFonts w:ascii="GHEA Grapalat" w:hAnsi="GHEA Grapalat"/>
          <w:i w:val="0"/>
          <w:sz w:val="24"/>
          <w:szCs w:val="24"/>
        </w:rPr>
        <w:t>:</w:t>
      </w:r>
    </w:p>
    <w:p w:rsidR="004B5A07" w:rsidRPr="004B5A07" w:rsidRDefault="004B5A07" w:rsidP="004B5A07">
      <w:pPr>
        <w:rPr>
          <w:rFonts w:ascii="GHEA Grapalat" w:hAnsi="GHEA Grapalat"/>
        </w:rPr>
      </w:pPr>
      <w:r w:rsidRPr="004B5A07">
        <w:rPr>
          <w:rFonts w:ascii="GHEA Grapalat" w:hAnsi="GHEA Grapalat"/>
        </w:rPr>
        <w:t>(Согласно прикрепленным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4B5A07" w:rsidTr="00BB6E4B">
        <w:trPr>
          <w:jc w:val="center"/>
        </w:trPr>
        <w:tc>
          <w:tcPr>
            <w:tcW w:w="2634" w:type="dxa"/>
            <w:gridSpan w:val="2"/>
            <w:vAlign w:val="center"/>
          </w:tcPr>
          <w:p w:rsidR="00970424" w:rsidRPr="004B5A07" w:rsidRDefault="00970424" w:rsidP="00B46D58">
            <w:pPr>
              <w:pStyle w:val="23"/>
              <w:widowControl w:val="0"/>
              <w:spacing w:after="120" w:line="240" w:lineRule="auto"/>
              <w:ind w:firstLine="0"/>
              <w:jc w:val="center"/>
              <w:rPr>
                <w:rFonts w:ascii="GHEA Grapalat" w:hAnsi="GHEA Grapalat"/>
                <w:b/>
                <w:bCs/>
                <w:i/>
                <w:iCs/>
                <w:sz w:val="24"/>
                <w:szCs w:val="24"/>
              </w:rPr>
            </w:pPr>
            <w:r w:rsidRPr="004B5A07">
              <w:rPr>
                <w:rFonts w:ascii="GHEA Grapalat" w:hAnsi="GHEA Grapalat"/>
                <w:b/>
                <w:i/>
                <w:sz w:val="24"/>
                <w:szCs w:val="24"/>
              </w:rPr>
              <w:t>Лотов</w:t>
            </w:r>
          </w:p>
        </w:tc>
        <w:tc>
          <w:tcPr>
            <w:tcW w:w="6600" w:type="dxa"/>
            <w:vMerge w:val="restart"/>
            <w:vAlign w:val="center"/>
          </w:tcPr>
          <w:p w:rsidR="00970424" w:rsidRPr="004B5A07" w:rsidRDefault="00970424" w:rsidP="00B46D58">
            <w:pPr>
              <w:pStyle w:val="23"/>
              <w:widowControl w:val="0"/>
              <w:spacing w:after="120" w:line="240" w:lineRule="auto"/>
              <w:ind w:firstLine="0"/>
              <w:jc w:val="center"/>
              <w:rPr>
                <w:rFonts w:ascii="GHEA Grapalat" w:hAnsi="GHEA Grapalat"/>
                <w:b/>
                <w:bCs/>
                <w:i/>
                <w:iCs/>
                <w:sz w:val="24"/>
                <w:szCs w:val="24"/>
              </w:rPr>
            </w:pPr>
            <w:r w:rsidRPr="004B5A07">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8F3829" w:rsidRPr="009044F1" w:rsidTr="00970424">
        <w:trPr>
          <w:jc w:val="center"/>
        </w:trPr>
        <w:tc>
          <w:tcPr>
            <w:tcW w:w="1216" w:type="dxa"/>
            <w:vAlign w:val="center"/>
          </w:tcPr>
          <w:p w:rsidR="008F3829" w:rsidRPr="009044F1" w:rsidRDefault="008F382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8F3829" w:rsidRPr="00A54C31" w:rsidRDefault="002B517D" w:rsidP="00D22143">
            <w:pPr>
              <w:pStyle w:val="23"/>
              <w:spacing w:line="240" w:lineRule="auto"/>
              <w:ind w:firstLine="0"/>
              <w:jc w:val="center"/>
              <w:rPr>
                <w:rFonts w:ascii="GHEA Grapalat" w:hAnsi="GHEA Grapalat"/>
                <w:sz w:val="24"/>
                <w:szCs w:val="24"/>
              </w:rPr>
            </w:pPr>
            <w:r>
              <w:rPr>
                <w:rFonts w:ascii="GHEA Grapalat" w:hAnsi="GHEA Grapalat" w:cs="GHEA Grapalat"/>
                <w:b/>
                <w:bCs/>
                <w:color w:val="000000"/>
                <w:lang w:val="en-US" w:bidi="ar-SA"/>
              </w:rPr>
              <w:t>9,489,930</w:t>
            </w:r>
          </w:p>
        </w:tc>
        <w:tc>
          <w:tcPr>
            <w:tcW w:w="6600" w:type="dxa"/>
            <w:vAlign w:val="center"/>
          </w:tcPr>
          <w:p w:rsidR="008F3829" w:rsidRPr="008F3829" w:rsidRDefault="004B5A07">
            <w:pPr>
              <w:rPr>
                <w:rFonts w:ascii="GHEA Grapalat" w:hAnsi="GHEA Grapalat"/>
              </w:rPr>
            </w:pPr>
            <w:r w:rsidRPr="004B5A07">
              <w:rPr>
                <w:rFonts w:ascii="GHEA Grapalat" w:hAnsi="GHEA Grapalat"/>
              </w:rPr>
              <w:t>Услуги автотехобслуживания для автомобилей марки «</w:t>
            </w:r>
            <w:proofErr w:type="spellStart"/>
            <w:r w:rsidRPr="004B5A07">
              <w:rPr>
                <w:rFonts w:ascii="GHEA Grapalat" w:hAnsi="GHEA Grapalat"/>
              </w:rPr>
              <w:t>Уаз</w:t>
            </w:r>
            <w:proofErr w:type="spellEnd"/>
            <w:r w:rsidRPr="004B5A07">
              <w:rPr>
                <w:rFonts w:ascii="GHEA Grapalat" w:hAnsi="GHEA Grapalat"/>
              </w:rPr>
              <w:t xml:space="preserve"> 396223-01» 2</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8679F4">
      <w:pPr>
        <w:widowControl w:val="0"/>
        <w:tabs>
          <w:tab w:val="left" w:pos="1134"/>
        </w:tabs>
        <w:ind w:firstLine="709"/>
        <w:contextualSpacing/>
        <w:jc w:val="both"/>
        <w:rPr>
          <w:rFonts w:ascii="GHEA Grapalat" w:hAnsi="GHEA Grapalat"/>
        </w:rPr>
      </w:pPr>
    </w:p>
    <w:p w:rsidR="00753E6E" w:rsidRPr="009044F1" w:rsidRDefault="00096865" w:rsidP="008679F4">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8679F4">
      <w:pPr>
        <w:widowControl w:val="0"/>
        <w:tabs>
          <w:tab w:val="left" w:pos="1134"/>
        </w:tabs>
        <w:ind w:firstLine="709"/>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8679F4">
      <w:pPr>
        <w:widowControl w:val="0"/>
        <w:tabs>
          <w:tab w:val="left" w:pos="1134"/>
        </w:tabs>
        <w:ind w:firstLine="709"/>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8679F4">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8679F4">
      <w:pPr>
        <w:pStyle w:val="af4"/>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8679F4">
      <w:pPr>
        <w:widowControl w:val="0"/>
        <w:tabs>
          <w:tab w:val="left" w:pos="1134"/>
        </w:tabs>
        <w:ind w:firstLine="709"/>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5E18CA" w:rsidRDefault="00096865" w:rsidP="008679F4">
      <w:pPr>
        <w:widowControl w:val="0"/>
        <w:tabs>
          <w:tab w:val="left" w:pos="1134"/>
        </w:tabs>
        <w:ind w:firstLine="709"/>
        <w:contextualSpacing/>
        <w:jc w:val="both"/>
        <w:rPr>
          <w:rFonts w:ascii="GHEA Grapalat" w:hAnsi="GHEA Grapalat" w:cs="Arial Armenian"/>
          <w:b/>
          <w:color w:val="FF0000"/>
        </w:rPr>
      </w:pPr>
      <w:r w:rsidRPr="005E18CA">
        <w:rPr>
          <w:rFonts w:ascii="GHEA Grapalat" w:hAnsi="GHEA Grapalat"/>
          <w:b/>
          <w:color w:val="FF0000"/>
        </w:rPr>
        <w:t>2.4</w:t>
      </w:r>
      <w:r w:rsidR="00D13662" w:rsidRPr="005E18CA">
        <w:rPr>
          <w:rFonts w:ascii="GHEA Grapalat" w:hAnsi="GHEA Grapalat"/>
          <w:b/>
          <w:color w:val="FF0000"/>
        </w:rPr>
        <w:t>.</w:t>
      </w:r>
      <w:r w:rsidR="00E1385B" w:rsidRPr="005E18CA">
        <w:rPr>
          <w:rFonts w:ascii="GHEA Grapalat" w:hAnsi="GHEA Grapalat"/>
          <w:b/>
          <w:color w:val="FF0000"/>
        </w:rPr>
        <w:tab/>
      </w:r>
      <w:r w:rsidR="00E661BE" w:rsidRPr="005E18CA">
        <w:rPr>
          <w:rFonts w:ascii="GHEA Grapalat" w:hAnsi="GHEA Grapalat"/>
          <w:b/>
          <w:color w:val="FF0000"/>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5E18CA">
        <w:rPr>
          <w:rFonts w:ascii="GHEA Grapalat" w:hAnsi="GHEA Grapalat"/>
          <w:b/>
          <w:color w:val="FF0000"/>
        </w:rPr>
        <w:t>в размере 15 процентов</w:t>
      </w:r>
      <w:r w:rsidR="005E18CA" w:rsidRPr="005E18CA">
        <w:rPr>
          <w:rFonts w:ascii="GHEA Grapalat" w:hAnsi="GHEA Grapalat"/>
          <w:b/>
          <w:color w:val="FF0000"/>
          <w:vertAlign w:val="superscript"/>
        </w:rPr>
        <w:t xml:space="preserve"> </w:t>
      </w:r>
      <w:r w:rsidR="00E67CC4" w:rsidRPr="005E18CA">
        <w:rPr>
          <w:rFonts w:ascii="GHEA Grapalat" w:hAnsi="GHEA Grapalat"/>
          <w:b/>
          <w:color w:val="FF0000"/>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5E18CA">
        <w:rPr>
          <w:rFonts w:ascii="GHEA Grapalat" w:hAnsi="GHEA Grapalat"/>
          <w:b/>
          <w:color w:val="FF0000"/>
        </w:rPr>
        <w:t>Fitch</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Moodys</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Standard</w:t>
      </w:r>
      <w:proofErr w:type="spellEnd"/>
      <w:r w:rsidR="00E67CC4" w:rsidRPr="005E18CA">
        <w:rPr>
          <w:rFonts w:ascii="GHEA Grapalat" w:hAnsi="GHEA Grapalat"/>
          <w:b/>
          <w:color w:val="FF0000"/>
        </w:rPr>
        <w:t xml:space="preserve"> &amp; </w:t>
      </w:r>
      <w:proofErr w:type="spellStart"/>
      <w:r w:rsidR="00E67CC4" w:rsidRPr="005E18CA">
        <w:rPr>
          <w:rFonts w:ascii="GHEA Grapalat" w:hAnsi="GHEA Grapalat"/>
          <w:b/>
          <w:color w:val="FF0000"/>
        </w:rPr>
        <w:t>Poor's</w:t>
      </w:r>
      <w:proofErr w:type="spellEnd"/>
      <w:r w:rsidR="00E67CC4" w:rsidRPr="005E18CA">
        <w:rPr>
          <w:rFonts w:ascii="GHEA Grapalat" w:hAnsi="GHEA Grapalat"/>
          <w:b/>
          <w:color w:val="FF0000"/>
        </w:rPr>
        <w:t>) как минимум в размере суверенного рейтинга, присвоенного Республике Армения.</w:t>
      </w:r>
    </w:p>
    <w:p w:rsidR="000A6B75" w:rsidRPr="009044F1" w:rsidRDefault="000A6B75"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8679F4">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8679F4">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8679F4">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8679F4">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334EC4">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F21B8F">
        <w:rPr>
          <w:rFonts w:ascii="GHEA Grapalat" w:hAnsi="GHEA Grapalat"/>
        </w:rPr>
        <w:t>а</w:t>
      </w:r>
      <w:r w:rsidRPr="009044F1">
        <w:rPr>
          <w:rFonts w:ascii="GHEA Grapalat" w:hAnsi="GHEA Grapalat"/>
        </w:rPr>
        <w:t>.</w:t>
      </w:r>
      <w:r w:rsidR="00AA7117">
        <w:rPr>
          <w:rFonts w:ascii="GHEA Grapalat" w:hAnsi="GHEA Grapalat"/>
        </w:rPr>
        <w:t xml:space="preserve">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334EC4">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334EC4">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334EC4">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334EC4">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21B8F">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21B8F">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21B8F">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21B8F">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r w:rsidR="00EA739A">
        <w:rPr>
          <w:rFonts w:ascii="GHEA Grapalat" w:hAnsi="GHEA Grapalat"/>
          <w:sz w:val="24"/>
          <w:szCs w:val="24"/>
        </w:rPr>
        <w:t xml:space="preserve"> </w:t>
      </w:r>
      <w:r w:rsidR="00EA739A" w:rsidRPr="00EA739A">
        <w:rPr>
          <w:rFonts w:ascii="GHEA Grapalat" w:hAnsi="GHEA Grapalat"/>
          <w:b/>
          <w:sz w:val="24"/>
          <w:szCs w:val="24"/>
        </w:rPr>
        <w:t xml:space="preserve">г. Ереван. ул. М. </w:t>
      </w:r>
      <w:proofErr w:type="spellStart"/>
      <w:r w:rsidR="00EA739A" w:rsidRPr="00EA739A">
        <w:rPr>
          <w:rFonts w:ascii="GHEA Grapalat" w:hAnsi="GHEA Grapalat"/>
          <w:b/>
          <w:sz w:val="24"/>
          <w:szCs w:val="24"/>
        </w:rPr>
        <w:t>Гераци</w:t>
      </w:r>
      <w:proofErr w:type="spellEnd"/>
      <w:r w:rsidR="00EA739A" w:rsidRPr="00EA739A">
        <w:rPr>
          <w:rFonts w:ascii="GHEA Grapalat" w:hAnsi="GHEA Grapalat"/>
          <w:b/>
          <w:sz w:val="24"/>
          <w:szCs w:val="24"/>
        </w:rPr>
        <w:t xml:space="preserve">, 12 </w:t>
      </w:r>
      <w:r w:rsidRPr="00EA739A">
        <w:rPr>
          <w:rFonts w:ascii="GHEA Grapalat" w:hAnsi="GHEA Grapalat"/>
          <w:b/>
          <w:sz w:val="24"/>
          <w:szCs w:val="24"/>
        </w:rPr>
        <w:t xml:space="preserve">не позднее, чем </w:t>
      </w:r>
      <w:r w:rsidR="00EA739A" w:rsidRPr="00EA739A">
        <w:rPr>
          <w:rFonts w:ascii="GHEA Grapalat" w:hAnsi="GHEA Grapalat"/>
          <w:b/>
          <w:sz w:val="24"/>
          <w:szCs w:val="24"/>
        </w:rPr>
        <w:t>1</w:t>
      </w:r>
      <w:r w:rsidR="004B5A07">
        <w:rPr>
          <w:rFonts w:ascii="GHEA Grapalat" w:hAnsi="GHEA Grapalat"/>
          <w:b/>
          <w:sz w:val="24"/>
          <w:szCs w:val="24"/>
        </w:rPr>
        <w:t>0</w:t>
      </w:r>
      <w:r w:rsidR="00EA739A" w:rsidRPr="00EA739A">
        <w:rPr>
          <w:rFonts w:ascii="GHEA Grapalat" w:hAnsi="GHEA Grapalat"/>
          <w:b/>
          <w:sz w:val="24"/>
          <w:szCs w:val="24"/>
        </w:rPr>
        <w:t>:30</w:t>
      </w:r>
      <w:r w:rsidRPr="00EA739A">
        <w:rPr>
          <w:rFonts w:ascii="GHEA Grapalat" w:hAnsi="GHEA Grapalat"/>
          <w:b/>
          <w:sz w:val="24"/>
          <w:szCs w:val="24"/>
        </w:rPr>
        <w:t xml:space="preserve"> часов </w:t>
      </w:r>
      <w:r w:rsidR="00EA739A" w:rsidRPr="00EA739A">
        <w:rPr>
          <w:rFonts w:ascii="GHEA Grapalat" w:hAnsi="GHEA Grapalat"/>
          <w:b/>
          <w:sz w:val="24"/>
          <w:szCs w:val="24"/>
        </w:rPr>
        <w:t>07</w:t>
      </w:r>
      <w:r w:rsidRPr="00EA739A">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371A2" w:rsidRDefault="000371A2" w:rsidP="00F21B8F">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EA739A" w:rsidRPr="00EA739A">
        <w:rPr>
          <w:rFonts w:ascii="GHEA Grapalat" w:hAnsi="GHEA Grapalat"/>
          <w:b/>
          <w:sz w:val="24"/>
          <w:szCs w:val="24"/>
        </w:rPr>
        <w:t>Астгик</w:t>
      </w:r>
      <w:proofErr w:type="spellEnd"/>
      <w:r w:rsidR="00EA739A" w:rsidRPr="00EA739A">
        <w:rPr>
          <w:rFonts w:ascii="GHEA Grapalat" w:hAnsi="GHEA Grapalat"/>
          <w:b/>
          <w:sz w:val="24"/>
          <w:szCs w:val="24"/>
        </w:rPr>
        <w:t xml:space="preserve"> </w:t>
      </w:r>
      <w:proofErr w:type="spellStart"/>
      <w:r w:rsidR="00EA739A"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F21B8F">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21B8F">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A739A">
        <w:rPr>
          <w:rFonts w:ascii="GHEA Grapalat" w:hAnsi="GHEA Grapalat"/>
        </w:rPr>
        <w:t>с деятельности и номер телефона</w:t>
      </w:r>
      <w:r>
        <w:rPr>
          <w:rFonts w:ascii="GHEA Grapalat" w:hAnsi="GHEA Grapalat"/>
        </w:rPr>
        <w:t>, которое включает:</w:t>
      </w:r>
    </w:p>
    <w:p w:rsidR="005F25EF" w:rsidRDefault="005F25EF" w:rsidP="00F21B8F">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F21B8F">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F21B8F">
      <w:pPr>
        <w:ind w:firstLine="709"/>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F21B8F">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F21B8F">
      <w:pPr>
        <w:pStyle w:val="norm"/>
        <w:widowControl w:val="0"/>
        <w:tabs>
          <w:tab w:val="left" w:pos="1134"/>
        </w:tabs>
        <w:spacing w:line="240" w:lineRule="auto"/>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6C3115" w:rsidRPr="00EA739A" w:rsidRDefault="008E58A2" w:rsidP="00EA739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EA739A" w:rsidP="00F21B8F">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EA739A" w:rsidP="00F21B8F">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21B8F">
      <w:pPr>
        <w:pStyle w:val="norm"/>
        <w:widowControl w:val="0"/>
        <w:spacing w:line="240" w:lineRule="auto"/>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460A20">
      <w:pPr>
        <w:widowControl w:val="0"/>
        <w:tabs>
          <w:tab w:val="left" w:pos="1134"/>
        </w:tabs>
        <w:ind w:firstLine="709"/>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A54C31" w:rsidRDefault="00BC1D1C" w:rsidP="00460A20">
      <w:pPr>
        <w:pStyle w:val="norm"/>
        <w:widowControl w:val="0"/>
        <w:spacing w:line="240" w:lineRule="auto"/>
        <w:contextualSpacing/>
        <w:rPr>
          <w:rFonts w:ascii="GHEA Grapalat" w:hAnsi="GHEA Grapalat"/>
          <w:b/>
          <w:sz w:val="24"/>
          <w:szCs w:val="24"/>
        </w:rPr>
      </w:pPr>
      <w:r>
        <w:rPr>
          <w:rFonts w:ascii="GHEA Grapalat" w:hAnsi="GHEA Grapalat"/>
          <w:sz w:val="24"/>
          <w:szCs w:val="24"/>
        </w:rPr>
        <w:t>б)</w:t>
      </w:r>
      <w:r>
        <w:t xml:space="preserve"> </w:t>
      </w:r>
      <w:r w:rsidRPr="00A54C31">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54C31">
        <w:rPr>
          <w:rFonts w:ascii="GHEA Grapalat" w:hAnsi="GHEA Grapalat"/>
          <w:b/>
          <w:sz w:val="24"/>
          <w:szCs w:val="24"/>
          <w:lang w:val="hy-AM"/>
        </w:rPr>
        <w:t xml:space="preserve">, </w:t>
      </w:r>
      <w:r w:rsidRPr="00A54C31">
        <w:rPr>
          <w:rFonts w:ascii="GHEA Grapalat" w:hAnsi="GHEA Grapalat"/>
          <w:b/>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A54C31">
        <w:rPr>
          <w:rFonts w:ascii="GHEA Grapalat" w:hAnsi="GHEA Grapalat"/>
          <w:b/>
          <w:sz w:val="24"/>
          <w:szCs w:val="24"/>
        </w:rPr>
        <w:t>С</w:t>
      </w:r>
      <w:r w:rsidR="007861DD" w:rsidRPr="00A54C31">
        <w:rPr>
          <w:rFonts w:ascii="GHEA Grapalat" w:hAnsi="GHEA Grapalat"/>
          <w:b/>
          <w:sz w:val="24"/>
          <w:szCs w:val="24"/>
        </w:rPr>
        <w:t>ц</w:t>
      </w:r>
      <w:r w:rsidRPr="00A54C31">
        <w:rPr>
          <w:rFonts w:ascii="GHEA Grapalat" w:hAnsi="GHEA Grapalat"/>
          <w:b/>
          <w:sz w:val="24"/>
          <w:szCs w:val="24"/>
        </w:rPr>
        <w:t>xУxК</w:t>
      </w:r>
      <w:proofErr w:type="spellEnd"/>
      <w:r w:rsidR="007861DD" w:rsidRPr="00A54C31">
        <w:rPr>
          <w:rFonts w:ascii="GHEA Grapalat" w:hAnsi="GHEA Grapalat"/>
          <w:b/>
          <w:sz w:val="24"/>
          <w:szCs w:val="24"/>
        </w:rPr>
        <w:t>, где:</w:t>
      </w:r>
    </w:p>
    <w:p w:rsidR="00BC1D1C" w:rsidRPr="00A54C31" w:rsidRDefault="00BC1D1C" w:rsidP="00460A20">
      <w:pPr>
        <w:pStyle w:val="norm"/>
        <w:widowControl w:val="0"/>
        <w:spacing w:line="240" w:lineRule="auto"/>
        <w:contextualSpacing/>
        <w:rPr>
          <w:rFonts w:ascii="GHEA Grapalat" w:hAnsi="GHEA Grapalat"/>
          <w:b/>
          <w:sz w:val="24"/>
          <w:szCs w:val="24"/>
        </w:rPr>
      </w:pPr>
      <w:proofErr w:type="spellStart"/>
      <w:r w:rsidRPr="00A54C31">
        <w:rPr>
          <w:rFonts w:ascii="GHEA Grapalat" w:hAnsi="GHEA Grapalat"/>
          <w:b/>
          <w:sz w:val="24"/>
          <w:szCs w:val="24"/>
        </w:rPr>
        <w:t>ВС-сумма</w:t>
      </w:r>
      <w:proofErr w:type="spellEnd"/>
      <w:r w:rsidRPr="00A54C31">
        <w:rPr>
          <w:rFonts w:ascii="GHEA Grapalat" w:hAnsi="GHEA Grapalat"/>
          <w:b/>
          <w:sz w:val="24"/>
          <w:szCs w:val="24"/>
        </w:rPr>
        <w:t>, выплачиваемая за оказание отдельных видов услуг, установленных договором</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r w:rsidRPr="00A54C31">
        <w:rPr>
          <w:rFonts w:ascii="GHEA Grapalat" w:hAnsi="GHEA Grapalat"/>
          <w:b/>
          <w:sz w:val="24"/>
          <w:szCs w:val="24"/>
        </w:rPr>
        <w:t xml:space="preserve">ЦУ -итоговая цена, предложенная </w:t>
      </w:r>
      <w:r w:rsidR="0038256B" w:rsidRPr="00A54C31">
        <w:rPr>
          <w:rFonts w:ascii="GHEA Grapalat" w:hAnsi="GHEA Grapalat"/>
          <w:b/>
          <w:sz w:val="24"/>
          <w:szCs w:val="24"/>
        </w:rPr>
        <w:t>ото</w:t>
      </w:r>
      <w:r w:rsidRPr="00A54C31">
        <w:rPr>
          <w:rFonts w:ascii="GHEA Grapalat" w:hAnsi="GHEA Grapalat"/>
          <w:b/>
          <w:sz w:val="24"/>
          <w:szCs w:val="24"/>
        </w:rPr>
        <w:t>бранным участником</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r w:rsidRPr="00A54C31">
        <w:rPr>
          <w:rFonts w:ascii="GHEA Grapalat" w:hAnsi="GHEA Grapalat"/>
          <w:b/>
          <w:sz w:val="24"/>
          <w:szCs w:val="24"/>
        </w:rPr>
        <w:t>СЦ- совокупность максимальных единиц цен, установленных для оказания услуги</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proofErr w:type="spellStart"/>
      <w:r w:rsidRPr="00A54C31">
        <w:rPr>
          <w:rFonts w:ascii="GHEA Grapalat" w:hAnsi="GHEA Grapalat"/>
          <w:b/>
          <w:sz w:val="24"/>
          <w:szCs w:val="24"/>
        </w:rPr>
        <w:t>У-цена</w:t>
      </w:r>
      <w:proofErr w:type="spellEnd"/>
      <w:r w:rsidRPr="00A54C31">
        <w:rPr>
          <w:rFonts w:ascii="GHEA Grapalat" w:hAnsi="GHEA Grapalat"/>
          <w:b/>
          <w:sz w:val="24"/>
          <w:szCs w:val="24"/>
        </w:rPr>
        <w:t xml:space="preserve"> на максимальную единицу предоставленной услуги</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r w:rsidRPr="00A54C31">
        <w:rPr>
          <w:rFonts w:ascii="GHEA Grapalat" w:hAnsi="GHEA Grapalat"/>
          <w:b/>
          <w:sz w:val="24"/>
          <w:szCs w:val="24"/>
        </w:rPr>
        <w:t>К-количество предоставленных услуг.</w:t>
      </w:r>
    </w:p>
    <w:p w:rsidR="00B95FE0" w:rsidRPr="00A54C31" w:rsidRDefault="00A70A2B" w:rsidP="00460A20">
      <w:pPr>
        <w:pStyle w:val="norm"/>
        <w:widowControl w:val="0"/>
        <w:spacing w:line="240" w:lineRule="auto"/>
        <w:contextualSpacing/>
        <w:rPr>
          <w:rFonts w:ascii="GHEA Grapalat" w:hAnsi="GHEA Grapalat" w:cs="Sylfaen"/>
          <w:b/>
          <w:sz w:val="24"/>
          <w:szCs w:val="24"/>
        </w:rPr>
      </w:pPr>
      <w:r w:rsidRPr="00A54C31">
        <w:rPr>
          <w:rFonts w:ascii="GHEA Grapalat" w:hAnsi="GHEA Grapalat"/>
          <w:b/>
          <w:sz w:val="24"/>
          <w:szCs w:val="24"/>
        </w:rPr>
        <w:t>З</w:t>
      </w:r>
      <w:r w:rsidR="00B95FE0" w:rsidRPr="00A54C31">
        <w:rPr>
          <w:rFonts w:ascii="GHEA Grapalat" w:hAnsi="GHEA Grapalat"/>
          <w:b/>
          <w:sz w:val="24"/>
          <w:szCs w:val="24"/>
        </w:rPr>
        <w:t>аявка участника не подлежит отклонению, если:</w:t>
      </w:r>
    </w:p>
    <w:p w:rsidR="00B95FE0" w:rsidRPr="008C1A8A" w:rsidRDefault="00B95FE0"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460A20">
      <w:pPr>
        <w:pStyle w:val="norm"/>
        <w:widowControl w:val="0"/>
        <w:tabs>
          <w:tab w:val="left" w:pos="1134"/>
        </w:tabs>
        <w:spacing w:line="240" w:lineRule="auto"/>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460A20">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460A20">
      <w:pPr>
        <w:pStyle w:val="norm"/>
        <w:widowControl w:val="0"/>
        <w:tabs>
          <w:tab w:val="left" w:pos="1134"/>
        </w:tabs>
        <w:spacing w:line="240" w:lineRule="auto"/>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A0F97">
      <w:pPr>
        <w:pStyle w:val="a3"/>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A0F97">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E1201E">
      <w:pPr>
        <w:pStyle w:val="23"/>
        <w:widowControl w:val="0"/>
        <w:tabs>
          <w:tab w:val="left" w:pos="1134"/>
        </w:tabs>
        <w:spacing w:line="240" w:lineRule="auto"/>
        <w:ind w:firstLine="709"/>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A3CB5" w:rsidRPr="0018465F">
        <w:rPr>
          <w:rFonts w:ascii="GHEA Grapalat" w:hAnsi="GHEA Grapalat"/>
          <w:b/>
          <w:sz w:val="24"/>
          <w:szCs w:val="24"/>
        </w:rPr>
        <w:t>07</w:t>
      </w:r>
      <w:r w:rsidR="00A9098A" w:rsidRPr="0018465F">
        <w:rPr>
          <w:rFonts w:ascii="GHEA Grapalat" w:hAnsi="GHEA Grapalat"/>
          <w:b/>
          <w:sz w:val="24"/>
          <w:szCs w:val="24"/>
        </w:rPr>
        <w:t xml:space="preserve">-ый день в </w:t>
      </w:r>
      <w:r w:rsidR="0018465F" w:rsidRPr="0018465F">
        <w:rPr>
          <w:rFonts w:ascii="GHEA Grapalat" w:hAnsi="GHEA Grapalat"/>
          <w:b/>
          <w:sz w:val="24"/>
          <w:szCs w:val="24"/>
        </w:rPr>
        <w:t>1</w:t>
      </w:r>
      <w:r w:rsidR="00EA2345">
        <w:rPr>
          <w:rFonts w:ascii="GHEA Grapalat" w:hAnsi="GHEA Grapalat"/>
          <w:b/>
          <w:sz w:val="24"/>
          <w:szCs w:val="24"/>
        </w:rPr>
        <w:t>0</w:t>
      </w:r>
      <w:r w:rsidR="0018465F" w:rsidRPr="0018465F">
        <w:rPr>
          <w:rFonts w:ascii="GHEA Grapalat" w:hAnsi="GHEA Grapalat"/>
          <w:b/>
          <w:sz w:val="24"/>
          <w:szCs w:val="24"/>
        </w:rPr>
        <w:t>:30</w:t>
      </w:r>
      <w:r w:rsidR="00A9098A" w:rsidRPr="0018465F">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E1201E">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1201E">
      <w:pPr>
        <w:widowControl w:val="0"/>
        <w:tabs>
          <w:tab w:val="left" w:pos="1134"/>
        </w:tabs>
        <w:ind w:firstLine="709"/>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1201E">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1201E">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18465F">
        <w:rPr>
          <w:rFonts w:ascii="GHEA Grapalat" w:hAnsi="GHEA Grapalat"/>
          <w:i w:val="0"/>
          <w:sz w:val="24"/>
          <w:szCs w:val="24"/>
        </w:rPr>
        <w:t xml:space="preserve">, </w:t>
      </w:r>
      <w:r w:rsidR="0018465F" w:rsidRPr="00E063D7">
        <w:rPr>
          <w:rFonts w:ascii="GHEA Grapalat" w:hAnsi="GHEA Grapalat"/>
          <w:b/>
          <w:i w:val="0"/>
          <w:sz w:val="22"/>
          <w:szCs w:val="22"/>
        </w:rPr>
        <w:t>установленному Центральным банком Армении на момент вскрытия заявок</w:t>
      </w:r>
      <w:r w:rsidR="0018465F">
        <w:rPr>
          <w:rFonts w:ascii="GHEA Grapalat" w:hAnsi="GHEA Grapalat"/>
          <w:b/>
          <w:i w:val="0"/>
          <w:sz w:val="22"/>
          <w:szCs w:val="22"/>
        </w:rPr>
        <w:t>.</w:t>
      </w:r>
    </w:p>
    <w:p w:rsidR="00096865" w:rsidRPr="009044F1"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sidR="00DF2E0C">
        <w:rPr>
          <w:rFonts w:ascii="GHEA Grapalat" w:hAnsi="GHEA Grapalat"/>
          <w:sz w:val="24"/>
          <w:szCs w:val="24"/>
        </w:rPr>
        <w:t xml:space="preserve"> закупки</w:t>
      </w:r>
      <w:r w:rsidRPr="009044F1">
        <w:rPr>
          <w:rFonts w:ascii="GHEA Grapalat" w:hAnsi="GHEA Grapalat"/>
          <w:sz w:val="24"/>
          <w:szCs w:val="24"/>
        </w:rPr>
        <w:t xml:space="preserve">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1D13">
        <w:rPr>
          <w:rFonts w:ascii="GHEA Grapalat" w:hAnsi="GHEA Grapalat"/>
          <w:sz w:val="24"/>
          <w:szCs w:val="24"/>
        </w:rPr>
        <w:t>;</w:t>
      </w:r>
    </w:p>
    <w:p w:rsidR="006834A0" w:rsidRDefault="006834A0" w:rsidP="00E1201E">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закупк</w:t>
      </w:r>
      <w:r w:rsidR="00B9461C">
        <w:rPr>
          <w:rFonts w:ascii="GHEA Grapalat" w:hAnsi="GHEA Grapalat"/>
          <w:sz w:val="24"/>
          <w:szCs w:val="24"/>
        </w:rPr>
        <w:t>и</w:t>
      </w:r>
      <w:r w:rsidRPr="009044F1">
        <w:rPr>
          <w:rFonts w:ascii="GHEA Grapalat" w:hAnsi="GHEA Grapalat"/>
          <w:sz w:val="24"/>
          <w:szCs w:val="24"/>
        </w:rPr>
        <w:t>,</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w:t>
      </w:r>
      <w:r w:rsidR="009C42C7" w:rsidRPr="004F2C09">
        <w:rPr>
          <w:rFonts w:ascii="GHEA Grapalat" w:hAnsi="GHEA Grapalat"/>
          <w:sz w:val="24"/>
          <w:szCs w:val="24"/>
        </w:rPr>
        <w:t>заключаемым с последним договором</w:t>
      </w:r>
      <w:r w:rsidR="009C42C7" w:rsidRPr="000811C1">
        <w:rPr>
          <w:rFonts w:ascii="GHEA Grapalat" w:hAnsi="GHEA Grapalat"/>
          <w:sz w:val="24"/>
          <w:szCs w:val="24"/>
        </w:rPr>
        <w:t xml:space="preserve">, вступают в силу в случае </w:t>
      </w:r>
      <w:proofErr w:type="spellStart"/>
      <w:r w:rsidR="009C42C7" w:rsidRPr="000811C1">
        <w:rPr>
          <w:rFonts w:ascii="GHEA Grapalat" w:hAnsi="GHEA Grapalat"/>
          <w:sz w:val="24"/>
          <w:szCs w:val="24"/>
        </w:rPr>
        <w:t>предусмотрения</w:t>
      </w:r>
      <w:proofErr w:type="spellEnd"/>
      <w:r w:rsidR="009C42C7" w:rsidRPr="000811C1">
        <w:rPr>
          <w:rFonts w:ascii="GHEA Grapalat" w:hAnsi="GHEA Grapalat"/>
          <w:sz w:val="24"/>
          <w:szCs w:val="24"/>
        </w:rPr>
        <w:t xml:space="preserve"> дополнительных финансовых средств в размере</w:t>
      </w:r>
      <w:r w:rsidR="009C42C7">
        <w:rPr>
          <w:rFonts w:ascii="GHEA Grapalat" w:hAnsi="GHEA Grapalat"/>
          <w:sz w:val="24"/>
          <w:szCs w:val="24"/>
        </w:rPr>
        <w:t xml:space="preserve"> цены, превышающей</w:t>
      </w:r>
      <w:r w:rsidR="009C42C7" w:rsidRPr="000811C1">
        <w:rPr>
          <w:rFonts w:ascii="GHEA Grapalat" w:hAnsi="GHEA Grapalat"/>
          <w:sz w:val="24"/>
          <w:szCs w:val="24"/>
        </w:rPr>
        <w:t xml:space="preserve"> цену</w:t>
      </w:r>
      <w:r w:rsidR="009C42C7">
        <w:rPr>
          <w:rFonts w:ascii="GHEA Grapalat" w:hAnsi="GHEA Grapalat"/>
          <w:sz w:val="24"/>
          <w:szCs w:val="24"/>
        </w:rPr>
        <w:t xml:space="preserve"> закупки</w:t>
      </w:r>
      <w:r w:rsidR="009C42C7" w:rsidRPr="000811C1">
        <w:rPr>
          <w:rFonts w:ascii="GHEA Grapalat" w:hAnsi="GHEA Grapalat"/>
          <w:sz w:val="24"/>
          <w:szCs w:val="24"/>
        </w:rPr>
        <w:t xml:space="preserve"> и заключения </w:t>
      </w:r>
      <w:r w:rsidR="009C42C7" w:rsidRPr="004F2C09">
        <w:rPr>
          <w:rFonts w:ascii="GHEA Grapalat" w:hAnsi="GHEA Grapalat"/>
          <w:sz w:val="24"/>
          <w:szCs w:val="24"/>
        </w:rPr>
        <w:t xml:space="preserve">на этой основе </w:t>
      </w:r>
      <w:r w:rsidR="009C42C7" w:rsidRPr="000811C1">
        <w:rPr>
          <w:rFonts w:ascii="GHEA Grapalat" w:hAnsi="GHEA Grapalat"/>
          <w:sz w:val="24"/>
          <w:szCs w:val="24"/>
        </w:rPr>
        <w:t xml:space="preserve">соглашения между </w:t>
      </w:r>
      <w:proofErr w:type="spellStart"/>
      <w:r w:rsidR="009C42C7" w:rsidRPr="000811C1">
        <w:rPr>
          <w:rFonts w:ascii="GHEA Grapalat" w:hAnsi="GHEA Grapalat"/>
          <w:sz w:val="24"/>
          <w:szCs w:val="24"/>
        </w:rPr>
        <w:t>сторонами.</w:t>
      </w:r>
      <w:r w:rsidRPr="000811C1">
        <w:rPr>
          <w:rFonts w:ascii="GHEA Grapalat" w:hAnsi="GHEA Grapalat"/>
          <w:sz w:val="24"/>
          <w:szCs w:val="24"/>
        </w:rPr>
        <w:t>При</w:t>
      </w:r>
      <w:proofErr w:type="spellEnd"/>
      <w:r w:rsidRPr="000811C1">
        <w:rPr>
          <w:rFonts w:ascii="GHEA Grapalat" w:hAnsi="GHEA Grapalat"/>
          <w:sz w:val="24"/>
          <w:szCs w:val="24"/>
        </w:rPr>
        <w:t xml:space="preserve">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AE1E6B" w:rsidRDefault="00AE1E6B" w:rsidP="00E1201E">
      <w:pPr>
        <w:pStyle w:val="norm"/>
        <w:widowControl w:val="0"/>
        <w:tabs>
          <w:tab w:val="left" w:pos="1134"/>
        </w:tabs>
        <w:spacing w:line="240" w:lineRule="auto"/>
        <w:contextualSpacing/>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E1201E">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B31341">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1201E">
      <w:pPr>
        <w:widowControl w:val="0"/>
        <w:tabs>
          <w:tab w:val="left" w:pos="1134"/>
        </w:tabs>
        <w:ind w:firstLine="709"/>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1201E">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E1201E">
      <w:pPr>
        <w:pStyle w:val="norm"/>
        <w:widowControl w:val="0"/>
        <w:tabs>
          <w:tab w:val="left" w:pos="1134"/>
        </w:tabs>
        <w:spacing w:line="240" w:lineRule="auto"/>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6D55DC" w:rsidP="00E1201E">
      <w:pPr>
        <w:widowControl w:val="0"/>
        <w:tabs>
          <w:tab w:val="left" w:pos="1276"/>
        </w:tabs>
        <w:ind w:firstLine="709"/>
        <w:contextualSpacing/>
        <w:rPr>
          <w:rFonts w:ascii="GHEA Grapalat" w:hAnsi="GHEA Grapalat"/>
        </w:rPr>
      </w:pPr>
      <w:r w:rsidRPr="006D55DC">
        <w:rPr>
          <w:rFonts w:ascii="GHEA Grapalat" w:hAnsi="GHEA Grapalat"/>
        </w:rPr>
        <w:t>При этом, если:</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E1201E">
      <w:pPr>
        <w:widowControl w:val="0"/>
        <w:tabs>
          <w:tab w:val="left" w:pos="1276"/>
        </w:tabs>
        <w:ind w:firstLine="709"/>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1201E">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1201E">
      <w:pPr>
        <w:pStyle w:val="23"/>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1201E">
      <w:pPr>
        <w:widowControl w:val="0"/>
        <w:tabs>
          <w:tab w:val="left" w:pos="1276"/>
        </w:tabs>
        <w:ind w:firstLine="709"/>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E1201E">
      <w:pPr>
        <w:widowControl w:val="0"/>
        <w:ind w:firstLine="709"/>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8465F" w:rsidRDefault="00A150A9" w:rsidP="00E1201E">
      <w:pPr>
        <w:pStyle w:val="23"/>
        <w:widowControl w:val="0"/>
        <w:tabs>
          <w:tab w:val="left" w:pos="1276"/>
        </w:tabs>
        <w:spacing w:line="240" w:lineRule="auto"/>
        <w:ind w:firstLine="709"/>
        <w:contextualSpacing/>
        <w:rPr>
          <w:rFonts w:asciiTheme="minorHAnsi" w:hAnsiTheme="minorHAnsi"/>
          <w:b/>
          <w:sz w:val="24"/>
          <w:szCs w:val="24"/>
        </w:rPr>
      </w:pPr>
      <w:r w:rsidRPr="0018465F">
        <w:rPr>
          <w:rFonts w:ascii="GHEA Grapalat" w:hAnsi="GHEA Grapalat"/>
          <w:b/>
          <w:sz w:val="24"/>
          <w:szCs w:val="24"/>
        </w:rPr>
        <w:t>8.</w:t>
      </w:r>
      <w:r w:rsidR="000E624C" w:rsidRPr="0018465F">
        <w:rPr>
          <w:rFonts w:ascii="GHEA Grapalat" w:hAnsi="GHEA Grapalat"/>
          <w:b/>
          <w:sz w:val="24"/>
          <w:szCs w:val="24"/>
          <w:lang w:val="hy-AM"/>
        </w:rPr>
        <w:t>1</w:t>
      </w:r>
      <w:r w:rsidR="00E520F6" w:rsidRPr="0018465F">
        <w:rPr>
          <w:rFonts w:ascii="GHEA Grapalat" w:hAnsi="GHEA Grapalat"/>
          <w:b/>
          <w:sz w:val="24"/>
          <w:szCs w:val="24"/>
        </w:rPr>
        <w:t>8</w:t>
      </w:r>
      <w:r w:rsidRPr="0018465F">
        <w:rPr>
          <w:rFonts w:ascii="GHEA Grapalat" w:hAnsi="GHEA Grapalat"/>
          <w:b/>
          <w:sz w:val="24"/>
          <w:szCs w:val="24"/>
        </w:rPr>
        <w:t>.</w:t>
      </w:r>
      <w:r w:rsidR="00EE0CB1" w:rsidRPr="0018465F">
        <w:rPr>
          <w:rFonts w:ascii="GHEA Grapalat" w:hAnsi="GHEA Grapalat"/>
          <w:b/>
          <w:sz w:val="24"/>
          <w:szCs w:val="24"/>
        </w:rPr>
        <w:tab/>
      </w:r>
    </w:p>
    <w:p w:rsidR="00583092" w:rsidRPr="009044F1" w:rsidRDefault="00A150A9"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1201E">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E1201E">
      <w:pPr>
        <w:pStyle w:val="23"/>
        <w:widowControl w:val="0"/>
        <w:spacing w:line="240" w:lineRule="auto"/>
        <w:ind w:left="284" w:firstLine="709"/>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5500E5">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EE5A30" w:rsidRPr="00B6749E" w:rsidRDefault="00EE5A30" w:rsidP="00E1201E">
      <w:pPr>
        <w:pStyle w:val="23"/>
        <w:widowControl w:val="0"/>
        <w:numPr>
          <w:ilvl w:val="0"/>
          <w:numId w:val="32"/>
        </w:numPr>
        <w:spacing w:line="240" w:lineRule="auto"/>
        <w:ind w:left="284" w:firstLine="709"/>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E1201E">
      <w:pPr>
        <w:pStyle w:val="norm"/>
        <w:widowControl w:val="0"/>
        <w:numPr>
          <w:ilvl w:val="0"/>
          <w:numId w:val="32"/>
        </w:numPr>
        <w:spacing w:line="240" w:lineRule="auto"/>
        <w:ind w:left="284" w:firstLine="709"/>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E1201E">
      <w:pPr>
        <w:pStyle w:val="norm"/>
        <w:widowControl w:val="0"/>
        <w:tabs>
          <w:tab w:val="left" w:pos="1276"/>
        </w:tabs>
        <w:spacing w:line="240" w:lineRule="auto"/>
        <w:ind w:left="284"/>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500E5">
      <w:pPr>
        <w:widowControl w:val="0"/>
        <w:tabs>
          <w:tab w:val="left" w:pos="1134"/>
        </w:tabs>
        <w:ind w:firstLine="709"/>
        <w:contextualSpacing/>
        <w:mirrorIndents/>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500E5">
      <w:pPr>
        <w:widowControl w:val="0"/>
        <w:tabs>
          <w:tab w:val="left" w:pos="1134"/>
        </w:tabs>
        <w:ind w:firstLine="709"/>
        <w:contextualSpacing/>
        <w:mirrorIndents/>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5500E5">
      <w:pPr>
        <w:pStyle w:val="a3"/>
        <w:widowControl w:val="0"/>
        <w:tabs>
          <w:tab w:val="left" w:pos="1134"/>
        </w:tabs>
        <w:spacing w:line="240" w:lineRule="auto"/>
        <w:ind w:firstLine="709"/>
        <w:contextualSpacing/>
        <w:mirrorIndents/>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500E5" w:rsidRPr="009044F1" w:rsidRDefault="005500E5" w:rsidP="005500E5">
      <w:pPr>
        <w:pStyle w:val="a3"/>
        <w:widowControl w:val="0"/>
        <w:tabs>
          <w:tab w:val="left" w:pos="1134"/>
        </w:tabs>
        <w:spacing w:line="240" w:lineRule="auto"/>
        <w:ind w:firstLine="709"/>
        <w:contextualSpacing/>
        <w:mirrorIndents/>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500E5">
      <w:pPr>
        <w:widowControl w:val="0"/>
        <w:tabs>
          <w:tab w:val="left" w:pos="1276"/>
        </w:tabs>
        <w:ind w:firstLine="709"/>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w:t>
      </w:r>
      <w:r w:rsidR="007C56B2" w:rsidRPr="002A326B">
        <w:rPr>
          <w:rFonts w:ascii="GHEA Grapalat" w:hAnsi="GHEA Grapalat"/>
          <w:b/>
          <w:color w:val="000000" w:themeColor="text1"/>
        </w:rPr>
        <w:t>в течение 5-и рабочих дней</w:t>
      </w:r>
      <w:r w:rsidR="007C56B2" w:rsidRPr="00681C1F">
        <w:rPr>
          <w:rFonts w:ascii="GHEA Grapalat" w:hAnsi="GHEA Grapalat"/>
          <w:color w:val="000000" w:themeColor="text1"/>
        </w:rPr>
        <w:t xml:space="preserve"> со 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B80F78">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2A326B">
        <w:rPr>
          <w:rFonts w:ascii="GHEA Grapalat" w:hAnsi="GHEA Grapalat"/>
          <w:color w:val="000000" w:themeColor="text1"/>
        </w:rPr>
        <w:t xml:space="preserve"> </w:t>
      </w:r>
      <w:r w:rsidR="007C56B2" w:rsidRPr="00681C1F">
        <w:rPr>
          <w:rFonts w:ascii="GHEA Grapalat" w:hAnsi="GHEA Grapalat"/>
          <w:color w:val="000000" w:themeColor="text1"/>
        </w:rPr>
        <w:t>(</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2A326B">
        <w:rPr>
          <w:rFonts w:ascii="GHEA Grapalat" w:hAnsi="GHEA Grapalat"/>
          <w:color w:val="000000" w:themeColor="text1"/>
        </w:rPr>
        <w:t>.</w:t>
      </w:r>
    </w:p>
    <w:p w:rsidR="0057550D" w:rsidRPr="008D2394" w:rsidRDefault="00A6609C" w:rsidP="005500E5">
      <w:pPr>
        <w:widowControl w:val="0"/>
        <w:tabs>
          <w:tab w:val="left" w:pos="1276"/>
        </w:tabs>
        <w:ind w:firstLine="709"/>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8F7AA4">
        <w:rPr>
          <w:rFonts w:ascii="GHEA Grapalat" w:hAnsi="GHEA Grapalat"/>
          <w:b/>
        </w:rPr>
        <w:t>п</w:t>
      </w:r>
      <w:r w:rsidR="003F591C" w:rsidRPr="008F7AA4">
        <w:rPr>
          <w:rFonts w:ascii="GHEA Grapalat" w:hAnsi="GHEA Grapalat"/>
          <w:b/>
        </w:rPr>
        <w:t>я</w:t>
      </w:r>
      <w:r w:rsidR="00427585" w:rsidRPr="008F7AA4">
        <w:rPr>
          <w:rFonts w:ascii="GHEA Grapalat" w:hAnsi="GHEA Grapalat"/>
          <w:b/>
        </w:rPr>
        <w:t>тнадцати процентам</w:t>
      </w:r>
      <w:r w:rsidR="008C5F2A" w:rsidRPr="008F7AA4">
        <w:rPr>
          <w:rFonts w:ascii="GHEA Grapalat" w:hAnsi="GHEA Grapalat"/>
          <w:b/>
        </w:rPr>
        <w:t xml:space="preserve"> </w:t>
      </w:r>
      <w:r w:rsidR="003D1A79" w:rsidRPr="008F7AA4">
        <w:rPr>
          <w:rFonts w:ascii="GHEA Grapalat" w:hAnsi="GHEA Grapalat"/>
          <w:b/>
        </w:rPr>
        <w:t>от цены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w:t>
      </w:r>
      <w:r w:rsidR="001647D2" w:rsidRPr="008F7AA4">
        <w:rPr>
          <w:rFonts w:ascii="GHEA Grapalat" w:hAnsi="GHEA Grapalat"/>
          <w:b/>
        </w:rPr>
        <w:t xml:space="preserve">в </w:t>
      </w:r>
      <w:r w:rsidR="004B6A49" w:rsidRPr="008F7AA4">
        <w:rPr>
          <w:rFonts w:ascii="GHEA Grapalat" w:hAnsi="GHEA Grapalat"/>
          <w:b/>
        </w:rPr>
        <w:t>виде</w:t>
      </w:r>
      <w:r w:rsidR="001647D2" w:rsidRPr="008F7AA4">
        <w:rPr>
          <w:rFonts w:ascii="GHEA Grapalat" w:hAnsi="GHEA Grapalat"/>
          <w:b/>
        </w:rPr>
        <w:t xml:space="preserve"> </w:t>
      </w:r>
      <w:r w:rsidR="00BD5554" w:rsidRPr="008F7AA4">
        <w:rPr>
          <w:rFonts w:ascii="GHEA Grapalat" w:hAnsi="GHEA Grapalat"/>
          <w:b/>
        </w:rPr>
        <w:t>соглашения о неустойке (приложение 4. 2) или наличных денег</w:t>
      </w:r>
      <w:r w:rsidR="008F7AA4">
        <w:rPr>
          <w:rFonts w:ascii="GHEA Grapalat" w:hAnsi="GHEA Grapalat"/>
          <w:b/>
        </w:rPr>
        <w:t xml:space="preserve">. </w:t>
      </w:r>
    </w:p>
    <w:p w:rsidR="00384973" w:rsidRDefault="0085658A" w:rsidP="005500E5">
      <w:pPr>
        <w:widowControl w:val="0"/>
        <w:tabs>
          <w:tab w:val="left" w:pos="1276"/>
        </w:tabs>
        <w:ind w:firstLine="709"/>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FB06EA">
        <w:rPr>
          <w:rFonts w:ascii="GHEA Grapalat" w:hAnsi="GHEA Grapalat"/>
        </w:rPr>
        <w:t>.</w:t>
      </w:r>
    </w:p>
    <w:p w:rsidR="00CD2651" w:rsidRPr="002E6E0C" w:rsidRDefault="00CD2651"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5500E5">
      <w:pPr>
        <w:widowControl w:val="0"/>
        <w:tabs>
          <w:tab w:val="left" w:pos="1276"/>
        </w:tabs>
        <w:ind w:firstLine="709"/>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1F07A1" w:rsidRPr="00707948" w:rsidRDefault="001F07A1" w:rsidP="005500E5">
      <w:pPr>
        <w:widowControl w:val="0"/>
        <w:tabs>
          <w:tab w:val="left" w:pos="1276"/>
        </w:tabs>
        <w:ind w:firstLine="709"/>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5500E5">
      <w:pPr>
        <w:widowControl w:val="0"/>
        <w:tabs>
          <w:tab w:val="left" w:pos="1276"/>
        </w:tabs>
        <w:ind w:firstLine="709"/>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5500E5">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FB06EA">
        <w:rPr>
          <w:rFonts w:ascii="GHEA Grapalat" w:hAnsi="GHEA Grapalat"/>
          <w:b/>
        </w:rPr>
        <w:t>10 процентов</w:t>
      </w:r>
      <w:r w:rsidRPr="00853D2D">
        <w:rPr>
          <w:rFonts w:ascii="GHEA Grapalat" w:hAnsi="GHEA Grapalat"/>
        </w:rPr>
        <w:t xml:space="preserve">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FB06EA" w:rsidRPr="008F7AA4">
        <w:rPr>
          <w:rFonts w:ascii="GHEA Grapalat" w:hAnsi="GHEA Grapalat"/>
          <w:b/>
        </w:rPr>
        <w:t xml:space="preserve">в виде соглашения о неустойке (приложение </w:t>
      </w:r>
      <w:r w:rsidR="00FB06EA">
        <w:rPr>
          <w:rFonts w:ascii="GHEA Grapalat" w:hAnsi="GHEA Grapalat"/>
          <w:b/>
        </w:rPr>
        <w:t>5.1</w:t>
      </w:r>
      <w:r w:rsidR="00FB06EA" w:rsidRPr="008F7AA4">
        <w:rPr>
          <w:rFonts w:ascii="GHEA Grapalat" w:hAnsi="GHEA Grapalat"/>
          <w:b/>
        </w:rPr>
        <w:t>) или наличных денег</w:t>
      </w:r>
      <w:r w:rsidR="00FB06EA">
        <w:rPr>
          <w:rFonts w:ascii="GHEA Grapalat" w:hAnsi="GHEA Grapalat"/>
          <w:b/>
        </w:rPr>
        <w:t>.</w:t>
      </w:r>
    </w:p>
    <w:p w:rsidR="0011249D" w:rsidRDefault="0058395E" w:rsidP="005500E5">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5500E5">
      <w:pPr>
        <w:widowControl w:val="0"/>
        <w:tabs>
          <w:tab w:val="left" w:pos="1276"/>
        </w:tabs>
        <w:ind w:firstLine="709"/>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6C5BE0">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5500E5">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5500E5">
      <w:pPr>
        <w:widowControl w:val="0"/>
        <w:tabs>
          <w:tab w:val="left" w:pos="1276"/>
        </w:tabs>
        <w:ind w:firstLine="709"/>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5500E5">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6C5BE0">
        <w:rPr>
          <w:rFonts w:ascii="GHEA Grapalat" w:hAnsi="GHEA Grapalat"/>
        </w:rPr>
        <w:t>не предусмотрено</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5500E5">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5500E5">
      <w:pPr>
        <w:widowControl w:val="0"/>
        <w:tabs>
          <w:tab w:val="left" w:pos="1134"/>
        </w:tabs>
        <w:ind w:firstLine="709"/>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5500E5">
      <w:pPr>
        <w:ind w:firstLine="709"/>
        <w:contextualSpacing/>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096865" w:rsidRPr="009044F1" w:rsidRDefault="00096865"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16BC7" w:rsidRPr="00B02E29">
        <w:rPr>
          <w:rFonts w:ascii="GHEA Grapalat" w:hAnsi="GHEA Grapalat"/>
        </w:rPr>
        <w:t>прекращается</w:t>
      </w:r>
      <w:r w:rsidR="00F16BC7">
        <w:rPr>
          <w:rFonts w:ascii="GHEA Grapalat" w:hAnsi="GHEA Grapalat"/>
        </w:rPr>
        <w:t xml:space="preserve"> </w:t>
      </w:r>
      <w:r w:rsidR="00F16BC7" w:rsidRPr="00B02E29">
        <w:rPr>
          <w:rFonts w:ascii="GHEA Grapalat" w:hAnsi="GHEA Grapalat"/>
        </w:rPr>
        <w:t>потребность</w:t>
      </w:r>
      <w:r w:rsidR="00F16BC7">
        <w:rPr>
          <w:rFonts w:ascii="GHEA Grapalat" w:hAnsi="GHEA Grapalat"/>
        </w:rPr>
        <w:t xml:space="preserve"> </w:t>
      </w:r>
      <w:r w:rsidR="00F16BC7" w:rsidRPr="00B02E29">
        <w:rPr>
          <w:rFonts w:ascii="GHEA Grapalat" w:hAnsi="GHEA Grapalat"/>
        </w:rPr>
        <w:t>в</w:t>
      </w:r>
      <w:r w:rsidR="00F16BC7">
        <w:rPr>
          <w:rFonts w:ascii="GHEA Grapalat" w:hAnsi="GHEA Grapalat"/>
        </w:rPr>
        <w:t xml:space="preserve"> </w:t>
      </w:r>
      <w:r w:rsidR="00F16BC7" w:rsidRPr="00B02E29">
        <w:rPr>
          <w:rFonts w:ascii="GHEA Grapalat" w:hAnsi="GHEA Grapalat"/>
        </w:rPr>
        <w:t>закупке.</w:t>
      </w:r>
      <w:r w:rsidR="00F16BC7">
        <w:rPr>
          <w:rFonts w:ascii="GHEA Grapalat" w:hAnsi="GHEA Grapalat"/>
        </w:rPr>
        <w:t xml:space="preserve"> </w:t>
      </w:r>
      <w:r w:rsidR="00F16BC7" w:rsidRPr="00B02E29">
        <w:rPr>
          <w:rFonts w:ascii="GHEA Grapalat" w:hAnsi="GHEA Grapalat"/>
        </w:rPr>
        <w:t>При</w:t>
      </w:r>
      <w:r w:rsidR="00F16BC7">
        <w:rPr>
          <w:rFonts w:ascii="GHEA Grapalat" w:hAnsi="GHEA Grapalat"/>
        </w:rPr>
        <w:t xml:space="preserve"> </w:t>
      </w:r>
      <w:r w:rsidR="00F16BC7" w:rsidRPr="00B02E29">
        <w:rPr>
          <w:rFonts w:ascii="GHEA Grapalat" w:hAnsi="GHEA Grapalat"/>
        </w:rPr>
        <w:t>этом</w:t>
      </w:r>
      <w:r w:rsidR="00F16BC7">
        <w:rPr>
          <w:rFonts w:ascii="GHEA Grapalat" w:hAnsi="GHEA Grapalat"/>
        </w:rPr>
        <w:t xml:space="preserve"> </w:t>
      </w:r>
      <w:r w:rsidR="00F16BC7" w:rsidRPr="00B02E29">
        <w:rPr>
          <w:rFonts w:ascii="GHEA Grapalat" w:hAnsi="GHEA Grapalat"/>
        </w:rPr>
        <w:t>процедура</w:t>
      </w:r>
      <w:r w:rsidR="00F16BC7">
        <w:rPr>
          <w:rFonts w:ascii="GHEA Grapalat" w:hAnsi="GHEA Grapalat"/>
        </w:rPr>
        <w:t xml:space="preserve"> </w:t>
      </w:r>
      <w:r w:rsidR="00F16BC7" w:rsidRPr="00B02E29">
        <w:rPr>
          <w:rFonts w:ascii="GHEA Grapalat" w:hAnsi="GHEA Grapalat"/>
        </w:rPr>
        <w:t>закупки,</w:t>
      </w:r>
      <w:r w:rsidR="00F16BC7">
        <w:rPr>
          <w:rFonts w:ascii="GHEA Grapalat" w:hAnsi="GHEA Grapalat"/>
        </w:rPr>
        <w:t xml:space="preserve"> </w:t>
      </w:r>
      <w:r w:rsidR="00F16BC7" w:rsidRPr="00B02E29">
        <w:rPr>
          <w:rFonts w:ascii="GHEA Grapalat" w:hAnsi="GHEA Grapalat"/>
        </w:rPr>
        <w:t>организованная</w:t>
      </w:r>
      <w:r w:rsidR="00F16BC7">
        <w:rPr>
          <w:rFonts w:ascii="GHEA Grapalat" w:hAnsi="GHEA Grapalat"/>
        </w:rPr>
        <w:t xml:space="preserve"> </w:t>
      </w:r>
      <w:r w:rsidR="00F16BC7" w:rsidRPr="00B02E29">
        <w:rPr>
          <w:rFonts w:ascii="GHEA Grapalat" w:hAnsi="GHEA Grapalat"/>
        </w:rPr>
        <w:t>для</w:t>
      </w:r>
      <w:r w:rsidR="00F16BC7">
        <w:rPr>
          <w:rFonts w:ascii="GHEA Grapalat" w:hAnsi="GHEA Grapalat"/>
        </w:rPr>
        <w:t xml:space="preserve"> </w:t>
      </w:r>
      <w:r w:rsidR="00F16BC7" w:rsidRPr="00B02E29">
        <w:rPr>
          <w:rFonts w:ascii="GHEA Grapalat" w:hAnsi="GHEA Grapalat"/>
        </w:rPr>
        <w:t>нужд</w:t>
      </w:r>
      <w:r w:rsidR="00F16BC7">
        <w:rPr>
          <w:rFonts w:ascii="GHEA Grapalat" w:hAnsi="GHEA Grapalat"/>
        </w:rPr>
        <w:t xml:space="preserve"> </w:t>
      </w:r>
      <w:r w:rsidR="00F16BC7" w:rsidRPr="00B02E29">
        <w:rPr>
          <w:rFonts w:ascii="GHEA Grapalat" w:hAnsi="GHEA Grapalat"/>
        </w:rPr>
        <w:t>государства</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общин,</w:t>
      </w:r>
      <w:r w:rsidR="00F16BC7">
        <w:rPr>
          <w:rFonts w:ascii="GHEA Grapalat" w:hAnsi="GHEA Grapalat"/>
        </w:rPr>
        <w:t xml:space="preserve"> </w:t>
      </w:r>
      <w:r w:rsidR="00F16BC7" w:rsidRPr="00B02E29">
        <w:rPr>
          <w:rFonts w:ascii="GHEA Grapalat" w:hAnsi="GHEA Grapalat"/>
        </w:rPr>
        <w:t>может</w:t>
      </w:r>
      <w:r w:rsidR="00F16BC7">
        <w:rPr>
          <w:rFonts w:ascii="GHEA Grapalat" w:hAnsi="GHEA Grapalat"/>
        </w:rPr>
        <w:t xml:space="preserve"> </w:t>
      </w:r>
      <w:r w:rsidR="00F16BC7" w:rsidRPr="00B02E29">
        <w:rPr>
          <w:rFonts w:ascii="GHEA Grapalat" w:hAnsi="GHEA Grapalat"/>
        </w:rPr>
        <w:t>быть</w:t>
      </w:r>
      <w:r w:rsidR="00F16BC7">
        <w:rPr>
          <w:rFonts w:ascii="GHEA Grapalat" w:hAnsi="GHEA Grapalat"/>
        </w:rPr>
        <w:t xml:space="preserve"> </w:t>
      </w:r>
      <w:r w:rsidR="00F16BC7" w:rsidRPr="00B02E29">
        <w:rPr>
          <w:rFonts w:ascii="GHEA Grapalat" w:hAnsi="GHEA Grapalat"/>
        </w:rPr>
        <w:t>объявлена</w:t>
      </w:r>
      <w:r w:rsidR="00F16BC7">
        <w:rPr>
          <w:rFonts w:ascii="GHEA Grapalat" w:hAnsi="GHEA Grapalat"/>
        </w:rPr>
        <w:t xml:space="preserve"> </w:t>
      </w:r>
      <w:r w:rsidR="00F16BC7" w:rsidRPr="00B02E29">
        <w:rPr>
          <w:rFonts w:ascii="GHEA Grapalat" w:hAnsi="GHEA Grapalat"/>
        </w:rPr>
        <w:t>полностью</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частично</w:t>
      </w:r>
      <w:r w:rsidR="00F16BC7">
        <w:rPr>
          <w:rFonts w:ascii="GHEA Grapalat" w:hAnsi="GHEA Grapalat"/>
        </w:rPr>
        <w:t xml:space="preserve"> </w:t>
      </w:r>
      <w:r w:rsidR="00F16BC7" w:rsidRPr="00B02E29">
        <w:rPr>
          <w:rFonts w:ascii="GHEA Grapalat" w:hAnsi="GHEA Grapalat"/>
        </w:rPr>
        <w:t>несостоявшейся</w:t>
      </w:r>
      <w:r w:rsidR="00F16BC7">
        <w:rPr>
          <w:rFonts w:ascii="GHEA Grapalat" w:hAnsi="GHEA Grapalat"/>
        </w:rPr>
        <w:t xml:space="preserve"> </w:t>
      </w:r>
      <w:r w:rsidR="00F16BC7" w:rsidRPr="00CC7EC8">
        <w:rPr>
          <w:rFonts w:ascii="GHEA Grapalat" w:hAnsi="GHEA Grapalat"/>
          <w:spacing w:val="-6"/>
        </w:rPr>
        <w:t>на</w:t>
      </w:r>
      <w:r w:rsidR="00F16BC7">
        <w:rPr>
          <w:rFonts w:ascii="GHEA Grapalat" w:hAnsi="GHEA Grapalat"/>
          <w:spacing w:val="-6"/>
        </w:rPr>
        <w:t xml:space="preserve"> </w:t>
      </w:r>
      <w:r w:rsidR="00F16BC7" w:rsidRPr="00CC7EC8">
        <w:rPr>
          <w:rFonts w:ascii="GHEA Grapalat" w:hAnsi="GHEA Grapalat"/>
          <w:spacing w:val="-6"/>
        </w:rPr>
        <w:t>основании</w:t>
      </w:r>
      <w:r w:rsidR="00F16BC7">
        <w:rPr>
          <w:rFonts w:ascii="GHEA Grapalat" w:hAnsi="GHEA Grapalat"/>
          <w:spacing w:val="-6"/>
        </w:rPr>
        <w:t xml:space="preserve"> </w:t>
      </w:r>
      <w:r w:rsidR="00F16BC7" w:rsidRPr="00CC7EC8">
        <w:rPr>
          <w:rFonts w:ascii="GHEA Grapalat" w:hAnsi="GHEA Grapalat"/>
          <w:spacing w:val="-6"/>
        </w:rPr>
        <w:t>решения</w:t>
      </w:r>
      <w:r w:rsidR="00F16BC7">
        <w:rPr>
          <w:rFonts w:ascii="GHEA Grapalat" w:hAnsi="GHEA Grapalat"/>
          <w:spacing w:val="-6"/>
        </w:rPr>
        <w:t xml:space="preserve"> </w:t>
      </w:r>
      <w:r w:rsidR="00F16BC7" w:rsidRPr="00CC7EC8">
        <w:rPr>
          <w:rFonts w:ascii="GHEA Grapalat" w:hAnsi="GHEA Grapalat"/>
          <w:spacing w:val="-6"/>
        </w:rPr>
        <w:t>руководителя</w:t>
      </w:r>
      <w:r w:rsidR="00F16BC7">
        <w:rPr>
          <w:rFonts w:ascii="GHEA Grapalat" w:hAnsi="GHEA Grapalat"/>
          <w:spacing w:val="-6"/>
        </w:rPr>
        <w:t xml:space="preserve"> </w:t>
      </w:r>
      <w:r w:rsidR="00F16BC7" w:rsidRPr="00CC7EC8">
        <w:rPr>
          <w:rFonts w:ascii="GHEA Grapalat" w:hAnsi="GHEA Grapalat"/>
          <w:spacing w:val="-6"/>
        </w:rPr>
        <w:t>уполномоченного</w:t>
      </w:r>
      <w:r w:rsidR="00F16BC7">
        <w:rPr>
          <w:rFonts w:ascii="GHEA Grapalat" w:hAnsi="GHEA Grapalat"/>
          <w:spacing w:val="-6"/>
        </w:rPr>
        <w:t xml:space="preserve"> </w:t>
      </w:r>
      <w:r w:rsidR="00F16BC7" w:rsidRPr="00CC7EC8">
        <w:rPr>
          <w:rFonts w:ascii="GHEA Grapalat" w:hAnsi="GHEA Grapalat"/>
          <w:spacing w:val="-6"/>
        </w:rPr>
        <w:t>органа,</w:t>
      </w:r>
      <w:r w:rsidR="00F16BC7">
        <w:rPr>
          <w:rFonts w:ascii="GHEA Grapalat" w:hAnsi="GHEA Grapalat"/>
          <w:spacing w:val="-6"/>
        </w:rPr>
        <w:t xml:space="preserve"> </w:t>
      </w:r>
      <w:r w:rsidR="00F16BC7" w:rsidRPr="00CC7EC8">
        <w:rPr>
          <w:rFonts w:ascii="GHEA Grapalat" w:hAnsi="GHEA Grapalat"/>
          <w:spacing w:val="-6"/>
        </w:rPr>
        <w:t>осуществляющего</w:t>
      </w:r>
      <w:r w:rsidR="00F16BC7">
        <w:rPr>
          <w:rFonts w:ascii="GHEA Grapalat" w:hAnsi="GHEA Grapalat"/>
          <w:spacing w:val="-6"/>
        </w:rPr>
        <w:t xml:space="preserve"> </w:t>
      </w:r>
      <w:r w:rsidR="00F16BC7" w:rsidRPr="00CC7EC8">
        <w:rPr>
          <w:rFonts w:ascii="GHEA Grapalat" w:hAnsi="GHEA Grapalat"/>
          <w:spacing w:val="-6"/>
        </w:rPr>
        <w:t>общее</w:t>
      </w:r>
      <w:r w:rsidR="00F16BC7">
        <w:rPr>
          <w:rFonts w:ascii="GHEA Grapalat" w:hAnsi="GHEA Grapalat"/>
          <w:spacing w:val="-6"/>
        </w:rPr>
        <w:t xml:space="preserve"> </w:t>
      </w:r>
      <w:r w:rsidR="00F16BC7" w:rsidRPr="00CC7EC8">
        <w:rPr>
          <w:rFonts w:ascii="GHEA Grapalat" w:hAnsi="GHEA Grapalat"/>
          <w:spacing w:val="-6"/>
        </w:rPr>
        <w:t>управление</w:t>
      </w:r>
      <w:r w:rsidR="00F16BC7" w:rsidRPr="009044F1">
        <w:rPr>
          <w:rFonts w:ascii="GHEA Grapalat" w:hAnsi="GHEA Grapalat"/>
        </w:rPr>
        <w:t>.</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6C5BE0">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5BE0" w:rsidRDefault="006C5BE0"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r w:rsidRPr="00570BBD">
        <w:rPr>
          <w:rFonts w:ascii="GHEA Grapalat" w:hAnsi="GHEA Grapalat"/>
        </w:rPr>
        <w:t>лиц-руководителя</w:t>
      </w:r>
      <w:proofErr w:type="spell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16BC7">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16BC7">
      <w:pPr>
        <w:widowControl w:val="0"/>
        <w:tabs>
          <w:tab w:val="left" w:pos="1134"/>
        </w:tabs>
        <w:ind w:firstLine="709"/>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F16BC7">
      <w:pPr>
        <w:widowControl w:val="0"/>
        <w:ind w:firstLine="709"/>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F16BC7">
      <w:pPr>
        <w:widowControl w:val="0"/>
        <w:ind w:firstLine="709"/>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F16BC7" w:rsidRDefault="002D5CF0" w:rsidP="00F16BC7">
      <w:pPr>
        <w:widowControl w:val="0"/>
        <w:tabs>
          <w:tab w:val="left" w:pos="1134"/>
        </w:tabs>
        <w:ind w:firstLine="709"/>
        <w:contextualSpacing/>
        <w:jc w:val="both"/>
        <w:rPr>
          <w:rFonts w:ascii="GHEA Grapalat" w:hAnsi="GHEA Grapalat"/>
          <w:b/>
        </w:rPr>
      </w:pPr>
      <w:r w:rsidRPr="00F16BC7">
        <w:rPr>
          <w:rFonts w:ascii="GHEA Grapalat" w:hAnsi="GHEA Grapalat"/>
          <w:b/>
        </w:rPr>
        <w:t>2.1</w:t>
      </w:r>
      <w:r w:rsidR="005114D0" w:rsidRPr="00F16BC7">
        <w:rPr>
          <w:rFonts w:ascii="GHEA Grapalat" w:hAnsi="GHEA Grapalat"/>
          <w:b/>
        </w:rPr>
        <w:t>.</w:t>
      </w:r>
      <w:r w:rsidR="009873F3" w:rsidRPr="00F16BC7">
        <w:rPr>
          <w:rFonts w:ascii="GHEA Grapalat" w:hAnsi="GHEA Grapalat"/>
          <w:b/>
        </w:rPr>
        <w:tab/>
      </w:r>
      <w:proofErr w:type="spellStart"/>
      <w:r w:rsidRPr="00F16BC7">
        <w:rPr>
          <w:rFonts w:ascii="GHEA Grapalat" w:hAnsi="GHEA Grapalat"/>
          <w:b/>
        </w:rPr>
        <w:t>заявление</w:t>
      </w:r>
      <w:r w:rsidR="00EB3C28" w:rsidRPr="00F16BC7">
        <w:rPr>
          <w:rFonts w:ascii="GHEA Grapalat" w:hAnsi="GHEA Grapalat"/>
          <w:b/>
        </w:rPr>
        <w:t>-объявлени</w:t>
      </w:r>
      <w:proofErr w:type="spellEnd"/>
      <w:r w:rsidR="00EB3C28" w:rsidRPr="00F16BC7">
        <w:rPr>
          <w:rFonts w:ascii="GHEA Grapalat" w:hAnsi="GHEA Grapalat"/>
          <w:b/>
          <w:lang w:val="en-US"/>
        </w:rPr>
        <w:t>e</w:t>
      </w:r>
      <w:r w:rsidR="00EB3C28" w:rsidRPr="00F16BC7">
        <w:rPr>
          <w:rFonts w:ascii="GHEA Grapalat" w:hAnsi="GHEA Grapalat"/>
          <w:b/>
        </w:rPr>
        <w:t xml:space="preserve"> </w:t>
      </w:r>
      <w:r w:rsidRPr="00F16BC7">
        <w:rPr>
          <w:rFonts w:ascii="GHEA Grapalat" w:hAnsi="GHEA Grapalat"/>
          <w:b/>
        </w:rPr>
        <w:t xml:space="preserve"> на участие в процедуре согласно Приложению №1;</w:t>
      </w:r>
    </w:p>
    <w:p w:rsidR="009D7EFF" w:rsidRPr="00F16BC7" w:rsidRDefault="009D7EFF"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2</w:t>
      </w:r>
      <w:r w:rsidR="00F429C4" w:rsidRPr="00F16BC7">
        <w:rPr>
          <w:rFonts w:ascii="GHEA Grapalat" w:hAnsi="GHEA Grapalat"/>
          <w:b/>
        </w:rPr>
        <w:t>.</w:t>
      </w:r>
      <w:r w:rsidR="00EA7CA6" w:rsidRPr="00F16BC7">
        <w:rPr>
          <w:rFonts w:ascii="GHEA Grapalat" w:hAnsi="GHEA Grapalat"/>
          <w:b/>
        </w:rPr>
        <w:t xml:space="preserve"> </w:t>
      </w:r>
      <w:r w:rsidR="00524D3D" w:rsidRPr="00F16BC7">
        <w:rPr>
          <w:rFonts w:ascii="GHEA Grapalat" w:hAnsi="GHEA Grapalat"/>
          <w:b/>
        </w:rPr>
        <w:t xml:space="preserve"> </w:t>
      </w:r>
      <w:r w:rsidRPr="00F16BC7">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F16BC7" w:rsidRDefault="008D4137"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3</w:t>
      </w:r>
      <w:r w:rsidR="00F429C4" w:rsidRPr="00F16BC7">
        <w:rPr>
          <w:rFonts w:ascii="GHEA Grapalat" w:hAnsi="GHEA Grapalat"/>
          <w:b/>
        </w:rPr>
        <w:t>.</w:t>
      </w:r>
      <w:r w:rsidR="00EA7CA6" w:rsidRPr="00F16BC7">
        <w:rPr>
          <w:rFonts w:ascii="GHEA Grapalat" w:hAnsi="GHEA Grapalat"/>
          <w:b/>
        </w:rPr>
        <w:t xml:space="preserve"> </w:t>
      </w:r>
      <w:r w:rsidRPr="00F16BC7">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54780B" w:rsidRPr="00F16BC7">
        <w:rPr>
          <w:rStyle w:val="af6"/>
          <w:rFonts w:ascii="GHEA Grapalat" w:hAnsi="GHEA Grapalat"/>
          <w:b/>
        </w:rPr>
        <w:footnoteReference w:customMarkFollows="1" w:id="1"/>
        <w:t>14</w:t>
      </w:r>
    </w:p>
    <w:p w:rsidR="00E67BA7" w:rsidRPr="00F16BC7" w:rsidRDefault="00096865"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F16BC7" w:rsidRPr="00F16BC7">
        <w:rPr>
          <w:rFonts w:ascii="GHEA Grapalat" w:hAnsi="GHEA Grapalat"/>
          <w:b/>
        </w:rPr>
        <w:t>4</w:t>
      </w:r>
      <w:r w:rsidR="004413A5" w:rsidRPr="00F16BC7">
        <w:rPr>
          <w:rFonts w:ascii="GHEA Grapalat" w:hAnsi="GHEA Grapalat"/>
          <w:b/>
        </w:rPr>
        <w:t>.</w:t>
      </w:r>
      <w:r w:rsidR="00367A9A" w:rsidRPr="00F16BC7">
        <w:rPr>
          <w:rFonts w:ascii="GHEA Grapalat" w:hAnsi="GHEA Grapalat"/>
          <w:b/>
        </w:rPr>
        <w:tab/>
      </w:r>
      <w:r w:rsidRPr="00F16BC7">
        <w:rPr>
          <w:rFonts w:ascii="GHEA Grapalat" w:hAnsi="GHEA Grapalat"/>
          <w:b/>
        </w:rPr>
        <w:t>ценовое предложение согласно Приложению №</w:t>
      </w:r>
      <w:r w:rsidR="00385C27" w:rsidRPr="00F16BC7">
        <w:rPr>
          <w:rFonts w:ascii="GHEA Grapalat" w:hAnsi="GHEA Grapalat"/>
          <w:b/>
        </w:rPr>
        <w:t>2</w:t>
      </w:r>
      <w:r w:rsidR="00BC7BF7" w:rsidRPr="00F16BC7">
        <w:rPr>
          <w:rFonts w:ascii="GHEA Grapalat" w:hAnsi="GHEA Grapalat"/>
          <w:b/>
        </w:rPr>
        <w:t>.</w:t>
      </w:r>
      <w:r w:rsidRPr="00F16BC7">
        <w:rPr>
          <w:rFonts w:ascii="GHEA Grapalat" w:hAnsi="GHEA Grapalat"/>
          <w:b/>
        </w:rPr>
        <w:t xml:space="preserve"> Ценовое предложение представляется в форме расчета, состоящего из обобщенных компонентов стоимости</w:t>
      </w:r>
      <w:r w:rsidR="008F7138" w:rsidRPr="00F16BC7">
        <w:rPr>
          <w:rFonts w:ascii="GHEA Grapalat" w:hAnsi="GHEA Grapalat"/>
          <w:b/>
        </w:rPr>
        <w:t xml:space="preserve"> (совокупность себестоимости и прогнозируемой прибыли) </w:t>
      </w:r>
      <w:r w:rsidR="006B2A75" w:rsidRPr="00F16BC7">
        <w:rPr>
          <w:rFonts w:ascii="GHEA Grapalat" w:hAnsi="GHEA Grapalat"/>
          <w:b/>
        </w:rPr>
        <w:t xml:space="preserve"> </w:t>
      </w:r>
      <w:r w:rsidRPr="00F16BC7">
        <w:rPr>
          <w:rFonts w:ascii="GHEA Grapalat" w:hAnsi="GHEA Grapalat"/>
          <w:b/>
        </w:rPr>
        <w:t>и налога на добавленную стоимость. Расчет компонентов стоимости — разбивка или другие детали — не</w:t>
      </w:r>
      <w:r w:rsidR="00E267E5" w:rsidRPr="00F16BC7">
        <w:rPr>
          <w:rFonts w:ascii="GHEA Grapalat" w:hAnsi="GHEA Grapalat"/>
          <w:b/>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9D1E06">
      <w:pPr>
        <w:widowControl w:val="0"/>
        <w:ind w:firstLine="709"/>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D1E06">
        <w:rPr>
          <w:rFonts w:ascii="GHEA Grapalat" w:hAnsi="GHEA Grapalat"/>
        </w:rPr>
        <w:t>одном</w:t>
      </w:r>
      <w:r w:rsidRPr="002658C9">
        <w:rPr>
          <w:rFonts w:ascii="GHEA Grapalat" w:hAnsi="GHEA Grapalat"/>
        </w:rPr>
        <w:t xml:space="preserve"> экземпляр</w:t>
      </w:r>
      <w:r w:rsidR="009D1E0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9D1E06">
      <w:pPr>
        <w:widowControl w:val="0"/>
        <w:ind w:firstLine="709"/>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9D1E06">
      <w:pPr>
        <w:widowControl w:val="0"/>
        <w:tabs>
          <w:tab w:val="left" w:pos="1134"/>
        </w:tabs>
        <w:ind w:firstLine="709"/>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F0CB0" w:rsidRDefault="00E24455" w:rsidP="009D1E06">
      <w:pPr>
        <w:widowControl w:val="0"/>
        <w:tabs>
          <w:tab w:val="left" w:pos="1134"/>
        </w:tabs>
        <w:ind w:firstLine="709"/>
        <w:contextualSpacing/>
        <w:rPr>
          <w:rFonts w:ascii="GHEA Grapalat" w:hAnsi="GHEA Grapalat"/>
          <w:highlight w:val="yellow"/>
        </w:rPr>
      </w:pPr>
      <w:r w:rsidRPr="008F0CB0">
        <w:rPr>
          <w:rFonts w:ascii="GHEA Grapalat" w:hAnsi="GHEA Grapalat"/>
          <w:highlight w:val="yellow"/>
        </w:rPr>
        <w:t>1)</w:t>
      </w:r>
      <w:r w:rsidRPr="008F0CB0">
        <w:rPr>
          <w:rFonts w:ascii="GHEA Grapalat" w:hAnsi="GHEA Grapalat"/>
          <w:highlight w:val="yellow"/>
        </w:rPr>
        <w:tab/>
        <w:t>наименование заказчика и место (адрес) подачи заявки;</w:t>
      </w:r>
    </w:p>
    <w:p w:rsidR="00E24455" w:rsidRPr="008F0CB0" w:rsidRDefault="00E24455" w:rsidP="009D1E06">
      <w:pPr>
        <w:widowControl w:val="0"/>
        <w:tabs>
          <w:tab w:val="left" w:pos="1134"/>
          <w:tab w:val="left" w:pos="6284"/>
        </w:tabs>
        <w:ind w:firstLine="709"/>
        <w:contextualSpacing/>
        <w:jc w:val="both"/>
        <w:rPr>
          <w:rFonts w:ascii="GHEA Grapalat" w:hAnsi="GHEA Grapalat"/>
          <w:highlight w:val="yellow"/>
        </w:rPr>
      </w:pPr>
      <w:r w:rsidRPr="008F0CB0">
        <w:rPr>
          <w:rFonts w:ascii="GHEA Grapalat" w:hAnsi="GHEA Grapalat"/>
          <w:highlight w:val="yellow"/>
        </w:rPr>
        <w:t>2)</w:t>
      </w:r>
      <w:r w:rsidRPr="008F0CB0">
        <w:rPr>
          <w:rFonts w:ascii="GHEA Grapalat" w:hAnsi="GHEA Grapalat"/>
          <w:highlight w:val="yellow"/>
        </w:rPr>
        <w:tab/>
        <w:t xml:space="preserve">код </w:t>
      </w:r>
      <w:r w:rsidR="00107A05" w:rsidRPr="008F0CB0">
        <w:rPr>
          <w:rFonts w:ascii="GHEA Grapalat" w:hAnsi="GHEA Grapalat"/>
          <w:highlight w:val="yellow"/>
        </w:rPr>
        <w:t>процедуры</w:t>
      </w:r>
      <w:r w:rsidRPr="008F0CB0">
        <w:rPr>
          <w:rFonts w:ascii="GHEA Grapalat" w:hAnsi="GHEA Grapalat"/>
          <w:highlight w:val="yellow"/>
        </w:rPr>
        <w:t>;</w:t>
      </w:r>
      <w:r w:rsidRPr="008F0CB0">
        <w:rPr>
          <w:rFonts w:ascii="GHEA Grapalat" w:hAnsi="GHEA Grapalat"/>
          <w:highlight w:val="yellow"/>
        </w:rPr>
        <w:tab/>
      </w:r>
    </w:p>
    <w:p w:rsidR="00E24455" w:rsidRPr="008F0CB0" w:rsidRDefault="00E24455" w:rsidP="009D1E06">
      <w:pPr>
        <w:widowControl w:val="0"/>
        <w:tabs>
          <w:tab w:val="left" w:pos="1134"/>
        </w:tabs>
        <w:ind w:firstLine="709"/>
        <w:contextualSpacing/>
        <w:jc w:val="both"/>
        <w:rPr>
          <w:rFonts w:ascii="GHEA Grapalat" w:hAnsi="GHEA Grapalat"/>
          <w:highlight w:val="yellow"/>
        </w:rPr>
      </w:pPr>
      <w:r w:rsidRPr="008F0CB0">
        <w:rPr>
          <w:rFonts w:ascii="GHEA Grapalat" w:hAnsi="GHEA Grapalat"/>
          <w:highlight w:val="yellow"/>
        </w:rPr>
        <w:t>3)</w:t>
      </w:r>
      <w:r w:rsidRPr="008F0CB0">
        <w:rPr>
          <w:rFonts w:ascii="GHEA Grapalat" w:hAnsi="GHEA Grapalat"/>
          <w:highlight w:val="yellow"/>
        </w:rPr>
        <w:tab/>
        <w:t>слова “не вскрывать до заседания по вскрытию заявок”;</w:t>
      </w:r>
    </w:p>
    <w:p w:rsidR="00E24455" w:rsidRPr="002658C9" w:rsidRDefault="00E24455" w:rsidP="009D1E06">
      <w:pPr>
        <w:widowControl w:val="0"/>
        <w:tabs>
          <w:tab w:val="left" w:pos="1134"/>
        </w:tabs>
        <w:ind w:firstLine="709"/>
        <w:contextualSpacing/>
        <w:jc w:val="both"/>
        <w:rPr>
          <w:rFonts w:ascii="GHEA Grapalat" w:hAnsi="GHEA Grapalat"/>
        </w:rPr>
      </w:pPr>
      <w:r w:rsidRPr="008F0CB0">
        <w:rPr>
          <w:rFonts w:ascii="GHEA Grapalat" w:hAnsi="GHEA Grapalat"/>
          <w:highlight w:val="yellow"/>
        </w:rPr>
        <w:t>4)</w:t>
      </w:r>
      <w:r w:rsidRPr="008F0CB0">
        <w:rPr>
          <w:rFonts w:ascii="GHEA Grapalat" w:hAnsi="GHEA Grapalat"/>
          <w:highlight w:val="yellow"/>
        </w:rPr>
        <w:tab/>
        <w:t>наименование (имя), место нахождения и номер телефона участника.</w:t>
      </w:r>
    </w:p>
    <w:p w:rsidR="00E24455" w:rsidRDefault="00107A0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A8000A">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A8000A" w:rsidRPr="00374F4A" w:rsidRDefault="00A8000A" w:rsidP="00A8000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F6908">
        <w:rPr>
          <w:rFonts w:ascii="GHEA Grapalat" w:hAnsi="GHEA Grapalat"/>
          <w:b/>
          <w:sz w:val="22"/>
          <w:szCs w:val="22"/>
        </w:rPr>
        <w:t>GHTsDzB-HVKAK-2022-68</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8000A">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A8000A" w:rsidRDefault="00A8000A" w:rsidP="00A8000A">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AA3DC6" w:rsidRPr="00E063D7">
        <w:rPr>
          <w:rFonts w:ascii="GHEA Grapalat" w:hAnsi="GHEA Grapalat"/>
          <w:sz w:val="22"/>
          <w:szCs w:val="22"/>
        </w:rPr>
        <w:t>«</w:t>
      </w:r>
      <w:r w:rsidR="006F6908">
        <w:rPr>
          <w:rFonts w:ascii="GHEA Grapalat" w:hAnsi="GHEA Grapalat"/>
          <w:b/>
          <w:sz w:val="22"/>
          <w:szCs w:val="22"/>
        </w:rPr>
        <w:t>GHTsDzB-HVKAK-2022-68</w:t>
      </w:r>
      <w:r w:rsidR="00AA3DC6" w:rsidRPr="00E063D7">
        <w:rPr>
          <w:rFonts w:ascii="GHEA Grapalat" w:hAnsi="GHEA Grapalat"/>
          <w:b/>
          <w:sz w:val="22"/>
          <w:szCs w:val="22"/>
        </w:rPr>
        <w:t>»</w:t>
      </w:r>
      <w:r w:rsidR="00AA3DC6">
        <w:rPr>
          <w:rFonts w:ascii="GHEA Grapalat" w:hAnsi="GHEA Grapalat"/>
          <w:b/>
          <w:sz w:val="22"/>
          <w:szCs w:val="22"/>
        </w:rPr>
        <w:t xml:space="preserve"> </w:t>
      </w:r>
      <w:r w:rsidR="00AA3DC6">
        <w:rPr>
          <w:rFonts w:ascii="GHEA Grapalat" w:hAnsi="GHEA Grapalat"/>
        </w:rPr>
        <w:t>запроса кодировок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подтверждает,что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AA3DC6">
        <w:rPr>
          <w:rFonts w:ascii="GHEA Grapalat" w:hAnsi="GHEA Grapalat"/>
        </w:rPr>
        <w:t>запрос котировок</w:t>
      </w:r>
      <w:r>
        <w:rPr>
          <w:rFonts w:ascii="GHEA Grapalat" w:hAnsi="GHEA Grapalat"/>
        </w:rPr>
        <w:t xml:space="preserve"> под кодом </w:t>
      </w:r>
      <w:r w:rsidR="00AA3DC6" w:rsidRPr="00E063D7">
        <w:rPr>
          <w:rFonts w:ascii="GHEA Grapalat" w:hAnsi="GHEA Grapalat"/>
          <w:sz w:val="22"/>
          <w:szCs w:val="22"/>
        </w:rPr>
        <w:t>«</w:t>
      </w:r>
      <w:r w:rsidR="006F6908">
        <w:rPr>
          <w:rFonts w:ascii="GHEA Grapalat" w:hAnsi="GHEA Grapalat"/>
          <w:b/>
          <w:sz w:val="22"/>
          <w:szCs w:val="22"/>
        </w:rPr>
        <w:t>GHTsDzB-HVKAK-2022-68</w:t>
      </w:r>
      <w:r w:rsidR="00AA3DC6" w:rsidRPr="00E063D7">
        <w:rPr>
          <w:rFonts w:ascii="GHEA Grapalat" w:hAnsi="GHEA Grapalat"/>
          <w:b/>
          <w:sz w:val="22"/>
          <w:szCs w:val="22"/>
        </w:rPr>
        <w:t>»</w:t>
      </w:r>
      <w:r>
        <w:rPr>
          <w:rFonts w:ascii="GHEA Grapalat" w:hAnsi="GHEA Grapalat"/>
        </w:rPr>
        <w:t>,</w:t>
      </w:r>
      <w:r w:rsidR="00AA3DC6">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AA3DC6">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AA3DC6" w:rsidRPr="00E063D7">
        <w:rPr>
          <w:rFonts w:ascii="GHEA Grapalat" w:hAnsi="GHEA Grapalat"/>
          <w:sz w:val="22"/>
          <w:szCs w:val="22"/>
        </w:rPr>
        <w:t>«</w:t>
      </w:r>
      <w:r w:rsidR="006F6908">
        <w:rPr>
          <w:rFonts w:ascii="GHEA Grapalat" w:hAnsi="GHEA Grapalat"/>
          <w:b/>
          <w:sz w:val="22"/>
          <w:szCs w:val="22"/>
        </w:rPr>
        <w:t>GHTsDzB-HVKAK-2022-68</w:t>
      </w:r>
      <w:r w:rsidR="00AA3DC6" w:rsidRPr="00E063D7">
        <w:rPr>
          <w:rFonts w:ascii="GHEA Grapalat" w:hAnsi="GHEA Grapalat"/>
          <w:b/>
          <w:sz w:val="22"/>
          <w:szCs w:val="22"/>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bookmarkStart w:id="0" w:name="_GoBack"/>
      <w:bookmarkEnd w:id="0"/>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Pr="00AA3DC6" w:rsidRDefault="006B3E56" w:rsidP="00AA3DC6">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A3DC6">
        <w:rPr>
          <w:rFonts w:ascii="GHEA Grapalat" w:hAnsi="GHEA Grapalat"/>
        </w:rPr>
        <w:t>запрос котировок</w:t>
      </w:r>
      <w:r>
        <w:rPr>
          <w:rFonts w:ascii="GHEA Grapalat" w:hAnsi="GHEA Grapalat"/>
        </w:rPr>
        <w:t xml:space="preserve"> случая     одновременного </w:t>
      </w:r>
      <w:r w:rsidRPr="00AA3DC6">
        <w:rPr>
          <w:rFonts w:ascii="GHEA Grapalat" w:hAnsi="GHEA Grapalat"/>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7E14AB" w:rsidRPr="00374F4A" w:rsidRDefault="007E14AB" w:rsidP="007E14A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F6908">
        <w:rPr>
          <w:rFonts w:ascii="GHEA Grapalat" w:hAnsi="GHEA Grapalat"/>
          <w:b/>
          <w:sz w:val="22"/>
          <w:szCs w:val="22"/>
        </w:rPr>
        <w:t>GHTsDzB-HVKAK-2022-68</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487"/>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7E14AB">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361"/>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B047A2"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B272D3"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BB6E4B">
        <w:tc>
          <w:tcPr>
            <w:tcW w:w="9016" w:type="dxa"/>
            <w:gridSpan w:val="2"/>
            <w:vAlign w:val="center"/>
          </w:tcPr>
          <w:p w:rsidR="00A9306E" w:rsidRPr="00FD1EE4" w:rsidRDefault="00B272D3"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B272D3"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BB6E4B">
        <w:tc>
          <w:tcPr>
            <w:tcW w:w="9016" w:type="dxa"/>
            <w:gridSpan w:val="2"/>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BB6E4B">
        <w:tc>
          <w:tcPr>
            <w:tcW w:w="9016" w:type="dxa"/>
            <w:gridSpan w:val="2"/>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BB6E4B">
        <w:tc>
          <w:tcPr>
            <w:tcW w:w="9016" w:type="dxa"/>
            <w:gridSpan w:val="2"/>
            <w:vAlign w:val="center"/>
          </w:tcPr>
          <w:p w:rsidR="00A9306E" w:rsidRPr="00FD1EE4" w:rsidRDefault="00B272D3" w:rsidP="00BB6E4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272D3" w:rsidP="00BB6E4B">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272D3"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rPr>
          <w:trHeight w:val="853"/>
        </w:trPr>
        <w:tc>
          <w:tcPr>
            <w:tcW w:w="2835" w:type="dxa"/>
            <w:vMerge w:val="restart"/>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BB6E4B">
        <w:tc>
          <w:tcPr>
            <w:tcW w:w="9016" w:type="dxa"/>
            <w:shd w:val="clear" w:color="auto" w:fill="DBE5F1" w:themeFill="accent1" w:themeFillTint="33"/>
          </w:tcPr>
          <w:p w:rsidR="00A9306E" w:rsidRPr="00FD1EE4" w:rsidRDefault="00A9306E" w:rsidP="00BB6E4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BB6E4B">
        <w:trPr>
          <w:trHeight w:val="10187"/>
        </w:trPr>
        <w:tc>
          <w:tcPr>
            <w:tcW w:w="9016" w:type="dxa"/>
          </w:tcPr>
          <w:p w:rsidR="00A9306E" w:rsidRPr="00FD1EE4" w:rsidRDefault="00A9306E" w:rsidP="00BB6E4B">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4C6511" w:rsidRDefault="00B2572B"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F6908">
        <w:rPr>
          <w:rFonts w:ascii="GHEA Grapalat" w:hAnsi="GHEA Grapalat"/>
          <w:b/>
          <w:sz w:val="22"/>
          <w:szCs w:val="22"/>
        </w:rPr>
        <w:t>GHTsDzB-HVKAK-2022-68</w:t>
      </w:r>
      <w:r w:rsidRPr="00E063D7">
        <w:rPr>
          <w:rFonts w:ascii="GHEA Grapalat" w:hAnsi="GHEA Grapalat"/>
          <w:b/>
          <w:sz w:val="22"/>
          <w:szCs w:val="22"/>
        </w:rPr>
        <w:t>»</w:t>
      </w:r>
    </w:p>
    <w:p w:rsidR="00B2572B" w:rsidRPr="009044F1" w:rsidRDefault="00B2572B" w:rsidP="004C6511">
      <w:pPr>
        <w:pStyle w:val="31"/>
        <w:widowControl w:val="0"/>
        <w:spacing w:after="160" w:line="240" w:lineRule="auto"/>
        <w:ind w:firstLine="0"/>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4C6511" w:rsidRDefault="00B2572B" w:rsidP="00B46D58">
      <w:pPr>
        <w:widowControl w:val="0"/>
        <w:spacing w:after="120"/>
        <w:ind w:firstLine="567"/>
        <w:jc w:val="center"/>
        <w:rPr>
          <w:rFonts w:ascii="GHEA Grapalat" w:hAnsi="GHEA Grapalat"/>
        </w:rPr>
      </w:pPr>
    </w:p>
    <w:p w:rsidR="005744FC" w:rsidRPr="004C6511" w:rsidRDefault="00B2572B" w:rsidP="004C6511">
      <w:pPr>
        <w:pStyle w:val="31"/>
        <w:widowControl w:val="0"/>
        <w:spacing w:line="240" w:lineRule="auto"/>
        <w:contextualSpacing/>
        <w:rPr>
          <w:rFonts w:ascii="GHEA Grapalat" w:hAnsi="GHEA Grapalat" w:cs="Arial"/>
          <w:b/>
          <w:sz w:val="24"/>
          <w:szCs w:val="24"/>
        </w:rPr>
      </w:pPr>
      <w:r w:rsidRPr="004C6511">
        <w:rPr>
          <w:rFonts w:ascii="GHEA Grapalat" w:hAnsi="GHEA Grapalat"/>
          <w:spacing w:val="-6"/>
          <w:sz w:val="24"/>
          <w:szCs w:val="24"/>
        </w:rPr>
        <w:t xml:space="preserve">Рассмотрев приглашение на </w:t>
      </w:r>
      <w:r w:rsidR="004C6511">
        <w:rPr>
          <w:rFonts w:ascii="GHEA Grapalat" w:hAnsi="GHEA Grapalat"/>
          <w:spacing w:val="-6"/>
          <w:sz w:val="24"/>
          <w:szCs w:val="24"/>
        </w:rPr>
        <w:t>запрос котировок</w:t>
      </w:r>
      <w:r w:rsidRPr="004C6511">
        <w:rPr>
          <w:rFonts w:ascii="GHEA Grapalat" w:hAnsi="GHEA Grapalat"/>
          <w:spacing w:val="-6"/>
          <w:sz w:val="24"/>
          <w:szCs w:val="24"/>
        </w:rPr>
        <w:t xml:space="preserve"> под кодом </w:t>
      </w:r>
      <w:r w:rsidR="004C6511" w:rsidRPr="004C6511">
        <w:rPr>
          <w:rFonts w:ascii="GHEA Grapalat" w:hAnsi="GHEA Grapalat"/>
          <w:sz w:val="24"/>
          <w:szCs w:val="24"/>
        </w:rPr>
        <w:t>«</w:t>
      </w:r>
      <w:r w:rsidR="006F6908">
        <w:rPr>
          <w:rFonts w:ascii="GHEA Grapalat" w:hAnsi="GHEA Grapalat"/>
          <w:b/>
          <w:sz w:val="24"/>
          <w:szCs w:val="24"/>
        </w:rPr>
        <w:t>GHTsDzB-HVKAK-2022-68</w:t>
      </w:r>
      <w:r w:rsidR="004C6511" w:rsidRPr="004C6511">
        <w:rPr>
          <w:rFonts w:ascii="GHEA Grapalat" w:hAnsi="GHEA Grapalat"/>
          <w:b/>
          <w:sz w:val="24"/>
          <w:szCs w:val="24"/>
        </w:rPr>
        <w:t>»</w:t>
      </w:r>
      <w:r w:rsidRPr="004C6511">
        <w:rPr>
          <w:rFonts w:ascii="GHEA Grapalat" w:hAnsi="GHEA Grapalat"/>
          <w:spacing w:val="-6"/>
          <w:sz w:val="24"/>
          <w:szCs w:val="24"/>
        </w:rPr>
        <w:t>,</w:t>
      </w:r>
      <w:r w:rsidRPr="004C6511">
        <w:rPr>
          <w:rFonts w:ascii="GHEA Grapalat" w:hAnsi="GHEA Grapalat"/>
          <w:sz w:val="24"/>
          <w:szCs w:val="24"/>
        </w:rPr>
        <w:t xml:space="preserve"> </w:t>
      </w:r>
    </w:p>
    <w:p w:rsidR="005646FC" w:rsidRPr="004C6511" w:rsidRDefault="005744FC" w:rsidP="00B46D58">
      <w:pPr>
        <w:widowControl w:val="0"/>
        <w:jc w:val="both"/>
        <w:rPr>
          <w:rFonts w:ascii="GHEA Grapalat" w:hAnsi="GHEA Grapalat"/>
        </w:rPr>
      </w:pPr>
      <w:r w:rsidRPr="004C6511">
        <w:rPr>
          <w:rFonts w:ascii="GHEA Grapalat" w:hAnsi="GHEA Grapalat"/>
        </w:rPr>
        <w:t xml:space="preserve">в </w:t>
      </w:r>
      <w:r w:rsidR="00B2572B" w:rsidRPr="004C6511">
        <w:rPr>
          <w:rFonts w:ascii="GHEA Grapalat" w:hAnsi="GHEA Grapalat"/>
        </w:rPr>
        <w:t>том числе проект заключаемого договора</w:t>
      </w:r>
      <w:r w:rsidRPr="004C6511">
        <w:rPr>
          <w:rFonts w:ascii="GHEA Grapalat" w:hAnsi="GHEA Grapalat"/>
        </w:rPr>
        <w:t xml:space="preserve"> </w:t>
      </w:r>
      <w:r w:rsidR="00B2572B" w:rsidRPr="004C6511">
        <w:rPr>
          <w:rFonts w:ascii="GHEA Grapalat" w:hAnsi="GHEA Grapalat"/>
        </w:rPr>
        <w:t>___</w:t>
      </w:r>
      <w:r w:rsidRPr="004C6511">
        <w:rPr>
          <w:rFonts w:ascii="GHEA Grapalat" w:hAnsi="GHEA Grapalat"/>
        </w:rPr>
        <w:t>________________________</w:t>
      </w:r>
      <w:r w:rsidR="00B2572B" w:rsidRPr="004C6511">
        <w:rPr>
          <w:rFonts w:ascii="GHEA Grapalat" w:hAnsi="GHEA Grapalat"/>
        </w:rPr>
        <w:t>____</w:t>
      </w:r>
      <w:r w:rsidR="00191D27" w:rsidRPr="004C6511">
        <w:rPr>
          <w:rFonts w:ascii="GHEA Grapalat" w:hAnsi="GHEA Grapalat"/>
        </w:rPr>
        <w:t>___</w:t>
      </w:r>
    </w:p>
    <w:p w:rsidR="005646FC" w:rsidRPr="004C6511" w:rsidRDefault="005646FC" w:rsidP="00B46D58">
      <w:pPr>
        <w:widowControl w:val="0"/>
        <w:spacing w:after="160"/>
        <w:ind w:left="6237"/>
        <w:jc w:val="both"/>
        <w:rPr>
          <w:rFonts w:ascii="GHEA Grapalat" w:hAnsi="GHEA Grapalat"/>
          <w:vertAlign w:val="superscript"/>
        </w:rPr>
      </w:pPr>
      <w:r w:rsidRPr="004C6511">
        <w:rPr>
          <w:rFonts w:ascii="GHEA Grapalat" w:hAnsi="GHEA Grapalat"/>
          <w:vertAlign w:val="superscript"/>
        </w:rPr>
        <w:t>наименование участника</w:t>
      </w:r>
    </w:p>
    <w:p w:rsidR="00B2572B" w:rsidRPr="004C6511" w:rsidRDefault="00B2572B" w:rsidP="00B46D58">
      <w:pPr>
        <w:widowControl w:val="0"/>
        <w:spacing w:after="160"/>
        <w:jc w:val="both"/>
        <w:rPr>
          <w:rFonts w:ascii="GHEA Grapalat" w:hAnsi="GHEA Grapalat"/>
        </w:rPr>
      </w:pPr>
      <w:r w:rsidRPr="004C6511">
        <w:rPr>
          <w:rFonts w:ascii="GHEA Grapalat" w:hAnsi="GHEA Grapalat"/>
        </w:rPr>
        <w:t>предлагает</w:t>
      </w:r>
      <w:r w:rsidR="005646FC" w:rsidRPr="004C6511">
        <w:rPr>
          <w:rFonts w:ascii="GHEA Grapalat" w:hAnsi="GHEA Grapalat"/>
        </w:rPr>
        <w:t xml:space="preserve"> </w:t>
      </w:r>
      <w:r w:rsidRPr="004C651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4C6511" w:rsidRDefault="004C6511"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Pr>
          <w:rFonts w:ascii="GHEA Grapalat" w:hAnsi="GHEA Grapalat"/>
          <w:b/>
          <w:sz w:val="24"/>
          <w:szCs w:val="24"/>
        </w:rPr>
        <w:t>4.2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F6908">
        <w:rPr>
          <w:rFonts w:ascii="GHEA Grapalat" w:hAnsi="GHEA Grapalat"/>
          <w:b/>
          <w:sz w:val="22"/>
          <w:szCs w:val="22"/>
        </w:rPr>
        <w:t>GHTsDzB-HVKAK-2022-68</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991E76">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991E76">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991E76">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991E76">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991E76">
      <w:pPr>
        <w:widowControl w:val="0"/>
        <w:ind w:firstLine="709"/>
        <w:contextualSpacing/>
        <w:jc w:val="both"/>
        <w:rPr>
          <w:rFonts w:ascii="GHEA Grapalat" w:hAnsi="GHEA Grapalat" w:cs="GHEA Grapalat"/>
          <w:sz w:val="22"/>
          <w:szCs w:val="22"/>
        </w:rPr>
      </w:pP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5B341F" w:rsidRDefault="003D2FE2" w:rsidP="005B341F">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B341F" w:rsidRPr="00025337">
        <w:rPr>
          <w:rFonts w:ascii="GHEA Grapalat" w:hAnsi="GHEA Grapalat"/>
          <w:b/>
          <w:sz w:val="22"/>
          <w:szCs w:val="22"/>
        </w:rPr>
        <w:t>ГНО «Национальным центром по контролю и профилактике заболеваний»</w:t>
      </w:r>
      <w:r w:rsidR="005B341F" w:rsidRPr="00025337">
        <w:rPr>
          <w:rFonts w:ascii="GHEA Grapalat" w:hAnsi="GHEA Grapalat"/>
          <w:b/>
          <w:i/>
          <w:sz w:val="22"/>
          <w:szCs w:val="22"/>
        </w:rPr>
        <w:t xml:space="preserve"> </w:t>
      </w:r>
      <w:r w:rsidR="005B341F" w:rsidRPr="00025337">
        <w:rPr>
          <w:rFonts w:ascii="GHEA Grapalat" w:hAnsi="GHEA Grapalat"/>
          <w:b/>
          <w:sz w:val="22"/>
          <w:szCs w:val="22"/>
        </w:rPr>
        <w:t>МЗ РА</w:t>
      </w:r>
      <w:r w:rsidR="005B341F" w:rsidRPr="00B138F3">
        <w:rPr>
          <w:rFonts w:ascii="GHEA Grapalat" w:hAnsi="GHEA Grapalat"/>
          <w:spacing w:val="-6"/>
          <w:sz w:val="22"/>
          <w:szCs w:val="22"/>
        </w:rPr>
        <w:t xml:space="preserve"> (далее — Заказчик) </w:t>
      </w:r>
      <w:r w:rsidR="005B341F" w:rsidRPr="00B138F3">
        <w:rPr>
          <w:rFonts w:ascii="GHEA Grapalat" w:hAnsi="GHEA Grapalat"/>
          <w:sz w:val="22"/>
          <w:szCs w:val="22"/>
        </w:rPr>
        <w:t xml:space="preserve">процедуре закупок под кодом </w:t>
      </w:r>
      <w:r w:rsidR="005B341F" w:rsidRPr="00E063D7">
        <w:rPr>
          <w:rFonts w:ascii="GHEA Grapalat" w:hAnsi="GHEA Grapalat"/>
          <w:sz w:val="22"/>
          <w:szCs w:val="22"/>
        </w:rPr>
        <w:t>«</w:t>
      </w:r>
      <w:r w:rsidR="006F6908">
        <w:rPr>
          <w:rFonts w:ascii="GHEA Grapalat" w:hAnsi="GHEA Grapalat"/>
          <w:b/>
          <w:sz w:val="22"/>
          <w:szCs w:val="22"/>
        </w:rPr>
        <w:t>GHTsDzB-HVKAK-2022-68</w:t>
      </w:r>
      <w:r w:rsidR="005B341F" w:rsidRPr="00E063D7">
        <w:rPr>
          <w:rFonts w:ascii="GHEA Grapalat" w:hAnsi="GHEA Grapalat"/>
          <w:b/>
          <w:sz w:val="22"/>
          <w:szCs w:val="22"/>
        </w:rPr>
        <w:t>»</w:t>
      </w:r>
      <w:r w:rsidR="005B341F">
        <w:rPr>
          <w:rFonts w:ascii="GHEA Grapalat" w:hAnsi="GHEA Grapalat"/>
          <w:b/>
          <w:sz w:val="22"/>
          <w:szCs w:val="22"/>
        </w:rPr>
        <w:t>.</w:t>
      </w:r>
    </w:p>
    <w:p w:rsidR="003D2FE2" w:rsidRPr="00B138F3" w:rsidRDefault="003D2FE2" w:rsidP="005B341F">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991E76">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991E76">
      <w:pPr>
        <w:widowControl w:val="0"/>
        <w:contextualSpacing/>
        <w:jc w:val="right"/>
        <w:rPr>
          <w:rFonts w:ascii="GHEA Grapalat" w:hAnsi="GHEA Grapalat"/>
          <w:sz w:val="22"/>
          <w:szCs w:val="22"/>
        </w:rPr>
      </w:pPr>
    </w:p>
    <w:p w:rsidR="003D2FE2" w:rsidRPr="00B138F3" w:rsidRDefault="003D2FE2" w:rsidP="00991E76">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C29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C29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C29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054DA6" w:rsidRDefault="00054DA6">
      <w:pPr>
        <w:rPr>
          <w:rFonts w:ascii="GHEA Grapalat" w:hAnsi="GHEA Grapalat"/>
          <w:b/>
        </w:rPr>
      </w:pPr>
      <w:r>
        <w:rPr>
          <w:rFonts w:ascii="GHEA Grapalat" w:hAnsi="GHEA Grapalat"/>
          <w:b/>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EA2345" w:rsidRDefault="00EA2345" w:rsidP="006F0064">
      <w:pPr>
        <w:widowControl w:val="0"/>
        <w:contextualSpacing/>
        <w:jc w:val="right"/>
        <w:rPr>
          <w:rFonts w:ascii="GHEA Grapalat" w:hAnsi="GHEA Grapalat"/>
          <w:b/>
          <w:i/>
        </w:rPr>
      </w:pPr>
    </w:p>
    <w:p w:rsidR="006F0064" w:rsidRPr="006F0064" w:rsidRDefault="006F0064" w:rsidP="006F0064">
      <w:pPr>
        <w:widowControl w:val="0"/>
        <w:contextualSpacing/>
        <w:jc w:val="right"/>
        <w:rPr>
          <w:rFonts w:ascii="GHEA Grapalat" w:hAnsi="GHEA Grapalat" w:cs="GHEA Grapalat"/>
          <w:b/>
          <w:i/>
        </w:rPr>
      </w:pPr>
      <w:r w:rsidRPr="006F0064">
        <w:rPr>
          <w:rFonts w:ascii="GHEA Grapalat" w:hAnsi="GHEA Grapalat"/>
          <w:b/>
          <w:i/>
        </w:rPr>
        <w:t>Приложение № 5.1</w:t>
      </w:r>
    </w:p>
    <w:p w:rsidR="006F0064" w:rsidRPr="00374F4A" w:rsidRDefault="006F0064" w:rsidP="006F0064">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F6908">
        <w:rPr>
          <w:rFonts w:ascii="GHEA Grapalat" w:hAnsi="GHEA Grapalat"/>
          <w:b/>
          <w:sz w:val="22"/>
          <w:szCs w:val="22"/>
        </w:rPr>
        <w:t>GHTsDzB-HVKAK-2022-68</w:t>
      </w:r>
      <w:r w:rsidRPr="00E063D7">
        <w:rPr>
          <w:rFonts w:ascii="GHEA Grapalat" w:hAnsi="GHEA Grapalat"/>
          <w:b/>
          <w:sz w:val="22"/>
          <w:szCs w:val="22"/>
        </w:rPr>
        <w:t>»</w:t>
      </w:r>
    </w:p>
    <w:p w:rsidR="00AF4211" w:rsidRDefault="00AF4211" w:rsidP="000A214C">
      <w:pPr>
        <w:widowControl w:val="0"/>
        <w:spacing w:after="160"/>
        <w:jc w:val="center"/>
        <w:rPr>
          <w:rFonts w:ascii="GHEA Grapalat" w:hAnsi="GHEA Grapalat"/>
          <w:b/>
        </w:rPr>
      </w:pPr>
    </w:p>
    <w:p w:rsidR="006F0064" w:rsidRPr="00B138F3" w:rsidRDefault="006F0064"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F4EE0">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F4EE0">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F4EE0">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F4EE0">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F4EE0" w:rsidRDefault="000A214C" w:rsidP="00EF4EE0">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F4EE0" w:rsidRPr="006328D1">
        <w:rPr>
          <w:rFonts w:ascii="GHEA Grapalat" w:hAnsi="GHEA Grapalat"/>
          <w:b/>
          <w:sz w:val="22"/>
          <w:szCs w:val="22"/>
        </w:rPr>
        <w:t>ГНО «Национальным центром по контролю и профилактике заболеваний»</w:t>
      </w:r>
      <w:r w:rsidR="00EF4EE0" w:rsidRPr="006328D1">
        <w:rPr>
          <w:rFonts w:ascii="GHEA Grapalat" w:hAnsi="GHEA Grapalat"/>
          <w:b/>
          <w:i/>
          <w:sz w:val="22"/>
          <w:szCs w:val="22"/>
        </w:rPr>
        <w:t xml:space="preserve"> </w:t>
      </w:r>
      <w:r w:rsidR="00EF4EE0" w:rsidRPr="006328D1">
        <w:rPr>
          <w:rFonts w:ascii="GHEA Grapalat" w:hAnsi="GHEA Grapalat"/>
          <w:b/>
          <w:sz w:val="22"/>
          <w:szCs w:val="22"/>
        </w:rPr>
        <w:t>МЗ РА</w:t>
      </w:r>
      <w:r w:rsidR="00EF4EE0" w:rsidRPr="00B138F3">
        <w:rPr>
          <w:rFonts w:ascii="GHEA Grapalat" w:hAnsi="GHEA Grapalat"/>
          <w:spacing w:val="-6"/>
        </w:rPr>
        <w:t xml:space="preserve"> (далее — Заказчик) </w:t>
      </w:r>
      <w:r w:rsidR="00EF4EE0" w:rsidRPr="00B138F3">
        <w:rPr>
          <w:rFonts w:ascii="GHEA Grapalat" w:hAnsi="GHEA Grapalat"/>
        </w:rPr>
        <w:t xml:space="preserve">процедуре закупок </w:t>
      </w:r>
      <w:r w:rsidR="00EF4EE0" w:rsidRPr="00374F4A">
        <w:rPr>
          <w:rFonts w:ascii="GHEA Grapalat" w:hAnsi="GHEA Grapalat"/>
          <w:b/>
        </w:rPr>
        <w:t xml:space="preserve">под кодом </w:t>
      </w:r>
      <w:r w:rsidR="00EF4EE0" w:rsidRPr="00E063D7">
        <w:rPr>
          <w:rFonts w:ascii="GHEA Grapalat" w:hAnsi="GHEA Grapalat"/>
          <w:sz w:val="22"/>
          <w:szCs w:val="22"/>
        </w:rPr>
        <w:t>«</w:t>
      </w:r>
      <w:r w:rsidR="006F6908">
        <w:rPr>
          <w:rFonts w:ascii="GHEA Grapalat" w:hAnsi="GHEA Grapalat"/>
          <w:b/>
          <w:sz w:val="22"/>
          <w:szCs w:val="22"/>
        </w:rPr>
        <w:t>GHTsDzB-HVKAK-2022-68</w:t>
      </w:r>
      <w:r w:rsidR="00EF4EE0" w:rsidRPr="00E063D7">
        <w:rPr>
          <w:rFonts w:ascii="GHEA Grapalat" w:hAnsi="GHEA Grapalat"/>
          <w:b/>
          <w:sz w:val="22"/>
          <w:szCs w:val="22"/>
        </w:rPr>
        <w:t>»</w:t>
      </w:r>
      <w:r w:rsidR="00EF4EE0">
        <w:rPr>
          <w:rFonts w:ascii="GHEA Grapalat" w:hAnsi="GHEA Grapalat"/>
          <w:b/>
          <w:sz w:val="22"/>
          <w:szCs w:val="22"/>
        </w:rPr>
        <w:t>.</w:t>
      </w:r>
    </w:p>
    <w:p w:rsidR="000A214C" w:rsidRPr="00B138F3" w:rsidRDefault="000A214C" w:rsidP="00EF4EE0">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F4EE0">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F4EE0">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F4EE0">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EF4EE0">
      <w:pPr>
        <w:widowControl w:val="0"/>
        <w:contextualSpacing/>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252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252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252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D252C6" w:rsidRPr="006F1605" w:rsidRDefault="00D252C6" w:rsidP="00D252C6">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D252C6" w:rsidRPr="00AD29CE" w:rsidRDefault="00D252C6" w:rsidP="00D252C6">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6F6908">
        <w:rPr>
          <w:rFonts w:ascii="GHEA Grapalat" w:hAnsi="GHEA Grapalat"/>
          <w:b/>
          <w:sz w:val="22"/>
          <w:szCs w:val="22"/>
        </w:rPr>
        <w:t>GHTsDzB-HVKAK-2022-68</w:t>
      </w:r>
      <w:r w:rsidRPr="00E063D7">
        <w:rPr>
          <w:rFonts w:ascii="GHEA Grapalat" w:hAnsi="GHEA Grapalat"/>
          <w:b/>
          <w:sz w:val="22"/>
          <w:szCs w:val="22"/>
        </w:rPr>
        <w:t>»</w:t>
      </w:r>
    </w:p>
    <w:p w:rsidR="00D252C6" w:rsidRDefault="00D252C6" w:rsidP="00D252C6">
      <w:pPr>
        <w:widowControl w:val="0"/>
        <w:spacing w:after="160" w:line="360" w:lineRule="auto"/>
        <w:ind w:firstLine="142"/>
        <w:jc w:val="center"/>
        <w:rPr>
          <w:rFonts w:ascii="GHEA Grapalat" w:hAnsi="GHEA Grapalat"/>
          <w:b/>
        </w:rPr>
      </w:pPr>
    </w:p>
    <w:p w:rsidR="00D252C6" w:rsidRPr="00936B04" w:rsidRDefault="00D252C6" w:rsidP="00D252C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 xml:space="preserve">УСЛУГ </w:t>
      </w:r>
      <w:r w:rsidR="006966E9">
        <w:rPr>
          <w:rFonts w:ascii="GHEA Grapalat" w:hAnsi="GHEA Grapalat"/>
          <w:b/>
        </w:rPr>
        <w:t>АВТОТЕХОБСЛУЖИВАНИЯ</w:t>
      </w:r>
      <w:r>
        <w:rPr>
          <w:rFonts w:ascii="GHEA Grapalat" w:hAnsi="GHEA Grapalat"/>
          <w:b/>
          <w:i/>
        </w:rPr>
        <w:t xml:space="preserve"> </w:t>
      </w:r>
      <w:r w:rsidRPr="00936B04">
        <w:rPr>
          <w:rFonts w:ascii="GHEA Grapalat" w:hAnsi="GHEA Grapalat"/>
          <w:b/>
        </w:rPr>
        <w:t xml:space="preserve">ДЛЯ НУЖД ГОСУДАРСТВА </w:t>
      </w:r>
    </w:p>
    <w:p w:rsidR="003B2F27" w:rsidRPr="00D252C6"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252C6">
      <w:pPr>
        <w:widowControl w:val="0"/>
        <w:contextualSpacing/>
        <w:jc w:val="center"/>
        <w:rPr>
          <w:rFonts w:ascii="GHEA Grapalat" w:hAnsi="GHEA Grapalat"/>
          <w:b/>
          <w:u w:val="single"/>
          <w:lang w:val="en-US"/>
        </w:rPr>
      </w:pPr>
    </w:p>
    <w:p w:rsidR="003B2F27" w:rsidRPr="00AD29CE" w:rsidRDefault="00653774" w:rsidP="00D252C6">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D252C6">
      <w:pPr>
        <w:widowControl w:val="0"/>
        <w:contextualSpacing/>
        <w:jc w:val="both"/>
        <w:rPr>
          <w:rFonts w:ascii="GHEA Grapalat" w:hAnsi="GHEA Grapalat"/>
          <w:i/>
        </w:rPr>
      </w:pPr>
    </w:p>
    <w:p w:rsidR="003B2F27" w:rsidRPr="00D04EA3" w:rsidRDefault="003B2F27" w:rsidP="00D252C6">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653774" w:rsidRPr="001B1E5E">
        <w:rPr>
          <w:rFonts w:ascii="GHEA Grapalat" w:hAnsi="GHEA Grapalat"/>
          <w:b/>
        </w:rPr>
        <w:t xml:space="preserve">услуг </w:t>
      </w:r>
      <w:r w:rsidR="00F51568">
        <w:rPr>
          <w:rFonts w:ascii="GHEA Grapalat" w:hAnsi="GHEA Grapalat"/>
          <w:b/>
        </w:rPr>
        <w:t>автотехобслуживания</w:t>
      </w:r>
      <w:r w:rsidR="00653774" w:rsidRPr="001B1E5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D252C6">
      <w:pPr>
        <w:contextualSpacing/>
        <w:rPr>
          <w:rFonts w:ascii="GHEA Grapalat" w:hAnsi="GHEA Grapalat" w:cs="Sylfaen"/>
        </w:rPr>
      </w:pPr>
    </w:p>
    <w:p w:rsidR="003B2F27" w:rsidRPr="00AD29CE" w:rsidRDefault="003B2F27" w:rsidP="00D252C6">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252C6">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350C4A">
        <w:rPr>
          <w:rFonts w:ascii="GHEA Grapalat" w:hAnsi="GHEA Grapalat"/>
        </w:rPr>
        <w:t>2</w:t>
      </w:r>
      <w:r>
        <w:rPr>
          <w:rFonts w:ascii="GHEA Grapalat" w:hAnsi="GHEA Grapalat"/>
        </w:rPr>
        <w:t xml:space="preserve"> экземпляр</w:t>
      </w:r>
      <w:r w:rsidR="00350C4A">
        <w:rPr>
          <w:rFonts w:ascii="GHEA Grapalat" w:hAnsi="GHEA Grapalat"/>
        </w:rPr>
        <w:t>а</w:t>
      </w:r>
      <w:r>
        <w:rPr>
          <w:rFonts w:ascii="GHEA Grapalat" w:hAnsi="GHEA Grapalat"/>
        </w:rPr>
        <w:t xml:space="preserve"> акта сдачи-приемки (Приложение № 3).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50C4A">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D252C6">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25EC3">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D252C6">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F51568" w:rsidRDefault="0020572B" w:rsidP="00D252C6">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4.3 </w:t>
      </w:r>
      <w:r w:rsidR="003B2F27" w:rsidRPr="00F51568">
        <w:rPr>
          <w:rFonts w:ascii="GHEA Grapalat" w:hAnsi="GHEA Grapalat"/>
          <w:b/>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003B2F27" w:rsidRPr="00F51568">
        <w:rPr>
          <w:rFonts w:ascii="GHEA Grapalat" w:hAnsi="GHEA Grapalat"/>
          <w:b/>
          <w:sz w:val="24"/>
          <w:szCs w:val="24"/>
        </w:rPr>
        <w:t>СЦxУxК</w:t>
      </w:r>
      <w:proofErr w:type="spellEnd"/>
    </w:p>
    <w:p w:rsidR="003B2F27" w:rsidRPr="00F51568" w:rsidRDefault="003B2F27" w:rsidP="00D252C6">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ВС-сумма</w:t>
      </w:r>
      <w:proofErr w:type="spellEnd"/>
      <w:r w:rsidRPr="00F51568">
        <w:rPr>
          <w:rFonts w:ascii="GHEA Grapalat" w:hAnsi="GHEA Grapalat"/>
          <w:b/>
          <w:sz w:val="24"/>
          <w:szCs w:val="24"/>
        </w:rPr>
        <w:t>, выплачиваемая за оказание отдельных видов услуг, установленных договором;</w:t>
      </w:r>
    </w:p>
    <w:p w:rsidR="003B2F27" w:rsidRPr="00F51568" w:rsidRDefault="003B2F27" w:rsidP="00D252C6">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ЦУ -итоговая цена, предложенная </w:t>
      </w:r>
      <w:r w:rsidR="008F050F" w:rsidRPr="00F51568">
        <w:rPr>
          <w:rFonts w:ascii="GHEA Grapalat" w:hAnsi="GHEA Grapalat"/>
          <w:b/>
          <w:sz w:val="24"/>
          <w:szCs w:val="24"/>
        </w:rPr>
        <w:t>ото</w:t>
      </w:r>
      <w:r w:rsidRPr="00F51568">
        <w:rPr>
          <w:rFonts w:ascii="GHEA Grapalat" w:hAnsi="GHEA Grapalat"/>
          <w:b/>
          <w:sz w:val="24"/>
          <w:szCs w:val="24"/>
        </w:rPr>
        <w:t>бранным участником:</w:t>
      </w:r>
    </w:p>
    <w:p w:rsidR="003B2F27" w:rsidRPr="00F51568" w:rsidRDefault="003B2F27" w:rsidP="00D252C6">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СЦ- совокупность максимальных единиц цен, установленных для оказания услуги:</w:t>
      </w:r>
    </w:p>
    <w:p w:rsidR="003B2F27" w:rsidRPr="00F51568" w:rsidRDefault="003B2F27" w:rsidP="00D252C6">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У-цена</w:t>
      </w:r>
      <w:proofErr w:type="spellEnd"/>
      <w:r w:rsidRPr="00F51568">
        <w:rPr>
          <w:rFonts w:ascii="GHEA Grapalat" w:hAnsi="GHEA Grapalat"/>
          <w:b/>
          <w:sz w:val="24"/>
          <w:szCs w:val="24"/>
        </w:rPr>
        <w:t xml:space="preserve"> на максимальную единицу предоставленной услуги</w:t>
      </w:r>
    </w:p>
    <w:p w:rsidR="003B2F27" w:rsidRPr="00F51568" w:rsidRDefault="003B2F27" w:rsidP="00F51568">
      <w:pPr>
        <w:widowControl w:val="0"/>
        <w:ind w:left="567"/>
        <w:contextualSpacing/>
        <w:jc w:val="both"/>
        <w:rPr>
          <w:rFonts w:ascii="GHEA Grapalat" w:hAnsi="GHEA Grapalat" w:cs="Sylfaen"/>
          <w:b/>
        </w:rPr>
      </w:pPr>
      <w:r w:rsidRPr="00F51568">
        <w:rPr>
          <w:rFonts w:ascii="GHEA Grapalat" w:hAnsi="GHEA Grapalat"/>
          <w:b/>
        </w:rPr>
        <w:t>К-количество предоставленных услуг</w:t>
      </w:r>
      <w:r w:rsidR="00F51568" w:rsidRPr="00F51568">
        <w:rPr>
          <w:rFonts w:ascii="GHEA Grapalat" w:hAnsi="GHEA Grapalat"/>
          <w:b/>
        </w:rPr>
        <w:t>.</w:t>
      </w:r>
    </w:p>
    <w:p w:rsidR="00D932B2" w:rsidRDefault="00D932B2" w:rsidP="00D252C6">
      <w:pPr>
        <w:contextualSpacing/>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w:t>
      </w:r>
      <w:r w:rsidR="00BB6B16">
        <w:rPr>
          <w:rFonts w:ascii="GHEA Grapalat" w:hAnsi="GHEA Grapalat"/>
        </w:rPr>
        <w:t xml:space="preserve">а.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D252C6">
      <w:pPr>
        <w:widowControl w:val="0"/>
        <w:ind w:firstLine="720"/>
        <w:contextualSpacing/>
        <w:jc w:val="center"/>
        <w:rPr>
          <w:rFonts w:ascii="GHEA Grapalat" w:hAnsi="GHEA Grapalat" w:cs="Sylfaen"/>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D252C6">
      <w:pPr>
        <w:contextualSpacing/>
        <w:jc w:val="center"/>
        <w:rPr>
          <w:rFonts w:ascii="GHEA Grapalat" w:hAnsi="GHEA Grapalat"/>
          <w:b/>
        </w:rPr>
      </w:pPr>
    </w:p>
    <w:p w:rsidR="003B2F27" w:rsidRPr="00E661BE" w:rsidRDefault="003B2F27" w:rsidP="00D252C6">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D252C6">
      <w:pPr>
        <w:contextualSpacing/>
        <w:jc w:val="center"/>
        <w:rPr>
          <w:rFonts w:ascii="GHEA Grapalat" w:hAnsi="GHEA Grapalat" w:cs="Sylfaen"/>
          <w:b/>
        </w:rPr>
      </w:pP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252C6">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D252C6">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252C6">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252C6">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252C6">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BB6B16" w:rsidRDefault="003B2F27" w:rsidP="00D252C6">
      <w:pPr>
        <w:widowControl w:val="0"/>
        <w:tabs>
          <w:tab w:val="left" w:pos="1276"/>
        </w:tabs>
        <w:ind w:firstLine="567"/>
        <w:contextualSpacing/>
        <w:jc w:val="both"/>
        <w:rPr>
          <w:rFonts w:ascii="GHEA Grapalat" w:hAnsi="GHEA Grapalat"/>
          <w:b/>
        </w:rPr>
      </w:pPr>
      <w:r w:rsidRPr="00BB6B16">
        <w:rPr>
          <w:rFonts w:ascii="GHEA Grapalat" w:hAnsi="GHEA Grapalat"/>
          <w:b/>
        </w:rPr>
        <w:t>7.15.</w:t>
      </w:r>
      <w:r w:rsidRPr="00BB6B16">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BB6B16">
        <w:rPr>
          <w:rFonts w:ascii="GHEA Grapalat" w:hAnsi="GHEA Grapalat"/>
          <w:b/>
        </w:rPr>
        <w:t>двадцатипя</w:t>
      </w:r>
      <w:r w:rsidRPr="00BB6B16">
        <w:rPr>
          <w:rFonts w:ascii="GHEA Grapalat" w:hAnsi="GHEA Grapalat"/>
          <w:b/>
        </w:rPr>
        <w:t>тикратный</w:t>
      </w:r>
      <w:proofErr w:type="spellEnd"/>
      <w:r w:rsidRPr="00BB6B16">
        <w:rPr>
          <w:rFonts w:ascii="GHEA Grapalat" w:hAnsi="GHEA Grapalat"/>
          <w:b/>
        </w:rPr>
        <w:t xml:space="preserve"> размер базовой единицы закупок, то Заказчиком будет </w:t>
      </w:r>
      <w:proofErr w:type="spellStart"/>
      <w:r w:rsidRPr="00BB6B16">
        <w:rPr>
          <w:rFonts w:ascii="GHEA Grapalat" w:hAnsi="GHEA Grapalat"/>
          <w:b/>
        </w:rPr>
        <w:t>заключенo</w:t>
      </w:r>
      <w:proofErr w:type="spellEnd"/>
      <w:r w:rsidRPr="00BB6B16">
        <w:rPr>
          <w:rFonts w:ascii="GHEA Grapalat" w:hAnsi="GHEA Grapalat"/>
          <w:b/>
        </w:rPr>
        <w:t xml:space="preserve"> соглашение в случае, если представленное Исполнителем в виде неустойки обеспечени</w:t>
      </w:r>
      <w:r w:rsidR="002C12AE" w:rsidRPr="00BB6B16">
        <w:rPr>
          <w:rFonts w:ascii="GHEA Grapalat" w:hAnsi="GHEA Grapalat"/>
          <w:b/>
        </w:rPr>
        <w:t>й квалификации и</w:t>
      </w:r>
      <w:r w:rsidRPr="00BB6B16">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BB6B16">
        <w:rPr>
          <w:rFonts w:ascii="GHEA Grapalat" w:hAnsi="GHEA Grapalat"/>
          <w:b/>
        </w:rPr>
        <w:t>7</w:t>
      </w:r>
      <w:r w:rsidRPr="00BB6B16">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B6B16">
        <w:rPr>
          <w:rFonts w:ascii="GHEA Grapalat" w:hAnsi="GHEA Grapalat"/>
          <w:b/>
        </w:rPr>
        <w:t>й</w:t>
      </w:r>
      <w:r w:rsidRPr="00BB6B16">
        <w:rPr>
          <w:rFonts w:ascii="GHEA Grapalat" w:hAnsi="GHEA Grapalat"/>
          <w:b/>
        </w:rPr>
        <w:t xml:space="preserve"> </w:t>
      </w:r>
      <w:r w:rsidR="00A15315" w:rsidRPr="00BB6B16">
        <w:rPr>
          <w:rFonts w:ascii="GHEA Grapalat" w:hAnsi="GHEA Grapalat"/>
          <w:b/>
        </w:rPr>
        <w:t xml:space="preserve">квалификации и </w:t>
      </w:r>
      <w:r w:rsidRPr="00BB6B16">
        <w:rPr>
          <w:rFonts w:ascii="GHEA Grapalat" w:hAnsi="GHEA Grapalat"/>
          <w:b/>
        </w:rPr>
        <w:t>договора представленн</w:t>
      </w:r>
      <w:r w:rsidR="00A27144" w:rsidRPr="00BB6B16">
        <w:rPr>
          <w:rFonts w:ascii="GHEA Grapalat" w:hAnsi="GHEA Grapalat"/>
          <w:b/>
        </w:rPr>
        <w:t>ых</w:t>
      </w:r>
      <w:r w:rsidRPr="00BB6B16">
        <w:rPr>
          <w:rFonts w:ascii="GHEA Grapalat" w:hAnsi="GHEA Grapalat"/>
          <w:b/>
        </w:rPr>
        <w:t xml:space="preserve"> в виде неустойки, также представляет Заказчику нов</w:t>
      </w:r>
      <w:r w:rsidR="00A15315" w:rsidRPr="00BB6B16">
        <w:rPr>
          <w:rFonts w:ascii="GHEA Grapalat" w:hAnsi="GHEA Grapalat"/>
          <w:b/>
        </w:rPr>
        <w:t>ые</w:t>
      </w:r>
      <w:r w:rsidRPr="00BB6B16">
        <w:rPr>
          <w:rFonts w:ascii="GHEA Grapalat" w:hAnsi="GHEA Grapalat"/>
          <w:b/>
        </w:rPr>
        <w:t xml:space="preserve"> обеспечени</w:t>
      </w:r>
      <w:r w:rsidR="00A15315" w:rsidRPr="00BB6B16">
        <w:rPr>
          <w:rFonts w:ascii="GHEA Grapalat" w:hAnsi="GHEA Grapalat"/>
          <w:b/>
        </w:rPr>
        <w:t>я</w:t>
      </w:r>
      <w:r w:rsidRPr="00BB6B16">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BB6B16">
        <w:rPr>
          <w:rStyle w:val="af6"/>
          <w:rFonts w:ascii="GHEA Grapalat" w:hAnsi="GHEA Grapalat"/>
          <w:b/>
        </w:rPr>
        <w:footnoteReference w:customMarkFollows="1" w:id="9"/>
        <w:t>24</w:t>
      </w:r>
    </w:p>
    <w:p w:rsidR="003B2F27" w:rsidRPr="00AD29CE" w:rsidRDefault="003B2F27" w:rsidP="00D252C6">
      <w:pPr>
        <w:widowControl w:val="0"/>
        <w:contextualSpacing/>
        <w:rPr>
          <w:rFonts w:ascii="GHEA Grapalat" w:hAnsi="GHEA Grapalat"/>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D29CE" w:rsidRDefault="003B2F27" w:rsidP="00BB6B16">
      <w:pPr>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3B2F27" w:rsidRPr="00CC39ED" w:rsidRDefault="00CC39ED" w:rsidP="003B2F27">
      <w:pPr>
        <w:widowControl w:val="0"/>
        <w:spacing w:after="160" w:line="360" w:lineRule="auto"/>
        <w:jc w:val="center"/>
        <w:rPr>
          <w:rFonts w:ascii="GHEA Grapalat" w:hAnsi="GHEA Grapalat"/>
          <w:b/>
          <w:color w:val="FF0000"/>
          <w:sz w:val="56"/>
          <w:szCs w:val="56"/>
        </w:rPr>
      </w:pPr>
      <w:r w:rsidRPr="00CC39ED">
        <w:rPr>
          <w:rFonts w:ascii="GHEA Grapalat" w:hAnsi="GHEA Grapalat"/>
          <w:b/>
          <w:color w:val="FF0000"/>
          <w:sz w:val="56"/>
          <w:szCs w:val="56"/>
        </w:rPr>
        <w:t>ПРИКРЕПЛЕНО</w:t>
      </w: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6F6908">
      <w:footerReference w:type="default" r:id="rId8"/>
      <w:footnotePr>
        <w:pos w:val="beneathText"/>
      </w:footnotePr>
      <w:pgSz w:w="11906" w:h="16838" w:code="9"/>
      <w:pgMar w:top="426" w:right="707" w:bottom="851"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345" w:rsidRDefault="00EA2345">
      <w:r>
        <w:separator/>
      </w:r>
    </w:p>
  </w:endnote>
  <w:endnote w:type="continuationSeparator" w:id="0">
    <w:p w:rsidR="00EA2345" w:rsidRDefault="00EA23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EA2345" w:rsidRPr="00305BEC" w:rsidRDefault="00B272D3">
        <w:pPr>
          <w:pStyle w:val="a5"/>
          <w:jc w:val="center"/>
          <w:rPr>
            <w:rFonts w:ascii="GHEA Grapalat" w:hAnsi="GHEA Grapalat"/>
            <w:sz w:val="24"/>
            <w:szCs w:val="24"/>
          </w:rPr>
        </w:pPr>
        <w:r w:rsidRPr="00305BEC">
          <w:rPr>
            <w:rFonts w:ascii="GHEA Grapalat" w:hAnsi="GHEA Grapalat"/>
            <w:sz w:val="24"/>
            <w:szCs w:val="24"/>
          </w:rPr>
          <w:fldChar w:fldCharType="begin"/>
        </w:r>
        <w:r w:rsidR="00EA2345"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B517D">
          <w:rPr>
            <w:rFonts w:ascii="GHEA Grapalat" w:hAnsi="GHEA Grapalat"/>
            <w:noProof/>
            <w:sz w:val="24"/>
            <w:szCs w:val="24"/>
          </w:rPr>
          <w:t>62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345" w:rsidRDefault="00EA2345">
      <w:r>
        <w:separator/>
      </w:r>
    </w:p>
  </w:footnote>
  <w:footnote w:type="continuationSeparator" w:id="0">
    <w:p w:rsidR="00EA2345" w:rsidRDefault="00EA2345">
      <w:r>
        <w:continuationSeparator/>
      </w:r>
    </w:p>
  </w:footnote>
  <w:footnote w:id="1">
    <w:p w:rsidR="00EA2345" w:rsidRPr="00A31673" w:rsidRDefault="00EA2345">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A2345" w:rsidRPr="005D119D" w:rsidRDefault="00EA2345"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 При этом отмечается и размер рейтинга</w:t>
      </w:r>
    </w:p>
    <w:p w:rsidR="00EA2345" w:rsidRDefault="00EA2345" w:rsidP="006B3E56">
      <w:pPr>
        <w:jc w:val="both"/>
      </w:pPr>
    </w:p>
    <w:p w:rsidR="00EA2345" w:rsidRPr="00503980" w:rsidRDefault="00EA2345"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A2345" w:rsidRPr="00503980" w:rsidRDefault="00EA2345"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EA2345" w:rsidRPr="00503980" w:rsidRDefault="00EA2345"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A2345" w:rsidRDefault="00EA2345" w:rsidP="006B3E56">
      <w:pPr>
        <w:pStyle w:val="af2"/>
        <w:rPr>
          <w:rFonts w:asciiTheme="minorHAnsi" w:hAnsiTheme="minorHAnsi"/>
          <w:lang w:val="af-ZA"/>
        </w:rPr>
      </w:pPr>
    </w:p>
  </w:footnote>
  <w:footnote w:id="3">
    <w:p w:rsidR="00EA2345" w:rsidRPr="00D3436F" w:rsidRDefault="00EA2345" w:rsidP="00CF1CB1">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A2345" w:rsidRPr="00CF1CB1" w:rsidRDefault="00EA2345">
      <w:pPr>
        <w:pStyle w:val="af2"/>
        <w:rPr>
          <w:lang w:val="es-ES"/>
        </w:rPr>
      </w:pPr>
    </w:p>
  </w:footnote>
  <w:footnote w:id="4">
    <w:p w:rsidR="00EA2345" w:rsidRPr="008842CE" w:rsidRDefault="00EA2345" w:rsidP="003D2FE2">
      <w:pPr>
        <w:pStyle w:val="af2"/>
        <w:jc w:val="both"/>
      </w:pPr>
    </w:p>
  </w:footnote>
  <w:footnote w:id="5">
    <w:p w:rsidR="00EA2345" w:rsidRPr="008842CE" w:rsidRDefault="00EA2345" w:rsidP="000A214C">
      <w:pPr>
        <w:pStyle w:val="af2"/>
        <w:jc w:val="both"/>
      </w:pPr>
    </w:p>
  </w:footnote>
  <w:footnote w:id="6">
    <w:p w:rsidR="00EA2345" w:rsidRPr="006F5F33" w:rsidRDefault="00EA2345"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A2345" w:rsidRPr="006F5F33" w:rsidRDefault="00EA2345"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A2345" w:rsidRPr="006F5F33" w:rsidRDefault="00EA2345"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A2345" w:rsidRPr="006F5F33" w:rsidRDefault="00EA2345"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EA2345" w:rsidRPr="009E00B3" w:rsidRDefault="00EA2345"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EA2345" w:rsidRPr="00A47171" w:rsidRDefault="00EA2345"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EA2345" w:rsidRPr="00E40AC8" w:rsidRDefault="00EA2345"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A9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1E6A"/>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4DA6"/>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5D19"/>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65F"/>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0F97"/>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27E8D"/>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425"/>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26B"/>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7D"/>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5EC3"/>
    <w:rsid w:val="00326507"/>
    <w:rsid w:val="003267C8"/>
    <w:rsid w:val="00327436"/>
    <w:rsid w:val="003277E7"/>
    <w:rsid w:val="00327AB9"/>
    <w:rsid w:val="0033253D"/>
    <w:rsid w:val="00333314"/>
    <w:rsid w:val="00333B85"/>
    <w:rsid w:val="00334564"/>
    <w:rsid w:val="0033460C"/>
    <w:rsid w:val="00334689"/>
    <w:rsid w:val="003347CE"/>
    <w:rsid w:val="00334EC4"/>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0C4A"/>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EC2"/>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A20"/>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779"/>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5A07"/>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511"/>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8F7"/>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0E5"/>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41F"/>
    <w:rsid w:val="005B3A59"/>
    <w:rsid w:val="005B598A"/>
    <w:rsid w:val="005B6B3E"/>
    <w:rsid w:val="005B6B51"/>
    <w:rsid w:val="005B6DCF"/>
    <w:rsid w:val="005B6F10"/>
    <w:rsid w:val="005B7138"/>
    <w:rsid w:val="005C0666"/>
    <w:rsid w:val="005C0D39"/>
    <w:rsid w:val="005C1BF7"/>
    <w:rsid w:val="005C1C00"/>
    <w:rsid w:val="005C1C99"/>
    <w:rsid w:val="005C2977"/>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D9"/>
    <w:rsid w:val="005E0725"/>
    <w:rsid w:val="005E0E50"/>
    <w:rsid w:val="005E18CA"/>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3774"/>
    <w:rsid w:val="00654ADD"/>
    <w:rsid w:val="00654B3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77E00"/>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6E9"/>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5BE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064"/>
    <w:rsid w:val="006F012B"/>
    <w:rsid w:val="006F02F7"/>
    <w:rsid w:val="006F0F00"/>
    <w:rsid w:val="006F10C7"/>
    <w:rsid w:val="006F1542"/>
    <w:rsid w:val="006F1605"/>
    <w:rsid w:val="006F1805"/>
    <w:rsid w:val="006F1A8E"/>
    <w:rsid w:val="006F1D13"/>
    <w:rsid w:val="006F246F"/>
    <w:rsid w:val="006F2702"/>
    <w:rsid w:val="006F2817"/>
    <w:rsid w:val="006F297B"/>
    <w:rsid w:val="006F2EF5"/>
    <w:rsid w:val="006F3372"/>
    <w:rsid w:val="006F3B78"/>
    <w:rsid w:val="006F49AA"/>
    <w:rsid w:val="006F565E"/>
    <w:rsid w:val="006F58E6"/>
    <w:rsid w:val="006F6413"/>
    <w:rsid w:val="006F6908"/>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C79"/>
    <w:rsid w:val="00717F6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CF6"/>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4AB"/>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406"/>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9F4"/>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8E"/>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CB0"/>
    <w:rsid w:val="008F0EB7"/>
    <w:rsid w:val="008F1F9B"/>
    <w:rsid w:val="008F2148"/>
    <w:rsid w:val="008F2365"/>
    <w:rsid w:val="008F2B76"/>
    <w:rsid w:val="008F3829"/>
    <w:rsid w:val="008F4C63"/>
    <w:rsid w:val="008F527F"/>
    <w:rsid w:val="008F6B74"/>
    <w:rsid w:val="008F7138"/>
    <w:rsid w:val="008F7AA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687"/>
    <w:rsid w:val="00937B6A"/>
    <w:rsid w:val="00940B86"/>
    <w:rsid w:val="00940C2A"/>
    <w:rsid w:val="00941061"/>
    <w:rsid w:val="009414B2"/>
    <w:rsid w:val="0094161A"/>
    <w:rsid w:val="00941728"/>
    <w:rsid w:val="00941924"/>
    <w:rsid w:val="00941D3D"/>
    <w:rsid w:val="00941E17"/>
    <w:rsid w:val="009424B6"/>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90375"/>
    <w:rsid w:val="00990561"/>
    <w:rsid w:val="00990C42"/>
    <w:rsid w:val="009911A0"/>
    <w:rsid w:val="009918C0"/>
    <w:rsid w:val="009919C6"/>
    <w:rsid w:val="00991E76"/>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E06"/>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4C31"/>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00A"/>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CB5"/>
    <w:rsid w:val="00AA3DC6"/>
    <w:rsid w:val="00AA4DC0"/>
    <w:rsid w:val="00AA515D"/>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5BC2"/>
    <w:rsid w:val="00B16483"/>
    <w:rsid w:val="00B16E83"/>
    <w:rsid w:val="00B1718B"/>
    <w:rsid w:val="00B176AF"/>
    <w:rsid w:val="00B17EB1"/>
    <w:rsid w:val="00B2066D"/>
    <w:rsid w:val="00B20FD7"/>
    <w:rsid w:val="00B21689"/>
    <w:rsid w:val="00B217A5"/>
    <w:rsid w:val="00B217BB"/>
    <w:rsid w:val="00B225D5"/>
    <w:rsid w:val="00B2283B"/>
    <w:rsid w:val="00B23A2E"/>
    <w:rsid w:val="00B25447"/>
    <w:rsid w:val="00B2561E"/>
    <w:rsid w:val="00B2572B"/>
    <w:rsid w:val="00B25FC4"/>
    <w:rsid w:val="00B263B7"/>
    <w:rsid w:val="00B2681D"/>
    <w:rsid w:val="00B272D3"/>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0F78"/>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6B16"/>
    <w:rsid w:val="00BB6E4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9ED"/>
    <w:rsid w:val="00CC3BAC"/>
    <w:rsid w:val="00CC4CB1"/>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1CB1"/>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143"/>
    <w:rsid w:val="00D22464"/>
    <w:rsid w:val="00D22CBB"/>
    <w:rsid w:val="00D23C17"/>
    <w:rsid w:val="00D23D67"/>
    <w:rsid w:val="00D23E36"/>
    <w:rsid w:val="00D24A14"/>
    <w:rsid w:val="00D252C6"/>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01E"/>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2345"/>
    <w:rsid w:val="00EA31E0"/>
    <w:rsid w:val="00EA3E33"/>
    <w:rsid w:val="00EA3FD0"/>
    <w:rsid w:val="00EA40DF"/>
    <w:rsid w:val="00EA58C8"/>
    <w:rsid w:val="00EA625E"/>
    <w:rsid w:val="00EA7170"/>
    <w:rsid w:val="00EA7394"/>
    <w:rsid w:val="00EA739A"/>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4EE0"/>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6BC7"/>
    <w:rsid w:val="00F1738A"/>
    <w:rsid w:val="00F17B6A"/>
    <w:rsid w:val="00F20B78"/>
    <w:rsid w:val="00F20C21"/>
    <w:rsid w:val="00F20CF5"/>
    <w:rsid w:val="00F20DA5"/>
    <w:rsid w:val="00F215E2"/>
    <w:rsid w:val="00F215EE"/>
    <w:rsid w:val="00F21B8F"/>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568"/>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0293"/>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06EA"/>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BB6E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2176095">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14377-051B-49E1-88E1-6D4A5FDE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63</Pages>
  <Words>18749</Words>
  <Characters>106871</Characters>
  <Application>Microsoft Office Word</Application>
  <DocSecurity>0</DocSecurity>
  <Lines>890</Lines>
  <Paragraphs>250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125370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1452</cp:revision>
  <cp:lastPrinted>2018-02-16T07:12:00Z</cp:lastPrinted>
  <dcterms:created xsi:type="dcterms:W3CDTF">2019-10-28T07:04:00Z</dcterms:created>
  <dcterms:modified xsi:type="dcterms:W3CDTF">2022-07-28T08:52:00Z</dcterms:modified>
</cp:coreProperties>
</file>