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Pr="00344665">
        <w:rPr>
          <w:rFonts w:ascii="GHEA Grapalat" w:hAnsi="GHEA Grapalat"/>
          <w:i w:val="0"/>
          <w:color w:val="000000"/>
          <w:lang w:val="en-US"/>
        </w:rPr>
        <w:t>հո</w:t>
      </w:r>
      <w:r w:rsidR="00827DD9">
        <w:rPr>
          <w:rFonts w:ascii="GHEA Grapalat" w:hAnsi="GHEA Grapalat"/>
          <w:i w:val="0"/>
          <w:color w:val="000000"/>
          <w:lang w:val="en-US"/>
        </w:rPr>
        <w:t>կտեմբերի</w:t>
      </w:r>
      <w:r w:rsidRPr="00344665">
        <w:rPr>
          <w:rFonts w:ascii="GHEA Grapalat" w:hAnsi="GHEA Grapalat"/>
          <w:i w:val="0"/>
          <w:color w:val="000000"/>
          <w:lang w:val="hy-AM"/>
        </w:rPr>
        <w:t xml:space="preserve"> </w:t>
      </w:r>
      <w:r w:rsidR="00827DD9">
        <w:rPr>
          <w:rFonts w:ascii="GHEA Grapalat" w:hAnsi="GHEA Grapalat"/>
          <w:i w:val="0"/>
          <w:color w:val="000000"/>
          <w:lang w:val="af-ZA"/>
        </w:rPr>
        <w:t>5</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E34C9E">
        <w:rPr>
          <w:rFonts w:ascii="GHEA Grapalat" w:hAnsi="GHEA Grapalat"/>
          <w:b/>
          <w:i w:val="0"/>
          <w:lang w:val="af-ZA"/>
        </w:rPr>
        <w:t>ԳՀԱՊՁԲ-ՀՎԿԱԿ-2022-80</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11:30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475AA" w:rsidRPr="00A475AA">
        <w:rPr>
          <w:rFonts w:ascii="GHEA Grapalat" w:hAnsi="GHEA Grapalat"/>
          <w:b/>
          <w:i w:val="0"/>
          <w:color w:val="000000"/>
          <w:lang w:val="en-US"/>
        </w:rPr>
        <w:t>հո</w:t>
      </w:r>
      <w:r w:rsidR="00827DD9">
        <w:rPr>
          <w:rFonts w:ascii="GHEA Grapalat" w:hAnsi="GHEA Grapalat"/>
          <w:b/>
          <w:i w:val="0"/>
          <w:color w:val="000000"/>
          <w:lang w:val="en-US"/>
        </w:rPr>
        <w:t>կտեմբերի</w:t>
      </w:r>
      <w:r w:rsidRPr="00A475AA">
        <w:rPr>
          <w:rFonts w:ascii="GHEA Grapalat" w:hAnsi="GHEA Grapalat"/>
          <w:b/>
          <w:i w:val="0"/>
          <w:color w:val="000000"/>
          <w:lang w:val="af-ZA"/>
        </w:rPr>
        <w:t xml:space="preserve"> </w:t>
      </w:r>
      <w:r w:rsidR="00827DD9">
        <w:rPr>
          <w:rFonts w:ascii="GHEA Grapalat" w:hAnsi="GHEA Grapalat"/>
          <w:b/>
          <w:i w:val="0"/>
          <w:color w:val="000000"/>
          <w:lang w:val="af-ZA"/>
        </w:rPr>
        <w:t>13</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11:</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text of the notice is approved by decision of the Price Quotation Commission number 1 of </w:t>
      </w:r>
      <w:r w:rsidR="004A5F06">
        <w:rPr>
          <w:rFonts w:ascii="Times New Roman" w:hAnsi="Times New Roman"/>
          <w:i w:val="0"/>
          <w:sz w:val="24"/>
          <w:szCs w:val="24"/>
        </w:rPr>
        <w:t>October</w:t>
      </w:r>
      <w:r w:rsidRPr="007D2576">
        <w:rPr>
          <w:rFonts w:ascii="Times New Roman" w:hAnsi="Times New Roman"/>
          <w:i w:val="0"/>
          <w:sz w:val="24"/>
          <w:szCs w:val="24"/>
        </w:rPr>
        <w:t xml:space="preserve"> </w:t>
      </w:r>
      <w:r w:rsidR="004A5F06">
        <w:rPr>
          <w:rFonts w:ascii="Times New Roman" w:hAnsi="Times New Roman"/>
          <w:i w:val="0"/>
          <w:sz w:val="24"/>
          <w:szCs w:val="24"/>
        </w:rPr>
        <w:t>5</w:t>
      </w:r>
      <w:r w:rsidR="006D7428">
        <w:rPr>
          <w:rFonts w:ascii="Times New Roman" w:hAnsi="Times New Roman"/>
          <w:i w:val="0"/>
          <w:sz w:val="24"/>
          <w:szCs w:val="24"/>
          <w:vertAlign w:val="superscript"/>
        </w:rPr>
        <w:t>th</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4A5F06">
        <w:rPr>
          <w:rFonts w:ascii="Times New Roman" w:hAnsi="Times New Roman"/>
          <w:b/>
          <w:i w:val="0"/>
          <w:sz w:val="24"/>
          <w:szCs w:val="24"/>
        </w:rPr>
        <w:t>80</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11</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4A5F06">
        <w:rPr>
          <w:rFonts w:ascii="Times New Roman" w:hAnsi="Times New Roman"/>
          <w:i w:val="0"/>
          <w:sz w:val="24"/>
          <w:szCs w:val="24"/>
        </w:rPr>
        <w:t>13</w:t>
      </w:r>
      <w:r w:rsidR="002A510A">
        <w:rPr>
          <w:rFonts w:ascii="Times New Roman" w:hAnsi="Times New Roman"/>
          <w:i w:val="0"/>
          <w:sz w:val="24"/>
          <w:szCs w:val="24"/>
          <w:vertAlign w:val="superscript"/>
        </w:rPr>
        <w:t>th</w:t>
      </w:r>
      <w:r w:rsidRPr="007D2576">
        <w:rPr>
          <w:rFonts w:ascii="Times New Roman" w:hAnsi="Times New Roman"/>
          <w:i w:val="0"/>
          <w:sz w:val="24"/>
          <w:szCs w:val="24"/>
        </w:rPr>
        <w:t xml:space="preserve"> of </w:t>
      </w:r>
      <w:r w:rsidR="004A5F06">
        <w:rPr>
          <w:rFonts w:ascii="Times New Roman" w:hAnsi="Times New Roman"/>
          <w:i w:val="0"/>
          <w:sz w:val="24"/>
          <w:szCs w:val="24"/>
        </w:rPr>
        <w:t>October</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11</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E34C9E">
        <w:rPr>
          <w:rFonts w:ascii="GHEA Grapalat" w:hAnsi="GHEA Grapalat"/>
          <w:b/>
          <w:sz w:val="20"/>
          <w:szCs w:val="20"/>
          <w:lang w:val="af-ZA"/>
        </w:rPr>
        <w:t>ԳՀԱՊՁԲ-ՀՎԿԱԿ-2022-80</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proofErr w:type="gramStart"/>
      <w:r w:rsidRPr="00161670">
        <w:rPr>
          <w:rFonts w:ascii="GHEA Grapalat" w:hAnsi="GHEA Grapalat" w:cs="Times Armenian"/>
          <w:color w:val="000000"/>
          <w:sz w:val="20"/>
          <w:szCs w:val="20"/>
        </w:rPr>
        <w:t>հո</w:t>
      </w:r>
      <w:r w:rsidR="000A3DAC">
        <w:rPr>
          <w:rFonts w:ascii="GHEA Grapalat" w:hAnsi="GHEA Grapalat" w:cs="Times Armenian"/>
          <w:color w:val="000000"/>
          <w:sz w:val="20"/>
          <w:szCs w:val="20"/>
        </w:rPr>
        <w:t>կտեմբերի</w:t>
      </w:r>
      <w:proofErr w:type="gramEnd"/>
      <w:r w:rsidRPr="00161670">
        <w:rPr>
          <w:rFonts w:ascii="GHEA Grapalat" w:hAnsi="GHEA Grapalat" w:cs="Times Armenian"/>
          <w:color w:val="000000"/>
          <w:sz w:val="20"/>
          <w:szCs w:val="20"/>
          <w:lang w:val="hy-AM"/>
        </w:rPr>
        <w:t xml:space="preserve"> </w:t>
      </w:r>
      <w:r w:rsidR="000A3DAC">
        <w:rPr>
          <w:rFonts w:ascii="GHEA Grapalat" w:hAnsi="GHEA Grapalat" w:cs="Times Armenian"/>
          <w:color w:val="000000"/>
          <w:sz w:val="20"/>
          <w:szCs w:val="20"/>
          <w:lang w:val="af-ZA"/>
        </w:rPr>
        <w:t>5</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E34C9E">
        <w:rPr>
          <w:rFonts w:ascii="GHEA Grapalat" w:hAnsi="GHEA Grapalat"/>
          <w:b/>
          <w:sz w:val="20"/>
          <w:szCs w:val="20"/>
          <w:lang w:val="af-ZA"/>
        </w:rPr>
        <w:t>ԳՀԱՊՁԲ-ՀՎԿԱԿ-2022-80</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EF6BC5">
        <w:rPr>
          <w:rFonts w:ascii="GHEA Grapalat" w:hAnsi="GHEA Grapalat"/>
          <w:b/>
          <w:i w:val="0"/>
          <w:lang w:val="en-US"/>
        </w:rPr>
        <w:t>51</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E77F5" w:rsidRDefault="006675F2" w:rsidP="00EF3662">
            <w:pPr>
              <w:pStyle w:val="BodyTextIndent2"/>
              <w:spacing w:line="240" w:lineRule="auto"/>
              <w:ind w:firstLine="0"/>
              <w:jc w:val="center"/>
              <w:rPr>
                <w:rFonts w:ascii="GHEA Grapalat" w:hAnsi="GHEA Grapalat"/>
                <w:b/>
                <w:bCs/>
                <w:iCs/>
              </w:rPr>
            </w:pPr>
            <w:r w:rsidRPr="008E77F5">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E77F5" w:rsidRDefault="006675F2" w:rsidP="00EF3662">
            <w:pPr>
              <w:pStyle w:val="BodyTextIndent2"/>
              <w:spacing w:line="240" w:lineRule="auto"/>
              <w:ind w:firstLine="0"/>
              <w:jc w:val="center"/>
              <w:rPr>
                <w:rFonts w:ascii="GHEA Grapalat" w:hAnsi="GHEA Grapalat"/>
                <w:b/>
                <w:bCs/>
                <w:iCs/>
              </w:rPr>
            </w:pP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175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N,N դիէթիլպարաֆենիլենդիամին սուլֆատ</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Սուլֆարսազեն</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86</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Պղնձի քլորիդ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107</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Կալիումի ցիանիդ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Մագնեզիումի սուլֆատ x 6 բյուրեղաջրով</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190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Սորբինաթթու</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Ստիրոլ_1</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90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Նատրիումի բորոհիդրիդ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Մորի աղ</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Եռաքլորքացախաթթու</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Լուծվող օսլա</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70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Պիրագալոլ Ա</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Ազոտի դիօքսիդ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46</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Ազոտի օքսիդ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Ազոտի օքսիդներ (գումարային)</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33</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Ածխածնի դիօքսիդ_1</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33</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Ածխածնի դիօքսիդ_2</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33</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Ածխածնի դիօքսիդ_3</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Ածխածնի մոնօքսիդ_1</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46</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Ածխածնի մոնօքսիդ_2</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33</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Աղաթթու</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Ամոնիակ</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Ացետոն</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Բենզին</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Բենզոլ</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Ստիրոլ</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41</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Տոլուոլ</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Քսիլոլ</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60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Ծծմբային անհիդրիդ</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16</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Ծծմբաջրածին</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31</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Նավթային ածխաջրածիններ_1</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34</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Նավթային ածխաջրածիններ_2</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135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Սնդիկի գոլորշիներ</w:t>
            </w:r>
          </w:p>
        </w:tc>
      </w:tr>
      <w:tr w:rsidR="002F40D8" w:rsidRPr="008F04EA" w:rsidTr="00A90422">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33</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Ուայտ սպիրիտ</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95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Քլոր</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17</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Ֆտորաջրածին</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24</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Ֆորմալդեհիդ</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180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Հեպտան_1</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82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Վանիլաթթու</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Կադմիում</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60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Կապար</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Ցինկ</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64</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Քրոմ</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Արսեն</w:t>
            </w:r>
          </w:p>
        </w:tc>
      </w:tr>
      <w:tr w:rsidR="002F40D8" w:rsidRPr="008F04EA" w:rsidTr="003819D8">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bottom"/>
          </w:tcPr>
          <w:p w:rsidR="002F40D8" w:rsidRPr="008E77F5" w:rsidRDefault="002F40D8" w:rsidP="003819D8">
            <w:pPr>
              <w:rPr>
                <w:rFonts w:ascii="GHEA Grapalat" w:hAnsi="GHEA Grapalat" w:cs="Calibri"/>
                <w:color w:val="000000"/>
                <w:sz w:val="20"/>
                <w:szCs w:val="20"/>
              </w:rPr>
            </w:pPr>
            <w:r w:rsidRPr="008E77F5">
              <w:rPr>
                <w:rFonts w:ascii="GHEA Grapalat" w:hAnsi="GHEA Grapalat" w:cs="Calibri"/>
                <w:sz w:val="20"/>
                <w:szCs w:val="20"/>
              </w:rPr>
              <w:t>Լիթիում</w:t>
            </w:r>
            <w:r w:rsidR="00E44AE0">
              <w:rPr>
                <w:rFonts w:ascii="GHEA Grapalat" w:hAnsi="GHEA Grapalat" w:cs="Calibri"/>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 o:spid="_x0000_s1575" type="#_x0000_t75" style="position:absolute;margin-left:81pt;margin-top:0;width:15pt;height:21pt;z-index:2522234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C8AkuMCAABX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cLwCS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2" o:spid="_x0000_s1576" type="#_x0000_t75" style="position:absolute;margin-left:81pt;margin-top:0;width:15pt;height:21pt;z-index:2522245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wEMiZ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3" o:spid="_x0000_s1577" type="#_x0000_t75" style="position:absolute;margin-left:81pt;margin-top:0;width:15pt;height:21pt;z-index:2522255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1Sv1uMCAABX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XVK/W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4" o:spid="_x0000_s1578" type="#_x0000_t75" style="position:absolute;margin-left:81pt;margin-top:0;width:15pt;height:21pt;z-index:2522265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hXQDuMCAABX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KFdAO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5" o:spid="_x0000_s1579" type="#_x0000_t75" style="position:absolute;margin-left:81pt;margin-top:0;width:15pt;height:21pt;z-index:2522275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ys/weMCAABX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PKz/B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6" o:spid="_x0000_s1580" type="#_x0000_t75" style="position:absolute;margin-left:81pt;margin-top:0;width:15pt;height:21pt;z-index:2522286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xT3yuQCAABX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xT3yuQCAABX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7" o:spid="_x0000_s1581" type="#_x0000_t75" style="position:absolute;margin-left:81pt;margin-top:0;width:15pt;height:21pt;z-index:2522296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aPxX+QCAABX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8" o:spid="_x0000_s1582" type="#_x0000_t75" style="position:absolute;margin-left:81pt;margin-top:0;width:15pt;height:21pt;z-index:2522306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GJH74wIAAFc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9" o:spid="_x0000_s1583" type="#_x0000_t75" style="position:absolute;margin-left:81pt;margin-top:0;width:15pt;height:21pt;z-index:2522316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" o:insetmode="auto">
                  <v:imagedata r:id="rId8" o:title=""/>
                  <o:lock v:ext="edit" aspectratio="f"/>
                </v:shape>
              </w:pict>
            </w:r>
            <w:r w:rsidR="00E44AE0">
              <w:rPr>
                <w:rFonts w:ascii="GHEA Grapalat" w:hAnsi="GHEA Grapalat" w:cs="Calibri"/>
                <w:color w:val="000000"/>
                <w:sz w:val="20"/>
                <w:szCs w:val="20"/>
              </w:rPr>
              <w:pict>
                <v:shape id="TextBox 10" o:spid="_x0000_s1584" type="#_x0000_t75" style="position:absolute;margin-left:81pt;margin-top:0;width:15pt;height:21pt;z-index:2522327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wSm3NO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8" o:title=""/>
                  <o:lock v:ext="edit" aspectratio="f"/>
                </v:shape>
              </w:pict>
            </w:r>
            <w:r w:rsidR="00E44AE0">
              <w:rPr>
                <w:rFonts w:ascii="GHEA Grapalat" w:hAnsi="GHEA Grapalat" w:cs="Calibri"/>
                <w:color w:val="000000"/>
                <w:sz w:val="20"/>
                <w:szCs w:val="20"/>
              </w:rPr>
              <w:pict>
                <v:shape id="TextBox 11" o:spid="_x0000_s1585" type="#_x0000_t75" style="position:absolute;margin-left:81pt;margin-top:0;width:15pt;height:21pt;z-index:2522337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QMEieQ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DQMEi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12" o:spid="_x0000_s1586" type="#_x0000_t75" style="position:absolute;margin-left:81pt;margin-top:0;width:15pt;height:21pt;z-index:2522347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jD4r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13" o:spid="_x0000_s1587" type="#_x0000_t75" style="position:absolute;margin-left:81pt;margin-top:0;width:15pt;height:21pt;z-index:2522357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FATKeU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NRQEyn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14" o:spid="_x0000_s1588" type="#_x0000_t75" style="position:absolute;margin-left:81pt;margin-top:0;width:15pt;height:21pt;z-index:2522368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h1Y3+U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4dWN/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15" o:spid="_x0000_s1589" type="#_x0000_t75" style="position:absolute;margin-left:81pt;margin-top:0;width:15pt;height:21pt;z-index:2522378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jfrYuU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II362L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16" o:spid="_x0000_s1590" type="#_x0000_t75" style="position:absolute;margin-left:81pt;margin-top:0;width:15pt;height:21pt;z-index:2522388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QQXR+Q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QQXR+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17" o:spid="_x0000_s1591" type="#_x0000_t75" style="position:absolute;margin-left:81pt;margin-top:0;width:15pt;height:21pt;z-index:2522398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n8Uyy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8" o:title=""/>
                  <o:lock v:ext="edit" aspectratio="f"/>
                </v:shape>
              </w:pict>
            </w:r>
            <w:r w:rsidR="00E44AE0">
              <w:rPr>
                <w:rFonts w:ascii="GHEA Grapalat" w:hAnsi="GHEA Grapalat" w:cs="Calibri"/>
                <w:color w:val="000000"/>
                <w:sz w:val="20"/>
                <w:szCs w:val="20"/>
              </w:rPr>
              <w:pict>
                <v:shape id="TextBox 18" o:spid="_x0000_s1592" type="#_x0000_t75" style="position:absolute;margin-left:81pt;margin-top:0;width:15pt;height:21pt;z-index:2522408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J5GGDj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19" o:spid="_x0000_s1593" type="#_x0000_t75" style="position:absolute;margin-left:81pt;margin-top:0;width:15pt;height:21pt;z-index:2522419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Ywbb+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20" o:spid="_x0000_s1594" type="#_x0000_t75" style="position:absolute;margin-left:81pt;margin-top:0;width:15pt;height:21pt;z-index:2522429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0s9eju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8" o:title=""/>
                  <o:lock v:ext="edit" aspectratio="f"/>
                </v:shape>
              </w:pict>
            </w:r>
            <w:r w:rsidR="00E44AE0">
              <w:rPr>
                <w:rFonts w:ascii="GHEA Grapalat" w:hAnsi="GHEA Grapalat" w:cs="Calibri"/>
                <w:color w:val="000000"/>
                <w:sz w:val="20"/>
                <w:szCs w:val="20"/>
              </w:rPr>
              <w:pict>
                <v:shape id="TextBox 21" o:spid="_x0000_s1595" type="#_x0000_t75" style="position:absolute;margin-left:81pt;margin-top:0;width:15pt;height:21pt;z-index:2522439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uXtM+Q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uXtM+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22" o:spid="_x0000_s1596" type="#_x0000_t75" style="position:absolute;margin-left:81pt;margin-top:0;width:15pt;height:21pt;z-index:2522449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dYRF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8" o:title=""/>
                  <o:lock v:ext="edit" aspectratio="f"/>
                </v:shape>
              </w:pict>
            </w:r>
            <w:r w:rsidR="00E44AE0">
              <w:rPr>
                <w:rFonts w:ascii="GHEA Grapalat" w:hAnsi="GHEA Grapalat" w:cs="Calibri"/>
                <w:color w:val="000000"/>
                <w:sz w:val="20"/>
                <w:szCs w:val="20"/>
              </w:rPr>
              <w:pict>
                <v:shape id="TextBox 23" o:spid="_x0000_s1597" type="#_x0000_t75" style="position:absolute;margin-left:81pt;margin-top:0;width:15pt;height:21pt;z-index:2522460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7b6k+U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e2+pP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24" o:spid="_x0000_s1598" type="#_x0000_t75" style="position:absolute;margin-left:81pt;margin-top:0;width:15pt;height:21pt;z-index:2522470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37sWX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8" o:title=""/>
                  <o:lock v:ext="edit" aspectratio="f"/>
                </v:shape>
              </w:pict>
            </w:r>
            <w:r w:rsidR="00E44AE0">
              <w:rPr>
                <w:rFonts w:ascii="GHEA Grapalat" w:hAnsi="GHEA Grapalat" w:cs="Calibri"/>
                <w:color w:val="000000"/>
                <w:sz w:val="20"/>
                <w:szCs w:val="20"/>
              </w:rPr>
              <w:pict>
                <v:shape id="TextBox 25" o:spid="_x0000_s1599" type="#_x0000_t75" style="position:absolute;margin-left:81.75pt;margin-top:0;width:15.75pt;height:21pt;z-index:2522480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Ps5s+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IDsiPoO5D1ZJgd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Ps5s+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26" o:spid="_x0000_s1600" type="#_x0000_t75" style="position:absolute;margin-left:81.75pt;margin-top:0;width:15.75pt;height:21pt;z-index:2522490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8jFlu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8jFl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27" o:spid="_x0000_s1601" type="#_x0000_t75" style="position:absolute;margin-left:81.75pt;margin-top:0;width:15.75pt;height:21pt;z-index:2522501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5PZ5j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8" o:spid="_x0000_s1602" type="#_x0000_t75" style="position:absolute;margin-left:81.75pt;margin-top:0;width:15.75pt;height:21pt;z-index:2522511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IrK6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WuyRH0Ddh7ojUX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AIrK6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29" o:spid="_x0000_s1603" type="#_x0000_t75" style="position:absolute;margin-left:81.75pt;margin-top:0;width:15.75pt;height:21pt;z-index:2522521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ABR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yABR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30" o:spid="_x0000_s1604" type="#_x0000_t75" style="position:absolute;margin-left:81.75pt;margin-top:0;width:15.75pt;height:21pt;z-index:2522531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rjCjOYCAABZ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uuMKM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31" o:spid="_x0000_s1605" type="#_x0000_t75" style="position:absolute;margin-left:81.75pt;margin-top:0;width:15.75pt;height:21pt;z-index:2522542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GKScTH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2" o:spid="_x0000_s1606" type="#_x0000_t75" style="position:absolute;margin-left:81.75pt;margin-top:0;width:15.75pt;height:21pt;z-index:2522552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aGNFOUCAABZ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mhjRT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3" o:spid="_x0000_s1607" type="#_x0000_t75" style="position:absolute;margin-left:81.75pt;margin-top:0;width:15.75pt;height:21pt;z-index:2522562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8FmkeUCAABZ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LvBZpH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4" o:spid="_x0000_s1608" type="#_x0000_t75" style="position:absolute;margin-left:81.75pt;margin-top:0;width:15.75pt;height:21pt;z-index:2522572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YwtZ+UCAABZ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GMLWf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5" o:spid="_x0000_s1609" type="#_x0000_t75" style="position:absolute;margin-left:81.75pt;margin-top:0;width:15.75pt;height:21pt;z-index:2522583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O2mntr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6" o:spid="_x0000_s1610" type="#_x0000_t75" style="position:absolute;margin-left:81.75pt;margin-top:0;width:15.75pt;height:21pt;z-index:2522593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aVYv/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7" o:spid="_x0000_s1611" type="#_x0000_t75" style="position:absolute;margin-left:81.75pt;margin-top:0;width:15.75pt;height:21pt;z-index:2522603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IYDkK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38" o:spid="_x0000_s1612" type="#_x0000_t75" style="position:absolute;margin-left:81.75pt;margin-top:0;width:15.75pt;height:21pt;z-index:2522613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ddtgOUCAABZ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PHXbYD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39" o:spid="_x0000_s1613" type="#_x0000_t75" style="position:absolute;margin-left:81.75pt;margin-top:0;width:15.75pt;height:21pt;z-index:2522624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9uP++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9uP++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0" o:spid="_x0000_s1614" type="#_x0000_t75" style="position:absolute;margin-left:81.75pt;margin-top:0;width:15.75pt;height:21pt;z-index:2522634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C/HS+cCAABZ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OC/HS+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41" o:spid="_x0000_s1615" type="#_x0000_t75" style="position:absolute;margin-left:81.75pt;margin-top:0;width:15.75pt;height:21pt;z-index:2522644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AV09u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AV09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2" o:spid="_x0000_s1616" type="#_x0000_t75" style="position:absolute;margin-left:81.75pt;margin-top:0;width:15.75pt;height:21pt;z-index:2522654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zaI0+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3" o:spid="_x0000_s1617" type="#_x0000_t75" style="position:absolute;margin-left:81.75pt;margin-top:0;width:15.75pt;height:21pt;z-index:2522664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VZjVu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vfID6DuQ92ReH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VZjV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4" o:spid="_x0000_s1618" type="#_x0000_t75" style="position:absolute;margin-left:81.75pt;margin-top:0;width:15.75pt;height:21pt;z-index:2522675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xsooO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nu2RH0Ddh7ojcXy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xsoo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5" o:spid="_x0000_s1619" type="#_x0000_t75" style="position:absolute;margin-left:81.75pt;margin-top:0;width:15.75pt;height:21pt;z-index:2522685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zGbHe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MDsiPoO5D1ZJwd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zGbH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6" o:spid="_x0000_s1620" type="#_x0000_t75" style="position:absolute;margin-left:81.75pt;margin-top:0;width:15.75pt;height:21pt;z-index:2522695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AJnOO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AJnO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7" o:spid="_x0000_s1621" type="#_x0000_t75" style="position:absolute;margin-left:81.75pt;margin-top:0;width:15.75pt;height:21pt;z-index:2522705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vc8zeYCAABZ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e9zzN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48" o:spid="_x0000_s1622" type="#_x0000_t75" style="position:absolute;margin-left:81.75pt;margin-top:0;width:15.75pt;height:21pt;z-index:2522716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0BoR+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XuyRH0Ddh7ojcX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0BoR+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49" o:spid="_x0000_s1623" type="#_x0000_t75" style="position:absolute;margin-left:81.75pt;margin-top:0;width:15.75pt;height:21pt;z-index:2522726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Oqj6+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Oqj6+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50" o:spid="_x0000_s1624" type="#_x0000_t75" style="position:absolute;margin-left:81.75pt;margin-top:0;width:15.75pt;height:21pt;z-index:2522736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yXJgIu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51" o:spid="_x0000_s1625" type="#_x0000_t75" style="position:absolute;margin-left:81.75pt;margin-top:0;width:15.75pt;height:21pt;z-index:2522746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VjTn+UCAABZ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AVY05/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52" o:spid="_x0000_s1626" type="#_x0000_t75" style="position:absolute;margin-left:81.75pt;margin-top:0;width:15.75pt;height:21pt;z-index:2522757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msvuuQCAABZ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msvu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53" o:spid="_x0000_s1627" type="#_x0000_t75" style="position:absolute;margin-left:81.75pt;margin-top:0;width:15.75pt;height:21pt;z-index:2522767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AvEP+QCAABZ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3AvEP+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54" o:spid="_x0000_s1628" type="#_x0000_t75" style="position:absolute;margin-left:81.75pt;margin-top:0;width:15.75pt;height:21pt;z-index:2522777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kaPyeQCAABZ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kaPy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55" o:spid="_x0000_s1629" type="#_x0000_t75" style="position:absolute;margin-left:81.75pt;margin-top:0;width:15.75pt;height:21pt;z-index:2522787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IpsPHT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56" o:spid="_x0000_s1630" type="#_x0000_t75" style="position:absolute;margin-left:81.75pt;margin-top:0;width:15.75pt;height:21pt;z-index:2522798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FfwFH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57" o:spid="_x0000_s1631" type="#_x0000_t75" style="position:absolute;margin-left:81.75pt;margin-top:0;width:15.75pt;height:21pt;z-index:2522808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vqpuk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58" o:spid="_x0000_s1632" type="#_x0000_t75" style="position:absolute;margin-left:81.75pt;margin-top:0;width:15.75pt;height:21pt;z-index:2522818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h3PLuQCAABZ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h3PL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59" o:spid="_x0000_s1633" type="#_x0000_t75" style="position:absolute;margin-left:81.75pt;margin-top:0;width:15.75pt;height:21pt;z-index:2522828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dfMeeU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nXzHn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60" o:spid="_x0000_s1634" type="#_x0000_t75" style="position:absolute;margin-left:81.75pt;margin-top:0;width:15.75pt;height:21pt;z-index:2522839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alImY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61" o:spid="_x0000_s1635" type="#_x0000_t75" style="position:absolute;margin-left:81.75pt;margin-top:0;width:15.75pt;height:21pt;z-index:2522849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r46JeU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a+OiX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62" o:spid="_x0000_s1636" type="#_x0000_t75" style="position:absolute;margin-left:81.75pt;margin-top:0;width:15.75pt;height:21pt;z-index:2522859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Y3GAO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aHpAfQd2HqiVRcI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Y3GA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3" o:spid="_x0000_s1637" type="#_x0000_t75" style="position:absolute;margin-left:81.75pt;margin-top:0;width:15.75pt;height:21pt;z-index:2522869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0the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gKD8iPoO5D1ZJoe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0th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4" o:spid="_x0000_s1638" type="#_x0000_t75" style="position:absolute;margin-left:81.75pt;margin-top:0;width:15.75pt;height:21pt;z-index:2522880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aBmc+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aHZAfQd2HqiVReI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aBmc+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5" o:spid="_x0000_s1639" type="#_x0000_t75" style="position:absolute;margin-left:81.75pt;margin-top:0;width:15.75pt;height:21pt;z-index:2522890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YrVzu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KDsiPoO5D1ZJod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YrVz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6" o:spid="_x0000_s1640" type="#_x0000_t75" style="position:absolute;margin-left:81.75pt;margin-top:0;width:15.75pt;height:21pt;z-index:2522900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rkp6+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rkp6+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7" o:spid="_x0000_s1641" type="#_x0000_t75" style="position:absolute;margin-left:81.75pt;margin-top:0;width:15.75pt;height:21pt;z-index:2522910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8THIe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68" o:spid="_x0000_s1642" type="#_x0000_t75" style="position:absolute;margin-left:81.75pt;margin-top:0;width:15.75pt;height:21pt;z-index:2522920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fsmlO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aH5AfQd2HqiVRc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fsml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69" o:spid="_x0000_s1643" type="#_x0000_t75" style="position:absolute;margin-left:81.75pt;margin-top:0;width:15.75pt;height:21pt;z-index:2522931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lHtOO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SlHtO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0" o:spid="_x0000_s1644" type="#_x0000_t75" style="position:absolute;margin-left:81.75pt;margin-top:0;width:15.75pt;height:21pt;z-index:2522941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8ku8ecCAABZ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K8ku8e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71" o:spid="_x0000_s1645" type="#_x0000_t75" style="position:absolute;margin-left:81.75pt;margin-top:0;width:15.75pt;height:21pt;z-index:2522951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OdTOUCAABZ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OfjnUz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72" o:spid="_x0000_s1646" type="#_x0000_t75" style="position:absolute;margin-left:81.75pt;margin-top:0;width:15.75pt;height:21pt;z-index:2522961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Bha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me6RH0Ddh7ojSXS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NBha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3" o:spid="_x0000_s1647" type="#_x0000_t75" style="position:absolute;margin-left:81.75pt;margin-top:0;width:15.75pt;height:21pt;z-index:2522972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rCK7O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iffID6DuQ92RZH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rCK7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4" o:spid="_x0000_s1648" type="#_x0000_t75" style="position:absolute;margin-left:81.75pt;margin-top:0;width:15.75pt;height:21pt;z-index:252298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P3BGu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me2RH0Ddh7ojSXy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P3BG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5" o:spid="_x0000_s1649" type="#_x0000_t75" style="position:absolute;margin-left:81.75pt;margin-top:0;width:15.75pt;height:21pt;z-index:2522992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Ndyp+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ODsiPoO5D1ZJ4d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aNdyp+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6" o:spid="_x0000_s1650" type="#_x0000_t75" style="position:absolute;margin-left:81.75pt;margin-top:0;width:15.75pt;height:21pt;z-index:2523002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SOgu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SOg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7" o:spid="_x0000_s1651" type="#_x0000_t75" style="position:absolute;margin-left:81.75pt;margin-top:0;width:15.75pt;height:21pt;z-index:2523013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RHVd+YCAABZ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NEdV3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78" o:spid="_x0000_s1652" type="#_x0000_t75" style="position:absolute;margin-left:81.75pt;margin-top:0;width:15.75pt;height:21pt;z-index:2523023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KaB/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WeyRH0Ddh7ojSX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dKaB/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79" o:spid="_x0000_s1653" type="#_x0000_t75" style="position:absolute;margin-left:81.75pt;margin-top:0;width:15.75pt;height:21pt;z-index:2523033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Ceg3+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uCeg3+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0" o:spid="_x0000_s1654" type="#_x0000_t75" style="position:absolute;margin-left:81.75pt;margin-top:0;width:15.75pt;height:21pt;z-index:2523043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73zzecCAABZ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t73zze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81" o:spid="_x0000_s1655" type="#_x0000_t75" style="position:absolute;margin-left:81.75pt;margin-top:0;width:15.75pt;height:21pt;z-index:2523054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5dAcOU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HuXQHD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82" o:spid="_x0000_s1656" type="#_x0000_t75" style="position:absolute;margin-left:81.75pt;margin-top:0;width:15.75pt;height:21pt;z-index:2523064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KS8V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ne6RH0Ddh7ojaXS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KS8V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3" o:spid="_x0000_s1657" type="#_x0000_t75" style="position:absolute;margin-left:81.75pt;margin-top:0;width:15.75pt;height:21pt;z-index:2523074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sRX0O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ffID6DuQ92RdH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sRX0O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4" o:spid="_x0000_s1658" type="#_x0000_t75" style="position:absolute;margin-left:81.75pt;margin-top:0;width:15.75pt;height:21pt;z-index:2523084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IkcJu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ne2RH0Ddh7ojaXy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IkcJ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5" o:spid="_x0000_s1659" type="#_x0000_t75" style="position:absolute;margin-left:81.75pt;margin-top:0;width:15.75pt;height:21pt;z-index:2523095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KOvm+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KOvm+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6" o:spid="_x0000_s1660" type="#_x0000_t75" style="position:absolute;margin-left:81.75pt;margin-top:0;width:15.75pt;height:21pt;z-index:2523105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5BTvu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5BTvu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7" o:spid="_x0000_s1661" type="#_x0000_t75" style="position:absolute;margin-left:81.75pt;margin-top:0;width:15.75pt;height:21pt;z-index:2523115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WUIS+YCAABZ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RZQhL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88" o:spid="_x0000_s1662" type="#_x0000_t75" style="position:absolute;margin-left:81.75pt;margin-top:0;width:15.75pt;height:21pt;z-index:2523125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NJcw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6NJcw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89" o:spid="_x0000_s1663" type="#_x0000_t75" style="position:absolute;margin-left:81.75pt;margin-top:0;width:15.75pt;height:21pt;z-index:2523136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3iXbeQ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3iXbe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90" o:spid="_x0000_s1664" type="#_x0000_t75" style="position:absolute;margin-left:81.75pt;margin-top:0;width:15.75pt;height:21pt;z-index:2523146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uBUpOcCAABZ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RuBUpOcCAABZ&#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91" o:spid="_x0000_s1665" type="#_x0000_t75" style="position:absolute;margin-left:81.75pt;margin-top:0;width:15.75pt;height:21pt;z-index:2523156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srnGeU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IrK5xn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2" o:spid="_x0000_s1666" type="#_x0000_t75" style="position:absolute;margin-left:81.75pt;margin-top:0;width:15.75pt;height:21pt;z-index:2523166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fkbPOUCAABZ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H5Gzz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3" o:spid="_x0000_s1667" type="#_x0000_t75" style="position:absolute;margin-left:81.75pt;margin-top:0;width:15.75pt;height:21pt;z-index:2523176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5nwueUCAABZ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OZ8Ln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4" o:spid="_x0000_s1668" type="#_x0000_t75" style="position:absolute;margin-left:81.75pt;margin-top:0;width:15.75pt;height:21pt;z-index:2523187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dS7T+UCAABZ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nUu0/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5" o:spid="_x0000_s1669" type="#_x0000_t75" style="position:absolute;margin-left:81.75pt;margin-top:0;width:15.75pt;height:21pt;z-index:2523197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f4I8uU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AX+CPL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6" o:spid="_x0000_s1670" type="#_x0000_t75" style="position:absolute;margin-left:81.75pt;margin-top:0;width:15.75pt;height:21pt;z-index:2523207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s301+QCAABZ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s301+QCAABZ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97" o:spid="_x0000_s1671" type="#_x0000_t75" style="position:absolute;margin-left:81.75pt;margin-top:0;width:15.75pt;height:21pt;z-index:2523217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DivIuYCAABZ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gOK8i5gIAAFk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98" o:spid="_x0000_s1672" type="#_x0000_t75" style="position:absolute;margin-left:81.75pt;margin-top:0;width:15.75pt;height:21pt;z-index:2523228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Y/7qOUCAABZ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mP+6jlAgAAWQ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99" o:spid="_x0000_s1673" type="#_x0000_t75" style="position:absolute;margin-left:81.75pt;margin-top:0;width:15.75pt;height:21pt;z-index:2523238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BQIIOQCAABa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" o:insetmode="auto">
                  <v:imagedata r:id="rId9" o:title=""/>
                  <o:lock v:ext="edit" aspectratio="f"/>
                </v:shape>
              </w:pict>
            </w:r>
            <w:r w:rsidR="00E44AE0">
              <w:rPr>
                <w:rFonts w:ascii="GHEA Grapalat" w:hAnsi="GHEA Grapalat" w:cs="Calibri"/>
                <w:color w:val="000000"/>
                <w:sz w:val="20"/>
                <w:szCs w:val="20"/>
              </w:rPr>
              <w:pict>
                <v:shape id="TextBox 100" o:spid="_x0000_s1674" type="#_x0000_t75" style="position:absolute;margin-left:81.75pt;margin-top:0;width:15.75pt;height:21pt;z-index:2523248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Pm6Hi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1" o:spid="_x0000_s1675" type="#_x0000_t75" style="position:absolute;margin-left:81.75pt;margin-top:0;width:15.75pt;height:21pt;z-index:2523258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qCaTO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QqCaT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2" o:spid="_x0000_s1676" type="#_x0000_t75" style="position:absolute;margin-left:81.75pt;margin-top:0;width:15.75pt;height:21pt;z-index:2523269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jIs9+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BPzkwP4K8D1VLAj88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RjIs9+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3" o:spid="_x0000_s1677" type="#_x0000_t75" style="position:absolute;margin-left:81.75pt;margin-top:0;width:15.75pt;height:21pt;z-index:2523279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rQH+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BHx2YH0Heh6olgT85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zrQH+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4" o:spid="_x0000_s1678" type="#_x0000_t75" style="position:absolute;margin-left:81.75pt;margin-top:0;width:15.75pt;height:21pt;z-index:2523289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tbRd+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BPz0wP4K8D1VLAj86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ztbRd+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5" o:spid="_x0000_s1679" type="#_x0000_t75" style="position:absolute;margin-left:81.75pt;margin-top:0;width:15.75pt;height:21pt;z-index:2523299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shjMs+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6" o:spid="_x0000_s1680" type="#_x0000_t75" style="position:absolute;margin-left:81.75pt;margin-top:0;width:15.75pt;height:21pt;z-index:2523310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top6C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7" o:spid="_x0000_s1681" type="#_x0000_t75" style="position:absolute;margin-left:81.75pt;margin-top:0;width:15.75pt;height:21pt;z-index:2523320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IkPRbn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08" o:spid="_x0000_s1682" type="#_x0000_t75" style="position:absolute;margin-left:81.75pt;margin-top:0;width:15.75pt;height:21pt;z-index:2523330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xlbre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BPz8wP4K8D1VLAj85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nxlbr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09" o:spid="_x0000_s1683" type="#_x0000_t75" style="position:absolute;margin-left:81.75pt;margin-top:0;width:15.75pt;height:21pt;z-index:2523340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f5e8OY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Z/l7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0" o:spid="_x0000_s1684" type="#_x0000_t75" style="position:absolute;margin-left:81.75pt;margin-top:0;width:15.75pt;height:21pt;z-index:2523351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8fXp+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DEFHz/wA8j7WHQnD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Xx9en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11" o:spid="_x0000_s1685" type="#_x0000_t75" style="position:absolute;margin-left:81.75pt;margin-top:0;width:15.75pt;height:21pt;z-index:2523361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wnKY+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awnKY+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12" o:spid="_x0000_s1686" type="#_x0000_t75" style="position:absolute;margin-left:81.75pt;margin-top:0;width:15.75pt;height:21pt;z-index:2523371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5t82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DKd75geQ96HuSBhG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vm3zY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3" o:spid="_x0000_s1687" type="#_x0000_t75" style="position:absolute;margin-left:81.75pt;margin-top:0;width:15.75pt;height:21pt;z-index:2523381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pOAM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DOM98wPI+1B3JAyn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Sk4A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4" o:spid="_x0000_s1688" type="#_x0000_t75" style="position:absolute;margin-left:81.75pt;margin-top:0;width:15.75pt;height:21pt;z-index:2523392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3+BW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DGd75geQ96HuSBjG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nf4FY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5" o:spid="_x0000_s1689" type="#_x0000_t75" style="position:absolute;margin-left:81.75pt;margin-top:0;width:15.75pt;height:21pt;z-index:2523402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7Gcn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j3owPzI8j7ULXE92d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bsZyc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6" o:spid="_x0000_s1690" type="#_x0000_t75" style="position:absolute;margin-left:81.75pt;margin-top:0;width:15.75pt;height:21pt;z-index:2523412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yMqJ+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j34wPzI8j7ULXE96M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fIyon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7" o:spid="_x0000_s1691" type="#_x0000_t75" style="position:absolute;margin-left:81.75pt;margin-top:0;width:15.75pt;height:21pt;z-index:2523422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KCmFZb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18" o:spid="_x0000_s1692" type="#_x0000_t75" style="position:absolute;margin-left:81.75pt;margin-top:0;width:15.75pt;height:21pt;z-index:2523432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rALg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DBd75geQ96HuSBim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2sAuC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19" o:spid="_x0000_s1693" type="#_x0000_t75" style="position:absolute;margin-left:81.75pt;margin-top:0;width:15.75pt;height:21pt;z-index:2523443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N4pq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A3imp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0" o:spid="_x0000_s1694" type="#_x0000_t75" style="position:absolute;margin-left:81.75pt;margin-top:0;width:15.75pt;height:21pt;z-index:2523453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Dwm1u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jEBHz/wA8j7WHQmj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BsPCbW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21" o:spid="_x0000_s1695" type="#_x0000_t75" style="position:absolute;margin-left:81.75pt;margin-top:0;width:15.75pt;height:21pt;z-index:2523463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PI7Eu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EPI7E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22" o:spid="_x0000_s1696" type="#_x0000_t75" style="position:absolute;margin-left:81.75pt;margin-top:0;width:15.75pt;height:21pt;z-index:2523473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CNq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KZ75geQ96HuSBhF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UYI2p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3" o:spid="_x0000_s1697" type="#_x0000_t75" style="position:absolute;margin-left:81.75pt;margin-top:0;width:15.75pt;height:21pt;z-index:2523484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WhxQ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OI98wPI+1B3JIym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paHFB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4" o:spid="_x0000_s1698" type="#_x0000_t75" style="position:absolute;margin-left:81.75pt;margin-top:0;width:15.75pt;height:21pt;z-index:2523494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IRwK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GZ75geQ96HuSBjF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chHAp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5" o:spid="_x0000_s1699" type="#_x0000_t75" style="position:absolute;margin-left:81.75pt;margin-top:0;width:15.75pt;height:21pt;z-index:2523504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Ept7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gPogPzI8j7ULXED2Z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gSm3t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6" o:spid="_x0000_s1700" type="#_x0000_t75" style="position:absolute;margin-left:81.75pt;margin-top:0;width:15.75pt;height:21pt;z-index:2523514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NjbVu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gP4gPzI8j7ULXED6I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k2Nt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7" o:spid="_x0000_s1701" type="#_x0000_t75" style="position:absolute;margin-left:81.75pt;margin-top:0;width:15.75pt;height:21pt;z-index:2523525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13k5+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Ntd5Of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28" o:spid="_x0000_s1702" type="#_x0000_t75" style="position:absolute;margin-left:81.75pt;margin-top:0;width:15.75pt;height:21pt;z-index:2523535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Uv68+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BZ75geQ96HuSBil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NS/rz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29" o:spid="_x0000_s1703" type="#_x0000_t75" style="position:absolute;margin-left:81.75pt;margin-top:0;width:15.75pt;height:21pt;z-index:2523545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6z/ruY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LrP+u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30" o:spid="_x0000_s1704" type="#_x0000_t75" style="position:absolute;margin-left:81.75pt;margin-top:0;width:15.75pt;height:21pt;z-index:2523555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ZV2+eg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EWVdvn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31" o:spid="_x0000_s1705" type="#_x0000_t75" style="position:absolute;margin-left:81.75pt;margin-top:0;width:15.75pt;height:21pt;z-index:2523566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VtrP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5W2s9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32" o:spid="_x0000_s1706" type="#_x0000_t75" style="position:absolute;margin-left:81.75pt;margin-top:0;width:15.75pt;height:21pt;z-index:2523576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cndhucCAABb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Pcndh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33" o:spid="_x0000_s1707" type="#_x0000_t75" style="position:absolute;margin-left:81.75pt;margin-top:0;width:15.75pt;height:21pt;z-index:2523586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MEhbucCAABb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gMEhb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34" o:spid="_x0000_s1708" type="#_x0000_t75" style="position:absolute;margin-left:81.75pt;margin-top:0;width:15.75pt;height:21pt;z-index:2523596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S0gBucCAABb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tS0gB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35" o:spid="_x0000_s1709" type="#_x0000_t75" style="position:absolute;margin-left:81.75pt;margin-top:0;width:15.75pt;height:21pt;z-index:2523607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yeM9w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36" o:spid="_x0000_s1710" type="#_x0000_t75" style="position:absolute;margin-left:81.75pt;margin-top:0;width:15.75pt;height:21pt;z-index:2523617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XGLe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NcYt5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37" o:spid="_x0000_s1711" type="#_x0000_t75" style="position:absolute;margin-left:81.75pt;margin-top:0;width:15.75pt;height:21pt;z-index:2523627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vS0yO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PL0tMj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38" o:spid="_x0000_s1712" type="#_x0000_t75" style="position:absolute;margin-left:81.75pt;margin-top:0;width:15.75pt;height:21pt;z-index:2523637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5OKq3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39" o:spid="_x0000_s1713" type="#_x0000_t75" style="position:absolute;margin-left:81.75pt;margin-top:0;width:15.75pt;height:21pt;z-index:2523648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p/HG+Y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yn8cb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0" o:spid="_x0000_s1714" type="#_x0000_t75" style="position:absolute;margin-left:81.75pt;margin-top:0;width:15.75pt;height:21pt;z-index:2523658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srFNe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jEFHz/wA8j7WHQnj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CaysU1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41" o:spid="_x0000_s1715" type="#_x0000_t75" style="position:absolute;margin-left:81.75pt;margin-top:0;width:15.75pt;height:21pt;z-index:2523668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gTY8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mBNjx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2" o:spid="_x0000_s1716" type="#_x0000_t75" style="position:absolute;margin-left:81.75pt;margin-top:0;width:15.75pt;height:21pt;z-index:2523678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ilm5K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3" o:spid="_x0000_s1717" type="#_x0000_t75" style="position:absolute;margin-left:81.75pt;margin-top:0;width:15.75pt;height:21pt;z-index:2523688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56SouY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fnpKi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4" o:spid="_x0000_s1718" type="#_x0000_t75" style="position:absolute;margin-left:81.75pt;margin-top:0;width:15.75pt;height:21pt;z-index:2523699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nKTyuY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qcpPK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5" o:spid="_x0000_s1719" type="#_x0000_t75" style="position:absolute;margin-left:81.75pt;margin-top:0;width:15.75pt;height:21pt;z-index:2523709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ryODu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gPowPzI8j7ULXED2d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WvI4O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6" o:spid="_x0000_s1720" type="#_x0000_t75" style="position:absolute;margin-left:81.75pt;margin-top:0;width:15.75pt;height:21pt;z-index:2523719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i44t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gP4wPzI8j7ULXED6M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SLji1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7" o:spid="_x0000_s1721" type="#_x0000_t75" style="position:absolute;margin-left:81.75pt;margin-top:0;width:15.75pt;height:21pt;z-index:2523729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asHBO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C2rBwT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48" o:spid="_x0000_s1722" type="#_x0000_t75" style="position:absolute;margin-left:81.75pt;margin-top:0;width:15.75pt;height:21pt;z-index:2523740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70ZE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jBd75geQ96HuSBin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7vRkQ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49" o:spid="_x0000_s1723" type="#_x0000_t75" style="position:absolute;margin-left:81.75pt;margin-top:0;width:15.75pt;height:21pt;z-index:2523750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VocTeY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9WhxN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0" o:spid="_x0000_s1724" type="#_x0000_t75" style="position:absolute;margin-left:81.75pt;margin-top:0;width:15.75pt;height:21pt;z-index:2523760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CzY5Ua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51" o:spid="_x0000_s1725" type="#_x0000_t75" style="position:absolute;margin-left:81.75pt;margin-top:0;width:15.75pt;height:21pt;z-index:2523770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62I3ucCAABb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z62I3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52" o:spid="_x0000_s1726" type="#_x0000_t75" style="position:absolute;margin-left:81.75pt;margin-top:0;width:15.75pt;height:21pt;z-index:2523781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z8+ZeYCAABb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LPz5l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3" o:spid="_x0000_s1727" type="#_x0000_t75" style="position:absolute;margin-left:81.75pt;margin-top:0;width:15.75pt;height:21pt;z-index:2523791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jfCjeYCAABb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2N8KN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4" o:spid="_x0000_s1728" type="#_x0000_t75" style="position:absolute;margin-left:81.75pt;margin-top:0;width:15.75pt;height:21pt;z-index:2523801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9vD5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D28Pl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5" o:spid="_x0000_s1729" type="#_x0000_t75" style="position:absolute;margin-left:81.75pt;margin-top:0;width:15.75pt;height:21pt;z-index:2523811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xXeI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Fd4h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6" o:spid="_x0000_s1730" type="#_x0000_t75" style="position:absolute;margin-left:81.75pt;margin-top:0;width:15.75pt;height:21pt;z-index:2523822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7h2ia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7" o:spid="_x0000_s1731" type="#_x0000_t75" style="position:absolute;margin-left:81.75pt;margin-top:0;width:15.75pt;height:21pt;z-index:2523832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AQCVyv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58" o:spid="_x0000_s1732" type="#_x0000_t75" style="position:absolute;margin-left:81.75pt;margin-top:0;width:15.75pt;height:21pt;z-index:2523842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SFEk/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59" o:spid="_x0000_s1733" type="#_x0000_t75" style="position:absolute;margin-left:81.75pt;margin-top:0;width:15.75pt;height:21pt;z-index:2523852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HprFO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pHprF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60" o:spid="_x0000_s1734" type="#_x0000_t75" style="position:absolute;margin-left:81.75pt;margin-top:0;width:15.75pt;height:21pt;z-index:2523863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DImGRr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61" o:spid="_x0000_s1735" type="#_x0000_t75" style="position:absolute;margin-left:81.75pt;margin-top:0;width:15.75pt;height:21pt;z-index:2523873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FZ5r+c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tFZ5r+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62" o:spid="_x0000_s1736" type="#_x0000_t75" style="position:absolute;margin-left:81.75pt;margin-top:0;width:15.75pt;height:21pt;z-index:2523883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MTPF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pgfmR5D3oWqJHwV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wxM8U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3" o:spid="_x0000_s1737" type="#_x0000_t75" style="position:absolute;margin-left:81.75pt;margin-top:0;width:15.75pt;height:21pt;z-index:2523893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cwz/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wgPzI8j7ULXEj6Z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NzDP8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4" o:spid="_x0000_s1738" type="#_x0000_t75" style="position:absolute;margin-left:81.75pt;margin-top:0;width:15.75pt;height:21pt;z-index:2523904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CAyl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ZgfmR5D3oWqJH4V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4IDKU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5" o:spid="_x0000_s1739" type="#_x0000_t75" style="position:absolute;margin-left:81.75pt;margin-top:0;width:15.75pt;height:21pt;z-index:2523914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O4vU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ogPzI8j7ULXEj2Z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E7i9Q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6" o:spid="_x0000_s1740" type="#_x0000_t75" style="position:absolute;margin-left:81.75pt;margin-top:0;width:15.75pt;height:21pt;z-index:2523924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HyZ6+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4gPzI8j7ULXEj6I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AfJnr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7" o:spid="_x0000_s1741" type="#_x0000_t75" style="position:absolute;margin-left:81.75pt;margin-top:0;width:15.75pt;height:21pt;z-index:2523934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f/mmW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68" o:spid="_x0000_s1742" type="#_x0000_t75" style="position:absolute;margin-left:81.75pt;margin-top:0;width:15.75pt;height:21pt;z-index:2523944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e+4Tu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5gfmR5D3oWqJHyV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p77hO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69" o:spid="_x0000_s1743" type="#_x0000_t75" style="position:absolute;margin-left:81.75pt;margin-top:0;width:15.75pt;height:21pt;z-index:2523955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wi9E+U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" o:insetmode="auto">
                  <v:imagedata r:id="rId9" o:title=""/>
                  <o:lock v:ext="edit" aspectratio="f"/>
                </v:shape>
              </w:pict>
            </w:r>
            <w:r w:rsidR="00E44AE0">
              <w:rPr>
                <w:rFonts w:ascii="GHEA Grapalat" w:hAnsi="GHEA Grapalat" w:cs="Calibri"/>
                <w:color w:val="000000"/>
                <w:sz w:val="20"/>
                <w:szCs w:val="20"/>
              </w:rPr>
              <w:pict>
                <v:shape id="TextBox 170" o:spid="_x0000_s1744" type="#_x0000_t75" style="position:absolute;margin-left:81.75pt;margin-top:0;width:15.75pt;height:21pt;z-index:2523965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TE0RO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TEBHz/wA8j7WHQmT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DhMTRE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71" o:spid="_x0000_s1745" type="#_x0000_t75" style="position:absolute;margin-left:81.75pt;margin-top:0;width:15.75pt;height:21pt;z-index:2523975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f8pgO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nf8pg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72" o:spid="_x0000_s1746" type="#_x0000_t75" style="position:absolute;margin-left:81.75pt;margin-top:0;width:15.75pt;height:21pt;z-index:2523985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W2f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KZ75geQ96HuSJhE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ZbZ87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3" o:spid="_x0000_s1747" type="#_x0000_t75" style="position:absolute;margin-left:81.75pt;margin-top:0;width:15.75pt;height:21pt;z-index:2523996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GVj0+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OI98wPI+1B3JEym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kZWPT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4" o:spid="_x0000_s1748" type="#_x0000_t75" style="position:absolute;margin-left:81.75pt;margin-top:0;width:15.75pt;height:21pt;z-index:2524006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Yli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GZ75geQ96HuSJjE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RiWK7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5" o:spid="_x0000_s1749" type="#_x0000_t75" style="position:absolute;margin-left:81.75pt;margin-top:0;width:15.75pt;height:21pt;z-index:2524016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Ud/f+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owPzI8j7ULXEj2d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tR39/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6" o:spid="_x0000_s1750" type="#_x0000_t75" style="position:absolute;margin-left:81.75pt;margin-top:0;width:15.75pt;height:21pt;z-index:2524026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dXJx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P4wPzI8j7ULXEj6M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p1cnE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7" o:spid="_x0000_s1751" type="#_x0000_t75" style="position:absolute;margin-left:81.75pt;margin-top:0;width:15.75pt;height:21pt;z-index:2524037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lD2de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FZQ9nX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78" o:spid="_x0000_s1752" type="#_x0000_t75" style="position:absolute;margin-left:81.75pt;margin-top:0;width:15.75pt;height:21pt;z-index:2524047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EboY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BZ75geQ96HuSJik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ARuhh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79" o:spid="_x0000_s1753" type="#_x0000_t75" style="position:absolute;margin-left:81.75pt;margin-top:0;width:15.75pt;height:21pt;z-index:2524057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xpqp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XGmql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0" o:spid="_x0000_s1754" type="#_x0000_t75" style="position:absolute;margin-left:81.75pt;margin-top:0;width:15.75pt;height:21pt;z-index:2524067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yFzKe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TEFHz/wA8j7WHQnT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3IXMp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81" o:spid="_x0000_s1755" type="#_x0000_t75" style="position:absolute;margin-left:81.75pt;margin-top:0;width:15.75pt;height:21pt;z-index:2524078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9u7e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S+9u7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82" o:spid="_x0000_s1756" type="#_x0000_t75" style="position:absolute;margin-left:81.75pt;margin-top:0;width:15.75pt;height:21pt;z-index:2524088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33YV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Kd75geQ96HuSJhG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Pfdh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3" o:spid="_x0000_s1757" type="#_x0000_t75" style="position:absolute;margin-left:81.75pt;margin-top:0;width:15.75pt;height:21pt;z-index:2524098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nUkv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ydSS+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4" o:spid="_x0000_s1758" type="#_x0000_t75" style="position:absolute;margin-left:81.75pt;margin-top:0;width:15.75pt;height:21pt;z-index:2524108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5kl1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HmSX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5" o:spid="_x0000_s1759" type="#_x0000_t75" style="position:absolute;margin-left:81.75pt;margin-top:0;width:15.75pt;height:21pt;z-index:2524119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1c4Eu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hPogPzI8j7ULXET2Z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7VzgS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6" o:spid="_x0000_s1760" type="#_x0000_t75" style="position:absolute;margin-left:81.75pt;margin-top:0;width:15.75pt;height:21pt;z-index:2524129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8WOq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hP4gPzI8j7ULXET6I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xY6p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7" o:spid="_x0000_s1761" type="#_x0000_t75" style="position:absolute;margin-left:81.75pt;margin-top:0;width:15.75pt;height:21pt;z-index:2524139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ECxGO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IBAsRj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188" o:spid="_x0000_s1762" type="#_x0000_t75" style="position:absolute;margin-left:81.75pt;margin-top:0;width:15.75pt;height:21pt;z-index:2524149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lavDO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TBd75geQ96HuSJim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WVq8M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89" o:spid="_x0000_s1763" type="#_x0000_t75" style="position:absolute;margin-left:81.75pt;margin-top:0;width:15.75pt;height:21pt;z-index:2524160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LGqU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QsapR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90" o:spid="_x0000_s1764" type="#_x0000_t75" style="position:absolute;margin-left:81.75pt;margin-top:0;width:15.75pt;height:21pt;z-index:2524170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ogjBu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eiCMG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191" o:spid="_x0000_s1765" type="#_x0000_t75" style="position:absolute;margin-left:81.75pt;margin-top:0;width:15.75pt;height:21pt;z-index:2524180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kY+wu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YkY+w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2" o:spid="_x0000_s1766" type="#_x0000_t75" style="position:absolute;margin-left:81.75pt;margin-top:0;width:15.75pt;height:21pt;z-index:2524190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tSIee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ZtSIe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3" o:spid="_x0000_s1767" type="#_x0000_t75" style="position:absolute;margin-left:81.75pt;margin-top:0;width:15.75pt;height:21pt;z-index:2524200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9x0ke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29x0k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4" o:spid="_x0000_s1768" type="#_x0000_t75" style="position:absolute;margin-left:81.75pt;margin-top:0;width:15.75pt;height:21pt;z-index:2524211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jB1+e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7jB1+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5" o:spid="_x0000_s1769" type="#_x0000_t75" style="position:absolute;margin-left:81.75pt;margin-top:0;width:15.75pt;height:21pt;z-index:2524221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v5oPe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S/mg9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96" o:spid="_x0000_s1770" type="#_x0000_t75" style="position:absolute;margin-left:81.75pt;margin-top:0;width:15.75pt;height:21pt;z-index:2524231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mzehu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WbN6G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197" o:spid="_x0000_s1771" type="#_x0000_t75" style="position:absolute;margin-left:81.75pt;margin-top:0;width:15.75pt;height:21pt;z-index:2524241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enhN+c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qenhN+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8" o:spid="_x0000_s1772" type="#_x0000_t75" style="position:absolute;margin-left:81.75pt;margin-top:0;width:15.75pt;height:21pt;z-index:2524252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I+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v///I+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199" o:spid="_x0000_s1773" type="#_x0000_t75" style="position:absolute;margin-left:81.75pt;margin-top:0;width:15.75pt;height:21pt;z-index:2524262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4WDc+cCAABbDAAA&#10;HwAAAGNsaXBib2FyZC9kcmF3aW5ncy9kcmF3aW5nMS54bWzUl1FvmzAQx98n7TtYfp1aAiGBRKXV&#10;1q19qbYqaT+Aa0yCZgyyXUr26XdnnJBl07ZuT+Qhwfbd8f+dD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B4WDc+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0" o:spid="_x0000_s1774" type="#_x0000_t75" style="position:absolute;margin-left:81.75pt;margin-top:0;width:15.75pt;height:21pt;z-index:2524272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cTchT+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1" o:spid="_x0000_s1775" type="#_x0000_t75" style="position:absolute;margin-left:81.75pt;margin-top:0;width:15.75pt;height:21pt;z-index:2524282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fk8i+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Dfk8i+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2" o:spid="_x0000_s1776" type="#_x0000_t75" style="position:absolute;margin-left:81.75pt;margin-top:0;width:15.75pt;height:21pt;z-index:2524293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WuKMO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hPzkwP4K8D1VLQj88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CWuKM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3" o:spid="_x0000_s1777" type="#_x0000_t75" style="position:absolute;margin-left:81.75pt;margin-top:0;width:15.75pt;height:21pt;z-index:2524303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GN22O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hHx2YH0Heh6oloT85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tGN22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4" o:spid="_x0000_s1778" type="#_x0000_t75" style="position:absolute;margin-left:81.75pt;margin-top:0;width:15.75pt;height:21pt;z-index:2524313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Y93sO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hPz0wP4K8D1VLQj86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gY93s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5" o:spid="_x0000_s1779" type="#_x0000_t75" style="position:absolute;margin-left:81.75pt;margin-top:0;width:15.75pt;height:21pt;z-index:2524323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UFqd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6" o:spid="_x0000_s1780" type="#_x0000_t75" style="position:absolute;margin-left:81.75pt;margin-top:0;width:15.75pt;height:21pt;z-index:2524334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dPcz+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7" o:spid="_x0000_s1781" type="#_x0000_t75" style="position:absolute;margin-left:81.75pt;margin-top:0;width:15.75pt;height:21pt;z-index:2524344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MZW437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208" o:spid="_x0000_s1782" type="#_x0000_t75" style="position:absolute;margin-left:81.75pt;margin-top:0;width:15.75pt;height:21pt;z-index:2524354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ED9auc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0ED9a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09" o:spid="_x0000_s1783" type="#_x0000_t75" style="position:absolute;margin-left:81.75pt;margin-top:0;width:15.75pt;height:21pt;z-index:2524364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Wp/g3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0" o:spid="_x0000_s1784" type="#_x0000_t75" style="position:absolute;margin-left:81.75pt;margin-top:0;width:15.75pt;height:21pt;z-index:2524375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5xYO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CkFHz/wA8j7WHYnC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BYnnFg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211" o:spid="_x0000_s1785" type="#_x0000_t75" style="position:absolute;margin-left:81.75pt;margin-top:0;width:15.75pt;height:21pt;z-index:2524385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JFBsp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12" o:spid="_x0000_s1786" type="#_x0000_t75" style="position:absolute;margin-left:81.75pt;margin-top:0;width:15.75pt;height:21pt;z-index:2524395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MLaH+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Cqd75geQ96HuSBRG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gwtof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3" o:spid="_x0000_s1787" type="#_x0000_t75" style="position:absolute;margin-left:81.75pt;margin-top:0;width:15.75pt;height:21pt;z-index:2524405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com9+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CuM98wPI+1B3JAqn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dyib3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4" o:spid="_x0000_s1788" type="#_x0000_t75" style="position:absolute;margin-left:81.75pt;margin-top:0;width:15.75pt;height:21pt;z-index:2524416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CYnn+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Cmd75geQ96HuSBTG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oJief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5" o:spid="_x0000_s1789" type="#_x0000_t75" style="position:absolute;margin-left:81.75pt;margin-top:0;width:15.75pt;height:21pt;z-index:2524426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Og6W+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U6Dpb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6" o:spid="_x0000_s1790" type="#_x0000_t75" style="position:absolute;margin-left:81.75pt;margin-top:0;width:15.75pt;height:21pt;z-index:2524436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Qeozg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7" o:spid="_x0000_s1791" type="#_x0000_t75" style="position:absolute;margin-left:81.75pt;margin-top:0;width:15.75pt;height:21pt;z-index:2524446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O//s1H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9" o:title=""/>
                  <o:lock v:ext="edit" aspectratio="f"/>
                </v:shape>
              </w:pict>
            </w:r>
            <w:r w:rsidR="00E44AE0">
              <w:rPr>
                <w:rFonts w:ascii="GHEA Grapalat" w:hAnsi="GHEA Grapalat" w:cs="Calibri"/>
                <w:color w:val="000000"/>
                <w:sz w:val="20"/>
                <w:szCs w:val="20"/>
              </w:rPr>
              <w:pict>
                <v:shape id="TextBox 218" o:spid="_x0000_s1792" type="#_x0000_t75" style="position:absolute;margin-left:81.75pt;margin-top:0;width:15.75pt;height:21pt;z-index:2524456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mtRe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56a1F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19" o:spid="_x0000_s1793" type="#_x0000_t75" style="position:absolute;margin-left:81.75pt;margin-top:0;width:15.75pt;height:21pt;z-index:2524467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4ePbuY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Ph49u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20" o:spid="_x0000_s1794" type="#_x0000_t75" style="position:absolute;margin-left:81.75pt;margin-top:0;width:15.75pt;height:21pt;z-index:2524477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jZYAR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9" o:title=""/>
                  <o:lock v:ext="edit" aspectratio="f"/>
                </v:shape>
              </w:pict>
            </w:r>
            <w:r w:rsidR="00E44AE0">
              <w:rPr>
                <w:rFonts w:ascii="GHEA Grapalat" w:hAnsi="GHEA Grapalat" w:cs="Calibri"/>
                <w:color w:val="000000"/>
                <w:sz w:val="20"/>
                <w:szCs w:val="20"/>
              </w:rPr>
              <w:pict>
                <v:shape id="TextBox 221" o:spid="_x0000_s1795" type="#_x0000_t75" style="position:absolute;margin-left:81.75pt;margin-top:0;width:15.75pt;height:21pt;z-index:2524487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6ud1e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X6ud1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22" o:spid="_x0000_s1796" type="#_x0000_t75" style="position:absolute;margin-left:81.75pt;margin-top:0;width:15.75pt;height:21pt;z-index:2524497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bOStu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9" o:title=""/>
                  <o:lock v:ext="edit" aspectratio="f"/>
                </v:shape>
              </w:pict>
            </w:r>
            <w:r w:rsidR="00E44AE0">
              <w:rPr>
                <w:rFonts w:ascii="GHEA Grapalat" w:hAnsi="GHEA Grapalat" w:cs="Calibri"/>
                <w:color w:val="000000"/>
                <w:sz w:val="20"/>
                <w:szCs w:val="20"/>
              </w:rPr>
              <w:pict>
                <v:shape id="TextBox 223" o:spid="_x0000_s1797" type="#_x0000_t75" style="position:absolute;margin-left:81.75pt;margin-top:0;width:15.75pt;height:21pt;z-index:2524508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jHXhu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5jHXh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24" o:spid="_x0000_s1798" type="#_x0000_t75" style="position:absolute;margin-left:81.75pt;margin-top:0;width:15.75pt;height:21pt;z-index:2524518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093W7u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9" o:title=""/>
                  <o:lock v:ext="edit" aspectratio="f"/>
                </v:shape>
              </w:pict>
            </w:r>
            <w:r w:rsidR="00E44AE0">
              <w:rPr>
                <w:rFonts w:ascii="GHEA Grapalat" w:hAnsi="GHEA Grapalat" w:cs="Calibri"/>
                <w:color w:val="000000"/>
                <w:sz w:val="20"/>
                <w:szCs w:val="20"/>
              </w:rPr>
              <w:pict>
                <v:shape id="TextBox 225" o:spid="_x0000_s1799" type="#_x0000_t75" style="position:absolute;margin-left:82.5pt;margin-top:0;width:15pt;height:27.75pt;z-index:2524528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N30q+c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1N30q+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26" o:spid="_x0000_s1800" type="#_x0000_t75" style="position:absolute;margin-left:82.5pt;margin-top:0;width:15pt;height:27.75pt;z-index:2524538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E9CEOc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0E9CE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27" o:spid="_x0000_s1801" type="#_x0000_t75" style="position:absolute;margin-left:82.5pt;margin-top:0;width:15pt;height:27.75pt;z-index:2524549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O/KfaH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10" o:title=""/>
                  <o:lock v:ext="edit" aspectratio="f"/>
                </v:shape>
              </w:pict>
            </w:r>
            <w:r w:rsidR="00E44AE0">
              <w:rPr>
                <w:rFonts w:ascii="GHEA Grapalat" w:hAnsi="GHEA Grapalat" w:cs="Calibri"/>
                <w:color w:val="000000"/>
                <w:sz w:val="20"/>
                <w:szCs w:val="20"/>
              </w:rPr>
              <w:pict>
                <v:shape id="TextBox 228" o:spid="_x0000_s1802" type="#_x0000_t75" style="position:absolute;margin-left:82.5pt;margin-top:0;width:15pt;height:27.75pt;z-index:2524559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xjte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53GO1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29" o:spid="_x0000_s1803" type="#_x0000_t75" style="position:absolute;margin-left:82.5pt;margin-top:0;width:15pt;height:27.75pt;z-index:2524569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ztm6O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O2bo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0" o:spid="_x0000_s1804" type="#_x0000_t75" style="position:absolute;margin-left:82.5pt;margin-top:0;width:15pt;height:27.75pt;z-index:2524579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cQLvv+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31" o:spid="_x0000_s1805" type="#_x0000_t75" style="position:absolute;margin-left:82.5pt;margin-top:0;width:15pt;height:27.75pt;z-index:2524590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NzPJ7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2" o:spid="_x0000_s1806" type="#_x0000_t75" style="position:absolute;margin-left:82.5pt;margin-top:0;width:15pt;height:27.75pt;z-index:2524600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JXkTA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3" o:spid="_x0000_s1807" type="#_x0000_t75" style="position:absolute;margin-left:82.5pt;margin-top:0;width:15pt;height:27.75pt;z-index:2524610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0Vrgo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4" o:spid="_x0000_s1808" type="#_x0000_t75" style="position:absolute;margin-left:82.5pt;margin-top:0;width:15pt;height:27.75pt;z-index:2524620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BurlA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5" o:spid="_x0000_s1809" type="#_x0000_t75" style="position:absolute;margin-left:82.5pt;margin-top:0;width:15pt;height:27.75pt;z-index:2524631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9dKSE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6" o:spid="_x0000_s1810" type="#_x0000_t75" style="position:absolute;margin-left:82.5pt;margin-top:0;width:15pt;height:27.75pt;z-index:2524641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eYSP+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37" o:spid="_x0000_s1811" type="#_x0000_t75" style="position:absolute;margin-left:82.5pt;margin-top:0;width:15pt;height:27.75pt;z-index:2524651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DGYy2O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10" o:title=""/>
                  <o:lock v:ext="edit" aspectratio="f"/>
                </v:shape>
              </w:pict>
            </w:r>
            <w:r w:rsidR="00E44AE0">
              <w:rPr>
                <w:rFonts w:ascii="GHEA Grapalat" w:hAnsi="GHEA Grapalat" w:cs="Calibri"/>
                <w:color w:val="000000"/>
                <w:sz w:val="20"/>
                <w:szCs w:val="20"/>
              </w:rPr>
              <w:pict>
                <v:shape id="TextBox 238" o:spid="_x0000_s1812" type="#_x0000_t75" style="position:absolute;margin-left:82.5pt;margin-top:0;width:15pt;height:27.75pt;z-index:2524661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QdTOa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39" o:spid="_x0000_s1813" type="#_x0000_t75" style="position:absolute;margin-left:82.5pt;margin-top:0;width:15pt;height:27.75pt;z-index:2524672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gheXe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GCF5d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0" o:spid="_x0000_s1814" type="#_x0000_t75" style="position:absolute;margin-left:82.5pt;margin-top:0;width:15pt;height:27.75pt;z-index:2524682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rl1cc+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41" o:spid="_x0000_s1815" type="#_x0000_t75" style="position:absolute;margin-left:82.5pt;margin-top:0;width:15pt;height:27.75pt;z-index:2524692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pNBt+YCAABbDAAA&#10;HwAAAGNsaXBib2FyZC9kcmF3aW5ncy9kcmF3aW5nMS54bWzUl1Fv2jAQx98n7TtYfp3akB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Sk0G3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2" o:spid="_x0000_s1816" type="#_x0000_t75" style="position:absolute;margin-left:82.5pt;margin-top:0;width:15pt;height:27.75pt;z-index:2524702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gH3DOYCAABbDAAA&#10;HwAAAGNsaXBib2FyZC9kcmF3aW5ncy9kcmF3aW5nMS54bWzUl1Fv2jAQx98n7TtYfp3akB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WAfcM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3" o:spid="_x0000_s1817" type="#_x0000_t75" style="position:absolute;margin-left:82.5pt;margin-top:0;width:15pt;height:27.75pt;z-index:2524712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wkL5OYCAABbDAAA&#10;HwAAAGNsaXBib2FyZC9kcmF3aW5ncy9kcmF3aW5nMS54bWzUl1Fv2jAQx98n7TtYfp3akB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rCQvk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4" o:spid="_x0000_s1818" type="#_x0000_t75" style="position:absolute;margin-left:82.5pt;margin-top:0;width:15pt;height:27.75pt;z-index:2524723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uUKjOYCAABbDAAA&#10;HwAAAGNsaXBib2FyZC9kcmF3aW5ncy9kcmF3aW5nMS54bWzUl1Fv2jAQx98n7TtYfp3akB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e5QqM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5" o:spid="_x0000_s1819" type="#_x0000_t75" style="position:absolute;margin-left:82.5pt;margin-top:0;width:15pt;height:27.75pt;z-index:2524733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iKxdI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6" o:spid="_x0000_s1820" type="#_x0000_t75" style="position:absolute;margin-left:82.5pt;margin-top:0;width:15pt;height:27.75pt;z-index:2524743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rmh8+cCAABbDAAA&#10;HwAAAGNsaXBib2FyZC9kcmF3aW5ncy9kcmF3aW5nMS54bWzUl1Fv2jAQx98n7TtYfp3akB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Jrmh8+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47" o:spid="_x0000_s1821" type="#_x0000_t75" style="position:absolute;margin-left:82.5pt;margin-top:0;width:15pt;height:27.75pt;z-index:2524753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ZPJ5C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10" o:title=""/>
                  <o:lock v:ext="edit" aspectratio="f"/>
                </v:shape>
              </w:pict>
            </w:r>
            <w:r w:rsidR="00E44AE0">
              <w:rPr>
                <w:rFonts w:ascii="GHEA Grapalat" w:hAnsi="GHEA Grapalat" w:cs="Calibri"/>
                <w:color w:val="000000"/>
                <w:sz w:val="20"/>
                <w:szCs w:val="20"/>
              </w:rPr>
              <w:pict>
                <v:shape id="TextBox 248" o:spid="_x0000_s1822" type="#_x0000_t75" style="position:absolute;margin-left:82.5pt;margin-top:0;width:15pt;height:27.75pt;z-index:2524764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PKoB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49" o:spid="_x0000_s1823" type="#_x0000_t75" style="position:absolute;margin-left:82.5pt;margin-top:0;width:15pt;height:27.75pt;z-index:2524774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c2FC+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JzYUL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0" o:spid="_x0000_s1824" type="#_x0000_t75" style="position:absolute;margin-left:82.5pt;margin-top:0;width:15pt;height:27.75pt;z-index:25247846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h/QMX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51" o:spid="_x0000_s1825" type="#_x0000_t75" style="position:absolute;margin-left:82.5pt;margin-top:0;width:15pt;height:27.75pt;z-index:25247948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7OhGY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2" o:spid="_x0000_s1826" type="#_x0000_t75" style="position:absolute;margin-left:82.5pt;margin-top:0;width:15pt;height:27.75pt;z-index:25248051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inI+YCAABbDAAA&#10;HwAAAGNsaXBib2FyZC9kcmF3aW5ncy9kcmF3aW5nMS54bWzUl1Fv2jAQx98n7TtYfp3akE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qKcj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3" o:spid="_x0000_s1827" type="#_x0000_t75" style="position:absolute;margin-left:82.5pt;margin-top:0;width:15pt;height:27.75pt;z-index:25248153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CoFvL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4" o:spid="_x0000_s1828" type="#_x0000_t75" style="position:absolute;margin-left:82.5pt;margin-top:0;width:15pt;height:27.75pt;z-index:25248256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0xao+YCAABbDAAA&#10;HwAAAGNsaXBib2FyZC9kcmF3aW5ncy9kcmF3aW5nMS54bWzUl1Fv2jAQx98n7TtYfp3akE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3TFqj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5" o:spid="_x0000_s1829" type="#_x0000_t75" style="position:absolute;margin-left:82.5pt;margin-top:0;width:15pt;height:27.75pt;z-index:25248358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4JHZ+YCAABbDAAA&#10;HwAAAGNsaXBib2FyZC9kcmF3aW5ncy9kcmF3aW5nMS54bWzUl1Fv2jAQx98n7TtYfp3akE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Lgkdn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6" o:spid="_x0000_s1830" type="#_x0000_t75" style="position:absolute;margin-left:82.5pt;margin-top:0;width:15pt;height:27.75pt;z-index:25248460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DxDx3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57" o:spid="_x0000_s1831" type="#_x0000_t75" style="position:absolute;margin-left:82.5pt;margin-top:0;width:15pt;height:27.75pt;z-index:25248563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" o:insetmode="auto">
                  <v:imagedata r:id="rId10" o:title=""/>
                  <o:lock v:ext="edit" aspectratio="f"/>
                </v:shape>
              </w:pict>
            </w:r>
            <w:r w:rsidR="00E44AE0">
              <w:rPr>
                <w:rFonts w:ascii="GHEA Grapalat" w:hAnsi="GHEA Grapalat" w:cs="Calibri"/>
                <w:color w:val="000000"/>
                <w:sz w:val="20"/>
                <w:szCs w:val="20"/>
              </w:rPr>
              <w:pict>
                <v:shape id="TextBox 258" o:spid="_x0000_s1832" type="#_x0000_t75" style="position:absolute;margin-left:82.5pt;margin-top:0;width:15pt;height:27.75pt;z-index:25248665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mg9B5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59" o:spid="_x0000_s1833" type="#_x0000_t75" style="position:absolute;margin-left:82.5pt;margin-top:0;width:15pt;height:27.75pt;z-index:25248768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O3yUu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Q7fJS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0" o:spid="_x0000_s1834" type="#_x0000_t75" style="position:absolute;margin-left:82.5pt;margin-top:0;width:15pt;height:27.75pt;z-index:25248870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A/9L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61" o:spid="_x0000_s1835" type="#_x0000_t75" style="position:absolute;margin-left:82.5pt;margin-top:0;width:15pt;height:27.75pt;z-index:25248972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AweDp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2" o:spid="_x0000_s1836" type="#_x0000_t75" style="position:absolute;margin-left:82.5pt;margin-top:0;width:15pt;height:27.75pt;z-index:25249075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EU1ZS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3" o:spid="_x0000_s1837" type="#_x0000_t75" style="position:absolute;margin-left:82.5pt;margin-top:0;width:15pt;height:27.75pt;z-index:25249177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5W6q6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4" o:spid="_x0000_s1838" type="#_x0000_t75" style="position:absolute;margin-left:82.5pt;margin-top:0;width:15pt;height:27.75pt;z-index:25249280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Mt6vS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5" o:spid="_x0000_s1839" type="#_x0000_t75" style="position:absolute;margin-left:82.5pt;margin-top:0;width:15pt;height:27.75pt;z-index:25249382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webYW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6" o:spid="_x0000_s1840" type="#_x0000_t75" style="position:absolute;margin-left:82.5pt;margin-top:0;width:15pt;height:27.75pt;z-index:25249484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06wCt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7" o:spid="_x0000_s1841" type="#_x0000_t75" style="position:absolute;margin-left:82.5pt;margin-top:0;width:15pt;height:27.75pt;z-index:25249587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S24/HO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68" o:spid="_x0000_s1842" type="#_x0000_t75" style="position:absolute;margin-left:82.5pt;margin-top:0;width:15pt;height:27.75pt;z-index:25249689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deCEI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69" o:spid="_x0000_s1843" type="#_x0000_t75" style="position:absolute;margin-left:82.5pt;margin-top:0;width:15pt;height:27.75pt;z-index:25249792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58kVe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bnyRV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70" o:spid="_x0000_s1844" type="#_x0000_t75" style="position:absolute;margin-left:82.5pt;margin-top:0;width:15pt;height:27.75pt;z-index:252498944;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" o:insetmode="auto">
                  <v:imagedata r:id="rId10" o:title=""/>
                  <o:lock v:ext="edit" aspectratio="f"/>
                </v:shape>
              </w:pict>
            </w:r>
            <w:r w:rsidR="00E44AE0">
              <w:rPr>
                <w:rFonts w:ascii="GHEA Grapalat" w:hAnsi="GHEA Grapalat" w:cs="Calibri"/>
                <w:color w:val="000000"/>
                <w:sz w:val="20"/>
                <w:szCs w:val="20"/>
              </w:rPr>
              <w:pict>
                <v:shape id="TextBox 271" o:spid="_x0000_s1845" type="#_x0000_t75" style="position:absolute;margin-left:82.5pt;margin-top:0;width:15pt;height:27.75pt;z-index:252499968;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WiwxuY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" o:insetmode="auto">
                  <v:imagedata r:id="rId10" o:title=""/>
                  <o:lock v:ext="edit" aspectratio="f"/>
                </v:shape>
              </w:pict>
            </w:r>
            <w:r w:rsidR="00E44AE0">
              <w:rPr>
                <w:rFonts w:ascii="GHEA Grapalat" w:hAnsi="GHEA Grapalat" w:cs="Calibri"/>
                <w:color w:val="000000"/>
                <w:sz w:val="20"/>
                <w:szCs w:val="20"/>
              </w:rPr>
              <w:pict>
                <v:shape id="TextBox 272" o:spid="_x0000_s1846" type="#_x0000_t75" style="position:absolute;margin-left:82.5pt;margin-top:0;width:15pt;height:27.75pt;z-index:252500992;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foGfec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rfoGf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73" o:spid="_x0000_s1847" type="#_x0000_t75" style="position:absolute;margin-left:82.5pt;margin-top:0;width:15pt;height:27.75pt;z-index:252502016;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PL6lec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EPL6l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r w:rsidR="00E44AE0">
              <w:rPr>
                <w:rFonts w:ascii="GHEA Grapalat" w:hAnsi="GHEA Grapalat" w:cs="Calibri"/>
                <w:color w:val="000000"/>
                <w:sz w:val="20"/>
                <w:szCs w:val="20"/>
              </w:rPr>
              <w:pict>
                <v:shape id="TextBox 274" o:spid="_x0000_s1848" type="#_x0000_t75" style="position:absolute;margin-left:82.5pt;margin-top:0;width:15pt;height:27.75pt;z-index:252503040;visibility:visible;mso-wrap-style:square;mso-position-horizontal-relative:text;mso-position-vertical-relative:text;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" o:insetmode="auto">
                  <v:imagedata r:id="rId10" o:title=""/>
                  <o:lock v:ext="edit" aspectratio="f"/>
                </v:shape>
              </w:pic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pH - մետրիայի ստանդարտ տիտր / բուֆերային լուծույթ_1</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pH - մետրիայի ստանդարտ տիտր / բուֆերային լուծույթ_2</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55</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pH - մետրիայի ստանդարտ տիտր / բուֆերային լուծույթ_3</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400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Ծծմբական թթու</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42</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Մեթոլ</w:t>
            </w:r>
          </w:p>
        </w:tc>
      </w:tr>
      <w:tr w:rsidR="002F40D8" w:rsidRPr="008F04EA" w:rsidTr="007B303D">
        <w:tc>
          <w:tcPr>
            <w:tcW w:w="426" w:type="dxa"/>
            <w:vAlign w:val="center"/>
          </w:tcPr>
          <w:p w:rsidR="002F40D8" w:rsidRPr="008F04EA" w:rsidRDefault="002F40D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F40D8" w:rsidRPr="002F40D8" w:rsidRDefault="002F40D8">
            <w:pPr>
              <w:jc w:val="center"/>
              <w:rPr>
                <w:rFonts w:ascii="GHEA Grapalat" w:hAnsi="GHEA Grapalat" w:cs="Calibri"/>
                <w:sz w:val="20"/>
                <w:szCs w:val="20"/>
              </w:rPr>
            </w:pPr>
            <w:r w:rsidRPr="002F40D8">
              <w:rPr>
                <w:rFonts w:ascii="GHEA Grapalat" w:hAnsi="GHEA Grapalat" w:cs="Calibri"/>
                <w:sz w:val="20"/>
                <w:szCs w:val="20"/>
              </w:rPr>
              <w:t>250</w:t>
            </w:r>
            <w:r w:rsidR="00DD5406">
              <w:rPr>
                <w:rFonts w:ascii="GHEA Grapalat" w:hAnsi="GHEA Grapalat" w:cs="Calibri"/>
                <w:sz w:val="20"/>
                <w:szCs w:val="20"/>
              </w:rPr>
              <w:t xml:space="preserve"> </w:t>
            </w:r>
            <w:r w:rsidRPr="002F40D8">
              <w:rPr>
                <w:rFonts w:ascii="GHEA Grapalat" w:hAnsi="GHEA Grapalat" w:cs="Calibri"/>
                <w:sz w:val="20"/>
                <w:szCs w:val="20"/>
              </w:rPr>
              <w:t>000</w:t>
            </w:r>
          </w:p>
        </w:tc>
        <w:tc>
          <w:tcPr>
            <w:tcW w:w="8221" w:type="dxa"/>
            <w:vAlign w:val="center"/>
          </w:tcPr>
          <w:p w:rsidR="002F40D8" w:rsidRPr="008E77F5" w:rsidRDefault="002F40D8">
            <w:pPr>
              <w:rPr>
                <w:rFonts w:ascii="GHEA Grapalat" w:hAnsi="GHEA Grapalat" w:cs="Calibri"/>
                <w:sz w:val="20"/>
                <w:szCs w:val="20"/>
              </w:rPr>
            </w:pPr>
            <w:r w:rsidRPr="008E77F5">
              <w:rPr>
                <w:rFonts w:ascii="GHEA Grapalat" w:hAnsi="GHEA Grapalat" w:cs="Calibri"/>
                <w:sz w:val="20"/>
                <w:szCs w:val="20"/>
              </w:rPr>
              <w:t>Հոլմիումի օքսիդի լուծույթ</w:t>
            </w:r>
          </w:p>
        </w:tc>
      </w:tr>
    </w:tbl>
    <w:p w:rsidR="00F20DAA" w:rsidRDefault="00F20DAA" w:rsidP="00EF3662">
      <w:pPr>
        <w:pStyle w:val="BodyTextIndent2"/>
        <w:spacing w:line="240" w:lineRule="auto"/>
        <w:ind w:firstLine="567"/>
        <w:rPr>
          <w:rFonts w:ascii="GHEA Grapalat" w:hAnsi="GHEA Grapalat"/>
        </w:rPr>
      </w:pPr>
    </w:p>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11:30-ն,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lastRenderedPageBreak/>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11:30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lastRenderedPageBreak/>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lastRenderedPageBreak/>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 xml:space="preserve">ներկայացված </w:t>
      </w:r>
      <w:r w:rsidR="003B269F" w:rsidRPr="001C2E71">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lastRenderedPageBreak/>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9539D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539D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9539D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9539D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E34C9E">
        <w:rPr>
          <w:rFonts w:ascii="GHEA Grapalat" w:hAnsi="GHEA Grapalat"/>
          <w:b/>
          <w:color w:val="000000"/>
          <w:sz w:val="20"/>
          <w:szCs w:val="20"/>
          <w:u w:val="single"/>
          <w:lang w:val="hy-AM"/>
        </w:rPr>
        <w:t>ԳՀԱՊՁԲ-ՀՎԿԱԿ-2022-80</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E34C9E">
        <w:rPr>
          <w:rFonts w:ascii="GHEA Grapalat" w:hAnsi="GHEA Grapalat"/>
          <w:b/>
          <w:color w:val="000000"/>
          <w:sz w:val="20"/>
          <w:szCs w:val="20"/>
          <w:u w:val="single"/>
          <w:lang w:val="hy-AM"/>
        </w:rPr>
        <w:t>ԳՀԱՊՁԲ-ՀՎԿԱԿ-2022-80</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E34C9E">
        <w:rPr>
          <w:rFonts w:ascii="GHEA Grapalat" w:hAnsi="GHEA Grapalat"/>
          <w:b/>
          <w:color w:val="000000"/>
          <w:sz w:val="20"/>
          <w:szCs w:val="20"/>
          <w:u w:val="single"/>
          <w:lang w:val="hy-AM"/>
        </w:rPr>
        <w:t>ԳՀԱՊՁԲ-ՀՎԿԱԿ-2022-80</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2"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E34C9E">
        <w:rPr>
          <w:rFonts w:ascii="GHEA Grapalat" w:hAnsi="GHEA Grapalat"/>
          <w:b/>
          <w:color w:val="000000"/>
          <w:sz w:val="20"/>
          <w:szCs w:val="20"/>
          <w:u w:val="single"/>
          <w:lang w:val="hy-AM"/>
        </w:rPr>
        <w:t>ԳՀԱՊՁԲ-ՀՎԿԱԿ-2022-80</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34C9E">
        <w:rPr>
          <w:rFonts w:ascii="GHEA Grapalat" w:hAnsi="GHEA Grapalat"/>
          <w:b/>
          <w:color w:val="000000"/>
          <w:lang w:val="hy-AM"/>
        </w:rPr>
        <w:t>ԳՀԱՊՁԲ-ՀՎԿԱԿ-2022-80</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539D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539D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539D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539D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9539D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34C9E">
        <w:rPr>
          <w:rFonts w:ascii="GHEA Grapalat" w:hAnsi="GHEA Grapalat"/>
          <w:b/>
          <w:color w:val="000000"/>
          <w:lang w:val="hy-AM"/>
        </w:rPr>
        <w:t>ԳՀԱՊՁԲ-ՀՎԿԱԿ-2022-80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4"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34C9E">
        <w:rPr>
          <w:rFonts w:ascii="GHEA Grapalat" w:hAnsi="GHEA Grapalat"/>
          <w:b/>
          <w:color w:val="000000"/>
          <w:lang w:val="hy-AM"/>
        </w:rPr>
        <w:t>ԳՀԱՊՁԲ-ՀՎԿԱԿ-2022-80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E34C9E">
        <w:rPr>
          <w:rFonts w:ascii="GHEA Grapalat" w:hAnsi="GHEA Grapalat"/>
          <w:b/>
          <w:color w:val="000000"/>
          <w:sz w:val="20"/>
          <w:szCs w:val="20"/>
          <w:lang w:val="hy-AM"/>
        </w:rPr>
        <w:t>ԳՀԱՊՁԲ-ՀՎԿԱԿ-2022-80</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539D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539D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539D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539D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9539D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34C9E">
        <w:rPr>
          <w:rFonts w:ascii="GHEA Grapalat" w:hAnsi="GHEA Grapalat"/>
          <w:b/>
          <w:color w:val="000000"/>
          <w:lang w:val="hy-AM"/>
        </w:rPr>
        <w:t>ԳՀԱՊՁԲ-ՀՎԿԱԿ-2022-80</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539D7" w:rsidRDefault="00071D1C" w:rsidP="00EF3662">
      <w:pPr>
        <w:ind w:firstLine="567"/>
        <w:jc w:val="both"/>
        <w:rPr>
          <w:rFonts w:ascii="GHEA Grapalat" w:hAnsi="GHEA Grapalat"/>
          <w:b/>
          <w:sz w:val="20"/>
          <w:szCs w:val="20"/>
          <w:lang w:val="hy-AM" w:eastAsia="ru-RU"/>
        </w:rPr>
      </w:pPr>
      <w:r w:rsidRPr="009539D7">
        <w:rPr>
          <w:rFonts w:ascii="GHEA Grapalat" w:hAnsi="GHEA Grapalat"/>
          <w:b/>
          <w:sz w:val="20"/>
          <w:szCs w:val="20"/>
          <w:lang w:val="hy-AM" w:eastAsia="ru-RU"/>
        </w:rPr>
        <w:tab/>
        <w:t xml:space="preserve">8.15 </w:t>
      </w:r>
      <w:r w:rsidR="00DC567F" w:rsidRPr="009539D7">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539D7">
        <w:rPr>
          <w:rFonts w:ascii="GHEA Grapalat" w:hAnsi="GHEA Grapalat"/>
          <w:b/>
          <w:sz w:val="20"/>
          <w:szCs w:val="20"/>
          <w:lang w:val="hy-AM" w:eastAsia="ru-RU"/>
        </w:rPr>
        <w:t>խ</w:t>
      </w:r>
      <w:r w:rsidR="00DC567F" w:rsidRPr="009539D7">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9539D7">
        <w:rPr>
          <w:rFonts w:ascii="GHEA Grapalat" w:hAnsi="GHEA Grapalat"/>
          <w:b/>
          <w:sz w:val="20"/>
          <w:szCs w:val="20"/>
          <w:lang w:val="hy-AM" w:eastAsia="ru-RU"/>
        </w:rPr>
        <w:t xml:space="preserve">Եթե </w:t>
      </w:r>
      <w:r w:rsidR="00DC567F" w:rsidRPr="009539D7">
        <w:rPr>
          <w:rFonts w:ascii="GHEA Grapalat" w:hAnsi="GHEA Grapalat"/>
          <w:b/>
          <w:sz w:val="20"/>
          <w:szCs w:val="20"/>
          <w:lang w:val="hy-AM" w:eastAsia="ru-RU"/>
        </w:rPr>
        <w:t>պ</w:t>
      </w:r>
      <w:r w:rsidRPr="009539D7">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539D7">
        <w:rPr>
          <w:rFonts w:ascii="GHEA Grapalat" w:hAnsi="GHEA Grapalat"/>
          <w:b/>
          <w:sz w:val="20"/>
          <w:szCs w:val="20"/>
          <w:lang w:val="hy-AM" w:eastAsia="ru-RU"/>
        </w:rPr>
        <w:t>քսանհինգա</w:t>
      </w:r>
      <w:r w:rsidR="009A1B95" w:rsidRPr="009539D7">
        <w:rPr>
          <w:rFonts w:ascii="GHEA Grapalat" w:hAnsi="GHEA Grapalat"/>
          <w:b/>
          <w:sz w:val="20"/>
          <w:szCs w:val="20"/>
          <w:lang w:val="hy-AM" w:eastAsia="ru-RU"/>
        </w:rPr>
        <w:t>պատիկը</w:t>
      </w:r>
      <w:r w:rsidRPr="009539D7">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9539D7">
        <w:rPr>
          <w:rFonts w:ascii="GHEA Grapalat" w:hAnsi="GHEA Grapalat"/>
          <w:b/>
          <w:sz w:val="20"/>
          <w:szCs w:val="20"/>
          <w:lang w:val="hy-AM" w:eastAsia="ru-RU"/>
        </w:rPr>
        <w:t xml:space="preserve">որակավորման և </w:t>
      </w:r>
      <w:r w:rsidR="00DC567F" w:rsidRPr="009539D7">
        <w:rPr>
          <w:rFonts w:ascii="GHEA Grapalat" w:hAnsi="GHEA Grapalat"/>
          <w:b/>
          <w:sz w:val="20"/>
          <w:szCs w:val="20"/>
          <w:lang w:val="hy-AM" w:eastAsia="ru-RU"/>
        </w:rPr>
        <w:t xml:space="preserve">պայմանագրի </w:t>
      </w:r>
      <w:r w:rsidRPr="009539D7">
        <w:rPr>
          <w:rFonts w:ascii="GHEA Grapalat" w:hAnsi="GHEA Grapalat"/>
          <w:b/>
          <w:sz w:val="20"/>
          <w:szCs w:val="20"/>
          <w:lang w:val="hy-AM" w:eastAsia="ru-RU"/>
        </w:rPr>
        <w:t>ապահովում</w:t>
      </w:r>
      <w:r w:rsidR="009A1B95" w:rsidRPr="009539D7">
        <w:rPr>
          <w:rFonts w:ascii="GHEA Grapalat" w:hAnsi="GHEA Grapalat"/>
          <w:b/>
          <w:sz w:val="20"/>
          <w:szCs w:val="20"/>
          <w:lang w:val="hy-AM" w:eastAsia="ru-RU"/>
        </w:rPr>
        <w:t>ներ</w:t>
      </w:r>
      <w:r w:rsidRPr="009539D7">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9539D7">
        <w:rPr>
          <w:rFonts w:ascii="GHEA Grapalat" w:hAnsi="GHEA Grapalat"/>
          <w:b/>
          <w:sz w:val="20"/>
          <w:szCs w:val="20"/>
          <w:lang w:val="hy-AM" w:eastAsia="ru-RU"/>
        </w:rPr>
        <w:t xml:space="preserve">` </w:t>
      </w:r>
      <w:r w:rsidRPr="009539D7">
        <w:rPr>
          <w:rFonts w:ascii="GHEA Grapalat" w:hAnsi="GHEA Grapalat"/>
          <w:b/>
          <w:sz w:val="20"/>
          <w:szCs w:val="20"/>
          <w:lang w:val="hy-AM" w:eastAsia="ru-RU"/>
        </w:rPr>
        <w:t xml:space="preserve">հաշվի առնելով </w:t>
      </w:r>
      <w:r w:rsidR="00920009" w:rsidRPr="009539D7">
        <w:rPr>
          <w:rFonts w:ascii="GHEA Grapalat" w:hAnsi="GHEA Grapalat"/>
          <w:b/>
          <w:sz w:val="20"/>
          <w:szCs w:val="20"/>
          <w:lang w:val="hy-AM" w:eastAsia="ru-RU"/>
        </w:rPr>
        <w:t xml:space="preserve">ՀՀ կառավարության 2017 թվականի մայիսի 4-ի N 526-Ն որոշման N 1 հավելվածի </w:t>
      </w:r>
      <w:r w:rsidRPr="009539D7">
        <w:rPr>
          <w:rFonts w:ascii="GHEA Grapalat" w:hAnsi="GHEA Grapalat"/>
          <w:b/>
          <w:sz w:val="20"/>
          <w:szCs w:val="20"/>
          <w:lang w:val="hy-AM" w:eastAsia="ru-RU"/>
        </w:rPr>
        <w:t xml:space="preserve">32-րդ կետի </w:t>
      </w:r>
      <w:r w:rsidR="009A1B95" w:rsidRPr="009539D7">
        <w:rPr>
          <w:rFonts w:ascii="GHEA Grapalat" w:hAnsi="GHEA Grapalat"/>
          <w:b/>
          <w:sz w:val="20"/>
          <w:szCs w:val="20"/>
          <w:lang w:val="hy-AM" w:eastAsia="ru-RU"/>
        </w:rPr>
        <w:t>17</w:t>
      </w:r>
      <w:r w:rsidRPr="009539D7">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9539D7">
        <w:rPr>
          <w:rFonts w:ascii="GHEA Grapalat" w:hAnsi="GHEA Grapalat"/>
          <w:b/>
          <w:sz w:val="20"/>
          <w:szCs w:val="20"/>
          <w:lang w:val="hy-AM" w:eastAsia="ru-RU"/>
        </w:rPr>
        <w:t xml:space="preserve"> </w:t>
      </w:r>
      <w:r w:rsidRPr="009539D7">
        <w:rPr>
          <w:rFonts w:ascii="GHEA Grapalat" w:hAnsi="GHEA Grapalat"/>
          <w:b/>
          <w:sz w:val="20"/>
          <w:szCs w:val="20"/>
          <w:lang w:val="hy-AM" w:eastAsia="ru-RU"/>
        </w:rPr>
        <w:t xml:space="preserve"> </w:t>
      </w:r>
      <w:r w:rsidR="00920009" w:rsidRPr="009539D7">
        <w:rPr>
          <w:rFonts w:ascii="GHEA Grapalat" w:hAnsi="GHEA Grapalat"/>
          <w:b/>
          <w:sz w:val="20"/>
          <w:szCs w:val="20"/>
          <w:lang w:val="hy-AM" w:eastAsia="ru-RU"/>
        </w:rPr>
        <w:t xml:space="preserve">տուժանքի ձևով ներկայացված </w:t>
      </w:r>
      <w:r w:rsidR="00B84F37" w:rsidRPr="009539D7">
        <w:rPr>
          <w:rFonts w:ascii="GHEA Grapalat" w:hAnsi="GHEA Grapalat"/>
          <w:b/>
          <w:sz w:val="20"/>
          <w:szCs w:val="20"/>
          <w:lang w:val="hy-AM" w:eastAsia="ru-RU"/>
        </w:rPr>
        <w:t xml:space="preserve">որակավորման և </w:t>
      </w:r>
      <w:r w:rsidR="00920009" w:rsidRPr="009539D7">
        <w:rPr>
          <w:rFonts w:ascii="GHEA Grapalat" w:hAnsi="GHEA Grapalat"/>
          <w:b/>
          <w:sz w:val="20"/>
          <w:szCs w:val="20"/>
          <w:lang w:val="hy-AM" w:eastAsia="ru-RU"/>
        </w:rPr>
        <w:t xml:space="preserve">պայմանագրի </w:t>
      </w:r>
      <w:r w:rsidRPr="009539D7">
        <w:rPr>
          <w:rFonts w:ascii="GHEA Grapalat" w:hAnsi="GHEA Grapalat"/>
          <w:b/>
          <w:sz w:val="20"/>
          <w:szCs w:val="20"/>
          <w:lang w:val="hy-AM" w:eastAsia="ru-RU"/>
        </w:rPr>
        <w:t>ապահով</w:t>
      </w:r>
      <w:r w:rsidR="00B84F37" w:rsidRPr="009539D7">
        <w:rPr>
          <w:rFonts w:ascii="GHEA Grapalat" w:hAnsi="GHEA Grapalat"/>
          <w:b/>
          <w:sz w:val="20"/>
          <w:szCs w:val="20"/>
          <w:lang w:val="hy-AM" w:eastAsia="ru-RU"/>
        </w:rPr>
        <w:t>ումների</w:t>
      </w:r>
      <w:r w:rsidRPr="009539D7">
        <w:rPr>
          <w:rFonts w:ascii="GHEA Grapalat" w:hAnsi="GHEA Grapalat"/>
          <w:b/>
          <w:sz w:val="20"/>
          <w:szCs w:val="20"/>
          <w:lang w:val="hy-AM" w:eastAsia="ru-RU"/>
        </w:rPr>
        <w:t xml:space="preserve"> փոխարինման դեպքում նաև նոր ապահով</w:t>
      </w:r>
      <w:r w:rsidR="00B84F37" w:rsidRPr="009539D7">
        <w:rPr>
          <w:rFonts w:ascii="GHEA Grapalat" w:hAnsi="GHEA Grapalat"/>
          <w:b/>
          <w:sz w:val="20"/>
          <w:szCs w:val="20"/>
          <w:lang w:val="hy-AM" w:eastAsia="ru-RU"/>
        </w:rPr>
        <w:t>ներ</w:t>
      </w:r>
      <w:r w:rsidR="00FE2467" w:rsidRPr="009539D7">
        <w:rPr>
          <w:rFonts w:ascii="GHEA Grapalat" w:hAnsi="GHEA Grapalat"/>
          <w:b/>
          <w:sz w:val="20"/>
          <w:szCs w:val="20"/>
          <w:lang w:val="hy-AM" w:eastAsia="ru-RU"/>
        </w:rPr>
        <w:t>ը</w:t>
      </w:r>
      <w:r w:rsidRPr="009539D7">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539D7">
        <w:rPr>
          <w:rFonts w:ascii="GHEA Grapalat" w:hAnsi="GHEA Grapalat"/>
          <w:b/>
          <w:sz w:val="20"/>
          <w:szCs w:val="20"/>
          <w:lang w:val="hy-AM" w:eastAsia="ru-RU"/>
        </w:rPr>
        <w:t>պ</w:t>
      </w:r>
      <w:r w:rsidRPr="009539D7">
        <w:rPr>
          <w:rFonts w:ascii="GHEA Grapalat" w:hAnsi="GHEA Grapalat"/>
          <w:b/>
          <w:sz w:val="20"/>
          <w:szCs w:val="20"/>
          <w:lang w:val="hy-AM" w:eastAsia="ru-RU"/>
        </w:rPr>
        <w:t>այմանագիրը Գնորդի կողմից միակողմանիորեն լուծվում է:</w:t>
      </w:r>
      <w:r w:rsidR="00383BC3" w:rsidRPr="009539D7">
        <w:rPr>
          <w:rFonts w:ascii="GHEA Grapalat" w:hAnsi="GHEA Grapalat"/>
          <w:b/>
          <w:sz w:val="20"/>
          <w:szCs w:val="20"/>
          <w:vertAlign w:val="superscript"/>
          <w:lang w:val="hy-AM" w:eastAsia="ru-RU"/>
        </w:rPr>
        <w:t>24</w:t>
      </w:r>
      <w:r w:rsidR="004D28BA" w:rsidRPr="009539D7">
        <w:rPr>
          <w:rStyle w:val="FootnoteReference"/>
          <w:rFonts w:ascii="GHEA Grapalat" w:hAnsi="GHEA Grapalat"/>
          <w:b/>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9539D7" w:rsidTr="007A2020">
        <w:trPr>
          <w:tblCellSpacing w:w="7" w:type="dxa"/>
          <w:jc w:val="center"/>
        </w:trPr>
        <w:tc>
          <w:tcPr>
            <w:tcW w:w="0" w:type="auto"/>
            <w:vAlign w:val="center"/>
          </w:tcPr>
          <w:p w:rsidR="0038400D" w:rsidRPr="00A71D81" w:rsidRDefault="00E44AE0" w:rsidP="007A2020">
            <w:pPr>
              <w:jc w:val="center"/>
              <w:rPr>
                <w:rFonts w:ascii="GHEA Grapalat" w:hAnsi="GHEA Grapalat"/>
                <w:iCs/>
                <w:color w:val="000000"/>
                <w:sz w:val="21"/>
                <w:szCs w:val="21"/>
                <w:lang w:val="pt-BR"/>
              </w:rPr>
            </w:pPr>
            <w:r w:rsidRPr="00E44AE0">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406" w:rsidRDefault="00DD5406">
      <w:r>
        <w:separator/>
      </w:r>
    </w:p>
  </w:endnote>
  <w:endnote w:type="continuationSeparator" w:id="0">
    <w:p w:rsidR="00DD5406" w:rsidRDefault="00DD54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406" w:rsidRDefault="00DD5406">
      <w:r>
        <w:separator/>
      </w:r>
    </w:p>
  </w:footnote>
  <w:footnote w:type="continuationSeparator" w:id="0">
    <w:p w:rsidR="00DD5406" w:rsidRDefault="00DD5406">
      <w:r>
        <w:continuationSeparator/>
      </w:r>
    </w:p>
  </w:footnote>
  <w:footnote w:id="1">
    <w:p w:rsidR="00DD5406" w:rsidRPr="00762340" w:rsidRDefault="00DD5406"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DD5406" w:rsidRPr="004B72E3" w:rsidRDefault="00DD5406"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DD5406" w:rsidRPr="004B72E3" w:rsidRDefault="00DD5406"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DD5406" w:rsidRPr="004B72E3" w:rsidRDefault="00DD5406"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DD5406" w:rsidRPr="000B7538" w:rsidRDefault="00DD5406"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DD5406" w:rsidRPr="000B7538" w:rsidRDefault="00DD5406"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DD5406" w:rsidRPr="000B7538" w:rsidRDefault="00DD5406"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DD5406" w:rsidRPr="00D533CD" w:rsidRDefault="00DD5406"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DD5406" w:rsidRPr="000B7538" w:rsidRDefault="00DD5406"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DD5406" w:rsidRPr="000B7538" w:rsidRDefault="00DD5406"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DD5406" w:rsidRDefault="00DD5406"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DD5406" w:rsidRDefault="00DD5406" w:rsidP="00501A05">
      <w:pPr>
        <w:pStyle w:val="FootnoteText"/>
        <w:rPr>
          <w:rFonts w:ascii="Sylfaen" w:hAnsi="Sylfaen"/>
          <w:lang w:val="hy-AM"/>
        </w:rPr>
      </w:pPr>
    </w:p>
    <w:p w:rsidR="00DD5406" w:rsidRPr="00B462B5" w:rsidRDefault="00DD5406"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DD5406" w:rsidRPr="00B462B5" w:rsidRDefault="00DD5406">
      <w:pPr>
        <w:pStyle w:val="FootnoteText"/>
        <w:rPr>
          <w:rFonts w:ascii="Times New Roman" w:hAnsi="Times New Roman"/>
          <w:vertAlign w:val="superscript"/>
          <w:lang w:val="hy-AM"/>
        </w:rPr>
      </w:pPr>
    </w:p>
  </w:footnote>
  <w:footnote w:id="4">
    <w:p w:rsidR="00DD5406" w:rsidRPr="006265F4" w:rsidRDefault="00DD5406"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DD5406" w:rsidRPr="000B7538" w:rsidRDefault="00DD5406"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DD5406" w:rsidRPr="00861BC3" w:rsidRDefault="00DD5406"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DD5406" w:rsidRPr="0085475F" w:rsidRDefault="00DD5406"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DD5406" w:rsidRPr="0085475F" w:rsidRDefault="00DD5406"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DD5406" w:rsidRPr="0085475F" w:rsidRDefault="00DD5406" w:rsidP="005F1C06">
      <w:pPr>
        <w:pStyle w:val="BodyTextIndent3"/>
        <w:spacing w:line="240" w:lineRule="auto"/>
        <w:ind w:left="142" w:firstLine="0"/>
        <w:rPr>
          <w:rFonts w:ascii="GHEA Grapalat" w:hAnsi="GHEA Grapalat"/>
          <w:i/>
          <w:sz w:val="16"/>
          <w:szCs w:val="16"/>
          <w:lang w:val="af-ZA" w:eastAsia="ru-RU"/>
        </w:rPr>
      </w:pPr>
    </w:p>
    <w:p w:rsidR="00DD5406" w:rsidRPr="0085475F" w:rsidRDefault="00DD5406"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DD5406" w:rsidRPr="0085475F" w:rsidRDefault="00DD5406" w:rsidP="005F1C06">
      <w:pPr>
        <w:pStyle w:val="FootnoteText"/>
        <w:jc w:val="both"/>
        <w:rPr>
          <w:rFonts w:ascii="GHEA Grapalat" w:hAnsi="GHEA Grapalat"/>
          <w:i/>
          <w:sz w:val="16"/>
          <w:szCs w:val="16"/>
          <w:lang w:val="af-ZA"/>
        </w:rPr>
      </w:pPr>
    </w:p>
    <w:p w:rsidR="00DD5406" w:rsidRPr="0085475F" w:rsidRDefault="00DD5406"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DD5406" w:rsidRPr="00BF58CA" w:rsidRDefault="00DD5406" w:rsidP="005F1C06">
      <w:pPr>
        <w:pStyle w:val="FootnoteText"/>
        <w:jc w:val="both"/>
        <w:rPr>
          <w:rFonts w:ascii="GHEA Grapalat" w:hAnsi="GHEA Grapalat"/>
          <w:i/>
          <w:sz w:val="16"/>
          <w:szCs w:val="16"/>
          <w:lang w:val="hy-AM"/>
        </w:rPr>
      </w:pPr>
    </w:p>
    <w:p w:rsidR="00DD5406" w:rsidRPr="00B20703" w:rsidDel="006C3873" w:rsidRDefault="00DD5406" w:rsidP="00CE3A99">
      <w:pPr>
        <w:jc w:val="both"/>
        <w:rPr>
          <w:del w:id="5" w:author="User" w:date="2019-05-26T09:52:00Z"/>
          <w:rFonts w:ascii="GHEA Grapalat" w:hAnsi="GHEA Grapalat" w:cs="Sylfaen"/>
          <w:sz w:val="20"/>
          <w:lang w:val="hy-AM"/>
        </w:rPr>
      </w:pPr>
    </w:p>
  </w:footnote>
  <w:footnote w:id="7">
    <w:p w:rsidR="00DD5406" w:rsidRPr="006265F4" w:rsidRDefault="00DD5406"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DD5406" w:rsidRPr="006265F4" w:rsidRDefault="00DD540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DD5406" w:rsidRPr="006265F4" w:rsidDel="00856FDE" w:rsidRDefault="00DD5406" w:rsidP="00B2572B">
      <w:pPr>
        <w:pStyle w:val="FootnoteText"/>
        <w:rPr>
          <w:del w:id="8" w:author="User" w:date="2019-05-26T09:57:00Z"/>
          <w:i/>
          <w:lang w:val="af-ZA"/>
        </w:rPr>
      </w:pPr>
    </w:p>
  </w:footnote>
  <w:footnote w:id="8">
    <w:p w:rsidR="00DD5406" w:rsidRPr="006265F4" w:rsidRDefault="00DD5406"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D5406" w:rsidRPr="006265F4" w:rsidDel="007942E8" w:rsidRDefault="00DD5406"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DD5406" w:rsidRPr="006265F4" w:rsidDel="002877FC" w:rsidRDefault="00DD5406"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DD5406" w:rsidRPr="006265F4" w:rsidDel="002877FC" w:rsidRDefault="00DD5406"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DD5406" w:rsidRPr="008C7473" w:rsidRDefault="00DD5406">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3DAC"/>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0D8"/>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19D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5F06"/>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D9"/>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7F5"/>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9D7"/>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406"/>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C9E"/>
    <w:rsid w:val="00E34F0D"/>
    <w:rsid w:val="00E36717"/>
    <w:rsid w:val="00E36A86"/>
    <w:rsid w:val="00E410D5"/>
    <w:rsid w:val="00E41156"/>
    <w:rsid w:val="00E41620"/>
    <w:rsid w:val="00E4239E"/>
    <w:rsid w:val="00E42FEB"/>
    <w:rsid w:val="00E430BF"/>
    <w:rsid w:val="00E43CEB"/>
    <w:rsid w:val="00E449ED"/>
    <w:rsid w:val="00E44AE0"/>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BC5"/>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DAA"/>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0F5"/>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Standard_%26_Poor%E2%80%99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95734-09A0-4C1D-8D3F-3D88C1FF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73</Pages>
  <Words>22591</Words>
  <Characters>128769</Characters>
  <Application>Microsoft Office Word</Application>
  <DocSecurity>0</DocSecurity>
  <Lines>1073</Lines>
  <Paragraphs>302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172</cp:revision>
  <cp:lastPrinted>2018-02-16T07:12:00Z</cp:lastPrinted>
  <dcterms:created xsi:type="dcterms:W3CDTF">2022-05-30T17:01:00Z</dcterms:created>
  <dcterms:modified xsi:type="dcterms:W3CDTF">2022-10-06T10:02:00Z</dcterms:modified>
</cp:coreProperties>
</file>