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21A49" w:rsidRPr="007553D9" w:rsidRDefault="00521A49" w:rsidP="00521A49">
      <w:pPr>
        <w:pStyle w:val="BodyTextIndent"/>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rsidR="00854F99" w:rsidRPr="00521A49" w:rsidRDefault="00854F99" w:rsidP="00521A49">
      <w:pPr>
        <w:pStyle w:val="BodyTextIndent"/>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BodyTextIndent"/>
        <w:widowControl w:val="0"/>
        <w:spacing w:after="160" w:line="240" w:lineRule="auto"/>
        <w:ind w:firstLine="0"/>
        <w:jc w:val="center"/>
        <w:rPr>
          <w:rFonts w:ascii="GHEA Grapalat" w:hAnsi="GHEA Grapalat"/>
          <w:i w:val="0"/>
          <w:sz w:val="24"/>
          <w:szCs w:val="24"/>
        </w:rPr>
      </w:pPr>
    </w:p>
    <w:p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845170">
        <w:rPr>
          <w:rFonts w:ascii="GHEA Grapalat" w:hAnsi="GHEA Grapalat"/>
          <w:i w:val="0"/>
          <w:sz w:val="24"/>
          <w:szCs w:val="24"/>
        </w:rPr>
        <w:t>16 ма</w:t>
      </w:r>
      <w:r w:rsidR="00A5231C">
        <w:rPr>
          <w:rFonts w:ascii="GHEA Grapalat" w:hAnsi="GHEA Grapalat"/>
          <w:i w:val="0"/>
          <w:sz w:val="24"/>
          <w:szCs w:val="24"/>
        </w:rPr>
        <w:t>я</w:t>
      </w:r>
      <w:r w:rsidRPr="00521A49">
        <w:rPr>
          <w:rFonts w:ascii="GHEA Grapalat" w:hAnsi="GHEA Grapalat"/>
          <w:i w:val="0"/>
          <w:sz w:val="24"/>
          <w:szCs w:val="24"/>
        </w:rPr>
        <w:t xml:space="preserve"> года № 1</w:t>
      </w:r>
    </w:p>
    <w:p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A5231C">
        <w:rPr>
          <w:rFonts w:ascii="GHEA Grapalat" w:hAnsi="GHEA Grapalat"/>
          <w:b/>
          <w:i w:val="0"/>
          <w:sz w:val="24"/>
          <w:szCs w:val="24"/>
        </w:rPr>
        <w:t>GHAPDzB-HVKAK-</w:t>
      </w:r>
      <w:r w:rsidR="00845170">
        <w:rPr>
          <w:rFonts w:ascii="GHEA Grapalat" w:hAnsi="GHEA Grapalat"/>
          <w:b/>
          <w:i w:val="0"/>
          <w:sz w:val="24"/>
          <w:szCs w:val="24"/>
        </w:rPr>
        <w:t>2025-38</w:t>
      </w:r>
      <w:r w:rsidRPr="00521A49">
        <w:rPr>
          <w:rFonts w:ascii="GHEA Grapalat" w:hAnsi="GHEA Grapalat"/>
          <w:b/>
          <w:i w:val="0"/>
          <w:sz w:val="24"/>
          <w:szCs w:val="24"/>
        </w:rPr>
        <w:t>»</w:t>
      </w:r>
    </w:p>
    <w:p w:rsidR="00260EB2" w:rsidRPr="00521A49" w:rsidRDefault="00260EB2" w:rsidP="00962010">
      <w:pPr>
        <w:pStyle w:val="BodyTextIndent"/>
        <w:widowControl w:val="0"/>
        <w:spacing w:line="240" w:lineRule="auto"/>
        <w:ind w:firstLine="567"/>
        <w:rPr>
          <w:rFonts w:ascii="GHEA Grapalat" w:hAnsi="GHEA Grapalat"/>
          <w:i w:val="0"/>
          <w:sz w:val="24"/>
          <w:szCs w:val="24"/>
        </w:rPr>
      </w:pPr>
    </w:p>
    <w:p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C74DDE">
        <w:rPr>
          <w:rFonts w:ascii="GHEA Grapalat" w:hAnsi="GHEA Grapalat"/>
          <w:b/>
        </w:rPr>
        <w:t>топлива</w:t>
      </w:r>
      <w:r w:rsidRPr="00521A49">
        <w:rPr>
          <w:rFonts w:ascii="GHEA Grapalat" w:hAnsi="GHEA Grapalat"/>
          <w:b/>
        </w:rPr>
        <w:t xml:space="preserve"> </w:t>
      </w:r>
      <w:r w:rsidRPr="00521A49">
        <w:rPr>
          <w:rFonts w:ascii="GHEA Grapalat" w:hAnsi="GHEA Grapalat"/>
        </w:rPr>
        <w:t>(далее — договор).</w:t>
      </w:r>
    </w:p>
    <w:p w:rsidR="00357D48" w:rsidRPr="00521A49" w:rsidRDefault="00A20B69"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rsidR="001E6506" w:rsidRPr="00521A49" w:rsidRDefault="00052084"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w:t>
      </w:r>
      <w:proofErr w:type="gramStart"/>
      <w:r w:rsidR="00677658" w:rsidRPr="00521A49">
        <w:rPr>
          <w:rFonts w:ascii="GHEA Grapalat" w:hAnsi="GHEA Grapalat"/>
          <w:i w:val="0"/>
          <w:sz w:val="24"/>
          <w:szCs w:val="24"/>
        </w:rPr>
        <w:t xml:space="preserve">в </w:t>
      </w:r>
      <w:r w:rsidRPr="00521A49">
        <w:rPr>
          <w:rFonts w:ascii="GHEA Grapalat" w:hAnsi="GHEA Grapalat"/>
          <w:i w:val="0"/>
          <w:sz w:val="24"/>
          <w:szCs w:val="24"/>
        </w:rPr>
        <w:t xml:space="preserve"> данной</w:t>
      </w:r>
      <w:proofErr w:type="gramEnd"/>
      <w:r w:rsidRPr="00521A49">
        <w:rPr>
          <w:rFonts w:ascii="GHEA Grapalat" w:hAnsi="GHEA Grapalat"/>
          <w:i w:val="0"/>
          <w:sz w:val="24"/>
          <w:szCs w:val="24"/>
        </w:rPr>
        <w:t xml:space="preserve">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357D48" w:rsidRPr="00521A49" w:rsidRDefault="00EE73A8"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rsidR="0067579A" w:rsidRPr="00521A49" w:rsidRDefault="00357D48"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A21CDB" w:rsidRPr="00521A49" w:rsidRDefault="00A21CDB"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6F134E">
        <w:rPr>
          <w:rFonts w:ascii="GHEA Grapalat" w:hAnsi="GHEA Grapalat"/>
          <w:b/>
          <w:i w:val="0"/>
          <w:spacing w:val="-6"/>
          <w:sz w:val="24"/>
          <w:szCs w:val="24"/>
        </w:rPr>
        <w:t>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521A49" w:rsidRDefault="00A21CDB" w:rsidP="00521A49">
      <w:pPr>
        <w:pStyle w:val="BodyTextIndent"/>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sidR="002156A2">
        <w:rPr>
          <w:rFonts w:ascii="GHEA Grapalat" w:hAnsi="GHEA Grapalat"/>
          <w:b/>
          <w:i w:val="0"/>
          <w:spacing w:val="-6"/>
          <w:sz w:val="24"/>
          <w:szCs w:val="24"/>
        </w:rPr>
        <w:t xml:space="preserve">10:30 </w:t>
      </w:r>
      <w:r w:rsidRPr="00521A49">
        <w:rPr>
          <w:rFonts w:ascii="GHEA Grapalat" w:hAnsi="GHEA Grapalat"/>
          <w:b/>
          <w:i w:val="0"/>
          <w:spacing w:val="-6"/>
          <w:sz w:val="24"/>
          <w:szCs w:val="24"/>
        </w:rPr>
        <w:t xml:space="preserve">часов </w:t>
      </w:r>
      <w:r w:rsidR="00845170" w:rsidRPr="00845170">
        <w:rPr>
          <w:rFonts w:ascii="GHEA Grapalat" w:hAnsi="GHEA Grapalat"/>
          <w:b/>
          <w:i w:val="0"/>
          <w:spacing w:val="-6"/>
          <w:sz w:val="24"/>
          <w:szCs w:val="24"/>
        </w:rPr>
        <w:t>2</w:t>
      </w:r>
      <w:r w:rsidR="00C66783" w:rsidRPr="00C66783">
        <w:rPr>
          <w:rFonts w:ascii="GHEA Grapalat" w:hAnsi="GHEA Grapalat"/>
          <w:b/>
          <w:i w:val="0"/>
          <w:spacing w:val="-6"/>
          <w:sz w:val="24"/>
          <w:szCs w:val="24"/>
        </w:rPr>
        <w:t>3</w:t>
      </w:r>
      <w:r w:rsidR="00C66783">
        <w:rPr>
          <w:rFonts w:ascii="GHEA Grapalat" w:hAnsi="GHEA Grapalat"/>
          <w:b/>
          <w:i w:val="0"/>
          <w:spacing w:val="-6"/>
          <w:sz w:val="24"/>
          <w:szCs w:val="24"/>
        </w:rPr>
        <w:t xml:space="preserve"> </w:t>
      </w:r>
      <w:r w:rsidR="00845170">
        <w:rPr>
          <w:rFonts w:ascii="GHEA Grapalat" w:hAnsi="GHEA Grapalat"/>
          <w:b/>
          <w:i w:val="0"/>
          <w:spacing w:val="-6"/>
          <w:sz w:val="24"/>
          <w:szCs w:val="24"/>
        </w:rPr>
        <w:t>мая</w:t>
      </w:r>
      <w:r w:rsidR="00A368D5">
        <w:rPr>
          <w:rFonts w:ascii="GHEA Grapalat" w:hAnsi="GHEA Grapalat"/>
          <w:b/>
          <w:i w:val="0"/>
          <w:spacing w:val="-6"/>
          <w:sz w:val="24"/>
          <w:szCs w:val="24"/>
        </w:rPr>
        <w:t xml:space="preserve"> 2025</w:t>
      </w:r>
      <w:r w:rsidRPr="00521A49">
        <w:rPr>
          <w:rFonts w:ascii="GHEA Grapalat" w:hAnsi="GHEA Grapalat"/>
          <w:b/>
          <w:i w:val="0"/>
          <w:spacing w:val="-6"/>
          <w:sz w:val="24"/>
          <w:szCs w:val="24"/>
        </w:rPr>
        <w:t xml:space="preserve"> года.</w:t>
      </w:r>
    </w:p>
    <w:p w:rsidR="002C09AA" w:rsidRPr="00521A49" w:rsidRDefault="002C09AA"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521A49" w:rsidRDefault="00754697"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845170">
        <w:rPr>
          <w:rFonts w:ascii="GHEA Grapalat" w:hAnsi="GHEA Grapalat"/>
          <w:b/>
          <w:i w:val="0"/>
          <w:sz w:val="24"/>
          <w:szCs w:val="24"/>
        </w:rPr>
        <w:t xml:space="preserve">Вардан </w:t>
      </w:r>
      <w:proofErr w:type="spellStart"/>
      <w:r w:rsidR="00845170">
        <w:rPr>
          <w:rFonts w:ascii="GHEA Grapalat" w:hAnsi="GHEA Grapalat"/>
          <w:b/>
          <w:i w:val="0"/>
          <w:sz w:val="24"/>
          <w:szCs w:val="24"/>
        </w:rPr>
        <w:t>Оганнисян</w:t>
      </w:r>
      <w:proofErr w:type="spellEnd"/>
      <w:r w:rsidR="008978BD" w:rsidRPr="00521A49">
        <w:rPr>
          <w:rFonts w:ascii="GHEA Grapalat" w:hAnsi="GHEA Grapalat"/>
          <w:b/>
          <w:i w:val="0"/>
          <w:sz w:val="24"/>
          <w:szCs w:val="24"/>
        </w:rPr>
        <w:t>.</w:t>
      </w:r>
    </w:p>
    <w:p w:rsidR="000365AC" w:rsidRPr="00521A49" w:rsidRDefault="000365AC" w:rsidP="00521A49">
      <w:pPr>
        <w:ind w:firstLine="709"/>
        <w:contextualSpacing/>
        <w:rPr>
          <w:rFonts w:ascii="GHEA Grapalat" w:hAnsi="GHEA Grapalat"/>
        </w:rPr>
      </w:pPr>
    </w:p>
    <w:p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w:t>
      </w:r>
      <w:r w:rsidR="00845170">
        <w:rPr>
          <w:rFonts w:ascii="GHEA Grapalat" w:hAnsi="GHEA Grapalat"/>
          <w:b/>
        </w:rPr>
        <w:t>1</w:t>
      </w:r>
      <w:r w:rsidRPr="00521A49">
        <w:rPr>
          <w:rFonts w:ascii="GHEA Grapalat" w:hAnsi="GHEA Grapalat"/>
          <w:b/>
        </w:rPr>
        <w:t>), 091</w:t>
      </w:r>
      <w:r w:rsidR="003D4908">
        <w:rPr>
          <w:rFonts w:ascii="GHEA Grapalat" w:hAnsi="GHEA Grapalat"/>
          <w:b/>
        </w:rPr>
        <w:t>-</w:t>
      </w:r>
      <w:r w:rsidR="00845170">
        <w:rPr>
          <w:rFonts w:ascii="GHEA Grapalat" w:hAnsi="GHEA Grapalat"/>
          <w:b/>
        </w:rPr>
        <w:t>99565499</w:t>
      </w:r>
    </w:p>
    <w:p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rsidR="008978BD" w:rsidRPr="00521A49" w:rsidRDefault="008978BD" w:rsidP="00962010">
      <w:pPr>
        <w:rPr>
          <w:rFonts w:ascii="GHEA Grapalat" w:hAnsi="GHEA Grapalat"/>
          <w:b/>
        </w:rPr>
      </w:pPr>
    </w:p>
    <w:p w:rsidR="00DA4817" w:rsidRPr="00521A49" w:rsidRDefault="00DA4817" w:rsidP="00962010">
      <w:pPr>
        <w:rPr>
          <w:rFonts w:ascii="GHEA Grapalat" w:hAnsi="GHEA Grapalat"/>
          <w:b/>
          <w:i/>
          <w:color w:val="FF0000"/>
        </w:rPr>
      </w:pPr>
    </w:p>
    <w:p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rsidR="00096865" w:rsidRPr="00521A49" w:rsidRDefault="00096865" w:rsidP="000365AC">
      <w:pPr>
        <w:pStyle w:val="BodyTextIndent"/>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BodyText"/>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A5231C">
        <w:rPr>
          <w:rFonts w:ascii="GHEA Grapalat" w:hAnsi="GHEA Grapalat"/>
          <w:b/>
        </w:rPr>
        <w:t>GHAPDzB-HVKAK-</w:t>
      </w:r>
      <w:r w:rsidR="00845170">
        <w:rPr>
          <w:rFonts w:ascii="GHEA Grapalat" w:hAnsi="GHEA Grapalat"/>
          <w:b/>
        </w:rPr>
        <w:t>2025-38</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845170">
        <w:rPr>
          <w:rFonts w:ascii="GHEA Grapalat" w:hAnsi="GHEA Grapalat"/>
        </w:rPr>
        <w:t>16</w:t>
      </w:r>
      <w:r w:rsidR="00A368D5">
        <w:rPr>
          <w:rFonts w:ascii="GHEA Grapalat" w:hAnsi="GHEA Grapalat"/>
        </w:rPr>
        <w:t xml:space="preserve"> </w:t>
      </w:r>
      <w:r w:rsidR="00845170">
        <w:rPr>
          <w:rFonts w:ascii="GHEA Grapalat" w:hAnsi="GHEA Grapalat"/>
        </w:rPr>
        <w:t>ма</w:t>
      </w:r>
      <w:r w:rsidR="00A368D5">
        <w:rPr>
          <w:rFonts w:ascii="GHEA Grapalat" w:hAnsi="GHEA Grapalat"/>
        </w:rPr>
        <w:t>я 2025</w:t>
      </w:r>
      <w:r w:rsidR="00037A8D">
        <w:rPr>
          <w:rFonts w:ascii="GHEA Grapalat" w:hAnsi="GHEA Grapalat"/>
        </w:rPr>
        <w:t xml:space="preserve"> </w:t>
      </w:r>
      <w:r w:rsidRPr="00521A49">
        <w:rPr>
          <w:rFonts w:ascii="GHEA Grapalat" w:hAnsi="GHEA Grapalat"/>
        </w:rPr>
        <w:t>г.</w:t>
      </w:r>
    </w:p>
    <w:p w:rsidR="00096865" w:rsidRPr="00521A49" w:rsidRDefault="00096865" w:rsidP="00962010">
      <w:pPr>
        <w:pStyle w:val="BodyText"/>
        <w:widowControl w:val="0"/>
        <w:spacing w:after="160"/>
        <w:ind w:right="-7" w:firstLine="567"/>
        <w:jc w:val="center"/>
        <w:rPr>
          <w:rFonts w:ascii="GHEA Grapalat" w:hAnsi="GHEA Grapalat"/>
        </w:rPr>
      </w:pPr>
    </w:p>
    <w:p w:rsidR="00096865" w:rsidRPr="00521A49" w:rsidRDefault="00096865" w:rsidP="00962010">
      <w:pPr>
        <w:pStyle w:val="BodyText"/>
        <w:widowControl w:val="0"/>
        <w:spacing w:after="160"/>
        <w:ind w:right="-7" w:firstLine="567"/>
        <w:jc w:val="center"/>
        <w:rPr>
          <w:rFonts w:ascii="GHEA Grapalat" w:hAnsi="GHEA Grapalat"/>
        </w:rPr>
      </w:pPr>
    </w:p>
    <w:p w:rsidR="000763E5" w:rsidRPr="00521A49" w:rsidRDefault="000763E5" w:rsidP="00962010">
      <w:pPr>
        <w:pStyle w:val="BodyText"/>
        <w:widowControl w:val="0"/>
        <w:spacing w:after="160"/>
        <w:ind w:right="-7" w:firstLine="567"/>
        <w:jc w:val="center"/>
        <w:rPr>
          <w:rFonts w:ascii="GHEA Grapalat" w:hAnsi="GHEA Grapalat"/>
        </w:rPr>
      </w:pPr>
    </w:p>
    <w:p w:rsidR="00C84F21" w:rsidRPr="00521A49" w:rsidRDefault="00C84F21" w:rsidP="00962010">
      <w:pPr>
        <w:pStyle w:val="BodyText"/>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rsidR="00096865" w:rsidRPr="00521A49" w:rsidRDefault="00096865" w:rsidP="00962010">
      <w:pPr>
        <w:pStyle w:val="BodyText"/>
        <w:widowControl w:val="0"/>
        <w:spacing w:after="160"/>
        <w:ind w:right="-7" w:firstLine="567"/>
        <w:jc w:val="center"/>
        <w:rPr>
          <w:rFonts w:ascii="GHEA Grapalat" w:hAnsi="GHEA Grapalat"/>
        </w:rPr>
      </w:pPr>
    </w:p>
    <w:p w:rsidR="000763E5" w:rsidRPr="00521A49" w:rsidRDefault="000763E5" w:rsidP="00962010">
      <w:pPr>
        <w:pStyle w:val="BodyText"/>
        <w:widowControl w:val="0"/>
        <w:spacing w:after="160"/>
        <w:ind w:right="-7" w:firstLine="567"/>
        <w:jc w:val="center"/>
        <w:rPr>
          <w:rFonts w:ascii="GHEA Grapalat" w:hAnsi="GHEA Grapalat"/>
        </w:rPr>
      </w:pPr>
    </w:p>
    <w:p w:rsidR="000763E5" w:rsidRPr="00521A49" w:rsidRDefault="000763E5" w:rsidP="00962010">
      <w:pPr>
        <w:pStyle w:val="BodyText"/>
        <w:widowControl w:val="0"/>
        <w:spacing w:after="160"/>
        <w:ind w:right="-7" w:firstLine="567"/>
        <w:jc w:val="center"/>
        <w:rPr>
          <w:rFonts w:ascii="GHEA Grapalat" w:hAnsi="GHEA Grapalat"/>
        </w:rPr>
      </w:pPr>
    </w:p>
    <w:p w:rsidR="00096865" w:rsidRPr="00521A49" w:rsidRDefault="000763E5" w:rsidP="00962010">
      <w:pPr>
        <w:pStyle w:val="BodyText"/>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BodyText"/>
        <w:widowControl w:val="0"/>
        <w:spacing w:after="160"/>
        <w:ind w:right="-7" w:firstLine="567"/>
        <w:jc w:val="center"/>
        <w:rPr>
          <w:rFonts w:ascii="GHEA Grapalat" w:hAnsi="GHEA Grapalat" w:cs="Sylfaen"/>
        </w:rPr>
      </w:pPr>
    </w:p>
    <w:p w:rsidR="00096865" w:rsidRPr="0023148F" w:rsidRDefault="00096865" w:rsidP="00962010">
      <w:pPr>
        <w:pStyle w:val="BodyText"/>
        <w:widowControl w:val="0"/>
        <w:spacing w:after="160"/>
        <w:ind w:right="-7" w:firstLine="567"/>
        <w:jc w:val="center"/>
        <w:rPr>
          <w:rFonts w:ascii="GHEA Grapalat" w:hAnsi="GHEA Grapalat" w:cs="Sylfaen"/>
        </w:rPr>
      </w:pPr>
    </w:p>
    <w:p w:rsidR="00212DC3" w:rsidRPr="00521A49" w:rsidRDefault="0023148F" w:rsidP="00962010">
      <w:pPr>
        <w:pStyle w:val="BodyText"/>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2156A2">
        <w:rPr>
          <w:rFonts w:ascii="GHEA Grapalat" w:hAnsi="GHEA Grapalat"/>
          <w:b/>
        </w:rPr>
        <w:t>ТОПЛИВА</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rsidR="00CE0D95" w:rsidRPr="00521A49" w:rsidRDefault="00CE0D95" w:rsidP="00962010">
      <w:pPr>
        <w:pStyle w:val="BodyText"/>
        <w:widowControl w:val="0"/>
        <w:spacing w:after="160"/>
        <w:ind w:right="-7" w:firstLine="567"/>
        <w:jc w:val="center"/>
        <w:rPr>
          <w:rFonts w:ascii="GHEA Grapalat" w:hAnsi="GHEA Grapalat"/>
        </w:rPr>
      </w:pPr>
    </w:p>
    <w:p w:rsidR="00CE0D95" w:rsidRPr="00521A49" w:rsidRDefault="00CE0D95" w:rsidP="00962010">
      <w:pPr>
        <w:pStyle w:val="BodyText"/>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5D414D" w:rsidP="00962010">
      <w:pPr>
        <w:pStyle w:val="BodyText"/>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2156A2">
        <w:rPr>
          <w:rFonts w:ascii="GHEA Grapalat" w:hAnsi="GHEA Grapalat"/>
          <w:b/>
        </w:rPr>
        <w:t>ТОПЛИВА</w:t>
      </w:r>
      <w:r w:rsidRPr="00521A49">
        <w:rPr>
          <w:rFonts w:ascii="GHEA Grapalat" w:hAnsi="GHEA Grapalat"/>
          <w:b/>
        </w:rPr>
        <w:t xml:space="preserve"> ДЛЯ НУЖД </w:t>
      </w:r>
      <w:r w:rsidR="00C40834" w:rsidRPr="00521A49">
        <w:rPr>
          <w:rFonts w:ascii="GHEA Grapalat" w:hAnsi="GHEA Grapalat"/>
          <w:b/>
        </w:rPr>
        <w:t>ГНО «НАЦИОНАЛЬНОГО ЦЕНТРА ПО КОНТРОЛЮ И ПРОФИЛАКТИКЕ ЗАБОЛЕВАНИЙ» МЗ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845170">
        <w:rPr>
          <w:rFonts w:ascii="GHEA Grapalat" w:hAnsi="GHEA Grapalat"/>
        </w:rPr>
        <w:t xml:space="preserve"> </w:t>
      </w:r>
      <w:r w:rsidR="003E1D9D" w:rsidRPr="00521A49">
        <w:rPr>
          <w:rFonts w:ascii="GHEA Grapalat" w:hAnsi="GHEA Grapalat"/>
        </w:rPr>
        <w:t xml:space="preserve">Обеспечения </w:t>
      </w:r>
      <w:proofErr w:type="gramStart"/>
      <w:r w:rsidR="00174DAB" w:rsidRPr="00521A49">
        <w:rPr>
          <w:rFonts w:ascii="GHEA Grapalat" w:hAnsi="GHEA Grapalat"/>
        </w:rPr>
        <w:t>квалификации  и</w:t>
      </w:r>
      <w:proofErr w:type="gramEnd"/>
      <w:r w:rsidR="00174DAB" w:rsidRPr="00521A49">
        <w:rPr>
          <w:rFonts w:ascii="GHEA Grapalat" w:hAnsi="GHEA Grapalat"/>
        </w:rPr>
        <w:t xml:space="preserve">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845170">
        <w:rPr>
          <w:rFonts w:ascii="GHEA Grapalat" w:hAnsi="GHEA Grapalat"/>
        </w:rPr>
        <w:t xml:space="preserve"> </w:t>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A5231C">
        <w:rPr>
          <w:rFonts w:ascii="GHEA Grapalat" w:hAnsi="GHEA Grapalat"/>
          <w:b/>
        </w:rPr>
        <w:t>GHAPDzB-HVKAK-</w:t>
      </w:r>
      <w:r w:rsidR="00845170">
        <w:rPr>
          <w:rFonts w:ascii="GHEA Grapalat" w:hAnsi="GHEA Grapalat"/>
          <w:b/>
        </w:rPr>
        <w:t>2025-38</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Emphasis"/>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BodyTextIndent2"/>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rsidR="00096865" w:rsidRPr="00521A49" w:rsidRDefault="00096865" w:rsidP="00962010">
      <w:pPr>
        <w:pStyle w:val="Heading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521A49" w:rsidRDefault="00845AA5" w:rsidP="00962010">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315F2A">
        <w:rPr>
          <w:rFonts w:ascii="GHEA Grapalat" w:hAnsi="GHEA Grapalat"/>
          <w:b/>
          <w:i w:val="0"/>
          <w:sz w:val="24"/>
          <w:szCs w:val="24"/>
        </w:rPr>
        <w:t>топлива</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Emphasis"/>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315F2A">
        <w:rPr>
          <w:rFonts w:ascii="GHEA Grapalat" w:hAnsi="GHEA Grapalat"/>
          <w:b/>
          <w:i w:val="0"/>
          <w:sz w:val="24"/>
          <w:szCs w:val="24"/>
        </w:rPr>
        <w:t>2</w:t>
      </w:r>
      <w:r w:rsidR="00EA245B" w:rsidRPr="00521A49">
        <w:rPr>
          <w:rFonts w:ascii="GHEA Grapalat" w:hAnsi="GHEA Grapalat"/>
          <w:b/>
          <w:i w:val="0"/>
          <w:sz w:val="24"/>
          <w:szCs w:val="24"/>
        </w:rPr>
        <w:t xml:space="preserve"> лот</w:t>
      </w:r>
      <w:r w:rsidR="00582B6B">
        <w:rPr>
          <w:rFonts w:ascii="GHEA Grapalat" w:hAnsi="GHEA Grapalat"/>
          <w:b/>
          <w:i w:val="0"/>
          <w:sz w:val="24"/>
          <w:szCs w:val="24"/>
        </w:rPr>
        <w:t>а</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300"/>
        <w:gridCol w:w="7962"/>
      </w:tblGrid>
      <w:tr w:rsidR="007B326D" w:rsidRPr="00521A49" w:rsidTr="00961DC8">
        <w:trPr>
          <w:jc w:val="center"/>
        </w:trPr>
        <w:tc>
          <w:tcPr>
            <w:tcW w:w="2008" w:type="dxa"/>
            <w:gridSpan w:val="2"/>
            <w:vAlign w:val="center"/>
          </w:tcPr>
          <w:p w:rsidR="007B326D" w:rsidRPr="00521A49" w:rsidRDefault="007B326D" w:rsidP="00962010">
            <w:pPr>
              <w:pStyle w:val="BodyTextIndent2"/>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962" w:type="dxa"/>
            <w:vMerge w:val="restart"/>
            <w:vAlign w:val="center"/>
          </w:tcPr>
          <w:p w:rsidR="007B326D" w:rsidRPr="00521A49" w:rsidRDefault="007B326D" w:rsidP="00962010">
            <w:pPr>
              <w:pStyle w:val="BodyTextIndent2"/>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rsidTr="00961DC8">
        <w:trPr>
          <w:jc w:val="center"/>
        </w:trPr>
        <w:tc>
          <w:tcPr>
            <w:tcW w:w="708" w:type="dxa"/>
            <w:vAlign w:val="center"/>
          </w:tcPr>
          <w:p w:rsidR="007B326D" w:rsidRPr="00521A49" w:rsidRDefault="007B326D" w:rsidP="0095062A">
            <w:pPr>
              <w:pStyle w:val="BodyTextIndent2"/>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300" w:type="dxa"/>
            <w:vAlign w:val="center"/>
          </w:tcPr>
          <w:p w:rsidR="007B326D" w:rsidRDefault="007B326D" w:rsidP="00962010">
            <w:pPr>
              <w:pStyle w:val="BodyTextIndent2"/>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p w:rsidR="00845170" w:rsidRPr="00521A49" w:rsidRDefault="00845170" w:rsidP="00962010">
            <w:pPr>
              <w:pStyle w:val="BodyTextIndent2"/>
              <w:widowControl w:val="0"/>
              <w:spacing w:after="120" w:line="240" w:lineRule="auto"/>
              <w:ind w:firstLine="0"/>
              <w:jc w:val="center"/>
              <w:rPr>
                <w:rFonts w:ascii="GHEA Grapalat" w:hAnsi="GHEA Grapalat"/>
                <w:b/>
                <w:sz w:val="22"/>
                <w:szCs w:val="22"/>
              </w:rPr>
            </w:pPr>
            <w:r>
              <w:rPr>
                <w:rFonts w:ascii="GHEA Grapalat" w:hAnsi="GHEA Grapalat"/>
                <w:b/>
                <w:sz w:val="22"/>
                <w:szCs w:val="22"/>
              </w:rPr>
              <w:t>Драм РА</w:t>
            </w:r>
          </w:p>
        </w:tc>
        <w:tc>
          <w:tcPr>
            <w:tcW w:w="7962" w:type="dxa"/>
            <w:vMerge/>
            <w:vAlign w:val="center"/>
          </w:tcPr>
          <w:p w:rsidR="007B326D" w:rsidRPr="00521A49" w:rsidRDefault="007B326D" w:rsidP="00962010">
            <w:pPr>
              <w:pStyle w:val="BodyTextIndent2"/>
              <w:widowControl w:val="0"/>
              <w:spacing w:after="120" w:line="240" w:lineRule="auto"/>
              <w:ind w:firstLine="567"/>
              <w:rPr>
                <w:rFonts w:ascii="GHEA Grapalat" w:hAnsi="GHEA Grapalat"/>
                <w:b/>
                <w:i/>
                <w:sz w:val="22"/>
                <w:szCs w:val="22"/>
              </w:rPr>
            </w:pPr>
          </w:p>
        </w:tc>
      </w:tr>
      <w:tr w:rsidR="00845170" w:rsidRPr="00521A49" w:rsidTr="00961DC8">
        <w:trPr>
          <w:jc w:val="center"/>
        </w:trPr>
        <w:tc>
          <w:tcPr>
            <w:tcW w:w="708" w:type="dxa"/>
            <w:vAlign w:val="center"/>
          </w:tcPr>
          <w:p w:rsidR="00845170" w:rsidRPr="00521A49" w:rsidRDefault="00845170" w:rsidP="00845170">
            <w:pPr>
              <w:pStyle w:val="BodyTextIndent2"/>
              <w:widowControl w:val="0"/>
              <w:spacing w:line="240" w:lineRule="auto"/>
              <w:ind w:right="113" w:firstLine="0"/>
              <w:jc w:val="center"/>
              <w:rPr>
                <w:rFonts w:ascii="GHEA Grapalat" w:hAnsi="GHEA Grapalat"/>
                <w:sz w:val="22"/>
                <w:szCs w:val="22"/>
              </w:rPr>
            </w:pPr>
            <w:r>
              <w:rPr>
                <w:rFonts w:ascii="GHEA Grapalat" w:hAnsi="GHEA Grapalat"/>
                <w:sz w:val="22"/>
                <w:szCs w:val="22"/>
              </w:rPr>
              <w:t>1</w:t>
            </w:r>
          </w:p>
        </w:tc>
        <w:tc>
          <w:tcPr>
            <w:tcW w:w="1300" w:type="dxa"/>
            <w:vAlign w:val="center"/>
          </w:tcPr>
          <w:p w:rsidR="00845170" w:rsidRPr="008D1BC1" w:rsidRDefault="00845170" w:rsidP="00845170">
            <w:pPr>
              <w:jc w:val="center"/>
              <w:rPr>
                <w:rFonts w:ascii="GHEA Grapalat" w:hAnsi="GHEA Grapalat"/>
                <w:sz w:val="20"/>
                <w:szCs w:val="20"/>
              </w:rPr>
            </w:pPr>
            <w:r w:rsidRPr="008D1BC1">
              <w:rPr>
                <w:rFonts w:ascii="GHEA Grapalat" w:hAnsi="GHEA Grapalat"/>
                <w:sz w:val="20"/>
                <w:szCs w:val="20"/>
              </w:rPr>
              <w:t>11 500 000</w:t>
            </w:r>
          </w:p>
        </w:tc>
        <w:tc>
          <w:tcPr>
            <w:tcW w:w="7962" w:type="dxa"/>
            <w:vAlign w:val="center"/>
          </w:tcPr>
          <w:p w:rsidR="00845170" w:rsidRPr="005405E7" w:rsidRDefault="00845170" w:rsidP="00845170">
            <w:pPr>
              <w:rPr>
                <w:rFonts w:ascii="GHEA Grapalat" w:hAnsi="GHEA Grapalat"/>
                <w:sz w:val="20"/>
                <w:szCs w:val="20"/>
                <w:lang w:val="hy-AM"/>
              </w:rPr>
            </w:pPr>
            <w:r>
              <w:rPr>
                <w:rFonts w:ascii="GHEA Grapalat" w:hAnsi="GHEA Grapalat"/>
                <w:sz w:val="20"/>
                <w:szCs w:val="20"/>
              </w:rPr>
              <w:t>Бензин</w:t>
            </w:r>
          </w:p>
        </w:tc>
      </w:tr>
      <w:tr w:rsidR="00845170" w:rsidRPr="00521A49" w:rsidTr="0034231C">
        <w:trPr>
          <w:jc w:val="center"/>
        </w:trPr>
        <w:tc>
          <w:tcPr>
            <w:tcW w:w="708" w:type="dxa"/>
            <w:vAlign w:val="center"/>
          </w:tcPr>
          <w:p w:rsidR="00845170" w:rsidRDefault="00845170" w:rsidP="00845170">
            <w:pPr>
              <w:pStyle w:val="BodyTextIndent2"/>
              <w:widowControl w:val="0"/>
              <w:spacing w:line="240" w:lineRule="auto"/>
              <w:ind w:right="113" w:firstLine="0"/>
              <w:jc w:val="center"/>
              <w:rPr>
                <w:rFonts w:ascii="GHEA Grapalat" w:hAnsi="GHEA Grapalat"/>
                <w:sz w:val="22"/>
                <w:szCs w:val="22"/>
              </w:rPr>
            </w:pPr>
            <w:r>
              <w:rPr>
                <w:rFonts w:ascii="GHEA Grapalat" w:hAnsi="GHEA Grapalat"/>
                <w:sz w:val="22"/>
                <w:szCs w:val="22"/>
              </w:rPr>
              <w:t>2</w:t>
            </w:r>
          </w:p>
        </w:tc>
        <w:tc>
          <w:tcPr>
            <w:tcW w:w="1300" w:type="dxa"/>
            <w:vAlign w:val="center"/>
          </w:tcPr>
          <w:p w:rsidR="00845170" w:rsidRPr="008D1BC1" w:rsidRDefault="00845170" w:rsidP="00845170">
            <w:pPr>
              <w:jc w:val="center"/>
              <w:rPr>
                <w:rFonts w:ascii="GHEA Grapalat" w:hAnsi="GHEA Grapalat"/>
                <w:sz w:val="20"/>
                <w:szCs w:val="20"/>
              </w:rPr>
            </w:pPr>
            <w:r w:rsidRPr="008D1BC1">
              <w:rPr>
                <w:rFonts w:ascii="GHEA Grapalat" w:hAnsi="GHEA Grapalat"/>
                <w:sz w:val="20"/>
                <w:szCs w:val="20"/>
              </w:rPr>
              <w:t>1 920 000</w:t>
            </w:r>
          </w:p>
        </w:tc>
        <w:tc>
          <w:tcPr>
            <w:tcW w:w="7962" w:type="dxa"/>
            <w:vAlign w:val="center"/>
          </w:tcPr>
          <w:p w:rsidR="00845170" w:rsidRPr="005405E7" w:rsidRDefault="00845170" w:rsidP="00845170">
            <w:pPr>
              <w:rPr>
                <w:rFonts w:ascii="GHEA Grapalat" w:hAnsi="GHEA Grapalat"/>
                <w:sz w:val="20"/>
                <w:szCs w:val="20"/>
                <w:lang w:val="hy-AM"/>
              </w:rPr>
            </w:pPr>
            <w:r>
              <w:rPr>
                <w:rFonts w:ascii="GHEA Grapalat" w:hAnsi="GHEA Grapalat"/>
                <w:sz w:val="20"/>
                <w:szCs w:val="20"/>
              </w:rPr>
              <w:t>Дизельное топливо</w:t>
            </w:r>
          </w:p>
        </w:tc>
      </w:tr>
    </w:tbl>
    <w:p w:rsidR="006173D4" w:rsidRPr="00521A49" w:rsidRDefault="00816505" w:rsidP="00962010">
      <w:pPr>
        <w:pStyle w:val="BodyTextIndent2"/>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органа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521A49" w:rsidRDefault="009F18D0"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lastRenderedPageBreak/>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BodyTextIndent2"/>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BodyTextIndent2"/>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w:t>
      </w:r>
      <w:r w:rsidRPr="00521A49">
        <w:rPr>
          <w:rFonts w:ascii="GHEA Grapalat" w:hAnsi="GHEA Grapalat"/>
        </w:rPr>
        <w:lastRenderedPageBreak/>
        <w:t>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AD7FFC" w:rsidRPr="00315F2A" w:rsidRDefault="00AD7FFC" w:rsidP="00AD7FFC">
      <w:pPr>
        <w:pStyle w:val="BodyTextIndent2"/>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заявку как для каждого лота, так и для нескольких или всех лотов. </w:t>
      </w:r>
    </w:p>
    <w:p w:rsidR="00096865" w:rsidRPr="00521A49" w:rsidRDefault="000946A3" w:rsidP="00AD7FFC">
      <w:pPr>
        <w:pStyle w:val="BodyTextIndent2"/>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805C77" w:rsidRPr="00521A49">
        <w:rPr>
          <w:rFonts w:ascii="GHEA Grapalat" w:hAnsi="GHEA Grapalat"/>
          <w:b/>
          <w:sz w:val="24"/>
          <w:szCs w:val="24"/>
        </w:rPr>
        <w:t>г.</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 xml:space="preserve">10:30 </w:t>
      </w:r>
      <w:r w:rsidR="00805C77" w:rsidRPr="00521A49">
        <w:rPr>
          <w:rFonts w:ascii="GHEA Grapalat" w:hAnsi="GHEA Grapalat"/>
          <w:b/>
          <w:sz w:val="24"/>
          <w:szCs w:val="24"/>
        </w:rPr>
        <w:t xml:space="preserve">часов </w:t>
      </w:r>
      <w:r w:rsidR="00475378">
        <w:rPr>
          <w:rFonts w:ascii="GHEA Grapalat" w:hAnsi="GHEA Grapalat"/>
          <w:b/>
          <w:sz w:val="24"/>
          <w:szCs w:val="24"/>
        </w:rPr>
        <w:t>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55614">
        <w:rPr>
          <w:rFonts w:ascii="GHEA Grapalat" w:hAnsi="GHEA Grapalat"/>
          <w:b/>
          <w:sz w:val="24"/>
          <w:szCs w:val="24"/>
        </w:rPr>
        <w:t>Астгик</w:t>
      </w:r>
      <w:proofErr w:type="spellEnd"/>
      <w:r w:rsidR="00B55614">
        <w:rPr>
          <w:rFonts w:ascii="GHEA Grapalat" w:hAnsi="GHEA Grapalat"/>
          <w:b/>
          <w:sz w:val="24"/>
          <w:szCs w:val="24"/>
        </w:rPr>
        <w:t xml:space="preserve"> </w:t>
      </w:r>
      <w:proofErr w:type="spellStart"/>
      <w:r w:rsidR="00B55614">
        <w:rPr>
          <w:rFonts w:ascii="GHEA Grapalat" w:hAnsi="GHEA Grapalat"/>
          <w:b/>
          <w:sz w:val="24"/>
          <w:szCs w:val="24"/>
        </w:rPr>
        <w:t>Вирабян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BodyTextIndent2"/>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521A49">
        <w:rPr>
          <w:rFonts w:ascii="GHEA Grapalat" w:hAnsi="GHEA Grapalat"/>
        </w:rPr>
        <w:t xml:space="preserve">телефона </w:t>
      </w:r>
      <w:r w:rsidRPr="00521A49">
        <w:rPr>
          <w:rFonts w:ascii="GHEA Grapalat" w:hAnsi="GHEA Grapalat"/>
        </w:rPr>
        <w:t>,</w:t>
      </w:r>
      <w:proofErr w:type="gramEnd"/>
      <w:r w:rsidRPr="00521A49">
        <w:rPr>
          <w:rFonts w:ascii="GHEA Grapalat" w:hAnsi="GHEA Grapalat"/>
        </w:rPr>
        <w:t xml:space="preserve">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FootnoteReference"/>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407B5" w:rsidRPr="00521A49" w:rsidRDefault="00C407B5" w:rsidP="005D414D">
      <w:pPr>
        <w:widowControl w:val="0"/>
        <w:spacing w:after="160"/>
        <w:rPr>
          <w:rFonts w:ascii="GHEA Grapalat" w:hAnsi="GHEA Grapalat"/>
          <w:b/>
        </w:rPr>
        <w:sectPr w:rsidR="00C407B5" w:rsidRPr="00521A49"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lastRenderedPageBreak/>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BodyTextIndent2"/>
        <w:widowControl w:val="0"/>
        <w:spacing w:line="240" w:lineRule="auto"/>
        <w:ind w:firstLine="567"/>
        <w:rPr>
          <w:rFonts w:ascii="GHEA Grapalat" w:hAnsi="GHEA Grapalat"/>
          <w:sz w:val="24"/>
          <w:szCs w:val="24"/>
        </w:rPr>
      </w:pPr>
    </w:p>
    <w:p w:rsidR="00C407B5" w:rsidRPr="00521A49" w:rsidRDefault="00C407B5" w:rsidP="00962010">
      <w:pPr>
        <w:widowControl w:val="0"/>
        <w:spacing w:after="160"/>
        <w:ind w:left="567" w:right="565"/>
        <w:jc w:val="center"/>
        <w:rPr>
          <w:rFonts w:ascii="GHEA Grapalat" w:hAnsi="GHEA Grapalat"/>
          <w:b/>
        </w:rPr>
        <w:sectPr w:rsidR="00C407B5"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BodyTextIndent2"/>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475378">
        <w:rPr>
          <w:rFonts w:ascii="GHEA Grapalat" w:hAnsi="GHEA Grapalat"/>
          <w:b/>
          <w:sz w:val="24"/>
          <w:szCs w:val="24"/>
        </w:rPr>
        <w:t>7</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2156A2">
        <w:rPr>
          <w:rFonts w:ascii="GHEA Grapalat" w:hAnsi="GHEA Grapalat"/>
          <w:b/>
          <w:sz w:val="24"/>
          <w:szCs w:val="24"/>
        </w:rPr>
        <w:t xml:space="preserve">10:30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BodyTextIndent"/>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w:t>
      </w:r>
      <w:r w:rsidRPr="00521A49">
        <w:rPr>
          <w:rFonts w:ascii="GHEA Grapalat" w:hAnsi="GHEA Grapalat"/>
          <w:i w:val="0"/>
          <w:sz w:val="24"/>
          <w:szCs w:val="24"/>
        </w:rPr>
        <w:lastRenderedPageBreak/>
        <w:t>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lastRenderedPageBreak/>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521A49">
        <w:rPr>
          <w:rFonts w:ascii="GHEA Grapalat" w:hAnsi="GHEA Grapalat"/>
        </w:rPr>
        <w:t>ь</w:t>
      </w:r>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w:t>
      </w:r>
      <w:r w:rsidR="0052468C" w:rsidRPr="00521A49">
        <w:rPr>
          <w:rFonts w:ascii="GHEA Grapalat" w:hAnsi="GHEA Grapalat"/>
        </w:rPr>
        <w:lastRenderedPageBreak/>
        <w:t>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rsidR="00B24E4B" w:rsidRPr="00521A49" w:rsidRDefault="00B24E4B"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521A49" w:rsidRDefault="00CA071A"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w:t>
      </w:r>
      <w:r w:rsidR="00BF1CBD" w:rsidRPr="00521A49">
        <w:rPr>
          <w:rFonts w:ascii="GHEA Grapalat" w:hAnsi="GHEA Grapalat"/>
          <w:spacing w:val="-4"/>
        </w:rPr>
        <w:lastRenderedPageBreak/>
        <w:t>заявке адреса электронной почты на отмеченный в настоящем приглашении электронный адрес секретаря комиссии.</w:t>
      </w:r>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BodyTextIndent2"/>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proofErr w:type="gramStart"/>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ом</w:t>
      </w:r>
      <w:proofErr w:type="gramEnd"/>
      <w:r w:rsidR="005F2F3B" w:rsidRPr="00521A49">
        <w:rPr>
          <w:rFonts w:ascii="GHEA Grapalat" w:hAnsi="GHEA Grapalat"/>
        </w:rPr>
        <w:t xml:space="preserve">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BodyTextIndent2"/>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BodyTextIndent2"/>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55614" w:rsidRDefault="00B55614" w:rsidP="00B55614">
      <w:pPr>
        <w:jc w:val="center"/>
        <w:rPr>
          <w:rFonts w:ascii="GHEA Grapalat" w:hAnsi="GHEA Grapalat"/>
          <w:b/>
        </w:rPr>
      </w:pP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w:t>
      </w:r>
      <w:r w:rsidRPr="00521A49">
        <w:rPr>
          <w:rFonts w:ascii="GHEA Grapalat" w:hAnsi="GHEA Grapalat"/>
        </w:rPr>
        <w:lastRenderedPageBreak/>
        <w:t>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BodyTextIndent"/>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 xml:space="preserve">Обеспечение квалификации, представленное в виде наличных денег, должно быть </w:t>
      </w:r>
      <w:r w:rsidRPr="00521A49">
        <w:rPr>
          <w:rFonts w:ascii="GHEA Grapalat" w:hAnsi="GHEA Grapalat" w:cs="Sylfaen"/>
        </w:rPr>
        <w:lastRenderedPageBreak/>
        <w:t>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w:t>
      </w:r>
      <w:r w:rsidRPr="00521A49">
        <w:rPr>
          <w:rFonts w:ascii="GHEA Grapalat" w:hAnsi="GHEA Grapalat"/>
        </w:rPr>
        <w:lastRenderedPageBreak/>
        <w:t>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 xml:space="preserve">10.7 Руководитель заказчика представляет требование о выплате обеспечения </w:t>
      </w:r>
      <w:proofErr w:type="gramStart"/>
      <w:r w:rsidRPr="00521A49">
        <w:rPr>
          <w:rFonts w:ascii="GHEA Grapalat" w:hAnsi="GHEA Grapalat"/>
        </w:rPr>
        <w:t>договора  и</w:t>
      </w:r>
      <w:proofErr w:type="gramEnd"/>
      <w:r w:rsidRPr="00521A49">
        <w:rPr>
          <w:rFonts w:ascii="GHEA Grapalat" w:hAnsi="GHEA Grapalat"/>
        </w:rPr>
        <w:t xml:space="preserve">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w:t>
      </w:r>
      <w:proofErr w:type="gramStart"/>
      <w:r w:rsidRPr="00FB1A55">
        <w:rPr>
          <w:rFonts w:ascii="GHEA Grapalat" w:hAnsi="GHEA Grapalat"/>
        </w:rPr>
        <w:t>возникновения основания возврата обеспечения</w:t>
      </w:r>
      <w:proofErr w:type="gramEnd"/>
      <w:r w:rsidRPr="00FB1A55">
        <w:rPr>
          <w:rFonts w:ascii="GHEA Grapalat" w:hAnsi="GHEA Grapalat"/>
        </w:rPr>
        <w:t xml:space="preserve">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637D24" w:rsidRPr="00521A49" w:rsidRDefault="00637D24" w:rsidP="00962010">
      <w:pPr>
        <w:widowControl w:val="0"/>
        <w:tabs>
          <w:tab w:val="left" w:pos="1134"/>
        </w:tabs>
        <w:spacing w:after="160"/>
        <w:ind w:firstLine="567"/>
        <w:jc w:val="both"/>
        <w:rPr>
          <w:rFonts w:ascii="GHEA Grapalat" w:hAnsi="GHEA Grapalat" w:cs="Sylfaen"/>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521A49" w:rsidRDefault="00C54730"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521A49">
        <w:rPr>
          <w:rFonts w:ascii="GHEA Grapalat" w:hAnsi="GHEA Grapalat"/>
        </w:rPr>
        <w:t>) .</w:t>
      </w:r>
      <w:proofErr w:type="gramEnd"/>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Каждое лицо, до крайнего срока подачи заявок, имеет право обжаловать характеристики </w:t>
      </w:r>
      <w:r w:rsidRPr="00521A49">
        <w:rPr>
          <w:rFonts w:ascii="GHEA Grapalat" w:hAnsi="GHEA Grapalat"/>
        </w:rPr>
        <w:lastRenderedPageBreak/>
        <w:t>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  и</w:t>
      </w:r>
      <w:proofErr w:type="gramEnd"/>
      <w:r w:rsidRPr="00521A49">
        <w:rPr>
          <w:rFonts w:ascii="GHEA Grapalat" w:hAnsi="GHEA Grapalat"/>
        </w:rPr>
        <w:t xml:space="preserve">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21A49">
        <w:rPr>
          <w:rFonts w:ascii="GHEA Grapalat" w:hAnsi="GHEA Grapalat"/>
        </w:rPr>
        <w:t>органа.Уполномоченный</w:t>
      </w:r>
      <w:proofErr w:type="spellEnd"/>
      <w:proofErr w:type="gramEnd"/>
      <w:r w:rsidRPr="00521A49">
        <w:rPr>
          <w:rFonts w:ascii="GHEA Grapalat" w:hAnsi="GHEA Grapalat"/>
        </w:rPr>
        <w:t xml:space="preserve">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w:t>
      </w:r>
      <w:proofErr w:type="spellStart"/>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w:t>
      </w:r>
      <w:proofErr w:type="gramEnd"/>
      <w:r w:rsidRPr="00521A49">
        <w:rPr>
          <w:rFonts w:ascii="GHEA Grapalat" w:hAnsi="GHEA Grapalat"/>
        </w:rPr>
        <w:t xml:space="preserve">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FootnoteReference"/>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 xml:space="preserve">Предложения участника, относящиеся к ним </w:t>
      </w:r>
      <w:proofErr w:type="gramStart"/>
      <w:r w:rsidRPr="00521A49">
        <w:rPr>
          <w:rFonts w:ascii="GHEA Grapalat" w:hAnsi="GHEA Grapalat"/>
        </w:rPr>
        <w:t>документы</w:t>
      </w:r>
      <w:proofErr w:type="gramEnd"/>
      <w:r w:rsidRPr="00521A4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w:t>
      </w:r>
      <w:r w:rsidR="008937EA" w:rsidRPr="00FA194E">
        <w:rPr>
          <w:rFonts w:ascii="GHEA Grapalat" w:hAnsi="GHEA Grapalat"/>
        </w:rPr>
        <w:lastRenderedPageBreak/>
        <w:t xml:space="preserve">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rsidR="00D13516" w:rsidRPr="00521A49" w:rsidRDefault="00D13516"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5231C">
        <w:rPr>
          <w:rFonts w:ascii="GHEA Grapalat" w:hAnsi="GHEA Grapalat"/>
          <w:b/>
          <w:sz w:val="22"/>
          <w:szCs w:val="22"/>
        </w:rPr>
        <w:t>GHAPDzB-HVKAK-</w:t>
      </w:r>
      <w:r w:rsidR="00845170">
        <w:rPr>
          <w:rFonts w:ascii="GHEA Grapalat" w:hAnsi="GHEA Grapalat"/>
          <w:b/>
          <w:sz w:val="22"/>
          <w:szCs w:val="22"/>
        </w:rPr>
        <w:t>2025-38</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Heading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A5231C">
        <w:rPr>
          <w:rFonts w:ascii="GHEA Grapalat" w:hAnsi="GHEA Grapalat"/>
          <w:b/>
          <w:sz w:val="22"/>
          <w:szCs w:val="22"/>
        </w:rPr>
        <w:t>GHAPDzB-HVKAK-</w:t>
      </w:r>
      <w:r w:rsidR="00845170">
        <w:rPr>
          <w:rFonts w:ascii="GHEA Grapalat" w:hAnsi="GHEA Grapalat"/>
          <w:b/>
          <w:sz w:val="22"/>
          <w:szCs w:val="22"/>
        </w:rPr>
        <w:t>2025-38</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_________________________________объявляет и </w:t>
      </w:r>
      <w:proofErr w:type="spellStart"/>
      <w:proofErr w:type="gramStart"/>
      <w:r w:rsidRPr="00521A49">
        <w:rPr>
          <w:rFonts w:ascii="GHEA Grapalat" w:hAnsi="GHEA Grapalat"/>
        </w:rPr>
        <w:t>подтверждает,что</w:t>
      </w:r>
      <w:proofErr w:type="spellEnd"/>
      <w:proofErr w:type="gramEnd"/>
      <w:r w:rsidRPr="00521A49">
        <w:rPr>
          <w:rFonts w:ascii="GHEA Grapalat" w:hAnsi="GHEA Grapalat"/>
        </w:rPr>
        <w:t>:</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A5231C">
        <w:rPr>
          <w:rFonts w:ascii="GHEA Grapalat" w:hAnsi="GHEA Grapalat"/>
          <w:b/>
          <w:sz w:val="22"/>
          <w:szCs w:val="22"/>
        </w:rPr>
        <w:t>GHAPDzB-HVKAK-</w:t>
      </w:r>
      <w:r w:rsidR="00845170">
        <w:rPr>
          <w:rFonts w:ascii="GHEA Grapalat" w:hAnsi="GHEA Grapalat"/>
          <w:b/>
          <w:sz w:val="22"/>
          <w:szCs w:val="22"/>
        </w:rPr>
        <w:t>2025-38</w:t>
      </w:r>
      <w:r w:rsidRPr="00521A49">
        <w:rPr>
          <w:rFonts w:ascii="GHEA Grapalat" w:hAnsi="GHEA Grapalat"/>
          <w:b/>
          <w:sz w:val="22"/>
          <w:szCs w:val="22"/>
        </w:rPr>
        <w:t xml:space="preserve">» </w:t>
      </w:r>
      <w:proofErr w:type="gramStart"/>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proofErr w:type="gramEnd"/>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A5231C">
        <w:rPr>
          <w:rFonts w:ascii="GHEA Grapalat" w:hAnsi="GHEA Grapalat"/>
          <w:b/>
          <w:sz w:val="22"/>
          <w:szCs w:val="22"/>
        </w:rPr>
        <w:t>GHAPDzB-HVKAK-</w:t>
      </w:r>
      <w:r w:rsidR="00845170">
        <w:rPr>
          <w:rFonts w:ascii="GHEA Grapalat" w:hAnsi="GHEA Grapalat"/>
          <w:b/>
          <w:sz w:val="22"/>
          <w:szCs w:val="22"/>
        </w:rPr>
        <w:t>2025-38</w:t>
      </w:r>
      <w:r w:rsidR="005A61F4" w:rsidRPr="00521A49">
        <w:rPr>
          <w:rFonts w:ascii="GHEA Grapalat" w:hAnsi="GHEA Grapalat"/>
          <w:b/>
          <w:sz w:val="22"/>
          <w:szCs w:val="22"/>
        </w:rPr>
        <w:t>»</w:t>
      </w:r>
    </w:p>
    <w:p w:rsidR="006B3E56" w:rsidRPr="00521A49" w:rsidRDefault="006B3E56" w:rsidP="00962010">
      <w:pPr>
        <w:pStyle w:val="ListParagraph"/>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rsidR="00B61594" w:rsidRPr="00521A49" w:rsidRDefault="006B3E56" w:rsidP="00962010">
      <w:pPr>
        <w:pStyle w:val="ListParagraph"/>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с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FootnoteReference"/>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rsidR="001B7517" w:rsidRPr="00521A49" w:rsidRDefault="001B7517"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5231C">
        <w:rPr>
          <w:rFonts w:ascii="GHEA Grapalat" w:hAnsi="GHEA Grapalat"/>
          <w:b/>
          <w:sz w:val="22"/>
          <w:szCs w:val="22"/>
        </w:rPr>
        <w:t>GHAPDzB-HVKAK-</w:t>
      </w:r>
      <w:r w:rsidR="00845170">
        <w:rPr>
          <w:rFonts w:ascii="GHEA Grapalat" w:hAnsi="GHEA Grapalat"/>
          <w:b/>
          <w:sz w:val="22"/>
          <w:szCs w:val="22"/>
        </w:rPr>
        <w:t>2025-38</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Heading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A5231C">
        <w:rPr>
          <w:rFonts w:ascii="GHEA Grapalat" w:hAnsi="GHEA Grapalat"/>
          <w:b/>
          <w:sz w:val="22"/>
          <w:szCs w:val="22"/>
        </w:rPr>
        <w:t>GHAPDzB-HVKAK-</w:t>
      </w:r>
      <w:r w:rsidR="00845170">
        <w:rPr>
          <w:rFonts w:ascii="GHEA Grapalat" w:hAnsi="GHEA Grapalat"/>
          <w:b/>
          <w:sz w:val="22"/>
          <w:szCs w:val="22"/>
        </w:rPr>
        <w:t>2025-38</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Heading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rsidR="002172CB" w:rsidRPr="00521A49" w:rsidRDefault="002172CB"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5231C">
        <w:rPr>
          <w:rFonts w:ascii="GHEA Grapalat" w:hAnsi="GHEA Grapalat"/>
          <w:b/>
          <w:sz w:val="22"/>
          <w:szCs w:val="22"/>
        </w:rPr>
        <w:t>GHAPDzB-HVKAK-</w:t>
      </w:r>
      <w:r w:rsidR="00845170">
        <w:rPr>
          <w:rFonts w:ascii="GHEA Grapalat" w:hAnsi="GHEA Grapalat"/>
          <w:b/>
          <w:sz w:val="22"/>
          <w:szCs w:val="22"/>
        </w:rPr>
        <w:t>2025-38</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F64429"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F64429"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F64429"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F64429"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F64429"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F64429"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Имя(</w:t>
            </w:r>
            <w:proofErr w:type="gramEnd"/>
            <w:r w:rsidRPr="00521A49">
              <w:rPr>
                <w:rFonts w:ascii="GHEA Grapalat" w:eastAsia="GHEA Grapalat" w:hAnsi="GHEA Grapalat" w:cs="GHEA Grapalat"/>
                <w:color w:val="000000"/>
              </w:rPr>
              <w:t>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rsidTr="006D2CDF">
        <w:trPr>
          <w:trHeight w:val="924"/>
        </w:trPr>
        <w:tc>
          <w:tcPr>
            <w:tcW w:w="9016" w:type="dxa"/>
            <w:gridSpan w:val="2"/>
            <w:vAlign w:val="center"/>
          </w:tcPr>
          <w:p w:rsidR="00F016A2" w:rsidRPr="00521A49" w:rsidRDefault="00F64429"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F6442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F6442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F64429"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F64429"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521A49">
              <w:rPr>
                <w:rFonts w:ascii="GHEA Grapalat" w:eastAsia="GHEA Grapalat" w:hAnsi="GHEA Grapalat" w:cs="GHEA Grapalat"/>
              </w:rPr>
              <w:t>лица, в случае, если</w:t>
            </w:r>
            <w:proofErr w:type="gramEnd"/>
            <w:r w:rsidR="00F016A2" w:rsidRPr="00521A49">
              <w:rPr>
                <w:rFonts w:ascii="GHEA Grapalat" w:eastAsia="GHEA Grapalat" w:hAnsi="GHEA Grapalat" w:cs="GHEA Grapalat"/>
              </w:rPr>
              <w:t xml:space="preserve">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rsidTr="006D2CDF">
        <w:trPr>
          <w:trHeight w:val="924"/>
        </w:trPr>
        <w:tc>
          <w:tcPr>
            <w:tcW w:w="9016" w:type="dxa"/>
            <w:gridSpan w:val="2"/>
            <w:vAlign w:val="center"/>
          </w:tcPr>
          <w:p w:rsidR="00F016A2" w:rsidRPr="00521A49" w:rsidRDefault="00F64429"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F6442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F6442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F64429"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F64429"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F64429"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F64429"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521A49" w:rsidRDefault="00F6442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F64429"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rsidR="00F016A2" w:rsidRPr="00521A49" w:rsidRDefault="00F6442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F6442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ListParagraph"/>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521A49"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ListParagraph"/>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521A49">
        <w:rPr>
          <w:rFonts w:ascii="GHEA Grapalat" w:hAnsi="GHEA Grapalat"/>
        </w:rPr>
        <w:t>муниципалитета.В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ListParagraph"/>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ListParagraph"/>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имеющиеся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rsidR="00B95280" w:rsidRPr="00521A49" w:rsidRDefault="00B95280"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5231C">
        <w:rPr>
          <w:rFonts w:ascii="GHEA Grapalat" w:hAnsi="GHEA Grapalat"/>
          <w:b/>
          <w:sz w:val="22"/>
          <w:szCs w:val="22"/>
        </w:rPr>
        <w:t>GHAPDzB-HVKAK-</w:t>
      </w:r>
      <w:r w:rsidR="00845170">
        <w:rPr>
          <w:rFonts w:ascii="GHEA Grapalat" w:hAnsi="GHEA Grapalat"/>
          <w:b/>
          <w:sz w:val="22"/>
          <w:szCs w:val="22"/>
        </w:rPr>
        <w:t>2025-38</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A5231C">
        <w:rPr>
          <w:rFonts w:ascii="GHEA Grapalat" w:hAnsi="GHEA Grapalat"/>
          <w:b/>
          <w:sz w:val="22"/>
          <w:szCs w:val="22"/>
        </w:rPr>
        <w:t>GHAPDzB-HVKAK-</w:t>
      </w:r>
      <w:r w:rsidR="00845170">
        <w:rPr>
          <w:rFonts w:ascii="GHEA Grapalat" w:hAnsi="GHEA Grapalat"/>
          <w:b/>
          <w:sz w:val="22"/>
          <w:szCs w:val="22"/>
        </w:rPr>
        <w:t>2025-38</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FootnoteReference"/>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rsidR="00F244D7" w:rsidRPr="00521A49" w:rsidRDefault="00F244D7" w:rsidP="00962010">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5231C">
        <w:rPr>
          <w:rFonts w:ascii="GHEA Grapalat" w:hAnsi="GHEA Grapalat"/>
          <w:b/>
          <w:sz w:val="22"/>
          <w:szCs w:val="22"/>
        </w:rPr>
        <w:t>GHAPDzB-HVKAK-</w:t>
      </w:r>
      <w:r w:rsidR="00845170">
        <w:rPr>
          <w:rFonts w:ascii="GHEA Grapalat" w:hAnsi="GHEA Grapalat"/>
          <w:b/>
          <w:sz w:val="22"/>
          <w:szCs w:val="22"/>
        </w:rPr>
        <w:t>2025-38</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FootnoteReference"/>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A5231C">
        <w:rPr>
          <w:rFonts w:ascii="GHEA Grapalat" w:hAnsi="GHEA Grapalat"/>
          <w:b/>
          <w:sz w:val="22"/>
          <w:szCs w:val="22"/>
        </w:rPr>
        <w:t>GHAPDzB-HVKAK-</w:t>
      </w:r>
      <w:r w:rsidR="00845170">
        <w:rPr>
          <w:rFonts w:ascii="GHEA Grapalat" w:hAnsi="GHEA Grapalat"/>
          <w:b/>
          <w:sz w:val="22"/>
          <w:szCs w:val="22"/>
        </w:rPr>
        <w:t>2025-38</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proofErr w:type="spellStart"/>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387CF9">
        <w:trPr>
          <w:trHeight w:val="349"/>
        </w:trPr>
        <w:tc>
          <w:tcPr>
            <w:tcW w:w="10980" w:type="dxa"/>
            <w:gridSpan w:val="2"/>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387CF9">
        <w:trPr>
          <w:trHeight w:val="345"/>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rsidTr="00387CF9">
        <w:trPr>
          <w:trHeight w:val="361"/>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387CF9">
        <w:trPr>
          <w:trHeight w:val="433"/>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387CF9">
        <w:trPr>
          <w:trHeight w:val="35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rsidTr="00387CF9">
        <w:trPr>
          <w:trHeight w:val="34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rsidTr="00387CF9">
        <w:trPr>
          <w:trHeight w:val="361"/>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rsidTr="00387CF9">
        <w:trPr>
          <w:trHeight w:val="43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387CF9">
        <w:trPr>
          <w:trHeight w:val="42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387CF9">
        <w:trPr>
          <w:trHeight w:val="2194"/>
        </w:trPr>
        <w:tc>
          <w:tcPr>
            <w:tcW w:w="5616" w:type="dxa"/>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A5231C">
        <w:rPr>
          <w:rFonts w:ascii="GHEA Grapalat" w:hAnsi="GHEA Grapalat"/>
          <w:b/>
          <w:sz w:val="22"/>
          <w:szCs w:val="22"/>
        </w:rPr>
        <w:t>GHAPDzB-HVKAK-</w:t>
      </w:r>
      <w:r w:rsidR="00845170">
        <w:rPr>
          <w:rFonts w:ascii="GHEA Grapalat" w:hAnsi="GHEA Grapalat"/>
          <w:b/>
          <w:sz w:val="22"/>
          <w:szCs w:val="22"/>
        </w:rPr>
        <w:t>2025-38</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A5231C">
        <w:rPr>
          <w:rFonts w:ascii="GHEA Grapalat" w:hAnsi="GHEA Grapalat"/>
          <w:b/>
          <w:sz w:val="22"/>
          <w:szCs w:val="22"/>
        </w:rPr>
        <w:t>GHAPDzB-HVKAK-</w:t>
      </w:r>
      <w:r w:rsidR="00845170">
        <w:rPr>
          <w:rFonts w:ascii="GHEA Grapalat" w:hAnsi="GHEA Grapalat"/>
          <w:b/>
          <w:sz w:val="22"/>
          <w:szCs w:val="22"/>
        </w:rPr>
        <w:t>2025-38</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rsidTr="00EE0A56">
        <w:trPr>
          <w:trHeight w:val="34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rsidTr="00EE0A56">
        <w:trPr>
          <w:trHeight w:val="361"/>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rsidTr="00EE0A56">
        <w:trPr>
          <w:trHeight w:val="43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BodyTextIndent3"/>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rsidR="000C2280" w:rsidRPr="00521A49" w:rsidRDefault="00071D1C" w:rsidP="00083199">
      <w:pPr>
        <w:pStyle w:val="BodyTextIndent3"/>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r w:rsidR="000C2280" w:rsidRPr="00521A49">
        <w:rPr>
          <w:rFonts w:ascii="GHEA Grapalat" w:hAnsi="GHEA Grapalat"/>
          <w:b/>
          <w:sz w:val="22"/>
          <w:szCs w:val="22"/>
        </w:rPr>
        <w:t>к</w:t>
      </w:r>
      <w:proofErr w:type="spellEnd"/>
      <w:r w:rsidR="000C2280" w:rsidRPr="00521A49">
        <w:rPr>
          <w:rFonts w:ascii="GHEA Grapalat" w:hAnsi="GHEA Grapalat"/>
          <w:b/>
          <w:sz w:val="22"/>
          <w:szCs w:val="22"/>
        </w:rPr>
        <w:t xml:space="preserve">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A5231C">
        <w:rPr>
          <w:rFonts w:ascii="GHEA Grapalat" w:hAnsi="GHEA Grapalat"/>
          <w:b/>
          <w:sz w:val="22"/>
          <w:szCs w:val="22"/>
        </w:rPr>
        <w:t>GHAPDzB-HVKAK-</w:t>
      </w:r>
      <w:r w:rsidR="00845170">
        <w:rPr>
          <w:rFonts w:ascii="GHEA Grapalat" w:hAnsi="GHEA Grapalat"/>
          <w:b/>
          <w:sz w:val="22"/>
          <w:szCs w:val="22"/>
        </w:rPr>
        <w:t>2025-38</w:t>
      </w:r>
      <w:r w:rsidRPr="00521A49">
        <w:rPr>
          <w:rFonts w:ascii="GHEA Grapalat" w:hAnsi="GHEA Grapalat"/>
          <w:b/>
          <w:sz w:val="22"/>
          <w:szCs w:val="22"/>
        </w:rPr>
        <w:t>»</w:t>
      </w:r>
    </w:p>
    <w:p w:rsidR="00071D1C" w:rsidRPr="00521A49" w:rsidRDefault="00071D1C" w:rsidP="00962010">
      <w:pPr>
        <w:pStyle w:val="BodyTextIndent3"/>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Emphasis"/>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00167301">
        <w:rPr>
          <w:rFonts w:ascii="GHEA Grapalat" w:hAnsi="GHEA Grapalat"/>
        </w:rPr>
        <w:t>временно исполняюще</w:t>
      </w:r>
      <w:r w:rsidR="00D4738C">
        <w:rPr>
          <w:rFonts w:ascii="GHEA Grapalat" w:hAnsi="GHEA Grapalat"/>
        </w:rPr>
        <w:t>го</w:t>
      </w:r>
      <w:r w:rsidR="00167301">
        <w:rPr>
          <w:rFonts w:ascii="GHEA Grapalat" w:hAnsi="GHEA Grapalat"/>
        </w:rPr>
        <w:t xml:space="preserve"> обязанности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r w:rsidRPr="00521A49">
        <w:rPr>
          <w:rFonts w:ascii="GHEA Grapalat" w:hAnsi="GHEA Grapalat"/>
        </w:rPr>
        <w:t>дней</w:t>
      </w:r>
      <w:proofErr w:type="spellEnd"/>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FootnoteReference"/>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w:t>
      </w:r>
      <w:proofErr w:type="gramStart"/>
      <w:r w:rsidRPr="00521A49">
        <w:rPr>
          <w:rFonts w:ascii="GHEA Grapalat" w:hAnsi="GHEA Grapalat"/>
        </w:rPr>
        <w:t xml:space="preserve">до </w:t>
      </w:r>
      <w:r w:rsidR="001762F4" w:rsidRPr="00521A49">
        <w:rPr>
          <w:rFonts w:ascii="GHEA Grapalat" w:hAnsi="GHEA Grapalat"/>
        </w:rPr>
        <w:t xml:space="preserve"> </w:t>
      </w:r>
      <w:r w:rsidR="00825AA9">
        <w:rPr>
          <w:rFonts w:ascii="GHEA Grapalat" w:hAnsi="GHEA Grapalat"/>
          <w:lang w:val="hy-AM"/>
        </w:rPr>
        <w:t>30</w:t>
      </w:r>
      <w:proofErr w:type="gramEnd"/>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Продавец гарантирует соответствие качества поставленного товара требованиям </w:t>
      </w:r>
      <w:r w:rsidRPr="00521A49">
        <w:rPr>
          <w:rFonts w:ascii="GHEA Grapalat" w:hAnsi="GHEA Grapalat"/>
        </w:rPr>
        <w:lastRenderedPageBreak/>
        <w:t>государственного стандарта.</w:t>
      </w: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lastRenderedPageBreak/>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w:t>
      </w:r>
      <w:r w:rsidRPr="00521A49">
        <w:rPr>
          <w:rFonts w:ascii="GHEA Grapalat" w:hAnsi="GHEA Grapalat"/>
        </w:rPr>
        <w:lastRenderedPageBreak/>
        <w:t>являющегося его стороной лица в течение пяти рабочих дней со дня внесения изменения</w:t>
      </w:r>
      <w:r w:rsidR="008D68DB" w:rsidRPr="00521A49">
        <w:rPr>
          <w:rStyle w:val="FootnoteReference"/>
          <w:rFonts w:ascii="GHEA Grapalat" w:hAnsi="GHEA Grapalat"/>
        </w:rPr>
        <w:footnoteReference w:customMarkFollows="1" w:id="7"/>
        <w:t>22</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FootnoteReference"/>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521A49">
        <w:rPr>
          <w:rFonts w:ascii="GHEA Grapalat" w:hAnsi="GHEA Grapalat"/>
        </w:rPr>
        <w:t>товара</w:t>
      </w:r>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w:t>
      </w:r>
      <w:proofErr w:type="gramStart"/>
      <w:r w:rsidRPr="00521A49">
        <w:rPr>
          <w:rFonts w:ascii="GHEA Grapalat" w:hAnsi="GHEA Grapalat"/>
          <w:spacing w:val="-6"/>
        </w:rPr>
        <w:t>надлежащим 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F64429" w:rsidRPr="00521A49" w:rsidRDefault="00F64429" w:rsidP="00F64429">
      <w:pPr>
        <w:widowControl w:val="0"/>
        <w:tabs>
          <w:tab w:val="left" w:pos="1276"/>
        </w:tabs>
        <w:ind w:firstLine="567"/>
        <w:contextualSpacing/>
        <w:jc w:val="both"/>
        <w:rPr>
          <w:rFonts w:ascii="GHEA Grapalat" w:hAnsi="GHEA Grapalat"/>
          <w:spacing w:val="-6"/>
        </w:rPr>
      </w:pPr>
      <w:r>
        <w:rPr>
          <w:rFonts w:ascii="GHEA Grapalat" w:hAnsi="GHEA Grapalat"/>
          <w:spacing w:val="-6"/>
        </w:rPr>
        <w:t>8.12.</w:t>
      </w:r>
      <w:r w:rsidRPr="00B6712E">
        <w:rPr>
          <w:rFonts w:ascii="GHEA Grapalat" w:eastAsiaTheme="minorHAnsi" w:hAnsi="GHEA Grapalat" w:cstheme="minorBidi"/>
          <w:sz w:val="22"/>
          <w:szCs w:val="22"/>
          <w:lang w:eastAsia="en-US" w:bidi="ar-SA"/>
        </w:rPr>
        <w:t xml:space="preserve"> </w:t>
      </w:r>
      <w:r w:rsidRPr="006F0A20">
        <w:rPr>
          <w:rFonts w:ascii="GHEA Grapalat" w:eastAsiaTheme="minorHAnsi" w:hAnsi="GHEA Grapalat" w:cstheme="minorBidi"/>
          <w:sz w:val="22"/>
          <w:szCs w:val="22"/>
          <w:lang w:eastAsia="en-US" w:bidi="ar-SA"/>
        </w:rPr>
        <w:t>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w:t>
      </w:r>
      <w:r w:rsidRPr="006F0A20">
        <w:rPr>
          <w:rFonts w:ascii="GHEA Grapalat" w:eastAsiaTheme="minorHAnsi" w:hAnsi="GHEA Grapalat" w:cstheme="minorBidi"/>
          <w:sz w:val="22"/>
          <w:szCs w:val="22"/>
          <w:lang w:eastAsia="en-US" w:bidi="ar-SA"/>
        </w:rPr>
        <w:lastRenderedPageBreak/>
        <w:t xml:space="preserve">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rsidR="00F64429" w:rsidRPr="00521A49" w:rsidRDefault="00F64429" w:rsidP="00F64429">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Pr>
          <w:rFonts w:ascii="GHEA Grapalat" w:hAnsi="GHEA Grapalat"/>
        </w:rPr>
        <w:t>3</w:t>
      </w:r>
      <w:r w:rsidRPr="00521A49">
        <w:rPr>
          <w:rFonts w:ascii="GHEA Grapalat" w:hAnsi="GHEA Grapalat"/>
        </w:rPr>
        <w:t>.</w:t>
      </w:r>
      <w:r w:rsidRPr="00521A49">
        <w:rPr>
          <w:rFonts w:ascii="GHEA Grapalat" w:hAnsi="GHEA Grapalat"/>
        </w:rPr>
        <w:tab/>
      </w:r>
      <w:r w:rsidRPr="00521A49">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F64429" w:rsidRPr="00521A49" w:rsidRDefault="00F64429" w:rsidP="00F64429">
      <w:pPr>
        <w:widowControl w:val="0"/>
        <w:tabs>
          <w:tab w:val="left" w:pos="1276"/>
        </w:tabs>
        <w:ind w:firstLine="567"/>
        <w:contextualSpacing/>
        <w:jc w:val="both"/>
        <w:rPr>
          <w:rFonts w:ascii="GHEA Grapalat" w:hAnsi="GHEA Grapalat"/>
        </w:rPr>
      </w:pPr>
      <w:r w:rsidRPr="00521A49">
        <w:rPr>
          <w:rFonts w:ascii="GHEA Grapalat" w:hAnsi="GHEA Grapalat"/>
        </w:rPr>
        <w:t>8.1</w:t>
      </w:r>
      <w:r>
        <w:rPr>
          <w:rFonts w:ascii="GHEA Grapalat" w:hAnsi="GHEA Grapalat"/>
        </w:rPr>
        <w:t>4</w:t>
      </w:r>
      <w:r w:rsidRPr="00521A49">
        <w:rPr>
          <w:rFonts w:ascii="GHEA Grapalat" w:hAnsi="GHEA Grapalat"/>
        </w:rPr>
        <w:t>.</w:t>
      </w:r>
      <w:r w:rsidRPr="00521A49">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w:t>
      </w:r>
      <w:r w:rsidRPr="000B1AA0">
        <w:rPr>
          <w:rFonts w:ascii="GHEA Grapalat" w:hAnsi="GHEA Grapalat"/>
        </w:rPr>
        <w:t xml:space="preserve"> </w:t>
      </w:r>
      <w:r w:rsidRPr="00521A49">
        <w:rPr>
          <w:rFonts w:ascii="GHEA Grapalat" w:hAnsi="GHEA Grapalat"/>
        </w:rPr>
        <w:t xml:space="preserve">№ </w:t>
      </w:r>
      <w:r>
        <w:rPr>
          <w:rFonts w:ascii="GHEA Grapalat" w:hAnsi="GHEA Grapalat"/>
        </w:rPr>
        <w:t>2</w:t>
      </w:r>
      <w:r w:rsidRPr="00521A49">
        <w:rPr>
          <w:rFonts w:ascii="GHEA Grapalat" w:hAnsi="GHEA Grapalat"/>
        </w:rPr>
        <w:t>, № 3</w:t>
      </w:r>
      <w:r>
        <w:rPr>
          <w:rFonts w:ascii="GHEA Grapalat" w:hAnsi="GHEA Grapalat"/>
        </w:rPr>
        <w:t>,</w:t>
      </w:r>
      <w:r w:rsidRPr="00521A49">
        <w:rPr>
          <w:rFonts w:ascii="GHEA Grapalat" w:hAnsi="GHEA Grapalat"/>
        </w:rPr>
        <w:t xml:space="preserve"> № 3.1</w:t>
      </w:r>
      <w:r>
        <w:rPr>
          <w:rFonts w:ascii="GHEA Grapalat" w:hAnsi="GHEA Grapalat"/>
        </w:rPr>
        <w:t xml:space="preserve"> и № 4</w:t>
      </w:r>
      <w:r w:rsidRPr="00521A49">
        <w:rPr>
          <w:rFonts w:ascii="GHEA Grapalat" w:hAnsi="GHEA Grapalat"/>
        </w:rPr>
        <w:t xml:space="preserve"> к</w:t>
      </w:r>
      <w:r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F64429" w:rsidRPr="00521A49" w:rsidRDefault="00F64429" w:rsidP="00F64429">
      <w:pPr>
        <w:widowControl w:val="0"/>
        <w:tabs>
          <w:tab w:val="left" w:pos="1276"/>
        </w:tabs>
        <w:ind w:firstLine="567"/>
        <w:contextualSpacing/>
        <w:jc w:val="both"/>
        <w:rPr>
          <w:rFonts w:ascii="GHEA Grapalat" w:hAnsi="GHEA Grapalat"/>
        </w:rPr>
      </w:pPr>
      <w:r w:rsidRPr="00521A49">
        <w:rPr>
          <w:rFonts w:ascii="GHEA Grapalat" w:hAnsi="GHEA Grapalat"/>
        </w:rPr>
        <w:t>8.1</w:t>
      </w:r>
      <w:r>
        <w:rPr>
          <w:rFonts w:ascii="GHEA Grapalat" w:hAnsi="GHEA Grapalat"/>
        </w:rPr>
        <w:t>5</w:t>
      </w:r>
      <w:r w:rsidRPr="00521A49">
        <w:rPr>
          <w:rFonts w:ascii="GHEA Grapalat" w:hAnsi="GHEA Grapalat"/>
        </w:rPr>
        <w:t>.</w:t>
      </w:r>
      <w:r w:rsidRPr="00521A49">
        <w:rPr>
          <w:rFonts w:ascii="GHEA Grapalat" w:hAnsi="GHEA Grapalat"/>
        </w:rPr>
        <w:tab/>
        <w:t>К отношениям, связанным с договором, применяется право Республики Армения.</w:t>
      </w:r>
    </w:p>
    <w:p w:rsidR="00A5231C" w:rsidRPr="00F64429" w:rsidRDefault="00A5231C" w:rsidP="00A5231C">
      <w:pPr>
        <w:widowControl w:val="0"/>
        <w:spacing w:after="160"/>
        <w:jc w:val="both"/>
        <w:rPr>
          <w:rFonts w:ascii="GHEA Grapalat" w:hAnsi="GHEA Grapalat"/>
        </w:rPr>
      </w:pPr>
    </w:p>
    <w:p w:rsidR="00A5231C" w:rsidRPr="00A5231C" w:rsidRDefault="00A5231C" w:rsidP="004F1E7A">
      <w:pPr>
        <w:widowControl w:val="0"/>
        <w:tabs>
          <w:tab w:val="left" w:pos="1276"/>
        </w:tabs>
        <w:ind w:firstLine="567"/>
        <w:contextualSpacing/>
        <w:jc w:val="both"/>
        <w:rPr>
          <w:rFonts w:ascii="GHEA Grapalat" w:hAnsi="GHEA Grapalat"/>
        </w:rPr>
      </w:pPr>
    </w:p>
    <w:p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071D1C" w:rsidRPr="00521A49" w:rsidRDefault="00071D1C" w:rsidP="00962010">
      <w:pPr>
        <w:widowControl w:val="0"/>
        <w:spacing w:after="160"/>
        <w:rPr>
          <w:rFonts w:ascii="GHEA Grapalat" w:hAnsi="GHEA Grapalat"/>
        </w:rPr>
      </w:pPr>
    </w:p>
    <w:p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lastRenderedPageBreak/>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FootnoteReference"/>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BodyTextIndent"/>
        <w:widowControl w:val="0"/>
        <w:spacing w:line="240" w:lineRule="auto"/>
        <w:ind w:firstLine="0"/>
        <w:jc w:val="center"/>
        <w:rPr>
          <w:rFonts w:ascii="GHEA Grapalat" w:hAnsi="GHEA Grapalat"/>
          <w:b/>
          <w:bCs/>
          <w:iCs/>
          <w:sz w:val="24"/>
          <w:szCs w:val="24"/>
        </w:rPr>
      </w:pPr>
    </w:p>
    <w:p w:rsidR="0038400D" w:rsidRPr="00521A49"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NormalWeb"/>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521A49">
        <w:rPr>
          <w:rFonts w:ascii="GHEA Grapalat" w:hAnsi="GHEA Grapalat"/>
          <w:snapToGrid w:val="0"/>
        </w:rPr>
        <w:t>Акта,</w:t>
      </w:r>
      <w:r w:rsidRPr="00521A49">
        <w:rPr>
          <w:rFonts w:ascii="GHEA Grapalat" w:hAnsi="GHEA Grapalat"/>
        </w:rPr>
        <w:t>являются</w:t>
      </w:r>
      <w:proofErr w:type="spellEnd"/>
      <w:proofErr w:type="gramEnd"/>
      <w:r w:rsidRPr="00521A49">
        <w:rPr>
          <w:rFonts w:ascii="GHEA Grapalat" w:hAnsi="GHEA Grapalat"/>
        </w:rPr>
        <w:t xml:space="preserve">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F64429" w:rsidRDefault="00F64429" w:rsidP="002A71B7">
      <w:pPr>
        <w:widowControl w:val="0"/>
        <w:spacing w:after="160"/>
        <w:ind w:left="-142" w:firstLine="142"/>
        <w:jc w:val="center"/>
        <w:rPr>
          <w:rFonts w:ascii="GHEA Grapalat" w:hAnsi="GHEA Grapalat" w:cs="Sylfaen"/>
          <w:b/>
        </w:rPr>
      </w:pPr>
    </w:p>
    <w:p w:rsidR="00F64429" w:rsidRDefault="00F64429">
      <w:pPr>
        <w:rPr>
          <w:rFonts w:ascii="GHEA Grapalat" w:hAnsi="GHEA Grapalat" w:cs="Sylfaen"/>
          <w:b/>
        </w:rPr>
      </w:pPr>
      <w:r>
        <w:rPr>
          <w:rFonts w:ascii="GHEA Grapalat" w:hAnsi="GHEA Grapalat" w:cs="Sylfaen"/>
          <w:b/>
        </w:rPr>
        <w:br w:type="page"/>
      </w:r>
    </w:p>
    <w:p w:rsidR="00F64429" w:rsidRPr="00BA20A0" w:rsidRDefault="00F64429" w:rsidP="00F64429">
      <w:pPr>
        <w:widowControl w:val="0"/>
        <w:jc w:val="right"/>
        <w:rPr>
          <w:rFonts w:ascii="GHEA Grapalat" w:hAnsi="GHEA Grapalat" w:cs="Sylfaen"/>
          <w:i/>
        </w:rPr>
      </w:pPr>
      <w:proofErr w:type="spellStart"/>
      <w:r>
        <w:rPr>
          <w:rFonts w:ascii="GHEA Grapalat" w:hAnsi="GHEA Grapalat"/>
          <w:i/>
        </w:rPr>
        <w:lastRenderedPageBreak/>
        <w:t>П</w:t>
      </w:r>
      <w:r w:rsidRPr="00BA20A0">
        <w:rPr>
          <w:rFonts w:ascii="GHEA Grapalat" w:hAnsi="GHEA Grapalat"/>
          <w:i/>
        </w:rPr>
        <w:t>иложение</w:t>
      </w:r>
      <w:proofErr w:type="spellEnd"/>
      <w:r w:rsidRPr="00BA20A0">
        <w:rPr>
          <w:rFonts w:ascii="GHEA Grapalat" w:hAnsi="GHEA Grapalat"/>
          <w:i/>
        </w:rPr>
        <w:t xml:space="preserve"> № 4</w:t>
      </w:r>
    </w:p>
    <w:p w:rsidR="00F64429" w:rsidRPr="00BA20A0" w:rsidRDefault="00F64429" w:rsidP="00F64429">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F64429" w:rsidRPr="00BA20A0" w:rsidRDefault="00F64429" w:rsidP="00F64429">
      <w:pPr>
        <w:jc w:val="center"/>
        <w:rPr>
          <w:rFonts w:ascii="GHEA Grapalat" w:hAnsi="GHEA Grapalat" w:cs="GHEA Grapalat"/>
        </w:rPr>
      </w:pPr>
    </w:p>
    <w:p w:rsidR="00F64429" w:rsidRPr="00BA20A0" w:rsidRDefault="00F64429" w:rsidP="00F64429">
      <w:pPr>
        <w:jc w:val="center"/>
        <w:rPr>
          <w:rFonts w:ascii="GHEA Grapalat" w:hAnsi="GHEA Grapalat" w:cs="GHEA Grapalat"/>
        </w:rPr>
      </w:pPr>
      <w:r w:rsidRPr="00BA20A0">
        <w:rPr>
          <w:rFonts w:ascii="GHEA Grapalat" w:hAnsi="GHEA Grapalat" w:cs="GHEA Grapalat"/>
        </w:rPr>
        <w:t>УВЕДОМЛЕНИЕ</w:t>
      </w:r>
    </w:p>
    <w:p w:rsidR="00F64429" w:rsidRPr="00BA20A0" w:rsidRDefault="00F64429" w:rsidP="00F64429">
      <w:pPr>
        <w:jc w:val="center"/>
        <w:rPr>
          <w:rFonts w:ascii="GHEA Grapalat" w:hAnsi="GHEA Grapalat" w:cs="GHEA Grapalat"/>
          <w:lang w:val="hy-AM"/>
        </w:rPr>
      </w:pPr>
    </w:p>
    <w:p w:rsidR="00F64429" w:rsidRPr="00BA20A0" w:rsidRDefault="00F64429" w:rsidP="00F64429">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F64429" w:rsidRPr="00BA20A0" w:rsidRDefault="00F64429" w:rsidP="00F64429">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rsidR="00F64429" w:rsidRPr="00BA20A0" w:rsidRDefault="00F64429" w:rsidP="00F64429">
      <w:pPr>
        <w:rPr>
          <w:rFonts w:ascii="GHEA Grapalat" w:hAnsi="GHEA Grapalat"/>
          <w:vertAlign w:val="superscript"/>
          <w:lang w:val="es-ES"/>
        </w:rPr>
      </w:pPr>
    </w:p>
    <w:p w:rsidR="00F64429" w:rsidRPr="00BA20A0" w:rsidRDefault="00F64429" w:rsidP="00F64429">
      <w:pPr>
        <w:pStyle w:val="ListParagraph"/>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F64429" w:rsidRPr="00BA20A0" w:rsidRDefault="00F64429" w:rsidP="00F64429">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F64429" w:rsidRPr="00BA20A0" w:rsidRDefault="00F64429" w:rsidP="00F64429">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w:t>
      </w:r>
      <w:proofErr w:type="gramStart"/>
      <w:r w:rsidRPr="00BA20A0">
        <w:rPr>
          <w:rFonts w:ascii="GHEA Grapalat" w:hAnsi="GHEA Grapalat" w:cs="Sylfaen"/>
          <w:sz w:val="20"/>
          <w:szCs w:val="20"/>
        </w:rPr>
        <w:t xml:space="preserve">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w:t>
      </w:r>
      <w:proofErr w:type="gramEnd"/>
      <w:r w:rsidRPr="00BA20A0">
        <w:rPr>
          <w:rFonts w:ascii="GHEA Grapalat" w:hAnsi="GHEA Grapalat"/>
          <w:i/>
          <w:sz w:val="20"/>
          <w:szCs w:val="20"/>
          <w:lang w:val="af-ZA"/>
        </w:rPr>
        <w:t>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F64429" w:rsidRPr="00BA20A0" w:rsidRDefault="00F64429" w:rsidP="00F64429">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F64429" w:rsidRPr="00BA20A0" w:rsidRDefault="00F64429" w:rsidP="00F64429">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w:t>
      </w:r>
      <w:proofErr w:type="gramStart"/>
      <w:r w:rsidRPr="00BA20A0">
        <w:rPr>
          <w:rFonts w:ascii="GHEA Grapalat" w:hAnsi="GHEA Grapalat" w:cs="Sylfaen"/>
          <w:sz w:val="20"/>
          <w:szCs w:val="20"/>
          <w:lang w:val="es-ES"/>
        </w:rPr>
        <w:t xml:space="preserve">20  </w:t>
      </w:r>
      <w:r w:rsidRPr="00BA20A0">
        <w:rPr>
          <w:rFonts w:ascii="GHEA Grapalat" w:hAnsi="GHEA Grapalat" w:cs="Sylfaen"/>
          <w:sz w:val="20"/>
          <w:szCs w:val="20"/>
        </w:rPr>
        <w:t>года</w:t>
      </w:r>
      <w:proofErr w:type="gramEnd"/>
      <w:r w:rsidRPr="00BA20A0">
        <w:rPr>
          <w:rFonts w:ascii="GHEA Grapalat" w:hAnsi="GHEA Grapalat" w:cs="Sylfaen"/>
          <w:sz w:val="20"/>
          <w:szCs w:val="20"/>
        </w:rPr>
        <w:t xml:space="preserve">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F64429" w:rsidRPr="00BA20A0" w:rsidRDefault="00F64429" w:rsidP="00F64429">
      <w:pPr>
        <w:rPr>
          <w:rFonts w:ascii="GHEA Grapalat" w:hAnsi="GHEA Grapalat" w:cs="Sylfaen"/>
          <w:sz w:val="20"/>
          <w:szCs w:val="20"/>
          <w:lang w:val="es-ES"/>
        </w:rPr>
      </w:pPr>
    </w:p>
    <w:p w:rsidR="00F64429" w:rsidRPr="00BA20A0" w:rsidRDefault="00F64429" w:rsidP="00F64429">
      <w:pPr>
        <w:pStyle w:val="ListParagraph"/>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условиями изложенными в пункте </w:t>
      </w:r>
      <w:proofErr w:type="gramStart"/>
      <w:r w:rsidRPr="00BA20A0">
        <w:rPr>
          <w:rFonts w:ascii="GHEA Grapalat" w:hAnsi="GHEA Grapalat" w:cs="Sylfaen"/>
          <w:sz w:val="20"/>
          <w:szCs w:val="20"/>
        </w:rPr>
        <w:t>8.12 .</w:t>
      </w:r>
      <w:proofErr w:type="gramEnd"/>
    </w:p>
    <w:p w:rsidR="00F64429" w:rsidRPr="00BA20A0" w:rsidRDefault="00F64429" w:rsidP="00F64429">
      <w:pPr>
        <w:jc w:val="center"/>
        <w:rPr>
          <w:rFonts w:ascii="GHEA Grapalat" w:hAnsi="GHEA Grapalat" w:cs="GHEA Grapalat"/>
          <w:lang w:val="es-ES"/>
        </w:rPr>
      </w:pPr>
    </w:p>
    <w:p w:rsidR="00F64429" w:rsidRPr="00BA20A0" w:rsidRDefault="00F64429" w:rsidP="00F64429">
      <w:pPr>
        <w:jc w:val="center"/>
        <w:rPr>
          <w:rFonts w:ascii="GHEA Grapalat" w:hAnsi="GHEA Grapalat" w:cs="Sylfaen"/>
          <w:b/>
          <w:lang w:val="es-ES"/>
        </w:rPr>
      </w:pPr>
    </w:p>
    <w:p w:rsidR="00F64429" w:rsidRPr="00BA20A0" w:rsidRDefault="00F64429" w:rsidP="00F64429">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F64429" w:rsidRPr="00BA20A0" w:rsidRDefault="00F64429" w:rsidP="00F64429">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F64429" w:rsidRPr="00BA20A0" w:rsidRDefault="00F64429" w:rsidP="00F64429">
      <w:pPr>
        <w:jc w:val="right"/>
        <w:rPr>
          <w:rFonts w:ascii="GHEA Grapalat" w:hAnsi="GHEA Grapalat"/>
          <w:sz w:val="20"/>
          <w:lang w:val="hy-AM"/>
        </w:rPr>
      </w:pPr>
      <w:r w:rsidRPr="00BA20A0">
        <w:rPr>
          <w:rFonts w:ascii="GHEA Grapalat" w:hAnsi="GHEA Grapalat"/>
          <w:sz w:val="20"/>
          <w:lang w:val="hy-AM"/>
        </w:rPr>
        <w:t xml:space="preserve">    </w:t>
      </w:r>
    </w:p>
    <w:p w:rsidR="00F64429" w:rsidRPr="00BA20A0" w:rsidRDefault="00F64429" w:rsidP="00F64429">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F64429" w:rsidRPr="00BA20A0" w:rsidRDefault="00F64429" w:rsidP="00F64429">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F64429" w:rsidRPr="00BA20A0" w:rsidRDefault="00F64429" w:rsidP="00F64429">
      <w:pPr>
        <w:jc w:val="center"/>
        <w:rPr>
          <w:rFonts w:ascii="GHEA Grapalat" w:hAnsi="GHEA Grapalat" w:cs="Sylfaen"/>
          <w:sz w:val="16"/>
          <w:szCs w:val="16"/>
          <w:lang w:val="es-ES"/>
        </w:rPr>
      </w:pPr>
    </w:p>
    <w:p w:rsidR="00F64429" w:rsidRPr="00BA20A0" w:rsidRDefault="00F64429" w:rsidP="00F64429">
      <w:pPr>
        <w:jc w:val="right"/>
        <w:rPr>
          <w:rFonts w:ascii="GHEA Grapalat" w:hAnsi="GHEA Grapalat"/>
          <w:sz w:val="20"/>
          <w:lang w:val="hy-AM"/>
        </w:rPr>
      </w:pPr>
      <w:r w:rsidRPr="00BA20A0">
        <w:rPr>
          <w:rFonts w:ascii="GHEA Grapalat" w:hAnsi="GHEA Grapalat" w:cs="Sylfaen"/>
          <w:sz w:val="20"/>
          <w:szCs w:val="20"/>
          <w:lang w:val="es-ES"/>
        </w:rPr>
        <w:t xml:space="preserve">«--»         </w:t>
      </w:r>
      <w:proofErr w:type="gramStart"/>
      <w:r w:rsidRPr="00BA20A0">
        <w:rPr>
          <w:rFonts w:ascii="GHEA Grapalat" w:hAnsi="GHEA Grapalat" w:cs="Sylfaen"/>
          <w:sz w:val="20"/>
          <w:szCs w:val="20"/>
          <w:lang w:val="es-ES"/>
        </w:rPr>
        <w:t xml:space="preserve">20  </w:t>
      </w:r>
      <w:r w:rsidRPr="00BA20A0">
        <w:rPr>
          <w:rFonts w:ascii="GHEA Grapalat" w:hAnsi="GHEA Grapalat" w:cs="Sylfaen"/>
          <w:sz w:val="20"/>
          <w:szCs w:val="20"/>
        </w:rPr>
        <w:t>г.</w:t>
      </w:r>
      <w:proofErr w:type="gramEnd"/>
      <w:r w:rsidRPr="00BA20A0">
        <w:rPr>
          <w:rFonts w:ascii="GHEA Grapalat" w:hAnsi="GHEA Grapalat"/>
          <w:sz w:val="20"/>
          <w:lang w:val="hy-AM"/>
        </w:rPr>
        <w:tab/>
        <w:t xml:space="preserve"> </w:t>
      </w:r>
    </w:p>
    <w:p w:rsidR="00F64429" w:rsidRPr="00C60645" w:rsidRDefault="00F64429" w:rsidP="00F64429">
      <w:pPr>
        <w:jc w:val="center"/>
        <w:rPr>
          <w:ins w:id="5" w:author="Inesa Kocharyan" w:date="2025-02-19T10:39:00Z"/>
          <w:rFonts w:ascii="GHEA Grapalat" w:hAnsi="GHEA Grapalat" w:cs="Sylfaen"/>
          <w:b/>
          <w:lang w:val="es-ES"/>
        </w:rPr>
      </w:pPr>
    </w:p>
    <w:p w:rsidR="00F64429" w:rsidRPr="00521A49" w:rsidRDefault="00F64429" w:rsidP="00F64429">
      <w:pPr>
        <w:widowControl w:val="0"/>
        <w:spacing w:after="160"/>
        <w:ind w:left="-142" w:firstLine="142"/>
        <w:jc w:val="center"/>
        <w:rPr>
          <w:rFonts w:ascii="GHEA Grapalat" w:hAnsi="GHEA Grapalat" w:cs="Sylfaen"/>
          <w:b/>
        </w:rPr>
      </w:pPr>
    </w:p>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9416A" w:rsidRDefault="0059416A">
      <w:r>
        <w:separator/>
      </w:r>
    </w:p>
  </w:endnote>
  <w:endnote w:type="continuationSeparator" w:id="0">
    <w:p w:rsidR="0059416A" w:rsidRDefault="00594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651653"/>
      <w:docPartObj>
        <w:docPartGallery w:val="Page Numbers (Bottom of Page)"/>
        <w:docPartUnique/>
      </w:docPartObj>
    </w:sdtPr>
    <w:sdtEndPr>
      <w:rPr>
        <w:rFonts w:ascii="GHEA Grapalat" w:hAnsi="GHEA Grapalat"/>
        <w:sz w:val="24"/>
        <w:szCs w:val="24"/>
      </w:rPr>
    </w:sdtEndPr>
    <w:sdtContent>
      <w:p w:rsidR="0059416A" w:rsidRPr="00C861E9" w:rsidRDefault="00142914">
        <w:pPr>
          <w:pStyle w:val="Footer"/>
          <w:jc w:val="center"/>
          <w:rPr>
            <w:rFonts w:ascii="GHEA Grapalat" w:hAnsi="GHEA Grapalat"/>
            <w:sz w:val="24"/>
            <w:szCs w:val="24"/>
          </w:rPr>
        </w:pPr>
        <w:r w:rsidRPr="00C861E9">
          <w:rPr>
            <w:rFonts w:ascii="GHEA Grapalat" w:hAnsi="GHEA Grapalat"/>
            <w:sz w:val="24"/>
            <w:szCs w:val="24"/>
          </w:rPr>
          <w:fldChar w:fldCharType="begin"/>
        </w:r>
        <w:r w:rsidR="0059416A"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66783">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9416A" w:rsidRDefault="0059416A">
      <w:r>
        <w:separator/>
      </w:r>
    </w:p>
  </w:footnote>
  <w:footnote w:type="continuationSeparator" w:id="0">
    <w:p w:rsidR="0059416A" w:rsidRDefault="0059416A">
      <w:r>
        <w:continuationSeparator/>
      </w:r>
    </w:p>
  </w:footnote>
  <w:footnote w:id="1">
    <w:p w:rsidR="0059416A" w:rsidRPr="002D0715" w:rsidRDefault="0059416A">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59416A" w:rsidRPr="00E72E35" w:rsidRDefault="0059416A">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59416A" w:rsidRPr="00816F7D" w:rsidRDefault="0059416A"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9416A" w:rsidRPr="00DA04BC" w:rsidRDefault="0059416A"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59416A" w:rsidRPr="00DA04BC" w:rsidRDefault="0059416A"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59416A" w:rsidRPr="00DA04BC" w:rsidRDefault="0059416A"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rsidR="0059416A" w:rsidRPr="00DA04BC" w:rsidRDefault="0059416A" w:rsidP="00DA04BC">
      <w:pPr>
        <w:jc w:val="both"/>
        <w:rPr>
          <w:rFonts w:ascii="Sylfaen" w:hAnsi="Sylfaen"/>
          <w:i/>
          <w:sz w:val="16"/>
          <w:szCs w:val="16"/>
        </w:rPr>
      </w:pPr>
    </w:p>
  </w:footnote>
  <w:footnote w:id="4">
    <w:p w:rsidR="0059416A" w:rsidRPr="00967242" w:rsidRDefault="0059416A"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59416A" w:rsidRPr="00D3436F" w:rsidRDefault="0059416A">
      <w:pPr>
        <w:pStyle w:val="FootnoteText"/>
        <w:rPr>
          <w:lang w:val="es-ES"/>
        </w:rPr>
      </w:pPr>
    </w:p>
  </w:footnote>
  <w:footnote w:id="5">
    <w:p w:rsidR="0059416A" w:rsidRPr="008842CE" w:rsidRDefault="0059416A" w:rsidP="003D2FE2">
      <w:pPr>
        <w:pStyle w:val="FootnoteText"/>
        <w:jc w:val="both"/>
      </w:pPr>
    </w:p>
  </w:footnote>
  <w:footnote w:id="6">
    <w:p w:rsidR="0059416A" w:rsidRPr="002B6C9D" w:rsidRDefault="0059416A" w:rsidP="00D3436F">
      <w:pPr>
        <w:pStyle w:val="FootnoteText"/>
        <w:widowControl w:val="0"/>
        <w:jc w:val="both"/>
        <w:rPr>
          <w:ins w:id="4" w:author="Vardan" w:date="2022-03-24T23:31:00Z"/>
          <w:rFonts w:ascii="Sylfaen" w:hAnsi="Sylfaen"/>
          <w:i/>
          <w:sz w:val="16"/>
          <w:szCs w:val="16"/>
          <w:lang w:val="hy-AM"/>
        </w:rPr>
      </w:pPr>
      <w:r>
        <w:rPr>
          <w:rStyle w:val="FootnoteReference"/>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59416A" w:rsidRPr="002B6C9D" w:rsidRDefault="0059416A" w:rsidP="00D3436F">
      <w:pPr>
        <w:pStyle w:val="FootnoteText"/>
        <w:widowControl w:val="0"/>
        <w:jc w:val="both"/>
        <w:rPr>
          <w:rFonts w:ascii="Sylfaen" w:hAnsi="Sylfaen"/>
          <w:sz w:val="16"/>
          <w:szCs w:val="16"/>
          <w:lang w:val="hy-AM"/>
        </w:rPr>
      </w:pPr>
    </w:p>
  </w:footnote>
  <w:footnote w:id="7">
    <w:p w:rsidR="0059416A" w:rsidRPr="0095788C" w:rsidRDefault="0059416A"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rsidR="0059416A" w:rsidRPr="0095788C" w:rsidRDefault="0059416A"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416A" w:rsidRPr="0095788C" w:rsidRDefault="0059416A">
      <w:pPr>
        <w:pStyle w:val="FootnoteText"/>
        <w:rPr>
          <w:rFonts w:ascii="Sylfaen" w:hAnsi="Sylfaen"/>
          <w:sz w:val="16"/>
          <w:szCs w:val="16"/>
          <w:lang w:val="hy-AM"/>
        </w:rPr>
      </w:pPr>
    </w:p>
  </w:footnote>
  <w:footnote w:id="9">
    <w:p w:rsidR="0059416A" w:rsidRPr="004F3AE2" w:rsidRDefault="0059416A" w:rsidP="008842CE">
      <w:pPr>
        <w:pStyle w:val="FootnoteText"/>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59416A" w:rsidRPr="008842CE" w:rsidRDefault="0059416A" w:rsidP="000B1AA0">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0"/>
  </w:num>
  <w:num w:numId="3">
    <w:abstractNumId w:val="22"/>
  </w:num>
  <w:num w:numId="4">
    <w:abstractNumId w:val="16"/>
  </w:num>
  <w:num w:numId="5">
    <w:abstractNumId w:val="28"/>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32"/>
  </w:num>
  <w:num w:numId="13">
    <w:abstractNumId w:val="30"/>
  </w:num>
  <w:num w:numId="14">
    <w:abstractNumId w:val="13"/>
  </w:num>
  <w:num w:numId="15">
    <w:abstractNumId w:val="31"/>
  </w:num>
  <w:num w:numId="16">
    <w:abstractNumId w:val="15"/>
  </w:num>
  <w:num w:numId="17">
    <w:abstractNumId w:val="6"/>
  </w:num>
  <w:num w:numId="18">
    <w:abstractNumId w:val="1"/>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21"/>
  </w:num>
  <w:num w:numId="25">
    <w:abstractNumId w:val="11"/>
  </w:num>
  <w:num w:numId="26">
    <w:abstractNumId w:val="4"/>
  </w:num>
  <w:num w:numId="27">
    <w:abstractNumId w:val="3"/>
  </w:num>
  <w:num w:numId="28">
    <w:abstractNumId w:val="0"/>
  </w:num>
  <w:num w:numId="29">
    <w:abstractNumId w:val="9"/>
  </w:num>
  <w:num w:numId="30">
    <w:abstractNumId w:val="29"/>
  </w:num>
  <w:num w:numId="31">
    <w:abstractNumId w:val="26"/>
  </w:num>
  <w:num w:numId="32">
    <w:abstractNumId w:val="27"/>
  </w:num>
  <w:num w:numId="33">
    <w:abstractNumId w:val="14"/>
  </w:num>
  <w:num w:numId="34">
    <w:abstractNumId w:val="20"/>
  </w:num>
  <w:num w:numId="35">
    <w:abstractNumId w:val="19"/>
  </w:num>
  <w:num w:numId="36">
    <w:abstractNumId w:val="25"/>
  </w:num>
  <w:num w:numId="37">
    <w:abstractNumId w:val="12"/>
  </w:num>
  <w:num w:numId="3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53249"/>
  </w:hdrShapeDefaults>
  <w:footnotePr>
    <w:pos w:val="beneathText"/>
    <w:numStart w:val="8"/>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2914"/>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BE8"/>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0B75"/>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378"/>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16A"/>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34E"/>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170"/>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A65"/>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76C"/>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68D5"/>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31C"/>
    <w:rsid w:val="00A524AC"/>
    <w:rsid w:val="00A530B3"/>
    <w:rsid w:val="00A5512C"/>
    <w:rsid w:val="00A55C6C"/>
    <w:rsid w:val="00A55E59"/>
    <w:rsid w:val="00A55FEE"/>
    <w:rsid w:val="00A56536"/>
    <w:rsid w:val="00A568B9"/>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783"/>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429"/>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676F8C7F"/>
  <w15:docId w15:val="{77C461D7-0FB9-478A-889C-E480C9C4F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4668452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8D3AD-2556-4B2B-A16B-5BFC27181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75</Pages>
  <Words>19841</Words>
  <Characters>113100</Characters>
  <Application>Microsoft Office Word</Application>
  <DocSecurity>0</DocSecurity>
  <Lines>942</Lines>
  <Paragraphs>265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132676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14</cp:revision>
  <cp:lastPrinted>2018-02-16T07:12:00Z</cp:lastPrinted>
  <dcterms:created xsi:type="dcterms:W3CDTF">2024-02-14T10:29:00Z</dcterms:created>
  <dcterms:modified xsi:type="dcterms:W3CDTF">2025-05-16T09:07:00Z</dcterms:modified>
</cp:coreProperties>
</file>