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D66D1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ՀԱՅՏԱՐԱՐՈՒԹՅՈՒՆ</w:t>
      </w:r>
    </w:p>
    <w:p w14:paraId="0CFE1B46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ԳՆԱՆՇՄԱՆ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ՀԱՐՑՄԱՆ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ՄԱՍԻՆ</w:t>
      </w:r>
    </w:p>
    <w:p w14:paraId="0B68FA84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55F4243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տեքստը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հաստատված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</w:p>
    <w:p w14:paraId="427DF9E7" w14:textId="7B8725B9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202</w:t>
      </w:r>
      <w:r w:rsidR="00216751">
        <w:rPr>
          <w:rFonts w:eastAsia="Times New Roman" w:cs="Times New Roman"/>
          <w:sz w:val="20"/>
          <w:szCs w:val="20"/>
          <w:lang w:val="hy-AM"/>
        </w:rPr>
        <w:t>5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թվականի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C4546D" w:rsidRPr="00C4546D">
        <w:rPr>
          <w:rFonts w:ascii="Arial" w:eastAsia="Times New Roman" w:hAnsi="Arial" w:cs="Arial"/>
          <w:sz w:val="20"/>
          <w:szCs w:val="20"/>
          <w:lang w:val="hy-AM"/>
        </w:rPr>
        <w:t>հուլիսի 29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թիվ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որոշմամբ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75E8EC87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03C7008A" w14:textId="6E24EE09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ծածկագիրը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="00C4546D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ԼՄ-ԹՀԿՏ-ԳՀԱՊՁԲ-25/09</w:t>
      </w:r>
      <w:r w:rsidR="00D96837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                              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     </w:t>
      </w:r>
      <w:r w:rsidRPr="00E84C88">
        <w:rPr>
          <w:rFonts w:ascii="GHEA Grapalat" w:eastAsia="Times New Roman" w:hAnsi="GHEA Grapalat" w:cs="Courier New"/>
          <w:color w:val="000000"/>
          <w:sz w:val="20"/>
          <w:szCs w:val="27"/>
          <w:lang w:val="af-ZA"/>
        </w:rPr>
        <w:t> 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        </w:t>
      </w:r>
    </w:p>
    <w:p w14:paraId="046C6D9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4EB55AA7" w14:textId="47AC495E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Թումանյան</w:t>
      </w:r>
      <w:r w:rsidR="003624DD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համայնքի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կոմունալ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տնտեսություն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ՀՈԱԿ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գտնվում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Թումանյան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համայնք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շենք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գնանշման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հարցում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փուլով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1E638ADE" w14:textId="2DBDC5A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bookmarkStart w:id="0" w:name="_Hlk23167417"/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bookmarkEnd w:id="0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արդյունքում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ընտրված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կառաջարկվի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կնքել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91187">
        <w:rPr>
          <w:rFonts w:ascii="Arial" w:eastAsia="Times New Roman" w:hAnsi="Arial" w:cs="Arial"/>
          <w:b/>
          <w:sz w:val="20"/>
          <w:szCs w:val="20"/>
          <w:lang w:val="hy-AM"/>
        </w:rPr>
        <w:t xml:space="preserve">դիզելային վառելիքի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)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44C5A7BD" w14:textId="77777777" w:rsidR="00D96837" w:rsidRPr="00D96837" w:rsidRDefault="00532D6C" w:rsidP="00D96837">
      <w:pPr>
        <w:pStyle w:val="a3"/>
        <w:spacing w:line="240" w:lineRule="auto"/>
        <w:ind w:firstLine="0"/>
        <w:rPr>
          <w:rFonts w:ascii="GHEA Grapalat" w:hAnsi="GHEA Grapalat"/>
          <w:lang w:val="af-ZA"/>
        </w:rPr>
      </w:pPr>
      <w:r w:rsidRPr="00E84C88">
        <w:rPr>
          <w:rFonts w:ascii="GHEA Grapalat" w:hAnsi="GHEA Grapalat"/>
          <w:lang w:val="af-ZA"/>
        </w:rPr>
        <w:tab/>
      </w:r>
      <w:r w:rsidR="00D96837" w:rsidRPr="00D96837">
        <w:rPr>
          <w:rFonts w:ascii="GHEA Grapalat" w:hAnsi="GHEA Grapalat"/>
          <w:lang w:val="af-ZA"/>
        </w:rPr>
        <w:t>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սույն ընթացակարգին մասնակցելու հավասար իրավունք:</w:t>
      </w:r>
    </w:p>
    <w:p w14:paraId="6DC0DAB8" w14:textId="77777777" w:rsidR="00D96837" w:rsidRPr="00D96837" w:rsidRDefault="00D96837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>Սույն ընթացակարգին մասնակցելու իրավունք չունեցող անձանց, ինչպես նաև մասնակիցներին ներկայացվող պայմանները սահմանված են սույն ընթացակարգի հրավերով:</w:t>
      </w:r>
    </w:p>
    <w:p w14:paraId="1A93B59D" w14:textId="77777777" w:rsidR="00D96837" w:rsidRPr="00D96837" w:rsidRDefault="00D96837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Ընտրված մասնակիցը որոշվում է </w:t>
      </w:r>
      <w:bookmarkStart w:id="1" w:name="_Hlk23167512"/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ոչ գնային պայմաններով բավարար գնահատված </w:t>
      </w:r>
      <w:bookmarkEnd w:id="1"/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հայտեր ներկայացրած մասնակիցների թվից` նվազագույն գնային առաջարկ ներկայացրած մասնակցին նախապատվություն տալու սկզբունքով։ </w:t>
      </w:r>
    </w:p>
    <w:p w14:paraId="2FAB09C0" w14:textId="77777777" w:rsidR="00D96837" w:rsidRPr="00D96837" w:rsidRDefault="00D96837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>Սույն ընթացակարգի նկատմամբ կիրառվում են Առևտրի համաշխարհային կազմակերպության պետական գնումների համաձայնագրի դրույթները:</w:t>
      </w:r>
      <w:r w:rsidRPr="00D96837">
        <w:rPr>
          <w:rFonts w:ascii="GHEA Grapalat" w:eastAsia="Times New Roman" w:hAnsi="GHEA Grapalat" w:cs="Times New Roman"/>
          <w:sz w:val="20"/>
          <w:szCs w:val="20"/>
          <w:vertAlign w:val="superscript"/>
          <w:lang w:val="af-ZA"/>
        </w:rPr>
        <w:footnoteReference w:id="1"/>
      </w:r>
    </w:p>
    <w:p w14:paraId="4FA1C9B0" w14:textId="77777777" w:rsidR="00D96837" w:rsidRPr="00D96837" w:rsidRDefault="00D96837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Էլեկտրոնային ձևով հրավեր տրամադրելու պահանջի դեպքում պատվիրատուն անվճար ապահովում է հրավերի` էլեկտրոնային ձևով տրամադրումը դիմումը ստանալու օրվան հաջորդող աշխատանքային օրվա ընթացքում։ </w:t>
      </w:r>
    </w:p>
    <w:p w14:paraId="43B34148" w14:textId="773F2D34" w:rsidR="00532D6C" w:rsidRPr="00E84C88" w:rsidRDefault="00D96837" w:rsidP="00D96837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>
        <w:rPr>
          <w:rFonts w:ascii="Arial" w:eastAsia="Times New Roman" w:hAnsi="Arial" w:cs="Arial"/>
          <w:sz w:val="20"/>
          <w:szCs w:val="20"/>
          <w:lang w:val="af-ZA"/>
        </w:rPr>
        <w:tab/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մասնակցության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հայտերն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անհրաժեշտ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 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Թումանյան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համայնք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af-ZA"/>
        </w:rPr>
        <w:t>ք</w:t>
      </w:r>
      <w:r w:rsidR="00532D6C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  <w:r w:rsidR="00532D6C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af-ZA"/>
        </w:rPr>
        <w:t>Թումանյան</w:t>
      </w:r>
      <w:r w:rsidR="00532D6C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="00532D6C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="00532D6C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1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hy-AM"/>
        </w:rPr>
        <w:t>շենք</w:t>
      </w:r>
      <w:r w:rsidR="00532D6C"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հասցեով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փաստաթղթային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մինչև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հրապարակման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օրվանից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C4546D">
        <w:rPr>
          <w:rFonts w:ascii="Arial" w:eastAsia="Times New Roman" w:hAnsi="Arial" w:cs="Arial"/>
          <w:b/>
          <w:sz w:val="20"/>
          <w:szCs w:val="20"/>
          <w:lang w:val="hy-AM"/>
        </w:rPr>
        <w:t>05․08․2025թ</w:t>
      </w:r>
      <w:r w:rsidR="00216751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="00A406BF">
        <w:rPr>
          <w:rFonts w:ascii="Cambria Math" w:eastAsia="Times New Roman" w:hAnsi="Cambria Math" w:cs="Cambria Math"/>
          <w:b/>
          <w:sz w:val="20"/>
          <w:szCs w:val="20"/>
          <w:lang w:val="hy-AM"/>
        </w:rPr>
        <w:t>․</w:t>
      </w:r>
      <w:r w:rsidR="00A406BF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="00A406BF" w:rsidRPr="00E84C88">
        <w:rPr>
          <w:rFonts w:ascii="Arial" w:eastAsia="Times New Roman" w:hAnsi="Arial" w:cs="Arial"/>
          <w:b/>
          <w:sz w:val="20"/>
          <w:szCs w:val="20"/>
          <w:lang w:val="af-ZA"/>
        </w:rPr>
        <w:t>ժամը</w:t>
      </w:r>
      <w:r w:rsidR="00A406BF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r w:rsidR="00A406BF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15:00</w:t>
      </w:r>
      <w:r w:rsidR="00A406BF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ը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14:paraId="4EDC4BB6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հայերենից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անգլերեն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ռուսերեն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14:paraId="745155D0" w14:textId="19B4DA2D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կունենա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համայնք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,</w:t>
      </w:r>
      <w:r w:rsidR="00C9392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ք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  <w:r w:rsidR="001A3021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1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շենք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C4546D">
        <w:rPr>
          <w:rFonts w:ascii="Arial" w:eastAsia="Times New Roman" w:hAnsi="Arial" w:cs="Arial"/>
          <w:b/>
          <w:sz w:val="20"/>
          <w:szCs w:val="20"/>
          <w:lang w:val="hy-AM"/>
        </w:rPr>
        <w:t>05</w:t>
      </w:r>
      <w:r w:rsidR="00C4546D">
        <w:rPr>
          <w:rFonts w:ascii="Cambria Math" w:eastAsia="Times New Roman" w:hAnsi="Cambria Math" w:cs="Cambria Math"/>
          <w:b/>
          <w:sz w:val="20"/>
          <w:szCs w:val="20"/>
          <w:lang w:val="hy-AM"/>
        </w:rPr>
        <w:t>․</w:t>
      </w:r>
      <w:r w:rsidR="00C4546D">
        <w:rPr>
          <w:rFonts w:ascii="Arial" w:eastAsia="Times New Roman" w:hAnsi="Arial" w:cs="Arial"/>
          <w:b/>
          <w:sz w:val="20"/>
          <w:szCs w:val="20"/>
          <w:lang w:val="hy-AM"/>
        </w:rPr>
        <w:t>08</w:t>
      </w:r>
      <w:r w:rsidR="00C4546D">
        <w:rPr>
          <w:rFonts w:ascii="Cambria Math" w:eastAsia="Times New Roman" w:hAnsi="Cambria Math" w:cs="Cambria Math"/>
          <w:b/>
          <w:sz w:val="20"/>
          <w:szCs w:val="20"/>
          <w:lang w:val="hy-AM"/>
        </w:rPr>
        <w:t>․</w:t>
      </w:r>
      <w:r w:rsidR="00C4546D">
        <w:rPr>
          <w:rFonts w:ascii="Arial" w:eastAsia="Times New Roman" w:hAnsi="Arial" w:cs="Arial"/>
          <w:b/>
          <w:sz w:val="20"/>
          <w:szCs w:val="20"/>
          <w:lang w:val="hy-AM"/>
        </w:rPr>
        <w:t>2025թ</w:t>
      </w:r>
      <w:r w:rsidR="00C4546D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="00C4546D">
        <w:rPr>
          <w:rFonts w:ascii="Cambria Math" w:eastAsia="Times New Roman" w:hAnsi="Cambria Math" w:cs="Cambria Math"/>
          <w:b/>
          <w:sz w:val="20"/>
          <w:szCs w:val="20"/>
          <w:lang w:val="hy-AM"/>
        </w:rPr>
        <w:t>․</w:t>
      </w:r>
      <w:r w:rsidR="00C4546D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="00C4546D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ժամը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r w:rsidR="00B92D32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15:00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 </w:t>
      </w:r>
    </w:p>
    <w:p w14:paraId="2855A563" w14:textId="77777777" w:rsidR="00D96837" w:rsidRPr="00D96837" w:rsidRDefault="00D96837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>Սույն ընթացակարգի վերաբերյալ բողոք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արկումն իրականացվում է </w:t>
      </w:r>
      <w:r w:rsidRPr="00D96837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>«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Գնումների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մասին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>»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ՀՀ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օրենքով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ՀՀ քաղաքացիական դատավարության օրենսգրքով սահմանված կարգով։</w:t>
      </w:r>
    </w:p>
    <w:p w14:paraId="510F8593" w14:textId="77777777" w:rsidR="00532D6C" w:rsidRPr="00E84C88" w:rsidRDefault="00532D6C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լրացուցիչ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տեղեկություններ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դիմել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քարտուղար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`</w:t>
      </w:r>
      <w:r w:rsidRPr="00E84C88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>Մարգարիտ</w:t>
      </w:r>
      <w:r w:rsidRPr="00E84C88">
        <w:rPr>
          <w:rFonts w:ascii="GHEA Grapalat" w:eastAsia="Times New Roman" w:hAnsi="GHEA Grapalat" w:cs="Arial"/>
          <w:b/>
          <w:sz w:val="20"/>
          <w:szCs w:val="20"/>
          <w:u w:val="single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>Չատինյանին</w:t>
      </w:r>
    </w:p>
    <w:p w14:paraId="5B8445B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Հեռախոս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09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3628881</w:t>
      </w:r>
    </w:p>
    <w:p w14:paraId="7C73A491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Էլ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փոստ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margarita.chatinyan@yandex.com</w:t>
      </w:r>
    </w:p>
    <w:p w14:paraId="7B7D511F" w14:textId="0F3511D8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Պատվիրատու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Թումանյան</w:t>
      </w:r>
      <w:r w:rsidR="00A406BF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համայնքի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կոմունալ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տնտեսություն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ՀՈԱԿ</w:t>
      </w:r>
    </w:p>
    <w:p w14:paraId="119E1B9C" w14:textId="77777777" w:rsidR="00532D6C" w:rsidRPr="00E84C88" w:rsidRDefault="00532D6C" w:rsidP="00532D6C">
      <w:pPr>
        <w:spacing w:after="24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7995E132" w14:textId="77777777" w:rsidR="00532D6C" w:rsidRPr="00E84C88" w:rsidRDefault="00532D6C" w:rsidP="00532D6C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05ED3DD8" w14:textId="77777777" w:rsidR="00532D6C" w:rsidRPr="00E84C88" w:rsidRDefault="00532D6C" w:rsidP="00532D6C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96A328D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7A223611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0D812B48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2F661B6F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7B374697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129C03D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64B5799" w14:textId="77777777" w:rsidR="003242D7" w:rsidRPr="00C93928" w:rsidRDefault="003242D7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14:paraId="136C46ED" w14:textId="77777777" w:rsidR="00C93928" w:rsidRPr="00597465" w:rsidRDefault="00C93928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3BE9AA5F" w14:textId="77777777" w:rsidR="00C93928" w:rsidRPr="00597465" w:rsidRDefault="00C93928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1EB353C9" w14:textId="77777777" w:rsidR="00216751" w:rsidRPr="00791187" w:rsidRDefault="00216751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60A1FCB7" w14:textId="77777777" w:rsidR="00216751" w:rsidRPr="00791187" w:rsidRDefault="00216751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4168E93F" w14:textId="77777777" w:rsidR="00216751" w:rsidRPr="00791187" w:rsidRDefault="00216751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70C8FDE2" w14:textId="77777777" w:rsidR="00216751" w:rsidRPr="00791187" w:rsidRDefault="00216751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69C0CBCC" w14:textId="77777777" w:rsidR="00216751" w:rsidRPr="00791187" w:rsidRDefault="00216751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24574553" w14:textId="77777777" w:rsidR="00216751" w:rsidRPr="00791187" w:rsidRDefault="00216751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430B506D" w14:textId="77777777" w:rsidR="00216751" w:rsidRPr="00791187" w:rsidRDefault="00216751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0E39C1CD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en-US"/>
        </w:rPr>
        <w:t>Հաստատված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</w:p>
    <w:p w14:paraId="58CC8D4B" w14:textId="7814A863" w:rsidR="00532D6C" w:rsidRPr="00E84C88" w:rsidRDefault="00C4546D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ԼՄ-ԹՀԿՏ-ԳՀԱՊՁԲ-25/09</w:t>
      </w:r>
      <w:r w:rsidR="00D96837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n-US"/>
        </w:rPr>
        <w:t>ծածկագրով</w:t>
      </w:r>
      <w:r w:rsidR="00532D6C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</w:p>
    <w:p w14:paraId="3A555C7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Armenian"/>
          <w:sz w:val="20"/>
          <w:szCs w:val="20"/>
          <w:lang w:val="af-ZA"/>
        </w:rPr>
      </w:pPr>
      <w:proofErr w:type="gram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գնանշման</w:t>
      </w:r>
      <w:proofErr w:type="gram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հարցման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</w:p>
    <w:p w14:paraId="77C87852" w14:textId="5A3395CA" w:rsidR="00532D6C" w:rsidRPr="00216751" w:rsidRDefault="00532D6C" w:rsidP="00532D6C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af-ZA"/>
        </w:rPr>
      </w:pPr>
      <w:r w:rsidRPr="00216751">
        <w:rPr>
          <w:rFonts w:ascii="Arial" w:eastAsia="Times New Roman" w:hAnsi="Arial" w:cs="Arial"/>
          <w:sz w:val="20"/>
          <w:szCs w:val="20"/>
          <w:lang w:val="af-ZA"/>
        </w:rPr>
        <w:t xml:space="preserve"> 202</w:t>
      </w:r>
      <w:r w:rsidR="00216751" w:rsidRPr="00216751">
        <w:rPr>
          <w:rFonts w:ascii="Arial" w:eastAsia="Times New Roman" w:hAnsi="Arial" w:cs="Arial"/>
          <w:sz w:val="20"/>
          <w:szCs w:val="20"/>
          <w:lang w:val="af-ZA"/>
        </w:rPr>
        <w:t>5</w:t>
      </w:r>
      <w:r w:rsidRPr="00216751">
        <w:rPr>
          <w:rFonts w:ascii="Arial" w:eastAsia="Times New Roman" w:hAnsi="Arial" w:cs="Arial"/>
          <w:sz w:val="20"/>
          <w:szCs w:val="20"/>
          <w:lang w:val="af-ZA"/>
        </w:rPr>
        <w:t>թ</w:t>
      </w:r>
      <w:r w:rsidR="00C93928" w:rsidRPr="00216751">
        <w:rPr>
          <w:rFonts w:ascii="Cambria Math" w:eastAsia="Times New Roman" w:hAnsi="Cambria Math" w:cs="Cambria Math"/>
          <w:sz w:val="20"/>
          <w:szCs w:val="20"/>
          <w:lang w:val="af-ZA"/>
        </w:rPr>
        <w:t>․</w:t>
      </w:r>
      <w:r w:rsidR="00C93928" w:rsidRPr="00216751">
        <w:rPr>
          <w:rFonts w:ascii="Arial" w:eastAsia="Times New Roman" w:hAnsi="Arial" w:cs="Arial"/>
          <w:sz w:val="20"/>
          <w:szCs w:val="20"/>
          <w:lang w:val="af-ZA"/>
        </w:rPr>
        <w:t xml:space="preserve"> </w:t>
      </w:r>
      <w:r w:rsidR="00C4546D">
        <w:rPr>
          <w:rFonts w:ascii="Arial" w:eastAsia="Times New Roman" w:hAnsi="Arial" w:cs="Arial"/>
          <w:sz w:val="20"/>
          <w:szCs w:val="20"/>
          <w:lang w:val="hy-AM"/>
        </w:rPr>
        <w:t>հուլիսի 28</w:t>
      </w:r>
      <w:r w:rsidR="00A406BF" w:rsidRPr="00216751">
        <w:rPr>
          <w:rFonts w:ascii="Arial" w:eastAsia="Times New Roman" w:hAnsi="Arial" w:cs="Arial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</w:t>
      </w:r>
      <w:r w:rsidRPr="00216751">
        <w:rPr>
          <w:rFonts w:ascii="Arial" w:eastAsia="Times New Roman" w:hAnsi="Arial" w:cs="Arial"/>
          <w:sz w:val="20"/>
          <w:szCs w:val="20"/>
          <w:lang w:val="af-ZA"/>
        </w:rPr>
        <w:t xml:space="preserve">  N 01  որոշմամբ</w:t>
      </w:r>
    </w:p>
    <w:p w14:paraId="60BCEC1B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ABAADA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6A41A4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109134B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DA0345C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6058C21" w14:textId="61E769E5" w:rsidR="00532D6C" w:rsidRPr="00E84C88" w:rsidRDefault="00A1458F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</w:pPr>
      <w:r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ԹՈՒՄԱՆՅԱՆ</w:t>
      </w:r>
      <w:r w:rsidRPr="00A1458F">
        <w:rPr>
          <w:rFonts w:ascii="Arial" w:eastAsia="Times New Roman" w:hAnsi="Arial" w:cs="Arial"/>
          <w:b/>
          <w:sz w:val="28"/>
          <w:szCs w:val="20"/>
          <w:u w:val="single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ՀԱՄԱՅՆՔԻ</w:t>
      </w:r>
      <w:r w:rsidR="00532D6C"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ԿՈՄՈՒՆԱԼ</w:t>
      </w:r>
      <w:r w:rsidR="00532D6C"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ՏՆՏԵՍՈՒԹՅՈՒՆ</w:t>
      </w:r>
      <w:r w:rsidR="00532D6C"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hy-AM"/>
        </w:rPr>
        <w:t>ՀՈԱԿ</w:t>
      </w:r>
    </w:p>
    <w:p w14:paraId="4DDDBE9B" w14:textId="77777777" w:rsidR="00532D6C" w:rsidRPr="00E84C88" w:rsidRDefault="00532D6C" w:rsidP="00532D6C">
      <w:pPr>
        <w:tabs>
          <w:tab w:val="left" w:pos="5968"/>
        </w:tabs>
        <w:spacing w:after="120" w:line="240" w:lineRule="auto"/>
        <w:ind w:right="-7" w:firstLine="567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</w:p>
    <w:p w14:paraId="4EE61A72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C9174F5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340CA46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79CAF3B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0FB2F12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E84C88">
        <w:rPr>
          <w:rFonts w:ascii="Arial" w:eastAsia="Times New Roman" w:hAnsi="Arial" w:cs="Arial"/>
          <w:sz w:val="24"/>
          <w:szCs w:val="24"/>
          <w:lang w:val="en-US"/>
        </w:rPr>
        <w:t>Հ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Ր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Վ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Ե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Ր</w:t>
      </w:r>
    </w:p>
    <w:p w14:paraId="5F4987B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14:paraId="22E7C6C7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30C19796" w14:textId="2CEB3339" w:rsidR="00532D6C" w:rsidRPr="003624DD" w:rsidRDefault="00532D6C" w:rsidP="00532D6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ԹՈՒՄԱՆՅԱՆ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ՀԱՄԱՅՆՔԻ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ԿՈՄՈՒՆԱԼ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ՏՆՏԵՍՈՒԹՅՈՒՆ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ՀՈԱԿ</w:t>
      </w:r>
      <w:proofErr w:type="gramEnd"/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ԿԱՐԻՔՆԵՐԻ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ՀԱՄԱՐ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="00791187">
        <w:rPr>
          <w:rFonts w:ascii="Arial" w:eastAsia="Times New Roman" w:hAnsi="Arial" w:cs="Arial"/>
          <w:b/>
          <w:sz w:val="20"/>
          <w:szCs w:val="20"/>
          <w:lang w:val="hy-AM"/>
        </w:rPr>
        <w:t>ԴԻԶԵԼԱՅԻՆ ՎԱՌԵԼԻՔԻ</w:t>
      </w:r>
      <w:r w:rsidR="00D96837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w:rsidR="00C4546D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ՁԵՌՔԲԵՐՄԱՆ</w:t>
      </w:r>
      <w:r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ՆՊԱՏԱԿՈՎ</w:t>
      </w:r>
      <w:r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ՀԱՅՏԱՐԱՐՎԱԾ</w:t>
      </w:r>
      <w:r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ԳՆԱՆՇՄԱՆ</w:t>
      </w:r>
      <w:r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ՀԱՐՑՄԱՆ</w:t>
      </w:r>
    </w:p>
    <w:p w14:paraId="0DE1206D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10A59B4A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C43275F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74A37E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54FBBA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EDF3051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34D58E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957BE8D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6360901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20446C7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91C0AD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3D8F66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571C9E0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95A64E6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BDDB32E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132FCD9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lang w:val="af-ZA"/>
        </w:rPr>
      </w:pPr>
      <w:r w:rsidRPr="00E84C88">
        <w:rPr>
          <w:rFonts w:ascii="GHEA Grapalat" w:eastAsia="Times New Roman" w:hAnsi="GHEA Grapalat" w:cs="Sylfaen"/>
          <w:lang w:val="af-ZA"/>
        </w:rPr>
        <w:br w:type="page"/>
      </w:r>
      <w:r w:rsidRPr="00E84C88">
        <w:rPr>
          <w:rFonts w:ascii="Arial" w:eastAsia="Times New Roman" w:hAnsi="Arial" w:cs="Arial"/>
          <w:lang w:val="en-US"/>
        </w:rPr>
        <w:lastRenderedPageBreak/>
        <w:t>Հարգելի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մասնակից</w:t>
      </w:r>
      <w:r w:rsidRPr="00E84C88">
        <w:rPr>
          <w:rFonts w:ascii="GHEA Grapalat" w:eastAsia="Times New Roman" w:hAnsi="GHEA Grapalat" w:cs="Sylfae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նախքան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հայտ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կազմելը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և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ներկայացնելը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խնդրում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ենք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մանրամասնորեն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ուսումնասիրել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սույն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հրավերը</w:t>
      </w:r>
      <w:r w:rsidRPr="00E84C88">
        <w:rPr>
          <w:rFonts w:ascii="GHEA Grapalat" w:eastAsia="Times New Roman" w:hAnsi="GHEA Grapalat" w:cs="Times Armenian"/>
          <w:lang w:val="af-ZA"/>
        </w:rPr>
        <w:t xml:space="preserve">, </w:t>
      </w:r>
      <w:r w:rsidRPr="00E84C88">
        <w:rPr>
          <w:rFonts w:ascii="Arial" w:eastAsia="Times New Roman" w:hAnsi="Arial" w:cs="Arial"/>
          <w:lang w:val="en-US"/>
        </w:rPr>
        <w:t>քանի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որ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հրավերին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չհամապատասխանող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հայտերը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ենթակա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են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մերժման</w:t>
      </w:r>
      <w:r w:rsidRPr="00E84C88">
        <w:rPr>
          <w:rFonts w:ascii="GHEA Grapalat" w:eastAsia="Times New Roman" w:hAnsi="GHEA Grapalat" w:cs="Sylfaen"/>
          <w:lang w:val="af-ZA"/>
        </w:rPr>
        <w:t xml:space="preserve">: </w:t>
      </w:r>
    </w:p>
    <w:p w14:paraId="2BEE160F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lang w:val="af-ZA"/>
        </w:rPr>
      </w:pPr>
    </w:p>
    <w:p w14:paraId="67D103E1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lang w:val="af-ZA"/>
        </w:rPr>
      </w:pPr>
    </w:p>
    <w:p w14:paraId="588EC50D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ԲՈՎԱՆԴԱԿՈւԹՅՈւՆ</w:t>
      </w:r>
    </w:p>
    <w:p w14:paraId="782A564A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6A2BB66C" w14:textId="496E9A2D" w:rsidR="00A1458F" w:rsidRPr="00A1458F" w:rsidRDefault="00532D6C" w:rsidP="00A1458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ԹՈՒՄԱՆՅԱՆ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 xml:space="preserve">ՀԱՄԱՅՆՔԻ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ԿՈՄՈՒՆԱԼ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proofErr w:type="gramStart"/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ՏՆՏԵՍՈՒԹՅՈՒՆ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>ՀՈԱԿ</w:t>
      </w:r>
      <w:proofErr w:type="gramEnd"/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>-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Ի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ԿԱՐԻՔՆԵՐԻ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ՀԱՄԱՐ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791187">
        <w:rPr>
          <w:rFonts w:ascii="Arial" w:eastAsia="Times New Roman" w:hAnsi="Arial" w:cs="Arial"/>
          <w:b/>
          <w:sz w:val="20"/>
          <w:szCs w:val="20"/>
          <w:lang w:val="hy-AM"/>
        </w:rPr>
        <w:t>ԴԻԶԵԼԱՅԻՆ ՎԱՌԵԼԻՔԻ</w:t>
      </w:r>
      <w:r w:rsidR="00D96837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ՁԵՌՔԲԵՐՄԱՆ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ՆՊԱՏԱԿՈՎ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ՀԱՅՏԱՐԱՐՎԱԾ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ԳՆԱՆՇՄԱՆ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ՀԱՐՑՄԱՆ</w:t>
      </w:r>
    </w:p>
    <w:p w14:paraId="0B3D5B88" w14:textId="1B2EB6E9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ՀՐԱՎԵՐԻ</w:t>
      </w:r>
    </w:p>
    <w:p w14:paraId="4BED339E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14:paraId="65E20B9D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14:paraId="2BE4705C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  <w:proofErr w:type="gramStart"/>
      <w:r w:rsidRPr="00E84C88">
        <w:rPr>
          <w:rFonts w:ascii="Arial" w:eastAsia="Times New Roman" w:hAnsi="Arial" w:cs="Arial"/>
          <w:b/>
          <w:sz w:val="20"/>
          <w:lang w:val="en-US"/>
        </w:rPr>
        <w:t>ՄԱՍ</w:t>
      </w:r>
      <w:r w:rsidRPr="00E84C88">
        <w:rPr>
          <w:rFonts w:ascii="GHEA Grapalat" w:eastAsia="Times New Roman" w:hAnsi="GHEA Grapalat" w:cs="Times Armenian"/>
          <w:b/>
          <w:sz w:val="20"/>
          <w:lang w:val="af-ZA"/>
        </w:rPr>
        <w:t xml:space="preserve">  I</w:t>
      </w:r>
      <w:proofErr w:type="gramEnd"/>
      <w:r w:rsidRPr="00E84C88">
        <w:rPr>
          <w:rFonts w:ascii="GHEA Grapalat" w:eastAsia="Times New Roman" w:hAnsi="GHEA Grapalat" w:cs="Times Armenian"/>
          <w:b/>
          <w:sz w:val="20"/>
          <w:lang w:val="af-ZA"/>
        </w:rPr>
        <w:t>.</w:t>
      </w:r>
    </w:p>
    <w:p w14:paraId="75B7499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138F33B3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առարկայի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բնութագիրը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77BF07A8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ընտրված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մասնակից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ճանաչվելու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դեպքում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որակավորման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ապահովում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պայմանները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7695A99F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փոփոխություն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կատարելու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669920AF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4.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</w:p>
    <w:p w14:paraId="1B87D76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5.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գնային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առաջարկը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455E7D1A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6.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գործողության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փոփոխություն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կատարելու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դրանք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վերցնելու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54F2389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8.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բացումը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արդյունքների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ամփոփումը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ab/>
      </w:r>
    </w:p>
    <w:p w14:paraId="6B72EDFF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9.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կնքումը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33213F5B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10.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ապահովումները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1D88594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չկայացած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հայտարարելը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12D6D79C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12.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գործընթացի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կապված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գործողությունները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ընդունված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որոշումները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բողոքարկելու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571A401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2519394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53B61B00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proofErr w:type="gram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ՄԱՍ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II</w:t>
      </w:r>
      <w:proofErr w:type="gramEnd"/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.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gram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ՀԱՐՑՄԱՆ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ՀԱՅՏԸ</w:t>
      </w:r>
      <w:proofErr w:type="gramEnd"/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ՊԱՏՐԱՍՏԵԼՈՒ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ՀՐԱՀԱՆԳ</w:t>
      </w:r>
    </w:p>
    <w:p w14:paraId="0C36A52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276B381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1.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proofErr w:type="gram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Ընդհանուր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դրույթներ</w:t>
      </w:r>
      <w:proofErr w:type="gram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5754940A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2.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62C025DD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3.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Հավելվածներ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1-6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00796E26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D8359A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3126DAD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35065247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E8F2BC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658E93A1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29C285B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br w:type="page"/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lastRenderedPageBreak/>
        <w:tab/>
      </w:r>
    </w:p>
    <w:p w14:paraId="2691A656" w14:textId="75597332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       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լրումն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C4546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ԼՄ-ԹՀԿՏ-ԳՀԱՊՁԲ-25/09</w:t>
      </w:r>
      <w:r w:rsidR="00D96837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ծածկագրով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անցկացվող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գնանշման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հայտարարության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</w:p>
    <w:p w14:paraId="3CA702B1" w14:textId="19959374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կազմվել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օրենսդրության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այդ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թվում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>`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օրենքի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Օրենք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կառավարության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2017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թ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մայիսի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4-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N 526-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որոշմամբ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հաստատված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գործընթացի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կազմակերպման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այլ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իրավական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ակտերի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պահանջներին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համապատասխան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նպատակ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ունի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համայնքի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կոմունալ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տնտեսություն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ՀՈԱԿ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պատվիրատու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կողմից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մտադրություն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ունեցող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անձանց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տեղեկացնելու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առարկայի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անցկացման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նրա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կնքելու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ինչպես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նաև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օժանդակելու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պատրաստելիս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</w:p>
    <w:p w14:paraId="6E1F04C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կարող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ներկայացնել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անձիք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անկախ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նրանց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օտարերկրյա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ֆիզիկական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կազմակերպություն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քաղաքացիություն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չունեցող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լինելու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հանգամանքից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</w:p>
    <w:p w14:paraId="37076D9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կապված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հարաբերությունների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նկատմամբ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կիրառվում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Հայաստանի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Հանրապետության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իրավունքը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կապված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վեճերը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ենթակա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քննության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Հայաստանի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Հանրապետության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դատարաններում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3304C460" w14:textId="7FF5736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քարտուղարի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`</w:t>
      </w:r>
      <w:r w:rsid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margarita.chatinyan@yandex.com</w:t>
      </w:r>
    </w:p>
    <w:p w14:paraId="58EE746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br w:type="page"/>
      </w:r>
      <w:proofErr w:type="gramStart"/>
      <w:r w:rsidRPr="00E84C88">
        <w:rPr>
          <w:rFonts w:ascii="Arial" w:eastAsia="Times New Roman" w:hAnsi="Arial" w:cs="Arial"/>
          <w:sz w:val="24"/>
          <w:lang w:val="en-US"/>
        </w:rPr>
        <w:lastRenderedPageBreak/>
        <w:t>ՄԱՍ</w:t>
      </w:r>
      <w:r w:rsidRPr="00E84C88">
        <w:rPr>
          <w:rFonts w:ascii="GHEA Grapalat" w:eastAsia="Times New Roman" w:hAnsi="GHEA Grapalat" w:cs="Times Armenian"/>
          <w:sz w:val="24"/>
          <w:lang w:val="af-ZA"/>
        </w:rPr>
        <w:t xml:space="preserve">  I</w:t>
      </w:r>
      <w:proofErr w:type="gramEnd"/>
    </w:p>
    <w:p w14:paraId="4EF3C7D1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sz w:val="24"/>
          <w:lang w:val="af-ZA"/>
        </w:rPr>
      </w:pPr>
    </w:p>
    <w:p w14:paraId="79456C32" w14:textId="77777777" w:rsidR="00532D6C" w:rsidRPr="00E84C88" w:rsidRDefault="00532D6C" w:rsidP="00532D6C">
      <w:pPr>
        <w:numPr>
          <w:ilvl w:val="0"/>
          <w:numId w:val="3"/>
        </w:num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ԱՌԱՐԿԱՅԻ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ԲՆՈՒԹԱԳԻՐԸ</w:t>
      </w:r>
    </w:p>
    <w:p w14:paraId="7754C11B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</w:p>
    <w:p w14:paraId="09812E42" w14:textId="59762FD0" w:rsidR="00532D6C" w:rsidRPr="00E84C88" w:rsidRDefault="00532D6C" w:rsidP="00532D6C">
      <w:pPr>
        <w:keepNext/>
        <w:spacing w:after="0" w:line="240" w:lineRule="auto"/>
        <w:ind w:firstLine="567"/>
        <w:jc w:val="both"/>
        <w:outlineLvl w:val="2"/>
        <w:rPr>
          <w:rFonts w:ascii="GHEA Grapalat" w:eastAsia="Times New Roman" w:hAnsi="GHEA Grapalat" w:cs="Times Armeni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1.1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առարկա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հանդիսանում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Թումանյան</w:t>
      </w:r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կոմունալ</w:t>
      </w:r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տնեսություն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ՀՈԱԿ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կարիքների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համար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="00791187">
        <w:rPr>
          <w:rFonts w:ascii="Arial" w:eastAsia="Times New Roman" w:hAnsi="Arial" w:cs="Arial"/>
          <w:sz w:val="20"/>
          <w:szCs w:val="20"/>
          <w:lang w:val="af-ZA"/>
        </w:rPr>
        <w:t>դիզելային վառելիքի</w:t>
      </w:r>
      <w:r w:rsidR="00D96837">
        <w:rPr>
          <w:rFonts w:ascii="Arial" w:eastAsia="Times New Roman" w:hAnsi="Arial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ձեռքբերումը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>)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որ</w:t>
      </w:r>
      <w:r w:rsidR="00A406BF">
        <w:rPr>
          <w:rFonts w:ascii="Arial" w:eastAsia="Times New Roman" w:hAnsi="Arial" w:cs="Arial"/>
          <w:sz w:val="20"/>
          <w:szCs w:val="20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խմբավորված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A406BF">
        <w:rPr>
          <w:rFonts w:ascii="Arial" w:eastAsia="Times New Roman" w:hAnsi="Arial" w:cs="Arial"/>
          <w:sz w:val="20"/>
          <w:szCs w:val="20"/>
          <w:lang w:val="hy-AM"/>
        </w:rPr>
        <w:t>է 1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չափաբաժն</w:t>
      </w:r>
      <w:r w:rsidR="00A406BF">
        <w:rPr>
          <w:rFonts w:ascii="Arial" w:eastAsia="Times New Roman" w:hAnsi="Arial" w:cs="Arial"/>
          <w:sz w:val="20"/>
          <w:szCs w:val="20"/>
          <w:lang w:val="hy-AM"/>
        </w:rPr>
        <w:t>ո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ւմ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>`</w:t>
      </w:r>
    </w:p>
    <w:p w14:paraId="3BD860C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tbl>
      <w:tblPr>
        <w:tblW w:w="825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59"/>
        <w:gridCol w:w="5387"/>
      </w:tblGrid>
      <w:tr w:rsidR="00532D6C" w:rsidRPr="00E84C88" w14:paraId="79B12378" w14:textId="77777777" w:rsidTr="00532D6C">
        <w:tc>
          <w:tcPr>
            <w:tcW w:w="1305" w:type="dxa"/>
            <w:vAlign w:val="center"/>
          </w:tcPr>
          <w:p w14:paraId="7705CB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համարը</w:t>
            </w:r>
          </w:p>
        </w:tc>
        <w:tc>
          <w:tcPr>
            <w:tcW w:w="1559" w:type="dxa"/>
          </w:tcPr>
          <w:p w14:paraId="345AB8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hy-AM"/>
              </w:rPr>
              <w:t>Գնման</w:t>
            </w:r>
            <w:r w:rsidRPr="00E84C88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hy-AM"/>
              </w:rPr>
              <w:t>գինը</w:t>
            </w:r>
          </w:p>
        </w:tc>
        <w:tc>
          <w:tcPr>
            <w:tcW w:w="5387" w:type="dxa"/>
            <w:vAlign w:val="center"/>
          </w:tcPr>
          <w:p w14:paraId="176E33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անվանումը</w:t>
            </w:r>
          </w:p>
        </w:tc>
      </w:tr>
      <w:tr w:rsidR="00E84C88" w:rsidRPr="00E84C88" w14:paraId="500D9F03" w14:textId="77777777" w:rsidTr="00E84C88">
        <w:trPr>
          <w:trHeight w:val="508"/>
        </w:trPr>
        <w:tc>
          <w:tcPr>
            <w:tcW w:w="1305" w:type="dxa"/>
            <w:shd w:val="clear" w:color="auto" w:fill="FFFFFF" w:themeFill="background1"/>
            <w:vAlign w:val="center"/>
          </w:tcPr>
          <w:p w14:paraId="1BAAB126" w14:textId="77777777" w:rsidR="00532D6C" w:rsidRPr="00E84C88" w:rsidRDefault="00532D6C" w:rsidP="00E84C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6"/>
                <w:szCs w:val="20"/>
                <w:lang w:val="af-ZA"/>
              </w:rPr>
            </w:pP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16"/>
                <w:szCs w:val="20"/>
                <w:lang w:val="af-ZA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E5AD0B3" w14:textId="72A11EF6" w:rsidR="00532D6C" w:rsidRPr="00C4546D" w:rsidRDefault="00C4546D" w:rsidP="00D968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hy-AM"/>
              </w:rPr>
              <w:t>1470000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7D055152" w14:textId="77777777" w:rsidR="00532D6C" w:rsidRPr="00E84C88" w:rsidRDefault="00532D6C" w:rsidP="00E84C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vertAlign w:val="subscript"/>
                <w:lang w:val="af-ZA"/>
              </w:rPr>
            </w:pP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Դիզելային</w:t>
            </w: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վառելիք</w:t>
            </w: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hy-AM"/>
              </w:rPr>
              <w:t>ամառ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ային</w:t>
            </w:r>
          </w:p>
        </w:tc>
      </w:tr>
    </w:tbl>
    <w:p w14:paraId="359A296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14:paraId="7633432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բնութագրերը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տվյալները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համարժեք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նկարագրությունը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կազմում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կնքվելիք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անբաժանելի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նախագիծը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N 6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հավելվածում։</w:t>
      </w:r>
    </w:p>
    <w:p w14:paraId="27A4679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14:paraId="69260043" w14:textId="77777777" w:rsidR="00950D0E" w:rsidRPr="00E84C88" w:rsidRDefault="00950D0E" w:rsidP="00950D0E">
      <w:pPr>
        <w:jc w:val="center"/>
        <w:rPr>
          <w:rFonts w:ascii="GHEA Grapalat" w:hAnsi="GHEA Grapalat"/>
          <w:b/>
          <w:sz w:val="20"/>
          <w:lang w:val="es-ES"/>
        </w:rPr>
      </w:pPr>
      <w:r w:rsidRPr="00E84C88">
        <w:rPr>
          <w:rFonts w:ascii="GHEA Grapalat" w:hAnsi="GHEA Grapalat"/>
          <w:b/>
          <w:sz w:val="20"/>
          <w:lang w:val="es-ES"/>
        </w:rPr>
        <w:t xml:space="preserve">2.  </w:t>
      </w:r>
      <w:r w:rsidRPr="00E84C88">
        <w:rPr>
          <w:rFonts w:ascii="Arial" w:hAnsi="Arial" w:cs="Arial"/>
          <w:b/>
          <w:sz w:val="20"/>
        </w:rPr>
        <w:t>ՄԱՍՆԱԿՑԻ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ՄԱՍՆԱԿՑՈՒԹՅԱՆ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ԻՐԱՎՈՒՆՔԻ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ՊԱՀԱՆՋՆԵՐԸ</w:t>
      </w:r>
      <w:r w:rsidRPr="00E84C88">
        <w:rPr>
          <w:rFonts w:ascii="GHEA Grapalat" w:hAnsi="GHEA Grapalat"/>
          <w:b/>
          <w:sz w:val="20"/>
          <w:lang w:val="es-ES"/>
        </w:rPr>
        <w:t xml:space="preserve">, </w:t>
      </w:r>
      <w:r w:rsidRPr="00E84C88">
        <w:rPr>
          <w:rFonts w:ascii="Arial" w:hAnsi="Arial" w:cs="Arial"/>
          <w:b/>
          <w:sz w:val="20"/>
        </w:rPr>
        <w:t>ՈՐԱԿԱՎՈՐՄԱՆ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proofErr w:type="gramStart"/>
      <w:r w:rsidRPr="00E84C88">
        <w:rPr>
          <w:rFonts w:ascii="Arial" w:hAnsi="Arial" w:cs="Arial"/>
          <w:b/>
          <w:sz w:val="20"/>
        </w:rPr>
        <w:t>ՉԱՓԱՆԻՇՆԵՐԸ</w:t>
      </w:r>
      <w:r w:rsidRPr="00E84C88">
        <w:rPr>
          <w:rFonts w:ascii="GHEA Grapalat" w:hAnsi="GHEA Grapalat"/>
          <w:b/>
          <w:sz w:val="20"/>
          <w:lang w:val="es-ES"/>
        </w:rPr>
        <w:t xml:space="preserve">  </w:t>
      </w:r>
      <w:r w:rsidRPr="00E84C88">
        <w:rPr>
          <w:rFonts w:ascii="Arial" w:hAnsi="Arial" w:cs="Arial"/>
          <w:b/>
          <w:sz w:val="20"/>
          <w:lang w:val="es-ES"/>
        </w:rPr>
        <w:t>ԵՎ</w:t>
      </w:r>
      <w:proofErr w:type="gramEnd"/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ԴՐԱՆՑ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  <w:lang w:val="es-ES"/>
        </w:rPr>
        <w:t>Գ</w:t>
      </w:r>
      <w:r w:rsidRPr="00E84C88">
        <w:rPr>
          <w:rFonts w:ascii="Arial" w:hAnsi="Arial" w:cs="Arial"/>
          <w:b/>
          <w:sz w:val="20"/>
        </w:rPr>
        <w:t>ՆԱՀԱՏՄԱՆ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ԿԱՐ</w:t>
      </w:r>
      <w:r w:rsidRPr="00E84C88">
        <w:rPr>
          <w:rFonts w:ascii="Arial" w:hAnsi="Arial" w:cs="Arial"/>
          <w:b/>
          <w:sz w:val="20"/>
          <w:lang w:val="es-ES"/>
        </w:rPr>
        <w:t>Գ</w:t>
      </w:r>
      <w:r w:rsidRPr="00E84C88">
        <w:rPr>
          <w:rFonts w:ascii="Arial" w:hAnsi="Arial" w:cs="Arial"/>
          <w:b/>
          <w:sz w:val="20"/>
        </w:rPr>
        <w:t>Ը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</w:p>
    <w:p w14:paraId="3E4EBEBC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Arial Armenian"/>
          <w:sz w:val="20"/>
          <w:szCs w:val="24"/>
          <w:lang w:val="es-ES"/>
        </w:rPr>
      </w:pPr>
      <w:r w:rsidRPr="00D96837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2.1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  ընթացակարգին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մասնակցելու</w:t>
      </w:r>
      <w:r w:rsidRPr="00D96837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իրավունք</w:t>
      </w:r>
      <w:r w:rsidRPr="00D96837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չունեն</w:t>
      </w:r>
      <w:r w:rsidRPr="00D96837">
        <w:rPr>
          <w:rFonts w:ascii="GHEA Grapalat" w:eastAsia="Times New Roman" w:hAnsi="GHEA Grapalat" w:cs="Arial Armenia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անձինք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>.</w:t>
      </w:r>
    </w:p>
    <w:p w14:paraId="6DF811FA" w14:textId="77777777" w:rsidR="00D96837" w:rsidRPr="00D96837" w:rsidRDefault="00D96837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1)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որոնք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հայտը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ներկայացնելու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դրությամբ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դատական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կարգով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ճանաչվել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են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սնանկ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 </w:t>
      </w:r>
    </w:p>
    <w:p w14:paraId="60D6A24C" w14:textId="77777777" w:rsidR="00D96837" w:rsidRPr="00D96837" w:rsidRDefault="00D96837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որոնք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որոնց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գործադիր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մարմնի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ներկայացուցիչը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հայտը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ներկայացնելու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օրվան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նախորդող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հինգ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տարիների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ընթացքում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դատապարտված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եղել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ահաբեկչության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ֆինանսավորման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երեխայի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շահագործման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մարդկային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թրաֆիքինգ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ներառող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հանցագործության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հանցավոր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համագործակցություն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ստեղծելու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դրան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մասնակցելու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կաշառք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ստանալու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կաշառք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տալու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կաշառքի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միջնորդության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օրենքով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տնտեսական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գործունեության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դեմ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ուղղված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հանցագործությունների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համար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,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բացառությամբ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դեպքերի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երբ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դատվածությունը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օրենքով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կարգով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մարված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 xml:space="preserve"> կամ վերացված 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  </w:t>
      </w:r>
    </w:p>
    <w:p w14:paraId="251D2ED4" w14:textId="77777777" w:rsidR="00D96837" w:rsidRPr="00D96837" w:rsidRDefault="00D96837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4)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որոնց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վերաբերյալ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գնումների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ոլորտում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հակամրցակցային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համաձայնության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գերիշխող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դիրքի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չարաշահման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անբարեխիղճ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մրցակցության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համար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պատասխանատվություն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սահմանող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վարչական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ակտը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հայտը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ներկայացվելու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օրվան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նախորդող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երեք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տարվա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ընթացքում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դարձել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անբողոքարկելի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իսկ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բողոքարկված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լինելու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թողնվել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անփոփոխ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5)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որոնք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հայտը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ներկայացնելու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դրությամբ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ներառված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են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Եվրասիական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տնտեսական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միությանն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անդամակցող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երկրների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գնումների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մասին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օրենսդրության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համաձայն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հրապարակված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գնումների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գործընթացին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մասնակցելու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իրավունք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չունեցող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մասնակիցների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ցուցակում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. </w:t>
      </w:r>
    </w:p>
    <w:p w14:paraId="6B9A4019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6)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որոնք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հայտը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օրվա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դրությամբ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ներառված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են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գնումների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գործընթացին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մասնակցելու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իրավունք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չունեցող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մասնակիցների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ցուցակում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1799EB0E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>Ընդ որում, եթե մասնակիցը սույն կետի 5-րդ և 6-րդ ենթակետերով նախատեսված ցուցակներում ներառվել է հայտը ներկայացնելու օրվանից հետո, ապա նրա տվյալ հայտը ենթակա չէ մերժման:</w:t>
      </w:r>
    </w:p>
    <w:p w14:paraId="06DB4830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sz w:val="20"/>
          <w:szCs w:val="24"/>
          <w:lang w:val="es-ES"/>
        </w:rPr>
      </w:pPr>
      <w:r w:rsidRPr="00D96837">
        <w:rPr>
          <w:rFonts w:ascii="GHEA Grapalat" w:eastAsia="Times New Roman" w:hAnsi="GHEA Grapalat" w:cs="Arial"/>
          <w:sz w:val="20"/>
          <w:szCs w:val="24"/>
          <w:lang w:val="es-ES"/>
        </w:rPr>
        <w:t>Մասնակիցն ընդգրկվում է գնումների գործընթացին մասնակցելու իրավունք չունեցող մասնակիցների ցուցակում (այսուհետ նաև ցուցակ), եթե`</w:t>
      </w:r>
    </w:p>
    <w:p w14:paraId="256D1395" w14:textId="77777777" w:rsidR="00D96837" w:rsidRPr="00D96837" w:rsidRDefault="00D96837" w:rsidP="00D9683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20"/>
        <w:jc w:val="both"/>
        <w:rPr>
          <w:rFonts w:ascii="GHEA Grapalat" w:eastAsia="Times New Roman" w:hAnsi="GHEA Grapalat" w:cs="Arial"/>
          <w:sz w:val="20"/>
          <w:szCs w:val="24"/>
          <w:lang w:val="es-ES"/>
        </w:rPr>
      </w:pPr>
      <w:r w:rsidRPr="00D96837">
        <w:rPr>
          <w:rFonts w:ascii="GHEA Grapalat" w:eastAsia="Times New Roman" w:hAnsi="GHEA Grapalat" w:cs="Arial"/>
          <w:sz w:val="20"/>
          <w:szCs w:val="24"/>
          <w:lang w:val="es-ES"/>
        </w:rPr>
        <w:t>խախտել է պայմանագրով նախատեսված կամ գնման գործընթացի շրջանակում ստանձնած պարտավորությունը,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(կամ) պայմանագրով սահմանված ժամկետում չի վճարել հայտի, պայմանագրի և (կամ) որակավորան ապահովման գումարը.</w:t>
      </w:r>
    </w:p>
    <w:p w14:paraId="6495132B" w14:textId="77777777" w:rsidR="00D96837" w:rsidRPr="00D96837" w:rsidRDefault="00D96837" w:rsidP="00D9683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20"/>
        <w:jc w:val="both"/>
        <w:rPr>
          <w:rFonts w:ascii="GHEA Grapalat" w:eastAsia="Times New Roman" w:hAnsi="GHEA Grapalat" w:cs="Arial"/>
          <w:sz w:val="20"/>
          <w:szCs w:val="24"/>
          <w:lang w:val="es-ES" w:eastAsia="ru-RU"/>
        </w:rPr>
      </w:pPr>
      <w:r w:rsidRPr="00D96837">
        <w:rPr>
          <w:rFonts w:ascii="GHEA Grapalat" w:eastAsia="Times New Roman" w:hAnsi="GHEA Grapalat" w:cs="Arial"/>
          <w:sz w:val="20"/>
          <w:szCs w:val="24"/>
          <w:lang w:val="es-ES"/>
        </w:rPr>
        <w:t>որպես ընտրված մասնակից հրաժարվել կամ զրկվել է պայմանագիր կնքելու իրավունքից:</w:t>
      </w:r>
    </w:p>
    <w:p w14:paraId="460D42DF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</w:p>
    <w:p w14:paraId="05CB2E38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>2.2 Մասնակցության իրավունքի գնահատման համար մասնակիցը հայտով պետք է ներկայացնի իր կողմից հաստատված` սույն</w:t>
      </w:r>
      <w:r w:rsidRPr="00D96837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>հրավերի</w:t>
      </w:r>
      <w:r w:rsidRPr="00D96837">
        <w:rPr>
          <w:rFonts w:ascii="GHEA Grapalat" w:eastAsia="Times New Roman" w:hAnsi="GHEA Grapalat" w:cs="Arial"/>
          <w:sz w:val="20"/>
          <w:szCs w:val="24"/>
          <w:lang w:val="es-ES"/>
        </w:rPr>
        <w:t xml:space="preserve"> 2-րդ 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>մասի</w:t>
      </w:r>
      <w:r w:rsidRPr="00D96837">
        <w:rPr>
          <w:rFonts w:ascii="GHEA Grapalat" w:eastAsia="Times New Roman" w:hAnsi="GHEA Grapalat" w:cs="Arial"/>
          <w:sz w:val="20"/>
          <w:szCs w:val="24"/>
          <w:lang w:val="es-ES"/>
        </w:rPr>
        <w:t xml:space="preserve"> 2.</w:t>
      </w: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>1</w:t>
      </w:r>
      <w:r w:rsidRPr="00D96837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>կետով</w:t>
      </w:r>
      <w:r w:rsidRPr="00D96837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>նախատեսված</w:t>
      </w:r>
      <w:r w:rsidRPr="00D96837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>գրավոր</w:t>
      </w:r>
      <w:r w:rsidRPr="00D96837">
        <w:rPr>
          <w:rFonts w:ascii="GHEA Grapalat" w:eastAsia="Times New Roman" w:hAnsi="GHEA Grapalat" w:cs="Arial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հայտարարություն: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Բացի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կետով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հայտարարությունից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մասնակցության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իրավունքի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գնահատման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համար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մասնակցից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այդ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թվում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մասնակցից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այլ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փաստաթղթեր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հիմնավորումներ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չեն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պահանջվել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>:</w:t>
      </w:r>
      <w:r w:rsidRPr="00D96837">
        <w:rPr>
          <w:rFonts w:ascii="GHEA Grapalat" w:eastAsia="Times New Roman" w:hAnsi="GHEA Grapalat" w:cs="Tahoma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Մասնակցի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հայտարարության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իսկությունը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գնահատող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հանձնաժողովը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 (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այսուհետ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`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հանձնաժողով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)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գնահատում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է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սույն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հրավերով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սահմանված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պայմաններով</w:t>
      </w:r>
      <w:r w:rsidRPr="00D96837">
        <w:rPr>
          <w:rFonts w:ascii="GHEA Grapalat" w:eastAsia="Times New Roman" w:hAnsi="GHEA Grapalat" w:cs="Tahoma"/>
          <w:sz w:val="20"/>
          <w:szCs w:val="24"/>
          <w:lang w:val="es-ES"/>
        </w:rPr>
        <w:t>:</w:t>
      </w:r>
    </w:p>
    <w:p w14:paraId="5EB8DF93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s-ES"/>
        </w:rPr>
      </w:pPr>
      <w:r w:rsidRPr="00D96837">
        <w:rPr>
          <w:rFonts w:ascii="GHEA Grapalat" w:eastAsia="Times New Roman" w:hAnsi="GHEA Grapalat" w:cs="Tahoma"/>
          <w:sz w:val="20"/>
          <w:szCs w:val="20"/>
          <w:lang w:val="es-ES"/>
        </w:rPr>
        <w:t xml:space="preserve">2.3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Մասնակիցի՝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Օ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րենքի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6-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րդ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հոդվածի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1-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ին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6-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րդ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կետով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ցուցակում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ներառվելը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դրանում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գտնվելու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ժամանակահատվածում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ինքնաբերաբար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հանգեցնում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վերջինիս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հետ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փոխկապակցված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անձանց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գնումների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գործընթացին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մասնակցության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իրավունքի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սահմանափակման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:</w:t>
      </w:r>
      <w:r w:rsidRPr="00D96837">
        <w:rPr>
          <w:rFonts w:ascii="GHEA Grapalat" w:eastAsia="Times New Roman" w:hAnsi="GHEA Grapalat" w:cs="Times New Roman"/>
          <w:color w:val="000000"/>
          <w:sz w:val="24"/>
          <w:szCs w:val="24"/>
          <w:lang w:val="es-ES"/>
        </w:rPr>
        <w:t xml:space="preserve"> </w:t>
      </w:r>
    </w:p>
    <w:p w14:paraId="7566044F" w14:textId="77777777" w:rsidR="00D96837" w:rsidRPr="00D96837" w:rsidRDefault="00D96837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lastRenderedPageBreak/>
        <w:t>Արգելվում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կետով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փոխկապակցված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անձանց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միևնույն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անձի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անձանց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կողմից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հիմնադրված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ավելի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քան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հիսուն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տոկոս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միևնույն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անձի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անձանց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պատկանող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բաժնեմաս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փայաբաժին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ունեցող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կազմակերպությունների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միաժամանակյա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մասնակցությունը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ընթացակարգին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(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միևնույն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չափաբաժնին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),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բացառությամբ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պետության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համայնքների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կողմից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հիմնադրված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կազմակերպությունների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համատեղ</w:t>
      </w:r>
      <w:r w:rsidRPr="00D96837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Times Armenian"/>
          <w:sz w:val="20"/>
          <w:szCs w:val="24"/>
          <w:lang w:val="en-US"/>
        </w:rPr>
        <w:t>գ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ործունեության</w:t>
      </w:r>
      <w:r w:rsidRPr="00D96837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կար</w:t>
      </w:r>
      <w:r w:rsidRPr="00D96837">
        <w:rPr>
          <w:rFonts w:ascii="GHEA Grapalat" w:eastAsia="Times New Roman" w:hAnsi="GHEA Grapalat" w:cs="Times Armenian"/>
          <w:sz w:val="20"/>
          <w:szCs w:val="24"/>
          <w:lang w:val="en-US"/>
        </w:rPr>
        <w:t>գ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Times Armenian"/>
          <w:sz w:val="20"/>
          <w:szCs w:val="24"/>
          <w:lang w:val="af-ZA"/>
        </w:rPr>
        <w:t>(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կոնսորցիումով</w:t>
      </w:r>
      <w:r w:rsidRPr="00D96837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D96837">
        <w:rPr>
          <w:rFonts w:ascii="GHEA Grapalat" w:eastAsia="Times New Roman" w:hAnsi="GHEA Grapalat" w:cs="Times Armenian"/>
          <w:sz w:val="20"/>
          <w:szCs w:val="24"/>
          <w:lang w:val="en-US"/>
        </w:rPr>
        <w:t>գ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նումների</w:t>
      </w:r>
      <w:r w:rsidRPr="00D96837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Times Armenian"/>
          <w:sz w:val="20"/>
          <w:szCs w:val="24"/>
          <w:lang w:val="en-US"/>
        </w:rPr>
        <w:t>գ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ործընթացին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մասնակցության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դեպքերի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:</w:t>
      </w:r>
    </w:p>
    <w:p w14:paraId="65C038D8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Կարգի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119-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կետի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իմաստով`</w:t>
      </w:r>
    </w:p>
    <w:p w14:paraId="1A5190E9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1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ֆիզիկական </w:t>
      </w:r>
      <w:r w:rsidRPr="00D96837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անձինք համարվում են փոխկապակցված, 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եթե նրանք միևնույն ընտանիքի անդամ են, կամ վարում են ընդհանուր տնտեսություն, կամ համատեղ ձեռնարկատիրական գործունեություն, կամ գործել են համաձայնեցված` ելնելով ընդհանուր տնտեսական շահերից, </w:t>
      </w:r>
    </w:p>
    <w:p w14:paraId="4630F756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2) ֆիզիկական և իրավաբանական անձինք համարվում են փոխկապակցված, եթե նրանք գործել են համաձայնեցված՝ ելնելով ընդհանուր տնտեսական շահերից, կամ եթե տվյալ ֆիզիկական անձը կամ նրա ընտանիքի անդամը հանդիսանում է՝</w:t>
      </w:r>
    </w:p>
    <w:p w14:paraId="5F8D7D06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ա. տվյալ իրավաբանական անձի բաժնետոմսերի տաս տոկոսից ավելին տնօրինող մասնակից.</w:t>
      </w:r>
    </w:p>
    <w:p w14:paraId="520246C4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բ. Հայաստանի Հանրապետության օրենսդրությամբ չարգելված այլ ձևով իրավաբանական անձի որոշումները կանխորոշելու հնարավորություն ունեցող անձ.</w:t>
      </w:r>
    </w:p>
    <w:p w14:paraId="3C61A325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գ. տվյալ իրավաբանական անձի խորհրդի նախագահ, խորհրդի նախագահի տեղակալ, խորհրդի անդամ, գործադիր տնօրեն, նրա տեղակալ, գործադիր մարմնի գործառույթներ իրականացնող կոլեգիալ մարմնի նախագահ, անդամ.</w:t>
      </w:r>
    </w:p>
    <w:p w14:paraId="08BCA966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դ. իրավաբանական անձի այնպիսի աշխատակից,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ունի.</w:t>
      </w:r>
    </w:p>
    <w:p w14:paraId="48BB5132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ֆիզիկական անձի կարգավիճակ չունեցող մասնակիցները 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համարվում են փոխկապակցված, եթե` </w:t>
      </w:r>
    </w:p>
    <w:p w14:paraId="5526CC45" w14:textId="77777777" w:rsidR="00D96837" w:rsidRPr="00D96837" w:rsidRDefault="00D96837" w:rsidP="00D96837">
      <w:pPr>
        <w:spacing w:after="0" w:line="240" w:lineRule="auto"/>
        <w:ind w:firstLine="269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ab/>
        <w:t>ա. տվյալ անձը քվեարկելու իրավունքով տիրապետում է մյուսի` ձայնի իրավունք տվող բաժնետոմսերի (բաժնեմասերի, փայերի, այսուհետ` բաժնետոմս) տաս և ավելի տոկոսին, կամ իր մասնակցության ուժով կամ տվյալ անձանց միջև կնքված պայմանագրին համապատասխան հնարավորություն ունի կանխորոշել մյուսի որոշումները.</w:t>
      </w:r>
    </w:p>
    <w:p w14:paraId="4C775C7D" w14:textId="77777777" w:rsidR="00D96837" w:rsidRPr="00D96837" w:rsidRDefault="00D96837" w:rsidP="00D96837">
      <w:pPr>
        <w:spacing w:after="0" w:line="240" w:lineRule="auto"/>
        <w:ind w:firstLine="269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ab/>
        <w:t>բ.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(բաժնետերը) և (կամ) մասնակիցները (բաժնետերերը) կամ նրանց ընտանիքի անդամները (եթե մասնակիցը ֆիզիկական անձ է) իրավունք ունեն ուղղակի կամ անուղղակի կերպով տիրապետել (այդ թվում` առուվաճառքի, հավատարմագրային կառավարման, համատեղ գործունեության պայմանագրերի, հանձնարարականի կամ այլ գործարքների հիման վրա) մյուսի`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հնարավորություն.</w:t>
      </w:r>
    </w:p>
    <w:p w14:paraId="1A24170E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Sylfaen" w:eastAsia="Times New Roman" w:hAnsi="Sylfaen" w:cs="Times New Roma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գ. նրանցից մեկի որևէ կառավարման մարմնի կամ նման պարտականություններ կատարող այլ անձանց,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անձ.</w:t>
      </w:r>
    </w:p>
    <w:p w14:paraId="75954049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դ. նրանք գործել կամ գործում են համաձայնեցված՝ ելնելով ընդհանուր տնտեսական շահերից.</w:t>
      </w:r>
    </w:p>
    <w:p w14:paraId="79D0264E" w14:textId="77777777" w:rsidR="00D96837" w:rsidRPr="00D96837" w:rsidRDefault="00D96837" w:rsidP="00D96837">
      <w:pPr>
        <w:spacing w:after="0" w:line="240" w:lineRule="auto"/>
        <w:ind w:firstLine="284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Սույն կետի իմաստով ընտանիքի անդամ են համարվում հայրը, մայրը, ամուսինը, ամուսնու ծնողները, տատը, պապը, քույրը, եղբայրը, երեխաները, թոռները, քրոջ կամ եղբոր ամուսինն ու երեխաները:</w:t>
      </w:r>
    </w:p>
    <w:p w14:paraId="415A6CDB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Arial Armenian"/>
          <w:sz w:val="20"/>
          <w:szCs w:val="24"/>
          <w:lang w:val="hy-AM"/>
        </w:rPr>
        <w:t xml:space="preserve">2.4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Մասնակիցը</w:t>
      </w: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 xml:space="preserve"> ընտրված մասնակից ճանաչվելու դեպքում 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ներկայացնում է որակավորման ապահովում՝ սույն հրավերով սահմանված կարգով և չափով: </w:t>
      </w:r>
    </w:p>
    <w:p w14:paraId="450EE467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Որակավորման ապահովում չի ներկայացվում, եթե ընտրված մասնակիցը կամ տվյալ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8" w:tgtFrame="_blank" w:history="1">
        <w:r w:rsidRPr="00D96837">
          <w:rPr>
            <w:rFonts w:ascii="GHEA Grapalat" w:eastAsia="Times New Roman" w:hAnsi="GHEA Grapalat" w:cs="Times New Roman"/>
            <w:color w:val="000000"/>
            <w:sz w:val="20"/>
            <w:szCs w:val="20"/>
            <w:lang w:val="hy-AM"/>
          </w:rPr>
          <w:t>Standard &amp; Poor’s</w:t>
        </w:r>
      </w:hyperlink>
      <w:r w:rsidRPr="00D96837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) կողմից շնորհված վարկունակության վարկանիշ առնվազն Հայաստանի Հանրապետությանը շնորհված սուվերեն վարկանիշի չափով</w:t>
      </w:r>
      <w:r w:rsidRPr="00D96837" w:rsidDel="00EA4B24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 xml:space="preserve">: </w:t>
      </w:r>
    </w:p>
    <w:p w14:paraId="675D0AE6" w14:textId="77777777" w:rsidR="00D96837" w:rsidRPr="00D96837" w:rsidRDefault="00D96837" w:rsidP="00D96837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2.5 Սույն ընթացակարգի շրջանակում կնքվելիք պայմանագիրը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է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իրականացվել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գործակալության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պայմանագիր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կնքելու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միջոցով։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Գործակալության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պայմանագրի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կողմ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հանդիսանալ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ընթացակարգին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af-ZA" w:eastAsia="ru-RU"/>
        </w:rPr>
        <w:t>(</w:t>
      </w:r>
      <w:r w:rsidRPr="00D96837">
        <w:rPr>
          <w:rFonts w:ascii="GHEA Grapalat" w:eastAsia="Times New Roman" w:hAnsi="GHEA Grapalat" w:cs="Sylfaen"/>
          <w:sz w:val="20"/>
          <w:szCs w:val="20"/>
          <w:lang w:val="en-US" w:eastAsia="ru-RU"/>
        </w:rPr>
        <w:t>միևնույն</w:t>
      </w:r>
      <w:r w:rsidRPr="00D9683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 w:eastAsia="ru-RU"/>
        </w:rPr>
        <w:t>չափաբաժնին</w:t>
      </w:r>
      <w:r w:rsidRPr="00D9683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մասնակցելու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նպատակով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մասնակիցը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7777FE55" w14:textId="77777777" w:rsidR="00D96837" w:rsidRPr="00D96837" w:rsidRDefault="00D96837" w:rsidP="00D96837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2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ընթացակարգին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համատեղ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գործունեության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կարգով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4"/>
        </w:rPr>
        <w:t>կոնսորցիումով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)</w:t>
      </w:r>
      <w:r w:rsidRPr="00D96837">
        <w:rPr>
          <w:rFonts w:ascii="GHEA Grapalat" w:eastAsia="Times New Roman" w:hAnsi="GHEA Grapalat" w:cs="Sylfaen"/>
          <w:sz w:val="20"/>
          <w:szCs w:val="24"/>
        </w:rPr>
        <w:t>։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</w:p>
    <w:p w14:paraId="5164E87B" w14:textId="77777777" w:rsidR="00D96837" w:rsidRPr="00D96837" w:rsidRDefault="00D96837" w:rsidP="00D96837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համատեղ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գործունեության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կողմերից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որևէ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մեկը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ընթացակարգին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(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միևնույն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չափաբաժնին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ներկայացնել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առանձին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պարբերության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պահանջի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չպահպանման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բացման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նիստում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մերժվում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ինչպես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համատեղ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գործունեության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կարգով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այնպես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առանձին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27379C37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lastRenderedPageBreak/>
        <w:t>2) 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ասնակիցները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համատեղ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համապարտ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պատասխանատվություն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Ընդ որում,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կոնսորցիումի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անդամի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կոնսորցիումից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դուրս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գալու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կոնսորցիումի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հետ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</w:t>
      </w:r>
      <w:r w:rsidRPr="00D96837">
        <w:rPr>
          <w:rFonts w:ascii="GHEA Grapalat" w:eastAsia="Times New Roman" w:hAnsi="GHEA Grapalat" w:cs="Sylfaen"/>
          <w:sz w:val="20"/>
          <w:szCs w:val="24"/>
        </w:rPr>
        <w:t>ատվիրատուի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պայմանագիրը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միակողմանիորեն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լուծվում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կոնսորցիումի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անդամների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նկատմամբ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կիրառվում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պատասխանատվության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միջոցները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1B70A22E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4B0A7B07" w14:textId="77777777" w:rsidR="00D96837" w:rsidRPr="00D96837" w:rsidRDefault="00D96837" w:rsidP="00D96837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6C1E9DD9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6D9A73A8" w14:textId="77777777" w:rsidR="00D96837" w:rsidRPr="00D96837" w:rsidRDefault="00D96837" w:rsidP="00D96837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3.  </w:t>
      </w:r>
      <w:proofErr w:type="gramStart"/>
      <w:r w:rsidRPr="00D96837">
        <w:rPr>
          <w:rFonts w:ascii="GHEA Grapalat" w:eastAsia="Times New Roman" w:hAnsi="GHEA Grapalat" w:cs="Sylfaen"/>
          <w:b/>
          <w:sz w:val="20"/>
          <w:szCs w:val="24"/>
          <w:lang w:val="en-US"/>
        </w:rPr>
        <w:t>ՀՐԱՎԵՐԻ</w:t>
      </w:r>
      <w:r w:rsidRPr="00D96837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w:rsidRPr="00D96837">
        <w:rPr>
          <w:rFonts w:ascii="GHEA Grapalat" w:eastAsia="Times New Roman" w:hAnsi="GHEA Grapalat" w:cs="Sylfaen"/>
          <w:b/>
          <w:sz w:val="20"/>
          <w:szCs w:val="24"/>
          <w:lang w:val="en-US"/>
        </w:rPr>
        <w:t>ՊԱՐԶԱԲԱՆՈՒՄԸ</w:t>
      </w:r>
      <w:proofErr w:type="gramEnd"/>
      <w:r w:rsidRPr="00D96837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w:rsidRPr="00D96837">
        <w:rPr>
          <w:rFonts w:ascii="GHEA Grapalat" w:eastAsia="Times New Roman" w:hAnsi="GHEA Grapalat" w:cs="Arial"/>
          <w:b/>
          <w:sz w:val="20"/>
          <w:szCs w:val="24"/>
          <w:lang w:val="en-US"/>
        </w:rPr>
        <w:t>ԵՎ</w:t>
      </w:r>
      <w:r w:rsidRPr="00D96837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b/>
          <w:sz w:val="20"/>
          <w:szCs w:val="24"/>
          <w:lang w:val="en-US"/>
        </w:rPr>
        <w:t>ՀՐԱՎԵՐՈՒՄ</w:t>
      </w:r>
      <w:r w:rsidRPr="00D96837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b/>
          <w:sz w:val="20"/>
          <w:szCs w:val="24"/>
          <w:lang w:val="en-US"/>
        </w:rPr>
        <w:t>ՓՈՓՈԽՈՒԹՅՈՒՆ</w:t>
      </w:r>
      <w:r w:rsidRPr="00D96837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b/>
          <w:sz w:val="20"/>
          <w:szCs w:val="24"/>
          <w:lang w:val="en-US"/>
        </w:rPr>
        <w:t>ԿԱՏԱՐԵԼՈՒ</w:t>
      </w:r>
      <w:r w:rsidRPr="00D96837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b/>
          <w:sz w:val="20"/>
          <w:szCs w:val="24"/>
          <w:lang w:val="en-US"/>
        </w:rPr>
        <w:t>ԿԱՐԳԸ</w:t>
      </w:r>
      <w:r w:rsidRPr="00D96837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</w:p>
    <w:p w14:paraId="5953EE8A" w14:textId="77777777" w:rsidR="00D96837" w:rsidRPr="00D96837" w:rsidRDefault="00D96837" w:rsidP="00D96837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03F2FD60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3.1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Օրենքի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29-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րդ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հոդվածի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համաձայն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ասնակիցն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իրավունք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ունի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պատվիրատուից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պահանջել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հրավերի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պարզաբանում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։</w:t>
      </w:r>
    </w:p>
    <w:p w14:paraId="1BEF0C2A" w14:textId="5CDA198A" w:rsidR="00D96837" w:rsidRPr="00D96837" w:rsidRDefault="00D96837" w:rsidP="00D968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Մասնակիցն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իրավունք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ունի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հայտերի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ներկայացման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վերջնաժամկետը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լրանալուց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առնվազն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հինգ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օրացուցային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օր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առաջ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գրավոր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հանձնաժողովից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պահանջելու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հրավերի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պարզաբանում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։</w:t>
      </w:r>
      <w:r w:rsidRPr="00D96837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4"/>
          <w:lang w:val="en-US"/>
        </w:rPr>
        <w:t>Հանձնաժողովը</w:t>
      </w:r>
      <w:r w:rsidRPr="00D96837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հարցումը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կատարած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ասնակցին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պարզաբանումը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տրամադրում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գրավոր</w:t>
      </w:r>
      <w:r w:rsidRPr="00D96837" w:rsidDel="00197D76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հարցումը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ստանալու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օրվան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հաջորդող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երկու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օրացուցային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օրվա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ընթացքում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։</w:t>
      </w:r>
    </w:p>
    <w:p w14:paraId="3CB27B41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D96837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3.2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Հարցման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պարզաբանումների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բովանդակության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մասին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հայտարարությունը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Arial"/>
          <w:sz w:val="20"/>
          <w:szCs w:val="24"/>
          <w:lang w:val="en-US"/>
        </w:rPr>
        <w:t>պարզաբանումը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Arial"/>
          <w:sz w:val="20"/>
          <w:szCs w:val="24"/>
          <w:lang w:val="en-US"/>
        </w:rPr>
        <w:t>տրամադրելու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Arial"/>
          <w:sz w:val="20"/>
          <w:szCs w:val="24"/>
          <w:lang w:val="en-US"/>
        </w:rPr>
        <w:t>օրը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հրապարակվում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է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www.procurement.am </w:t>
      </w:r>
      <w:r w:rsidRPr="00D96837">
        <w:rPr>
          <w:rFonts w:ascii="GHEA Grapalat" w:eastAsia="Times New Roman" w:hAnsi="GHEA Grapalat" w:cs="Sylfaen"/>
          <w:sz w:val="20"/>
          <w:szCs w:val="24"/>
        </w:rPr>
        <w:t>հասցեով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գործող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տեղեկագր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4"/>
        </w:rPr>
        <w:t>այսուհետ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տեղեկագիր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D96837">
        <w:rPr>
          <w:rFonts w:ascii="GHEA Grapalat" w:eastAsia="Times New Roman" w:hAnsi="GHEA Grapalat" w:cs="Times New Roman"/>
          <w:sz w:val="24"/>
          <w:szCs w:val="24"/>
          <w:lang w:val="af-ZA"/>
        </w:rPr>
        <w:t>«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Գնումների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հայտարարություններ</w:t>
      </w:r>
      <w:r w:rsidRPr="00D96837">
        <w:rPr>
          <w:rFonts w:ascii="GHEA Grapalat" w:eastAsia="Times New Roman" w:hAnsi="GHEA Grapalat" w:cs="Times New Roman"/>
          <w:sz w:val="24"/>
          <w:szCs w:val="24"/>
          <w:lang w:val="af-ZA"/>
        </w:rPr>
        <w:t>»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բաժնի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4"/>
          <w:szCs w:val="24"/>
          <w:lang w:val="af-ZA"/>
        </w:rPr>
        <w:t>«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Հրավերների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պարզաբանումների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վերաբերյալ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հայտարարություններ</w:t>
      </w:r>
      <w:r w:rsidRPr="00D96837">
        <w:rPr>
          <w:rFonts w:ascii="GHEA Grapalat" w:eastAsia="Times New Roman" w:hAnsi="GHEA Grapalat" w:cs="Times New Roman"/>
          <w:sz w:val="24"/>
          <w:szCs w:val="24"/>
          <w:lang w:val="af-ZA"/>
        </w:rPr>
        <w:t>»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ենթաբաբաժնում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առանց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նշելու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հարցումը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կատարած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ասնակցի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տվյալները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։</w:t>
      </w:r>
      <w:r w:rsidRPr="00D96837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</w:p>
    <w:p w14:paraId="262F37D8" w14:textId="77777777" w:rsidR="00D96837" w:rsidRPr="00D96837" w:rsidRDefault="00D96837" w:rsidP="00D968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3.3 </w:t>
      </w:r>
      <w:r w:rsidRPr="00D96837">
        <w:rPr>
          <w:rFonts w:ascii="GHEA Grapalat" w:eastAsia="Times New Roman" w:hAnsi="GHEA Grapalat" w:cs="Sylfaen"/>
          <w:sz w:val="20"/>
          <w:szCs w:val="24"/>
        </w:rPr>
        <w:t>Պարզաբանում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չի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տրամադրվում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հարցումը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կատարվել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բաժն</w:t>
      </w:r>
      <w:r w:rsidRPr="00D96837">
        <w:rPr>
          <w:rFonts w:ascii="GHEA Grapalat" w:eastAsia="Times New Roman" w:hAnsi="GHEA Grapalat" w:cs="Sylfaen"/>
          <w:sz w:val="20"/>
          <w:szCs w:val="24"/>
        </w:rPr>
        <w:t>ով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սահմանված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ժամկետի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խախտմամբ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ինչպես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նաև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հարցումը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դուրս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Arial Unicode"/>
          <w:sz w:val="20"/>
          <w:szCs w:val="24"/>
          <w:lang w:val="en-US"/>
        </w:rPr>
        <w:t>սույն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հրավերի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բովանդակության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շրջանակից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հարցումը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վերաբերում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վերջինիս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առաջարկվելիք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ապրանքների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տեխնիկական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բնութագրերի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տեխնիկական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բնութագրերին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համարժեքության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D96837">
        <w:rPr>
          <w:rFonts w:ascii="GHEA Grapalat" w:eastAsia="Times New Roman" w:hAnsi="GHEA Grapalat" w:cs="Sylfaen"/>
          <w:sz w:val="20"/>
          <w:szCs w:val="24"/>
        </w:rPr>
        <w:t>պատասխանությանը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։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Ընդ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մասնակիցը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գրավոր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ծանուցվում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պարզաբանում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չտրամադրելու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հիմքերի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հարցումը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ստանալու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օրվան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հաջորդող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երկու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օրացուցային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օրվա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n-US"/>
        </w:rPr>
        <w:t>ընթացքում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7C7E1B07" w14:textId="77777777" w:rsidR="00D96837" w:rsidRPr="00D96837" w:rsidRDefault="00D96837" w:rsidP="00D968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3.4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Հայտերի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ներկայացման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վերջնաժամկետը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լրանալուց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առնվազն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հինգ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օրացուցային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առաջ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հրավերում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կարող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կատարվել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փոփոխություններ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։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Փ</w:t>
      </w:r>
      <w:r w:rsidRPr="00D96837">
        <w:rPr>
          <w:rFonts w:ascii="GHEA Grapalat" w:eastAsia="Times New Roman" w:hAnsi="GHEA Grapalat" w:cs="Sylfaen"/>
          <w:sz w:val="20"/>
          <w:szCs w:val="24"/>
        </w:rPr>
        <w:t>ոփոխություն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կատարելու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երեք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օրացուցային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ընթացքում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փոփոխություն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կատարելու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դրանք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տրամադրելու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պայմանների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մասին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հայտարարություն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հրապարակվում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տեղեկագրում</w:t>
      </w:r>
      <w:r w:rsidRPr="00D96837">
        <w:rPr>
          <w:rFonts w:ascii="GHEA Grapalat" w:eastAsia="Times New Roman" w:hAnsi="GHEA Grapalat" w:cs="Tahoma"/>
          <w:sz w:val="20"/>
          <w:szCs w:val="24"/>
          <w:lang w:val="en-US"/>
        </w:rPr>
        <w:t>։</w:t>
      </w:r>
      <w:r w:rsidRPr="00D96837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</w:p>
    <w:p w14:paraId="0CDFD947" w14:textId="77777777" w:rsidR="00D96837" w:rsidRPr="00D96837" w:rsidRDefault="00D96837" w:rsidP="00D968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3.5 Յուրաքաչյուր ոք իրավունք ունի մինչև հրավերում փոփոխությունների կատարման համար սահմանված վերջնաժամկետը լրանալը, էլեկտրոնային փոստի միջոցով գնահատող հանձնաժողովի քարտուղարին ներկայացնել հիմնավորումներ հրավերով սահմանված գնման առարկայի բնութագրերի՝ օրենքով նախատեսված մրցակցության ապահովման և խտրականության բացառման պահանջների տեսակետից՝ առանց նշելու անունը ազգանունը: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հրավերում: </w:t>
      </w:r>
    </w:p>
    <w:p w14:paraId="029F247B" w14:textId="40D48B40" w:rsidR="00D96837" w:rsidRPr="00D96837" w:rsidRDefault="00D96837" w:rsidP="00D968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color w:val="000000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3.6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Հրավերում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փոփոխություններ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կատարվելու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դեպքում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հայտերը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ներկայացնելու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վերջնաժամկետը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հաշվվում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այդ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փոփոխությունների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մասին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տեղեկագրում</w:t>
      </w: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հայտարարության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հրապարակման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օրվանից</w:t>
      </w:r>
      <w:r w:rsidRPr="00D96837">
        <w:rPr>
          <w:rFonts w:ascii="GHEA Grapalat" w:eastAsia="Times New Roman" w:hAnsi="GHEA Grapalat" w:cs="Tahoma"/>
          <w:sz w:val="20"/>
          <w:szCs w:val="24"/>
          <w:lang w:val="hy-AM"/>
        </w:rPr>
        <w:t>։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Այդ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դեպքում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մասնակիցները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պարտավոր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են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երկարաձգել</w:t>
      </w:r>
      <w:r w:rsidRPr="00D96837">
        <w:rPr>
          <w:rFonts w:ascii="GHEA Grapalat" w:eastAsia="Times New Roman" w:hAnsi="GHEA Grapalat" w:cs="Arial Unicode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իրենց</w:t>
      </w:r>
      <w:r w:rsidRPr="00D96837">
        <w:rPr>
          <w:rFonts w:ascii="GHEA Grapalat" w:eastAsia="Times New Roman" w:hAnsi="GHEA Grapalat" w:cs="Arial Unicode"/>
          <w:color w:val="000000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ներկայացրած</w:t>
      </w:r>
      <w:r w:rsidRPr="00D96837">
        <w:rPr>
          <w:rFonts w:ascii="GHEA Grapalat" w:eastAsia="Times New Roman" w:hAnsi="GHEA Grapalat" w:cs="Arial Unicode"/>
          <w:color w:val="000000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հայտի</w:t>
      </w:r>
      <w:r w:rsidRPr="00D96837">
        <w:rPr>
          <w:rFonts w:ascii="GHEA Grapalat" w:eastAsia="Times New Roman" w:hAnsi="GHEA Grapalat" w:cs="Arial Unicode"/>
          <w:color w:val="000000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ապահովման</w:t>
      </w:r>
      <w:r w:rsidRPr="00D96837">
        <w:rPr>
          <w:rFonts w:ascii="GHEA Grapalat" w:eastAsia="Times New Roman" w:hAnsi="GHEA Grapalat" w:cs="Arial Unicode"/>
          <w:color w:val="000000"/>
          <w:sz w:val="20"/>
          <w:szCs w:val="24"/>
          <w:lang w:val="hy-AM"/>
        </w:rPr>
        <w:t xml:space="preserve"> վավերականության 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ժամկետը</w:t>
      </w:r>
      <w:r w:rsidRPr="00D96837">
        <w:rPr>
          <w:rFonts w:ascii="GHEA Grapalat" w:eastAsia="Times New Roman" w:hAnsi="GHEA Grapalat" w:cs="Arial Unicode"/>
          <w:color w:val="000000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Arial Unicode"/>
          <w:color w:val="000000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ներկայացնել</w:t>
      </w:r>
      <w:r w:rsidRPr="00D96837">
        <w:rPr>
          <w:rFonts w:ascii="GHEA Grapalat" w:eastAsia="Times New Roman" w:hAnsi="GHEA Grapalat" w:cs="Arial Unicode"/>
          <w:color w:val="000000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հայտի</w:t>
      </w:r>
      <w:r w:rsidRPr="00D96837">
        <w:rPr>
          <w:rFonts w:ascii="GHEA Grapalat" w:eastAsia="Times New Roman" w:hAnsi="GHEA Grapalat" w:cs="Arial Unicode"/>
          <w:color w:val="000000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նոր</w:t>
      </w:r>
      <w:r w:rsidRPr="00D96837">
        <w:rPr>
          <w:rFonts w:ascii="GHEA Grapalat" w:eastAsia="Times New Roman" w:hAnsi="GHEA Grapalat" w:cs="Arial Unicode"/>
          <w:color w:val="000000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ապահովում</w:t>
      </w:r>
      <w:r w:rsidRPr="00D96837">
        <w:rPr>
          <w:rFonts w:ascii="GHEA Grapalat" w:eastAsia="Times New Roman" w:hAnsi="GHEA Grapalat" w:cs="Sylfaen"/>
          <w:color w:val="000000"/>
          <w:sz w:val="20"/>
          <w:szCs w:val="24"/>
          <w:shd w:val="clear" w:color="auto" w:fill="FFFFFF"/>
          <w:lang w:val="hy-AM"/>
        </w:rPr>
        <w:t>:</w:t>
      </w:r>
    </w:p>
    <w:p w14:paraId="172F4BD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ՆԵՐԿԱՅԱՑՆԵԼՈՒ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ԿԱՐԳԸ</w:t>
      </w:r>
    </w:p>
    <w:p w14:paraId="0C7D47F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4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3D3E351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չափաբաժնի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այնպես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չափաբաժինների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14:paraId="1688220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ավարտը։</w:t>
      </w:r>
    </w:p>
    <w:p w14:paraId="7F8D47F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պատրաստման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նկարագրված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գնանշման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պատրաստելու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հրահանգում։</w:t>
      </w:r>
    </w:p>
    <w:p w14:paraId="6A0FCDFD" w14:textId="572C5DFD" w:rsidR="00532D6C" w:rsidRPr="00216751" w:rsidRDefault="00532D6C" w:rsidP="00597465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հրապարակվելու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C4546D">
        <w:rPr>
          <w:rFonts w:ascii="Arial" w:eastAsia="Times New Roman" w:hAnsi="Arial" w:cs="Arial"/>
          <w:b/>
          <w:sz w:val="20"/>
          <w:szCs w:val="20"/>
          <w:lang w:val="hy-AM"/>
        </w:rPr>
        <w:t>05․08․2025թ</w:t>
      </w:r>
      <w:r w:rsidR="00D96837">
        <w:rPr>
          <w:rFonts w:ascii="Cambria Math" w:eastAsia="Times New Roman" w:hAnsi="Cambria Math" w:cs="Arial"/>
          <w:b/>
          <w:sz w:val="20"/>
          <w:szCs w:val="20"/>
          <w:lang w:val="hy-AM"/>
        </w:rPr>
        <w:t>․</w:t>
      </w:r>
      <w:r w:rsidRPr="00597465">
        <w:rPr>
          <w:rFonts w:ascii="Arial" w:eastAsia="Times New Roman" w:hAnsi="Arial" w:cs="Arial"/>
          <w:b/>
          <w:sz w:val="20"/>
          <w:szCs w:val="20"/>
          <w:lang w:val="af-ZA"/>
        </w:rPr>
        <w:t xml:space="preserve"> ժամը </w:t>
      </w:r>
      <w:r w:rsidR="00B92D32">
        <w:rPr>
          <w:rFonts w:ascii="Arial" w:eastAsia="Times New Roman" w:hAnsi="Arial" w:cs="Arial"/>
          <w:b/>
          <w:sz w:val="20"/>
          <w:szCs w:val="20"/>
          <w:lang w:val="af-ZA"/>
        </w:rPr>
        <w:t>15:00</w:t>
      </w:r>
      <w:r w:rsidRPr="00597465">
        <w:rPr>
          <w:rFonts w:ascii="Arial" w:eastAsia="Times New Roman" w:hAnsi="Arial" w:cs="Arial"/>
          <w:b/>
          <w:sz w:val="20"/>
          <w:szCs w:val="20"/>
          <w:lang w:val="af-ZA"/>
        </w:rPr>
        <w:t>-ն</w:t>
      </w:r>
      <w:r w:rsidRPr="00216751">
        <w:rPr>
          <w:rFonts w:ascii="Arial" w:eastAsia="Times New Roman" w:hAnsi="Arial" w:cs="Arial"/>
          <w:b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Թումանյան</w:t>
      </w:r>
      <w:r w:rsidRPr="00216751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համայնք</w:t>
      </w:r>
      <w:r w:rsidRPr="00216751">
        <w:rPr>
          <w:rFonts w:ascii="Arial" w:eastAsia="Times New Roman" w:hAnsi="Arial" w:cs="Arial"/>
          <w:b/>
          <w:sz w:val="20"/>
          <w:szCs w:val="20"/>
          <w:lang w:val="af-ZA"/>
        </w:rPr>
        <w:t xml:space="preserve">, Կենտրոնական փողոց, 1 շենք հասցեով։  </w:t>
      </w:r>
    </w:p>
    <w:p w14:paraId="7B5E405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քարտուղար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Մարգարիտ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Չատինյանը։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ըստ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հերթականության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նշելով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տեղեկանք։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լրանալուց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69D75D3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061FDA8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2" w:name="_Hlk9261647"/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lastRenderedPageBreak/>
        <w:t xml:space="preserve">1)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դիմում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նշելով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փոստի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հաշվառման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հեռախոսահամարը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0F0F34D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ցության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56A5CF1" w14:textId="77777777" w:rsidR="00532D6C" w:rsidRPr="00E84C88" w:rsidRDefault="00532D6C" w:rsidP="00532D6C">
      <w:pPr>
        <w:shd w:val="clear" w:color="auto" w:fill="FFFFFF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E84C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հավաստում՝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ճանաչվելու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</w:p>
    <w:p w14:paraId="6C7C5EA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գերիշխող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դիրքի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չարաշահման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հակամրցակցային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բացակայության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</w:p>
    <w:p w14:paraId="7A48AD2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3" w:name="_Hlk9261892"/>
      <w:bookmarkEnd w:id="2"/>
      <w:r w:rsidRPr="00E84C88">
        <w:rPr>
          <w:rFonts w:ascii="Arial" w:eastAsia="Times New Roman" w:hAnsi="Arial" w:cs="Arial"/>
          <w:sz w:val="20"/>
          <w:szCs w:val="24"/>
          <w:lang w:val="hy-AM"/>
        </w:rPr>
        <w:t>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փոխկապակցված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հիմնադրված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հիսուն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պատկանող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բաժնեմաս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փայաբաժին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կազմակերպությունների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միաժամանակյա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բացակայության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1275B5A" w14:textId="77777777" w:rsidR="00532D6C" w:rsidRPr="00E84C88" w:rsidRDefault="00532D6C" w:rsidP="00532D6C">
      <w:pPr>
        <w:spacing w:after="0" w:line="240" w:lineRule="auto"/>
        <w:ind w:firstLine="630"/>
        <w:jc w:val="both"/>
        <w:rPr>
          <w:rFonts w:ascii="GHEA Grapalat" w:eastAsia="Times New Roman" w:hAnsi="GHEA Grapalat" w:cs="Sylfaen"/>
          <w:szCs w:val="24"/>
          <w:lang w:val="hy-AM" w:eastAsia="ru-RU"/>
        </w:rPr>
      </w:pP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շահառուների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վերաբերյալ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հայտարարագիր՝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ձեռնարկատեր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ֆիզիկական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եթե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ապա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պարբերությամբ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հայտարարագիրը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բացելուց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ավտոմատ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եղանակով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համակարգում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միաժամանակ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նաև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տեղեկագրում</w:t>
      </w:r>
      <w:r w:rsidRPr="00E84C88">
        <w:rPr>
          <w:rFonts w:ascii="Cambria Math" w:eastAsia="MS Mincho" w:hAnsi="Cambria Math" w:cs="Cambria Math"/>
          <w:sz w:val="20"/>
          <w:szCs w:val="20"/>
          <w:lang w:val="hy-AM" w:eastAsia="ru-RU"/>
        </w:rPr>
        <w:t>․</w:t>
      </w:r>
    </w:p>
    <w:p w14:paraId="6DE86FB9" w14:textId="77777777" w:rsidR="00532D6C" w:rsidRPr="00E84C88" w:rsidRDefault="00532D6C" w:rsidP="00532D6C">
      <w:pPr>
        <w:spacing w:after="0" w:line="240" w:lineRule="auto"/>
        <w:ind w:firstLine="63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ֆիրմային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մակնիշը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արտադրողի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նկարագիր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մեկից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ավելի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արտադրողների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արտադրված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նաև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տարբեր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նշան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ֆիրմային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անվանում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մակնիշ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ապրանքներ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7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2"/>
      </w:r>
    </w:p>
    <w:bookmarkEnd w:id="3"/>
    <w:p w14:paraId="0912F8D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37E1AB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գործակալության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պատճենը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հանդիսացող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կնքվելիք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գործակալության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67859A9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5)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պատճենը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կոնսորցիումով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):</w:t>
      </w:r>
    </w:p>
    <w:p w14:paraId="0B889084" w14:textId="77777777" w:rsidR="00532D6C" w:rsidRPr="00E84C88" w:rsidRDefault="00532D6C" w:rsidP="00C4546D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4" w:name="_Hlk9262052"/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կոնսորցիումով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դեպքում՝</w:t>
      </w:r>
    </w:p>
    <w:p w14:paraId="111CBC85" w14:textId="77777777" w:rsidR="00532D6C" w:rsidRPr="00E84C88" w:rsidRDefault="00532D6C" w:rsidP="00C4546D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որևէ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միևնույն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չափաբաժնին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պարբերության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չպահպանման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679065F" w14:textId="77777777" w:rsidR="00532D6C" w:rsidRPr="00E84C88" w:rsidRDefault="00532D6C" w:rsidP="00C4546D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վարելիս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անունից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bookmarkEnd w:id="4"/>
    <w:p w14:paraId="3BF62C00" w14:textId="77777777" w:rsidR="00532D6C" w:rsidRPr="00E84C88" w:rsidRDefault="00532D6C" w:rsidP="00C4546D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5. 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ՀԱՅՏԻ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ԳՆԱՅԻՆ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ԱՌԱՋԱՐԿԸ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</w:p>
    <w:p w14:paraId="6E02CC6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5.1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փոխադրման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ապահովագրման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տուրքերի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հարկերի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գծով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պակաս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ինքնարժեքից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>:</w:t>
      </w:r>
    </w:p>
    <w:p w14:paraId="7C683B1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5.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ինքնարժեքի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կանխատեսվող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շահույթի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ընդհանրական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բաղադրիչներից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բաղկացած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ձևով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բաղադրիչների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բացվածք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մանրամասներ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գծով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բյուջե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ներկայաց</w:t>
      </w:r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վող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առաջարկում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առանձնացված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տողով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հարկատեսակի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գծով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վճարվելիք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</w:p>
    <w:p w14:paraId="45AF0F7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գնահատում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համեմատումն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67F0E75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FE7439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որևէ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06194CB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չափաբաժնի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սխալ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առարկայի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ճիշտ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3A156FC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լումաները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կլորացված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տասնորդականը՝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ներքև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թիվը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տասնորդական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ավելին՝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թիվը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 </w:t>
      </w:r>
    </w:p>
    <w:p w14:paraId="2F92CC1A" w14:textId="77777777" w:rsidR="00532D6C" w:rsidRPr="00E84C88" w:rsidRDefault="00532D6C" w:rsidP="00532D6C">
      <w:pPr>
        <w:tabs>
          <w:tab w:val="left" w:pos="0"/>
        </w:tabs>
        <w:spacing w:after="0" w:line="240" w:lineRule="auto"/>
        <w:ind w:firstLine="36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միմյանց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ավելորդ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բառեր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գոյություն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թիվ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պարբերության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գնահատելիս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2DACD10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լումաները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59DB82E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5.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կնքվելիք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գինը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առաջարկը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ներկայացվում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թվով՝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առաջարկվող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ընդհանուր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գնով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մասնակցից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պահանջվել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ներկայացնի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առաջարկի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հիմնավորումներ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որևէ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տիպի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տեղեկություններ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փաստաթղթեր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շահույթի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չափը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սահմանափակվել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:</w:t>
      </w:r>
    </w:p>
    <w:p w14:paraId="5539F32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p w14:paraId="2B32A04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6.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ԳՈՐԾՈՂՈՒԹՅԱՆ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ԺԱՄԿԵՏԸ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ՀԱՅՏԵՐՈՒՄ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ՓՈՓՈԽՈՒԹՅՈՒՆ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ԿԱՏԱՐԵԼՈՒ</w:t>
      </w:r>
    </w:p>
    <w:p w14:paraId="503A72B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ԴՐԱՆՔ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ՎԵՐՑՆԵԼՈՒ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ԿԱՐԳԸ</w:t>
      </w:r>
    </w:p>
    <w:p w14:paraId="6D50C56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14:paraId="4EB1ED3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6.1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31-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վավեր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Օրենքին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վերցնելը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մերժումը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հայտարարվելը։</w:t>
      </w:r>
    </w:p>
    <w:p w14:paraId="1AE626E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6.2 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31-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4.2 </w:t>
      </w:r>
      <w:r w:rsidRPr="00E84C88">
        <w:rPr>
          <w:rFonts w:ascii="Arial" w:eastAsia="Times New Roman" w:hAnsi="Arial" w:cs="Arial"/>
          <w:sz w:val="20"/>
          <w:szCs w:val="24"/>
        </w:rPr>
        <w:t>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հայտը։</w:t>
      </w:r>
    </w:p>
    <w:p w14:paraId="0A704B09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10FB523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8. 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ԲԱՑՈՒՄԸ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ԳՆԱՀԱՏՈՒՄԸ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ԵՎ</w:t>
      </w:r>
    </w:p>
    <w:p w14:paraId="148CE4F1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ԱՐԴՅՈՒՆՔՆԵՐԻ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ԱՄՓՈՓՈՒՄԸ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14:paraId="7C379B6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7C52DFC4" w14:textId="1B694F28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 </w:t>
      </w:r>
      <w:r w:rsidRPr="00E84C88">
        <w:rPr>
          <w:rFonts w:ascii="Arial" w:eastAsia="Times New Roman" w:hAnsi="Arial" w:cs="Arial"/>
          <w:sz w:val="20"/>
          <w:szCs w:val="20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բացումը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կկատարվի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հանձնաժողովի՝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նիստում՝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</w:t>
      </w:r>
      <w:r w:rsidRPr="00E84C88">
        <w:rPr>
          <w:rFonts w:ascii="Arial" w:eastAsia="Times New Roman" w:hAnsi="Arial" w:cs="Arial"/>
          <w:sz w:val="20"/>
          <w:szCs w:val="24"/>
        </w:rPr>
        <w:t>րապարակվելու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C4546D">
        <w:rPr>
          <w:rFonts w:ascii="Arial" w:eastAsia="Times New Roman" w:hAnsi="Arial" w:cs="Arial"/>
          <w:b/>
          <w:sz w:val="20"/>
          <w:szCs w:val="20"/>
          <w:lang w:val="hy-AM"/>
        </w:rPr>
        <w:t>05․08․2025թ</w:t>
      </w:r>
      <w:r w:rsidR="00A406BF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>․</w:t>
      </w:r>
      <w:r w:rsidR="00A406BF" w:rsidRPr="00597465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Pr="00597465">
        <w:rPr>
          <w:rFonts w:ascii="Arial" w:eastAsia="Times New Roman" w:hAnsi="Arial" w:cs="Arial"/>
          <w:b/>
          <w:bCs/>
          <w:sz w:val="20"/>
          <w:szCs w:val="24"/>
        </w:rPr>
        <w:t>ժամը</w:t>
      </w:r>
      <w:r w:rsidRPr="00597465">
        <w:rPr>
          <w:rFonts w:ascii="GHEA Grapalat" w:eastAsia="Times New Roman" w:hAnsi="GHEA Grapalat" w:cs="Sylfaen"/>
          <w:b/>
          <w:bCs/>
          <w:sz w:val="20"/>
          <w:szCs w:val="24"/>
          <w:lang w:val="af-ZA"/>
        </w:rPr>
        <w:t xml:space="preserve"> </w:t>
      </w:r>
      <w:r w:rsidR="00B92D32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15:00</w:t>
      </w:r>
      <w:r w:rsidRPr="00597465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-</w:t>
      </w:r>
      <w:r w:rsidRPr="00597465">
        <w:rPr>
          <w:rFonts w:ascii="Arial" w:eastAsia="Times New Roman" w:hAnsi="Arial" w:cs="Arial"/>
          <w:b/>
          <w:bCs/>
          <w:sz w:val="20"/>
          <w:szCs w:val="24"/>
          <w:lang w:val="en-US"/>
        </w:rPr>
        <w:t>ի</w:t>
      </w:r>
      <w:r w:rsidRPr="00597465">
        <w:rPr>
          <w:rFonts w:ascii="Arial" w:eastAsia="Times New Roman" w:hAnsi="Arial" w:cs="Arial"/>
          <w:b/>
          <w:bCs/>
          <w:sz w:val="20"/>
          <w:szCs w:val="24"/>
        </w:rPr>
        <w:t>ն</w:t>
      </w:r>
      <w:r w:rsidRPr="00E84C88">
        <w:rPr>
          <w:rFonts w:ascii="Arial" w:eastAsia="Times New Roman" w:hAnsi="Arial" w:cs="Arial"/>
          <w:sz w:val="20"/>
          <w:szCs w:val="24"/>
        </w:rPr>
        <w:t>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5452394F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</w:rPr>
        <w:t>Հայտերի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բացման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գնահատման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նիստում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՝</w:t>
      </w:r>
    </w:p>
    <w:p w14:paraId="716D6636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նախագահը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նիստը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նախագահողը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նիստը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հայտարարում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բացված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հրապա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softHyphen/>
        <w:t>րակում է գնման հայտով սահմանված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ընթացակարգի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շրջանակում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գնվելիք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ապրանքների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գինը՝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մեկ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թվով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արտահայտված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ինչպես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նաև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հայտեր ներկայացրած մասնակիցների գնային առաջարկները՝ մեկ թվով արտահայտված, հիմք ընդունելով տառերով գրվածը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0CF70FA5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կետի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1-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ենթակետում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նշված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փաստաթղթերը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նախագահին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(նիստը նախագահողին)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փոխանցվելուց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հետո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հանձնաժողովը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գնահատում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`</w:t>
      </w:r>
    </w:p>
    <w:p w14:paraId="7D1FE150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ա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հայտեր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պարունակող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ծրարները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կազմելու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ներկայացնելու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համապատասխանությունը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կարգին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բացում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համապատասխանող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գնահատված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հայտերը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,</w:t>
      </w:r>
    </w:p>
    <w:p w14:paraId="4B13B8FE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բ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բացված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յուրաքանչյուր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ծրարում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պահանջվող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փաստաթղթերի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առկայությունը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դրանց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կազմման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համապատասխանությունը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հրավերով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վավերապայմաններին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4EACB6B9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հանձնաժողովի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նախագահը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հայտարարում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հայտեր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ներկայացրած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մասնակիցների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գնային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առաջարկները՝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մեկ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թվով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արտահայտված,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հիմք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ընդունելով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տառերով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գրվածը:</w:t>
      </w:r>
    </w:p>
    <w:p w14:paraId="52EAB7DD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գնահատվում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հրավերով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սահմանված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կարգով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119C7F44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ընթացակարգի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չափաբաժինների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քանակը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յոթանասունհինգը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չգերազանցելու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գնահատումն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իրականացվում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դրանց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ներկայացման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վերջնաժամկետը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լրանալու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օրվանից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gramStart"/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հաշված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տաս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նհինգ</w:t>
      </w:r>
      <w:proofErr w:type="gramEnd"/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իսկ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գերազանցելու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դեպքում՝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քսան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աշխատանքային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ընթացքում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3BCB0F59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Բավարար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գնահատվում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հրավերով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պայմաններին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համապատասխանող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հակառակ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գնահատվում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անբավարար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մերժվում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Ընդ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որում հայտերի բացման և գնահատման նիստում հանձնաժողովը մերժում է այն հայտերը,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որոնցում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բացակայում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առաջարկները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և/կամ հայտի ապահովումը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դրանք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ներկայացված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պահանջներին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անհամապատասխան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78189348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lastRenderedPageBreak/>
        <w:t xml:space="preserve">8.3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բավարար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գնահատված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թվից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նվազագույն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առաջարկ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ասնակցին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նախապատվություն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տալու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սկզբունքով։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այդպիսին չճանաչված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որոշելիս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առաջարկների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գնահատումը և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համեմատումն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իրականացվում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առանց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1-ին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5.2-րդ </w:t>
      </w:r>
      <w:r w:rsidRPr="00D96837">
        <w:rPr>
          <w:rFonts w:ascii="GHEA Grapalat" w:eastAsia="Times New Roman" w:hAnsi="GHEA Grapalat" w:cs="Sylfaen"/>
          <w:sz w:val="20"/>
          <w:szCs w:val="24"/>
        </w:rPr>
        <w:t>կետում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նշված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հարկի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գումարի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հաշվարկման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:</w:t>
      </w:r>
    </w:p>
    <w:p w14:paraId="61D73C12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8.4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անհամապատասխանություն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տեղ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գտել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տառերով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թվերով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գումարների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միջև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ապա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հիմք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ընդունվում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տառերով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գումարը։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առաջարկվող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երկու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ավելի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արժույթներով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ապա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դրանք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համեմատվում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Հայաստանի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Հանրապետության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դրամով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` ------------</w:t>
      </w:r>
      <w:r w:rsidRPr="00D96837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footnoteReference w:id="3"/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փոխարժեքով։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192875C1" w14:textId="77777777" w:rsidR="00D96837" w:rsidRPr="00D96837" w:rsidRDefault="00D96837" w:rsidP="00D96837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>8.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>5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Հ</w:t>
      </w:r>
      <w:r w:rsidRPr="00D96837">
        <w:rPr>
          <w:rFonts w:ascii="GHEA Grapalat" w:eastAsia="Times New Roman" w:hAnsi="GHEA Grapalat" w:cs="Sylfaen"/>
          <w:sz w:val="20"/>
          <w:szCs w:val="24"/>
        </w:rPr>
        <w:t>անձնաժողովը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պահանջների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նկատմամբ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բավարար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գնահատված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ասնակիցներից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այդպիսին չճանաչված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Ապրանքների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գնահատում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ապրանքի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ամբողջական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նկարագրերի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համապատասխանությունը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պահանջներին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Առաջարկված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նվազագույն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հավասարության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՝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403A2037" w14:textId="77777777" w:rsidR="00D96837" w:rsidRPr="00D96837" w:rsidRDefault="00D96837" w:rsidP="00D96837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</w:rPr>
        <w:t>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այդպիսին չճանաչված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ասնակիցներին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նպատակով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նիստում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հավասար գներ ներկայացրած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ասնակիցների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հետ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վարվում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միաժամանակյա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բանակցություններ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նիստին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այդ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ասնակիցները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համապատասխան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լիազորություն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ունեցող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ներկայացուցիչները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),</w:t>
      </w:r>
    </w:p>
    <w:p w14:paraId="10F2B32D" w14:textId="77777777" w:rsidR="00D96837" w:rsidRPr="00D96837" w:rsidRDefault="00D96837" w:rsidP="00D96837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</w:rPr>
        <w:t>բ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D96837">
        <w:rPr>
          <w:rFonts w:ascii="GHEA Grapalat" w:eastAsia="Times New Roman" w:hAnsi="GHEA Grapalat" w:cs="Sylfaen"/>
          <w:sz w:val="20"/>
          <w:szCs w:val="24"/>
        </w:rPr>
        <w:t>հակառակ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նիստը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կասեցվում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մեկ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աշխատանքային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քարտուղարը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հավասար գներ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էլեկտրոնային եղանակով </w:t>
      </w:r>
      <w:r w:rsidRPr="00D96837">
        <w:rPr>
          <w:rFonts w:ascii="GHEA Grapalat" w:eastAsia="Times New Roman" w:hAnsi="GHEA Grapalat" w:cs="Sylfaen"/>
          <w:sz w:val="20"/>
          <w:szCs w:val="24"/>
        </w:rPr>
        <w:t>միաժամանակ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ծանուցում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նվազեցման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շուրջ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միաժամանակյա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բանակցությունների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վարման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պայմանների, տևողության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ժամի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վայրի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14:paraId="49D08CFB" w14:textId="77777777" w:rsidR="00D96837" w:rsidRPr="00D96837" w:rsidRDefault="00D96837" w:rsidP="00D96837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FF0000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</w:rPr>
        <w:t>գ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D96837">
        <w:rPr>
          <w:rFonts w:ascii="GHEA Grapalat" w:eastAsia="Times New Roman" w:hAnsi="GHEA Grapalat" w:cs="Sylfaen"/>
          <w:sz w:val="20"/>
          <w:szCs w:val="24"/>
        </w:rPr>
        <w:t>բանակցությունները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վարվում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ոչ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շուտ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քան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ծանուցումն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ուղարկվելու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gramStart"/>
      <w:r w:rsidRPr="00D96837">
        <w:rPr>
          <w:rFonts w:ascii="GHEA Grapalat" w:eastAsia="Times New Roman" w:hAnsi="GHEA Grapalat" w:cs="Sylfaen"/>
          <w:sz w:val="20"/>
          <w:szCs w:val="24"/>
        </w:rPr>
        <w:t>օրվանից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D96837">
        <w:rPr>
          <w:rFonts w:ascii="GHEA Grapalat" w:eastAsia="Times New Roman" w:hAnsi="GHEA Grapalat" w:cs="Sylfaen"/>
          <w:sz w:val="20"/>
          <w:szCs w:val="24"/>
        </w:rPr>
        <w:t>երկրորդ</w:t>
      </w:r>
      <w:proofErr w:type="gramEnd"/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և ոչ ուշ, քան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հինգերորդ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աշխատանքային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</w:p>
    <w:p w14:paraId="60BD4589" w14:textId="77777777" w:rsidR="00D96837" w:rsidRPr="00D96837" w:rsidRDefault="00D96837" w:rsidP="00D96837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</w:rPr>
        <w:t>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D96837">
        <w:rPr>
          <w:rFonts w:ascii="GHEA Grapalat" w:eastAsia="Times New Roman" w:hAnsi="GHEA Grapalat" w:cs="Sylfaen"/>
          <w:sz w:val="20"/>
          <w:szCs w:val="24"/>
        </w:rPr>
        <w:t>յուրաքանչյուր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մա</w:t>
      </w:r>
      <w:r w:rsidRPr="00D96837">
        <w:rPr>
          <w:rFonts w:ascii="GHEA Grapalat" w:eastAsia="Times New Roman" w:hAnsi="GHEA Grapalat" w:cs="Sylfaen"/>
          <w:sz w:val="20"/>
          <w:szCs w:val="24"/>
        </w:rPr>
        <w:t>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տվյալ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առաջարկը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հրապարակվում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մյուս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մինչև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բանակցությունների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վերջնաժամկետի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ավարտը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ասնակիցը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վերանայել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առաջարկը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14:paraId="58217621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</w:rPr>
        <w:t>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D96837">
        <w:rPr>
          <w:rFonts w:ascii="GHEA Grapalat" w:eastAsia="Times New Roman" w:hAnsi="GHEA Grapalat" w:cs="Sylfaen"/>
          <w:sz w:val="20"/>
          <w:szCs w:val="24"/>
        </w:rPr>
        <w:t>բանակցությունների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սահմանված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վերջնաժամկետը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լրանալու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ըստ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դրան ներկա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ասնակիցների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այդպիսին չճանաչված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բանակցությունների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արդյունքում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հավասար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ընթացակարգն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Օրենքի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37-</w:t>
      </w:r>
      <w:r w:rsidRPr="00D96837">
        <w:rPr>
          <w:rFonts w:ascii="GHEA Grapalat" w:eastAsia="Times New Roman" w:hAnsi="GHEA Grapalat" w:cs="Sylfaen"/>
          <w:sz w:val="20"/>
          <w:szCs w:val="24"/>
        </w:rPr>
        <w:t>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հոդվածի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D96837">
        <w:rPr>
          <w:rFonts w:ascii="GHEA Grapalat" w:eastAsia="Times New Roman" w:hAnsi="GHEA Grapalat" w:cs="Sylfaen"/>
          <w:sz w:val="20"/>
          <w:szCs w:val="24"/>
        </w:rPr>
        <w:t>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D96837">
        <w:rPr>
          <w:rFonts w:ascii="GHEA Grapalat" w:eastAsia="Times New Roman" w:hAnsi="GHEA Grapalat" w:cs="Sylfaen"/>
          <w:sz w:val="20"/>
          <w:szCs w:val="24"/>
        </w:rPr>
        <w:t>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կետի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հիման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վրա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չկայացած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16BDB645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8.6.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պահանջների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նկատմամբ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բավարար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գնահատված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գերազանցում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գինը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ապա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գնահատող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ցածր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առաջարկ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մասնակից՝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որ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վերջինիս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հետ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կնքվող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կողմերի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իրավունքներն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պարտականություններն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ուժի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մեջ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մտնում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գինը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գերազանցող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չափով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լրացուցիչ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ֆինանսական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միջոցներ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նախատեսվելու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դրա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հիման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վրա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կողմերի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միջև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համաձայնագիր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Ընդ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համաձայնագիրը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լրացուցիչ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ֆինանսական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միջոցները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նախատեսվելուն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տասնհինգ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աշխատանքային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ընթացքում՝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ապրանքների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մատակարարման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ժամկետները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երկարաձգելով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օրվանից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մինչև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համաձայնագրի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ընկած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ժամանակահատվածով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կետի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համաձայն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պայմանագիրը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լուծվում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կնքելուն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վաթսուն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օրացուցային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լրացուցիչ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ֆինանսական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միջոցներ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նախատեսվում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կետի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պարբերության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պահանջները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կիրառվում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երբ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մեկից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ավել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միայն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մեկ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գնահատվել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պահանջներին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բավարար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07062639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կետի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չկիրառման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ընթացակարգը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Օ</w:t>
      </w:r>
      <w:r w:rsidRPr="00D96837">
        <w:rPr>
          <w:rFonts w:ascii="GHEA Grapalat" w:eastAsia="Times New Roman" w:hAnsi="GHEA Grapalat" w:cs="Sylfaen"/>
          <w:sz w:val="20"/>
          <w:szCs w:val="24"/>
        </w:rPr>
        <w:t>րենքի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37-</w:t>
      </w:r>
      <w:r w:rsidRPr="00D96837">
        <w:rPr>
          <w:rFonts w:ascii="GHEA Grapalat" w:eastAsia="Times New Roman" w:hAnsi="GHEA Grapalat" w:cs="Sylfaen"/>
          <w:sz w:val="20"/>
          <w:szCs w:val="24"/>
        </w:rPr>
        <w:t>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հոդվածի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D96837">
        <w:rPr>
          <w:rFonts w:ascii="GHEA Grapalat" w:eastAsia="Times New Roman" w:hAnsi="GHEA Grapalat" w:cs="Sylfaen"/>
          <w:sz w:val="20"/>
          <w:szCs w:val="24"/>
        </w:rPr>
        <w:t>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D96837">
        <w:rPr>
          <w:rFonts w:ascii="GHEA Grapalat" w:eastAsia="Times New Roman" w:hAnsi="GHEA Grapalat" w:cs="Sylfaen"/>
          <w:sz w:val="20"/>
          <w:szCs w:val="24"/>
        </w:rPr>
        <w:t>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կետի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հիման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վրա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չկայացած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11F5122E" w14:textId="77777777" w:rsidR="00D96837" w:rsidRPr="00D96837" w:rsidRDefault="00D96837" w:rsidP="00D96837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 w:eastAsia="x-none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>8.7 Պահանջի դեպքում որևէ մասնակցի հայտի պատճենները հանձնաժողովի քարտուղարն անհապաղ տրամադրում է նման պահանջ ներկայացրած այլ մասնակցին: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Պահանջի կատարման անհնարինության դեպքում պահանջ ներկայացրած անձին անհապաղ տրամադրվում է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հայտում ներառված 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>փաստաթղթերը, որոնց վերջինս ծանոթանում է տեղում, իրավունք ունի լուսանկարել դրանք և վերադարձնում է հանձնաժողովի քարտուղարին նիստի ընթացքում՝ առանց խոչընդոտելու հանձնաժողովի բնականոն գործունեությանը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>:</w:t>
      </w:r>
    </w:p>
    <w:p w14:paraId="01C72E67" w14:textId="77777777" w:rsidR="00D96837" w:rsidRPr="00D96837" w:rsidRDefault="00D96837" w:rsidP="00D96837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>8.8 Եթե հայտերի բացման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 xml:space="preserve"> և գնահատման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 նիստի ընթացքում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իրականացված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գնահատման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արդյուն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մասնակցի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արձանագրվում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անհամապատասխանություններ՝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պահանջների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նկատմամբ,ապա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հանձնաժողովը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մեկ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աշխատանքային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օրով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կասեցնում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նիստը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իսկ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քարտուղարը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օրը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դրա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էլեկտրոնային եղանակով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տեղեկացնում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մ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ասնակցին՝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առաջարկելով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մինչև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կասեցման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ժամկետի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ավարտը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շտկել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անհամապատասխանությունը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514BE807" w14:textId="77777777" w:rsidR="00D96837" w:rsidRPr="00D96837" w:rsidRDefault="00D96837" w:rsidP="00D96837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lastRenderedPageBreak/>
        <w:t xml:space="preserve"> Մասնակցին ուղարկվող ծանուցման մեջ մանրամասն նկարագրվում են հայտի գնահատման ընթացքում հայտնաբերված բոլոր անհամապատասխանությունները:   </w:t>
      </w:r>
    </w:p>
    <w:p w14:paraId="681140BD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8.8-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կետով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սահմանված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ժամկետում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մ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ասնակիցը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շտկում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արձանագրված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անհամապատասխանությունը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ապա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վերջինիս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գնահատվում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բավարար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Հակառակ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դեպքում տվյալ մասնակցի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գնահատվում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անբավարար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մերժվում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է, իսկ ընտրված մասնակից է ճանաչվում հաջորդող տեղ զբաղեցրած մասնակիցը:</w:t>
      </w:r>
    </w:p>
    <w:p w14:paraId="78ED8E97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8.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10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անդամը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քարտուղարը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մասնակցել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աշխատանքներին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եթե հանձնաժողովի գործունեության ընթացքում պարզվում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վերջիններիս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հիմնադրված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բաժնեմաս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փայաբաժին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ունեցող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կազմակերպությունը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իրենց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մերձավոր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ազգակցությամբ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խնամիությամբ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կապված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անձը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ծնող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ամուսին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երեխա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եղբայր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քույր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տատ, պապ, թոռ,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ինչպես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նաև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ամուսնու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ծնող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երեխա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եղբայր,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քույր, տատ, պապ, թոռ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այդ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անձի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հիմնադրված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բաժնեմաս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փայաբաժին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ունեցող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կազմակերպությունը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ընթացակարգին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մասնակցելու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համար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ներկայացրել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առկա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կետով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ապա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սույն ընթացակարգի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առնչությամբ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շահերի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բախում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ունեցող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անդամը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քարտուղարը անհապաղ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ինքնաբացարկ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սույնընթացակարգից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4C842154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8.11 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>Հայտերը բացվելուց և գնահատվելուց  հետո կազմվում է արձանագրություն`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 xml:space="preserve"> գնումների մասին ՀՀ օրենսդրությամբ սահմանված կարգով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հիմքերը: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Արձանագրությունն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ստորագրում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նիստին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ներկա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անդամները։</w:t>
      </w:r>
    </w:p>
    <w:p w14:paraId="03FF71B4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8.12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Հանձնաժողովի քարտուղարը հայտերի բացման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և գնահատման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նիստի ավարտից հետո ոչ ուշ քան</w:t>
      </w:r>
      <w:r w:rsidRPr="00D96837">
        <w:rPr>
          <w:rFonts w:ascii="GHEA Grapalat" w:eastAsia="Times New Roman" w:hAnsi="GHEA Grapalat" w:cs="Arial"/>
          <w:spacing w:val="-8"/>
          <w:sz w:val="24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հաջորդող աշխատանքային օրը` </w:t>
      </w:r>
    </w:p>
    <w:p w14:paraId="79B9C63A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1)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 xml:space="preserve"> հայտերի բացման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 xml:space="preserve"> և գնահատման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 xml:space="preserve"> նիստի արձանագրության բնօրինակից արտատպված (սկանավորված) տարբերակը և սույն հրավերի 1-ին մասի 3.5 կետում նշված հիմնավորումների քննարկման ամփոփաթերթը, որը պարունակում է տեղեկություններ նաև հիմնավորումները ստանալու ամսաթվի և էլեկտրոնային փոստի հասցեների վերաբերյալ,  հրապարակում է տեղեկագրում: Եթե հիմնավորումներ չեն ներկայացվել, ապա հանձնաժողովի նիստի արձանագրության մեջ դրա մասին կատարվում են համապատասխան նշումներ.</w:t>
      </w:r>
    </w:p>
    <w:p w14:paraId="66F695FB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2) իր և գնահատող հանձնաժողովի` հայտերի բացման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և գնահատման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է տեղեկագրում: Հանձնաժողովի այն անդամները, որոնք հանձնաժողովի աշխատանքների մասնակցում են հայտերի բացման և գնահատման նիստից հետո հրավիրվող նիստերին, ստորագրում են սույն ենթակետում նախատեսված հայտարարությունները, որոնք տեղեկագրում քարտուղարը հրապարակում է ստորագրմանը հաջորդող աշխատանքային օրը.</w:t>
      </w:r>
    </w:p>
    <w:p w14:paraId="1CE4A237" w14:textId="77777777" w:rsidR="00D96837" w:rsidRPr="00D96837" w:rsidRDefault="00D96837" w:rsidP="00D9683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8.13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Օրենքի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հոդվածի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մասի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կետով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հիմքերն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գալու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պատվիրատուի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ղեկավարի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պատճառաբանված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հիման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վրա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լիազորված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մարմինը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ներառում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գնումների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գործընթացին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իրավունք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չունեցող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ցուցակում։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Պատվիրատուի ղեկավարի պատճառաբանված որոշումը լիազորված մարմինը հրապարակում է տեղեկագրում:</w:t>
      </w:r>
    </w:p>
    <w:p w14:paraId="0A2FDE44" w14:textId="77777777" w:rsidR="00D96837" w:rsidRPr="00D96837" w:rsidRDefault="00D96837" w:rsidP="00D9683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</w:rPr>
        <w:t>Ընդ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Calibri" w:eastAsia="Times New Roman" w:hAnsi="Calibri" w:cs="Calibri"/>
          <w:sz w:val="20"/>
          <w:szCs w:val="24"/>
          <w:lang w:val="af-ZA"/>
        </w:rPr>
        <w:t> 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կետում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նշված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որոշումը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պատվիրատուի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ղեկավարը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կայացնում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ընթացակարգը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չկայացած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հայտարարվելու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վերաբերյալ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հայտարարությունը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հրապարակելու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պայմանագիրը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միակողմանի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լուծելու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հայտարարությունը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(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ծանուցումը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հրապարակելու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տասն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երորդ օրը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Որոշումը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կայացվելուն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գրավոր </w:t>
      </w:r>
      <w:r w:rsidRPr="00D96837">
        <w:rPr>
          <w:rFonts w:ascii="GHEA Grapalat" w:eastAsia="Times New Roman" w:hAnsi="GHEA Grapalat" w:cs="Sylfaen"/>
          <w:sz w:val="20"/>
          <w:szCs w:val="24"/>
        </w:rPr>
        <w:t>տրամադրվում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լիազորված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մարմնին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Լիազորված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մարմինը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ներառում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գնումների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գործընթացին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իրավունք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չունեցող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ցուցակում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որոշումն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ստանալուն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քառասուներորդ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հինգ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երորդ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իսկ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որոշումն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ստանալուն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քառասուներորդ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դրությամբ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բողոքարկման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վերաբերյալ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հարուցված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չավարտված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դատական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գործի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առկայության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տվյալ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դատական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գործով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եզրափակիչ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դատական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ակտն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ուժի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մեջ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մտնելու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հինգ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երորդ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դատական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քննության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արդյունքով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որոշման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կատարման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հնարավորությունը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վերացել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։</w:t>
      </w:r>
    </w:p>
    <w:p w14:paraId="696E98B6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թե՝</w:t>
      </w:r>
    </w:p>
    <w:p w14:paraId="52E57F4B" w14:textId="77777777" w:rsidR="00D96837" w:rsidRPr="00D96837" w:rsidRDefault="00D96837" w:rsidP="00D9683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Sylfaen"/>
          <w:sz w:val="20"/>
          <w:szCs w:val="24"/>
          <w:lang w:val="af-ZA" w:eastAsia="ru-RU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սույն կետով նախատեսված՝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լիազորված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մարմ</w:t>
      </w:r>
      <w:r w:rsidRPr="00D96837">
        <w:rPr>
          <w:rFonts w:ascii="GHEA Grapalat" w:eastAsia="Times New Roman" w:hAnsi="GHEA Grapalat" w:cs="Sylfaen"/>
          <w:sz w:val="20"/>
          <w:szCs w:val="24"/>
          <w:lang w:val="x-none" w:eastAsia="ru-RU"/>
        </w:rPr>
        <w:t xml:space="preserve">նին որոշումը ներկայացվելու վերջնաժամկետը լրանալու օրվա դրությամբ մասնակիցը կամ պայմանագիրը կնքած անձը վճարել է 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>հայտի, պայմանագրի և (կամ) որակավորան ապահովման գումարը, ապա պատվիրատուն տվյալ մասնակցին ցուցակում ներառելու պատճառաբանված որոշումը չի ներկայացնում լիազորված մարմին.</w:t>
      </w:r>
    </w:p>
    <w:p w14:paraId="49513FC8" w14:textId="77777777" w:rsidR="00D96837" w:rsidRPr="00D96837" w:rsidRDefault="00D96837" w:rsidP="00D9683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Sylfaen"/>
          <w:sz w:val="20"/>
          <w:szCs w:val="24"/>
          <w:lang w:val="af-ZA" w:eastAsia="ru-RU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մասնակցի կամ պայմանագիրը կնքած անձի կողմից հայտի, պայմանագրի և (կամ) որակավորան ապահովման գումարի վճարումն իրականացվել է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լիազորված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մարմ</w:t>
      </w:r>
      <w:r w:rsidRPr="00D96837">
        <w:rPr>
          <w:rFonts w:ascii="GHEA Grapalat" w:eastAsia="Times New Roman" w:hAnsi="GHEA Grapalat" w:cs="Sylfaen"/>
          <w:sz w:val="20"/>
          <w:szCs w:val="24"/>
          <w:lang w:val="x-none" w:eastAsia="ru-RU"/>
        </w:rPr>
        <w:t>նին որոշումը ներկայացվելու վերջնաժամկետը լրանալու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ց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հետո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բայց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ոչ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ուշ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քան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x-none" w:eastAsia="ru-RU"/>
        </w:rPr>
        <w:t xml:space="preserve">լիազորված մարմնի կողմից մասնակցին  ցուցակում </w:t>
      </w:r>
      <w:r w:rsidRPr="00D96837">
        <w:rPr>
          <w:rFonts w:ascii="GHEA Grapalat" w:eastAsia="Times New Roman" w:hAnsi="GHEA Grapalat" w:cs="Sylfaen"/>
          <w:sz w:val="20"/>
          <w:szCs w:val="24"/>
          <w:lang w:val="x-none" w:eastAsia="ru-RU"/>
        </w:rPr>
        <w:lastRenderedPageBreak/>
        <w:t>ներառելու համար սահմանված քառասունօրյա ժամկետը լրանալը</w:t>
      </w:r>
      <w:r w:rsidRPr="00D96837">
        <w:rPr>
          <w:rFonts w:ascii="GHEA Grapalat" w:eastAsia="Times New Roman" w:hAnsi="GHEA Grapalat" w:cs="Sylfaen"/>
          <w:sz w:val="20"/>
          <w:szCs w:val="24"/>
          <w:lang w:val="hy-AM" w:eastAsia="ru-RU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իսկ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որոշումն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ստանալուն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քառասուներորդ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դրությամբ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մասնակցի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որոշման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բողոքարկման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վերաբերյալ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հարուցված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չավարտված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դատական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գործի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առկայության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ոչ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ուշ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քան</w:t>
      </w:r>
      <w:r w:rsidRPr="00D96837">
        <w:rPr>
          <w:rFonts w:ascii="GHEA Grapalat" w:eastAsia="Times New Roman" w:hAnsi="GHEA Grapalat" w:cs="Sylfaen"/>
          <w:sz w:val="20"/>
          <w:szCs w:val="24"/>
          <w:lang w:val="hy-AM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տվյալ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դատական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գործով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եզրափակիչ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դատական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ակտն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ուժի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մեջ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eastAsia="ru-RU"/>
        </w:rPr>
        <w:t>մտնելը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ապա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պատվիրատուն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դրա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մասին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գրավոր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տեղեկացնում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լիազորված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մարմին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որի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հիման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վրա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մասնակիցը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ներառվում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 w:eastAsia="ru-RU"/>
        </w:rPr>
        <w:t>ցուցակում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 w:eastAsia="ru-RU"/>
        </w:rPr>
        <w:t>:</w:t>
      </w:r>
    </w:p>
    <w:p w14:paraId="4D08A5D6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Ընդ որում, 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գնումներին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մասնակցելու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իրավունք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ունենալու մասին դիմում-հայտարարությունը որակվում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որպես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իրականությանը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չհամապատասխանող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մասնակիցը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սույն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հրավերով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սահմանված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կարգով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ժամկետներում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ներկայացնում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հրավերով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փաստաթղթերը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(այդ թվում շտկման ենթակա)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մասնակիցը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ներկայացնում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որակավորման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ապահովում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եթե ընթացակարգը կազմակերպված է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Օ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րենքի 15-րդ հոդվածի 6-րդ մասով նախատեսված կարգավորմանը համապատասխան և դրա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արդյունքում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համաձայնագիր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կնքելու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նպատակով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պայմանագիրը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կնքած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անձը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սահմանված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ժամկետում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միակողմանի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հաստատված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հայտարարության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տուժանքի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այսուհետ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նաև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տուժանք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ձևով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ներկայացված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պայմանագրի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որակավորման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ապահովումը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փոխարինում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բանկային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երաշխիք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կանխիկ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փողով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ապա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այդ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հանգամանքը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համարվում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որպես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գործընթացի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շրջանակում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ստանձնված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պարտավորության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խախտում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5FCED5D6" w14:textId="77777777" w:rsidR="00D96837" w:rsidRPr="00D96837" w:rsidRDefault="00D96837" w:rsidP="00D96837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     8.14 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Ե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թե մասնակից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ն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Օ</w:t>
      </w:r>
      <w:r w:rsidRPr="00D9683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րենքի 6-րդ հոդվածի 1-ին մասի 5-րդ և 6-րդ մասերով նախատեսված ցուցակներում ներառվել է հայտը ներկայացնելու օրվանից հետո, ապա նրա տվյալ հայտը ենթակա չէ մերժման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14:paraId="1CEE5D71" w14:textId="77777777" w:rsidR="00D96837" w:rsidRPr="00D96837" w:rsidRDefault="00D96837" w:rsidP="00D96837">
      <w:pPr>
        <w:spacing w:after="0" w:line="240" w:lineRule="auto"/>
        <w:ind w:firstLine="706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8.15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D96837">
        <w:rPr>
          <w:rFonts w:ascii="GHEA Grapalat" w:eastAsia="Times New Roman" w:hAnsi="GHEA Grapalat" w:cs="Sylfaen"/>
          <w:sz w:val="20"/>
          <w:szCs w:val="24"/>
        </w:rPr>
        <w:t>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8.8 </w:t>
      </w:r>
      <w:r w:rsidRPr="00D96837">
        <w:rPr>
          <w:rFonts w:ascii="GHEA Grapalat" w:eastAsia="Times New Roman" w:hAnsi="GHEA Grapalat" w:cs="Sylfaen"/>
          <w:sz w:val="20"/>
          <w:szCs w:val="24"/>
        </w:rPr>
        <w:t>կետում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նշված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փաստաթղթերը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մասնակիցը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սահմանված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ժամկետում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D96837">
        <w:rPr>
          <w:rFonts w:ascii="GHEA Grapalat" w:eastAsia="Times New Roman" w:hAnsi="GHEA Grapalat" w:cs="Sylfaen"/>
          <w:sz w:val="20"/>
          <w:szCs w:val="24"/>
        </w:rPr>
        <w:t>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քարտուղարին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</w:t>
      </w:r>
      <w:r w:rsidRPr="00D96837">
        <w:rPr>
          <w:rFonts w:ascii="GHEA Grapalat" w:eastAsia="Times New Roman" w:hAnsi="GHEA Grapalat" w:cs="Sylfaen"/>
          <w:sz w:val="20"/>
          <w:szCs w:val="24"/>
        </w:rPr>
        <w:t>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վերջինիս՝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էլեկտրոնային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փոստին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ուղարկելու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միջոցով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 </w:t>
      </w:r>
      <w:r w:rsidRPr="00D96837">
        <w:rPr>
          <w:rFonts w:ascii="GHEA Grapalat" w:eastAsia="Times New Roman" w:hAnsi="GHEA Grapalat" w:cs="Sylfaen"/>
          <w:sz w:val="20"/>
          <w:szCs w:val="24"/>
        </w:rPr>
        <w:t>Քարտուղարը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պարտավոր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փաստաթղթերն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ստանալու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հաստատել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դրանց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ստանալու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հանգամանքը՝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հրավերում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նշված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էլեկտրոնային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փոստից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էլեկտրոնային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փոստին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հավաստում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ուղարկելու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միջոցով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7F8384B3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8.16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նրանց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ներկայացուցիչները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լինել 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նիստերին։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կամ </w:t>
      </w:r>
      <w:r w:rsidRPr="00D96837">
        <w:rPr>
          <w:rFonts w:ascii="GHEA Grapalat" w:eastAsia="Times New Roman" w:hAnsi="GHEA Grapalat" w:cs="Sylfaen"/>
          <w:sz w:val="20"/>
          <w:szCs w:val="24"/>
        </w:rPr>
        <w:t>նրանց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ներկայացուցիչները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պահանջել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նիստերի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արձանագրությունների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պատճենները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որոնք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տրամադրվում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մեկ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օրացուցային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ընթացքում։</w:t>
      </w:r>
    </w:p>
    <w:p w14:paraId="7386C042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8.17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D96837">
        <w:rPr>
          <w:rFonts w:ascii="GHEA Grapalat" w:eastAsia="Times New Roman" w:hAnsi="GHEA Grapalat" w:cs="Sylfaen"/>
          <w:sz w:val="20"/>
          <w:szCs w:val="24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</w:rPr>
        <w:t>պատվիրատուի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էլեկտրոնային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ծանուցումներն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ուղարկվում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հայտում նշված էլեկտրոնային փոստին ուղարկելու միջոցով, </w:t>
      </w:r>
      <w:r w:rsidRPr="00D96837">
        <w:rPr>
          <w:rFonts w:ascii="GHEA Grapalat" w:eastAsia="Times New Roman" w:hAnsi="GHEA Grapalat" w:cs="Sylfaen"/>
          <w:sz w:val="20"/>
          <w:szCs w:val="24"/>
        </w:rPr>
        <w:t>իսկ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իր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նշված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էլեկտրոնային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փոստից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նշված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քարտուղարի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էլեկտրոնային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փոստին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>ուղարկվելու միջոցով:</w:t>
      </w:r>
    </w:p>
    <w:p w14:paraId="138AA049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 w:eastAsia="x-none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>Տեղեկությունների (փաստաթղթերի) էլեկտրոնային եղանակով փոխանակման դեպքում մասնակիցը տեղեկությունները (փաստաթղթերը) ուղարկում է հաստատված բնօրինակ փաստաթղթից արտատպված (սկանավորված) տարբերակով:</w:t>
      </w:r>
    </w:p>
    <w:p w14:paraId="4833D12F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>8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18 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Հայտերի</w:t>
      </w:r>
      <w:r w:rsidRPr="00D96837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գնահատումը</w:t>
      </w:r>
      <w:r w:rsidRPr="00D96837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և</w:t>
      </w:r>
      <w:r w:rsidRPr="00D96837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ընտրված մասնակցի որոշումն</w:t>
      </w:r>
      <w:r w:rsidRPr="00D96837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իրականացվում</w:t>
      </w:r>
      <w:r w:rsidRPr="00D96837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է</w:t>
      </w:r>
      <w:r w:rsidRPr="00D96837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ըստ</w:t>
      </w:r>
      <w:r w:rsidRPr="00D96837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առանձին</w:t>
      </w:r>
      <w:r w:rsidRPr="00D96837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af-ZA"/>
        </w:rPr>
        <w:t>չափաբաժինների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:</w:t>
      </w:r>
      <w:r w:rsidRPr="00D96837">
        <w:rPr>
          <w:rFonts w:ascii="GHEA Grapalat" w:eastAsia="Times New Roman" w:hAnsi="GHEA Grapalat" w:cs="Sylfaen"/>
          <w:sz w:val="20"/>
          <w:szCs w:val="20"/>
          <w:vertAlign w:val="superscript"/>
          <w:lang w:val="hy-AM"/>
        </w:rPr>
        <w:footnoteReference w:id="4"/>
      </w:r>
    </w:p>
    <w:p w14:paraId="06ECC88D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 w:eastAsia="x-none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 xml:space="preserve">8.19 Ընտրված մասնակցի կողմից պայմանագիրը չկնքելու (հրաժարվելու) կամ պայմանագիր կնքելու իրավունքից զրկվելու դեպքում հանձնաժողովի որոշմամբ ընտրված մասնակից է ճանաչվում հաջորդող տեղ զբաղեցրած մասնակիցը՝ սույն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 w:eastAsia="x-none"/>
        </w:rPr>
        <w:t>հրավերի 1-ին մասի 8.12-ից 8.18-րդ կետերով սահմանված ընթացակարգի կիրառմամբ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 w:eastAsia="x-none"/>
        </w:rPr>
        <w:t>:</w:t>
      </w:r>
    </w:p>
    <w:p w14:paraId="44D67FD8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8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20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պահանջների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համապատասխանության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հիմնավորման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նպատակով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ներկայացնել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լրացուցիչ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այլ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փաստաթղթեր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տեղեկություններ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նյութեր։</w:t>
      </w:r>
    </w:p>
    <w:p w14:paraId="73F36B44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proofErr w:type="gramStart"/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</w:t>
      </w:r>
      <w:r w:rsidRPr="00D96837">
        <w:rPr>
          <w:rFonts w:ascii="GHEA Grapalat" w:eastAsia="Times New Roman" w:hAnsi="GHEA Grapalat" w:cs="Sylfaen"/>
          <w:sz w:val="20"/>
          <w:szCs w:val="24"/>
        </w:rPr>
        <w:t>անձնաժողովը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ստուգել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տվյալների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իսկությունը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օգտագործելով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պաշտոնական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աղբյուրներից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ստացված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տվյալներ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դրա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ստանալով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իրավասու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մարմինների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գրավոր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եզրակացությունը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հարցում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ուղարկվելու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համապատասխան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պետական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տեղական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ինքնակառավարման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մարմինները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հարցումն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ստանալու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երկու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աշխատանքային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տրամադրում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գրավոր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եզրակացություն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մ</w:t>
      </w:r>
      <w:r w:rsidRPr="00D96837">
        <w:rPr>
          <w:rFonts w:ascii="GHEA Grapalat" w:eastAsia="Times New Roman" w:hAnsi="GHEA Grapalat" w:cs="Sylfaen"/>
          <w:sz w:val="20"/>
          <w:szCs w:val="24"/>
        </w:rPr>
        <w:t>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ներկայացրած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տվյալների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իսկության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ստուգման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արդյունքում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տվյալները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որակվում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են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իրականությանը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չհամապա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D96837">
        <w:rPr>
          <w:rFonts w:ascii="GHEA Grapalat" w:eastAsia="Times New Roman" w:hAnsi="GHEA Grapalat" w:cs="Sylfaen"/>
          <w:sz w:val="20"/>
          <w:szCs w:val="24"/>
        </w:rPr>
        <w:t>տասխանող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ապա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տվյալ մասնակցի հայտը մերժվում է:</w:t>
      </w:r>
      <w:proofErr w:type="gramEnd"/>
    </w:p>
    <w:p w14:paraId="5C66FBD3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8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21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8.20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կետի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կիրառման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նպատակով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կարող է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հրավիրվել հանձնաժողովի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արտահերթ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նիստ։</w:t>
      </w:r>
    </w:p>
    <w:p w14:paraId="75D7ABAF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w:rsidRPr="00D96837">
        <w:rPr>
          <w:rFonts w:ascii="GHEA Grapalat" w:eastAsia="Times New Roman" w:hAnsi="GHEA Grapalat" w:cs="Times New Roman"/>
          <w:spacing w:val="-6"/>
          <w:sz w:val="20"/>
          <w:szCs w:val="20"/>
          <w:lang w:val="hy-AM" w:eastAsia="ru-RU"/>
        </w:rPr>
        <w:t>8.</w:t>
      </w:r>
      <w:r w:rsidRPr="00D96837">
        <w:rPr>
          <w:rFonts w:ascii="GHEA Grapalat" w:eastAsia="Times New Roman" w:hAnsi="GHEA Grapalat" w:cs="Times New Roman"/>
          <w:spacing w:val="-6"/>
          <w:sz w:val="20"/>
          <w:szCs w:val="20"/>
          <w:lang w:val="af-ZA" w:eastAsia="ru-RU"/>
        </w:rPr>
        <w:t xml:space="preserve">22 </w:t>
      </w:r>
      <w:r w:rsidRPr="00D96837">
        <w:rPr>
          <w:rFonts w:ascii="GHEA Grapalat" w:eastAsia="Times New Roman" w:hAnsi="GHEA Grapalat" w:cs="Tahoma"/>
          <w:sz w:val="20"/>
          <w:szCs w:val="20"/>
          <w:lang w:val="hy-AM" w:eastAsia="ru-RU"/>
        </w:rPr>
        <w:t>Մինչև պայմանագիր կնքելը պատվիրատուն տեղեկագրում հրապարակում է հայտարարություն պայմանագիր կնքելու որոշման մասին ոչ ուշ, քան ընտրված մասնակցի մասին որոշման ընդունմանը հաջորդող առաջին աշխատանքային օրը:</w:t>
      </w:r>
      <w:r w:rsidRPr="00D96837">
        <w:rPr>
          <w:rFonts w:ascii="GHEA Grapalat" w:eastAsia="Times New Roman" w:hAnsi="GHEA Grapalat" w:cs="Sylfaen"/>
          <w:szCs w:val="20"/>
          <w:lang w:val="hy-AM" w:eastAsia="ru-RU"/>
        </w:rPr>
        <w:t xml:space="preserve"> </w:t>
      </w:r>
      <w:r w:rsidRPr="00D96837">
        <w:rPr>
          <w:rFonts w:ascii="GHEA Grapalat" w:eastAsia="Times New Roman" w:hAnsi="GHEA Grapalat" w:cs="Tahoma"/>
          <w:sz w:val="20"/>
          <w:szCs w:val="20"/>
          <w:lang w:val="hy-AM" w:eastAsia="ru-RU"/>
        </w:rPr>
        <w:t>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վերաբերյալ:</w:t>
      </w:r>
    </w:p>
    <w:p w14:paraId="6DE25733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lastRenderedPageBreak/>
        <w:t>8.23 Անգործության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ժամկետը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պայմանագիր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կնքելու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որոշման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հայտարարության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հրապարակման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օրվան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պ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ատվիրատուի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պայմանագիրը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կնքելու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իրավասության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առաջացման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միջև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ընկած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ժամանակահատվածն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է։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1F383ED5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Անգործության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ժամկետը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սույն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ընթացակարգի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դեպքում «      » օրացուցային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օր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է</w:t>
      </w:r>
      <w:r w:rsidRPr="00D96837">
        <w:rPr>
          <w:rFonts w:ascii="GHEA Grapalat" w:eastAsia="Times New Roman" w:hAnsi="GHEA Grapalat" w:cs="Tahoma"/>
          <w:sz w:val="20"/>
          <w:szCs w:val="20"/>
          <w:lang w:val="es-ES"/>
        </w:rPr>
        <w:t>։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Անգործության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ժամկետը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կիրառելի</w:t>
      </w: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</w:p>
    <w:p w14:paraId="4BCF3C3B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0"/>
          <w:lang w:val="hy-AM"/>
        </w:rPr>
        <w:t>-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չէ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եթե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միայն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մեկ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մ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ասնակից է հայտ ներկայացրել</w:t>
      </w:r>
      <w:r w:rsidRPr="00D96837">
        <w:rPr>
          <w:rFonts w:ascii="GHEA Grapalat" w:eastAsia="Times New Roman" w:hAnsi="GHEA Grapalat" w:cs="Times New Roman"/>
          <w:i/>
          <w:sz w:val="20"/>
          <w:szCs w:val="20"/>
          <w:lang w:val="es-ES"/>
        </w:rPr>
        <w:t>,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որի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հետ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կնքվում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է</w:t>
      </w:r>
      <w:r w:rsidRPr="00D9683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պայմանագիր</w:t>
      </w:r>
      <w:r w:rsidRPr="00D96837">
        <w:rPr>
          <w:rFonts w:ascii="GHEA Grapalat" w:eastAsia="Times New Roman" w:hAnsi="GHEA Grapalat" w:cs="Arial"/>
          <w:sz w:val="20"/>
          <w:szCs w:val="20"/>
          <w:lang w:val="hy-AM"/>
        </w:rPr>
        <w:t>,</w:t>
      </w:r>
    </w:p>
    <w:p w14:paraId="68468EE1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Sylfaen"/>
          <w:sz w:val="20"/>
          <w:szCs w:val="20"/>
          <w:lang w:val="es-ES"/>
        </w:rPr>
        <w:t>-  է նաև այն դեպքում, երբ միայն մեկ մասնակից է հայտ ներկայացրել, և այն մերժվել է: Սույն կետի կիրառման դեպքում անգործության ժամկետը սահմանվում է գնման ընթացակարգը չկայացած հայտարարելու մասին հայտարարությամբ:</w:t>
      </w:r>
    </w:p>
    <w:p w14:paraId="75E439B5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Պատվիրատուն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պայմանագիրը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կնքում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կետով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նախատեսված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անգործության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ժամկետում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որևէ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մ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ասնակից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բողոքարկում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պայմանագիր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կնքելու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մասին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որոշումը։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Մինչև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անգործության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ժամկետը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լրանալը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առանց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պայմանագիր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կնքելու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կամ գնման ընթացակարգը չկայացած հայտարարելու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մասին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հրապարակման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վ</w:t>
      </w:r>
      <w:r w:rsidRPr="00D96837">
        <w:rPr>
          <w:rFonts w:ascii="GHEA Grapalat" w:eastAsia="Times New Roman" w:hAnsi="GHEA Grapalat" w:cs="Sylfaen"/>
          <w:sz w:val="20"/>
          <w:szCs w:val="24"/>
        </w:rPr>
        <w:t>ած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պայմանագիրն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առ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ոչինչ</w:t>
      </w:r>
      <w:r w:rsidRPr="00D9683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է։</w:t>
      </w:r>
    </w:p>
    <w:p w14:paraId="4F86CB24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</w:p>
    <w:p w14:paraId="3AFDC68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es-ES"/>
        </w:rPr>
        <w:t>9</w:t>
      </w: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ԿՆՔՈՒՄԸ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14:paraId="34B65B9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14:paraId="52E4D0A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iCs/>
          <w:sz w:val="20"/>
          <w:szCs w:val="24"/>
          <w:lang w:val="es-ES"/>
        </w:rPr>
        <w:t>9</w:t>
      </w:r>
      <w:r w:rsidRPr="00E84C88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.1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փաստաթուղթ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կազմելու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միջոցով։</w:t>
      </w:r>
    </w:p>
    <w:p w14:paraId="2F2568D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9.2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w:rsidRPr="00E84C88">
        <w:rPr>
          <w:rFonts w:ascii="Arial" w:eastAsia="Times New Roman" w:hAnsi="Arial" w:cs="Arial"/>
          <w:sz w:val="20"/>
          <w:szCs w:val="24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չորս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ծանուցում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ներկայացնելով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շուտ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w:rsidRPr="00E84C88">
        <w:rPr>
          <w:rFonts w:ascii="Arial" w:eastAsia="Times New Roman" w:hAnsi="Arial" w:cs="Arial"/>
          <w:sz w:val="20"/>
          <w:szCs w:val="24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երկրորդ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4934CA1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9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.3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կնքվելիք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եղանակով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ներառվում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նկարագիրը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0939AC1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9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ծանուցումը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նախագիծ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ստանալուց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10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ապահովումը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զրկվում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իրավունքից։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048C097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ատվիրատուին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հաշվառվում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փաստաթղթաշրջանառության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համակարգում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ղեկավարի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իրավասության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առաջացմանը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հաստատմանը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ուղեկցող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գրությամբ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0B53A73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9.5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9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w:rsidRPr="00E84C88">
        <w:rPr>
          <w:rFonts w:ascii="Arial" w:eastAsia="Times New Roman" w:hAnsi="Arial" w:cs="Arial"/>
          <w:sz w:val="20"/>
          <w:szCs w:val="24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ավարտը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նախագծում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սակայն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հանգեցնել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առարկայի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բնութագրերի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ներառյալ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ավելացմանը։</w:t>
      </w:r>
      <w:r w:rsidRPr="00E84C88">
        <w:rPr>
          <w:rFonts w:ascii="GHEA Grapalat" w:eastAsia="Times New Roman" w:hAnsi="GHEA Grapalat" w:cs="Times New Roman"/>
          <w:spacing w:val="-8"/>
          <w:sz w:val="20"/>
          <w:szCs w:val="20"/>
          <w:lang w:val="af-ZA"/>
        </w:rPr>
        <w:t xml:space="preserve"> </w:t>
      </w:r>
    </w:p>
    <w:p w14:paraId="2341ECE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14:paraId="332A153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10.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Sylfaen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Sylfaen"/>
          <w:b/>
          <w:iCs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ԱՊԱՀՈՎՈՒՄ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ՆԵՐ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Ը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14:paraId="23D2297D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>10.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Որակավորման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</w:t>
      </w:r>
      <w:r w:rsidRPr="00D96837">
        <w:rPr>
          <w:rFonts w:ascii="GHEA Grapalat" w:eastAsia="Times New Roman" w:hAnsi="GHEA Grapalat" w:cs="Sylfaen"/>
          <w:sz w:val="20"/>
          <w:szCs w:val="24"/>
        </w:rPr>
        <w:t>այմանագրի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ապահովում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ներկայացնելու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պահանջի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հիման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վրա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այն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ստանալու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օրվանից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հետո 5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աշխատանքային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մասնակիցը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պարտավոր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ներկայացնել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որակավորման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պայմանագրի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ապահովում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</w:t>
      </w:r>
      <w:r w:rsidRPr="00D96837">
        <w:rPr>
          <w:rFonts w:ascii="GHEA Grapalat" w:eastAsia="Times New Roman" w:hAnsi="GHEA Grapalat" w:cs="Sylfaen"/>
          <w:sz w:val="20"/>
          <w:szCs w:val="24"/>
        </w:rPr>
        <w:t>։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Եթե ապահովումը ներկայացվում է բանկային երաշխիքի ձևով, ապա սույն կետով նախատեսված ժամկետը սահմանվում է 10 աշխատանքային օր։ 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մասնակցի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հետ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պայմանագիր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կնքվում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վերջինս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ներկայացնում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որակավորման 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պայմանագրի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(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կանխավճարի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ապահովումները:</w:t>
      </w:r>
      <w:r w:rsidRPr="00D96837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footnoteReference w:id="5"/>
      </w:r>
    </w:p>
    <w:p w14:paraId="508E584E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10.2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Որակավորման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ապահովման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չափը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հավասար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սույն ընթացակարգի շրջանակում գնվելիք ապրանքի գնման գնի 15 տոկոսին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Եթե ապրանքի գնման գինը պակաս է կնքվելիք պայմանագրի գնից, ապա որակավորման ապահովման չափը հաշվարկվում է պայմանագրի գնի նկատմամբ։ Որակավորման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lastRenderedPageBreak/>
        <w:t>ապահովումը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ներկայացվում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տուժանքի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(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հավելված 4</w:t>
      </w:r>
      <w:r w:rsidRPr="00D96837">
        <w:rPr>
          <w:rFonts w:ascii="Cambria Math" w:eastAsia="Times New Roman" w:hAnsi="Cambria Math" w:cs="Cambria Math"/>
          <w:sz w:val="20"/>
          <w:szCs w:val="24"/>
          <w:lang w:val="hy-AM"/>
        </w:rPr>
        <w:t>․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2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)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կանխիկ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փողի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բանկերի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տրամադրված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երաշխիքների ձևով: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Ընդ որում ապահովումը</w:t>
      </w:r>
      <w:r w:rsidRPr="00D96837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պետք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վավեր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լինի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առնվազն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մինչև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կատարման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արդյունքը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պատվիրատուի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ամբողջական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ընդունվելու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օրվան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2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0-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աշխատանքային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օրը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>ներառյալ</w:t>
      </w:r>
      <w:r w:rsidRPr="00D96837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footnoteReference w:id="6"/>
      </w:r>
    </w:p>
    <w:p w14:paraId="7FDE9581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D96837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 xml:space="preserve">գնման ընթացակարգը կազմակերպված է չափաբաժիններով և մասնակիցը ընտրված մասնակից է ճանաչվում մեկից ավելի չափաբաժինների մասով,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ապա կարող է ներկայացնել՝ ինչպես յուրաքանչյուր չափաբաժնի համար առանձին, այնպես էլ մեկ որակավորման ապահովում` բոլոր չափաբաժինների համար: Մեկ որակավորման ապահովում ներկայացվելու դեպքում դրա գումարը հաշվարկվում է ներկայացված չափաբաժինների գնման գների հանրագումարի նկատմամբ ՝ հաշվի առնելով Կարգի 32-րդ կետի 1-ին ենթակետի «գ» պարբերության  պահանջները:</w:t>
      </w: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Կանխիկ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փողի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ձևով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ներկայացված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 xml:space="preserve">որակավորման ապահովումը պետք է փոխանցվի Կենտրոնական գանձապետարանում լիազորված մարմնի անվամբ բացված «900008000698» գանձապետական հաշվին:  </w:t>
      </w:r>
    </w:p>
    <w:p w14:paraId="191A68A8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>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ընթացքում:</w:t>
      </w:r>
    </w:p>
    <w:p w14:paraId="252DB300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 xml:space="preserve">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հետ,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համամասնությամբ: </w:t>
      </w:r>
    </w:p>
    <w:p w14:paraId="6538C2CA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color w:val="FFFFFF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>Բանկային երաշխիքի ձևով որակավորման ապահովումը ընտրված մասնակիցը ներկայացնում է հավելված 4-ի կամ հավելված 4.1-ի համաձայն:</w:t>
      </w:r>
      <w:r w:rsidRPr="00D96837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footnoteReference w:id="7"/>
      </w:r>
    </w:p>
    <w:p w14:paraId="4D95BDA3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>Ընդ որում, եթե ապրանքների գնման պայմանագրերը կնքվում են Օրենքի 15-րդ հոդվածի 6-րդ մասի հիման վրա, ապա առկա ֆինանսական հատկացումների շրջանակում տվյալ տարվա համար կնքված համաձայնագրի (համաձայնագրերի) մասով ներկայացված որակավորման ապահովումը ենթակա է վերադարձման այդ համաձայնագիրը (համաձայնագրերը) կատարողի կողմից ողջ ծավալով պատշաճ կատարվելու և դրա արդյունքը պատվիրատուի կողմից ամբողջական ընդունվելու դեպքում:</w:t>
      </w:r>
    </w:p>
    <w:p w14:paraId="0498F288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>Որակավորման ապահովումը չի վերադարձվում, եթե այն ներկայացրած անձը խախտում է պայմանագրով նախատեսված պարտավորություն, որը հանգեցնում է պատվիրատուի կողմից պայմանագրի միակողմանի լուծմանը:</w:t>
      </w:r>
    </w:p>
    <w:p w14:paraId="7A9CF67D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10.3. Պայմանագրի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ապահովման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չափը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կազմում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գնման գնի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10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տոկոսը: Եթե պայմանագրի նախագծով նախատեսված ապրանքների գնման գինը պակաս է կնքվելիք պայմանագրի գնից, ապա պայմանագրի ապահովման չափը հաշվարկվում է պայմանագրի գնի նկատմամբ: Պայմանագրի ապահովումը ներկայացվում է բանկային երախիքի (հավելված 5) կամ կանխիկ փողի ձևով:</w:t>
      </w:r>
      <w:r w:rsidRPr="00D96837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footnoteReference w:id="8"/>
      </w:r>
    </w:p>
    <w:p w14:paraId="72A90441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 xml:space="preserve">Եթե գնման ընթացակարգը կազմակերպված է չափաբաժիններով և մասնակիցը ընտրված մասնակից է ճանաչվում մեկից ավելի չափաբաժինների մասով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ապա կարող է ներկայացնել՝ ինչպես յուրաքանչյուր չափաբաժնի համար առանձին, այնպես էլ մեկ պայմանագրի ապահովում` բոլոր չափաբաժինների համար: Մեկ պայմանագրի ապահովում ներկայացվելու դեպքում դրա գումարը հաշվարկվում է ներկայացված չափաբաժինների գնման գների հանրագումարի նկատմամբ՝ հաշվի առնելով Կարգի 32-րդ կետի 9-րդ ենթակետի պահանջները:</w:t>
      </w:r>
      <w:r w:rsidRPr="00D9683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591532B7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Պայմանագրի ապահովումը պետք է վավեր լինի առնվազն մինչև կնքվելիք պայմանագրով սահմանվող պարտավորությունների ամբողջական կատարման վերջին օրվան հաջորդող 90-րդ աշխատանքային օրը ներառյալ: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Պայմանագրի ապահովումը այն ներկայացրած անձին վերադարձվում է կնքված պայմանագրով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lastRenderedPageBreak/>
        <w:t>ստանձնված պարտավորությունների ամբողջական կատարման դեպքում՝ ամբողջական պարտավորությունների կատարման ժամկետը լրանալուն հաջորդող 5 աշխատանքային օրվա ընթացքում:</w:t>
      </w:r>
    </w:p>
    <w:p w14:paraId="1D476F20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Կանխիկ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փողի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ձևով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hy-AM"/>
        </w:rPr>
        <w:t>ներկայացված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 xml:space="preserve">պայմանագրի ապահովումը պետք է փոխանցվի Կենտրոնական գանձապետարանում լիազորված մարմնի անվամբ բացված «900008000664» գանձապետական հաշվին.  </w:t>
      </w:r>
    </w:p>
    <w:p w14:paraId="587ECD87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10.4 </w:t>
      </w:r>
      <w:r w:rsidRPr="00D96837">
        <w:rPr>
          <w:rFonts w:ascii="GHEA Grapalat" w:eastAsia="Times New Roman" w:hAnsi="GHEA Grapalat" w:cs="Arial"/>
          <w:sz w:val="20"/>
          <w:szCs w:val="24"/>
          <w:lang w:val="hy-AM"/>
        </w:rPr>
        <w:t xml:space="preserve">Եթե գնման ընթացակարգը կազմակերպված է Օրենքի 15-րդ հոդվածի 6-րդ մասի հիման վրա և պայմանագիրը կնքելու իրավասության առաջացման պահին նախատեսված չեն ֆինանսական միջոցներ, ապա որակավորման և պայմանագրի ապահովումները ներկայացվում են միակողմանի հաստատված հայտարարության` տուժանքի կամ կանխիկ փողի ձևով: Եթե պայմանագիրը կնքելու իրավասության առաջացման պահին նախատեսված ֆինանսական միջոցները գերազանցում են 25 մլն. ՀՀ դրամը, սակայն պայմանագրի ամբողջական կատարման համար հետագայում ևս պահանջվում են ֆինանսական միջոցներ, ապա պայմանագրի և որակավորման ապահովումները, հատկացված ֆինանսական միջոցների մասով, ներկայացվում են բանկային երաշխիքի կամ կանխիկ փողի, իսկ պահանջվող ֆինանսական միջոցների մասով՝ միակողմանի հաստատված հայտարարության՝ տուժանքի կամ կանխիկ փողի ձևով: </w:t>
      </w:r>
    </w:p>
    <w:p w14:paraId="139FA902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i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10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.5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Պայմանագրով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պ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ատվիրատուի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կողմից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կանխավճար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հատկացվելու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նախատեսվելու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ընտրված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մասնակիցը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պ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ատվիրատուին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ներկայացնում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նաև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կանխավճարի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ապահովում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կանխավճարի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չափով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բանկային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երաշխիքի ձևով (հավելված՝ 5</w:t>
      </w:r>
      <w:r w:rsidRPr="00D96837">
        <w:rPr>
          <w:rFonts w:ascii="Cambria Math" w:eastAsia="Times New Roman" w:hAnsi="Cambria Math" w:cs="Cambria Math"/>
          <w:sz w:val="20"/>
          <w:szCs w:val="24"/>
          <w:lang w:val="hy-AM"/>
        </w:rPr>
        <w:t>․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2):</w:t>
      </w:r>
      <w:r w:rsidRPr="00D96837">
        <w:rPr>
          <w:rFonts w:ascii="GHEA Grapalat" w:eastAsia="Times New Roman" w:hAnsi="GHEA Grapalat" w:cs="Sylfaen"/>
          <w:i/>
          <w:sz w:val="20"/>
          <w:szCs w:val="24"/>
          <w:lang w:val="af-ZA"/>
        </w:rPr>
        <w:t xml:space="preserve"> </w:t>
      </w:r>
    </w:p>
    <w:p w14:paraId="6F2379F4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10.6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է, ապա որակավորման և պայմանագրի ապահովումները վճարվում են միայն այդ չափաբաժնի նկատմամբ հաշվարկված գումարի չափով: </w:t>
      </w:r>
    </w:p>
    <w:p w14:paraId="3F0A89BD" w14:textId="77777777" w:rsidR="00D96837" w:rsidRPr="00D96837" w:rsidRDefault="00D96837" w:rsidP="00D9683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10.7 Պատվիրատուի ղեկավարը պայմանագրի և որակավորման ապահովման վճարման պահանջը բանկին, իսկ կանխիկ փողի ձևով ներկայացված ապահովման դեպքում՝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ՀՀ ֆինանսների նախարարություն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, ներկայացնում է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գրավոր՝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ապահովման վճարման հիմքը առաջանալու օրվան հաջորդող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հինգ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աշխատանքային օրվա ընթացքում: Եթե ապահովման վճարման պահանջը բանկի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կամ ՀՀ ֆինանսների նախարարության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կողմից մերժվում է պահանջը կամ դրան կից փաստաթղթերը ոչ ամբողջական ներկայացված լինելու հիմքով, ապա նոր պահանջը պատվիրատուի ղեկավարը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գրավոր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ներկայացնում է մերժումը ստանալուն հաջորդող երկու աշխատանքային օրվա ընթացքում: </w:t>
      </w:r>
    </w:p>
    <w:p w14:paraId="1252FA7E" w14:textId="77777777" w:rsidR="00D96837" w:rsidRPr="00D96837" w:rsidRDefault="00D96837" w:rsidP="00D9683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10.8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Պատվիրատուի ղեկավարը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պայմանագրի կամ որակավորման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ապահովման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վերադարձման մասին գրավոր տեղեկացնում է՝</w:t>
      </w:r>
    </w:p>
    <w:p w14:paraId="14607DA8" w14:textId="77777777" w:rsidR="00D96837" w:rsidRPr="00D96837" w:rsidRDefault="00D96837" w:rsidP="00D9683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կանխիկ փողի ձևով ներկայացված ապահովման դեպքում ՀՀ ֆինանսների նախարարությանը՝ 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ապահովման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վերադարձման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հիմքը առաջանալու օրվան հաջորդող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հինգ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աշխատանքային օրվա ընթացքում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, կցելով վճարումը հիմնավորող հայտով ներկայացված փաստաթղթի պատճենը.</w:t>
      </w:r>
    </w:p>
    <w:p w14:paraId="54C14D41" w14:textId="77777777" w:rsidR="00D96837" w:rsidRPr="00D96837" w:rsidRDefault="00D96837" w:rsidP="00D9683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բանկային երաշխիքի ձևով ներկայացված ապահովման դեպքում՝ երաշխիքը թողարկած բանկին՝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ապահովման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վերադարձման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հիմքը առաջանալու օրվան հաջորդող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հինգ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աշխատանքային օրվա ընթացքում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</w:p>
    <w:p w14:paraId="16BD8B6F" w14:textId="77777777" w:rsidR="00D96837" w:rsidRPr="00D96837" w:rsidRDefault="00D96837" w:rsidP="00D96837">
      <w:pPr>
        <w:spacing w:after="0" w:line="240" w:lineRule="auto"/>
        <w:ind w:firstLine="375"/>
        <w:jc w:val="both"/>
        <w:rPr>
          <w:rFonts w:ascii="Calibri" w:eastAsia="Times New Roman" w:hAnsi="Calibri" w:cs="Times New Roman"/>
          <w:sz w:val="20"/>
          <w:szCs w:val="20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-տուժանքի ձևով ներկայացված ապահովման դեպքում դեպքում՝ այն ներկայացրած մասնակցին՝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ապահովման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վերադարձման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հիմքը առաջանալու օրվան հաջորդող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հինգ 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աշխատանքային օրվա ընթացքում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009AEC7B" w14:textId="77777777" w:rsidR="00D96837" w:rsidRPr="00D96837" w:rsidRDefault="00D96837" w:rsidP="00D9683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526EE547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4"/>
          <w:lang w:val="af-ZA"/>
        </w:rPr>
      </w:pPr>
    </w:p>
    <w:p w14:paraId="035EB049" w14:textId="77777777" w:rsidR="00D96837" w:rsidRPr="00D96837" w:rsidRDefault="00D96837" w:rsidP="00D96837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11. </w:t>
      </w:r>
      <w:r w:rsidRPr="00D96837">
        <w:rPr>
          <w:rFonts w:ascii="GHEA Grapalat" w:eastAsia="Times New Roman" w:hAnsi="GHEA Grapalat" w:cs="Sylfaen"/>
          <w:b/>
          <w:sz w:val="20"/>
          <w:szCs w:val="24"/>
          <w:lang w:val="af-ZA"/>
        </w:rPr>
        <w:t>ԸՆԹԱՑԱԿԱՐԳԸ</w:t>
      </w:r>
      <w:r w:rsidRPr="00D96837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b/>
          <w:sz w:val="20"/>
          <w:szCs w:val="24"/>
          <w:lang w:val="af-ZA"/>
        </w:rPr>
        <w:t>ՉԿԱՅԱՑԱԾ</w:t>
      </w:r>
      <w:r w:rsidRPr="00D96837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b/>
          <w:sz w:val="20"/>
          <w:szCs w:val="24"/>
          <w:lang w:val="af-ZA"/>
        </w:rPr>
        <w:t>ՀԱՅՏԱՐԱՐԵԼԸ</w:t>
      </w:r>
    </w:p>
    <w:p w14:paraId="629D9724" w14:textId="77777777" w:rsidR="00D96837" w:rsidRPr="00D96837" w:rsidRDefault="00D96837" w:rsidP="00D96837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52BC29E0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sz w:val="20"/>
          <w:szCs w:val="24"/>
          <w:lang w:val="af-ZA"/>
        </w:rPr>
        <w:t>11.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w:rsidRPr="00D96837">
        <w:rPr>
          <w:rFonts w:ascii="GHEA Grapalat" w:eastAsia="Times New Roman" w:hAnsi="GHEA Grapalat" w:cs="Sylfaen"/>
          <w:sz w:val="20"/>
          <w:szCs w:val="24"/>
        </w:rPr>
        <w:t>Օրենքի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37-</w:t>
      </w:r>
      <w:r w:rsidRPr="00D96837">
        <w:rPr>
          <w:rFonts w:ascii="GHEA Grapalat" w:eastAsia="Times New Roman" w:hAnsi="GHEA Grapalat" w:cs="Sylfaen"/>
          <w:sz w:val="20"/>
          <w:szCs w:val="24"/>
        </w:rPr>
        <w:t>րդ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հոդվածի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համաձայն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հանձնաժողովը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սույն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ընթացակարգը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չկայացած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եթե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</w:p>
    <w:p w14:paraId="179F6280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հայտերից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ոչ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մեկը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համապատասխանում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հրավերի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պայմաններին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58928018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w:rsidRPr="00D96837">
        <w:rPr>
          <w:rFonts w:ascii="GHEA Grapalat" w:eastAsia="Times New Roman" w:hAnsi="GHEA Grapalat" w:cs="Sylfaen"/>
          <w:sz w:val="20"/>
          <w:szCs w:val="24"/>
        </w:rPr>
        <w:t>դադարում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գոյություն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ունենալ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պահանջը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: Ընդ որում պ</w:t>
      </w:r>
      <w:r w:rsidRPr="00D96837">
        <w:rPr>
          <w:rFonts w:ascii="GHEA Grapalat" w:eastAsia="Times New Roman" w:hAnsi="GHEA Grapalat" w:cs="Sylfaen"/>
          <w:sz w:val="20"/>
          <w:szCs w:val="24"/>
        </w:rPr>
        <w:t>ետության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համայնքների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կարիքների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կազմակերպված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ընթացակարգը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կարող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ամբողջությամբ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մասնակի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չկայացած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հայտարարվել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համապատասխանաբար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Հայաստանի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Հանրապետության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կառավարության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համայնքի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ավագանու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այլ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պատվիրատուների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D96837">
        <w:rPr>
          <w:rFonts w:ascii="GHEA Grapalat" w:eastAsia="Times New Roman" w:hAnsi="GHEA Grapalat" w:cs="Sylfaen"/>
          <w:sz w:val="20"/>
          <w:szCs w:val="24"/>
        </w:rPr>
        <w:t>ընդհանուր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կառավարումն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իրականացնող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լիազորված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մարմնի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ղեկավարի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իսկ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հիմնադրամների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դեպքում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հոգաբարձուների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խորհրդի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որոշման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հիման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վրա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D96837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footnoteReference w:id="9"/>
      </w:r>
    </w:p>
    <w:p w14:paraId="07491062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3)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ոչ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մի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հայտ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hy-AM"/>
        </w:rPr>
        <w:t>ներկայացվել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19063627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4) </w:t>
      </w:r>
      <w:r w:rsidRPr="00D96837">
        <w:rPr>
          <w:rFonts w:ascii="GHEA Grapalat" w:eastAsia="Times New Roman" w:hAnsi="GHEA Grapalat" w:cs="Sylfaen"/>
          <w:sz w:val="20"/>
          <w:szCs w:val="24"/>
        </w:rPr>
        <w:t>պայմանագիր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չի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կնքվում։</w:t>
      </w:r>
    </w:p>
    <w:p w14:paraId="1E5832A3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11.2 Գ</w:t>
      </w:r>
      <w:r w:rsidRPr="00D96837">
        <w:rPr>
          <w:rFonts w:ascii="GHEA Grapalat" w:eastAsia="Times New Roman" w:hAnsi="GHEA Grapalat" w:cs="Sylfaen"/>
          <w:sz w:val="20"/>
          <w:szCs w:val="24"/>
        </w:rPr>
        <w:t>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ընթացակարգը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չկայացած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հայտարարվելու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հաջորդող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  <w:lang w:val="en-US"/>
        </w:rPr>
        <w:t>աշխատանքային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օրվա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ընթացքում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>, պ</w:t>
      </w:r>
      <w:r w:rsidRPr="00D96837">
        <w:rPr>
          <w:rFonts w:ascii="GHEA Grapalat" w:eastAsia="Times New Roman" w:hAnsi="GHEA Grapalat" w:cs="Sylfaen"/>
          <w:sz w:val="20"/>
          <w:szCs w:val="24"/>
        </w:rPr>
        <w:t>ատվիրատուն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տեղեկագրում հրապարակում է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հայտարարություն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D96837">
        <w:rPr>
          <w:rFonts w:ascii="GHEA Grapalat" w:eastAsia="Times New Roman" w:hAnsi="GHEA Grapalat" w:cs="Sylfaen"/>
          <w:sz w:val="20"/>
          <w:szCs w:val="24"/>
        </w:rPr>
        <w:t>որում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նշվում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է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գնման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ընթացակարգը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չկայացած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հայտարարվելու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D96837">
        <w:rPr>
          <w:rFonts w:ascii="GHEA Grapalat" w:eastAsia="Times New Roman" w:hAnsi="GHEA Grapalat" w:cs="Sylfaen"/>
          <w:sz w:val="20"/>
          <w:szCs w:val="24"/>
        </w:rPr>
        <w:t>հիմնավորումը։</w:t>
      </w:r>
      <w:r w:rsidRPr="00D9683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389B6118" w14:textId="77777777" w:rsidR="00D96837" w:rsidRPr="00D96837" w:rsidRDefault="00D96837" w:rsidP="00D9683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</w:p>
    <w:p w14:paraId="3BE8B34E" w14:textId="77777777" w:rsidR="00D96837" w:rsidRPr="00D96837" w:rsidRDefault="00D96837" w:rsidP="00D96837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18"/>
          <w:szCs w:val="18"/>
          <w:u w:val="single"/>
          <w:lang w:val="af-ZA"/>
        </w:rPr>
      </w:pPr>
    </w:p>
    <w:p w14:paraId="69338C27" w14:textId="77777777" w:rsidR="00D96837" w:rsidRPr="00D96837" w:rsidRDefault="00D96837" w:rsidP="00D96837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12. ԳՆՄԱՆ ԳՈՐԾԸՆԹԱՑԻ ՀԵՏ ԿԱՊՎԱԾ ԳՈՐԾՈՂՈՒԹՅՈՒՆՆԵՐԸ ԵՎ (ԿԱՄ) </w:t>
      </w:r>
    </w:p>
    <w:p w14:paraId="7994A5AE" w14:textId="77777777" w:rsidR="00D96837" w:rsidRPr="00D96837" w:rsidRDefault="00D96837" w:rsidP="00D96837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lastRenderedPageBreak/>
        <w:t xml:space="preserve">ԸՆԴՈՒՆՎԱԾ ՈՐՈՇՈՒՄՆԵՐԸ ԲՈՂՈՔԱՐԿԵԼՈՒ ՄԱՍՆԱԿՑԻ </w:t>
      </w:r>
    </w:p>
    <w:p w14:paraId="56A50B88" w14:textId="77777777" w:rsidR="00D96837" w:rsidRPr="00D96837" w:rsidRDefault="00D96837" w:rsidP="00D96837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D96837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>ԻՐԱՎՈՒՆՔԸ ԵՎ ԿԱՐԳԸ</w:t>
      </w:r>
    </w:p>
    <w:p w14:paraId="14B83C0C" w14:textId="77777777" w:rsidR="00D96837" w:rsidRPr="00D96837" w:rsidRDefault="00D96837" w:rsidP="00D96837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7AE45174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Յուրաքանչյուր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շահագրգիռ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անձ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իրավունք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ունի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անգործությունը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Հայաստանի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Հանրապետության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քաղաքացիական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դատավարության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օրենսգրքով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այսուհետ՝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Օրենսգիրք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կարգով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415B8B7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Յուրաքանչյուր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իրավունք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ունի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Օրենսգրքով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կարգով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մինչև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հայտերի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վերջնաժամկետը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առարկայի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բնութագրերը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հրավերի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պահանջները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705C1BC5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ընթացակարգի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կապված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հարաբերությունները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վարչական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հարաբերություններ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չեն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դրանք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կարգավորվում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Հայաստանի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Հանրապետության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քաղաքացիաիրավական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հարաբերությունները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կարգավորող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օրենսդրությամբ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18A245DC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կատարած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հետևանքով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պատճառված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վնասները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հատուցվում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Հայաստանի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Հանրապետության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քաղաքացիական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օրենսգրքով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կարգով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45ED4FA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4.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հրավերով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վաղեմության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բացառությամբ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Օրենքի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6-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հոդվածի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պայմանագիրը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միակողմանի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լուծելու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կապված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վեճերի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որոնց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դեպքում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վաղեմության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երեսուն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օրացուցային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651D3C4E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5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GHEA Grapalat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GHEA Grapalat"/>
          <w:sz w:val="20"/>
          <w:szCs w:val="20"/>
          <w:lang w:val="en-US"/>
        </w:rPr>
        <w:t>ընթացակարգի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GHEA Grapalat"/>
          <w:sz w:val="20"/>
          <w:szCs w:val="20"/>
          <w:lang w:val="en-US"/>
        </w:rPr>
        <w:t>հետ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GHEA Grapalat"/>
          <w:sz w:val="20"/>
          <w:szCs w:val="20"/>
          <w:lang w:val="en-US"/>
        </w:rPr>
        <w:t>կապված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GHEA Grapalat"/>
          <w:sz w:val="20"/>
          <w:szCs w:val="20"/>
          <w:lang w:val="en-US"/>
        </w:rPr>
        <w:t>վեճերը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քննվում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լուծվում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Երևան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քաղաքի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առաջին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ատյանի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ընդհանուր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իրավասության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հետո՝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երեսուն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օրվա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ընթացքում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պատճառաբանված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որոշմամբ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երկարաձգվել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մեկ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`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մինչև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տասն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օրացուցային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D9F7319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12.6.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հարցը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լուծում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ներկայացվելուց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հետո՝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եռօրյա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590F5C19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12.7.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միաժամանակ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կայացնում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որոշում՝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պատասխանողից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տվյալ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գործընթացի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կապված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տիրապետման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տակ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գտնվող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բոլոր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պահանջելու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D4D1901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12.8.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պահանջելու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վերաբերյալ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կատարվում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կողմից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ստանալուց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հետո՝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հնգօրյա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51C500BF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կետով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կողմից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պահանջելու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վերաբերյալ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պահանջները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չկատարվելու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դեպքում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քննվում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դրանում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առկա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հիման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վրա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իսկ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հայցվորի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վկայակոչած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փաստերը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որոնք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ենթակա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հաստատման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տիրապետման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տակ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գտնվող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համարվում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հաստատված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0DBA80DF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9.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գործընթացին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վերաբերող՝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բաժնով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վեճերի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վերաբերյալ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վարույթում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քննվող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միացնում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մեկ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վարույթում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46EEAA8D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անհապաղ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ուղարկվում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մարմնի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պաշտոնական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էլեկտրոնային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փոստի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հասցեին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մարմինը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կետով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անհապաղ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տեղեկագրում՝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նշելով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կասեցման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4D11BE43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11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ստանալուց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հետո՝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հնգօրյա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CBCDE6A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Calibri" w:eastAsia="Times New Roman" w:hAnsi="Calibri" w:cs="Calibri"/>
          <w:sz w:val="20"/>
          <w:szCs w:val="20"/>
          <w:lang w:val="es-ES"/>
        </w:rPr>
        <w:t> 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մասնակցող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անձինք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նրանց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ներկայացուցիչները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նիստի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ժամանակի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վայրի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ինչպես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Օրենսգրքով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դեպքերում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առանձին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դատավարական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կատարելու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ծանուցվում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էլեկտրոնային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հաղորդակցության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միջոցով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ծանուցագրերը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փաստաթղթեր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Օրենսգրքի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97-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հոդվածով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կարգով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նշված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էլեկտրոնային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փոստին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ուղարկելու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եղանակով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4AD6CB0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13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բաժնով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վեճերով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քննում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դրանց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վերաբերյալ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վճիռները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կայացնում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գրավոր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ընթացակարգով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բացառությամբ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դեպքերի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երբ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մասնակցող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անձի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միջնորդությամբ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նախաձեռնությամբ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եկել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եզրահանգման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անհրաժեշտ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քննել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նիստում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7C2F7027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14.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նիստում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քննելու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վերաբերյալ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միջնորդությունը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մասնակցող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անձը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ներկայացնել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մինչև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համար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լրանալը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42EE8EAA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15.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նիստում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քննելու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կայացնում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համար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լրանալուց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հետո՝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եռօրյա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ժամկետում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54E3EB65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16.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նիստում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քննելու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հարցը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լուծվել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որոշմամբ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46CA6126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17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Վիճարկվող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հիմքում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ընկած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հանգամանքների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ինչպես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տվյալ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կատարման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ընդունման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օրենքով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lastRenderedPageBreak/>
        <w:t>իրավական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ակտերով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կարգը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պահպանված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լինելու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փաստերն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ապացուցելու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պարտականությունը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կրում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5CFDD861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18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վիճարկվող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իրավաչափությունը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հիմնավորող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կարող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ներկայացնել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միայն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պահանջելու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կատարման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ընթացքում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բացառությամբ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դեպքերի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երբ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հիմնավորում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անհնարինությունը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իրենից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անկախ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պատճառներով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1162D875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19 .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բացառությամբ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Օրենքի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6-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հոդվածի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բողոքարկումն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ինքնաբերաբար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կասեցնում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գործընթացը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`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հրավերի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 </w:t>
      </w:r>
      <w:r w:rsidRPr="00D96837">
        <w:rPr>
          <w:rFonts w:ascii="GHEA Grapalat" w:eastAsia="Times New Roman" w:hAnsi="GHEA Grapalat" w:cs="GHEA Grapalat"/>
          <w:sz w:val="20"/>
          <w:szCs w:val="20"/>
          <w:lang w:val="en-US"/>
        </w:rPr>
        <w:t>կետով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GHEA Grapalat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հրապարակվելու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օրվանից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մինչև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վեճի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քննության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արդյունքներով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առաջին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ատյանի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կայացրած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ակտն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ուժի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մեջ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մտնելու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1816C477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20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դեպքերում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երբ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հանրային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պաշտպանության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ազգային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անվտանգության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շահերից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ելնելով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անհրաժեշտ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շարունակել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գործընթացը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Օրենքի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հոդվածի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1-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մարմինների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ղեկավարների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իսկ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իրավաբանական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անձանց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դեպքում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գործադիր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մարմնի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ղեկավարի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գրավոր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միջնորդության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հիման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վրա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կայացնում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գործընթացի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կասեցումը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վերացնելու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կետով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դրա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կայացման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անհապաղ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ուղարկում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մարմնի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պաշտոնական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էլեկտրոնային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փոստի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հասցեին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մարմինն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անհապաղ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տեղեկագրում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C7BD967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Calibri" w:eastAsia="Times New Roman" w:hAnsi="Calibri" w:cs="Calibri"/>
          <w:sz w:val="20"/>
          <w:szCs w:val="20"/>
          <w:lang w:val="es-ES"/>
        </w:rPr>
        <w:t> 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21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կապված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վեճերով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ակտն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ուժի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մեջ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մտնում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պահից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76502BE4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12.22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կապված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վեճերով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վճռի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ակտը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դրա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ուղարկվում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մարմնի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պաշտոնական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էլեկտրոնային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փոստի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հասցեին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մարմինը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վճռի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այլ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ակտն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անհապաղ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տեղեկագրում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7CB0C41C" w14:textId="77777777" w:rsidR="00D96837" w:rsidRPr="00D96837" w:rsidRDefault="00D96837" w:rsidP="00D9683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>23</w:t>
      </w:r>
      <w:r w:rsidRPr="00D96837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GHEA Grapalat"/>
          <w:sz w:val="20"/>
          <w:szCs w:val="20"/>
          <w:lang w:val="en-US"/>
        </w:rPr>
        <w:t>Բողոքարկման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GHEA Grapalat"/>
          <w:sz w:val="20"/>
          <w:szCs w:val="20"/>
          <w:lang w:val="en-US"/>
        </w:rPr>
        <w:t>համար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GHEA Grapalat"/>
          <w:sz w:val="20"/>
          <w:szCs w:val="20"/>
          <w:lang w:val="en-US"/>
        </w:rPr>
        <w:t>գանձվող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պետական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տուրքերի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դրույքաչափերը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«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Պետական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տուրքի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» </w:t>
      </w:r>
      <w:r w:rsidRPr="00D96837">
        <w:rPr>
          <w:rFonts w:ascii="GHEA Grapalat" w:eastAsia="Times New Roman" w:hAnsi="GHEA Grapalat" w:cs="Times New Roman"/>
          <w:sz w:val="20"/>
          <w:szCs w:val="20"/>
          <w:lang w:val="en-US"/>
        </w:rPr>
        <w:t>օրենքով։</w:t>
      </w:r>
    </w:p>
    <w:p w14:paraId="0E107EC9" w14:textId="246050CC" w:rsidR="00454CDE" w:rsidRPr="00E84C88" w:rsidRDefault="00D96837" w:rsidP="00D96837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lang w:val="es-ES"/>
        </w:rPr>
      </w:pPr>
      <w:r w:rsidRPr="00D96837">
        <w:rPr>
          <w:rFonts w:ascii="GHEA Grapalat" w:eastAsia="Times New Roman" w:hAnsi="GHEA Grapalat" w:cs="Sylfaen"/>
          <w:b/>
          <w:sz w:val="24"/>
          <w:lang w:val="es-ES"/>
        </w:rPr>
        <w:br w:type="page"/>
      </w:r>
    </w:p>
    <w:p w14:paraId="29DCABE7" w14:textId="77777777" w:rsidR="00532D6C" w:rsidRPr="00E84C88" w:rsidRDefault="00532D6C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lastRenderedPageBreak/>
        <w:t>Մ</w:t>
      </w:r>
      <w:r w:rsidRPr="00E84C88">
        <w:rPr>
          <w:rFonts w:ascii="GHEA Grapalat" w:eastAsia="Times New Roman" w:hAnsi="GHEA Grapalat" w:cs="Arial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Arial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Ս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I I</w:t>
      </w:r>
    </w:p>
    <w:p w14:paraId="11BB9051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Ր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Գ</w:t>
      </w:r>
    </w:p>
    <w:p w14:paraId="639C2D45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t>Գ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Շ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Մ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Ր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Ց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Մ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Յ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Տ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Ը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w:rsidRPr="00E84C88">
        <w:rPr>
          <w:rFonts w:ascii="Arial" w:eastAsia="Times New Roman" w:hAnsi="Arial" w:cs="Arial"/>
          <w:b/>
          <w:sz w:val="24"/>
          <w:lang w:val="es-ES"/>
        </w:rPr>
        <w:t>Պ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Տ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Ր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Ս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Տ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Ե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Լ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ՈՒ</w:t>
      </w:r>
    </w:p>
    <w:p w14:paraId="79819298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7AE1CBF3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ԸՆԴՀԱՆՈՒՐ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ԴՐՈՒՅԹՆԵՐ</w:t>
      </w:r>
    </w:p>
    <w:p w14:paraId="435A177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lang w:val="af-ZA"/>
        </w:rPr>
      </w:pPr>
      <w:r w:rsidRPr="00E84C88">
        <w:rPr>
          <w:rFonts w:ascii="GHEA Grapalat" w:eastAsia="Times New Roman" w:hAnsi="GHEA Grapalat" w:cs="Times New Roman"/>
          <w:sz w:val="24"/>
          <w:lang w:val="af-ZA"/>
        </w:rPr>
        <w:t xml:space="preserve"> </w:t>
      </w:r>
    </w:p>
    <w:p w14:paraId="7244447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1.1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հրահանգը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նպատակ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օժանդակել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պատրաստելիս։</w:t>
      </w:r>
    </w:p>
    <w:p w14:paraId="4003878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1.2 </w:t>
      </w:r>
      <w:r w:rsidRPr="00E84C88">
        <w:rPr>
          <w:rFonts w:ascii="Arial" w:eastAsia="Times New Roman" w:hAnsi="Arial" w:cs="Arial"/>
          <w:sz w:val="20"/>
          <w:szCs w:val="24"/>
        </w:rPr>
        <w:t>Նպատակահարմարության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տեղեկությունները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հրահանգով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ձևերից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տարբերվող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ձևերով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պահպանելով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վավերապայմանները։</w:t>
      </w:r>
    </w:p>
    <w:p w14:paraId="62745C6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1.3 </w:t>
      </w:r>
      <w:r w:rsidRPr="00E84C88">
        <w:rPr>
          <w:rFonts w:ascii="Arial" w:eastAsia="Times New Roman" w:hAnsi="Arial" w:cs="Arial"/>
          <w:sz w:val="20"/>
          <w:szCs w:val="24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հայերենից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անգլերեն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ռուսերեն։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2508D08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14:paraId="5E33A17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2.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ԸՆԹԱՑԱԿԱՐԳԻ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ՀԱՅՏԸ</w:t>
      </w:r>
    </w:p>
    <w:p w14:paraId="7DC6C37F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4D46DAD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մասնակցելու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2-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3-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բաժնով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փաստաթղթեր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246661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>`</w:t>
      </w:r>
    </w:p>
    <w:p w14:paraId="51C8319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2.1 </w:t>
      </w:r>
      <w:r w:rsidRPr="00E84C88">
        <w:rPr>
          <w:rFonts w:ascii="Arial" w:eastAsia="Times New Roman" w:hAnsi="Arial" w:cs="Arial"/>
          <w:b/>
          <w:sz w:val="20"/>
          <w:szCs w:val="24"/>
        </w:rPr>
        <w:t>ընթացակարգին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մասնակցելու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դիմում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-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հայտարարություն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համաձայն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</w:t>
      </w:r>
      <w:r w:rsidRPr="00E84C88">
        <w:rPr>
          <w:rFonts w:ascii="Arial" w:eastAsia="Times New Roman" w:hAnsi="Arial" w:cs="Arial"/>
          <w:b/>
          <w:sz w:val="20"/>
          <w:szCs w:val="24"/>
        </w:rPr>
        <w:t>ավելված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N 1-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.</w:t>
      </w:r>
    </w:p>
    <w:p w14:paraId="08242E0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2.2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իր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կողմից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հաստատված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առաջարկվող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ապրանքի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նկարագիրը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համաձայն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հավելված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N 1.1-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.</w:t>
      </w:r>
    </w:p>
    <w:p w14:paraId="6F067BC9" w14:textId="77777777" w:rsidR="00532D6C" w:rsidRPr="00E84C88" w:rsidRDefault="00532D6C" w:rsidP="00532D6C">
      <w:pPr>
        <w:spacing w:after="0" w:line="276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2.3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գործակալության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պատճենը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կողմ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հանդիսացող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տվյալները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իրականացվելու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գործակալության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66C7C58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FFFFFF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2.4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կոնսորցիումով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).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15 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w:id="10"/>
      </w:r>
    </w:p>
    <w:p w14:paraId="18F1C17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2.6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առաջարկ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N 2-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ինքնարժեքի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կանխատեսվող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շահույթի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</w:t>
      </w:r>
      <w:r w:rsidRPr="00E84C88">
        <w:rPr>
          <w:rFonts w:ascii="GHEA Grapalat" w:eastAsia="Times New Roman" w:hAnsi="GHEA Grapalat" w:cs="Sylfaen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 w:rsidDel="001A1F5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ընդհանրական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բաղադրիչներից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բաղկացած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ձևով։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բաղադրիչների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հաշվարկ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բացվածք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մանրամասներ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0D97712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ՀԱՅՏԸ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ՊԱՏՐԱՍՏԵԼՈՒ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ԿԱՐԳԸ</w:t>
      </w:r>
    </w:p>
    <w:p w14:paraId="6AD8D864" w14:textId="77777777" w:rsidR="009C6DB1" w:rsidRPr="009C6DB1" w:rsidRDefault="009C6DB1" w:rsidP="009C6DB1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3.1 </w:t>
      </w:r>
      <w:r w:rsidRPr="009C6DB1">
        <w:rPr>
          <w:rFonts w:ascii="GHEA Grapalat" w:eastAsia="Times New Roman" w:hAnsi="GHEA Grapalat" w:cs="Sylfaen"/>
          <w:sz w:val="20"/>
          <w:szCs w:val="20"/>
        </w:rPr>
        <w:t>Մասնակիցը</w:t>
      </w:r>
      <w:r w:rsidRPr="009C6DB1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</w:rPr>
        <w:t>հայտը</w:t>
      </w:r>
      <w:r w:rsidRPr="009C6DB1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</w:rPr>
        <w:t>ներկայացնում</w:t>
      </w:r>
      <w:r w:rsidRPr="009C6DB1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</w:rPr>
        <w:t>է</w:t>
      </w:r>
      <w:r w:rsidRPr="009C6DB1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</w:rPr>
        <w:t>սույն</w:t>
      </w:r>
      <w:r w:rsidRPr="009C6DB1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</w:rPr>
        <w:t>հրավերով</w:t>
      </w:r>
      <w:r w:rsidRPr="009C6DB1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</w:rPr>
        <w:t>սահմանված</w:t>
      </w:r>
      <w:r w:rsidRPr="009C6DB1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</w:rPr>
        <w:t>կարգով։</w:t>
      </w:r>
      <w:r w:rsidRPr="009C6DB1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1BF2536B" w14:textId="77777777" w:rsidR="009C6DB1" w:rsidRPr="009C6DB1" w:rsidRDefault="009C6DB1" w:rsidP="009C6DB1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proofErr w:type="gramStart"/>
      <w:r w:rsidRPr="009C6DB1">
        <w:rPr>
          <w:rFonts w:ascii="GHEA Grapalat" w:eastAsia="Times New Roman" w:hAnsi="GHEA Grapalat" w:cs="Times New Roman"/>
          <w:sz w:val="20"/>
          <w:szCs w:val="20"/>
          <w:lang w:val="en-US"/>
        </w:rPr>
        <w:t>Մ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ասնակցի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առաջարկները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դրանց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վերաբերող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փաստաթղթերը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դրվում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են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ծրարի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մեջ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որը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սոսնձում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այն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ներկայացնողը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Ծրարում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ներառված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փաստաթղթերը</w:t>
      </w:r>
      <w:r w:rsidRPr="009C6DB1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կազմվում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են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բնօրինակից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s-ES"/>
        </w:rPr>
        <w:t xml:space="preserve">/բացառությամբ 3-րդ կողմի կողմից տրամադրված կամ հաստատված փաստաթղթերի, որոնց դեպքում ներկայացվում է դրանց` բնօրինակից պատճենահանված տարբերակը/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և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_____________</w:t>
      </w:r>
      <w:r w:rsidRPr="009C6DB1">
        <w:rPr>
          <w:rFonts w:ascii="GHEA Grapalat" w:eastAsia="Times New Roman" w:hAnsi="GHEA Grapalat" w:cs="Times New Roman"/>
          <w:sz w:val="20"/>
          <w:szCs w:val="20"/>
          <w:lang w:val="en-US"/>
        </w:rPr>
        <w:t>օրինակ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պատճեններից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Փաստաթղթերի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փաթեթների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վրա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համապատասխանաբար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գրվում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են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«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բնօրինակ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»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և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«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պատճեն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»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բառերը</w:t>
      </w:r>
      <w:r w:rsidRPr="009C6DB1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9C6DB1">
        <w:rPr>
          <w:rFonts w:ascii="GHEA Grapalat" w:eastAsia="Times New Roman" w:hAnsi="GHEA Grapalat" w:cs="Sylfaen"/>
          <w:sz w:val="20"/>
          <w:szCs w:val="24"/>
        </w:rPr>
        <w:t>Հայտում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ներառվող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բնօրինակ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փաստաթղթերի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փոխարեն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կարող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են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ներկայացվել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դրանց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նոտարական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կարգով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վավերացված</w:t>
      </w:r>
      <w:r w:rsidRPr="009C6DB1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4"/>
        </w:rPr>
        <w:t>օրինակները։</w:t>
      </w:r>
      <w:proofErr w:type="gramEnd"/>
    </w:p>
    <w:p w14:paraId="3A76DEB4" w14:textId="77777777" w:rsidR="009C6DB1" w:rsidRPr="009C6DB1" w:rsidRDefault="009C6DB1" w:rsidP="009C6DB1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Ծրարը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և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հրավերով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նախատեսված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9C6DB1">
        <w:rPr>
          <w:rFonts w:ascii="GHEA Grapalat" w:eastAsia="Times New Roman" w:hAnsi="GHEA Grapalat" w:cs="Times New Roman"/>
          <w:sz w:val="20"/>
          <w:szCs w:val="20"/>
          <w:lang w:val="en-US"/>
        </w:rPr>
        <w:t>մ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ասնակցի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կազմած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փաստաթղթերն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ստորագրում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դրանք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ներկայացնող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անձը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կամ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վերջինիս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լիազորված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անձը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այսուհետ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գործակալ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):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Եթե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հայտը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ներկայացնում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գործակալը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ապա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հայտով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ներկայացվում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վերջինիս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այդ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լիազորությունը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վերապահված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լինելու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մասին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փաստաթուղթ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14:paraId="7D4A6705" w14:textId="77777777" w:rsidR="009C6DB1" w:rsidRPr="009C6DB1" w:rsidRDefault="009C6DB1" w:rsidP="009C6DB1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3.2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Սույն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Times New Roman"/>
          <w:sz w:val="20"/>
          <w:szCs w:val="20"/>
          <w:lang w:val="en-US"/>
        </w:rPr>
        <w:t>հրահանգի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3.1 </w:t>
      </w:r>
      <w:r w:rsidRPr="009C6DB1">
        <w:rPr>
          <w:rFonts w:ascii="GHEA Grapalat" w:eastAsia="Times New Roman" w:hAnsi="GHEA Grapalat" w:cs="Times New Roman"/>
          <w:sz w:val="20"/>
          <w:szCs w:val="20"/>
          <w:lang w:val="en-US"/>
        </w:rPr>
        <w:t>կետում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նշված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ծրարի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վրա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հայտը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կազմելու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լեզվով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նշվում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են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</w:p>
    <w:p w14:paraId="2A5F1D89" w14:textId="77777777" w:rsidR="009C6DB1" w:rsidRPr="009C6DB1" w:rsidRDefault="009C6DB1" w:rsidP="009C6DB1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1) </w:t>
      </w:r>
      <w:r w:rsidRPr="009C6DB1">
        <w:rPr>
          <w:rFonts w:ascii="GHEA Grapalat" w:eastAsia="Times New Roman" w:hAnsi="GHEA Grapalat" w:cs="Times New Roman"/>
          <w:sz w:val="20"/>
          <w:szCs w:val="20"/>
          <w:lang w:val="en-US"/>
        </w:rPr>
        <w:t>պ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ատվիրատուի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անվանումը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և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հայտի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ներկայացման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վայրը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հասցեն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>).</w:t>
      </w:r>
    </w:p>
    <w:p w14:paraId="1DFCC7D8" w14:textId="77777777" w:rsidR="009C6DB1" w:rsidRPr="009C6DB1" w:rsidRDefault="009C6DB1" w:rsidP="009C6DB1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2) </w:t>
      </w:r>
      <w:r w:rsidRPr="009C6DB1">
        <w:rPr>
          <w:rFonts w:ascii="GHEA Grapalat" w:eastAsia="Times New Roman" w:hAnsi="GHEA Grapalat" w:cs="Times New Roman"/>
          <w:sz w:val="20"/>
          <w:szCs w:val="20"/>
          <w:lang w:val="en-US"/>
        </w:rPr>
        <w:t>ընթացակարգի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ծածկագիրը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058B705B" w14:textId="77777777" w:rsidR="009C6DB1" w:rsidRPr="009C6DB1" w:rsidRDefault="009C6DB1" w:rsidP="009C6DB1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>3) «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չբացել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մինչև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հայտերի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բացման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նիստը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բառերը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51620017" w14:textId="77777777" w:rsidR="009C6DB1" w:rsidRPr="009C6DB1" w:rsidRDefault="009C6DB1" w:rsidP="009C6DB1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4) </w:t>
      </w:r>
      <w:r w:rsidRPr="009C6DB1">
        <w:rPr>
          <w:rFonts w:ascii="GHEA Grapalat" w:eastAsia="Times New Roman" w:hAnsi="GHEA Grapalat" w:cs="Times New Roman"/>
          <w:sz w:val="20"/>
          <w:szCs w:val="20"/>
          <w:lang w:val="en-US"/>
        </w:rPr>
        <w:t>մ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ասնակցի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անվանումը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անունը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գտնվելու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վայրը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և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հեռախոսահամարը</w:t>
      </w:r>
      <w:r w:rsidRPr="009C6DB1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37AA5290" w14:textId="77777777" w:rsidR="009C6DB1" w:rsidRPr="009C6DB1" w:rsidRDefault="009C6DB1" w:rsidP="009C6DB1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3.3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Սույն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հրահանգի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3.1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և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3.2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կետերի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պահանջներին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չհամապատասխանող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հայտերը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հանձնաժողովը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հայտերի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բացման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նիստում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մերժում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և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նույնությամբ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վերադարձնում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9C6DB1">
        <w:rPr>
          <w:rFonts w:ascii="GHEA Grapalat" w:eastAsia="Times New Roman" w:hAnsi="GHEA Grapalat" w:cs="Sylfaen"/>
          <w:sz w:val="20"/>
          <w:szCs w:val="20"/>
          <w:lang w:val="en-US"/>
        </w:rPr>
        <w:t>ներկայացնողին</w:t>
      </w:r>
      <w:r w:rsidRPr="009C6DB1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14:paraId="3CA4BA10" w14:textId="77777777" w:rsidR="00E84C88" w:rsidRPr="009C6DB1" w:rsidRDefault="00E84C88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af-ZA" w:eastAsia="ru-RU"/>
        </w:rPr>
      </w:pPr>
    </w:p>
    <w:p w14:paraId="43832E34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D859A2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D9FF4D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A99D41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5C70DD96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3DC6D2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0AB388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AF9626A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1B164F8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F87EAFC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682D07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 w:eastAsia="ru-RU"/>
        </w:rPr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  <w:t xml:space="preserve">  N 1</w:t>
      </w:r>
    </w:p>
    <w:p w14:paraId="3383C769" w14:textId="728EC511" w:rsidR="00532D6C" w:rsidRPr="00E84C88" w:rsidRDefault="00C4546D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ԼՄ-ԹՀԿՏ-ԳՀԱՊՁԲ-25/09</w:t>
      </w:r>
      <w:r w:rsidR="009C6DB1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6185D5B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6665C89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9CE332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szCs w:val="24"/>
          <w:lang w:val="es-ES"/>
        </w:rPr>
      </w:pPr>
      <w:r w:rsidRPr="00E84C88">
        <w:rPr>
          <w:rFonts w:ascii="Arial" w:eastAsia="Times New Roman" w:hAnsi="Arial" w:cs="Arial"/>
          <w:b/>
          <w:sz w:val="24"/>
          <w:szCs w:val="24"/>
          <w:lang w:val="es-ES"/>
        </w:rPr>
        <w:t>ԴԻՄՈՒՄ</w:t>
      </w:r>
      <w:r w:rsidRPr="00E84C88">
        <w:rPr>
          <w:rFonts w:ascii="GHEA Grapalat" w:eastAsia="Times New Roman" w:hAnsi="GHEA Grapalat" w:cs="Arial"/>
          <w:b/>
          <w:sz w:val="24"/>
          <w:szCs w:val="24"/>
          <w:lang w:val="es-ES"/>
        </w:rPr>
        <w:t>-</w:t>
      </w:r>
      <w:r w:rsidRPr="00E84C88">
        <w:rPr>
          <w:rFonts w:ascii="Arial" w:eastAsia="Times New Roman" w:hAnsi="Arial" w:cs="Arial"/>
          <w:b/>
          <w:sz w:val="24"/>
          <w:szCs w:val="24"/>
          <w:lang w:val="es-ES"/>
        </w:rPr>
        <w:t>ՀԱՅՏԱՐԱՐՈՒԹՅՈՒՆ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es-ES"/>
        </w:rPr>
        <w:t>*</w:t>
      </w:r>
    </w:p>
    <w:p w14:paraId="268C821C" w14:textId="77777777" w:rsidR="00532D6C" w:rsidRPr="00E84C88" w:rsidRDefault="00532D6C" w:rsidP="00532D6C">
      <w:pPr>
        <w:keepNext/>
        <w:spacing w:after="0" w:line="240" w:lineRule="auto"/>
        <w:jc w:val="center"/>
        <w:outlineLvl w:val="5"/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</w:pPr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գնանշման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հարցմանը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մասնակցելու</w:t>
      </w:r>
      <w:r w:rsidRPr="00E84C88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 xml:space="preserve">  </w:t>
      </w:r>
    </w:p>
    <w:p w14:paraId="77682F14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72E31A55" w14:textId="21880983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</w:t>
      </w:r>
      <w:r w:rsidR="00532D6C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</w:t>
      </w:r>
      <w:r w:rsidR="00532D6C"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="00532D6C"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</w:t>
      </w:r>
      <w:r w:rsidR="00532D6C"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հայտնում</w:t>
      </w:r>
      <w:r w:rsidR="00532D6C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="00532D6C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որ</w:t>
      </w:r>
      <w:r w:rsidR="00532D6C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ցանկություն</w:t>
      </w:r>
      <w:r w:rsidR="00532D6C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ունի</w:t>
      </w:r>
      <w:r w:rsidR="00532D6C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մասնակցել</w:t>
      </w:r>
    </w:p>
    <w:p w14:paraId="0D7629B1" w14:textId="3D22415D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vertAlign w:val="superscript"/>
          <w:lang w:val="es-ES"/>
        </w:rPr>
      </w:pPr>
      <w:r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                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մասնակցի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</w:p>
    <w:p w14:paraId="092A13B1" w14:textId="12F9053A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կողմից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="00C4546D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ԼՄ-ԹՀԿՏ-ԳՀԱՊՁԲ-25/09</w:t>
      </w:r>
      <w:r w:rsidR="00D96837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                                              </w:t>
      </w:r>
      <w:r w:rsidR="00A1458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հայտարարված</w:t>
      </w:r>
    </w:p>
    <w:p w14:paraId="2E421D1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պատվիրատուի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</w:p>
    <w:p w14:paraId="39636A4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Arial"/>
          <w:sz w:val="16"/>
          <w:szCs w:val="16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  <w:t xml:space="preserve">   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չափաբաժնին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(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չափաբաժիններին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35F1EF7A" w14:textId="5C8A35CF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</w:t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չափաբաժնի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(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չափաբաժինների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)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համարը</w:t>
      </w:r>
    </w:p>
    <w:p w14:paraId="1D7CFD8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համապատասխան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ներկայացնում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:</w:t>
      </w:r>
    </w:p>
    <w:p w14:paraId="5F17E91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u w:val="single"/>
          <w:lang w:val="es-ES"/>
        </w:rPr>
      </w:pPr>
    </w:p>
    <w:p w14:paraId="3355A2D2" w14:textId="46B4B3F1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</w:t>
      </w:r>
      <w:r w:rsidR="00532D6C"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="00532D6C"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</w:t>
      </w:r>
      <w:r w:rsidR="00532D6C" w:rsidRPr="00E84C88">
        <w:rPr>
          <w:rFonts w:ascii="GHEA Grapalat" w:eastAsia="Times New Roman" w:hAnsi="GHEA Grapalat" w:cs="Times New Roman"/>
          <w:sz w:val="24"/>
          <w:szCs w:val="24"/>
          <w:lang w:val="es-ES"/>
        </w:rPr>
        <w:t>-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="00532D6C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հայտնում</w:t>
      </w:r>
      <w:r w:rsidR="00532D6C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="00532D6C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հավաստում</w:t>
      </w:r>
      <w:r w:rsidR="00532D6C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="00532D6C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որ</w:t>
      </w:r>
      <w:r w:rsidR="00532D6C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հանդիսանում</w:t>
      </w:r>
      <w:r w:rsidR="00532D6C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="00532D6C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7754241C" w14:textId="3C3D757B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</w:t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մասնակցի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</w:p>
    <w:p w14:paraId="71FA2D7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ռեզիդենտ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:  </w:t>
      </w:r>
    </w:p>
    <w:p w14:paraId="25B04D8F" w14:textId="0EB94369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երկրի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</w:p>
    <w:p w14:paraId="779C3A7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               </w:t>
      </w:r>
    </w:p>
    <w:p w14:paraId="3F7CE1EB" w14:textId="7FB19580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>
        <w:rPr>
          <w:rFonts w:ascii="GHEA Grapalat" w:eastAsia="Times New Roman" w:hAnsi="GHEA Grapalat" w:cs="Times New Roman"/>
          <w:sz w:val="20"/>
          <w:szCs w:val="20"/>
          <w:u w:val="single"/>
          <w:lang w:val="es-ES"/>
        </w:rPr>
        <w:t xml:space="preserve">                       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u w:val="single"/>
          <w:lang w:val="es-ES"/>
        </w:rPr>
        <w:t xml:space="preserve">              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-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ի՝</w:t>
      </w:r>
    </w:p>
    <w:p w14:paraId="34F3CEC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</w:t>
      </w:r>
    </w:p>
    <w:p w14:paraId="0851BE42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u w:val="single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հարկ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վճարողի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հաշվառման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համարն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Arial"/>
          <w:sz w:val="24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  <w:t>:</w:t>
      </w:r>
    </w:p>
    <w:p w14:paraId="42FCA266" w14:textId="49BC75FF" w:rsidR="00532D6C" w:rsidRPr="00E84C88" w:rsidRDefault="00D96837" w:rsidP="00532D6C">
      <w:pPr>
        <w:spacing w:after="0" w:line="240" w:lineRule="auto"/>
        <w:ind w:left="1416" w:firstLine="708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</w:t>
      </w:r>
      <w:r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հարկի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վճարողի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հաշվառման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համարը</w:t>
      </w:r>
    </w:p>
    <w:p w14:paraId="70EEF446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էլեկտրոնային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փոստի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հասցեն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Arial"/>
          <w:sz w:val="24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  <w:t>:</w:t>
      </w:r>
    </w:p>
    <w:p w14:paraId="1A1E1DBD" w14:textId="5BF014CD" w:rsidR="00532D6C" w:rsidRPr="00E84C88" w:rsidRDefault="00D96837" w:rsidP="009E077A">
      <w:pPr>
        <w:spacing w:after="0" w:line="240" w:lineRule="auto"/>
        <w:jc w:val="both"/>
        <w:rPr>
          <w:rFonts w:ascii="GHEA Grapalat" w:eastAsia="Times New Roman" w:hAnsi="GHEA Grapalat" w:cs="Times New Roman"/>
          <w:sz w:val="10"/>
          <w:szCs w:val="10"/>
          <w:lang w:val="es-ES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</w:t>
      </w:r>
      <w:r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                                     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էլեկտրոնային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փոստի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հասցեն</w:t>
      </w:r>
    </w:p>
    <w:p w14:paraId="10679C5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14:paraId="71E4EC9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14:paraId="7656931C" w14:textId="4B30147E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գործունեության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-------------------------------------------------:</w:t>
      </w:r>
      <w:r w:rsid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</w:t>
      </w:r>
    </w:p>
    <w:p w14:paraId="7256830B" w14:textId="3DD9EA95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                                                                    </w:t>
      </w:r>
      <w:r w:rsidR="00532D6C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                    </w:t>
      </w:r>
      <w:r w:rsidR="00532D6C" w:rsidRPr="00E84C88">
        <w:rPr>
          <w:rFonts w:ascii="Arial" w:eastAsia="Times New Roman" w:hAnsi="Arial" w:cs="Arial"/>
          <w:sz w:val="16"/>
          <w:szCs w:val="16"/>
          <w:lang w:val="hy-AM"/>
        </w:rPr>
        <w:t>գործունեության</w:t>
      </w:r>
      <w:r w:rsidR="00532D6C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16"/>
          <w:szCs w:val="16"/>
          <w:lang w:val="hy-AM"/>
        </w:rPr>
        <w:t>հասցեն</w:t>
      </w:r>
    </w:p>
    <w:p w14:paraId="7BEE302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14:paraId="7BBA75C6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</w:p>
    <w:p w14:paraId="3B4527E3" w14:textId="37A48D3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հեռախոսահամարն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-------------------------------------------------:</w:t>
      </w:r>
      <w:r w:rsidR="00D9683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</w:t>
      </w:r>
    </w:p>
    <w:p w14:paraId="67180C26" w14:textId="77777777" w:rsidR="00532D6C" w:rsidRPr="00E84C88" w:rsidRDefault="00532D6C" w:rsidP="00532D6C">
      <w:pPr>
        <w:spacing w:after="0" w:line="240" w:lineRule="auto"/>
        <w:ind w:left="3540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Arial" w:eastAsia="Times New Roman" w:hAnsi="Arial" w:cs="Arial"/>
          <w:sz w:val="16"/>
          <w:szCs w:val="16"/>
          <w:lang w:val="hy-AM"/>
        </w:rPr>
        <w:t>հեռախոսի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համարը</w:t>
      </w:r>
    </w:p>
    <w:p w14:paraId="20970218" w14:textId="77777777" w:rsidR="00532D6C" w:rsidRPr="00E84C88" w:rsidRDefault="00532D6C" w:rsidP="00532D6C">
      <w:pPr>
        <w:spacing w:after="0" w:line="240" w:lineRule="auto"/>
        <w:ind w:firstLine="709"/>
        <w:rPr>
          <w:rFonts w:ascii="GHEA Grapalat" w:eastAsia="Times New Roman" w:hAnsi="GHEA Grapalat" w:cs="Arial"/>
          <w:sz w:val="20"/>
          <w:szCs w:val="20"/>
          <w:lang w:val="hy-AM"/>
        </w:rPr>
      </w:pPr>
    </w:p>
    <w:p w14:paraId="5C3828F6" w14:textId="44508F6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Սույնով</w:t>
      </w:r>
      <w:r w:rsidR="00D96837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           </w:t>
      </w:r>
      <w:r w:rsidR="00D96837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</w:t>
      </w:r>
      <w:r w:rsidR="00D96837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հավաստում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որ՝</w:t>
      </w:r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14:paraId="718841D3" w14:textId="731817E4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="00D96837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</w:t>
      </w:r>
    </w:p>
    <w:p w14:paraId="13524167" w14:textId="54AFE2AB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1)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բավարարում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C4546D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ԼՄ-ԹՀԿՏ-ԳՀԱՊՁԲ-25/09</w:t>
      </w:r>
      <w:r w:rsidR="00C4546D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սահմանված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մասնակցության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իրավունքի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պահանջներին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ճանաչվելու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sz w:val="20"/>
          <w:szCs w:val="20"/>
          <w:vertAlign w:val="superscript"/>
          <w:lang w:val="hy-AM"/>
        </w:rPr>
        <w:footnoteReference w:id="11"/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.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</w:p>
    <w:p w14:paraId="55A3C8BC" w14:textId="6FD2520A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Arial"/>
          <w:lang w:val="es-ES"/>
        </w:rPr>
      </w:pP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>2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="00C4546D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ԼՄ-ԹՀԿՏ-ԳՀԱՊՁԲ-25/09</w:t>
      </w:r>
      <w:r w:rsidR="00D96837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  </w:t>
      </w:r>
      <w:r w:rsidR="00C4546D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հարցմանը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մասնակցելու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շրջանակում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Sylfaen"/>
          <w:lang w:val="es-ES"/>
        </w:rPr>
        <w:t xml:space="preserve">  </w:t>
      </w:r>
    </w:p>
    <w:p w14:paraId="0758B69B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թույլ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տվել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թույլ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տալու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գերիշխող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դիրքի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չարաշահում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հակամրցակցային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համաձայնություն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,</w:t>
      </w:r>
    </w:p>
    <w:p w14:paraId="716217C5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բացակայում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սահմանված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ին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</w:p>
    <w:p w14:paraId="5B36DAF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  <w:t xml:space="preserve">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627C615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փոխկապակցված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անձանց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)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</w:t>
      </w:r>
    </w:p>
    <w:p w14:paraId="58AF5EB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lastRenderedPageBreak/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p w14:paraId="5AD13B9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կողմից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հիմնադրված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ավելի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քան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հիսուն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տոկոս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ին</w:t>
      </w:r>
    </w:p>
    <w:p w14:paraId="27E8EB86" w14:textId="118BA737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</w:t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</w:t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="00532D6C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p w14:paraId="2DA0465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պատկանող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բաժնեմաս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փայաբաժին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ունեցող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կազմակերպությունների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միաժամանակյա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մասնակցության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դեպք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:</w:t>
      </w:r>
    </w:p>
    <w:p w14:paraId="78B6C567" w14:textId="77777777" w:rsidR="00532D6C" w:rsidRPr="00E84C88" w:rsidRDefault="00532D6C" w:rsidP="00532D6C">
      <w:pPr>
        <w:spacing w:after="0" w:line="240" w:lineRule="auto"/>
        <w:ind w:left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16BFE5CC" w14:textId="77777777" w:rsidR="00532D6C" w:rsidRPr="00E84C88" w:rsidRDefault="00532D6C" w:rsidP="00532D6C">
      <w:pPr>
        <w:spacing w:after="0" w:line="240" w:lineRule="auto"/>
        <w:ind w:left="720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Ս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տորև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ներկայացնում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իրական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շահառուների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վերաբերյալ</w:t>
      </w:r>
    </w:p>
    <w:p w14:paraId="5ADF93C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hy-AM"/>
        </w:rPr>
        <w:t xml:space="preserve">     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4E3637B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</w:p>
    <w:p w14:paraId="1104B80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տեղեկություններ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պարունակող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կայքէջի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հղումը՝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----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>-------------------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-----------------------------</w:t>
      </w:r>
      <w:r w:rsidRPr="00E84C88">
        <w:rPr>
          <w:rFonts w:ascii="GHEA Grapalat" w:eastAsia="Times New Roman" w:hAnsi="GHEA Grapalat" w:cs="Arial"/>
          <w:sz w:val="18"/>
          <w:szCs w:val="18"/>
          <w:lang w:val="hy-AM"/>
        </w:rPr>
        <w:t>**</w:t>
      </w:r>
      <w:r w:rsidRPr="00E84C88"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7D13EB9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14:paraId="00429312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4"/>
          <w:lang w:val="es-ES"/>
        </w:rPr>
        <w:t>Կից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ներկայացվում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առաջարկվող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</w:p>
    <w:p w14:paraId="1510D37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p w14:paraId="418D190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4"/>
          <w:lang w:val="es-ES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նկարագիրը՝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համաձայն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հավելված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1.1-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: </w:t>
      </w:r>
    </w:p>
    <w:p w14:paraId="5D0519FA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27C27D57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6B4F2D3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5785D90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44E3400D" w14:textId="660BCE41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___________________________________________________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_____________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ղեկավարի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պաշտոնը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en-US"/>
        </w:rPr>
        <w:t>ա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նուն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en-US"/>
        </w:rPr>
        <w:t>ա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զգանունը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)</w:t>
      </w:r>
      <w:r w:rsidR="00D96837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                                             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  <w:t xml:space="preserve">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ստորագրությունը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)</w:t>
      </w:r>
    </w:p>
    <w:p w14:paraId="5D1D052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</w:p>
    <w:p w14:paraId="3D5B2EC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14:paraId="6E1EC6C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Կ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Arial"/>
          <w:color w:val="FFFFFF"/>
          <w:sz w:val="20"/>
          <w:szCs w:val="24"/>
          <w:vertAlign w:val="superscript"/>
          <w:lang w:val="hy-AM"/>
        </w:rPr>
        <w:footnoteReference w:id="12"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  <w:t xml:space="preserve"> </w:t>
      </w:r>
    </w:p>
    <w:p w14:paraId="2DBBF65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EE636CF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0D15674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/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1.1</w:t>
      </w:r>
    </w:p>
    <w:p w14:paraId="79EE5CE7" w14:textId="6CF341A4" w:rsidR="00532D6C" w:rsidRPr="00E84C88" w:rsidRDefault="00C4546D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ԼՄ-ԹՀԿՏ-ԳՀԱՊՁԲ-25/09</w:t>
      </w:r>
      <w:r w:rsidR="00D96837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                         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486F1609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68AD2FE8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4"/>
          <w:szCs w:val="24"/>
          <w:lang w:val="es-ES"/>
        </w:rPr>
      </w:pPr>
    </w:p>
    <w:p w14:paraId="5713D2E9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E8F299C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ՆԿԱՐԱԳԻՐ</w:t>
      </w:r>
    </w:p>
    <w:p w14:paraId="453C0DE7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առաջարկվող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</w:p>
    <w:p w14:paraId="2BEE34A8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6C66CD6C" w14:textId="28348D4E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  <w:t xml:space="preserve">      </w:t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C4546D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ԼՄ-ԹՀԿՏ-ԳՀԱՊՁԲ-25/09</w:t>
      </w:r>
      <w:r w:rsidR="00D96837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                                              </w:t>
      </w:r>
      <w:r w:rsidR="00A1458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     </w:t>
      </w:r>
    </w:p>
    <w:p w14:paraId="3EE39182" w14:textId="14DC72A9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u w:val="single"/>
          <w:lang w:val="es-ES"/>
        </w:rPr>
      </w:pPr>
      <w:r>
        <w:rPr>
          <w:rFonts w:ascii="GHEA Grapalat" w:eastAsia="Times New Roman" w:hAnsi="GHEA Grapalat" w:cs="Times New Roman"/>
          <w:sz w:val="20"/>
          <w:szCs w:val="24"/>
          <w:vertAlign w:val="superscript"/>
          <w:lang w:val="es-ES"/>
        </w:rPr>
        <w:t xml:space="preserve">                                                                     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es-ES"/>
        </w:rPr>
        <w:t xml:space="preserve">       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</w:p>
    <w:p w14:paraId="3B520A0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շրջանակում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ստորև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ներկայացնում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իր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կողմից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առաջարկվող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ապրանքի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ամբողջական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նկարագիրը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</w:p>
    <w:p w14:paraId="5556CA23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7D9591A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532D6C" w:rsidRPr="00E84C88" w14:paraId="34B7CEA5" w14:textId="77777777" w:rsidTr="00532D6C">
        <w:tc>
          <w:tcPr>
            <w:tcW w:w="1368" w:type="dxa"/>
            <w:vMerge w:val="restart"/>
            <w:vAlign w:val="center"/>
          </w:tcPr>
          <w:p w14:paraId="6E00C36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համար</w:t>
            </w:r>
          </w:p>
        </w:tc>
        <w:tc>
          <w:tcPr>
            <w:tcW w:w="8550" w:type="dxa"/>
            <w:gridSpan w:val="5"/>
            <w:vAlign w:val="center"/>
          </w:tcPr>
          <w:p w14:paraId="2E5602D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Առաջարկվող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ապրանքի</w:t>
            </w:r>
          </w:p>
        </w:tc>
      </w:tr>
      <w:tr w:rsidR="00532D6C" w:rsidRPr="00E84C88" w14:paraId="2E27E77E" w14:textId="77777777" w:rsidTr="00532D6C">
        <w:tc>
          <w:tcPr>
            <w:tcW w:w="1368" w:type="dxa"/>
            <w:vMerge/>
            <w:vAlign w:val="center"/>
          </w:tcPr>
          <w:p w14:paraId="0A7F4FE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14:paraId="512A3B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n-US"/>
              </w:rPr>
              <w:t>ֆ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իրմային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2003" w:type="dxa"/>
            <w:vAlign w:val="center"/>
          </w:tcPr>
          <w:p w14:paraId="5C4A8EA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ապրանքային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նշանը</w:t>
            </w:r>
          </w:p>
        </w:tc>
        <w:tc>
          <w:tcPr>
            <w:tcW w:w="1757" w:type="dxa"/>
            <w:vAlign w:val="center"/>
          </w:tcPr>
          <w:p w14:paraId="334E76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մակնիշը</w:t>
            </w:r>
          </w:p>
        </w:tc>
        <w:tc>
          <w:tcPr>
            <w:tcW w:w="1530" w:type="dxa"/>
            <w:vAlign w:val="center"/>
          </w:tcPr>
          <w:p w14:paraId="6426E4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արտադրողի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800" w:type="dxa"/>
            <w:vAlign w:val="center"/>
          </w:tcPr>
          <w:p w14:paraId="431F98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տեխնիկական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բնութագրերը</w:t>
            </w:r>
          </w:p>
        </w:tc>
      </w:tr>
      <w:tr w:rsidR="00532D6C" w:rsidRPr="00E84C88" w14:paraId="0BBC9F2E" w14:textId="77777777" w:rsidTr="00532D6C">
        <w:tc>
          <w:tcPr>
            <w:tcW w:w="1368" w:type="dxa"/>
          </w:tcPr>
          <w:p w14:paraId="4BE88857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32C35AF5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0B852B52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0EDB92C1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18999ECD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586DEA2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E84C88" w14:paraId="628A675A" w14:textId="77777777" w:rsidTr="00532D6C">
        <w:tc>
          <w:tcPr>
            <w:tcW w:w="1368" w:type="dxa"/>
          </w:tcPr>
          <w:p w14:paraId="5E336659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74EA5ED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5E453745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206631E7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0B952A9C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7490654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E84C88" w14:paraId="35D2D801" w14:textId="77777777" w:rsidTr="00532D6C">
        <w:tc>
          <w:tcPr>
            <w:tcW w:w="1368" w:type="dxa"/>
          </w:tcPr>
          <w:p w14:paraId="72ABCC9F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43D5E34D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7F7DDE6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1ACA290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5894C51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5E59CB23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</w:tbl>
    <w:p w14:paraId="74B5737B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701C1CB5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018642AB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16B857CA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390CA6A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3562BBA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  <w:t xml:space="preserve">    </w:t>
      </w:r>
    </w:p>
    <w:p w14:paraId="27C51F5A" w14:textId="7005038C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</w:pPr>
      <w:r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                      </w:t>
      </w:r>
      <w:r w:rsidR="00532D6C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 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="00532D6C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  <w:r w:rsidR="00532D6C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(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ղեկավարի</w:t>
      </w:r>
      <w:r w:rsidR="00532D6C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պաշտոնը</w:t>
      </w:r>
      <w:r w:rsidR="00532D6C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,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անուն</w:t>
      </w:r>
      <w:r w:rsidR="00532D6C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ազգանունը</w:t>
      </w:r>
      <w:r w:rsidR="00532D6C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)  </w:t>
      </w:r>
      <w:r w:rsidR="00532D6C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/>
      </w:r>
      <w:r w:rsidR="00532D6C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/>
      </w: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</w:t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ստորագրություն</w:t>
      </w:r>
      <w:r w:rsidR="00532D6C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50508FF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3DAEFEF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7D794C6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Կ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  <w:t xml:space="preserve"> </w:t>
      </w:r>
    </w:p>
    <w:p w14:paraId="3176295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D1C175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9B740D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af-ZA" w:eastAsia="ru-RU"/>
        </w:rPr>
      </w:pPr>
    </w:p>
    <w:p w14:paraId="663E42DA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D97967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B75057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35F67C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E1DAE1D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3AD606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D594A4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8287D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BA20FF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34BF7F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47461D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FDB891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4282D5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45F926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8178A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EFF623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667718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97B45F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9392E7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1B7609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30276B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092661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B62442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3DCC1C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70247E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D8C6E4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F6ECCFD" w14:textId="77777777" w:rsidR="00E84C88" w:rsidRDefault="00E84C88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</w:p>
    <w:p w14:paraId="78B64001" w14:textId="77777777" w:rsidR="00216751" w:rsidRDefault="00216751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</w:p>
    <w:p w14:paraId="02C24E11" w14:textId="77777777" w:rsidR="00216751" w:rsidRDefault="00216751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</w:p>
    <w:p w14:paraId="7339A4A2" w14:textId="77777777" w:rsidR="00216751" w:rsidRDefault="00216751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</w:p>
    <w:p w14:paraId="056DDF7B" w14:textId="77777777" w:rsidR="00216751" w:rsidRDefault="00216751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</w:p>
    <w:p w14:paraId="63232934" w14:textId="77777777" w:rsidR="00216751" w:rsidRDefault="00216751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</w:p>
    <w:p w14:paraId="56F0A095" w14:textId="77777777" w:rsidR="00216751" w:rsidRDefault="00216751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</w:p>
    <w:p w14:paraId="684D5529" w14:textId="77777777" w:rsidR="00216751" w:rsidRDefault="00216751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</w:p>
    <w:p w14:paraId="59236176" w14:textId="77777777" w:rsidR="00216751" w:rsidRDefault="00216751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</w:p>
    <w:p w14:paraId="3D5EC482" w14:textId="77777777" w:rsidR="00216751" w:rsidRDefault="00216751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</w:p>
    <w:p w14:paraId="58BAFF25" w14:textId="77777777" w:rsidR="00532D6C" w:rsidRPr="00E84C88" w:rsidRDefault="00532D6C" w:rsidP="00216751">
      <w:pPr>
        <w:keepNext/>
        <w:spacing w:after="0" w:line="240" w:lineRule="auto"/>
        <w:ind w:firstLine="708"/>
        <w:jc w:val="right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Հավելված 1.2**</w:t>
      </w:r>
    </w:p>
    <w:p w14:paraId="18DB0463" w14:textId="255A239A" w:rsidR="00532D6C" w:rsidRPr="00E84C88" w:rsidRDefault="00C4546D" w:rsidP="00532D6C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es-ES"/>
        </w:rPr>
      </w:pPr>
      <w:r>
        <w:rPr>
          <w:rFonts w:ascii="Arial" w:eastAsia="Times New Roman" w:hAnsi="Arial" w:cs="Arial"/>
          <w:sz w:val="20"/>
          <w:szCs w:val="20"/>
          <w:lang w:val="es-ES"/>
        </w:rPr>
        <w:t>ԼՄ-ԹՀԿՏ-ԳՀԱՊՁԲ-25/09</w:t>
      </w:r>
      <w:r w:rsidR="00D96837">
        <w:rPr>
          <w:rFonts w:ascii="Arial" w:eastAsia="Times New Roman" w:hAnsi="Arial" w:cs="Arial"/>
          <w:sz w:val="20"/>
          <w:szCs w:val="20"/>
          <w:lang w:val="es-ES"/>
        </w:rPr>
        <w:t xml:space="preserve">                              </w:t>
      </w:r>
      <w:r w:rsidR="00216751">
        <w:rPr>
          <w:rFonts w:ascii="Arial" w:eastAsia="Times New Roman" w:hAnsi="Arial" w:cs="Arial"/>
          <w:sz w:val="20"/>
          <w:szCs w:val="20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</w:p>
    <w:p w14:paraId="25440A8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 հարցման  հրավերի</w:t>
      </w:r>
    </w:p>
    <w:p w14:paraId="3E55B317" w14:textId="77777777" w:rsidR="00532D6C" w:rsidRPr="00E84C88" w:rsidRDefault="00532D6C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/>
        </w:rPr>
      </w:pPr>
    </w:p>
    <w:p w14:paraId="78C45A76" w14:textId="77777777" w:rsidR="00532D6C" w:rsidRPr="00E84C88" w:rsidRDefault="00532D6C" w:rsidP="00532D6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ՁԵՎ</w:t>
      </w:r>
    </w:p>
    <w:p w14:paraId="1FCF4A4B" w14:textId="77777777" w:rsidR="00532D6C" w:rsidRPr="00E84C88" w:rsidRDefault="00532D6C" w:rsidP="00532D6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ԻՐԱԿԱՆ ՇԱՀԱՌՈՒՆԵՐԻ ՎԵՐԱԲԵՐՅԱԼ ՀԱՅՏԱՐԱՐԱԳՐԻ</w:t>
      </w:r>
    </w:p>
    <w:p w14:paraId="6E61E899" w14:textId="77777777" w:rsidR="00532D6C" w:rsidRPr="00E84C88" w:rsidRDefault="00532D6C" w:rsidP="00532D6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val="es-ES"/>
        </w:rPr>
      </w:pPr>
    </w:p>
    <w:p w14:paraId="3D252F1E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Կազմակերպությունը</w:t>
      </w:r>
    </w:p>
    <w:p w14:paraId="568D5D5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Կազմակերպության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532D6C" w:rsidRPr="00E84C88" w14:paraId="32A6D75D" w14:textId="77777777" w:rsidTr="00532D6C">
        <w:tc>
          <w:tcPr>
            <w:tcW w:w="2836" w:type="dxa"/>
            <w:shd w:val="clear" w:color="auto" w:fill="D9E2F3"/>
            <w:vAlign w:val="center"/>
          </w:tcPr>
          <w:p w14:paraId="08431C2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119C4244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4CCD000C" w14:textId="77777777" w:rsidTr="00532D6C">
        <w:tc>
          <w:tcPr>
            <w:tcW w:w="2836" w:type="dxa"/>
            <w:shd w:val="clear" w:color="auto" w:fill="D9E2F3"/>
            <w:vAlign w:val="center"/>
          </w:tcPr>
          <w:p w14:paraId="45A0C82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Անվանումը լատինատառ</w:t>
            </w:r>
          </w:p>
        </w:tc>
        <w:tc>
          <w:tcPr>
            <w:tcW w:w="6180" w:type="dxa"/>
            <w:vAlign w:val="center"/>
          </w:tcPr>
          <w:p w14:paraId="442B50F1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0829CCC3" w14:textId="77777777" w:rsidTr="00532D6C">
        <w:tc>
          <w:tcPr>
            <w:tcW w:w="2836" w:type="dxa"/>
            <w:shd w:val="clear" w:color="auto" w:fill="D9E2F3"/>
            <w:vAlign w:val="center"/>
          </w:tcPr>
          <w:p w14:paraId="6F87A5A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Պետական գրանցման համարը</w:t>
            </w:r>
          </w:p>
        </w:tc>
        <w:tc>
          <w:tcPr>
            <w:tcW w:w="6180" w:type="dxa"/>
            <w:vAlign w:val="center"/>
          </w:tcPr>
          <w:p w14:paraId="41EBA51B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2E28C214" w14:textId="77777777" w:rsidTr="00532D6C">
        <w:tc>
          <w:tcPr>
            <w:tcW w:w="2836" w:type="dxa"/>
            <w:shd w:val="clear" w:color="auto" w:fill="D9E2F3"/>
            <w:vAlign w:val="center"/>
          </w:tcPr>
          <w:p w14:paraId="46A1010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Գրանցման օրը, ամիսը, տարին</w:t>
            </w:r>
          </w:p>
        </w:tc>
        <w:tc>
          <w:tcPr>
            <w:tcW w:w="6180" w:type="dxa"/>
            <w:vAlign w:val="center"/>
          </w:tcPr>
          <w:p w14:paraId="29B209A5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4BDACA38" w14:textId="77777777" w:rsidTr="00532D6C">
        <w:tc>
          <w:tcPr>
            <w:tcW w:w="2836" w:type="dxa"/>
            <w:shd w:val="clear" w:color="auto" w:fill="D9E2F3"/>
            <w:vAlign w:val="center"/>
          </w:tcPr>
          <w:p w14:paraId="6CAA4983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Գրանցման հասցեն</w:t>
            </w:r>
          </w:p>
        </w:tc>
        <w:tc>
          <w:tcPr>
            <w:tcW w:w="6180" w:type="dxa"/>
            <w:vAlign w:val="center"/>
          </w:tcPr>
          <w:p w14:paraId="5BD31508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36E3E562" w14:textId="77777777" w:rsidTr="00532D6C">
        <w:tc>
          <w:tcPr>
            <w:tcW w:w="2836" w:type="dxa"/>
            <w:shd w:val="clear" w:color="auto" w:fill="D9E2F3"/>
            <w:vAlign w:val="center"/>
          </w:tcPr>
          <w:p w14:paraId="238C98E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Գրանցման պետությունը</w:t>
            </w:r>
          </w:p>
        </w:tc>
        <w:tc>
          <w:tcPr>
            <w:tcW w:w="6180" w:type="dxa"/>
            <w:vAlign w:val="center"/>
          </w:tcPr>
          <w:p w14:paraId="63D3294A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6C616A97" w14:textId="77777777" w:rsidTr="00532D6C">
        <w:tc>
          <w:tcPr>
            <w:tcW w:w="2836" w:type="dxa"/>
            <w:shd w:val="clear" w:color="auto" w:fill="D9E2F3"/>
            <w:vAlign w:val="center"/>
          </w:tcPr>
          <w:p w14:paraId="5FE3B0D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Գործադիր մարմնի ղեկավարի անունը և ազգանունը</w:t>
            </w:r>
          </w:p>
        </w:tc>
        <w:tc>
          <w:tcPr>
            <w:tcW w:w="6180" w:type="dxa"/>
            <w:vAlign w:val="center"/>
          </w:tcPr>
          <w:p w14:paraId="3D046347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14:paraId="70430DD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Հայտարարագիրը ներկայացնող 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C4546D" w14:paraId="6EE3D961" w14:textId="77777777" w:rsidTr="00532D6C">
        <w:tc>
          <w:tcPr>
            <w:tcW w:w="2835" w:type="dxa"/>
            <w:shd w:val="clear" w:color="auto" w:fill="D9E2F3"/>
            <w:vAlign w:val="center"/>
          </w:tcPr>
          <w:p w14:paraId="57774CB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Հայտարարագիրը ներկայացնող անձի անունը և ազգանունը</w:t>
            </w:r>
          </w:p>
        </w:tc>
        <w:tc>
          <w:tcPr>
            <w:tcW w:w="6180" w:type="dxa"/>
            <w:vAlign w:val="center"/>
          </w:tcPr>
          <w:p w14:paraId="16C717AC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505BF03D" w14:textId="77777777" w:rsidTr="00532D6C">
        <w:tc>
          <w:tcPr>
            <w:tcW w:w="2835" w:type="dxa"/>
            <w:shd w:val="clear" w:color="auto" w:fill="D9E2F3"/>
            <w:vAlign w:val="center"/>
          </w:tcPr>
          <w:p w14:paraId="36174B6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Հայտարարագիրը ներկայացնող անձի պաշտոնը</w:t>
            </w:r>
          </w:p>
        </w:tc>
        <w:tc>
          <w:tcPr>
            <w:tcW w:w="6180" w:type="dxa"/>
            <w:vAlign w:val="center"/>
          </w:tcPr>
          <w:p w14:paraId="36B4C7A6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14:paraId="721C3231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Հայտարարագրի ներկայացումը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C4546D" w14:paraId="37616CB2" w14:textId="77777777" w:rsidTr="00532D6C">
        <w:tc>
          <w:tcPr>
            <w:tcW w:w="2835" w:type="dxa"/>
            <w:shd w:val="clear" w:color="auto" w:fill="D9E2F3"/>
            <w:vAlign w:val="center"/>
          </w:tcPr>
          <w:p w14:paraId="3EBE806E" w14:textId="77777777" w:rsidR="00532D6C" w:rsidRPr="00C9392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Հայտարարագրի</w:t>
            </w:r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ստորագրման</w:t>
            </w:r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D51D4E7" w14:textId="77777777" w:rsidR="00532D6C" w:rsidRPr="00C9392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s-ES"/>
              </w:rPr>
            </w:pPr>
          </w:p>
        </w:tc>
      </w:tr>
      <w:tr w:rsidR="00532D6C" w:rsidRPr="00E84C88" w14:paraId="15BF3DA3" w14:textId="77777777" w:rsidTr="00532D6C">
        <w:tc>
          <w:tcPr>
            <w:tcW w:w="2835" w:type="dxa"/>
            <w:shd w:val="clear" w:color="auto" w:fill="D9E2F3"/>
            <w:vAlign w:val="center"/>
          </w:tcPr>
          <w:p w14:paraId="2F93CD2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Հայտարարագրի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էջերի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քանակը</w:t>
            </w:r>
          </w:p>
        </w:tc>
        <w:tc>
          <w:tcPr>
            <w:tcW w:w="6180" w:type="dxa"/>
            <w:vAlign w:val="center"/>
          </w:tcPr>
          <w:p w14:paraId="5431CE2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964DF26" w14:textId="77777777" w:rsidTr="00532D6C">
        <w:tc>
          <w:tcPr>
            <w:tcW w:w="2835" w:type="dxa"/>
            <w:shd w:val="clear" w:color="auto" w:fill="D9E2F3"/>
            <w:vAlign w:val="center"/>
          </w:tcPr>
          <w:p w14:paraId="64AC4CE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Հայտարարագիրը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ներկայացնող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ստորագրությունը</w:t>
            </w:r>
          </w:p>
        </w:tc>
        <w:tc>
          <w:tcPr>
            <w:tcW w:w="6180" w:type="dxa"/>
            <w:vAlign w:val="center"/>
          </w:tcPr>
          <w:p w14:paraId="410F776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7DD16CC6" w14:textId="77777777" w:rsidR="00532D6C" w:rsidRPr="00E84C88" w:rsidRDefault="00532D6C" w:rsidP="00532D6C">
      <w:pPr>
        <w:spacing w:after="0" w:line="240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14:paraId="6646DC11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տվյալները</w:t>
      </w:r>
    </w:p>
    <w:p w14:paraId="477566FF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484EAE87" w14:textId="77777777" w:rsidTr="00532D6C">
        <w:tc>
          <w:tcPr>
            <w:tcW w:w="2835" w:type="dxa"/>
            <w:shd w:val="clear" w:color="auto" w:fill="D9E2F3"/>
            <w:vAlign w:val="center"/>
          </w:tcPr>
          <w:p w14:paraId="7DFD10E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Ֆոնդային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707EB76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5442FFA" w14:textId="77777777" w:rsidTr="00532D6C">
        <w:tc>
          <w:tcPr>
            <w:tcW w:w="2835" w:type="dxa"/>
            <w:shd w:val="clear" w:color="auto" w:fill="D9E2F3"/>
            <w:vAlign w:val="center"/>
          </w:tcPr>
          <w:p w14:paraId="0D8A4F3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Հղումը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առկա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0E0E4A4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33F16DC7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3D498146" w14:textId="77777777" w:rsidTr="00532D6C">
        <w:tc>
          <w:tcPr>
            <w:tcW w:w="2835" w:type="dxa"/>
            <w:shd w:val="clear" w:color="auto" w:fill="D9E2F3"/>
            <w:vAlign w:val="center"/>
          </w:tcPr>
          <w:p w14:paraId="500D2A9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42868C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A1D689A" w14:textId="77777777" w:rsidTr="00532D6C">
        <w:tc>
          <w:tcPr>
            <w:tcW w:w="2835" w:type="dxa"/>
            <w:shd w:val="clear" w:color="auto" w:fill="D9E2F3"/>
            <w:vAlign w:val="center"/>
          </w:tcPr>
          <w:p w14:paraId="47F13D7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0CD09CD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F142A60" w14:textId="77777777" w:rsidTr="00532D6C">
        <w:tc>
          <w:tcPr>
            <w:tcW w:w="2835" w:type="dxa"/>
            <w:shd w:val="clear" w:color="auto" w:fill="D9E2F3"/>
            <w:vAlign w:val="center"/>
          </w:tcPr>
          <w:p w14:paraId="1542B1E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3AAF386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C764506" w14:textId="77777777" w:rsidTr="00532D6C">
        <w:tc>
          <w:tcPr>
            <w:tcW w:w="2835" w:type="dxa"/>
            <w:shd w:val="clear" w:color="auto" w:fill="D9E2F3"/>
            <w:vAlign w:val="center"/>
          </w:tcPr>
          <w:p w14:paraId="73AA85F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6FE2D79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EF89C50" w14:textId="77777777" w:rsidTr="00532D6C">
        <w:tc>
          <w:tcPr>
            <w:tcW w:w="2835" w:type="dxa"/>
            <w:shd w:val="clear" w:color="auto" w:fill="D9E2F3"/>
            <w:vAlign w:val="center"/>
          </w:tcPr>
          <w:p w14:paraId="1042F0C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731C47B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FA99E1E" w14:textId="77777777" w:rsidTr="00532D6C">
        <w:tc>
          <w:tcPr>
            <w:tcW w:w="2835" w:type="dxa"/>
            <w:shd w:val="clear" w:color="auto" w:fill="D9E2F3"/>
            <w:vAlign w:val="center"/>
          </w:tcPr>
          <w:p w14:paraId="429178B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61D0BB2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3E23D97" w14:textId="77777777" w:rsidTr="00532D6C">
        <w:tc>
          <w:tcPr>
            <w:tcW w:w="2835" w:type="dxa"/>
            <w:shd w:val="clear" w:color="auto" w:fill="D9E2F3"/>
            <w:vAlign w:val="center"/>
          </w:tcPr>
          <w:p w14:paraId="4923A68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Գործադիր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մարմնի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ղեկավարի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77B8B41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19616BF3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iCs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iCs/>
          <w:sz w:val="24"/>
          <w:szCs w:val="24"/>
          <w:lang w:val="en-US"/>
        </w:rPr>
        <w:t>Վերահսկողության</w:t>
      </w:r>
      <w:r w:rsidRPr="00E84C88">
        <w:rPr>
          <w:rFonts w:ascii="GHEA Grapalat" w:eastAsia="GHEA Grapalat" w:hAnsi="GHEA Grapalat" w:cs="GHEA Grapalat"/>
          <w:iCs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iCs/>
          <w:sz w:val="24"/>
          <w:szCs w:val="24"/>
          <w:lang w:val="en-US"/>
        </w:rPr>
        <w:t>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E84C88" w14:paraId="4AE56738" w14:textId="77777777" w:rsidTr="00532D6C">
        <w:tc>
          <w:tcPr>
            <w:tcW w:w="2836" w:type="dxa"/>
            <w:shd w:val="clear" w:color="auto" w:fill="D9E2F3"/>
            <w:vAlign w:val="center"/>
          </w:tcPr>
          <w:p w14:paraId="4977158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14:paraId="7882BEF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5E7FA38" w14:textId="77777777" w:rsidTr="00532D6C">
        <w:tc>
          <w:tcPr>
            <w:tcW w:w="2836" w:type="dxa"/>
            <w:shd w:val="clear" w:color="auto" w:fill="D9E2F3"/>
            <w:vAlign w:val="center"/>
          </w:tcPr>
          <w:p w14:paraId="5DB5A67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1CC0C66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  <w:p w14:paraId="2A8831B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</w:tc>
      </w:tr>
    </w:tbl>
    <w:p w14:paraId="6F770DC8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,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մասնակցությունը</w:t>
      </w:r>
    </w:p>
    <w:p w14:paraId="4558B0E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15DD5632" w14:textId="77777777" w:rsidTr="00532D6C">
        <w:tc>
          <w:tcPr>
            <w:tcW w:w="2837" w:type="dxa"/>
            <w:shd w:val="clear" w:color="auto" w:fill="D9E2F3"/>
            <w:vAlign w:val="center"/>
          </w:tcPr>
          <w:p w14:paraId="7686B86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95DFDC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0A28AF2" w14:textId="77777777" w:rsidTr="00532D6C">
        <w:tc>
          <w:tcPr>
            <w:tcW w:w="2837" w:type="dxa"/>
            <w:shd w:val="clear" w:color="auto" w:fill="D9E2F3"/>
            <w:vAlign w:val="center"/>
          </w:tcPr>
          <w:p w14:paraId="674077A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Համայնքի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F3B4A6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E35B6D3" w14:textId="77777777" w:rsidTr="00532D6C">
        <w:tc>
          <w:tcPr>
            <w:tcW w:w="2837" w:type="dxa"/>
            <w:shd w:val="clear" w:color="auto" w:fill="D9E2F3"/>
            <w:vAlign w:val="center"/>
          </w:tcPr>
          <w:p w14:paraId="46B90F8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80" w:type="dxa"/>
            <w:vAlign w:val="center"/>
          </w:tcPr>
          <w:p w14:paraId="4494741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2C8AE9F" w14:textId="77777777" w:rsidTr="00532D6C">
        <w:tc>
          <w:tcPr>
            <w:tcW w:w="2837" w:type="dxa"/>
            <w:shd w:val="clear" w:color="auto" w:fill="D9E2F3"/>
            <w:vAlign w:val="center"/>
          </w:tcPr>
          <w:p w14:paraId="3DB37FC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2A3A38A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  <w:p w14:paraId="169B66E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</w:tc>
      </w:tr>
    </w:tbl>
    <w:p w14:paraId="47DFF4C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6A8EBC30" w14:textId="77777777" w:rsidTr="00532D6C">
        <w:tc>
          <w:tcPr>
            <w:tcW w:w="2837" w:type="dxa"/>
            <w:shd w:val="clear" w:color="auto" w:fill="D9E2F3"/>
            <w:vAlign w:val="center"/>
          </w:tcPr>
          <w:p w14:paraId="75BD9F0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Միջազգային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0689ABC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0C7E610" w14:textId="77777777" w:rsidTr="00532D6C">
        <w:tc>
          <w:tcPr>
            <w:tcW w:w="2837" w:type="dxa"/>
            <w:shd w:val="clear" w:color="auto" w:fill="D9E2F3"/>
            <w:vAlign w:val="center"/>
          </w:tcPr>
          <w:p w14:paraId="00D67CA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Միջազգային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3F796FE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C8E9965" w14:textId="77777777" w:rsidTr="00532D6C">
        <w:tc>
          <w:tcPr>
            <w:tcW w:w="2837" w:type="dxa"/>
            <w:shd w:val="clear" w:color="auto" w:fill="D9E2F3"/>
            <w:vAlign w:val="center"/>
          </w:tcPr>
          <w:p w14:paraId="7FD1C8A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80" w:type="dxa"/>
            <w:vAlign w:val="center"/>
          </w:tcPr>
          <w:p w14:paraId="2E0ABA0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6EA2E5B" w14:textId="77777777" w:rsidTr="00532D6C">
        <w:tc>
          <w:tcPr>
            <w:tcW w:w="2837" w:type="dxa"/>
            <w:shd w:val="clear" w:color="auto" w:fill="D9E2F3"/>
            <w:vAlign w:val="center"/>
          </w:tcPr>
          <w:p w14:paraId="359F9A2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46E9715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  <w:p w14:paraId="04AE89D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</w:tc>
      </w:tr>
    </w:tbl>
    <w:p w14:paraId="51013692" w14:textId="77777777" w:rsidR="00532D6C" w:rsidRPr="00E84C88" w:rsidRDefault="00532D6C" w:rsidP="00532D6C">
      <w:pPr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</w:p>
    <w:p w14:paraId="36974CE4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տվյալները</w:t>
      </w:r>
    </w:p>
    <w:p w14:paraId="656D961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ինքնությունը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հավաստող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E84C88" w14:paraId="16BFCA5A" w14:textId="77777777" w:rsidTr="00532D6C">
        <w:tc>
          <w:tcPr>
            <w:tcW w:w="2836" w:type="dxa"/>
            <w:shd w:val="clear" w:color="auto" w:fill="D9E2F3"/>
            <w:vAlign w:val="center"/>
          </w:tcPr>
          <w:p w14:paraId="3824440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</w:p>
        </w:tc>
        <w:tc>
          <w:tcPr>
            <w:tcW w:w="6178" w:type="dxa"/>
            <w:vAlign w:val="center"/>
          </w:tcPr>
          <w:p w14:paraId="62529F8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87BD32B" w14:textId="77777777" w:rsidTr="00532D6C">
        <w:tc>
          <w:tcPr>
            <w:tcW w:w="2836" w:type="dxa"/>
            <w:shd w:val="clear" w:color="auto" w:fill="D9E2F3"/>
            <w:vAlign w:val="center"/>
          </w:tcPr>
          <w:p w14:paraId="56C2A84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78" w:type="dxa"/>
            <w:vAlign w:val="center"/>
          </w:tcPr>
          <w:p w14:paraId="04BE6D8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694B125" w14:textId="77777777" w:rsidTr="00532D6C">
        <w:tc>
          <w:tcPr>
            <w:tcW w:w="2836" w:type="dxa"/>
            <w:shd w:val="clear" w:color="auto" w:fill="D9E2F3"/>
            <w:vAlign w:val="center"/>
          </w:tcPr>
          <w:p w14:paraId="6160E24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14:paraId="5CD5867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216A074" w14:textId="77777777" w:rsidTr="00532D6C">
        <w:tc>
          <w:tcPr>
            <w:tcW w:w="2836" w:type="dxa"/>
            <w:shd w:val="clear" w:color="auto" w:fill="D9E2F3"/>
            <w:vAlign w:val="center"/>
          </w:tcPr>
          <w:p w14:paraId="115C7C1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14:paraId="2412035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F3AEC4D" w14:textId="77777777" w:rsidTr="00532D6C">
        <w:tc>
          <w:tcPr>
            <w:tcW w:w="2836" w:type="dxa"/>
            <w:shd w:val="clear" w:color="auto" w:fill="D9E2F3"/>
            <w:vAlign w:val="center"/>
          </w:tcPr>
          <w:p w14:paraId="1916746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Քաղաքացիությունը</w:t>
            </w:r>
          </w:p>
        </w:tc>
        <w:tc>
          <w:tcPr>
            <w:tcW w:w="6178" w:type="dxa"/>
            <w:vAlign w:val="center"/>
          </w:tcPr>
          <w:p w14:paraId="0D7C93B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474639D" w14:textId="77777777" w:rsidTr="00532D6C">
        <w:tc>
          <w:tcPr>
            <w:tcW w:w="2836" w:type="dxa"/>
            <w:shd w:val="clear" w:color="auto" w:fill="D9E2F3"/>
            <w:vAlign w:val="center"/>
          </w:tcPr>
          <w:p w14:paraId="1288419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Ծննդյան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1049A61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301E79E5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հաստատող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փաստաթուղթը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30A898EC" w14:textId="77777777" w:rsidTr="00532D6C">
        <w:tc>
          <w:tcPr>
            <w:tcW w:w="2837" w:type="dxa"/>
            <w:shd w:val="clear" w:color="auto" w:fill="D9E2F3"/>
            <w:vAlign w:val="center"/>
          </w:tcPr>
          <w:p w14:paraId="1C37036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058A95F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CC2A627" w14:textId="77777777" w:rsidTr="00532D6C">
        <w:tc>
          <w:tcPr>
            <w:tcW w:w="2837" w:type="dxa"/>
            <w:shd w:val="clear" w:color="auto" w:fill="D9E2F3"/>
            <w:vAlign w:val="center"/>
          </w:tcPr>
          <w:p w14:paraId="4EFF6E4D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38374E4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FE5C2AF" w14:textId="77777777" w:rsidTr="00532D6C">
        <w:tc>
          <w:tcPr>
            <w:tcW w:w="2837" w:type="dxa"/>
            <w:shd w:val="clear" w:color="auto" w:fill="D9E2F3"/>
            <w:vAlign w:val="center"/>
          </w:tcPr>
          <w:p w14:paraId="126CEE0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Տրամադրման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77F43D6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A0CFF13" w14:textId="77777777" w:rsidTr="00532D6C">
        <w:tc>
          <w:tcPr>
            <w:tcW w:w="2837" w:type="dxa"/>
            <w:shd w:val="clear" w:color="auto" w:fill="D9E2F3"/>
            <w:vAlign w:val="center"/>
          </w:tcPr>
          <w:p w14:paraId="5C6A9B0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Տրամադրող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մարմինը</w:t>
            </w:r>
          </w:p>
        </w:tc>
        <w:tc>
          <w:tcPr>
            <w:tcW w:w="6178" w:type="dxa"/>
            <w:vAlign w:val="center"/>
          </w:tcPr>
          <w:p w14:paraId="00CB15B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4F45CA1" w14:textId="77777777" w:rsidTr="00532D6C">
        <w:tc>
          <w:tcPr>
            <w:tcW w:w="2837" w:type="dxa"/>
            <w:shd w:val="clear" w:color="auto" w:fill="D9E2F3"/>
            <w:vAlign w:val="center"/>
          </w:tcPr>
          <w:p w14:paraId="2FA23D7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ՀԾՀ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համարժեք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7E1CE11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1D9254F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հաշվառման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140E2C34" w14:textId="77777777" w:rsidTr="00532D6C">
        <w:tc>
          <w:tcPr>
            <w:tcW w:w="2837" w:type="dxa"/>
            <w:shd w:val="clear" w:color="auto" w:fill="D9E2F3"/>
            <w:vAlign w:val="center"/>
          </w:tcPr>
          <w:p w14:paraId="11D1943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302EF23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11922C5" w14:textId="77777777" w:rsidTr="00532D6C">
        <w:tc>
          <w:tcPr>
            <w:tcW w:w="2837" w:type="dxa"/>
            <w:shd w:val="clear" w:color="auto" w:fill="D9E2F3"/>
            <w:vAlign w:val="center"/>
          </w:tcPr>
          <w:p w14:paraId="7EC277A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0575BE7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B5F7DCD" w14:textId="77777777" w:rsidTr="00532D6C">
        <w:tc>
          <w:tcPr>
            <w:tcW w:w="2837" w:type="dxa"/>
            <w:shd w:val="clear" w:color="auto" w:fill="D9E2F3"/>
            <w:vAlign w:val="center"/>
          </w:tcPr>
          <w:p w14:paraId="0C5787E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Վարչատարածքային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150491F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3631900" w14:textId="77777777" w:rsidTr="00532D6C">
        <w:tc>
          <w:tcPr>
            <w:tcW w:w="2837" w:type="dxa"/>
            <w:shd w:val="clear" w:color="auto" w:fill="D9E2F3"/>
            <w:vAlign w:val="center"/>
          </w:tcPr>
          <w:p w14:paraId="496A049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Փողոցի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շենքը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033F6DC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7BC2E73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բնակության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68D4C57F" w14:textId="77777777" w:rsidTr="00532D6C">
        <w:tc>
          <w:tcPr>
            <w:tcW w:w="2837" w:type="dxa"/>
            <w:shd w:val="clear" w:color="auto" w:fill="D9E2F3"/>
            <w:vAlign w:val="center"/>
          </w:tcPr>
          <w:p w14:paraId="7F2C63F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6504163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FE8DF56" w14:textId="77777777" w:rsidTr="00532D6C">
        <w:tc>
          <w:tcPr>
            <w:tcW w:w="2837" w:type="dxa"/>
            <w:shd w:val="clear" w:color="auto" w:fill="D9E2F3"/>
            <w:vAlign w:val="center"/>
          </w:tcPr>
          <w:p w14:paraId="45A9759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11114DF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192242D" w14:textId="77777777" w:rsidTr="00532D6C">
        <w:tc>
          <w:tcPr>
            <w:tcW w:w="2837" w:type="dxa"/>
            <w:shd w:val="clear" w:color="auto" w:fill="D9E2F3"/>
            <w:vAlign w:val="center"/>
          </w:tcPr>
          <w:p w14:paraId="03CCC19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Վարչատարածքային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612B34B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A3C6EA6" w14:textId="77777777" w:rsidTr="00532D6C">
        <w:tc>
          <w:tcPr>
            <w:tcW w:w="2837" w:type="dxa"/>
            <w:shd w:val="clear" w:color="auto" w:fill="D9E2F3"/>
            <w:vAlign w:val="center"/>
          </w:tcPr>
          <w:p w14:paraId="6E82A81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Փողոցի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շենքը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2576663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0B6DBD4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հիմքերը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բացառությամբ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`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կազմակերպությունների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E84C88" w14:paraId="50BC8DCA" w14:textId="77777777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14:paraId="0C02567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տիրապետում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անձի՝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ձայնի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իրավունք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բաժնեմասերի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բաժնետոմսերի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փայերի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20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տոկոսին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կերպով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ունի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20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կանոնադրական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կապիտալում</w:t>
            </w:r>
          </w:p>
        </w:tc>
      </w:tr>
      <w:tr w:rsidR="00532D6C" w:rsidRPr="00E84C88" w14:paraId="1B50F00A" w14:textId="77777777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6C9867C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2DD3397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E1CC4AD" w14:textId="77777777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B1566A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4F0F14C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  <w:p w14:paraId="109C7AB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</w:tc>
      </w:tr>
      <w:tr w:rsidR="00532D6C" w:rsidRPr="00E84C88" w14:paraId="18BF8E88" w14:textId="77777777" w:rsidTr="00532D6C">
        <w:tc>
          <w:tcPr>
            <w:tcW w:w="9016" w:type="dxa"/>
            <w:gridSpan w:val="2"/>
            <w:vAlign w:val="center"/>
          </w:tcPr>
          <w:p w14:paraId="10B206E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նկատմամբ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փաստացի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վերահսկողություն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միջոցներով</w:t>
            </w:r>
          </w:p>
        </w:tc>
      </w:tr>
      <w:tr w:rsidR="00532D6C" w:rsidRPr="00E84C88" w14:paraId="2E27B217" w14:textId="77777777" w:rsidTr="00532D6C">
        <w:tc>
          <w:tcPr>
            <w:tcW w:w="9016" w:type="dxa"/>
            <w:gridSpan w:val="2"/>
            <w:vAlign w:val="center"/>
          </w:tcPr>
          <w:p w14:paraId="07CBBD3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հանդիսանում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գործունեության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ընդհանուր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ընթացիկ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ղեկավարումն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պաշտոնատար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դեպքում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երբ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առկա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չէ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կետերի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պահանջներին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համապատասխանող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ֆիզիկական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</w:p>
        </w:tc>
      </w:tr>
    </w:tbl>
    <w:p w14:paraId="43E7E988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հիմքերը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կազմակերպությունների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E84C88" w14:paraId="4489DC9C" w14:textId="77777777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14:paraId="32F6E3B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կերպով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տիրապետում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`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ձայնի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իրավունք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բաժնեմասերի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բաժնետոմսերի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փայերի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10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տոկոսին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կերպով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ունի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10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կանոնադրական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կապիտալում</w:t>
            </w:r>
          </w:p>
        </w:tc>
      </w:tr>
      <w:tr w:rsidR="00532D6C" w:rsidRPr="00E84C88" w14:paraId="50616E41" w14:textId="77777777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77E1284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3D43E2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D5CED7C" w14:textId="77777777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44CF98C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6B24794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  <w:p w14:paraId="714DB67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</w:tc>
      </w:tr>
      <w:tr w:rsidR="00532D6C" w:rsidRPr="00E84C88" w14:paraId="4A8F7023" w14:textId="77777777" w:rsidTr="00532D6C">
        <w:tc>
          <w:tcPr>
            <w:tcW w:w="9016" w:type="dxa"/>
            <w:gridSpan w:val="2"/>
            <w:vAlign w:val="center"/>
          </w:tcPr>
          <w:p w14:paraId="010F7F3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իրավունք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ունի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նշանակելու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հեռացնելու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lastRenderedPageBreak/>
              <w:t>կառավարման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մարմինների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անդամների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մեծամասնությանը</w:t>
            </w:r>
          </w:p>
        </w:tc>
      </w:tr>
      <w:tr w:rsidR="00532D6C" w:rsidRPr="00E84C88" w14:paraId="2328EEFB" w14:textId="77777777" w:rsidTr="00532D6C">
        <w:tc>
          <w:tcPr>
            <w:tcW w:w="9016" w:type="dxa"/>
            <w:gridSpan w:val="2"/>
            <w:vAlign w:val="center"/>
          </w:tcPr>
          <w:p w14:paraId="7BCDD9C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lastRenderedPageBreak/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անձից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անհատույց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ստացել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հաշվետու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տարվան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նախորդող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տարվա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ընթացքում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ստացած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շահույթի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առնվազն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15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չափով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օգուտ</w:t>
            </w:r>
          </w:p>
        </w:tc>
      </w:tr>
      <w:tr w:rsidR="00532D6C" w:rsidRPr="00E84C88" w14:paraId="59934E27" w14:textId="77777777" w:rsidTr="00532D6C">
        <w:tc>
          <w:tcPr>
            <w:tcW w:w="9016" w:type="dxa"/>
            <w:gridSpan w:val="2"/>
            <w:vAlign w:val="center"/>
          </w:tcPr>
          <w:p w14:paraId="7464C98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նկատմամբ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փաստացի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վերահսկողություն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միջոցներով</w:t>
            </w:r>
          </w:p>
        </w:tc>
      </w:tr>
      <w:tr w:rsidR="00532D6C" w:rsidRPr="00E84C88" w14:paraId="7DF80C9A" w14:textId="77777777" w:rsidTr="00532D6C">
        <w:tc>
          <w:tcPr>
            <w:tcW w:w="9016" w:type="dxa"/>
            <w:gridSpan w:val="2"/>
            <w:vAlign w:val="center"/>
          </w:tcPr>
          <w:p w14:paraId="032A046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ե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հանդիսանում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գործունեության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ընդհանուր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ընթացիկ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ղեկավարումն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պաշտոնատար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դեպքում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երբ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առկա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չէ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կետերի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պահանջներին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համապատասխանող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ֆիզիկական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</w:p>
        </w:tc>
      </w:tr>
    </w:tbl>
    <w:p w14:paraId="300875B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կարգավիճակի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տեղեկությունները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C4546D" w14:paraId="47C747C8" w14:textId="77777777" w:rsidTr="00532D6C">
        <w:tc>
          <w:tcPr>
            <w:tcW w:w="2837" w:type="dxa"/>
            <w:shd w:val="clear" w:color="auto" w:fill="D9E2F3"/>
            <w:vAlign w:val="center"/>
          </w:tcPr>
          <w:p w14:paraId="4F9800E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շահառու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դառնալու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1567BCE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AA78640" w14:textId="77777777" w:rsidTr="00532D6C">
        <w:tc>
          <w:tcPr>
            <w:tcW w:w="2837" w:type="dxa"/>
            <w:shd w:val="clear" w:color="auto" w:fill="D9E2F3"/>
            <w:vAlign w:val="center"/>
          </w:tcPr>
          <w:p w14:paraId="4319974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նկատմամբ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վերահսկողության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իրականացումը</w:t>
            </w:r>
          </w:p>
        </w:tc>
        <w:tc>
          <w:tcPr>
            <w:tcW w:w="6180" w:type="dxa"/>
            <w:vAlign w:val="center"/>
          </w:tcPr>
          <w:p w14:paraId="47CD4D8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Առանձին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</w:p>
          <w:p w14:paraId="2A24A3A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Փոխկապակցված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անձանց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հետ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համատեղ</w:t>
            </w:r>
          </w:p>
        </w:tc>
      </w:tr>
      <w:tr w:rsidR="00532D6C" w:rsidRPr="00E84C88" w14:paraId="030F3936" w14:textId="77777777" w:rsidTr="00532D6C">
        <w:tc>
          <w:tcPr>
            <w:tcW w:w="2837" w:type="dxa"/>
            <w:shd w:val="clear" w:color="auto" w:fill="D9E2F3"/>
            <w:vAlign w:val="center"/>
          </w:tcPr>
          <w:p w14:paraId="67D628C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Ընդերքօգտագործման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ոլորտի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հաշվետու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շահառուն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հանդիսանում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պաշտոնատար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անձ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նրա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ընտանիքի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անդամ</w:t>
            </w:r>
          </w:p>
        </w:tc>
        <w:tc>
          <w:tcPr>
            <w:tcW w:w="6180" w:type="dxa"/>
            <w:vAlign w:val="center"/>
          </w:tcPr>
          <w:p w14:paraId="1DE6565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Այո</w:t>
            </w:r>
          </w:p>
          <w:p w14:paraId="288B4CD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Ոչ</w:t>
            </w:r>
          </w:p>
        </w:tc>
      </w:tr>
    </w:tbl>
    <w:p w14:paraId="7A127813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կոնտակտային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02F16EAD" w14:textId="77777777" w:rsidTr="00532D6C">
        <w:tc>
          <w:tcPr>
            <w:tcW w:w="2837" w:type="dxa"/>
            <w:shd w:val="clear" w:color="auto" w:fill="D9E2F3"/>
            <w:vAlign w:val="center"/>
          </w:tcPr>
          <w:p w14:paraId="3195583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Էլ</w:t>
            </w:r>
            <w:r w:rsidRPr="00E84C88">
              <w:rPr>
                <w:rFonts w:ascii="Cambria Math" w:eastAsia="MS Mincho" w:hAnsi="Cambria Math" w:cs="Cambria Math"/>
                <w:color w:val="000000"/>
                <w:sz w:val="24"/>
                <w:szCs w:val="24"/>
                <w:lang w:val="en-US"/>
              </w:rPr>
              <w:t>․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փոստի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4966AC6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D631758" w14:textId="77777777" w:rsidTr="00532D6C">
        <w:tc>
          <w:tcPr>
            <w:tcW w:w="2837" w:type="dxa"/>
            <w:shd w:val="clear" w:color="auto" w:fill="D9E2F3"/>
            <w:vAlign w:val="center"/>
          </w:tcPr>
          <w:p w14:paraId="032F823F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Հեռախոսահամարը</w:t>
            </w:r>
          </w:p>
        </w:tc>
        <w:tc>
          <w:tcPr>
            <w:tcW w:w="6180" w:type="dxa"/>
            <w:vAlign w:val="center"/>
          </w:tcPr>
          <w:p w14:paraId="50A4627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6D83572B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92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14:paraId="62B40268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անձինք</w:t>
      </w:r>
    </w:p>
    <w:p w14:paraId="2ECD3E4D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lastRenderedPageBreak/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5906BBAB" w14:textId="77777777" w:rsidTr="00532D6C">
        <w:tc>
          <w:tcPr>
            <w:tcW w:w="2835" w:type="dxa"/>
            <w:shd w:val="clear" w:color="auto" w:fill="D9E2F3"/>
            <w:vAlign w:val="center"/>
          </w:tcPr>
          <w:p w14:paraId="12DBE6B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192FC78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5A7738D" w14:textId="77777777" w:rsidTr="00532D6C">
        <w:tc>
          <w:tcPr>
            <w:tcW w:w="2835" w:type="dxa"/>
            <w:shd w:val="clear" w:color="auto" w:fill="D9E2F3"/>
            <w:vAlign w:val="center"/>
          </w:tcPr>
          <w:p w14:paraId="725A745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132E636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0ADE2AC" w14:textId="77777777" w:rsidTr="00532D6C">
        <w:tc>
          <w:tcPr>
            <w:tcW w:w="2835" w:type="dxa"/>
            <w:shd w:val="clear" w:color="auto" w:fill="D9E2F3"/>
            <w:vAlign w:val="center"/>
          </w:tcPr>
          <w:p w14:paraId="3408D6F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522BAD8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392D752" w14:textId="77777777" w:rsidTr="00532D6C">
        <w:tc>
          <w:tcPr>
            <w:tcW w:w="2835" w:type="dxa"/>
            <w:shd w:val="clear" w:color="auto" w:fill="D9E2F3"/>
            <w:vAlign w:val="center"/>
          </w:tcPr>
          <w:p w14:paraId="59DDC24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B72863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CD8F34C" w14:textId="77777777" w:rsidTr="00532D6C">
        <w:tc>
          <w:tcPr>
            <w:tcW w:w="2835" w:type="dxa"/>
            <w:shd w:val="clear" w:color="auto" w:fill="D9E2F3"/>
            <w:vAlign w:val="center"/>
          </w:tcPr>
          <w:p w14:paraId="135B569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32164EC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D14CE1E" w14:textId="77777777" w:rsidTr="00532D6C">
        <w:tc>
          <w:tcPr>
            <w:tcW w:w="2835" w:type="dxa"/>
            <w:shd w:val="clear" w:color="auto" w:fill="D9E2F3"/>
            <w:vAlign w:val="center"/>
          </w:tcPr>
          <w:p w14:paraId="49FA7DA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29B26D3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05D3EFC" w14:textId="77777777" w:rsidTr="00532D6C">
        <w:tc>
          <w:tcPr>
            <w:tcW w:w="2835" w:type="dxa"/>
            <w:shd w:val="clear" w:color="auto" w:fill="D9E2F3"/>
            <w:vAlign w:val="center"/>
          </w:tcPr>
          <w:p w14:paraId="6234276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Գործադիր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մարմնի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ղեկավարի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05D8270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2446196C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C4546D" w14:paraId="6F249990" w14:textId="77777777" w:rsidTr="00532D6C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304A0FD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շահառու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(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ներ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հանդիսանում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միջանկյալ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անձ</w:t>
            </w:r>
          </w:p>
        </w:tc>
        <w:tc>
          <w:tcPr>
            <w:tcW w:w="6180" w:type="dxa"/>
          </w:tcPr>
          <w:p w14:paraId="244E692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C4546D" w14:paraId="0819D81E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A24237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0770A94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C4546D" w14:paraId="0FF1D787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2849E8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14C2CAF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C4546D" w14:paraId="7D6EE4A9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4BE60F7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53EB1AC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C4546D" w14:paraId="2547F69D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247133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1BB90D8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54CCBC53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55C94F14" w14:textId="77777777" w:rsidTr="00532D6C">
        <w:tc>
          <w:tcPr>
            <w:tcW w:w="2835" w:type="dxa"/>
            <w:shd w:val="clear" w:color="auto" w:fill="D9E2F3"/>
            <w:vAlign w:val="center"/>
          </w:tcPr>
          <w:p w14:paraId="4D61AD7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Ֆոնդային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3747BA7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208626DF" w14:textId="77777777" w:rsidTr="00532D6C">
        <w:tc>
          <w:tcPr>
            <w:tcW w:w="2835" w:type="dxa"/>
            <w:shd w:val="clear" w:color="auto" w:fill="D9E2F3"/>
            <w:vAlign w:val="center"/>
          </w:tcPr>
          <w:p w14:paraId="26EBA90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Հղումը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առկա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39C0479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558DFE65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Լրացուցիչ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նշումներ</w:t>
      </w:r>
    </w:p>
    <w:p w14:paraId="43654A2C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1"/>
      </w:tblGrid>
      <w:tr w:rsidR="00532D6C" w:rsidRPr="00C4546D" w14:paraId="3DFA6281" w14:textId="77777777" w:rsidTr="00532D6C">
        <w:trPr>
          <w:trHeight w:val="773"/>
        </w:trPr>
        <w:tc>
          <w:tcPr>
            <w:tcW w:w="9001" w:type="dxa"/>
            <w:shd w:val="clear" w:color="auto" w:fill="DEEAF6"/>
          </w:tcPr>
          <w:p w14:paraId="1FDB5FE4" w14:textId="77777777" w:rsidR="00532D6C" w:rsidRPr="00E84C88" w:rsidRDefault="00532D6C" w:rsidP="00532D6C">
            <w:pPr>
              <w:spacing w:before="24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Լրացուցիչ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տեղեկություններ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հավելյալ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պարզաբանումներ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որոնք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առնչվում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են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հայտարարագրում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լրացված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լրացման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ենթակա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տվյալներին</w:t>
            </w:r>
          </w:p>
        </w:tc>
      </w:tr>
      <w:tr w:rsidR="00532D6C" w:rsidRPr="00C4546D" w14:paraId="5CDA275D" w14:textId="77777777" w:rsidTr="00532D6C">
        <w:trPr>
          <w:trHeight w:val="5895"/>
        </w:trPr>
        <w:tc>
          <w:tcPr>
            <w:tcW w:w="9001" w:type="dxa"/>
            <w:shd w:val="clear" w:color="auto" w:fill="auto"/>
          </w:tcPr>
          <w:p w14:paraId="49A1BCF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825155E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p w14:paraId="01B19749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n-US"/>
        </w:rPr>
      </w:pPr>
    </w:p>
    <w:p w14:paraId="150580B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hy-AM"/>
        </w:rPr>
      </w:pPr>
    </w:p>
    <w:p w14:paraId="0F27EB57" w14:textId="77777777" w:rsidR="00532D6C" w:rsidRPr="00E84C88" w:rsidRDefault="00532D6C" w:rsidP="00532D6C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I.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լրացման</w:t>
      </w: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կարգը</w:t>
      </w:r>
    </w:p>
    <w:p w14:paraId="097C2095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/>
        <w:jc w:val="center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14:paraId="79FA9B8A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1-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հայտարարագիր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այսուհետ՝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E2DEBCE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գրանցման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կազմակերպաիրավական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2BBFC40" w14:textId="77777777" w:rsidR="00532D6C" w:rsidRPr="00E84C88" w:rsidRDefault="00532D6C" w:rsidP="00532D6C">
      <w:pPr>
        <w:numPr>
          <w:ilvl w:val="1"/>
          <w:numId w:val="29"/>
        </w:numP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hy-AM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hy-AM"/>
        </w:rPr>
        <w:t>ընթացակարգի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ներառվող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0C908DA" w14:textId="77777777" w:rsidR="00532D6C" w:rsidRPr="00E84C88" w:rsidRDefault="00532D6C" w:rsidP="00532D6C">
      <w:pPr>
        <w:numPr>
          <w:ilvl w:val="1"/>
          <w:numId w:val="29"/>
        </w:numP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ներկայացումը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ամիսը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տարին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էջերի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քանակը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14:paraId="1B6578BA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Հայտարարագրի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2-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)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բաժնետոմսերը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ցուցակված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Հայաստանի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Հանրապետության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արդարադատության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նախարարի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կողմից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հաստատված՝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շահառուների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համարժեք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բացահայտման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չափանիշներով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կարգավորվող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շուկաների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ցանկում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ներառված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շուկայում։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Նշված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չափանիշներին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համապատասխանելու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լրացնելու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հաջորդ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բացառությամբ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ED52FC5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ֆոնդային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փակագծերում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նշելով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ծածկագիրը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(Market Identifier Code),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որտեղ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հղում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առկայության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որոնք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պարունակում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սեփականատերերի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739654E2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2.1-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ոչ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գրանցման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կազմակերպաիրավական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գործադիր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մարմնի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ղեկավարի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ազգանունը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9434468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մակարդակը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1-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հաշվառմամբ։</w:t>
      </w:r>
    </w:p>
    <w:p w14:paraId="54A42F9C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14:paraId="39C347BE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3-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)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որևէ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պետություն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լրացվել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քանի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անգամ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ունեն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քանի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պետություն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3A41639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իսկ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18F54627" w14:textId="77777777" w:rsidR="00532D6C" w:rsidRPr="00E84C88" w:rsidRDefault="00532D6C" w:rsidP="00454CD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հաշվառմամբ։</w:t>
      </w:r>
    </w:p>
    <w:p w14:paraId="1490F78C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յուրաքանչյուր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առանձին՝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lastRenderedPageBreak/>
        <w:t>շահառուների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քանակով։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875843D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ինքնությունը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հավաստող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դրանք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ազգանունը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հայերեն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վերջինիս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ապա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դրանց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տառադարձությունը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F5ECB7C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փաստաթուղթը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2B13E26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վայրի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04A9F314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բնակության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տարբերվում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վերջինիս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բնակության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հասցեից։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բնակության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վայրի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06DEED62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բացառությամբ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Փողերի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լվացման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ահաբեկչության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ֆինանսավորման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պայքարի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օրենքով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նախատեսված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(</w:t>
      </w:r>
      <w:proofErr w:type="gramEnd"/>
      <w:r w:rsidRPr="00E84C88">
        <w:rPr>
          <w:rFonts w:ascii="Arial" w:eastAsia="GHEA Grapalat" w:hAnsi="Arial" w:cs="Arial"/>
          <w:sz w:val="24"/>
          <w:szCs w:val="24"/>
          <w:lang w:val="en-US"/>
        </w:rPr>
        <w:t>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առնչությամբ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պահանջվող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Մեկից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բոլոր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մասով՝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</w:p>
    <w:p w14:paraId="31457509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ձայնի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20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կերպով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լինել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սեփականության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սեփականության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gramStart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proofErr w:type="gram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իրականացվել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անկախ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շղթայում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քանակից։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դաշտում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հաշվարկվում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ընդունելով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արդյունքում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բոլոր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հանրագումարը։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հաշվարկվում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ընդունելով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յուրաքանչյուր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նախորդ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բազմապատկելով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մասնակցի՝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շարունակ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մինչև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հասնելը։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դաշտում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լինելու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առկայության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միաժամանակ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առկայության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50A7A918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բ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իմաստով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սակայն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գործիքների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կնքված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գործարքների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բնույթի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ազդեցության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վրա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միջոցներով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4B0EDADB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գ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գ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գործունեության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ընդհանուր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ընթացիկ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ղեկավարումն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պաշտոնատար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երբ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պահանջներին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13EED4EF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bookmarkStart w:id="6" w:name="_heading=h.gjdgxs" w:colFirst="0" w:colLast="0"/>
      <w:bookmarkEnd w:id="6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բացահայտումն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օրենսգրքով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չափանիշներով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</w:p>
    <w:p w14:paraId="4C6B9257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կերպով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ձայնի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10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կերպով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55D9F250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բ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նշանակելու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հեռացնելու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կառավարման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մարմինների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անդամների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մեծամասնությանը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531D7AF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գ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գ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անհատույց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ստացել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տարվան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նախորդող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տարվա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ընթացքում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ստացած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շահույթի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առնվազն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15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օգուտ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042C0847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դ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դ</w:t>
      </w: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իմաստով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սակայն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գործիքների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կնքված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գործարքների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բնույթի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ազդեցության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վրա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միջոցներով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8464C02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ե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գործունեության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ընդհանուր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ընթացիկ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ղեկավարումն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պաշտոնատար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երբ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պահանջներին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BDEB5C1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կարգավիճակի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դառնալու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ամիսը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տարին։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կողմից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նկատմամբ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Փոխկապակցված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համատեղ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փոխկապակցված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համաձայնեցված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փոխկապակցված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համաձայնեցված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օրենսգրքի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3-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հոդվածի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53-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իմաստով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պաշտոնատար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նրա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ընտանիքի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անդամ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19EF7C77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կոնտակտային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էլեկտրոնային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փոստի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հեռախոսահամարը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14:paraId="1386A26C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ենթակա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յուրաքանչյուր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առանձին՝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բոլոր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քանակով։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2F11BDC3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գրանցման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կազմակերպաիրավական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56A9A1FA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(</w:t>
      </w:r>
      <w:proofErr w:type="gramEnd"/>
      <w:r w:rsidRPr="00E84C88">
        <w:rPr>
          <w:rFonts w:ascii="Arial" w:eastAsia="GHEA Grapalat" w:hAnsi="Arial" w:cs="Arial"/>
          <w:sz w:val="24"/>
          <w:szCs w:val="24"/>
          <w:lang w:val="en-US"/>
        </w:rPr>
        <w:t>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ազգանունը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լրացման։</w:t>
      </w:r>
    </w:p>
    <w:p w14:paraId="44B7E03E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պարտադիր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կարգավորվող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շուկայում։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ֆոնդային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փակագծերում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նշելով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ծածկագիրը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(Market Identifier Code),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որտեղ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հղում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փաստաթղթերին։</w:t>
      </w:r>
    </w:p>
    <w:p w14:paraId="5D227DFE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6-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Լրացուցիչ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լրացուցիչ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հավելյալ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պարզաբանումներ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որոնք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առնչվում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տվյալներին։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հավելյալ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պարզաբանումներ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կողմից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մարմինների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որոնք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պարազաբանումներ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առնչությամբ։</w:t>
      </w:r>
    </w:p>
    <w:p w14:paraId="0F486074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</w:p>
    <w:p w14:paraId="66A8FA2F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B92D82E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B7C4742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9C69434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23077F0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28762581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7898E3E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322CC32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>*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`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:</w:t>
      </w:r>
    </w:p>
    <w:p w14:paraId="790074AD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>** 1.2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հավելվածը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չի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ներկայացվում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մասնակցի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կրառելի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N 1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հավելվածով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սահմանված՝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իրավաբանական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անձի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իրական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շահառուների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տեղեկություններ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պարունակող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կայքէջի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հղումը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ներկայացնելու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կարգավորումը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,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ինչպես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մասնակիցը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անհատ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ձեռնարկատեր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ֆիզիկական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անձ։</w:t>
      </w:r>
    </w:p>
    <w:p w14:paraId="2188FAE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2</w:t>
      </w:r>
    </w:p>
    <w:p w14:paraId="1F0D17C1" w14:textId="47730DAC" w:rsidR="00532D6C" w:rsidRPr="00E84C88" w:rsidRDefault="00C4546D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ԼՄ-ԹՀԿՏ-ԳՀԱՊՁԲ-25/09</w:t>
      </w:r>
      <w:r w:rsidR="00D96837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                         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5454F950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5AED66B9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608AC04A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Յ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Ռ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Ջ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</w:t>
      </w:r>
    </w:p>
    <w:p w14:paraId="45FFC51A" w14:textId="77777777" w:rsidR="00532D6C" w:rsidRPr="00E84C88" w:rsidRDefault="00532D6C" w:rsidP="00532D6C">
      <w:pPr>
        <w:spacing w:after="0" w:line="240" w:lineRule="auto"/>
        <w:ind w:firstLine="567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003957B5" w14:textId="6EFDEBC6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Ուսումնասիրելով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C4546D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ԼՄ-ԹՀԿՏ-ԳՀԱՊՁԲ-25/09</w:t>
      </w:r>
      <w:r w:rsidR="00D96837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                                              </w:t>
      </w:r>
      <w:r w:rsidR="00A1458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հրավերը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այդ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թվում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կնքվելիք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պայմանագրի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նախագիծը</w:t>
      </w:r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  <w:t xml:space="preserve">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  <w:t xml:space="preserve">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առաջարկում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   </w:t>
      </w:r>
    </w:p>
    <w:p w14:paraId="32E66564" w14:textId="46B22462" w:rsidR="00532D6C" w:rsidRPr="00E84C88" w:rsidRDefault="00D96837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en-US"/>
        </w:rPr>
      </w:pPr>
      <w:bookmarkStart w:id="7" w:name="_Hlk23147299"/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="00532D6C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bookmarkEnd w:id="7"/>
    <w:p w14:paraId="4BCC6E5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պայմանագիրը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կատարել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ներքոհիշյալ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ընդհանուր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գներով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.</w:t>
      </w:r>
    </w:p>
    <w:p w14:paraId="7CB2E77C" w14:textId="18CA2A73" w:rsidR="00532D6C" w:rsidRPr="00E84C88" w:rsidRDefault="00D96837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                                                       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</w:t>
      </w:r>
      <w:r w:rsidR="00532D6C" w:rsidRPr="00E84C88">
        <w:rPr>
          <w:rFonts w:ascii="Arial" w:eastAsia="Times New Roman" w:hAnsi="Arial" w:cs="Arial"/>
          <w:sz w:val="20"/>
          <w:szCs w:val="24"/>
          <w:lang w:val="es-ES"/>
        </w:rPr>
        <w:t>ՀՀ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4"/>
          <w:lang w:val="es-ES"/>
        </w:rPr>
        <w:t>դրամ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532D6C" w:rsidRPr="00C4546D" w14:paraId="42658DEF" w14:textId="77777777" w:rsidTr="00532D6C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769F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Չափա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-</w:t>
            </w:r>
          </w:p>
          <w:p w14:paraId="785A2F7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բաժինների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DC656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Ապրանքի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B64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Ա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րժեք</w:t>
            </w:r>
          </w:p>
          <w:p w14:paraId="5BB5D0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>(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ինքնարժեքի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և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կանխատեսվող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շահույթի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հանրագումարը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>)</w:t>
            </w:r>
          </w:p>
          <w:p w14:paraId="690D79D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94E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ԱԱՀ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**</w:t>
            </w:r>
          </w:p>
          <w:p w14:paraId="11026F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C2F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Ընդհանուր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գինը</w:t>
            </w:r>
          </w:p>
          <w:p w14:paraId="426BF3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532D6C" w:rsidRPr="00E84C88" w14:paraId="4FBA79E7" w14:textId="77777777" w:rsidTr="00532D6C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D02E9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3CAB81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304E6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E0F8E2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5CCE0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>5</w:t>
            </w: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=3+4</w:t>
            </w:r>
          </w:p>
        </w:tc>
      </w:tr>
      <w:tr w:rsidR="00532D6C" w:rsidRPr="00C4546D" w14:paraId="47CEBF1E" w14:textId="77777777" w:rsidTr="00532D6C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70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19F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&lt;&lt;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առարկայի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անվանում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N1&gt;&gt;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5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F52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88C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C4546D" w14:paraId="53F18009" w14:textId="77777777" w:rsidTr="00532D6C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C6E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601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&lt;&lt;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առարկայի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անվանում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N2&gt;&gt;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1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3C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F8F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C4546D" w14:paraId="13D31125" w14:textId="77777777" w:rsidTr="00532D6C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C4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8C7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&lt;&lt;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առարկայի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անվանում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N3&gt;&gt;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0E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1A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EA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08733C82" w14:textId="77777777" w:rsidTr="00532D6C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81A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828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BB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C9F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0EF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42408B7A" w14:textId="77777777" w:rsidTr="00532D6C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0ED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24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DA4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8CC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07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B5E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</w:tr>
    </w:tbl>
    <w:p w14:paraId="4133AD7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14:paraId="7691DE5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14:paraId="550C3122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hy-AM"/>
        </w:rPr>
      </w:pPr>
    </w:p>
    <w:p w14:paraId="4FC5CABB" w14:textId="77777777" w:rsidR="00532D6C" w:rsidRPr="00E84C88" w:rsidRDefault="00532D6C" w:rsidP="00532D6C">
      <w:pPr>
        <w:spacing w:after="0" w:line="240" w:lineRule="auto"/>
        <w:ind w:left="720"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 </w:t>
      </w:r>
    </w:p>
    <w:p w14:paraId="71FF388E" w14:textId="124494E8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</w:pPr>
      <w:r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                                            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(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ղեկավարի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պաշտոնը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,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անուն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ազգանունը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>)</w:t>
      </w:r>
      <w:r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                                             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ստորագրությունը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ab/>
      </w:r>
    </w:p>
    <w:p w14:paraId="67298A8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14:paraId="3FB37ED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13"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</w:t>
      </w:r>
    </w:p>
    <w:p w14:paraId="64168B6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4FEE9AD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FB76C0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AB7D8F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A0ADA0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D5A88F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354570C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405591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C37A16C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D386C7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8A544C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74D623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EBC8CA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26BB10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872A69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16DDB4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E820642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</w:p>
    <w:p w14:paraId="5D371F84" w14:textId="77777777" w:rsidR="001902F9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br w:type="page"/>
      </w:r>
    </w:p>
    <w:p w14:paraId="7A0E284B" w14:textId="556B3885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</w:p>
    <w:p w14:paraId="0C2CAF46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4.2</w:t>
      </w:r>
    </w:p>
    <w:p w14:paraId="294CC4CE" w14:textId="3C761173" w:rsidR="00532D6C" w:rsidRPr="00E84C88" w:rsidRDefault="00C4546D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ԼՄ-ԹՀԿՏ-ԳՀԱՊՁԲ-25/09</w:t>
      </w:r>
      <w:r w:rsidR="00D96837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                         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0126EB6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4D219CB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1D86119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ՀԱՄԱՁԱՅՆԱԳԻՐ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14:paraId="3B5CBAF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  (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որակավորման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ապահովում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>)</w:t>
      </w:r>
    </w:p>
    <w:p w14:paraId="6F7EA1E0" w14:textId="70A3C715" w:rsidR="00532D6C" w:rsidRPr="00E84C88" w:rsidRDefault="00D96837" w:rsidP="00532D6C">
      <w:pPr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>
        <w:rPr>
          <w:rFonts w:ascii="GHEA Grapalat" w:eastAsia="Times New Roman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</w:t>
      </w:r>
      <w:r w:rsidR="00532D6C" w:rsidRPr="00E84C88">
        <w:rPr>
          <w:rFonts w:ascii="GHEA Grapalat" w:eastAsia="Times New Roman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</w:t>
      </w:r>
    </w:p>
    <w:p w14:paraId="6814F50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Երևան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  <w:t xml:space="preserve">  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20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.**</w:t>
      </w:r>
    </w:p>
    <w:p w14:paraId="0708E1B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7AC6F61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դեմս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տնօրեն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3DDC232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տնօրենի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անուն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անձնագրային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տվյալները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կանոնադրության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`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այսուհետև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միակողմանի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հետևյալ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14:paraId="413C812E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9349388" w14:textId="77777777" w:rsidR="00532D6C" w:rsidRPr="00E84C88" w:rsidRDefault="00532D6C" w:rsidP="00532D6C">
      <w:pPr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ամաձայնության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առարկան</w:t>
      </w:r>
    </w:p>
    <w:p w14:paraId="010CAFBD" w14:textId="2A0761BF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="00D96837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                    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  </w:t>
      </w:r>
    </w:p>
    <w:p w14:paraId="5EBE8547" w14:textId="3CA1ADE4" w:rsidR="00532D6C" w:rsidRPr="00E84C88" w:rsidRDefault="00532D6C" w:rsidP="00730AAF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մասնակցում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Թումանյան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կոմունալ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տնտեսություն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ՀՈԱԿ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այսուհետ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կազմակերպված՝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="00C4546D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ԼՄ-ԹՀԿՏ-ԳՀԱՊՁԲ-25/09</w:t>
      </w:r>
      <w:r w:rsidR="00D96837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                                              </w:t>
      </w:r>
      <w:r w:rsidR="00A1458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     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ծածկագրով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4E0BE7A9" w14:textId="65F4E8AE" w:rsidR="00532D6C" w:rsidRPr="00E84C88" w:rsidRDefault="00D96837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>
        <w:rPr>
          <w:rFonts w:ascii="GHEA Grapalat" w:eastAsia="Times New Roman" w:hAnsi="GHEA Grapalat" w:cs="Times New Roman"/>
          <w:sz w:val="20"/>
          <w:szCs w:val="20"/>
          <w:vertAlign w:val="superscript"/>
          <w:lang w:val="pt-BR"/>
        </w:rPr>
        <w:t xml:space="preserve">                                              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pt-BR"/>
        </w:rPr>
        <w:t xml:space="preserve">  </w:t>
      </w:r>
    </w:p>
    <w:p w14:paraId="39C30ECB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Որպես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ընտրված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մասնակից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կնքվելիք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նախատեսված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անհրաժեշտ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որակավորման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ապահովում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լրացված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</w:p>
    <w:p w14:paraId="0B1B57C4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համաձայնագ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ի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ներկայացվող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անհետկանչելիորեն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համաձայնվում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3302C1C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տալիս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դաշտում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կապված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սպասարկող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`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ստանալու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քանի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արդեն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ստորագրությունը՝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նպատակով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0BD01B3A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հիմք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հանդիսանում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հաշվից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առանց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49B13B30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գրավոր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եղանակով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կարգադրել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կանչելու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2F388657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268692A5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ե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իրավաչափության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վավերականության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կատարումն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իրականացվող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գործողությունների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</w:p>
    <w:p w14:paraId="13B49205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1.4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եթե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հանգեցնում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միակողմանի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լուծման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բնօրինակներով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այդ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գրավոր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թվային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լինելու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դրանք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կրիչներով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ինչպես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դրանցից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արտատպված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թղթային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տարբերակներով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115287A3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Պատվիրատուն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փաստաթղթեր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262A261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1.6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նշված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հետևանքով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առաջացած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ռիսկերի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վնասների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բացասական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հետևանքների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ստուգելու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3A0360AC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1.7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,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բավարարում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հետո՝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2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երկու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օրվա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պետք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տեղեկացնի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Պատվիրատուին՝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ձևով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2EA0820C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1.8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ներկայացնելուց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անկախ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պատճառներով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տասն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օրվա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տեղեկությունները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փոխանցում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ԱՔՌԱ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Քրեդիթ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Ռեփորթինգ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ՓԲԸ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Վարկային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բյուրո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):</w:t>
      </w:r>
    </w:p>
    <w:p w14:paraId="5EA9DED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35D71887" w14:textId="77777777" w:rsidR="00532D6C" w:rsidRPr="00E84C88" w:rsidRDefault="00532D6C" w:rsidP="00532D6C">
      <w:pPr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>Այլ</w:t>
      </w: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>պայմաններ</w:t>
      </w:r>
    </w:p>
    <w:p w14:paraId="17D4C9E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proofErr w:type="gramStart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>2.1</w:t>
      </w:r>
      <w:proofErr w:type="gram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անհետկանչելի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,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ուժի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մեջ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մտնում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վավերացման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պահից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ուժի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մեջ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կնքված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արդյունքը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ամբողջական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օրվան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հաջորդող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քսաներորդ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օրը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ներառյալ։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</w:p>
    <w:p w14:paraId="5951D0F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2.2.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</w:p>
    <w:p w14:paraId="32C9B8B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թույլ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տվել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իսկ</w:t>
      </w:r>
    </w:p>
    <w:p w14:paraId="7FBF43E6" w14:textId="77777777" w:rsidR="00532D6C" w:rsidRPr="00E84C88" w:rsidDel="00A13215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իրավասու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679CDA7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կապակցությամբ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ծագած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բանակցությունների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միջոցով։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ձեռք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չբերելու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դատական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կարգով։</w:t>
      </w:r>
    </w:p>
    <w:p w14:paraId="0775260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34418402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բանկային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վավերապայմանները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>`</w:t>
      </w:r>
    </w:p>
    <w:p w14:paraId="50721EE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4518B6D9" w14:textId="381D756A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</w:t>
      </w:r>
      <w:r w:rsidR="00532D6C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</w:t>
      </w:r>
      <w:r w:rsidR="00532D6C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ընկերության</w:t>
      </w:r>
      <w:r w:rsidR="00532D6C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անվանումը</w:t>
      </w:r>
    </w:p>
    <w:p w14:paraId="602B736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7DF63430" w14:textId="52BD87F3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</w:t>
      </w:r>
      <w:r w:rsidR="00532D6C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</w:t>
      </w:r>
      <w:r w:rsidR="00532D6C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ընկերության</w:t>
      </w:r>
      <w:r w:rsidR="00532D6C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հասցեն</w:t>
      </w:r>
    </w:p>
    <w:p w14:paraId="693D217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693A31E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ընկերությանը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սպասարկող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բանկի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անվանումը</w:t>
      </w:r>
    </w:p>
    <w:p w14:paraId="7898D93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1AD2B1B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</w:p>
    <w:p w14:paraId="1FF9322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Կ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</w:t>
      </w:r>
    </w:p>
    <w:p w14:paraId="3606704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00EAA7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Օր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ամիս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տարի</w:t>
      </w:r>
    </w:p>
    <w:p w14:paraId="3DAE5A1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</w:p>
    <w:p w14:paraId="64C218E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18"/>
          <w:szCs w:val="18"/>
          <w:lang w:val="hy-AM"/>
        </w:rPr>
      </w:pPr>
    </w:p>
    <w:p w14:paraId="0542A194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`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:</w:t>
      </w:r>
    </w:p>
    <w:p w14:paraId="683D52B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E84C88" w14:paraId="6A324395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39A961D" w14:textId="2DAC67ED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>1.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 </w:t>
            </w:r>
          </w:p>
          <w:p w14:paraId="2C7D9E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E84C88" w14:paraId="2E017CD0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557A27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Թիվ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3CA00456" w14:textId="77777777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A1E0484" w14:textId="6D6CE1C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32D6C" w:rsidRPr="00E84C88" w14:paraId="7AFB27BC" w14:textId="77777777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1D31C8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Ընկերություն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2646C187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030415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5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28049EF9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7B309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23C27192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453892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09DCA9D3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58BA8E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4E68671F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6BC4C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9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  &lt;&lt;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Թումանյան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կոմունալ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տնտեսություն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ՀՈԱԿ</w:t>
            </w:r>
          </w:p>
        </w:tc>
      </w:tr>
      <w:tr w:rsidR="00532D6C" w:rsidRPr="00E84C88" w14:paraId="08CD9C27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648FAE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4AB24B87" w14:textId="77777777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EC34C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11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</w:t>
            </w:r>
          </w:p>
        </w:tc>
      </w:tr>
      <w:tr w:rsidR="00532D6C" w:rsidRPr="00E84C88" w14:paraId="1BEE521F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085695" w14:textId="77777777" w:rsidR="00532D6C" w:rsidRPr="00E84C88" w:rsidRDefault="00532D6C" w:rsidP="00454CD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w:type="gramStart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proofErr w:type="gram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</w:p>
        </w:tc>
      </w:tr>
      <w:tr w:rsidR="00532D6C" w:rsidRPr="00E84C88" w14:paraId="12E0B651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D1276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հշ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N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  </w:t>
            </w:r>
          </w:p>
        </w:tc>
      </w:tr>
      <w:tr w:rsidR="00532D6C" w:rsidRPr="00E84C88" w14:paraId="27A8FDDD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BF017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76B61E2C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91FDEE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proofErr w:type="gram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661C3B3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B0864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)`</w:t>
            </w:r>
          </w:p>
        </w:tc>
      </w:tr>
      <w:tr w:rsidR="00532D6C" w:rsidRPr="00E84C88" w14:paraId="1F3D7254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4189C9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  <w:proofErr w:type="gramStart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(</w:t>
            </w:r>
            <w:proofErr w:type="gramEnd"/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որակավորման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ապահովմ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)</w:t>
            </w:r>
          </w:p>
        </w:tc>
      </w:tr>
      <w:tr w:rsidR="00532D6C" w:rsidRPr="00E84C88" w14:paraId="32ADAE86" w14:textId="77777777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1357CFF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Փաստաթղթերի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այդ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թվում՝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համաձայնագիրը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դրանց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համարները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այմանագրի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gram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կատարվում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2AD118B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E84C88" w14:paraId="2B733FB4" w14:textId="77777777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C0D0B3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0B8447B6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5F9B40" w14:textId="7F6E3893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&gt;</w:t>
            </w:r>
          </w:p>
          <w:p w14:paraId="11D3F5A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20AF87CA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BFD97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Առդիր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էջերի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քանակը՝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</w:t>
            </w:r>
          </w:p>
          <w:p w14:paraId="1707C8D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E84C88" w14:paraId="5D868415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91B0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</w:p>
          <w:p w14:paraId="578E18A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153D0D4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077EFD8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2DD1EE5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69B0E544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4258549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51B299D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4BC5D880" w14:textId="738D1CDF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</w:t>
            </w:r>
            <w:r w:rsidR="00532D6C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="00532D6C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000F943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5190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6E8D293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3872C8D2" w14:textId="28E95A90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/____________________/</w:t>
            </w:r>
          </w:p>
          <w:p w14:paraId="268EEFC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5491E78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7C6B38DE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3871AA44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7B9DB1DD" w14:textId="26D9316F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6BBD703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420DEF46" w14:textId="77777777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C8609F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Շահառուին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0D386D79" w14:textId="392B7860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48CC654B" w14:textId="02EA73EE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6456B9C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14:paraId="6E21BE5D" w14:textId="0FB05E4D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="00532D6C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1F90E30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14627D7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217392E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9D8420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2869B54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7A5D0BA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/____________________/</w:t>
            </w:r>
          </w:p>
          <w:p w14:paraId="5E943CB0" w14:textId="378BE569" w:rsidR="00532D6C" w:rsidRPr="00E84C88" w:rsidRDefault="00D96837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="00532D6C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77E9091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C4546D" w14:paraId="54D19720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13476" w14:textId="4827D47F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>24.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</w:p>
          <w:p w14:paraId="6266592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0B76EF2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6CC29286" w14:textId="6B63E016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="00D96837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14:paraId="7F7BFE3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52D44E3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35CA2DF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1175F" w14:textId="7213D4DF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</w:t>
            </w:r>
          </w:p>
          <w:p w14:paraId="49FA606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2551B89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14:paraId="4B23833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`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  <w:p w14:paraId="2C6EF48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14:paraId="37A7EDC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4059EC7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14:paraId="079F972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10771FB8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45089A2E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60FA35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50FAF9A8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474877F9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պահանջագիրը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վավերապայմանների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կարգի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>:</w:t>
      </w:r>
    </w:p>
    <w:p w14:paraId="422F726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  <w:r w:rsidRPr="00E84C88">
        <w:rPr>
          <w:rFonts w:ascii="Arial" w:eastAsia="Times New Roman" w:hAnsi="Arial" w:cs="Arial"/>
          <w:b/>
          <w:lang w:val="hy-AM"/>
        </w:rPr>
        <w:lastRenderedPageBreak/>
        <w:t>Վճարման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վավերապայմանները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և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ուղեցույցը</w:t>
      </w:r>
    </w:p>
    <w:p w14:paraId="3144EFA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E84C88" w14:paraId="5AC118B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946A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699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&lt;&lt;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F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դաշտի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/</w:t>
            </w:r>
          </w:p>
          <w:p w14:paraId="153049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առկայությունը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C7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լրացման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6659F9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5053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Վավերապայմանը</w:t>
            </w:r>
          </w:p>
          <w:p w14:paraId="73314096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լրացնող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կողմը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` </w:t>
            </w:r>
          </w:p>
          <w:p w14:paraId="4387C2C9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վճարողը</w:t>
            </w:r>
          </w:p>
          <w:p w14:paraId="4A488271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532D6C" w:rsidRPr="00E84C88" w14:paraId="740FFD7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30D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84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950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37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1F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532D6C" w:rsidRPr="00C4546D" w14:paraId="3FFDE69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56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2D0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C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7D0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69D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&gt;</w:t>
            </w:r>
          </w:p>
        </w:tc>
      </w:tr>
      <w:tr w:rsidR="00532D6C" w:rsidRPr="00C4546D" w14:paraId="7520776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3E3A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F017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AC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5F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</w:p>
        </w:tc>
      </w:tr>
      <w:tr w:rsidR="00532D6C" w:rsidRPr="00C4546D" w14:paraId="3AAD42C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97DB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A1AC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19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D10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039FFF4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9C7D" w14:textId="77777777" w:rsidR="00532D6C" w:rsidRPr="00E84C88" w:rsidRDefault="00532D6C" w:rsidP="00532D6C">
            <w:pPr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օրը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</w:tc>
      </w:tr>
      <w:tr w:rsidR="00532D6C" w:rsidRPr="00E84C88" w14:paraId="5E82CA1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8356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4DF0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C5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27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2D2997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ազգանունը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իրավաբանական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6A96" w14:textId="77777777" w:rsidR="00532D6C" w:rsidRPr="00E84C88" w:rsidRDefault="00532D6C" w:rsidP="00532D6C">
            <w:pPr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5AFAF72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C1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2A6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C2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5C0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13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541DA0A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9D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1E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5C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39C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B11B30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կազմակերպությունում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D3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753CBBD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9A0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23E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76E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BDC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72391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1C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5916DE1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243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F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81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E8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40E425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1D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C4546D" w14:paraId="7DF9EBA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07A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0E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/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2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6B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534EE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ստացողի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DC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E84C88" w14:paraId="1E4589B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383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A2D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FED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DD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4FF199B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գործընթացում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0FD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C4546D" w14:paraId="0CB5D39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DB3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C4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E4D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3E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1C2B07E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74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C4546D" w14:paraId="0DCF9F2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DC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38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DAB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EE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27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C4546D" w14:paraId="75E2D06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C4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B67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EF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BB3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5F11F8F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գանձապետական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փոխանցվեն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D5F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E84C88" w14:paraId="16F6D9B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FD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66B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2F0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5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1857B2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ենթակա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71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C4546D" w14:paraId="62C26E9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20F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A6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F4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D8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</w:p>
          <w:p w14:paraId="159D5F2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1D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</w:tr>
      <w:tr w:rsidR="00532D6C" w:rsidRPr="00E84C88" w14:paraId="384A754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80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B9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87D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6EE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F4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C4546D" w14:paraId="40232F72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9A2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AB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64B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A4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որակավորման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ապահովման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35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հրավերով</w:t>
            </w:r>
          </w:p>
        </w:tc>
      </w:tr>
      <w:tr w:rsidR="00532D6C" w:rsidRPr="00E84C88" w14:paraId="3D27594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F7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1C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3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10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6801B6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պայմանագրի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ընթացակարգի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ըստ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34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C4546D" w14:paraId="778F6C2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832A" w14:textId="77777777" w:rsidR="00532D6C" w:rsidRPr="00E84C88" w:rsidDel="0010680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B1D6" w14:textId="3DA4BCDA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0E7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06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68558FC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</w:p>
          <w:p w14:paraId="357AD1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նշանակում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տալիս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համաձայնությունը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ABE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550624E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F1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2DF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BE9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3FC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530F48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տրամադրվեն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  <w:p w14:paraId="7222C7D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Եթ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լրացվել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B4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C4546D" w14:paraId="65D91AF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8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FD9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4B7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FF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42A7A2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դաշտը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Ընդ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34230C9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4D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74A88E0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</w:p>
          <w:p w14:paraId="015CF2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C4546D" w14:paraId="3E3A9E8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766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944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447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0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4F6F66E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FB7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կնքվում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4F7B09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E84C88" w14:paraId="07A7503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6C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A2A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27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2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14:paraId="0081756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87F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C4546D" w14:paraId="757DA47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735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257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80C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F72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12E9A1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DC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կնքվում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BA008C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C4546D" w14:paraId="766BCDB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51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1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46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ECD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4BCB9B8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2BC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C4546D" w14:paraId="7653DF1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679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9C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34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19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08755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030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C4546D" w14:paraId="675E1F2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1E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BD2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EC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8C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7048B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B7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C4546D" w14:paraId="19FCF63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43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8C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FDA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B7B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0868EA7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51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C4546D" w14:paraId="7070EAB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11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/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FE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A18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9E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21CE2DE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դրոշմակնիքը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580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C4546D" w14:paraId="5A4202A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4BE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3D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99E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28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59609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սույն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տվյալները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83C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14:paraId="316C767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29099D1B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0DCE18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64C51E9B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934186A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5E99A13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14:paraId="46CB1EB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lang w:val="hy-AM"/>
        </w:rPr>
      </w:pPr>
    </w:p>
    <w:p w14:paraId="79652000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/>
        <w:t xml:space="preserve"> </w:t>
      </w:r>
    </w:p>
    <w:p w14:paraId="3789869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GHEA Grapalat"/>
          <w:sz w:val="18"/>
          <w:szCs w:val="18"/>
          <w:lang w:val="hy-AM"/>
        </w:rPr>
      </w:pPr>
      <w:r w:rsidRPr="00E84C88">
        <w:rPr>
          <w:rFonts w:ascii="Arial" w:eastAsia="Times New Roman" w:hAnsi="Arial" w:cs="Arial"/>
          <w:b/>
          <w:sz w:val="24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5.1</w:t>
      </w:r>
    </w:p>
    <w:p w14:paraId="31FCA8DE" w14:textId="021D880B" w:rsidR="00532D6C" w:rsidRPr="00E84C88" w:rsidRDefault="00C4546D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ԼՄ-ԹՀԿՏ-ԳՀԱՊՁԲ-25/09</w:t>
      </w:r>
      <w:r w:rsidR="009C6DB1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 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44E722F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7235412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00119D2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ՀԱՄԱՁԱՅՆԱԳԻՐ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14:paraId="3EC6EAA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  (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պայմանագրի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ապահովում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>)</w:t>
      </w:r>
    </w:p>
    <w:p w14:paraId="70253B2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</w:p>
    <w:p w14:paraId="5F5AFB8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Երևան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  <w:t xml:space="preserve">  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20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.**</w:t>
      </w:r>
    </w:p>
    <w:p w14:paraId="4070DC2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4B9FFF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դեմս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տնօրեն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2E9E352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տնօրենի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անուն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անձնագրային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տվյալները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կանոնադրության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`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այսուհետև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միակողմանի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հետևյալ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14:paraId="0669BB0A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21392602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Համաձայնության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առարկան</w:t>
      </w:r>
    </w:p>
    <w:p w14:paraId="2873D71F" w14:textId="08C9D684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="00D96837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                    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  </w:t>
      </w:r>
    </w:p>
    <w:p w14:paraId="7F10832B" w14:textId="01819559" w:rsidR="00532D6C" w:rsidRPr="00E84C88" w:rsidRDefault="00532D6C" w:rsidP="00532D6C">
      <w:pPr>
        <w:numPr>
          <w:ilvl w:val="1"/>
          <w:numId w:val="30"/>
        </w:numPr>
        <w:spacing w:after="0" w:line="240" w:lineRule="auto"/>
        <w:ind w:left="142" w:firstLine="56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մասնակցում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Թումանյան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կոմունալ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տնտեսություն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ՀՈԱԿ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այսուհետ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կազմակերպված՝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="00C4546D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ԼՄ-ԹՀԿՏ-ԳՀԱՊՁԲ-25/09</w:t>
      </w:r>
      <w:r w:rsidR="00D96837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                                              </w:t>
      </w:r>
      <w:r w:rsidR="00A1458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     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ծածկագրով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378510B1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Որպես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կնքվելիք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ապահովում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լրացված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</w:p>
    <w:p w14:paraId="06DE2AC0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համաձայնագ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ի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ներկայացվող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անհետկանչելիորեն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համաձայնվում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141AB010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տալիս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դաշտում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կապված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սպասարկող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`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ստանալու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քանի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արդեն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ստորագրությունը՝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նպատակով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5EE1250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հիմք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հանդիսանում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հաշվից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առանց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7E55BDB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գրավոր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եղանակով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կարգադրել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կանչելու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3A5B8585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641E2524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ե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իրավաչափության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վավերականության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կատարումն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իրականացվող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գործողությունների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</w:p>
    <w:p w14:paraId="7383D082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բնօրինակներով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այդ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գրավոր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թվային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ստորագրությամբ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լինելու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կրիչներով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ինչպես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դրանցից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արտատպված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թղթային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տարբերակներով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22E303CA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Պատվիրատուն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փաստաթղթեր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7A1519E5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նշված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հետևանքով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առաջացած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ռիսկերի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վնասների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բացասական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հետևանքների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ստուգելու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168F6B44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Այն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,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բավարարում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հետո՝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2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երկու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օրվա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պետք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տեղեկացնի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Պատվիրատուին՝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ձևով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1712D9F6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ներկայացնելուց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անկախ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պատճառներով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տասն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օրվա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տեղեկությունները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փոխանցում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ԱՔՌԱ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Քրեդիթ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Ռեփորթինգ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ՓԲԸ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Վարկային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բյուրո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):</w:t>
      </w:r>
    </w:p>
    <w:p w14:paraId="4940661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69880C1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պայմաններ</w:t>
      </w:r>
    </w:p>
    <w:p w14:paraId="6390392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lastRenderedPageBreak/>
        <w:t xml:space="preserve">2.1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անհետկանչելի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ուժի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մեջ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մտնում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ուժի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մեջ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կնքվելիք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ստանձնվող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վերջին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հաջորդող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քսաներորդ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ներառյալ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2EECE96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2.2.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</w:p>
    <w:p w14:paraId="51C3E22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թույլ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տվել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իսկ</w:t>
      </w:r>
    </w:p>
    <w:p w14:paraId="62C7A6B1" w14:textId="77777777" w:rsidR="00532D6C" w:rsidRPr="00E84C88" w:rsidDel="00A13215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իրավասու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2052BAC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կապակցությամբ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ծագած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բանակցությունների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միջոցով։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ձեռք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չբերելու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դատական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կարգով։</w:t>
      </w:r>
    </w:p>
    <w:p w14:paraId="20D536E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2EA7C2AA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բանկային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վավերապայմանները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>`</w:t>
      </w:r>
    </w:p>
    <w:p w14:paraId="74E3B49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5E932372" w14:textId="076FADB8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</w:t>
      </w:r>
      <w:r w:rsidR="00532D6C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</w:p>
    <w:p w14:paraId="4DC3C78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6ACA23DD" w14:textId="4E69CB43" w:rsidR="00532D6C" w:rsidRPr="00E84C88" w:rsidRDefault="00D96837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</w:t>
      </w:r>
      <w:r w:rsidR="00532D6C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հասցեն</w:t>
      </w:r>
    </w:p>
    <w:p w14:paraId="67CEBA5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00D05CF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սպասարկող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բանկի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</w:p>
    <w:p w14:paraId="548B987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0A650F8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բանկային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հաշվեհամարը</w:t>
      </w:r>
    </w:p>
    <w:p w14:paraId="6211B4D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5C536D2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հարկ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վճարողի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հաշվառման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համարը</w:t>
      </w:r>
    </w:p>
    <w:p w14:paraId="079045B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44CF6CA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տնօրենի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ստորագրությունը</w:t>
      </w:r>
    </w:p>
    <w:p w14:paraId="6488F19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Կ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</w:t>
      </w:r>
    </w:p>
    <w:p w14:paraId="74A9891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6FD49F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Օր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ամիս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տարի</w:t>
      </w:r>
    </w:p>
    <w:p w14:paraId="5E0C5AE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1B076021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*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04FF852B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14:paraId="59A4786B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14:paraId="15AC8ABF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E84C88" w14:paraId="7036DC8B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7538E1E" w14:textId="0AF14C2F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>1.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 </w:t>
            </w:r>
          </w:p>
          <w:p w14:paraId="7B7FC85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E84C88" w14:paraId="3B5CE54B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B7C06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Թիվ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0FEE002E" w14:textId="77777777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5D538B9" w14:textId="47943CA6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32D6C" w:rsidRPr="00E84C88" w14:paraId="11B17A56" w14:textId="77777777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88998A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Ընկերություն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331C95C1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AEF5E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5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1386AAE2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A9EA1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7D8E86E1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05665D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30E0EF0B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FD95D6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54FE3415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03F3C6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9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>&lt;&lt;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Թումանյան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կոմունալ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տնտեսություն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ՀՈԱԿ</w:t>
            </w:r>
          </w:p>
        </w:tc>
      </w:tr>
      <w:tr w:rsidR="00532D6C" w:rsidRPr="00E84C88" w14:paraId="04615D28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720E79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6CD4A818" w14:textId="77777777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3F7E1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11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 </w:t>
            </w:r>
          </w:p>
        </w:tc>
      </w:tr>
      <w:tr w:rsidR="00532D6C" w:rsidRPr="00E84C88" w14:paraId="2F630B1B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4190F6" w14:textId="77777777" w:rsidR="00532D6C" w:rsidRPr="00E84C88" w:rsidRDefault="00532D6C" w:rsidP="008E294B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w:type="gramStart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proofErr w:type="gram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</w:p>
        </w:tc>
      </w:tr>
      <w:tr w:rsidR="00532D6C" w:rsidRPr="00E84C88" w14:paraId="76BFD8CC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ADC73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հշ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N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  </w:t>
            </w:r>
          </w:p>
        </w:tc>
      </w:tr>
      <w:tr w:rsidR="00532D6C" w:rsidRPr="00E84C88" w14:paraId="79DF432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8ED122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3D19D49A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20243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proofErr w:type="gram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053F860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2FDFF8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)`</w:t>
            </w:r>
          </w:p>
        </w:tc>
      </w:tr>
      <w:tr w:rsidR="00532D6C" w:rsidRPr="00E84C88" w14:paraId="7A4051A1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057AA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  <w:proofErr w:type="gramStart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(</w:t>
            </w:r>
            <w:proofErr w:type="gramEnd"/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պայմանագրի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ապահովմ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)</w:t>
            </w:r>
          </w:p>
        </w:tc>
      </w:tr>
      <w:tr w:rsidR="00532D6C" w:rsidRPr="00E84C88" w14:paraId="1E9E9AE7" w14:textId="77777777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1088876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Փաստաթղթերի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այդ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թվում՝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համաձայնագիրը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դրանց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համարները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այմանագրի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gram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կատարվում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60BF1BE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E84C88" w14:paraId="0DF7D86A" w14:textId="77777777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5A960E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644D6EB0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360118" w14:textId="7A3A1DCA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&gt;</w:t>
            </w:r>
          </w:p>
          <w:p w14:paraId="4AD4E47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38D7A3CD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9C3E6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Առդիր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էջերի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քանակը՝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</w:t>
            </w:r>
          </w:p>
          <w:p w14:paraId="4A123DB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E84C88" w14:paraId="3A3F6DA7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3BA0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</w:p>
          <w:p w14:paraId="60F46E1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1C314AFE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2A16C0C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45EF39B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586C32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1DF9918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A5194A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76C0C0FA" w14:textId="59813C9F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</w:t>
            </w:r>
            <w:r w:rsidR="00532D6C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="00532D6C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5BB82FC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0CDF8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3CE8CEEF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4A576ED4" w14:textId="5E222C85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/____________________/</w:t>
            </w:r>
          </w:p>
          <w:p w14:paraId="1743AA3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19E5A260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1992FEA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374085AB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4154B6A8" w14:textId="44631D61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69F0141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7C68FDA1" w14:textId="77777777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E5E7B7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Շահառուին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79B2FE88" w14:textId="03184DA9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2DBAF19" w14:textId="6FC434B1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20D9507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14:paraId="4BF18F4B" w14:textId="30DC69A4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="00532D6C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0D131FD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31B85A2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867AA7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C0278D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55E25DAB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68303E3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/____________________/</w:t>
            </w:r>
          </w:p>
          <w:p w14:paraId="1DD09130" w14:textId="746579CE" w:rsidR="00532D6C" w:rsidRPr="00E84C88" w:rsidRDefault="00D96837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="00532D6C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r w:rsidR="00532D6C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655EAEE9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C4546D" w14:paraId="2684512D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6F349" w14:textId="6617A72B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>24.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</w:p>
          <w:p w14:paraId="6B4023A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16A4288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32B40795" w14:textId="06DD9602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="00D96837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14:paraId="3F93A39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1DF898A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6503FCC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44EA7" w14:textId="7739C7CF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</w:t>
            </w:r>
          </w:p>
          <w:p w14:paraId="714A550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4BABD64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14:paraId="1A47AC8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`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  <w:p w14:paraId="4AB23E8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14:paraId="3315EDE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6B54927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14:paraId="3D2AF2C1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3AFB3ED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6964E75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F4CC3A7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EFAE643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A607746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պահանջագիրը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վավերապայմանների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կարգի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>:</w:t>
      </w:r>
    </w:p>
    <w:p w14:paraId="21CC979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  <w:r w:rsidRPr="00E84C88">
        <w:rPr>
          <w:rFonts w:ascii="Arial" w:eastAsia="Times New Roman" w:hAnsi="Arial" w:cs="Arial"/>
          <w:b/>
          <w:lang w:val="hy-AM"/>
        </w:rPr>
        <w:lastRenderedPageBreak/>
        <w:t>Վճարման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վավերապայմանները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և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ուղեցույցը</w:t>
      </w:r>
    </w:p>
    <w:p w14:paraId="40E0498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E84C88" w14:paraId="56D33C7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B449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3D5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&lt;&lt;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37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դաշտի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/</w:t>
            </w:r>
          </w:p>
          <w:p w14:paraId="676F79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առկայությունը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15D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լրացման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4500BD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8CD5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Վավերապայմանը</w:t>
            </w:r>
          </w:p>
          <w:p w14:paraId="39EDB107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լրացնող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կողմը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` </w:t>
            </w:r>
          </w:p>
          <w:p w14:paraId="6EAD37BA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վճարողը</w:t>
            </w:r>
          </w:p>
          <w:p w14:paraId="063FC0C7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532D6C" w:rsidRPr="00E84C88" w14:paraId="42CC887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F84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7B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A7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415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7C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532D6C" w:rsidRPr="00C4546D" w14:paraId="76D298F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2E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1D3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92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62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DAA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&gt;</w:t>
            </w:r>
          </w:p>
        </w:tc>
      </w:tr>
      <w:tr w:rsidR="00532D6C" w:rsidRPr="00C4546D" w14:paraId="258A136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68AB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44A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FF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28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51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</w:p>
        </w:tc>
      </w:tr>
      <w:tr w:rsidR="00532D6C" w:rsidRPr="00C4546D" w14:paraId="2B27B38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A718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1889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314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9E7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E6389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BCD" w14:textId="77777777" w:rsidR="00532D6C" w:rsidRPr="00E84C88" w:rsidRDefault="00532D6C" w:rsidP="00532D6C">
            <w:pPr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օրը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</w:tc>
      </w:tr>
      <w:tr w:rsidR="00532D6C" w:rsidRPr="00E84C88" w14:paraId="0453A0F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3AC1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C97E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B64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6A8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430C9C3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ազգանունը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իրավաբանական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6AAF" w14:textId="77777777" w:rsidR="00532D6C" w:rsidRPr="00E84C88" w:rsidRDefault="00532D6C" w:rsidP="00532D6C">
            <w:pPr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23F0576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814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2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35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F1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F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02D4B55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2B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68F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3AA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BC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174D148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կազմակերպությունում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76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12F01F6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81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CE1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316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2F9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502D47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8F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6C75164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63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1E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C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4F3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6AA68A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E16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C4546D" w14:paraId="4E929C5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07F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B54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/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F64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01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EA3261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ստացողի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E5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E84C88" w14:paraId="372C1364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7CA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80A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E93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FAC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6BABCB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գործընթացում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EB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C4546D" w14:paraId="6513F34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B2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1F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D8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180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2C10F4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B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C4546D" w14:paraId="0A16E0D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4B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A3F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41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EF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A6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C4546D" w14:paraId="4799464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51A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3A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67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7D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147B1B3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գանձապետական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փոխանցվեն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855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E84C88" w14:paraId="59698AB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126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BAC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66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E37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2F49799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ենթակա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3B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C4546D" w14:paraId="0BBAED1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D72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FD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C9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7C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</w:p>
          <w:p w14:paraId="10CFE5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83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</w:tr>
      <w:tr w:rsidR="00532D6C" w:rsidRPr="00E84C88" w14:paraId="1603CBE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A2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D19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CFD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59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55A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C4546D" w14:paraId="5438E36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F7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F4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1F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88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ապահովման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6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հրավերով</w:t>
            </w:r>
          </w:p>
        </w:tc>
      </w:tr>
      <w:tr w:rsidR="00532D6C" w:rsidRPr="00E84C88" w14:paraId="20B611F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F6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ED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07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63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DFC38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պայմանագրի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ընթացակարգի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ըստ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67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C4546D" w14:paraId="1EE553B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5F5D" w14:textId="77777777" w:rsidR="00532D6C" w:rsidRPr="00E84C88" w:rsidDel="0010680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1C39" w14:textId="413A047E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="00D96837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7B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A1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70D757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</w:p>
          <w:p w14:paraId="104DC5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նշանակում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տալիս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համաձայնությունը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4F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141286C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848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129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20D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C1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0A012D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տրամադրվեն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  <w:p w14:paraId="6A3C2F5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Եթ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լրացվել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204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C4546D" w14:paraId="650E16A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45D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C5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B79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C2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6D1415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դաշտը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Ընդ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54C396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DB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07E8204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</w:p>
          <w:p w14:paraId="6F2B23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C4546D" w14:paraId="7DA055B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2A0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08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2C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F08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7C5748C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DD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կնքվում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9200D0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E84C88" w14:paraId="321A625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A3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705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1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4A0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14:paraId="595EA1A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0C2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C4546D" w14:paraId="5A35C0E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BCA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62E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51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29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3AE4A23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64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կնքվում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5326AB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C4546D" w14:paraId="38D9C97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56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07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B5F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3A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A7E8C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8C8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C4546D" w14:paraId="348A00C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E3C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F5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B55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61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658A352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30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C4546D" w14:paraId="0C9E575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77A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9DC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B4E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0B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015FA0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64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C4546D" w14:paraId="1D44F4D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E0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E4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C9B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9C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649E486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AD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C4546D" w14:paraId="2C512CF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8B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/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BF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5D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B6A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AE94D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դրոշմակնիքը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C4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C4546D" w14:paraId="124DC84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65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F6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402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166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F2A09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սույն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տվյալները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11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14:paraId="4D086D8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575EE747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6EDB65B5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1D9C590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4A7D2C6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/>
        <w:t xml:space="preserve"> </w:t>
      </w:r>
    </w:p>
    <w:p w14:paraId="3F1D7ECD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14:paraId="6996635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6</w:t>
      </w:r>
    </w:p>
    <w:p w14:paraId="496D53B9" w14:textId="55431E0B" w:rsidR="00532D6C" w:rsidRPr="00E84C88" w:rsidRDefault="00C4546D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ԼՄ-ԹՀԿՏ-ԳՀԱՊՁԲ-25/09</w:t>
      </w:r>
      <w:r w:rsidR="009C6DB1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0231C19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49DD82F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51F64341" w14:textId="77777777" w:rsidR="00532D6C" w:rsidRPr="00E84C88" w:rsidRDefault="00532D6C" w:rsidP="00532D6C">
      <w:pPr>
        <w:tabs>
          <w:tab w:val="left" w:pos="2268"/>
        </w:tabs>
        <w:spacing w:after="0" w:line="240" w:lineRule="auto"/>
        <w:ind w:left="-284" w:firstLine="284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6F7EF950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Cs w:val="24"/>
          <w:lang w:val="hy-AM"/>
        </w:rPr>
      </w:pPr>
      <w:r w:rsidRPr="00E84C88">
        <w:rPr>
          <w:rFonts w:ascii="Arial" w:eastAsia="Times New Roman" w:hAnsi="Arial" w:cs="Arial"/>
          <w:b/>
          <w:szCs w:val="24"/>
          <w:lang w:val="hy-AM"/>
        </w:rPr>
        <w:t>ՊԵՏՈՒԹՅԱՆ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Cs w:val="24"/>
          <w:lang w:val="hy-AM"/>
        </w:rPr>
        <w:t>ԿԱՐԻՔՆԵՐԻ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ՄԱՏԱԿԱՐԱՐՄԱՆ</w:t>
      </w:r>
    </w:p>
    <w:p w14:paraId="752F770F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Armenian"/>
          <w:b/>
          <w:sz w:val="24"/>
          <w:szCs w:val="24"/>
          <w:lang w:val="hy-AM"/>
        </w:rPr>
      </w:pPr>
      <w:r w:rsidRPr="00E84C88">
        <w:rPr>
          <w:rFonts w:ascii="Arial" w:eastAsia="Times New Roman" w:hAnsi="Arial" w:cs="Arial"/>
          <w:b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  </w:t>
      </w:r>
    </w:p>
    <w:p w14:paraId="38F7642C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N </w:t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</w:p>
    <w:p w14:paraId="05CAD13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50C8EDAA" w14:textId="453AD2DC" w:rsidR="00532D6C" w:rsidRPr="00E84C88" w:rsidRDefault="00532D6C" w:rsidP="00532D6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  <w:t xml:space="preserve">  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="00D9683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                                                                                  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475285EC" w14:textId="77777777" w:rsidR="00532D6C" w:rsidRPr="00E84C88" w:rsidRDefault="00532D6C" w:rsidP="00532D6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43E88F8B" w14:textId="3CEB8693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______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դեմս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="00D96837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կանոնադրության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__________________-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դեմս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տնօրեն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_____________________-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կանոնադրության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մյուս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կնքեցին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հետևյալի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մասին։</w:t>
      </w:r>
    </w:p>
    <w:p w14:paraId="4BD7950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287DC720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ԱՌԱՐԿԱՆ</w:t>
      </w:r>
    </w:p>
    <w:p w14:paraId="7C4CE153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</w:p>
    <w:p w14:paraId="2C6D310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1.1.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N 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հավելվածով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համար։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14:paraId="73FEA76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</w:p>
    <w:p w14:paraId="0B689CF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ԻՐԱՎՈՒՆՔՆԵՐԸ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ՊԱՐՏԱԿԱՆՈՒԹՅՈՒՆՆԵՐԸ</w:t>
      </w:r>
    </w:p>
    <w:p w14:paraId="475A907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864EBC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2.1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Գնորդն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52B7687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չմատակարարելու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612ECE2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</w:p>
    <w:p w14:paraId="5BA8A2B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6F76FE7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չընդունել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հայեցողությամբ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անհատույց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փոխարինման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</w:p>
    <w:p w14:paraId="430C75E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501480D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որոշվածից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պակաս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</w:p>
    <w:p w14:paraId="3D9F114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պակաս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,</w:t>
      </w:r>
    </w:p>
    <w:p w14:paraId="1A6740A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0627979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`</w:t>
      </w:r>
    </w:p>
    <w:p w14:paraId="37F0392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մնացած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15CE56B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</w:p>
    <w:p w14:paraId="27E10BB0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անհատույց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փոխարինում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7F8A1FA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հայեցողությամբ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տույժը։</w:t>
      </w:r>
    </w:p>
    <w:p w14:paraId="440AB58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բարձր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տարբերության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ինչպես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բերելու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69E36165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լրիվ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531C5FF8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2.1.7.1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`</w:t>
      </w:r>
    </w:p>
    <w:p w14:paraId="029A85BD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փոխարինվել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7D095290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,</w:t>
      </w:r>
    </w:p>
    <w:p w14:paraId="69B15347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2.1.8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Զննել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Վաճառողին։</w:t>
      </w:r>
    </w:p>
    <w:p w14:paraId="52D4AA07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12"/>
          <w:szCs w:val="12"/>
          <w:lang w:val="hy-AM"/>
        </w:rPr>
      </w:pPr>
    </w:p>
    <w:p w14:paraId="438BA33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2.2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5F01323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գործողությունները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4BEF915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40A8778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6.5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տույժը։</w:t>
      </w:r>
    </w:p>
    <w:p w14:paraId="19FE283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տեսականու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ծանուցել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անմիջապես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բանից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ելնելով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բնույթից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նշանակությունից։</w:t>
      </w:r>
    </w:p>
    <w:p w14:paraId="465AC730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վնասները։</w:t>
      </w:r>
    </w:p>
    <w:p w14:paraId="23984F2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5219FC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2.3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Վաճառողն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15FA6A0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</w:p>
    <w:p w14:paraId="42C19F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1919639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լրիվ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7E0F249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բազմիցս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ժամկետները։</w:t>
      </w:r>
    </w:p>
    <w:p w14:paraId="25FCD68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վաղաժամկետ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6FBDFEA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6E0680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2.4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4A03901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>:</w:t>
      </w:r>
    </w:p>
    <w:p w14:paraId="05BC6B8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2.1.2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ենթակետին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2.1.5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 </w:t>
      </w:r>
    </w:p>
    <w:p w14:paraId="2875B5F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երրորդ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անձանց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իրավունքներից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ազատ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46D3A19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տրամադրել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հավաստող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փաստաթղթեր։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3FEB39A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թույլ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մատակարարվածը։</w:t>
      </w:r>
    </w:p>
    <w:p w14:paraId="3E0EC78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2.2.2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տնօրինել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իրացնելու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ծախսերը։</w:t>
      </w:r>
    </w:p>
    <w:p w14:paraId="5809716A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2.4.8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տուգանքը։</w:t>
      </w:r>
    </w:p>
    <w:p w14:paraId="7D50D48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պատկանելիքները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փաստաթղթերը։</w:t>
      </w:r>
    </w:p>
    <w:p w14:paraId="20F579B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2.1.7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վնասները։</w:t>
      </w:r>
    </w:p>
    <w:p w14:paraId="044BFA8A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/>
        <w:t xml:space="preserve">2.4.11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գործողության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սնանկացման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գործընթաց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սկսելու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Գնորդին։</w:t>
      </w:r>
    </w:p>
    <w:p w14:paraId="71D7406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69CF433A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ԿԱՐԳԸ</w:t>
      </w:r>
    </w:p>
    <w:p w14:paraId="4F52F9B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3.1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ԱԱՀ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>17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t>29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14"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նպատակով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կատարվելիք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տուրքերը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փոխադրման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ապահովագրման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պարգևավճարները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ակնկալվող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շահույթը։</w:t>
      </w:r>
    </w:p>
    <w:p w14:paraId="3D439031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չունի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նվազեցնելու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գինը։</w:t>
      </w:r>
    </w:p>
    <w:p w14:paraId="63FF7B0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գնից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u w:val="single"/>
          <w:lang w:val="hy-AM"/>
        </w:rPr>
        <w:t xml:space="preserve">            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բանկային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որպես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մարումն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վճարումներից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նվազեցումներ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պահումներ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ձևով։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ամբողջական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մարումը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18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>30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5"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5B204DA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դիմաց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անկանխիկ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ժամանակացույցով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N 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ամիներին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20-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ժամանակացույցով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ֆինանսական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դեկտեմբերի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30-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</w:p>
    <w:p w14:paraId="014F044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4F6351F6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ՈՐԱԿԸ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ԵՐԱՇԽԻՔԸ</w:t>
      </w:r>
    </w:p>
    <w:p w14:paraId="304C191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երաշխավորում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ստանդարտի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պահանջներին։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726C7587" w14:textId="77777777" w:rsidR="00532D6C" w:rsidRPr="00E84C88" w:rsidRDefault="00532D6C" w:rsidP="00532D6C">
      <w:pPr>
        <w:spacing w:after="0" w:line="240" w:lineRule="auto"/>
        <w:ind w:firstLine="702"/>
        <w:jc w:val="both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4.2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Հիմնական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հանդիսացող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երաշխիքային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ժամկետ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սահմանվում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ընդունվելու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pt-BR"/>
        </w:rPr>
        <w:t xml:space="preserve">           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երաշխիքային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եկել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մատակարարված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թերություններ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պարտավոր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հաշվին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ողջամիտ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վերացնել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թերությունները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pt-BR"/>
        </w:rPr>
        <w:t>19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pt-BR"/>
        </w:rPr>
        <w:t>31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pt-BR"/>
        </w:rPr>
        <w:footnoteReference w:id="16"/>
      </w:r>
    </w:p>
    <w:p w14:paraId="45E5AFE2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1799440D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5.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ՀԱՆՁՆՈՒՄԸ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ԸՆԴՈՒՆՈՒՄԸ</w:t>
      </w:r>
    </w:p>
    <w:p w14:paraId="6DD45D1E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ֆիքսվում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երկկողմ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փաստաթղթով՝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նշելով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ամսաթիվը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14:paraId="07054329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մատակարարման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ներառյալ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հանձնելու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ֆիքսող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փաստաթուղթը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N 3.1)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օրինակ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N 3): </w:t>
      </w:r>
    </w:p>
    <w:p w14:paraId="6FEE27B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պայմաններին։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Հակառակ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1E76EE61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ձեռնարկում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իրավիճակի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3A3B09D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կիրառում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միջոցներ։</w:t>
      </w:r>
    </w:p>
    <w:p w14:paraId="49BB6BC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 xml:space="preserve">    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օրինակը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պատճառաբանված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մերժումը։</w:t>
      </w:r>
    </w:p>
    <w:p w14:paraId="3622649F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/>
        <w:t xml:space="preserve">5.4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վերջնաժամկետին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14:paraId="607AEB7F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66A948C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07597B0C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6.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ՊԱՏԱՍԽԱՆԱՏՎՈՒԹՅՈՒՆԸ</w:t>
      </w:r>
    </w:p>
    <w:p w14:paraId="0ED227C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համար։</w:t>
      </w:r>
    </w:p>
    <w:p w14:paraId="2F4D659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ուշացված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գանձվում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0,05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հարյուրերրորդական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չափով։</w:t>
      </w:r>
    </w:p>
    <w:p w14:paraId="473E6F2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1.1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գանձվում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0,5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տասնորդական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տոկոսի</w:t>
      </w:r>
      <w:r w:rsidRPr="00E84C88" w:rsidDel="009B7E9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>20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t>32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17"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չընդունվելու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 </w:t>
      </w:r>
    </w:p>
    <w:p w14:paraId="413BE2B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հաշվանցվում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հետ։</w:t>
      </w:r>
    </w:p>
    <w:p w14:paraId="317590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ուշացված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չվճարված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0,05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հարյուրերրորդական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չափով։</w:t>
      </w:r>
    </w:p>
    <w:p w14:paraId="063DE7E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կարգով։</w:t>
      </w:r>
    </w:p>
    <w:p w14:paraId="0FF6ECA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ազատում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պարտվորությունները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լրիվ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կատարելուց։</w:t>
      </w:r>
    </w:p>
    <w:p w14:paraId="0EE0903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808680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58B2E7A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7.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ԱՆՀԱՂԹԱՀԱՐԵԼԻ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ԱԶԴԵՑՈՒԹՅՈՒՆԸ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ՖՈՐՍ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ՄԱԺՈՐ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)</w:t>
      </w:r>
    </w:p>
    <w:p w14:paraId="5782F408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55D8BE7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ազատվում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պատասխանատվությունից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եղել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անհաղթահարելի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ազդեցության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չէին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կանխատեսել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կանխարգելել։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Այդպիսի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իրավիճակներ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երկրաշարժը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ջրհեղեղը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հրդեհը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պատերազմը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ռազմական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արտակարգ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հայտարարելը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քաղաքական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հուզումները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գործադուլները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հաղորդակցության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դադարեցումը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մարմինների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ակտերը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անհնարին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դարձնում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կատարումը։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արտակարգ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ազդեցությունը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շարունակվում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երեք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տեղյակ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մյուս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կողմին։</w:t>
      </w:r>
    </w:p>
    <w:p w14:paraId="770F696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54B07D5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8.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ՊԱՅՄԱՆՆԵՐ</w:t>
      </w:r>
    </w:p>
    <w:p w14:paraId="4A783C70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01B36829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մտնում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ստանձնած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կատարումը։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14:paraId="5AAFADB5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պարտականությունների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հանդիսանում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ֆինանսների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նախարարության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հաշվառված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հանգամանքը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21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>33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8"/>
      </w:r>
    </w:p>
    <w:p w14:paraId="20A7D72B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դադարել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հակընդդեմ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հաշվանցով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կնիքով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համաձայնության։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պարտապան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համաձայնության։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61F65201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lastRenderedPageBreak/>
        <w:t xml:space="preserve">8.3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հսկողության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վերահսկողության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բողոքների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քննության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կազմակերպված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գործընթացում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կեղծ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ճանաչելու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որոշումը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գալուց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միակողմանիորեն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գնումների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կհանդիսանային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հետևանքով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թողնված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օգուտի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ռիսկը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փոխհատուցել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մեղքով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է։</w:t>
      </w:r>
      <w:r w:rsidRPr="00E84C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41B4D1D8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վեճերը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քննության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դատարաններում։</w:t>
      </w:r>
    </w:p>
    <w:p w14:paraId="50E3315F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8.5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լրացումներ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փոխադարձ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կհանդիսանա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անբաժանելի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մասը։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36E9E48D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Արգելվում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տարիներին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այնպիսի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հանգեցնում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բերվող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միավորի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արհեստական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փոփոխման։</w:t>
      </w:r>
    </w:p>
    <w:p w14:paraId="45F1C34C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կողմերից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անկախ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ազդեցությամբ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կառավարությունը։</w:t>
      </w:r>
    </w:p>
    <w:p w14:paraId="66DE1EC9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8.6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իրականացվ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կնքելու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.</w:t>
      </w:r>
    </w:p>
    <w:p w14:paraId="724FFF99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1)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Վաճառ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չկատարման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.</w:t>
      </w:r>
    </w:p>
    <w:p w14:paraId="020D9715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փոփոխման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Վաճառ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տեղեկացնում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Գնորդին՝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տրամադրելով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պատճենը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կողմ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հանդիսացող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անձի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տվյալները՝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փոփոխությունը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կատարվելու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հինգ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>22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w:id="19"/>
      </w:r>
    </w:p>
    <w:p w14:paraId="5E69B5E7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8.7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համատեղ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գործունեության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կնքելու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մասնակիցները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համատեղ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համապարտ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անդամի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դուրս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գալու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միակողմանիորեն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լուծվում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անդամների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կիրառվում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պատասխանատվության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>23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w:id="20"/>
      </w:r>
    </w:p>
    <w:p w14:paraId="18743E62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>8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>8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պր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մատա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ր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երկարաձգվել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այմանագրով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լրանալը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`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Վաճառողի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առկայության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Գնորդ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մոտ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վերացել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ապրանքի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օգտագործման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առաջարկությունը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ներկայացվել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ուշ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սկզբանե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մատակարարման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լրանալուց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առնվազն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5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առաջ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մատակարա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երկարաձգվել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մեկ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անգամ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30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բայց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ավել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:</w:t>
      </w:r>
    </w:p>
    <w:p w14:paraId="3E89E974" w14:textId="77777777" w:rsidR="00532D6C" w:rsidRPr="00E84C88" w:rsidRDefault="00532D6C" w:rsidP="00532D6C">
      <w:pPr>
        <w:tabs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8.9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օգուտները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խնայողություններ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օգուտը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են։</w:t>
      </w:r>
    </w:p>
    <w:p w14:paraId="4BCDD54A" w14:textId="77777777" w:rsidR="00532D6C" w:rsidRPr="00E84C88" w:rsidRDefault="00532D6C" w:rsidP="00532D6C">
      <w:pPr>
        <w:tabs>
          <w:tab w:val="num" w:pos="0"/>
          <w:tab w:val="left" w:pos="720"/>
          <w:tab w:val="num" w:pos="90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երրորդ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անձանց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պարտավորությունները՝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բխող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դուրս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դաշտից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բխող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հարաբերությունները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հարաբերությունները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նորմերով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Վաճառողը։</w:t>
      </w:r>
    </w:p>
    <w:p w14:paraId="327C630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8.10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</w:t>
      </w:r>
      <w:r w:rsidRPr="00E84C88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>այմանագիրը</w:t>
      </w:r>
      <w:r w:rsidRPr="00E84C88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>չի</w:t>
      </w:r>
      <w:r w:rsidRPr="00E84C88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փոփոխվել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պարտա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վորու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հետևանքով</w:t>
      </w:r>
      <w:r w:rsidRPr="00E84C88" w:rsidDel="00591DE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փոխադարձ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համաձայնությամբ՝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բացառությամբ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ֆինանսական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հատկացումների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նվազեցման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դեպքերի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փոխադարձ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համաձայնությունն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ձեռք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բերել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նախքան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ֆինանսական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հատկացումների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նվազեցումը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</w:p>
    <w:p w14:paraId="68EFFA0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lastRenderedPageBreak/>
        <w:tab/>
        <w:t xml:space="preserve">8.11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ստանձնած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պարտավորությունները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չկատա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կատարելու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հիմքով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www.procurement.am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գործող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ինտերնետային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կայքի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բաժնում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նշելով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ամսաթիվը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Վաճառողը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հրապարակվելուն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bookmarkStart w:id="16" w:name="_Hlk23253914"/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տեղեկագրում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ուղարկվում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փոստին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bookmarkEnd w:id="16"/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</w:t>
      </w:r>
    </w:p>
    <w:p w14:paraId="5956D8D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8.12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կապակցությամբ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ծագած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վեճերը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բանակցությունների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միջոցով։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Համաձայնություն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ձեռք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չբերելու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վեճերը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կարգով։</w:t>
      </w:r>
    </w:p>
    <w:p w14:paraId="73CABB0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8.13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կազմված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____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էջից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երկու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օրինակից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ունեն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հավասարազոր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իրավաբանական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ուժ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մեկական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օրինակ։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1, N 2, N 3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3.1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հավելվածները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անբաժանելի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մասը։</w:t>
      </w:r>
    </w:p>
    <w:p w14:paraId="4376CBF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8.14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հարաբերությունների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կիրառվում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իրավունքը։</w:t>
      </w:r>
    </w:p>
    <w:p w14:paraId="3F7BD8D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</w:p>
    <w:p w14:paraId="0D3976B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9.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հասցեները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բանկային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վավերապայմանները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ստորագրությունները</w:t>
      </w:r>
    </w:p>
    <w:p w14:paraId="708CD59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65EB3D7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CA2449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69B8F2C7" w14:textId="77777777" w:rsidTr="00532D6C">
        <w:tc>
          <w:tcPr>
            <w:tcW w:w="4536" w:type="dxa"/>
          </w:tcPr>
          <w:p w14:paraId="482D40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14:paraId="0B216EB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u w:val="single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u w:val="single"/>
                <w:lang w:val="en-US"/>
              </w:rPr>
              <w:t xml:space="preserve"> </w:t>
            </w:r>
          </w:p>
          <w:p w14:paraId="1CA0298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476721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---------------------------------</w:t>
            </w:r>
          </w:p>
          <w:p w14:paraId="5A84A63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2DE8A1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508E8D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4343" w:type="dxa"/>
          </w:tcPr>
          <w:p w14:paraId="07D8A3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hy-AM"/>
              </w:rPr>
              <w:t>ՎԱՃԱՌՈՂ</w:t>
            </w:r>
          </w:p>
          <w:p w14:paraId="1CF215D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0E3D71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662937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---------------------------------</w:t>
            </w:r>
          </w:p>
          <w:p w14:paraId="563D856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1132EC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Տ</w:t>
            </w:r>
          </w:p>
        </w:tc>
      </w:tr>
    </w:tbl>
    <w:p w14:paraId="7746A79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C9829E3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չհակասող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դրույթներ։</w:t>
      </w:r>
    </w:p>
    <w:p w14:paraId="248BE82C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</w:p>
    <w:p w14:paraId="2656997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349DD3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3B789C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32D5D2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E5A798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  <w:sectPr w:rsidR="00532D6C" w:rsidRPr="00E84C88" w:rsidSect="00C4546D">
          <w:type w:val="continuous"/>
          <w:pgSz w:w="11906" w:h="16838" w:code="9"/>
          <w:pgMar w:top="426" w:right="662" w:bottom="426" w:left="1138" w:header="562" w:footer="562" w:gutter="0"/>
          <w:cols w:space="720"/>
          <w:docGrid w:linePitch="299"/>
        </w:sectPr>
      </w:pPr>
    </w:p>
    <w:p w14:paraId="3FF609C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Arial" w:eastAsia="Times New Roman" w:hAnsi="Arial" w:cs="Arial"/>
          <w:sz w:val="18"/>
          <w:szCs w:val="24"/>
          <w:lang w:val="hy-AM"/>
        </w:rPr>
        <w:lastRenderedPageBreak/>
        <w:t>Հավելված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1</w:t>
      </w:r>
    </w:p>
    <w:p w14:paraId="5CE15B2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 20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թ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4C71B9E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ծածկագրով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պայմանագրի</w:t>
      </w:r>
    </w:p>
    <w:p w14:paraId="41F6E17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14:paraId="37344B54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C3A98B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*</w:t>
      </w:r>
    </w:p>
    <w:p w14:paraId="1F01EECA" w14:textId="5CAEC72F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="00D96837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         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134"/>
        <w:gridCol w:w="1134"/>
        <w:gridCol w:w="1560"/>
        <w:gridCol w:w="3240"/>
        <w:gridCol w:w="966"/>
        <w:gridCol w:w="924"/>
        <w:gridCol w:w="1127"/>
        <w:gridCol w:w="1127"/>
        <w:gridCol w:w="1262"/>
        <w:gridCol w:w="792"/>
        <w:gridCol w:w="1293"/>
      </w:tblGrid>
      <w:tr w:rsidR="00532D6C" w:rsidRPr="00E84C88" w14:paraId="344C2325" w14:textId="77777777" w:rsidTr="00532D6C">
        <w:tc>
          <w:tcPr>
            <w:tcW w:w="15423" w:type="dxa"/>
            <w:gridSpan w:val="12"/>
          </w:tcPr>
          <w:p w14:paraId="28327F5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Ապրանքի</w:t>
            </w:r>
          </w:p>
        </w:tc>
      </w:tr>
      <w:tr w:rsidR="00532D6C" w:rsidRPr="00E84C88" w14:paraId="494E6049" w14:textId="77777777" w:rsidTr="00532D6C">
        <w:trPr>
          <w:trHeight w:val="219"/>
        </w:trPr>
        <w:tc>
          <w:tcPr>
            <w:tcW w:w="864" w:type="dxa"/>
            <w:vMerge w:val="restart"/>
            <w:vAlign w:val="center"/>
          </w:tcPr>
          <w:p w14:paraId="67ED038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հրավերով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համարը</w:t>
            </w:r>
          </w:p>
        </w:tc>
        <w:tc>
          <w:tcPr>
            <w:tcW w:w="1134" w:type="dxa"/>
            <w:vMerge w:val="restart"/>
            <w:vAlign w:val="center"/>
          </w:tcPr>
          <w:p w14:paraId="0AAE32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պլանով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միջանցիկ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ծածկագիրը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ԳՄԱ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դասակարգման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(CPV)</w:t>
            </w:r>
          </w:p>
        </w:tc>
        <w:tc>
          <w:tcPr>
            <w:tcW w:w="1134" w:type="dxa"/>
            <w:vMerge w:val="restart"/>
            <w:vAlign w:val="center"/>
          </w:tcPr>
          <w:p w14:paraId="57D469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14:paraId="0ADFA61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ապրանքային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նշանը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մակիշը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արտադրողի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**</w:t>
            </w:r>
          </w:p>
        </w:tc>
        <w:tc>
          <w:tcPr>
            <w:tcW w:w="3240" w:type="dxa"/>
            <w:vMerge w:val="restart"/>
            <w:vAlign w:val="center"/>
          </w:tcPr>
          <w:p w14:paraId="40F3BDB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տեխնիկական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բնութագիրը</w:t>
            </w:r>
          </w:p>
        </w:tc>
        <w:tc>
          <w:tcPr>
            <w:tcW w:w="966" w:type="dxa"/>
            <w:vMerge w:val="restart"/>
            <w:vAlign w:val="center"/>
          </w:tcPr>
          <w:p w14:paraId="61C1C4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չափման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միավորը</w:t>
            </w:r>
          </w:p>
        </w:tc>
        <w:tc>
          <w:tcPr>
            <w:tcW w:w="924" w:type="dxa"/>
            <w:vMerge w:val="restart"/>
            <w:vAlign w:val="center"/>
          </w:tcPr>
          <w:p w14:paraId="619D98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միավոր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գինը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ՀՀ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դրամ</w:t>
            </w:r>
          </w:p>
        </w:tc>
        <w:tc>
          <w:tcPr>
            <w:tcW w:w="1127" w:type="dxa"/>
            <w:vMerge w:val="restart"/>
            <w:vAlign w:val="center"/>
          </w:tcPr>
          <w:p w14:paraId="75E8CE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ընդհանուր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գինը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ՀՀ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դրամ</w:t>
            </w:r>
          </w:p>
        </w:tc>
        <w:tc>
          <w:tcPr>
            <w:tcW w:w="1127" w:type="dxa"/>
            <w:vMerge w:val="restart"/>
            <w:vAlign w:val="center"/>
          </w:tcPr>
          <w:p w14:paraId="7F4E146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ընդհանուր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քանակը</w:t>
            </w:r>
          </w:p>
        </w:tc>
        <w:tc>
          <w:tcPr>
            <w:tcW w:w="3347" w:type="dxa"/>
            <w:gridSpan w:val="3"/>
            <w:vAlign w:val="center"/>
          </w:tcPr>
          <w:p w14:paraId="71724F0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մատակարարման</w:t>
            </w:r>
          </w:p>
        </w:tc>
      </w:tr>
      <w:tr w:rsidR="00532D6C" w:rsidRPr="00E84C88" w14:paraId="33B094FB" w14:textId="77777777" w:rsidTr="00532D6C">
        <w:trPr>
          <w:trHeight w:val="445"/>
        </w:trPr>
        <w:tc>
          <w:tcPr>
            <w:tcW w:w="864" w:type="dxa"/>
            <w:vMerge/>
            <w:vAlign w:val="center"/>
          </w:tcPr>
          <w:p w14:paraId="5ED0B8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085204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4D7079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6F0136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240" w:type="dxa"/>
            <w:vMerge/>
            <w:vAlign w:val="center"/>
          </w:tcPr>
          <w:p w14:paraId="1C9D9D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66" w:type="dxa"/>
            <w:vMerge/>
            <w:vAlign w:val="center"/>
          </w:tcPr>
          <w:p w14:paraId="65ABF01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24" w:type="dxa"/>
            <w:vMerge/>
            <w:vAlign w:val="center"/>
          </w:tcPr>
          <w:p w14:paraId="1026E9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14:paraId="3FC7FFE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14:paraId="76B1FD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262" w:type="dxa"/>
            <w:vAlign w:val="center"/>
          </w:tcPr>
          <w:p w14:paraId="254DEF3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հասցեն</w:t>
            </w:r>
          </w:p>
        </w:tc>
        <w:tc>
          <w:tcPr>
            <w:tcW w:w="792" w:type="dxa"/>
            <w:vAlign w:val="center"/>
          </w:tcPr>
          <w:p w14:paraId="39DE34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ենթակա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քանակը</w:t>
            </w:r>
          </w:p>
        </w:tc>
        <w:tc>
          <w:tcPr>
            <w:tcW w:w="1293" w:type="dxa"/>
            <w:vAlign w:val="center"/>
          </w:tcPr>
          <w:p w14:paraId="1C9A46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Ժամկետը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***</w:t>
            </w:r>
          </w:p>
          <w:p w14:paraId="6584D3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532D6C" w:rsidRPr="00C4546D" w14:paraId="04B9CFEF" w14:textId="77777777" w:rsidTr="00532D6C">
        <w:trPr>
          <w:trHeight w:val="246"/>
        </w:trPr>
        <w:tc>
          <w:tcPr>
            <w:tcW w:w="864" w:type="dxa"/>
          </w:tcPr>
          <w:p w14:paraId="18502F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573A7AC4" w14:textId="77777777" w:rsidR="00997EE9" w:rsidRPr="00E84C88" w:rsidRDefault="00997EE9" w:rsidP="00997EE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E84C88">
              <w:rPr>
                <w:rFonts w:ascii="GHEA Grapalat" w:eastAsia="Times New Roman" w:hAnsi="GHEA Grapalat" w:cs="Calibri"/>
              </w:rPr>
              <w:t>09134200</w:t>
            </w:r>
          </w:p>
          <w:p w14:paraId="79849F6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FE4D3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Դիզելային</w:t>
            </w: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վառելիք</w:t>
            </w: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hy-AM"/>
              </w:rPr>
              <w:t>ամա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ռային</w:t>
            </w:r>
          </w:p>
        </w:tc>
        <w:tc>
          <w:tcPr>
            <w:tcW w:w="1560" w:type="dxa"/>
          </w:tcPr>
          <w:p w14:paraId="389259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</w:p>
        </w:tc>
        <w:tc>
          <w:tcPr>
            <w:tcW w:w="3240" w:type="dxa"/>
          </w:tcPr>
          <w:p w14:paraId="619081C8" w14:textId="77777777" w:rsidR="00532D6C" w:rsidRPr="00E84C88" w:rsidRDefault="00532D6C" w:rsidP="00532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</w:pPr>
            <w:proofErr w:type="gram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Ցետանային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թիվը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51-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պակաս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ցետանային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ցուցիչը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46-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պակաս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խտությունը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150C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ջերմաստիճանում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820-845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կգ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³,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Պոլիցիկլիկ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արոմատիկ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ածխաջրածինների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զանգվածային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մասը՝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11%-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ծծմբի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պարունակությունը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10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մգ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կգ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Բռնկման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ջերմաստիճանը՝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55 ºC–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ցածր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ածխածնի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lastRenderedPageBreak/>
              <w:t>մնացորդը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10%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նստվածքում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0.3%-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մածուցիկությունը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40 ºC-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ում՝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2.0-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մինչև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4.5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մմ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²/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վ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պղտորման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ջերմաստիճանը՝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5 ºC-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բարձր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անվտանգությունը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մակնշումը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փաթեթավորումը՝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ՀՀ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կառավարության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2004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թ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Նոյեմբերի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11-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N 1592-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որոշմանբ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Հաստատված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ներքին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այրման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շարժիչային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վառելիքների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տեխնիկական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կանոնակարգի</w:t>
            </w:r>
          </w:p>
          <w:p w14:paraId="7FCFC7B2" w14:textId="77777777" w:rsidR="00532D6C" w:rsidRPr="00E84C88" w:rsidRDefault="00532D6C" w:rsidP="00E84C8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Մատակարարումն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իրականացվում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սահմանված ձևաչափի կտրոններով</w:t>
            </w:r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։</w:t>
            </w:r>
          </w:p>
        </w:tc>
        <w:tc>
          <w:tcPr>
            <w:tcW w:w="966" w:type="dxa"/>
            <w:vAlign w:val="center"/>
          </w:tcPr>
          <w:p w14:paraId="612CE30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4"/>
                <w:lang w:val="en-US"/>
              </w:rPr>
              <w:lastRenderedPageBreak/>
              <w:t>լիտր</w:t>
            </w:r>
          </w:p>
        </w:tc>
        <w:tc>
          <w:tcPr>
            <w:tcW w:w="924" w:type="dxa"/>
            <w:vAlign w:val="center"/>
          </w:tcPr>
          <w:p w14:paraId="120EB55A" w14:textId="46C30EE5" w:rsidR="00532D6C" w:rsidRPr="00216751" w:rsidRDefault="00C4546D" w:rsidP="00532D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490</w:t>
            </w:r>
          </w:p>
        </w:tc>
        <w:tc>
          <w:tcPr>
            <w:tcW w:w="1127" w:type="dxa"/>
            <w:vAlign w:val="center"/>
          </w:tcPr>
          <w:p w14:paraId="594FF272" w14:textId="7BC43BF5" w:rsidR="00532D6C" w:rsidRPr="00216751" w:rsidRDefault="00C4546D" w:rsidP="00532D6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1470000</w:t>
            </w:r>
            <w:bookmarkStart w:id="17" w:name="_GoBack"/>
            <w:bookmarkEnd w:id="17"/>
          </w:p>
        </w:tc>
        <w:tc>
          <w:tcPr>
            <w:tcW w:w="1127" w:type="dxa"/>
            <w:vAlign w:val="center"/>
          </w:tcPr>
          <w:p w14:paraId="6B14D475" w14:textId="77777777" w:rsidR="00532D6C" w:rsidRPr="00E84C88" w:rsidRDefault="003242D7" w:rsidP="008E29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="009E077A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0</w:t>
            </w:r>
            <w:r w:rsidR="007A411A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00</w:t>
            </w:r>
          </w:p>
        </w:tc>
        <w:tc>
          <w:tcPr>
            <w:tcW w:w="1262" w:type="dxa"/>
            <w:vAlign w:val="center"/>
          </w:tcPr>
          <w:p w14:paraId="19276C9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</w:rPr>
              <w:t>Թումանյան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համայնք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կենտրոնական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փողոց</w:t>
            </w:r>
          </w:p>
        </w:tc>
        <w:tc>
          <w:tcPr>
            <w:tcW w:w="792" w:type="dxa"/>
            <w:vAlign w:val="center"/>
          </w:tcPr>
          <w:p w14:paraId="187CA50F" w14:textId="77777777" w:rsidR="00532D6C" w:rsidRPr="00E84C88" w:rsidRDefault="003242D7" w:rsidP="008E29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="009E077A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0</w:t>
            </w:r>
            <w:r w:rsidR="007A411A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00</w:t>
            </w:r>
          </w:p>
        </w:tc>
        <w:tc>
          <w:tcPr>
            <w:tcW w:w="1293" w:type="dxa"/>
            <w:vAlign w:val="center"/>
          </w:tcPr>
          <w:p w14:paraId="00D4F4A3" w14:textId="05A35864" w:rsidR="00532D6C" w:rsidRPr="00E84C88" w:rsidRDefault="00532D6C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Պայմանագիր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կնքելու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պահից՝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մինչև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31.12.202</w:t>
            </w:r>
            <w:r w:rsidR="00B35FE4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թ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.</w:t>
            </w:r>
          </w:p>
        </w:tc>
      </w:tr>
    </w:tbl>
    <w:p w14:paraId="676AB89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437BFF2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9CB67A6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B54491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B85900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իսկ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փուլային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`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առաջին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փուլի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պետք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սահմանվի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առնվազն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20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օրացուցային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հաշվարկը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կատարվում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պայմանագրով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իրավունքների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պարտականությունների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կատարման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ուժի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մեջ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մտնելու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բացառությամբ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այն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երբ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ընտրված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մասնակիցը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համաձայնում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ավելի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կարճ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վերջնաժամկետը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չի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կարող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ավել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լինել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քան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տվյալ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տարվա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դեկտեմբերի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25-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3DF3937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2"/>
          <w:szCs w:val="12"/>
          <w:lang w:val="pt-BR"/>
        </w:rPr>
      </w:pPr>
    </w:p>
    <w:p w14:paraId="446C3EA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ընտրված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մասնակցի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հայտով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ներկայավել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մեկից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ավելի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ինչպես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տարբեր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ֆիրմային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անվանում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մակնիշ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ունեցող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ապրանքներ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դրանցից</w:t>
      </w:r>
      <w:r w:rsidRPr="00E84C88">
        <w:rPr>
          <w:rFonts w:ascii="GHEA Grapalat" w:eastAsia="Times New Roman" w:hAnsi="GHEA Grapalat" w:cs="Sylfaen"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բավարար</w:t>
      </w:r>
      <w:r w:rsidRPr="00E84C88">
        <w:rPr>
          <w:rFonts w:ascii="GHEA Grapalat" w:eastAsia="Times New Roman" w:hAnsi="GHEA Grapalat" w:cs="Sylfaen"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գնահատվածները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ներառվում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սույն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հավելվածում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հրավերով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չի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մասնակցի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առաջարկվող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ապրանքի՝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նշանի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ֆիրմային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անվանման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մակնիշի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վերաբերյալ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տեղեկատվության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հանվում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նշանը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մակնիշը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անվանումը</w:t>
      </w:r>
      <w:r w:rsidRPr="00E84C88" w:rsidDel="00EB35E7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սյունակը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Պայմանագրով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Վաճառողը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Գնորդին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ներկայացնում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վերջինիս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ներկայացուցչից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երաշխիքային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նամակ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համապատասխանության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սերտիֆիկատ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</w:p>
    <w:p w14:paraId="07AC560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lang w:val="pt-BR"/>
        </w:rPr>
      </w:pPr>
    </w:p>
    <w:p w14:paraId="796CF75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պայմանագիրը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Գնումների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օրենքի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15-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հոդվածի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6-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հիման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վրա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սյունակում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հաշվարկն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իրականացվում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ֆինանսական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միջոցներ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համաձայնագրի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ուժի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մեջ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մտնելու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օրվանից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սկսած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645A02F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1D7ECE30" w14:textId="77777777" w:rsidTr="00532D6C">
        <w:trPr>
          <w:jc w:val="center"/>
        </w:trPr>
        <w:tc>
          <w:tcPr>
            <w:tcW w:w="4536" w:type="dxa"/>
          </w:tcPr>
          <w:p w14:paraId="6C31DF9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14:paraId="505C178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14:paraId="77FF3DD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15F3D9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46DEF0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71BD73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14:paraId="0BFD6D8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14:paraId="145E8C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>ՎԱՃԱՌՈՂ</w:t>
            </w:r>
          </w:p>
          <w:p w14:paraId="0A35BCC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4A96D0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16B701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05B2C9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36EF82E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</w:tr>
    </w:tbl>
    <w:p w14:paraId="24B8C63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</w:rPr>
        <w:br w:type="page"/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lastRenderedPageBreak/>
        <w:t>Հավելված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2</w:t>
      </w:r>
    </w:p>
    <w:p w14:paraId="5F99812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 20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թ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1EFC861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ծածկագրով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պայմանագրի</w:t>
      </w:r>
    </w:p>
    <w:p w14:paraId="58B100C9" w14:textId="77777777" w:rsidR="00532D6C" w:rsidRPr="00E84C88" w:rsidRDefault="00532D6C" w:rsidP="00532D6C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19781675" w14:textId="77777777" w:rsidR="00532D6C" w:rsidRPr="00E84C88" w:rsidRDefault="00532D6C" w:rsidP="00532D6C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2F024E83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ԺԱՄԱՆԱԿԱՑՈՒՅՑ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>*</w:t>
      </w:r>
    </w:p>
    <w:p w14:paraId="068AC06D" w14:textId="485E35B8" w:rsidR="00532D6C" w:rsidRPr="00E84C88" w:rsidRDefault="00D96837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</w:t>
      </w:r>
      <w:r w:rsidR="00532D6C"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        </w:t>
      </w:r>
      <w:r w:rsidR="00532D6C" w:rsidRPr="00E84C88">
        <w:rPr>
          <w:rFonts w:ascii="Arial" w:eastAsia="Times New Roman" w:hAnsi="Arial" w:cs="Arial"/>
          <w:sz w:val="18"/>
          <w:szCs w:val="24"/>
          <w:lang w:val="en-US"/>
        </w:rPr>
        <w:t>ՀՀ</w:t>
      </w:r>
      <w:r w:rsidR="00532D6C" w:rsidRPr="00E84C88">
        <w:rPr>
          <w:rFonts w:ascii="GHEA Grapalat" w:eastAsia="Times New Roman" w:hAnsi="GHEA Grapalat" w:cs="Sylfaen"/>
          <w:sz w:val="18"/>
          <w:szCs w:val="24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sz w:val="18"/>
          <w:szCs w:val="24"/>
          <w:lang w:val="en-US"/>
        </w:rPr>
        <w:t>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1429"/>
        <w:gridCol w:w="1123"/>
        <w:gridCol w:w="414"/>
        <w:gridCol w:w="414"/>
        <w:gridCol w:w="414"/>
        <w:gridCol w:w="414"/>
        <w:gridCol w:w="414"/>
        <w:gridCol w:w="414"/>
        <w:gridCol w:w="414"/>
        <w:gridCol w:w="471"/>
        <w:gridCol w:w="471"/>
        <w:gridCol w:w="471"/>
        <w:gridCol w:w="471"/>
        <w:gridCol w:w="471"/>
        <w:gridCol w:w="1035"/>
      </w:tblGrid>
      <w:tr w:rsidR="00532D6C" w:rsidRPr="00E84C88" w14:paraId="14134D10" w14:textId="77777777" w:rsidTr="00532D6C">
        <w:tc>
          <w:tcPr>
            <w:tcW w:w="15693" w:type="dxa"/>
            <w:gridSpan w:val="16"/>
          </w:tcPr>
          <w:p w14:paraId="1404B7F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Ապրանքի</w:t>
            </w:r>
          </w:p>
        </w:tc>
      </w:tr>
      <w:tr w:rsidR="00532D6C" w:rsidRPr="00C4546D" w14:paraId="000DF80A" w14:textId="77777777" w:rsidTr="009C6DB1">
        <w:tc>
          <w:tcPr>
            <w:tcW w:w="1764" w:type="dxa"/>
            <w:vAlign w:val="center"/>
          </w:tcPr>
          <w:p w14:paraId="438024B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հրավերով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համարը</w:t>
            </w:r>
          </w:p>
        </w:tc>
        <w:tc>
          <w:tcPr>
            <w:tcW w:w="2215" w:type="dxa"/>
            <w:vAlign w:val="center"/>
          </w:tcPr>
          <w:p w14:paraId="260D92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պլանով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միջանցիկ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ծածկագիրը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ԳՄԱ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դասակարգման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(CPV)</w:t>
            </w:r>
          </w:p>
        </w:tc>
        <w:tc>
          <w:tcPr>
            <w:tcW w:w="1966" w:type="dxa"/>
            <w:vAlign w:val="center"/>
          </w:tcPr>
          <w:p w14:paraId="71C34C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անվանումը</w:t>
            </w:r>
          </w:p>
        </w:tc>
        <w:tc>
          <w:tcPr>
            <w:tcW w:w="9748" w:type="dxa"/>
            <w:gridSpan w:val="13"/>
            <w:vAlign w:val="center"/>
          </w:tcPr>
          <w:p w14:paraId="6C4A78EC" w14:textId="75874C77" w:rsidR="00532D6C" w:rsidRPr="00E84C88" w:rsidRDefault="00532D6C" w:rsidP="00E84C8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դիմաց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վճարումները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նախատեսվում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իրականացնել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202</w:t>
            </w:r>
            <w:r w:rsidR="009C6DB1">
              <w:rPr>
                <w:rFonts w:eastAsia="Times New Roman" w:cs="Times New Roman"/>
                <w:sz w:val="18"/>
                <w:szCs w:val="24"/>
                <w:lang w:val="hy-AM"/>
              </w:rPr>
              <w:t>5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թ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-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ին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ամիսների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այդ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թվում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**</w:t>
            </w:r>
          </w:p>
        </w:tc>
      </w:tr>
      <w:tr w:rsidR="00532D6C" w:rsidRPr="00E84C88" w14:paraId="491F0AFF" w14:textId="77777777" w:rsidTr="009C6DB1">
        <w:trPr>
          <w:trHeight w:val="1538"/>
        </w:trPr>
        <w:tc>
          <w:tcPr>
            <w:tcW w:w="1764" w:type="dxa"/>
          </w:tcPr>
          <w:p w14:paraId="32F1465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215" w:type="dxa"/>
          </w:tcPr>
          <w:p w14:paraId="6D234B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966" w:type="dxa"/>
          </w:tcPr>
          <w:p w14:paraId="7E05C6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657" w:type="dxa"/>
            <w:textDirection w:val="btLr"/>
            <w:vAlign w:val="center"/>
          </w:tcPr>
          <w:p w14:paraId="3E9CAEB5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հունվար</w:t>
            </w:r>
          </w:p>
        </w:tc>
        <w:tc>
          <w:tcPr>
            <w:tcW w:w="657" w:type="dxa"/>
            <w:textDirection w:val="btLr"/>
            <w:vAlign w:val="center"/>
          </w:tcPr>
          <w:p w14:paraId="1BE734FE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փետրվար</w:t>
            </w:r>
          </w:p>
        </w:tc>
        <w:tc>
          <w:tcPr>
            <w:tcW w:w="685" w:type="dxa"/>
            <w:textDirection w:val="btLr"/>
            <w:vAlign w:val="center"/>
          </w:tcPr>
          <w:p w14:paraId="0FE8A295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մարտ</w:t>
            </w:r>
          </w:p>
        </w:tc>
        <w:tc>
          <w:tcPr>
            <w:tcW w:w="685" w:type="dxa"/>
            <w:textDirection w:val="btLr"/>
            <w:vAlign w:val="center"/>
          </w:tcPr>
          <w:p w14:paraId="6AB1EB58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ապրիլ</w:t>
            </w:r>
          </w:p>
        </w:tc>
        <w:tc>
          <w:tcPr>
            <w:tcW w:w="685" w:type="dxa"/>
            <w:textDirection w:val="btLr"/>
            <w:vAlign w:val="center"/>
          </w:tcPr>
          <w:p w14:paraId="469E782B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մայիս</w:t>
            </w:r>
          </w:p>
        </w:tc>
        <w:tc>
          <w:tcPr>
            <w:tcW w:w="685" w:type="dxa"/>
            <w:textDirection w:val="btLr"/>
            <w:vAlign w:val="center"/>
          </w:tcPr>
          <w:p w14:paraId="4874E45C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հունիս</w:t>
            </w:r>
          </w:p>
        </w:tc>
        <w:tc>
          <w:tcPr>
            <w:tcW w:w="685" w:type="dxa"/>
            <w:textDirection w:val="btLr"/>
            <w:vAlign w:val="center"/>
          </w:tcPr>
          <w:p w14:paraId="476975FD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հուլիս</w:t>
            </w:r>
            <w:r w:rsidRPr="00E84C88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14:paraId="33E03936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օգոստոս</w:t>
            </w:r>
          </w:p>
        </w:tc>
        <w:tc>
          <w:tcPr>
            <w:tcW w:w="685" w:type="dxa"/>
            <w:textDirection w:val="btLr"/>
            <w:vAlign w:val="center"/>
          </w:tcPr>
          <w:p w14:paraId="3BFF9F57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սեպտեմբեր</w:t>
            </w:r>
            <w:r w:rsidRPr="00E84C88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14:paraId="58909476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հոկտեմբեր</w:t>
            </w:r>
          </w:p>
        </w:tc>
        <w:tc>
          <w:tcPr>
            <w:tcW w:w="664" w:type="dxa"/>
            <w:textDirection w:val="btLr"/>
            <w:vAlign w:val="center"/>
          </w:tcPr>
          <w:p w14:paraId="3D9C5420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նոյեմբեր</w:t>
            </w:r>
          </w:p>
        </w:tc>
        <w:tc>
          <w:tcPr>
            <w:tcW w:w="685" w:type="dxa"/>
            <w:textDirection w:val="btLr"/>
            <w:vAlign w:val="center"/>
          </w:tcPr>
          <w:p w14:paraId="315420A0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դեկտեմբեր</w:t>
            </w:r>
          </w:p>
        </w:tc>
        <w:tc>
          <w:tcPr>
            <w:tcW w:w="1605" w:type="dxa"/>
            <w:vAlign w:val="center"/>
          </w:tcPr>
          <w:p w14:paraId="03745B2B" w14:textId="77777777" w:rsidR="00532D6C" w:rsidRPr="00E84C88" w:rsidRDefault="00532D6C" w:rsidP="00532D6C">
            <w:pPr>
              <w:spacing w:after="0" w:line="240" w:lineRule="auto"/>
              <w:ind w:right="-1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Ընդամենը</w:t>
            </w:r>
          </w:p>
          <w:p w14:paraId="21DA27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</w:p>
        </w:tc>
      </w:tr>
      <w:tr w:rsidR="00B35FE4" w:rsidRPr="00E84C88" w14:paraId="1D08A1DC" w14:textId="77777777" w:rsidTr="009C6DB1">
        <w:trPr>
          <w:cantSplit/>
          <w:trHeight w:val="1538"/>
        </w:trPr>
        <w:tc>
          <w:tcPr>
            <w:tcW w:w="1764" w:type="dxa"/>
            <w:vAlign w:val="center"/>
          </w:tcPr>
          <w:p w14:paraId="46F5C44F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  <w:t>1</w:t>
            </w:r>
          </w:p>
        </w:tc>
        <w:tc>
          <w:tcPr>
            <w:tcW w:w="2215" w:type="dxa"/>
            <w:vAlign w:val="center"/>
          </w:tcPr>
          <w:p w14:paraId="5D78E536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E84C88">
              <w:rPr>
                <w:rFonts w:ascii="GHEA Grapalat" w:eastAsia="Times New Roman" w:hAnsi="GHEA Grapalat" w:cs="Calibri"/>
              </w:rPr>
              <w:t>09134200</w:t>
            </w:r>
          </w:p>
          <w:p w14:paraId="01FE32A5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66" w:type="dxa"/>
            <w:vAlign w:val="center"/>
          </w:tcPr>
          <w:p w14:paraId="0FE9983F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Դիզելային</w:t>
            </w: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վառելիք</w:t>
            </w: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hy-AM"/>
              </w:rPr>
              <w:t>ամա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ռային</w:t>
            </w:r>
          </w:p>
        </w:tc>
        <w:tc>
          <w:tcPr>
            <w:tcW w:w="657" w:type="dxa"/>
            <w:vAlign w:val="center"/>
          </w:tcPr>
          <w:p w14:paraId="1CF3B338" w14:textId="7D176ADC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</w:p>
        </w:tc>
        <w:tc>
          <w:tcPr>
            <w:tcW w:w="657" w:type="dxa"/>
            <w:vAlign w:val="center"/>
          </w:tcPr>
          <w:p w14:paraId="300749AD" w14:textId="128B17A9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</w:p>
        </w:tc>
        <w:tc>
          <w:tcPr>
            <w:tcW w:w="685" w:type="dxa"/>
            <w:textDirection w:val="tbRl"/>
            <w:vAlign w:val="center"/>
          </w:tcPr>
          <w:p w14:paraId="22A2489E" w14:textId="2D0BFCBC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85" w:type="dxa"/>
            <w:textDirection w:val="tbRl"/>
            <w:vAlign w:val="center"/>
          </w:tcPr>
          <w:p w14:paraId="46C895E9" w14:textId="3973DDAD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85" w:type="dxa"/>
            <w:textDirection w:val="tbRl"/>
            <w:vAlign w:val="center"/>
          </w:tcPr>
          <w:p w14:paraId="182BF48C" w14:textId="0064E362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85" w:type="dxa"/>
            <w:textDirection w:val="tbRl"/>
            <w:vAlign w:val="center"/>
          </w:tcPr>
          <w:p w14:paraId="69515DB9" w14:textId="2E8005A2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85" w:type="dxa"/>
            <w:textDirection w:val="tbRl"/>
            <w:vAlign w:val="center"/>
          </w:tcPr>
          <w:p w14:paraId="71856B41" w14:textId="1502FBBC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85" w:type="dxa"/>
            <w:textDirection w:val="tbRl"/>
            <w:vAlign w:val="center"/>
          </w:tcPr>
          <w:p w14:paraId="26708FC8" w14:textId="6A437706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textDirection w:val="tbRl"/>
            <w:vAlign w:val="center"/>
          </w:tcPr>
          <w:p w14:paraId="4748A62D" w14:textId="031A4111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textDirection w:val="tbRl"/>
            <w:vAlign w:val="center"/>
          </w:tcPr>
          <w:p w14:paraId="491BE0DE" w14:textId="175FE745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64" w:type="dxa"/>
            <w:textDirection w:val="tbRl"/>
            <w:vAlign w:val="center"/>
          </w:tcPr>
          <w:p w14:paraId="4D8E7A4A" w14:textId="2E429463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textDirection w:val="tbRl"/>
            <w:vAlign w:val="center"/>
          </w:tcPr>
          <w:p w14:paraId="6DF65A52" w14:textId="438B74BB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1605" w:type="dxa"/>
            <w:textDirection w:val="tbRl"/>
          </w:tcPr>
          <w:p w14:paraId="1EF3FC25" w14:textId="77777777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11CD0C4" w14:textId="77777777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981A0F5" w14:textId="77777777" w:rsidR="00B35FE4" w:rsidRPr="00E84C88" w:rsidRDefault="00B35FE4" w:rsidP="009C6DB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100%</w:t>
            </w:r>
          </w:p>
        </w:tc>
      </w:tr>
    </w:tbl>
    <w:p w14:paraId="6F363A0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n-US"/>
        </w:rPr>
      </w:pPr>
    </w:p>
    <w:p w14:paraId="0E5C245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lang w:val="en-US"/>
        </w:rPr>
        <w:t xml:space="preserve">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Վճարման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ենթակա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գումարները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աճողական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կարգով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պայմանագիրը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Գնումների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օրենքի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15-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հոդվածի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6-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հիման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վրա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սույն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ժամանակացույցը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լրացվում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ֆինանսական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միջոցներ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համաձայնագրի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հետ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միաժամանակ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`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որպես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դրա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անբաժանելի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7FEAC75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հրավերում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գումարները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տոկոսով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իսկ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պայմանագիրը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կնքելիս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տոկոսի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փոխարեն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կոնկրետ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գումարի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չափ</w:t>
      </w:r>
    </w:p>
    <w:p w14:paraId="6CEE351C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0978719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6819FBAB" w14:textId="77777777" w:rsidTr="00532D6C">
        <w:trPr>
          <w:jc w:val="center"/>
        </w:trPr>
        <w:tc>
          <w:tcPr>
            <w:tcW w:w="4536" w:type="dxa"/>
          </w:tcPr>
          <w:p w14:paraId="6CA9FEB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14:paraId="509DF5B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14:paraId="56E961A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5253FF2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7B70AA4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2C412C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14:paraId="5B4A7D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14:paraId="53AAFB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>ՎԱՃԱՌՈՂ</w:t>
            </w:r>
          </w:p>
          <w:p w14:paraId="617AE53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42B98B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632525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2311771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701170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</w:tr>
    </w:tbl>
    <w:p w14:paraId="47D8B7A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  <w:sectPr w:rsidR="00532D6C" w:rsidRPr="00E84C88" w:rsidSect="00C4546D">
          <w:footnotePr>
            <w:pos w:val="beneathText"/>
          </w:footnotePr>
          <w:type w:val="continuous"/>
          <w:pgSz w:w="11906" w:h="16838" w:code="9"/>
          <w:pgMar w:top="533" w:right="1138" w:bottom="720" w:left="662" w:header="562" w:footer="562" w:gutter="0"/>
          <w:cols w:space="720"/>
          <w:docGrid w:linePitch="299"/>
        </w:sectPr>
      </w:pPr>
    </w:p>
    <w:p w14:paraId="600A1DB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7F21E69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</w:rPr>
      </w:pPr>
      <w:r w:rsidRPr="00E84C88">
        <w:rPr>
          <w:rFonts w:ascii="Arial" w:eastAsia="Times New Roman" w:hAnsi="Arial" w:cs="Arial"/>
          <w:sz w:val="18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</w:t>
      </w:r>
      <w:r w:rsidRPr="00E84C88">
        <w:rPr>
          <w:rFonts w:ascii="GHEA Grapalat" w:eastAsia="Times New Roman" w:hAnsi="GHEA Grapalat" w:cs="Times New Roman"/>
          <w:sz w:val="18"/>
          <w:szCs w:val="24"/>
        </w:rPr>
        <w:t>3</w:t>
      </w:r>
    </w:p>
    <w:p w14:paraId="5298202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 20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թ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31161DD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ծածկագրով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պայմանագրի</w:t>
      </w:r>
    </w:p>
    <w:p w14:paraId="38844269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p w14:paraId="44F4868B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4"/>
        <w:gridCol w:w="5116"/>
      </w:tblGrid>
      <w:tr w:rsidR="00532D6C" w:rsidRPr="00C4546D" w14:paraId="0FCA0276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73DA5883" w14:textId="77777777" w:rsidR="00532D6C" w:rsidRPr="00E84C88" w:rsidRDefault="00A117B7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GHEA Grapalat" w:eastAsia="Times New Roman" w:hAnsi="GHEA Grapalat" w:cs="Times New Roman"/>
                <w:noProof/>
                <w:sz w:val="24"/>
                <w:szCs w:val="24"/>
                <w:lang w:eastAsia="ru-RU"/>
              </w:rPr>
              <w:pict w14:anchorId="7349D25D">
                <v:rect id="Прямоугольник 1" o:spid="_x0000_s1026" style="position:absolute;left:0;text-align:left;margin-left:189pt;margin-top:13.2pt;width:9pt;height:81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" stroked="f"/>
              </w:pict>
            </w:r>
            <w:r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Պայմանագրի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կողմ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1A82878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1C9572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2C451ED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գտնվելու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վայրը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72BBCC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հհ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29B3949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14:paraId="69587C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Պատվիրատու</w:t>
            </w:r>
          </w:p>
          <w:p w14:paraId="029F1A4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2CC05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6B086B5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գտնվելու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վայրը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3D0B0D9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հհ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6C157F8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53CD2722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pt-BR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pt-BR"/>
        </w:rPr>
        <w:t>  </w:t>
      </w:r>
    </w:p>
    <w:p w14:paraId="00631B06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Times New Roman"/>
          <w:iCs/>
          <w:color w:val="000000"/>
          <w:sz w:val="15"/>
          <w:szCs w:val="21"/>
          <w:lang w:val="pt-BR"/>
        </w:rPr>
      </w:pPr>
    </w:p>
    <w:p w14:paraId="75105638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ԱՐՁԱՆԱԳՐՈՒԹՅՈՒՆ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N</w:t>
      </w:r>
    </w:p>
    <w:p w14:paraId="0EC8A686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</w:pP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ԿԱՄ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ԴՐԱ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ՄԻ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ՄԱՍԻ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pt-BR"/>
        </w:rPr>
        <w:t>ԿԱՏԱՐՄԱՆ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pt-BR"/>
        </w:rPr>
        <w:t>ԱՐԴՅՈՒՆՔՆԵՐԻ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</w:p>
    <w:p w14:paraId="42A90E10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ՀԱՆՁՆՄԱՆ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>-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ԸՆԴՈՒՆՄԱՆ</w:t>
      </w:r>
    </w:p>
    <w:p w14:paraId="6A8D5C2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es-ES"/>
        </w:rPr>
      </w:pPr>
    </w:p>
    <w:p w14:paraId="4C15CE17" w14:textId="77777777" w:rsidR="00532D6C" w:rsidRPr="00E84C88" w:rsidRDefault="00532D6C" w:rsidP="00532D6C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                     </w:t>
      </w:r>
      <w:r w:rsidRPr="00E84C88">
        <w:rPr>
          <w:rFonts w:ascii="GHEA Grapalat" w:eastAsia="Times New Roman" w:hAnsi="GHEA Grapalat" w:cs="Times New Roman"/>
          <w:iCs/>
          <w:sz w:val="20"/>
          <w:szCs w:val="20"/>
          <w:lang w:val="es-ES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20  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AU" w:eastAsia="ru-RU"/>
        </w:rPr>
        <w:t>թ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>.</w:t>
      </w:r>
    </w:p>
    <w:p w14:paraId="7B90147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</w:p>
    <w:p w14:paraId="616EA18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/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այսուհետ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Պայմանագիր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անվանումը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6C369E3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կնքման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ամսաթիվը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` ____ __________________ 20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թ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.</w:t>
      </w:r>
    </w:p>
    <w:p w14:paraId="06608158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համարը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`    __________</w:t>
      </w:r>
    </w:p>
    <w:p w14:paraId="3F4ECD08" w14:textId="62EE44A2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iCs/>
          <w:sz w:val="24"/>
          <w:szCs w:val="24"/>
          <w:lang w:val="es-ES"/>
        </w:rPr>
      </w:pPr>
      <w:proofErr w:type="gramStart"/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Պատվիրատուն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և</w:t>
      </w:r>
      <w:proofErr w:type="gramEnd"/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կողմը՝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հիմք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ընդունելով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վերաբերյալ</w:t>
      </w:r>
      <w:r w:rsidR="00D96837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   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20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թ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.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դուրս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գրված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N ___ 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հաշիվ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ապրանքագիրը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կազմեցին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սույն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արձանագրությունը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հետևյալի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մասին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.</w:t>
      </w:r>
    </w:p>
    <w:p w14:paraId="4D1C915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շրջանակներում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gram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կողմը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մատակարարել</w:t>
      </w:r>
      <w:proofErr w:type="gramEnd"/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է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հետևյալ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ապրանքները՝</w:t>
      </w:r>
    </w:p>
    <w:p w14:paraId="5C014E0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532D6C" w:rsidRPr="00E84C88" w14:paraId="112FBED4" w14:textId="77777777" w:rsidTr="00532D6C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391AAFE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4FDA9FC2" w14:textId="77777777" w:rsidR="00532D6C" w:rsidRPr="00E84C88" w:rsidRDefault="00532D6C" w:rsidP="00532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Մատակարարված</w:t>
            </w:r>
            <w:r w:rsidRPr="00E84C88">
              <w:rPr>
                <w:rFonts w:ascii="GHEA Grapalat" w:eastAsia="Times New Roman" w:hAnsi="GHEA Grapalat" w:cs="Courier New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ապրանքների</w:t>
            </w:r>
          </w:p>
        </w:tc>
      </w:tr>
      <w:tr w:rsidR="00532D6C" w:rsidRPr="00C4546D" w14:paraId="6E3B2E84" w14:textId="77777777" w:rsidTr="00532D6C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6FB88D5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16129FD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38ACA2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տեխնիկական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բնութագրի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համառոտ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5E7A2C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քանակական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0FFED8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3EC957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ենթակա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/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հազար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դրամ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4D2061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ժամկետը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/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ժամանակացույցի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</w:tc>
      </w:tr>
      <w:tr w:rsidR="00532D6C" w:rsidRPr="00E84C88" w14:paraId="4F6B9AAD" w14:textId="77777777" w:rsidTr="00532D6C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745DA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90E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A7D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444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պայմանագրով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հաստատված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701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9DA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պայմանագրով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հաստատված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531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4B9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4EB46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E84C88" w14:paraId="72AFEDB4" w14:textId="77777777" w:rsidTr="00532D6C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6E19AEC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A539A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61E5A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B3BC0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3C40AD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84B50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63ABC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36C1FF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4B7F6E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E84C88" w14:paraId="6886A433" w14:textId="77777777" w:rsidTr="00532D6C">
        <w:trPr>
          <w:jc w:val="right"/>
        </w:trPr>
        <w:tc>
          <w:tcPr>
            <w:tcW w:w="357" w:type="dxa"/>
            <w:shd w:val="clear" w:color="auto" w:fill="auto"/>
          </w:tcPr>
          <w:p w14:paraId="623F01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6353F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3E296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14:paraId="06B7950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shd w:val="clear" w:color="auto" w:fill="auto"/>
          </w:tcPr>
          <w:p w14:paraId="4BDD82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0BDE180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24D79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shd w:val="clear" w:color="auto" w:fill="auto"/>
          </w:tcPr>
          <w:p w14:paraId="51370D4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shd w:val="clear" w:color="auto" w:fill="auto"/>
          </w:tcPr>
          <w:p w14:paraId="480450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</w:tr>
    </w:tbl>
    <w:p w14:paraId="10561E48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es-ES"/>
        </w:rPr>
        <w:t> </w:t>
      </w:r>
    </w:p>
    <w:p w14:paraId="52D47D42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es-ES"/>
        </w:rPr>
        <w:t> 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արձանագրության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երկկողմ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հաստատման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հիմք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հաշիվ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ապրանքագիրը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և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դրական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եզրակացությունը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սույն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մասը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և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կցվում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>:</w:t>
      </w:r>
    </w:p>
    <w:p w14:paraId="3CD6234B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</w:p>
    <w:p w14:paraId="7E14D7AC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</w:p>
    <w:p w14:paraId="00A2E31D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532D6C" w:rsidRPr="00E84C88" w14:paraId="78F3F72A" w14:textId="77777777" w:rsidTr="00532D6C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03EF8C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Ապրանքը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հանձնեց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7E64B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Ապրանքը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ընդունեց</w:t>
            </w:r>
          </w:p>
        </w:tc>
      </w:tr>
      <w:tr w:rsidR="00532D6C" w:rsidRPr="00E84C88" w14:paraId="576FC7C9" w14:textId="77777777" w:rsidTr="00532D6C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425E09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 </w:t>
            </w:r>
          </w:p>
          <w:p w14:paraId="2CB1109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FD62BC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14:paraId="765935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</w:tr>
      <w:tr w:rsidR="00532D6C" w:rsidRPr="00E84C88" w14:paraId="36D4168C" w14:textId="77777777" w:rsidTr="00532D6C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76505D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 </w:t>
            </w:r>
          </w:p>
          <w:p w14:paraId="041974A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ազգանուն</w:t>
            </w:r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անուն</w:t>
            </w:r>
          </w:p>
        </w:tc>
        <w:tc>
          <w:tcPr>
            <w:tcW w:w="0" w:type="auto"/>
            <w:vAlign w:val="center"/>
          </w:tcPr>
          <w:p w14:paraId="5F9BE39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14:paraId="7A76B39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ազգանուն</w:t>
            </w:r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անուն</w:t>
            </w:r>
          </w:p>
        </w:tc>
      </w:tr>
      <w:tr w:rsidR="00532D6C" w:rsidRPr="00E84C88" w14:paraId="2D5B3C04" w14:textId="77777777" w:rsidTr="00532D6C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0171D45A" w14:textId="3E87A5B3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  </w:t>
            </w:r>
            <w:r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Կ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Տ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>
              <w:rPr>
                <w:rFonts w:ascii="GHEA Grapalat" w:eastAsia="Times New Roman" w:hAnsi="GHEA Grapalat" w:cs="Courier New"/>
                <w:iCs/>
                <w:color w:val="000000"/>
                <w:sz w:val="21"/>
                <w:szCs w:val="21"/>
                <w:lang w:val="en-US"/>
              </w:rPr>
              <w:t xml:space="preserve">                       </w:t>
            </w:r>
            <w:r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          </w:t>
            </w:r>
          </w:p>
        </w:tc>
        <w:tc>
          <w:tcPr>
            <w:tcW w:w="0" w:type="auto"/>
            <w:vAlign w:val="center"/>
          </w:tcPr>
          <w:p w14:paraId="06EC2BDC" w14:textId="33CD46B1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eastAsia="Times New Roman" w:hAnsi="GHEA Grapalat" w:cs="Courier New"/>
                <w:iCs/>
                <w:color w:val="000000"/>
                <w:sz w:val="21"/>
                <w:szCs w:val="21"/>
                <w:lang w:val="en-US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</w:t>
            </w:r>
            <w:r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Կ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Տ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</w:p>
        </w:tc>
      </w:tr>
    </w:tbl>
    <w:p w14:paraId="201A2110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2573161A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4B23B6E1" w14:textId="77777777" w:rsidR="00532D6C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7A978C2A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22E9237E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6503528B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4B827A0F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679169F0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509A09E2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4079F9F2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22768066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37288779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28E1EC33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7E2F1FB0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70DFA7DC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4F3785C0" w14:textId="77777777" w:rsidR="00C4546D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20130712" w14:textId="77777777" w:rsidR="00C4546D" w:rsidRPr="00E84C88" w:rsidRDefault="00C4546D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342BA64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</w:p>
    <w:p w14:paraId="0995B29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E84C88">
        <w:rPr>
          <w:rFonts w:ascii="Arial" w:eastAsia="Times New Roman" w:hAnsi="Arial" w:cs="Arial"/>
          <w:sz w:val="20"/>
          <w:szCs w:val="24"/>
          <w:lang w:val="pt-BR"/>
        </w:rPr>
        <w:lastRenderedPageBreak/>
        <w:t>Հավելված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3.1</w:t>
      </w:r>
    </w:p>
    <w:p w14:paraId="4EF09CA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                     20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</w:p>
    <w:p w14:paraId="7FB57D3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                  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ծածկագրով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</w:p>
    <w:p w14:paraId="70909D2F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14:paraId="76EB12E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14:paraId="3341FBDE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14:paraId="0568518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ԱԿՏ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N </w:t>
      </w:r>
      <w:r w:rsidRPr="00E84C88">
        <w:rPr>
          <w:rFonts w:ascii="GHEA Grapalat" w:eastAsia="Times New Roman" w:hAnsi="GHEA Grapalat" w:cs="Sylfaen"/>
          <w:bCs/>
          <w:sz w:val="18"/>
          <w:szCs w:val="18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</w:t>
      </w:r>
    </w:p>
    <w:p w14:paraId="0E0CBF1A" w14:textId="1DD2C9CB" w:rsidR="00532D6C" w:rsidRPr="00E84C88" w:rsidRDefault="00532D6C" w:rsidP="00532D6C">
      <w:pPr>
        <w:tabs>
          <w:tab w:val="left" w:pos="360"/>
          <w:tab w:val="left" w:pos="540"/>
          <w:tab w:val="left" w:pos="2250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proofErr w:type="gramStart"/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պայմանագրի</w:t>
      </w:r>
      <w:proofErr w:type="gramEnd"/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արդյունքը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Գնորդին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հանձնելու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փաստը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ֆիքսելու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վերաբերյալ</w:t>
      </w:r>
      <w:r w:rsidR="00D96837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</w:t>
      </w:r>
    </w:p>
    <w:p w14:paraId="1A0C031E" w14:textId="392D5F8C" w:rsidR="00532D6C" w:rsidRPr="00E84C88" w:rsidRDefault="00D96837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18"/>
          <w:szCs w:val="18"/>
          <w:lang w:val="en-US"/>
        </w:rPr>
      </w:pPr>
      <w:r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</w:t>
      </w:r>
      <w:r w:rsidR="00532D6C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</w:t>
      </w:r>
    </w:p>
    <w:p w14:paraId="59E051F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18"/>
          <w:lang w:val="en-US"/>
        </w:rPr>
      </w:pPr>
    </w:p>
    <w:p w14:paraId="0DB64AAE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արձանագրվում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  <w:t xml:space="preserve">        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Գնորդ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</w:p>
    <w:p w14:paraId="255B9AA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12"/>
          <w:szCs w:val="16"/>
          <w:lang w:val="en-US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  <w:t xml:space="preserve">        </w:t>
      </w:r>
      <w:r w:rsidRPr="00E84C88">
        <w:rPr>
          <w:rFonts w:ascii="Arial" w:eastAsia="Times New Roman" w:hAnsi="Arial" w:cs="Arial"/>
          <w:sz w:val="12"/>
          <w:szCs w:val="16"/>
          <w:lang w:val="en-US"/>
        </w:rPr>
        <w:t>Գնորդի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en-US"/>
        </w:rPr>
        <w:t>անվանումը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    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  <w:t xml:space="preserve">            </w:t>
      </w:r>
      <w:r w:rsidRPr="00E84C88">
        <w:rPr>
          <w:rFonts w:ascii="Arial" w:eastAsia="Times New Roman" w:hAnsi="Arial" w:cs="Arial"/>
          <w:sz w:val="12"/>
          <w:szCs w:val="16"/>
          <w:lang w:val="en-US"/>
        </w:rPr>
        <w:t>Վաճառողի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en-US"/>
        </w:rPr>
        <w:t>անվանումը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</w:p>
    <w:p w14:paraId="4649B1CB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Վաճառող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20   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N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</w:p>
    <w:p w14:paraId="14369583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12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կնքման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ամսաթիվը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  <w:t xml:space="preserve">     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</w:p>
    <w:p w14:paraId="0D127120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20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78A8463" w14:textId="77777777" w:rsidR="00532D6C" w:rsidRPr="00E84C88" w:rsidRDefault="00532D6C" w:rsidP="00532D6C">
      <w:pPr>
        <w:tabs>
          <w:tab w:val="left" w:pos="2972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532D6C" w:rsidRPr="00E84C88" w14:paraId="461D248D" w14:textId="77777777" w:rsidTr="00532D6C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80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en-US" w:eastAsia="ru-RU"/>
              </w:rPr>
            </w:pPr>
            <w:r w:rsidRPr="00E84C88">
              <w:rPr>
                <w:rFonts w:ascii="Arial" w:eastAsia="Times New Roman" w:hAnsi="Arial" w:cs="Arial"/>
                <w:bCs/>
                <w:sz w:val="18"/>
                <w:szCs w:val="18"/>
                <w:lang w:val="en-US" w:eastAsia="ru-RU"/>
              </w:rPr>
              <w:t>Ապրանքի</w:t>
            </w:r>
          </w:p>
        </w:tc>
      </w:tr>
      <w:tr w:rsidR="00532D6C" w:rsidRPr="00E84C88" w14:paraId="065886F4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033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անվանումը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587EE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չափման</w:t>
            </w:r>
            <w:r w:rsidRPr="00E84C8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միավորը</w:t>
            </w:r>
            <w:r w:rsidRPr="00E84C8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09D5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քանակը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փաստացի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)</w:t>
            </w:r>
          </w:p>
        </w:tc>
      </w:tr>
      <w:tr w:rsidR="00532D6C" w:rsidRPr="00E84C88" w14:paraId="0DDB773E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FE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52C5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6F38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  <w:tr w:rsidR="00532D6C" w:rsidRPr="00E84C88" w14:paraId="35B76655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2C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03BC8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6466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</w:tbl>
    <w:p w14:paraId="57DDAA56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en-US" w:eastAsia="ru-RU"/>
        </w:rPr>
      </w:pPr>
    </w:p>
    <w:p w14:paraId="6DDC8ED0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ակտը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կազմված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2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օրինակից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յուրաքանչյուր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կողմին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տրամադրվում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մեկական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օրինակ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>:</w:t>
      </w:r>
    </w:p>
    <w:p w14:paraId="415FBF24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hy-AM"/>
        </w:rPr>
      </w:pPr>
    </w:p>
    <w:p w14:paraId="1134B26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14:paraId="2DACE99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14"/>
          <w:szCs w:val="14"/>
          <w:lang w:val="hy-AM"/>
        </w:rPr>
      </w:pPr>
    </w:p>
    <w:p w14:paraId="5D8A2D54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14:paraId="18F9E9CD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  <w:r w:rsidRPr="00E84C88">
        <w:rPr>
          <w:rFonts w:ascii="Arial" w:eastAsia="Times New Roman" w:hAnsi="Arial" w:cs="Arial"/>
          <w:lang w:val="en-US"/>
        </w:rPr>
        <w:t>ԿՈՂՄԵՐԸ</w:t>
      </w:r>
    </w:p>
    <w:p w14:paraId="468B21B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</w:p>
    <w:p w14:paraId="6299EEFA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p w14:paraId="4671EA2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532D6C" w:rsidRPr="00E84C88" w14:paraId="5E31A503" w14:textId="77777777" w:rsidTr="00532D6C">
        <w:tc>
          <w:tcPr>
            <w:tcW w:w="4785" w:type="dxa"/>
          </w:tcPr>
          <w:p w14:paraId="1B3195C5" w14:textId="77777777" w:rsidR="00532D6C" w:rsidRPr="00E84C88" w:rsidRDefault="00532D6C" w:rsidP="00532D6C">
            <w:pPr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w:rsidRPr="00E84C88">
              <w:rPr>
                <w:rFonts w:ascii="Arial" w:eastAsia="Times New Roman" w:hAnsi="Arial" w:cs="Arial"/>
                <w:b/>
                <w:bCs/>
                <w:lang w:val="en-US"/>
              </w:rPr>
              <w:t>Հանձնեց</w:t>
            </w:r>
          </w:p>
        </w:tc>
        <w:tc>
          <w:tcPr>
            <w:tcW w:w="5223" w:type="dxa"/>
          </w:tcPr>
          <w:p w14:paraId="584B5CBD" w14:textId="77777777" w:rsidR="00532D6C" w:rsidRPr="00E84C88" w:rsidRDefault="00532D6C" w:rsidP="00532D6C">
            <w:pPr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w:rsidRPr="00E84C88">
              <w:rPr>
                <w:rFonts w:ascii="GHEA Grapalat" w:eastAsia="Times New Roman" w:hAnsi="GHEA Grapalat" w:cs="Sylfaen"/>
                <w:b/>
                <w:bCs/>
                <w:lang w:val="en-US"/>
              </w:rPr>
              <w:t xml:space="preserve">        </w:t>
            </w:r>
            <w:r w:rsidRPr="00E84C88">
              <w:rPr>
                <w:rFonts w:ascii="Arial" w:eastAsia="Times New Roman" w:hAnsi="Arial" w:cs="Arial"/>
                <w:b/>
                <w:bCs/>
                <w:lang w:val="en-US"/>
              </w:rPr>
              <w:t>Ընդունեց</w:t>
            </w:r>
          </w:p>
        </w:tc>
      </w:tr>
    </w:tbl>
    <w:p w14:paraId="31944293" w14:textId="464AE02C" w:rsidR="00532D6C" w:rsidRPr="00E84C88" w:rsidRDefault="00D96837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                                                                    </w:t>
      </w:r>
      <w:r w:rsidR="00532D6C"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                </w:t>
      </w:r>
      <w:proofErr w:type="gramStart"/>
      <w:r w:rsidR="00532D6C" w:rsidRPr="00E84C88">
        <w:rPr>
          <w:rFonts w:ascii="Arial" w:eastAsia="Times New Roman" w:hAnsi="Arial" w:cs="Arial"/>
          <w:sz w:val="20"/>
          <w:szCs w:val="20"/>
          <w:lang w:val="en-US" w:eastAsia="ru-RU"/>
        </w:rPr>
        <w:t>հայտը</w:t>
      </w:r>
      <w:proofErr w:type="gramEnd"/>
      <w:r w:rsidR="00532D6C"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n-US" w:eastAsia="ru-RU"/>
        </w:rPr>
        <w:t>նախագծած</w:t>
      </w:r>
      <w:r w:rsidR="00532D6C"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w:rsidR="00532D6C" w:rsidRPr="00E84C88">
        <w:rPr>
          <w:rFonts w:ascii="Arial" w:eastAsia="Times New Roman" w:hAnsi="Arial" w:cs="Arial"/>
          <w:sz w:val="20"/>
          <w:szCs w:val="20"/>
          <w:lang w:val="en-US" w:eastAsia="ru-RU"/>
        </w:rPr>
        <w:t>ներկայացուցիչ</w:t>
      </w:r>
      <w:r w:rsidR="00532D6C"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>`</w:t>
      </w:r>
    </w:p>
    <w:p w14:paraId="1FCADD1E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532D6C" w:rsidRPr="00E84C88" w14:paraId="194AFE11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449187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 </w:t>
            </w:r>
          </w:p>
          <w:p w14:paraId="1E19CDD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ազգանուն</w:t>
            </w:r>
            <w:r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անուն</w:t>
            </w:r>
          </w:p>
        </w:tc>
        <w:tc>
          <w:tcPr>
            <w:tcW w:w="0" w:type="auto"/>
            <w:vAlign w:val="center"/>
          </w:tcPr>
          <w:p w14:paraId="5EF9C8E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14:paraId="2F9C46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ազգանուն</w:t>
            </w:r>
            <w:r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անուն</w:t>
            </w:r>
          </w:p>
        </w:tc>
      </w:tr>
      <w:tr w:rsidR="00532D6C" w:rsidRPr="00E84C88" w14:paraId="36100C2F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6D01952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 </w:t>
            </w:r>
          </w:p>
          <w:p w14:paraId="70C42E9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14:paraId="313B67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14:paraId="4EFC09C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ստորագրություն</w:t>
            </w:r>
          </w:p>
        </w:tc>
      </w:tr>
      <w:tr w:rsidR="00532D6C" w:rsidRPr="00E84C88" w14:paraId="56829A76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20B02857" w14:textId="6ED87E8B" w:rsidR="00532D6C" w:rsidRPr="00E84C88" w:rsidRDefault="00D96837" w:rsidP="00532D6C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                       </w:t>
            </w:r>
            <w:r w:rsidR="00532D6C"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   </w:t>
            </w:r>
          </w:p>
        </w:tc>
        <w:tc>
          <w:tcPr>
            <w:tcW w:w="0" w:type="auto"/>
            <w:vAlign w:val="center"/>
          </w:tcPr>
          <w:p w14:paraId="21084D1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6B6C8DA9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6748EA1A" w14:textId="77777777" w:rsidR="0022569E" w:rsidRPr="00597465" w:rsidRDefault="0022569E" w:rsidP="00597465">
      <w:pPr>
        <w:spacing w:after="0" w:line="240" w:lineRule="auto"/>
        <w:rPr>
          <w:rFonts w:ascii="GHEA Grapalat" w:hAnsi="GHEA Grapalat"/>
          <w:lang w:val="en-US"/>
        </w:rPr>
      </w:pPr>
    </w:p>
    <w:sectPr w:rsidR="0022569E" w:rsidRPr="00597465" w:rsidSect="00C4546D">
      <w:type w:val="continuous"/>
      <w:pgSz w:w="11906" w:h="16838" w:code="9"/>
      <w:pgMar w:top="720" w:right="662" w:bottom="533" w:left="1138" w:header="562" w:footer="56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D6FE7" w14:textId="77777777" w:rsidR="00A117B7" w:rsidRDefault="00A117B7" w:rsidP="00532D6C">
      <w:pPr>
        <w:spacing w:after="0" w:line="240" w:lineRule="auto"/>
      </w:pPr>
      <w:r>
        <w:separator/>
      </w:r>
    </w:p>
  </w:endnote>
  <w:endnote w:type="continuationSeparator" w:id="0">
    <w:p w14:paraId="01655698" w14:textId="77777777" w:rsidR="00A117B7" w:rsidRDefault="00A117B7" w:rsidP="0053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EF880" w14:textId="77777777" w:rsidR="00A117B7" w:rsidRDefault="00A117B7" w:rsidP="00532D6C">
      <w:pPr>
        <w:spacing w:after="0" w:line="240" w:lineRule="auto"/>
      </w:pPr>
      <w:r>
        <w:separator/>
      </w:r>
    </w:p>
  </w:footnote>
  <w:footnote w:type="continuationSeparator" w:id="0">
    <w:p w14:paraId="61B52628" w14:textId="77777777" w:rsidR="00A117B7" w:rsidRDefault="00A117B7" w:rsidP="00532D6C">
      <w:pPr>
        <w:spacing w:after="0" w:line="240" w:lineRule="auto"/>
      </w:pPr>
      <w:r>
        <w:continuationSeparator/>
      </w:r>
    </w:p>
  </w:footnote>
  <w:footnote w:id="1">
    <w:p w14:paraId="0CC354F5" w14:textId="77777777" w:rsidR="00D96837" w:rsidRPr="00D45BA2" w:rsidRDefault="00D96837" w:rsidP="00D96837">
      <w:pPr>
        <w:pStyle w:val="af2"/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Եթե գնման գինը չի գերազանցում Առևտրի համաշխարհային կազմակերպության պետական գնումների համաձայնագրով սահմանված շեմերը, ապա սույն նախադասությունը հայտարարությունից հանվում է:</w:t>
      </w:r>
    </w:p>
  </w:footnote>
  <w:footnote w:id="2">
    <w:p w14:paraId="169388FD" w14:textId="77777777" w:rsidR="00D96837" w:rsidRPr="00D96837" w:rsidRDefault="00D96837" w:rsidP="00532D6C">
      <w:pPr>
        <w:pStyle w:val="af2"/>
        <w:jc w:val="both"/>
      </w:pPr>
      <w:r>
        <w:rPr>
          <w:rFonts w:ascii="GHEA Grapalat" w:hAnsi="GHEA Grapalat"/>
          <w:i/>
          <w:sz w:val="16"/>
          <w:szCs w:val="16"/>
          <w:vertAlign w:val="superscript"/>
          <w:lang w:val="af-ZA" w:eastAsia="en-US"/>
        </w:rPr>
        <w:t xml:space="preserve">7 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>Եթե սույն հրավերով չի նախատեսվում մասնակցի կողմից առաջարկվող ապրանքի ապրանքային նշանի, ֆիրմային անվանման, մակնիշի և արտադրողի անվանման վերաբերյալ տեղեկատվության ներկայացում, ապա ենթակետից հանվում են «ինչպես նաև առաջարկվող ապրանքի ապրանքային նշանը, ֆիրմային անվանումը, մակնիշը և արտադրողի անվանումը</w:t>
      </w:r>
      <w:r>
        <w:rPr>
          <w:rFonts w:ascii="GHEA Grapalat" w:hAnsi="GHEA Grapalat"/>
          <w:i/>
          <w:sz w:val="16"/>
          <w:szCs w:val="16"/>
          <w:lang w:val="hy-AM" w:eastAsia="en-US"/>
        </w:rPr>
        <w:t>:</w:t>
      </w:r>
      <w:r w:rsidRPr="00C01EE8">
        <w:rPr>
          <w:rFonts w:ascii="GHEA Grapalat" w:hAnsi="GHEA Grapalat" w:cs="Sylfaen"/>
          <w:lang w:val="hy-AM"/>
        </w:rPr>
        <w:t xml:space="preserve"> </w:t>
      </w:r>
      <w:r w:rsidRPr="000B7538">
        <w:rPr>
          <w:rFonts w:ascii="GHEA Grapalat" w:hAnsi="GHEA Grapalat"/>
          <w:i/>
          <w:sz w:val="16"/>
          <w:szCs w:val="16"/>
          <w:lang w:val="af-ZA" w:eastAsia="en-US"/>
        </w:rPr>
        <w:t xml:space="preserve"> Ընդ որում մասնակիցը կարող է ներկայացնել մեկից ավելի արտադրողների կողմից արտադրված, ինչպես նաև տարբեր ապրանքային նշան, ֆիրմային անվանում և մակնիշ ունեցող ապրանքներ: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>» բառերը:</w:t>
      </w:r>
    </w:p>
  </w:footnote>
  <w:footnote w:id="3">
    <w:p w14:paraId="012BFD9F" w14:textId="77777777" w:rsidR="00D96837" w:rsidRPr="00D96837" w:rsidRDefault="00D96837" w:rsidP="00D96837">
      <w:pPr>
        <w:pStyle w:val="af2"/>
        <w:rPr>
          <w:rFonts w:ascii="Calibri" w:hAnsi="Calibri"/>
          <w:lang w:val="hy-AM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Սահմանվում է </w:t>
      </w:r>
      <w:r w:rsidRPr="00D2213C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6265F4">
        <w:rPr>
          <w:rFonts w:ascii="GHEA Grapalat" w:hAnsi="GHEA Grapalat" w:cs="Sylfaen"/>
          <w:i/>
          <w:sz w:val="16"/>
          <w:szCs w:val="16"/>
        </w:rPr>
        <w:t>ատվիրատուի կողմից:</w:t>
      </w:r>
    </w:p>
  </w:footnote>
  <w:footnote w:id="4">
    <w:p w14:paraId="0FAD7290" w14:textId="77777777" w:rsidR="00D96837" w:rsidRPr="00D96837" w:rsidRDefault="00D96837" w:rsidP="00D96837">
      <w:pPr>
        <w:pStyle w:val="af2"/>
        <w:rPr>
          <w:rFonts w:ascii="Calibri" w:hAnsi="Calibr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Սույն նախադասությունը հրավերից հանվում է, եթե գնման ընթացակարգը չի կազմակերպվում չափաբաժիններով:</w:t>
      </w:r>
    </w:p>
  </w:footnote>
  <w:footnote w:id="5">
    <w:p w14:paraId="1E0867DF" w14:textId="77777777" w:rsidR="00D96837" w:rsidRPr="004B72E3" w:rsidRDefault="00D96837" w:rsidP="00D96837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>10.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1  կետից հանվում է   &lt;&lt; Եթե ապահովումը ներկայացվում է բանկային երաշխիքի ձևով, ապա սույն կետով նախատեսված ժամկետը սահմանվում է 10 աշխատանքային օր։&gt;&gt; նախադասությունը,</w:t>
      </w:r>
    </w:p>
    <w:p w14:paraId="43858D9C" w14:textId="77777777" w:rsidR="00D96837" w:rsidRPr="004B72E3" w:rsidRDefault="00D96837" w:rsidP="00D96837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4B72E3">
        <w:rPr>
          <w:rFonts w:ascii="GHEA Grapalat" w:hAnsi="GHEA Grapalat" w:cs="Sylfaen"/>
          <w:i/>
          <w:sz w:val="16"/>
          <w:szCs w:val="16"/>
          <w:lang w:val="hy-AM"/>
        </w:rPr>
        <w:t>-ե</w:t>
      </w:r>
      <w:r w:rsidRPr="00EF774D">
        <w:rPr>
          <w:rFonts w:ascii="GHEA Grapalat" w:hAnsi="GHEA Grapalat" w:cs="Sylfaen"/>
          <w:i/>
          <w:sz w:val="16"/>
          <w:szCs w:val="16"/>
          <w:lang w:val="hy-AM"/>
        </w:rPr>
        <w:t>թ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ե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գնման հայտով տվյալ չափաբաժնի գնման գինը չի գերազանցում գնումների բազային միավորի քսանհինգապատիկը և նախատեսված չէ կանխավճար</w:t>
      </w:r>
    </w:p>
    <w:p w14:paraId="75966AF7" w14:textId="77777777" w:rsidR="00D96837" w:rsidRPr="00084034" w:rsidRDefault="00D96837" w:rsidP="00D96837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EF774D">
        <w:rPr>
          <w:rFonts w:ascii="GHEA Grapalat" w:hAnsi="GHEA Grapalat" w:cs="Sylfaen"/>
          <w:i/>
          <w:sz w:val="16"/>
          <w:szCs w:val="16"/>
          <w:lang w:val="hy-AM"/>
        </w:rPr>
        <w:t xml:space="preserve">- ընթացակարգը կազմակերպվում է </w:t>
      </w:r>
      <w:r>
        <w:rPr>
          <w:rFonts w:ascii="GHEA Grapalat" w:hAnsi="GHEA Grapalat" w:cs="Sylfaen"/>
          <w:i/>
          <w:sz w:val="16"/>
          <w:szCs w:val="16"/>
          <w:lang w:val="hy-AM"/>
        </w:rPr>
        <w:t>«</w:t>
      </w:r>
      <w:r w:rsidRPr="00EF774D">
        <w:rPr>
          <w:rFonts w:ascii="GHEA Grapalat" w:hAnsi="GHEA Grapalat" w:cs="Sylfaen"/>
          <w:i/>
          <w:sz w:val="16"/>
          <w:szCs w:val="16"/>
          <w:lang w:val="hy-AM"/>
        </w:rPr>
        <w:t>Գնումների մասին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»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 xml:space="preserve">ՀՀ օրենքի 15-րդ հոդվածի 6-րդ մասի հիման վրա, բացառությամբ այն դեպքի, երբ ընթացակարգը կազմակերպելու համար անհրաժեշտ գնման հայտը հաստատվելու օրվա դրությամբ նախատեսված ֆինանսական միջոցների չափը գերազանցում է 25 մլն. ՀՀ դրամը և կնքվելիք պայմանագրի ամբողջական կատարման համար հետագայում ևս պահանջվելու են ֆինանսական միջոցներ, </w:t>
      </w:r>
      <w:r>
        <w:rPr>
          <w:rFonts w:ascii="GHEA Grapalat" w:hAnsi="GHEA Grapalat" w:cs="Sylfaen"/>
          <w:i/>
          <w:sz w:val="16"/>
          <w:szCs w:val="16"/>
          <w:lang w:val="hy-AM"/>
        </w:rPr>
        <w:t>կամ երբ</w:t>
      </w:r>
      <w:r w:rsidRPr="006B12CF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գնման հայտը հաստատվելու օրվա դրությամբ նախատեսված ֆինանսական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միջոցների շրջանակում նախատեսվում է կանխավճարի տրամադրում:</w:t>
      </w:r>
    </w:p>
  </w:footnote>
  <w:footnote w:id="6">
    <w:p w14:paraId="26928902" w14:textId="77777777" w:rsidR="00D96837" w:rsidRPr="000B7538" w:rsidRDefault="00D96837" w:rsidP="00D96837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 w:rsidRPr="00D96837">
        <w:rPr>
          <w:lang w:val="hy-AM"/>
        </w:rPr>
        <w:t xml:space="preserve"> </w:t>
      </w:r>
      <w:r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Եթե գնման հայտով տվյալ չափաբաժնի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գնման </w:t>
      </w:r>
      <w:r w:rsidRPr="000B7538">
        <w:rPr>
          <w:rFonts w:ascii="GHEA Grapalat" w:hAnsi="GHEA Grapalat" w:cs="Sylfaen"/>
          <w:i/>
          <w:sz w:val="16"/>
          <w:szCs w:val="16"/>
          <w:lang w:val="hy-AM"/>
        </w:rPr>
        <w:t>գինը․</w:t>
      </w:r>
    </w:p>
    <w:p w14:paraId="5E9ECE31" w14:textId="77777777" w:rsidR="00D96837" w:rsidRPr="000B7538" w:rsidRDefault="00D96837" w:rsidP="00D96837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 չի գերազանցում գնումների բազային միավորի քսանհինգապատիկը,ապա սույն պարբերությունից հանվում են &lt;&lt; կամ բանկերի կողմից տրամադրված երաշխիքների &gt;&gt; բառերը․</w:t>
      </w:r>
    </w:p>
    <w:p w14:paraId="0D591E0C" w14:textId="77777777" w:rsidR="00D96837" w:rsidRPr="000B7538" w:rsidRDefault="00D96837" w:rsidP="00D96837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-- չի գերազանցում գնումների բազային միավորի </w:t>
      </w:r>
      <w:r>
        <w:rPr>
          <w:rFonts w:ascii="GHEA Grapalat" w:hAnsi="GHEA Grapalat" w:cs="Sylfaen"/>
          <w:i/>
          <w:sz w:val="16"/>
          <w:szCs w:val="16"/>
          <w:lang w:val="hy-AM"/>
        </w:rPr>
        <w:t>ութսունապատիկը</w:t>
      </w:r>
      <w:r w:rsidRPr="000B7538">
        <w:rPr>
          <w:rFonts w:ascii="GHEA Grapalat" w:hAnsi="GHEA Grapalat" w:cs="Sylfaen"/>
          <w:i/>
          <w:sz w:val="16"/>
          <w:szCs w:val="16"/>
          <w:lang w:val="hy-AM"/>
        </w:rPr>
        <w:t>, բայց ավելի է քսանհինգապատիկից, ապա սույն պարբերությունից հանվում են &lt;&lt; տուժանքի (հավելված 4․2) կամ &gt;&gt; բառերը, իսկ &lt;&lt;20&gt;&gt; թիվը փոխարինվում է &lt;&lt;90&gt;&gt; թվով,</w:t>
      </w:r>
    </w:p>
    <w:p w14:paraId="2EE26995" w14:textId="77777777" w:rsidR="00D96837" w:rsidRPr="006F2A6C" w:rsidRDefault="00D96837" w:rsidP="00D96837">
      <w:pPr>
        <w:pStyle w:val="af2"/>
        <w:rPr>
          <w:rFonts w:ascii="Calibri" w:hAnsi="Calibri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 գերազանցում է գնումների բազային միավորի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ութսունապատիկը</w:t>
      </w:r>
      <w:r w:rsidRPr="000B7538">
        <w:rPr>
          <w:rFonts w:ascii="GHEA Grapalat" w:hAnsi="GHEA Grapalat" w:cs="Sylfaen"/>
          <w:i/>
          <w:sz w:val="16"/>
          <w:szCs w:val="16"/>
          <w:lang w:val="hy-AM"/>
        </w:rPr>
        <w:t>, ապա սույն պարբերությունից հանվում է &lt;&lt; տուժանքի (հավելված 4․2) կամ &gt;&gt; բառերը, &lt;&lt;15&gt;&gt; թիվը փոխարինվում է &lt;&lt;30&gt;&gt; թվով, իսկ &lt;&lt;20&gt;&gt; թիվը՝ &lt;&lt;90&gt;&gt; թվով,</w:t>
      </w:r>
    </w:p>
  </w:footnote>
  <w:footnote w:id="7">
    <w:p w14:paraId="3EF94DF3" w14:textId="77777777" w:rsidR="00D96837" w:rsidRPr="000B7538" w:rsidRDefault="00D96837" w:rsidP="00D96837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 w:rsidRPr="00D96837">
        <w:rPr>
          <w:lang w:val="hy-AM"/>
        </w:rPr>
        <w:t xml:space="preserve"> </w:t>
      </w:r>
      <w:r w:rsidRPr="000B7538">
        <w:rPr>
          <w:rFonts w:ascii="GHEA Grapalat" w:hAnsi="GHEA Grapalat" w:cs="Sylfaen"/>
          <w:i/>
          <w:sz w:val="16"/>
          <w:szCs w:val="16"/>
          <w:lang w:val="hy-AM"/>
        </w:rPr>
        <w:t>Եթե՝</w:t>
      </w:r>
    </w:p>
    <w:p w14:paraId="7D302E6D" w14:textId="77777777" w:rsidR="00D96837" w:rsidRPr="00F913EC" w:rsidRDefault="00D96837" w:rsidP="00D96837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-  </w:t>
      </w:r>
      <w:r w:rsidRPr="00045B10">
        <w:rPr>
          <w:rFonts w:ascii="GHEA Grapalat" w:hAnsi="GHEA Grapalat" w:cs="Sylfaen"/>
          <w:i/>
          <w:sz w:val="16"/>
          <w:szCs w:val="16"/>
          <w:lang w:val="hy-AM"/>
        </w:rPr>
        <w:t xml:space="preserve">տվյալ ընթացակարգի շրջանակում չի </w:t>
      </w:r>
      <w:r w:rsidRPr="00F913EC">
        <w:rPr>
          <w:rFonts w:ascii="GHEA Grapalat" w:hAnsi="GHEA Grapalat" w:cs="Sylfaen"/>
          <w:i/>
          <w:sz w:val="16"/>
          <w:szCs w:val="16"/>
          <w:lang w:val="hy-AM"/>
        </w:rPr>
        <w:t>կիրառվում 10.2 կետի 4-րդ պարբերությամբ սահմանված կարգավորումը, ապա տվյալ պարբերությունը հանվում է հրավերից, իսկ 5-րդ պարբերությունից հանվում է “կամ հավելված 4.1” բառերը.</w:t>
      </w:r>
    </w:p>
    <w:p w14:paraId="3C7212EB" w14:textId="77777777" w:rsidR="00D96837" w:rsidRPr="006F2A6C" w:rsidRDefault="00D96837" w:rsidP="00D96837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F913EC">
        <w:rPr>
          <w:rFonts w:ascii="GHEA Grapalat" w:hAnsi="GHEA Grapalat" w:cs="Sylfaen"/>
          <w:i/>
          <w:sz w:val="16"/>
          <w:szCs w:val="16"/>
          <w:lang w:val="hy-AM"/>
        </w:rPr>
        <w:t>- տվյալ ընթացակարգի շրջանակում կիրառվում է 10.2 կետի</w:t>
      </w:r>
      <w:r w:rsidRPr="00045B10">
        <w:rPr>
          <w:rFonts w:ascii="GHEA Grapalat" w:hAnsi="GHEA Grapalat" w:cs="Sylfaen"/>
          <w:i/>
          <w:sz w:val="16"/>
          <w:szCs w:val="16"/>
          <w:lang w:val="hy-AM"/>
        </w:rPr>
        <w:t xml:space="preserve"> 4-րդ պարբերությամբ սահմանված կարգավորումը, ապա 4-րդ և 5-րդ պարբերությունների փոխարեն սահմանվում է հետևյալ  պայմանը՝ “Պայմանագրի կատարման յուրաքանչյուր փուլի արդյունքն ընդունվելուց հետո որակավորման ապահովման գումարը նվազեցվում է այդ</w:t>
      </w:r>
      <w:r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 փուլի գումարի նկատմամբ հաշվարկված համամասնությամբ</w:t>
      </w:r>
      <w:r w:rsidRPr="00045B10" w:rsidDel="005A72DB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045B10">
        <w:rPr>
          <w:rFonts w:ascii="GHEA Grapalat" w:hAnsi="GHEA Grapalat" w:cs="Sylfaen"/>
          <w:i/>
          <w:sz w:val="16"/>
          <w:szCs w:val="16"/>
          <w:lang w:val="hy-AM"/>
        </w:rPr>
        <w:t xml:space="preserve">: </w:t>
      </w:r>
      <w:r>
        <w:rPr>
          <w:rFonts w:ascii="GHEA Grapalat" w:hAnsi="GHEA Grapalat" w:cs="Sylfaen"/>
          <w:i/>
          <w:sz w:val="16"/>
          <w:szCs w:val="16"/>
          <w:lang w:val="hy-AM"/>
        </w:rPr>
        <w:t>Ե</w:t>
      </w:r>
      <w:r w:rsidRPr="00045B10">
        <w:rPr>
          <w:rFonts w:ascii="GHEA Grapalat" w:hAnsi="GHEA Grapalat" w:cs="Sylfaen"/>
          <w:i/>
          <w:sz w:val="16"/>
          <w:szCs w:val="16"/>
          <w:lang w:val="hy-AM"/>
        </w:rPr>
        <w:t>րաշխիքի ձևով որակավորման ապահովումը ընտրված մասնակիցը ներկայացնում է 4.1 հավելվածի համաձայն: ” , իսկ հավելված 4-ը հրավերից հանվում է :</w:t>
      </w:r>
    </w:p>
  </w:footnote>
  <w:footnote w:id="8">
    <w:p w14:paraId="7F4C9D01" w14:textId="77777777" w:rsidR="00D96837" w:rsidRPr="00084034" w:rsidRDefault="00D96837" w:rsidP="00D96837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774D8A">
        <w:rPr>
          <w:rFonts w:ascii="GHEA Grapalat" w:hAnsi="GHEA Grapalat" w:cs="Sylfaen"/>
          <w:i/>
          <w:sz w:val="16"/>
          <w:szCs w:val="16"/>
          <w:lang w:val="hy-AM"/>
        </w:rPr>
        <w:t xml:space="preserve">Եթե գնման հայտով գնվելիք ապրանքի գինը չի գերազանցում </w:t>
      </w:r>
      <w:r>
        <w:rPr>
          <w:rFonts w:ascii="GHEA Grapalat" w:hAnsi="GHEA Grapalat" w:cs="Sylfaen"/>
          <w:i/>
          <w:sz w:val="16"/>
          <w:szCs w:val="16"/>
          <w:lang w:val="hy-AM"/>
        </w:rPr>
        <w:t>25</w:t>
      </w:r>
      <w:r w:rsidRPr="00774D8A">
        <w:rPr>
          <w:rFonts w:ascii="GHEA Grapalat" w:hAnsi="GHEA Grapalat" w:cs="Sylfaen"/>
          <w:i/>
          <w:sz w:val="16"/>
          <w:szCs w:val="16"/>
          <w:lang w:val="hy-AM"/>
        </w:rPr>
        <w:t xml:space="preserve">մլն. </w:t>
      </w:r>
      <w:r w:rsidRPr="00B462B5">
        <w:rPr>
          <w:rFonts w:ascii="GHEA Grapalat" w:hAnsi="GHEA Grapalat" w:cs="Sylfaen"/>
          <w:i/>
          <w:sz w:val="16"/>
          <w:szCs w:val="16"/>
          <w:lang w:val="hy-AM"/>
        </w:rPr>
        <w:t>ՀՀ դրամը, ապա</w:t>
      </w:r>
      <w:r w:rsidRPr="00B462B5">
        <w:rPr>
          <w:rFonts w:ascii="Times New Roman" w:hAnsi="Times New Roman"/>
          <w:lang w:val="hy-AM"/>
        </w:rPr>
        <w:t xml:space="preserve"> </w:t>
      </w:r>
      <w:r w:rsidRPr="00B462B5">
        <w:rPr>
          <w:rFonts w:ascii="GHEA Grapalat" w:hAnsi="GHEA Grapalat" w:cs="Sylfaen"/>
          <w:i/>
          <w:sz w:val="16"/>
          <w:szCs w:val="16"/>
          <w:lang w:val="hy-AM"/>
        </w:rPr>
        <w:t>“բանկային երաշխիքի կա</w:t>
      </w:r>
      <w:r w:rsidRPr="006E07C1">
        <w:rPr>
          <w:rFonts w:ascii="GHEA Grapalat" w:hAnsi="GHEA Grapalat" w:cs="Sylfaen"/>
          <w:i/>
          <w:sz w:val="16"/>
          <w:szCs w:val="16"/>
          <w:lang w:val="hy-AM"/>
        </w:rPr>
        <w:t>մ</w:t>
      </w:r>
      <w:r w:rsidRPr="00B462B5">
        <w:rPr>
          <w:rFonts w:ascii="GHEA Grapalat" w:hAnsi="GHEA Grapalat" w:cs="Sylfaen"/>
          <w:i/>
          <w:sz w:val="16"/>
          <w:szCs w:val="16"/>
          <w:lang w:val="hy-AM"/>
        </w:rPr>
        <w:t xml:space="preserve"> կանխիկ փողի ձևով” բառերը փոխարիվում են “միակողմանի հաստատված հայտարարության՝ տուժանքի (հավելված 5.1) կամ կանխիկ փողի ձևով” բառերով</w:t>
      </w:r>
      <w:r>
        <w:rPr>
          <w:rFonts w:ascii="GHEA Grapalat" w:hAnsi="GHEA Grapalat" w:cs="Sylfaen"/>
          <w:i/>
          <w:sz w:val="16"/>
          <w:szCs w:val="16"/>
          <w:lang w:val="hy-AM"/>
        </w:rPr>
        <w:t>, իսկ 3-րդ պարբերության մեջ նշված &lt;&lt;90&gt;&gt; թիվը փոխարինվում է &lt;&lt;20 &gt;&gt; թվով</w:t>
      </w:r>
      <w:r w:rsidRPr="00B462B5">
        <w:rPr>
          <w:rFonts w:ascii="GHEA Grapalat" w:hAnsi="GHEA Grapalat" w:cs="Sylfaen"/>
          <w:i/>
          <w:sz w:val="16"/>
          <w:szCs w:val="16"/>
          <w:lang w:val="hy-AM"/>
        </w:rPr>
        <w:t>:</w:t>
      </w:r>
    </w:p>
    <w:p w14:paraId="39303530" w14:textId="77777777" w:rsidR="00D96837" w:rsidRPr="00D96837" w:rsidRDefault="00D96837" w:rsidP="00D96837">
      <w:pPr>
        <w:pStyle w:val="af2"/>
        <w:rPr>
          <w:rFonts w:ascii="Calibri" w:hAnsi="Calibri"/>
          <w:lang w:val="hy-AM"/>
        </w:rPr>
      </w:pPr>
    </w:p>
  </w:footnote>
  <w:footnote w:id="9">
    <w:p w14:paraId="097535CD" w14:textId="77777777" w:rsidR="00D96837" w:rsidRPr="00D96837" w:rsidRDefault="00D96837" w:rsidP="00D96837">
      <w:pPr>
        <w:pStyle w:val="af2"/>
        <w:rPr>
          <w:rFonts w:ascii="Calibri" w:hAnsi="Calibri"/>
          <w:lang w:val="hy-AM"/>
        </w:rPr>
      </w:pPr>
      <w:r>
        <w:rPr>
          <w:rStyle w:val="af6"/>
        </w:rPr>
        <w:footnoteRef/>
      </w:r>
      <w:r w:rsidRPr="00D96837">
        <w:rPr>
          <w:lang w:val="hy-AM"/>
        </w:rPr>
        <w:t xml:space="preserve"> </w:t>
      </w:r>
      <w:r w:rsidRPr="00D96837">
        <w:rPr>
          <w:rFonts w:ascii="GHEA Grapalat" w:hAnsi="GHEA Grapalat" w:cs="Sylfaen"/>
          <w:i/>
          <w:sz w:val="16"/>
          <w:szCs w:val="16"/>
          <w:lang w:val="hy-AM"/>
        </w:rPr>
        <w:t xml:space="preserve">Սույն կետը խմբագրվում է ըստ համապատասխան </w:t>
      </w:r>
      <w:r w:rsidRPr="008C7473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D96837">
        <w:rPr>
          <w:rFonts w:ascii="GHEA Grapalat" w:hAnsi="GHEA Grapalat" w:cs="Sylfaen"/>
          <w:i/>
          <w:sz w:val="16"/>
          <w:szCs w:val="16"/>
          <w:lang w:val="hy-AM"/>
        </w:rPr>
        <w:t>ատվիրատուի:</w:t>
      </w:r>
    </w:p>
  </w:footnote>
  <w:footnote w:id="10">
    <w:p w14:paraId="05095F6C" w14:textId="77777777" w:rsidR="00D96837" w:rsidRPr="006265F4" w:rsidRDefault="00D96837" w:rsidP="00532D6C">
      <w:pPr>
        <w:pStyle w:val="af2"/>
        <w:jc w:val="both"/>
        <w:rPr>
          <w:rFonts w:ascii="Sylfaen" w:hAnsi="Sylfaen" w:cs="Sylfaen"/>
          <w:lang w:val="af-ZA"/>
        </w:rPr>
      </w:pPr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15 </w:t>
      </w:r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  <w:footnote w:id="11">
    <w:p w14:paraId="539E724C" w14:textId="77777777" w:rsidR="00D96837" w:rsidRPr="000B7538" w:rsidRDefault="00D96837" w:rsidP="00532D6C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footnoteRef/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 Եթե կիրառվում է սույն հրավերի 1-ին մասի 2․4 կետի 2-րդ նախադասությամբ նախատեսված կարգավորումը, ապա &lt;&lt; պարտավորվում ընտրված մասնակից ճանաչվելու դեպքում, հրավերով սահմանված կարգով և ժամկետում, ներկայացնել որակավորման ապահովում.&gt;&gt; բառերը փոխարինվում են &lt;&lt;վերջինս 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r w:rsidR="00A117B7">
        <w:fldChar w:fldCharType="begin"/>
      </w:r>
      <w:r w:rsidR="00A117B7" w:rsidRPr="00C4546D">
        <w:rPr>
          <w:lang w:val="af-ZA"/>
        </w:rPr>
        <w:instrText xml:space="preserve"> HYPERLINK "https://ru</w:instrText>
      </w:r>
      <w:r w:rsidR="00A117B7" w:rsidRPr="00C4546D">
        <w:rPr>
          <w:lang w:val="af-ZA"/>
        </w:rPr>
        <w:instrText xml:space="preserve">.wikipedia.org/wiki/Standard_%26_Poor%E2%80%99s" \t "_blank" </w:instrText>
      </w:r>
      <w:r w:rsidR="00A117B7">
        <w:fldChar w:fldCharType="separate"/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>Standard &amp; Poor’s</w:t>
      </w:r>
      <w:r w:rsidR="00A117B7">
        <w:rPr>
          <w:rFonts w:ascii="GHEA Grapalat" w:hAnsi="GHEA Grapalat"/>
          <w:i/>
          <w:sz w:val="16"/>
          <w:szCs w:val="16"/>
          <w:lang w:val="hy-AM" w:eastAsia="ru-RU"/>
        </w:rPr>
        <w:fldChar w:fldCharType="end"/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</w:p>
    <w:p w14:paraId="0093B311" w14:textId="77777777" w:rsidR="00D96837" w:rsidRPr="00D60ADB" w:rsidRDefault="00D96837" w:rsidP="00532D6C">
      <w:pPr>
        <w:pStyle w:val="af2"/>
        <w:rPr>
          <w:rFonts w:ascii="Calibri" w:hAnsi="Calibri"/>
          <w:lang w:val="hy-AM"/>
        </w:rPr>
      </w:pPr>
      <w:r w:rsidRPr="000B7538">
        <w:rPr>
          <w:rFonts w:ascii="GHEA Grapalat" w:hAnsi="GHEA Grapalat"/>
          <w:i/>
          <w:sz w:val="16"/>
          <w:szCs w:val="16"/>
          <w:lang w:val="hy-AM"/>
        </w:rPr>
        <w:t>&gt;&gt; բառերով։Ընդ որում  նշվում է նաև վարկանիշի չափը և վարկունակության վարկանիշ ունեցող կազմակերպության անվանումը։</w:t>
      </w:r>
    </w:p>
  </w:footnote>
  <w:footnote w:id="12">
    <w:p w14:paraId="3D494467" w14:textId="77777777" w:rsidR="00D96837" w:rsidRPr="005F1C06" w:rsidRDefault="00D96837" w:rsidP="00532D6C">
      <w:pPr>
        <w:pStyle w:val="af2"/>
        <w:rPr>
          <w:rFonts w:ascii="GHEA Grapalat" w:hAnsi="GHEA Grapalat"/>
          <w:i/>
          <w:lang w:val="af-ZA"/>
        </w:rPr>
      </w:pPr>
      <w:r w:rsidRPr="005F1C06">
        <w:rPr>
          <w:rFonts w:ascii="GHEA Grapalat" w:hAnsi="GHEA Grapalat"/>
          <w:i/>
          <w:lang w:val="hy-AM"/>
        </w:rPr>
        <w:t>*</w:t>
      </w:r>
      <w:r w:rsidRPr="00D60ADB">
        <w:rPr>
          <w:rFonts w:ascii="GHEA Grapalat" w:hAnsi="GHEA Grapalat"/>
          <w:i/>
          <w:lang w:val="hy-AM"/>
        </w:rPr>
        <w:t>լրացվում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է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հանձնաժողովի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քարտուղարի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կողմից</w:t>
      </w:r>
      <w:r w:rsidRPr="005F1C06">
        <w:rPr>
          <w:rFonts w:ascii="GHEA Grapalat" w:hAnsi="GHEA Grapalat"/>
          <w:i/>
          <w:lang w:val="af-ZA"/>
        </w:rPr>
        <w:t xml:space="preserve">` </w:t>
      </w:r>
      <w:r w:rsidRPr="00D60ADB">
        <w:rPr>
          <w:rFonts w:ascii="GHEA Grapalat" w:hAnsi="GHEA Grapalat"/>
          <w:i/>
          <w:lang w:val="hy-AM"/>
        </w:rPr>
        <w:t>մինչև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հրավերը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տեղեկագրում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հրապարակելը</w:t>
      </w:r>
      <w:r w:rsidRPr="005F1C06">
        <w:rPr>
          <w:rFonts w:ascii="GHEA Grapalat" w:hAnsi="GHEA Grapalat"/>
          <w:i/>
          <w:lang w:val="hy-AM"/>
        </w:rPr>
        <w:t>:</w:t>
      </w:r>
    </w:p>
    <w:p w14:paraId="3ED20A39" w14:textId="77777777" w:rsidR="00D96837" w:rsidRPr="00D60ADB" w:rsidRDefault="00D96837" w:rsidP="00532D6C">
      <w:pPr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  <w:r w:rsidRPr="00D60ADB">
        <w:rPr>
          <w:rFonts w:ascii="GHEA Grapalat" w:hAnsi="GHEA Grapalat"/>
          <w:i/>
          <w:lang w:val="af-ZA" w:eastAsia="ru-RU"/>
        </w:rPr>
        <w:t xml:space="preserve">** -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դիմում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հայտարարությունը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լրացնելիս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նշում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պարունակող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կայքէջի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հղումը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այդ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«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գրանցման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ստորաբաժանումների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հիմնարկների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անհատ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ձեռնարկատերերի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հաշվառման</w:t>
      </w:r>
      <w:r w:rsidRPr="00D60ADB">
        <w:rPr>
          <w:rFonts w:ascii="Calibri" w:hAnsi="Calibri" w:cs="Calibri"/>
          <w:i/>
          <w:lang w:val="af-ZA" w:eastAsia="ru-RU"/>
        </w:rPr>
        <w:t> </w:t>
      </w:r>
      <w:r w:rsidRPr="005F1C06">
        <w:rPr>
          <w:rFonts w:ascii="GHEA Grapalat" w:hAnsi="GHEA Grapalat" w:cs="GHEA Grapalat"/>
          <w:i/>
          <w:lang w:eastAsia="ru-RU"/>
        </w:rPr>
        <w:t>մասին</w:t>
      </w:r>
      <w:r w:rsidRPr="00D60ADB">
        <w:rPr>
          <w:rFonts w:ascii="GHEA Grapalat" w:hAnsi="GHEA Grapalat" w:cs="GHEA Grapalat"/>
          <w:i/>
          <w:lang w:val="af-ZA" w:eastAsia="ru-RU"/>
        </w:rPr>
        <w:t>»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օրենքի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հիման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վրա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հայտարարագիր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պարտականություն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ունեցող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հայտը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օրվա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դրությամբ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սահմանված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կարգով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պետք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</w:t>
      </w:r>
      <w:r w:rsidRPr="005F1C06">
        <w:rPr>
          <w:rFonts w:ascii="GHEA Grapalat" w:hAnsi="GHEA Grapalat"/>
          <w:i/>
          <w:lang w:eastAsia="ru-RU"/>
        </w:rPr>
        <w:t>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ռեգիստրի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գործակալությունում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գրանցված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լիներ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տեղեկությունները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</w:p>
    <w:p w14:paraId="1ADEF3BE" w14:textId="77777777" w:rsidR="00D96837" w:rsidRPr="00D60ADB" w:rsidRDefault="00D96837" w:rsidP="00532D6C">
      <w:pPr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</w:p>
    <w:p w14:paraId="76397AFD" w14:textId="77777777" w:rsidR="00D96837" w:rsidRPr="00D60ADB" w:rsidRDefault="00D96837" w:rsidP="00532D6C">
      <w:pPr>
        <w:pStyle w:val="31"/>
        <w:spacing w:line="240" w:lineRule="auto"/>
        <w:ind w:left="142" w:firstLine="218"/>
        <w:rPr>
          <w:rFonts w:ascii="GHEA Grapalat" w:hAnsi="GHEA Grapalat"/>
          <w:i/>
          <w:lang w:val="af-ZA" w:eastAsia="ru-RU"/>
        </w:rPr>
      </w:pPr>
      <w:r w:rsidRPr="00D60ADB">
        <w:rPr>
          <w:rFonts w:ascii="GHEA Grapalat" w:hAnsi="GHEA Grapalat"/>
          <w:i/>
          <w:lang w:val="af-ZA" w:eastAsia="ru-RU"/>
        </w:rPr>
        <w:t xml:space="preserve">- 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«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գրանցման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ստորաբաժանումների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հիմնարկների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անհատ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ձեռնարկատերերի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հաշվառման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մասին</w:t>
      </w:r>
      <w:r w:rsidRPr="00D60ADB">
        <w:rPr>
          <w:rFonts w:ascii="GHEA Grapalat" w:hAnsi="GHEA Grapalat"/>
          <w:i/>
          <w:lang w:val="af-ZA" w:eastAsia="ru-RU"/>
        </w:rPr>
        <w:t xml:space="preserve">» </w:t>
      </w:r>
      <w:r w:rsidRPr="005F1C06">
        <w:rPr>
          <w:rFonts w:ascii="GHEA Grapalat" w:hAnsi="GHEA Grapalat"/>
          <w:i/>
          <w:lang w:eastAsia="ru-RU"/>
        </w:rPr>
        <w:t>օրենքի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հիման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վրա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հայտարարագիր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պարտականություն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ունեցող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չէ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կամ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այդպիսի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սակայն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օրվա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դրությամբ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պարտավոր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չէր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ռեգիստրի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գործակալությունում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գրանցել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տեղեկությունները</w:t>
      </w:r>
      <w:r>
        <w:rPr>
          <w:rFonts w:ascii="GHEA Grapalat" w:hAnsi="GHEA Grapalat"/>
          <w:i/>
          <w:lang w:val="hy-AM" w:eastAsia="ru-RU"/>
        </w:rPr>
        <w:t>,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ապա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դիմում</w:t>
      </w:r>
      <w:r w:rsidRPr="00D60ADB">
        <w:rPr>
          <w:rFonts w:ascii="GHEA Grapalat" w:hAnsi="GHEA Grapalat"/>
          <w:i/>
          <w:lang w:val="af-ZA"/>
        </w:rPr>
        <w:t xml:space="preserve">- </w:t>
      </w:r>
      <w:r w:rsidRPr="005F1C06">
        <w:rPr>
          <w:rFonts w:ascii="GHEA Grapalat" w:hAnsi="GHEA Grapalat"/>
          <w:i/>
        </w:rPr>
        <w:t>հայտարարությունը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լրացնելիս</w:t>
      </w:r>
      <w:r w:rsidRPr="00D60ADB">
        <w:rPr>
          <w:rFonts w:ascii="GHEA Grapalat" w:hAnsi="GHEA Grapalat"/>
          <w:i/>
          <w:lang w:val="af-ZA"/>
        </w:rPr>
        <w:t xml:space="preserve"> &lt;&lt; </w:t>
      </w:r>
      <w:r w:rsidRPr="005F1C06">
        <w:rPr>
          <w:rFonts w:ascii="GHEA Grapalat" w:hAnsi="GHEA Grapalat"/>
          <w:i/>
        </w:rPr>
        <w:t>տեղեկություններ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պարունակող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կայքէջի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հղումը՝</w:t>
      </w:r>
      <w:r w:rsidRPr="00D60ADB">
        <w:rPr>
          <w:rFonts w:ascii="GHEA Grapalat" w:hAnsi="GHEA Grapalat"/>
          <w:i/>
          <w:lang w:val="af-ZA"/>
        </w:rPr>
        <w:t xml:space="preserve"> &gt;&gt; </w:t>
      </w:r>
      <w:r w:rsidRPr="005F1C06">
        <w:rPr>
          <w:rFonts w:ascii="GHEA Grapalat" w:hAnsi="GHEA Grapalat"/>
          <w:i/>
        </w:rPr>
        <w:t>բառերը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փոխարինում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է</w:t>
      </w:r>
      <w:r w:rsidRPr="00D60ADB">
        <w:rPr>
          <w:rFonts w:ascii="GHEA Grapalat" w:hAnsi="GHEA Grapalat"/>
          <w:i/>
          <w:lang w:val="af-ZA"/>
        </w:rPr>
        <w:t xml:space="preserve"> &lt;&lt;</w:t>
      </w:r>
      <w:r w:rsidRPr="005F1C06">
        <w:rPr>
          <w:rFonts w:ascii="GHEA Grapalat" w:hAnsi="GHEA Grapalat"/>
          <w:i/>
        </w:rPr>
        <w:t>հայտարարագիր՝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համ</w:t>
      </w:r>
      <w:r>
        <w:rPr>
          <w:rFonts w:ascii="GHEA Grapalat" w:hAnsi="GHEA Grapalat"/>
          <w:i/>
        </w:rPr>
        <w:t>աձայն</w:t>
      </w:r>
      <w:r w:rsidRPr="00D60ADB">
        <w:rPr>
          <w:rFonts w:ascii="GHEA Grapalat" w:hAnsi="GHEA Grapalat"/>
          <w:i/>
          <w:lang w:val="af-ZA"/>
        </w:rPr>
        <w:t xml:space="preserve">  </w:t>
      </w:r>
      <w:r>
        <w:rPr>
          <w:rFonts w:ascii="GHEA Grapalat" w:hAnsi="GHEA Grapalat"/>
          <w:i/>
        </w:rPr>
        <w:t>հավելված</w:t>
      </w:r>
      <w:r w:rsidRPr="00D60ADB">
        <w:rPr>
          <w:rFonts w:ascii="GHEA Grapalat" w:hAnsi="GHEA Grapalat"/>
          <w:i/>
          <w:lang w:val="af-ZA"/>
        </w:rPr>
        <w:t xml:space="preserve"> 1․2-</w:t>
      </w:r>
      <w:r w:rsidRPr="005F1C06">
        <w:rPr>
          <w:rFonts w:ascii="GHEA Grapalat" w:hAnsi="GHEA Grapalat"/>
          <w:i/>
        </w:rPr>
        <w:t>ի</w:t>
      </w:r>
      <w:r w:rsidRPr="00D60ADB">
        <w:rPr>
          <w:rFonts w:ascii="GHEA Grapalat" w:hAnsi="GHEA Grapalat"/>
          <w:i/>
          <w:lang w:val="af-ZA"/>
        </w:rPr>
        <w:t xml:space="preserve">&gt;&gt; </w:t>
      </w:r>
      <w:r w:rsidRPr="005F1C06">
        <w:rPr>
          <w:rFonts w:ascii="GHEA Grapalat" w:hAnsi="GHEA Grapalat"/>
          <w:i/>
        </w:rPr>
        <w:t>բառերով</w:t>
      </w:r>
      <w:r w:rsidRPr="00D60ADB">
        <w:rPr>
          <w:rFonts w:ascii="GHEA Grapalat" w:hAnsi="GHEA Grapalat"/>
          <w:i/>
          <w:lang w:val="af-ZA"/>
        </w:rPr>
        <w:t>,</w:t>
      </w:r>
    </w:p>
    <w:p w14:paraId="16303A3E" w14:textId="77777777" w:rsidR="00D96837" w:rsidRPr="00D60ADB" w:rsidRDefault="00D96837" w:rsidP="00532D6C">
      <w:pPr>
        <w:pStyle w:val="af2"/>
        <w:jc w:val="both"/>
        <w:rPr>
          <w:rFonts w:ascii="GHEA Grapalat" w:hAnsi="GHEA Grapalat"/>
          <w:i/>
          <w:lang w:val="af-ZA"/>
        </w:rPr>
      </w:pPr>
    </w:p>
    <w:p w14:paraId="53371997" w14:textId="77777777" w:rsidR="00D96837" w:rsidRPr="00D60ADB" w:rsidRDefault="00D96837" w:rsidP="00532D6C">
      <w:pPr>
        <w:pStyle w:val="af2"/>
        <w:jc w:val="both"/>
        <w:rPr>
          <w:rFonts w:ascii="GHEA Grapalat" w:hAnsi="GHEA Grapalat"/>
          <w:i/>
          <w:lang w:val="af-ZA"/>
        </w:rPr>
      </w:pPr>
      <w:r w:rsidRPr="00D60ADB">
        <w:rPr>
          <w:rFonts w:ascii="GHEA Grapalat" w:hAnsi="GHEA Grapalat"/>
          <w:i/>
          <w:lang w:val="af-ZA"/>
        </w:rPr>
        <w:tab/>
        <w:t>-</w:t>
      </w:r>
      <w:r w:rsidRPr="005F1C06">
        <w:rPr>
          <w:rFonts w:ascii="GHEA Grapalat" w:hAnsi="GHEA Grapalat"/>
          <w:i/>
          <w:lang w:val="en-US"/>
        </w:rPr>
        <w:t>եթե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մասնակիցը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անհատ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ձեռնարկատեր</w:t>
      </w:r>
      <w:r w:rsidRPr="00D60ADB">
        <w:rPr>
          <w:rFonts w:ascii="GHEA Grapalat" w:hAnsi="GHEA Grapalat"/>
          <w:i/>
          <w:lang w:val="af-ZA"/>
        </w:rPr>
        <w:t xml:space="preserve">  </w:t>
      </w:r>
      <w:r w:rsidRPr="005F1C06">
        <w:rPr>
          <w:rFonts w:ascii="GHEA Grapalat" w:hAnsi="GHEA Grapalat"/>
          <w:i/>
          <w:lang w:val="en-US"/>
        </w:rPr>
        <w:t>է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կամ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ֆիզիկական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անձ</w:t>
      </w:r>
      <w:r w:rsidRPr="00D60ADB">
        <w:rPr>
          <w:rFonts w:ascii="GHEA Grapalat" w:hAnsi="GHEA Grapalat"/>
          <w:i/>
          <w:lang w:val="af-ZA"/>
        </w:rPr>
        <w:t xml:space="preserve">, </w:t>
      </w:r>
      <w:r w:rsidRPr="005F1C06">
        <w:rPr>
          <w:rFonts w:ascii="GHEA Grapalat" w:hAnsi="GHEA Grapalat"/>
          <w:i/>
          <w:lang w:val="en-US"/>
        </w:rPr>
        <w:t>ապա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իրական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շահառուների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վերաբերյալ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տեղեկատվություն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չի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ներկայացնում</w:t>
      </w:r>
      <w:r w:rsidRPr="00D60ADB">
        <w:rPr>
          <w:rFonts w:ascii="GHEA Grapalat" w:hAnsi="GHEA Grapalat"/>
          <w:i/>
          <w:lang w:val="af-ZA"/>
        </w:rPr>
        <w:t>:</w:t>
      </w:r>
    </w:p>
    <w:p w14:paraId="03DD911F" w14:textId="77777777" w:rsidR="00D96837" w:rsidRPr="00BF58CA" w:rsidRDefault="00D96837" w:rsidP="00532D6C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66150EE0" w14:textId="77777777" w:rsidR="00D96837" w:rsidRPr="000C2336" w:rsidDel="006C3873" w:rsidRDefault="00D96837" w:rsidP="00532D6C">
      <w:pPr>
        <w:jc w:val="both"/>
        <w:rPr>
          <w:del w:id="5" w:author="User" w:date="2019-05-26T09:52:00Z"/>
          <w:rFonts w:ascii="GHEA Grapalat" w:hAnsi="GHEA Grapalat" w:cs="Sylfaen"/>
          <w:sz w:val="20"/>
          <w:lang w:val="af-ZA"/>
        </w:rPr>
      </w:pPr>
    </w:p>
  </w:footnote>
  <w:footnote w:id="13">
    <w:p w14:paraId="50E8A58E" w14:textId="77777777" w:rsidR="00D96837" w:rsidRPr="006265F4" w:rsidRDefault="00D96837" w:rsidP="00532D6C">
      <w:pPr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6265F4">
        <w:rPr>
          <w:rFonts w:ascii="GHEA Grapalat" w:hAnsi="GHEA Grapalat"/>
          <w:i/>
          <w:sz w:val="16"/>
          <w:szCs w:val="16"/>
          <w:lang w:val="hy-AM"/>
        </w:rPr>
        <w:t>:</w:t>
      </w:r>
    </w:p>
    <w:p w14:paraId="08240DEF" w14:textId="77777777" w:rsidR="00D96837" w:rsidRPr="006265F4" w:rsidRDefault="00D96837" w:rsidP="00532D6C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6265F4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r w:rsidRPr="006265F4">
        <w:rPr>
          <w:rFonts w:ascii="GHEA Grapalat" w:hAnsi="GHEA Grapalat"/>
          <w:i/>
          <w:sz w:val="16"/>
          <w:szCs w:val="16"/>
        </w:rPr>
        <w:t>եթե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մասնակիցն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վճարող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w:rsidRPr="006265F4">
        <w:rPr>
          <w:rFonts w:ascii="GHEA Grapalat" w:hAnsi="GHEA Grapalat"/>
          <w:i/>
          <w:sz w:val="16"/>
          <w:szCs w:val="16"/>
        </w:rPr>
        <w:t>ապա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տվյալ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պայմանագրի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գծով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Հայաստանի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Հանրապետության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պետական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բյուջե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վճարվելիք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գումարը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նշվում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4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-</w:t>
      </w:r>
      <w:r w:rsidRPr="006265F4">
        <w:rPr>
          <w:rFonts w:ascii="GHEA Grapalat" w:hAnsi="GHEA Grapalat"/>
          <w:i/>
          <w:sz w:val="16"/>
          <w:szCs w:val="16"/>
        </w:rPr>
        <w:t>րդ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սյունակում։</w:t>
      </w:r>
    </w:p>
    <w:p w14:paraId="6A373907" w14:textId="77777777" w:rsidR="00D96837" w:rsidRPr="006265F4" w:rsidDel="00856FDE" w:rsidRDefault="00D96837" w:rsidP="00532D6C">
      <w:pPr>
        <w:pStyle w:val="af2"/>
        <w:rPr>
          <w:del w:id="8" w:author="User" w:date="2019-05-26T09:57:00Z"/>
          <w:i/>
          <w:lang w:val="af-ZA"/>
        </w:rPr>
      </w:pPr>
    </w:p>
  </w:footnote>
  <w:footnote w:id="14">
    <w:p w14:paraId="6393AC04" w14:textId="77777777" w:rsidR="00D96837" w:rsidRPr="006265F4" w:rsidDel="007942E8" w:rsidRDefault="00D96837" w:rsidP="00532D6C">
      <w:pPr>
        <w:pStyle w:val="af2"/>
        <w:rPr>
          <w:del w:id="9" w:author="User" w:date="2019-05-26T10:01:00Z"/>
          <w:rFonts w:ascii="GHEA Grapalat" w:hAnsi="GHEA Grapalat"/>
          <w:i/>
          <w:sz w:val="16"/>
          <w:szCs w:val="24"/>
          <w:lang w:val="af-ZA" w:eastAsia="en-US"/>
        </w:rPr>
      </w:pPr>
      <w:r w:rsidRPr="006265F4">
        <w:rPr>
          <w:color w:val="FFFFFF"/>
          <w:vertAlign w:val="superscript"/>
          <w:lang w:val="af-ZA"/>
        </w:rPr>
        <w:t>29</w:t>
      </w:r>
      <w:r w:rsidRPr="006265F4">
        <w:rPr>
          <w:vertAlign w:val="superscript"/>
          <w:lang w:val="af-ZA"/>
        </w:rPr>
        <w:t xml:space="preserve"> </w:t>
      </w:r>
      <w:r>
        <w:rPr>
          <w:vertAlign w:val="superscript"/>
          <w:lang w:val="af-ZA"/>
        </w:rPr>
        <w:t>17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Վ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աճառողի կողմից գնային ա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ռաջարկը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ներկայացվել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է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առանց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ԱԱՀ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-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ապա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պայմանագիրը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կնքելիս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«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ներառյալ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ԱԱՀ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-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բառերը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հանվում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են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</w:footnote>
  <w:footnote w:id="15">
    <w:p w14:paraId="333AF390" w14:textId="77777777" w:rsidR="00D96837" w:rsidRPr="006265F4" w:rsidDel="007942E8" w:rsidRDefault="00D96837" w:rsidP="00532D6C">
      <w:pPr>
        <w:pStyle w:val="af2"/>
        <w:jc w:val="both"/>
        <w:rPr>
          <w:del w:id="10" w:author="User" w:date="2019-05-26T10:01:00Z"/>
          <w:lang w:val="hy-AM"/>
        </w:rPr>
      </w:pPr>
      <w:r w:rsidRPr="006265F4">
        <w:rPr>
          <w:color w:val="FFFFFF"/>
          <w:vertAlign w:val="superscript"/>
          <w:lang w:val="af-ZA"/>
        </w:rPr>
        <w:t>30</w:t>
      </w:r>
      <w:r w:rsidRPr="006265F4">
        <w:rPr>
          <w:vertAlign w:val="superscript"/>
          <w:lang w:val="af-ZA"/>
        </w:rPr>
        <w:t xml:space="preserve"> </w:t>
      </w:r>
      <w:r>
        <w:rPr>
          <w:vertAlign w:val="superscript"/>
          <w:lang w:val="af-ZA"/>
        </w:rPr>
        <w:t>18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Վաճառողը կարող է հրաժարվել առաջարկված կանխավճարից կամ դրա մի մասից: Ընդ որում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կնքվելիք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պ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այմանագր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ում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 կանխավճարը սահմանվում է Գնորդի և Վաճառողի միջև համաձայնեցված չափով: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Եթե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պայմանագրով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չի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նախատեսվում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կանխավճարի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հատկացում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ապա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սույն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կետը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հանվում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է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նախագծից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</w:footnote>
  <w:footnote w:id="16">
    <w:p w14:paraId="779EBA8B" w14:textId="77777777" w:rsidR="00D96837" w:rsidRPr="006265F4" w:rsidDel="007942E8" w:rsidRDefault="00D96837" w:rsidP="00532D6C">
      <w:pPr>
        <w:pStyle w:val="af2"/>
        <w:rPr>
          <w:del w:id="11" w:author="User" w:date="2019-05-26T10:02:00Z"/>
          <w:lang w:val="hy-AM"/>
        </w:rPr>
      </w:pPr>
      <w:r w:rsidRPr="006265F4">
        <w:rPr>
          <w:color w:val="FFFFFF"/>
          <w:vertAlign w:val="superscript"/>
          <w:lang w:val="hy-AM"/>
        </w:rPr>
        <w:t>31</w:t>
      </w:r>
      <w:r w:rsidRPr="006265F4">
        <w:rPr>
          <w:vertAlign w:val="superscript"/>
          <w:lang w:val="hy-AM"/>
        </w:rPr>
        <w:t xml:space="preserve"> </w:t>
      </w:r>
      <w:r w:rsidRPr="00AB6289">
        <w:rPr>
          <w:vertAlign w:val="superscript"/>
          <w:lang w:val="hy-AM"/>
        </w:rPr>
        <w:t>19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գնվելիք ապրանքը չի հանդիսանում հիմնական միջոց:Իսկ եթե գնվելիք ապրանքը հանդիսանում է հիմնական միջոց, ապա երաշխքային ժամկետը չպետք է պակաս լինի 365 օրացուցային օրից</w:t>
      </w:r>
    </w:p>
  </w:footnote>
  <w:footnote w:id="17">
    <w:p w14:paraId="1F676188" w14:textId="77777777" w:rsidR="00D96837" w:rsidRPr="006265F4" w:rsidRDefault="00D96837" w:rsidP="00532D6C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 w:rsidRPr="00AB6289">
        <w:rPr>
          <w:vertAlign w:val="superscript"/>
          <w:lang w:val="hy-AM"/>
        </w:rPr>
        <w:t>20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պայմանագիրը կնքվել է «Գնումների մասին» ՀՀ օրենքի 15-րդ հոդվածի 6-րդ կետի հիման վրա, ապա տուգանքը հաշվարկվում է այն համաձայնագրի գնի նկատմամբ, որի շրջանակում արձանագրվել է ստանձնված պարտավորությունների չկատարման կամ ոչ պատշաճ կատարման հանգամանքը: </w:t>
      </w:r>
    </w:p>
    <w:p w14:paraId="5C155BC5" w14:textId="77777777" w:rsidR="00D96837" w:rsidRPr="006265F4" w:rsidDel="007942E8" w:rsidRDefault="00D96837" w:rsidP="00532D6C">
      <w:pPr>
        <w:pStyle w:val="af2"/>
        <w:jc w:val="both"/>
        <w:rPr>
          <w:del w:id="12" w:author="User" w:date="2019-05-26T10:03:00Z"/>
          <w:lang w:val="hy-AM"/>
        </w:rPr>
      </w:pP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նկատմամբ:</w:t>
      </w:r>
    </w:p>
  </w:footnote>
  <w:footnote w:id="18">
    <w:p w14:paraId="3A6E8BB4" w14:textId="77777777" w:rsidR="00D96837" w:rsidRPr="006265F4" w:rsidDel="007942E8" w:rsidRDefault="00D96837" w:rsidP="00532D6C">
      <w:pPr>
        <w:pStyle w:val="af2"/>
        <w:jc w:val="both"/>
        <w:rPr>
          <w:del w:id="13" w:author="User" w:date="2019-05-26T10:04:00Z"/>
          <w:sz w:val="16"/>
          <w:szCs w:val="16"/>
          <w:lang w:val="hy-AM"/>
        </w:rPr>
      </w:pPr>
      <w:r w:rsidRPr="00AB6289">
        <w:rPr>
          <w:vertAlign w:val="superscript"/>
          <w:lang w:val="hy-AM"/>
        </w:rPr>
        <w:t>21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hy-AM"/>
        </w:rPr>
        <w:t>Պետական բյուջեի միջոցների հաշվին պարտավորություններ չառաջացնող գնումների դեպքում սույն նախադասությունը պայմանագրից հանվում է:</w:t>
      </w:r>
    </w:p>
  </w:footnote>
  <w:footnote w:id="19">
    <w:p w14:paraId="3DF24AE3" w14:textId="77777777" w:rsidR="00D96837" w:rsidRPr="006265F4" w:rsidDel="002877FC" w:rsidRDefault="00D96837" w:rsidP="00532D6C">
      <w:pPr>
        <w:pStyle w:val="af2"/>
        <w:jc w:val="both"/>
        <w:rPr>
          <w:del w:id="14" w:author="User" w:date="2019-05-26T10:04:00Z"/>
          <w:lang w:val="hy-AM"/>
        </w:rPr>
      </w:pPr>
      <w:r w:rsidRPr="00AB6289">
        <w:rPr>
          <w:vertAlign w:val="superscript"/>
          <w:lang w:val="hy-AM"/>
        </w:rPr>
        <w:t>22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գործակալության պայմանագիր կնքելու միջոցով:</w:t>
      </w:r>
    </w:p>
  </w:footnote>
  <w:footnote w:id="20">
    <w:p w14:paraId="132FBFC8" w14:textId="77777777" w:rsidR="00D96837" w:rsidRPr="006265F4" w:rsidDel="002877FC" w:rsidRDefault="00D96837" w:rsidP="00532D6C">
      <w:pPr>
        <w:pStyle w:val="af2"/>
        <w:jc w:val="both"/>
        <w:rPr>
          <w:del w:id="15" w:author="User" w:date="2019-05-26T10:04:00Z"/>
          <w:lang w:val="hy-AM"/>
        </w:rPr>
      </w:pPr>
      <w:r w:rsidRPr="00AB6289">
        <w:rPr>
          <w:vertAlign w:val="superscript"/>
          <w:lang w:val="hy-AM"/>
        </w:rPr>
        <w:t>23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համատեղ գործունեության (կոնսորցիումի) պայմանագիր կնքելու միջոցով: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A3D43D6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5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5"/>
  </w:num>
  <w:num w:numId="11">
    <w:abstractNumId w:val="7"/>
  </w:num>
  <w:num w:numId="12">
    <w:abstractNumId w:val="28"/>
  </w:num>
  <w:num w:numId="13">
    <w:abstractNumId w:val="24"/>
  </w:num>
  <w:num w:numId="14">
    <w:abstractNumId w:val="10"/>
  </w:num>
  <w:num w:numId="15">
    <w:abstractNumId w:val="25"/>
  </w:num>
  <w:num w:numId="16">
    <w:abstractNumId w:val="13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29"/>
  </w:num>
  <w:num w:numId="22">
    <w:abstractNumId w:val="27"/>
  </w:num>
  <w:num w:numId="23">
    <w:abstractNumId w:val="22"/>
  </w:num>
  <w:num w:numId="24">
    <w:abstractNumId w:val="0"/>
  </w:num>
  <w:num w:numId="25">
    <w:abstractNumId w:val="12"/>
  </w:num>
  <w:num w:numId="26">
    <w:abstractNumId w:val="16"/>
  </w:num>
  <w:num w:numId="27">
    <w:abstractNumId w:val="14"/>
  </w:num>
  <w:num w:numId="28">
    <w:abstractNumId w:val="9"/>
  </w:num>
  <w:num w:numId="29">
    <w:abstractNumId w:val="11"/>
  </w:num>
  <w:num w:numId="30">
    <w:abstractNumId w:val="26"/>
  </w:num>
  <w:num w:numId="31">
    <w:abstractNumId w:val="18"/>
  </w:num>
  <w:num w:numId="32">
    <w:abstractNumId w:val="2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3AE5"/>
    <w:rsid w:val="000B1B4B"/>
    <w:rsid w:val="000C3AE5"/>
    <w:rsid w:val="000D1235"/>
    <w:rsid w:val="000D1C67"/>
    <w:rsid w:val="000F6C4E"/>
    <w:rsid w:val="0012236B"/>
    <w:rsid w:val="00176863"/>
    <w:rsid w:val="001902F9"/>
    <w:rsid w:val="001A3021"/>
    <w:rsid w:val="001B4119"/>
    <w:rsid w:val="001B4F89"/>
    <w:rsid w:val="00216751"/>
    <w:rsid w:val="0022569E"/>
    <w:rsid w:val="00266F6D"/>
    <w:rsid w:val="002C777F"/>
    <w:rsid w:val="002D073B"/>
    <w:rsid w:val="0031067B"/>
    <w:rsid w:val="003242D7"/>
    <w:rsid w:val="003624DD"/>
    <w:rsid w:val="00436DC2"/>
    <w:rsid w:val="00454CDE"/>
    <w:rsid w:val="004722CA"/>
    <w:rsid w:val="004B2A92"/>
    <w:rsid w:val="004D0F27"/>
    <w:rsid w:val="004D4880"/>
    <w:rsid w:val="004E5ADA"/>
    <w:rsid w:val="00532D6C"/>
    <w:rsid w:val="00597465"/>
    <w:rsid w:val="00730AAF"/>
    <w:rsid w:val="0076273B"/>
    <w:rsid w:val="00774FCD"/>
    <w:rsid w:val="00791187"/>
    <w:rsid w:val="007A411A"/>
    <w:rsid w:val="007C5699"/>
    <w:rsid w:val="008C418A"/>
    <w:rsid w:val="008E294B"/>
    <w:rsid w:val="0091351D"/>
    <w:rsid w:val="009347A4"/>
    <w:rsid w:val="0093695F"/>
    <w:rsid w:val="00950D0E"/>
    <w:rsid w:val="00997EE9"/>
    <w:rsid w:val="009C6DB1"/>
    <w:rsid w:val="009D22DC"/>
    <w:rsid w:val="009E077A"/>
    <w:rsid w:val="009E6693"/>
    <w:rsid w:val="009F226A"/>
    <w:rsid w:val="00A117B7"/>
    <w:rsid w:val="00A11DFA"/>
    <w:rsid w:val="00A1458F"/>
    <w:rsid w:val="00A27E77"/>
    <w:rsid w:val="00A337EA"/>
    <w:rsid w:val="00A406BF"/>
    <w:rsid w:val="00AF5B61"/>
    <w:rsid w:val="00B35FE4"/>
    <w:rsid w:val="00B92D32"/>
    <w:rsid w:val="00C4546D"/>
    <w:rsid w:val="00C93928"/>
    <w:rsid w:val="00D41C85"/>
    <w:rsid w:val="00D52182"/>
    <w:rsid w:val="00D60ADB"/>
    <w:rsid w:val="00D87007"/>
    <w:rsid w:val="00D96837"/>
    <w:rsid w:val="00DD30C4"/>
    <w:rsid w:val="00E123D6"/>
    <w:rsid w:val="00E82197"/>
    <w:rsid w:val="00E8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8CBBB5"/>
  <w15:docId w15:val="{EFCFE499-1D96-4256-8C0D-1041490E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58F"/>
  </w:style>
  <w:style w:type="paragraph" w:styleId="1">
    <w:name w:val="heading 1"/>
    <w:basedOn w:val="a"/>
    <w:next w:val="a"/>
    <w:link w:val="10"/>
    <w:qFormat/>
    <w:rsid w:val="00532D6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532D6C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532D6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32D6C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532D6C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532D6C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532D6C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32D6C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532D6C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D6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532D6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32D6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32D6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532D6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32D6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32D6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32D6C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532D6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semiHidden/>
    <w:unhideWhenUsed/>
    <w:rsid w:val="00532D6C"/>
  </w:style>
  <w:style w:type="paragraph" w:styleId="a3">
    <w:name w:val="Body Text Indent"/>
    <w:aliases w:val=" Char, Char Char Char Char,Char Char Char Char"/>
    <w:basedOn w:val="a"/>
    <w:link w:val="a4"/>
    <w:rsid w:val="00532D6C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32D6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532D6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532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532D6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32D6C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532D6C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532D6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532D6C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532D6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532D6C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532D6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532D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532D6C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rsid w:val="00532D6C"/>
    <w:rPr>
      <w:color w:val="0000FF"/>
      <w:u w:val="single"/>
    </w:rPr>
  </w:style>
  <w:style w:type="character" w:customStyle="1" w:styleId="CharChar1">
    <w:name w:val="Char Char1"/>
    <w:locked/>
    <w:rsid w:val="00532D6C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532D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532D6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532D6C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532D6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532D6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32D6C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532D6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532D6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532D6C"/>
  </w:style>
  <w:style w:type="paragraph" w:styleId="af2">
    <w:name w:val="footnote text"/>
    <w:basedOn w:val="a"/>
    <w:link w:val="af3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532D6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532D6C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532D6C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532D6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32D6C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53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532D6C"/>
    <w:rPr>
      <w:b/>
      <w:bCs/>
    </w:rPr>
  </w:style>
  <w:style w:type="character" w:styleId="af6">
    <w:name w:val="footnote reference"/>
    <w:semiHidden/>
    <w:rsid w:val="00532D6C"/>
    <w:rPr>
      <w:vertAlign w:val="superscript"/>
    </w:rPr>
  </w:style>
  <w:style w:type="character" w:customStyle="1" w:styleId="CharChar22">
    <w:name w:val="Char Char22"/>
    <w:rsid w:val="00532D6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32D6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32D6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32D6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32D6C"/>
    <w:rPr>
      <w:rFonts w:ascii="Arial Armenian" w:hAnsi="Arial Armenian"/>
      <w:lang w:val="en-US"/>
    </w:rPr>
  </w:style>
  <w:style w:type="character" w:styleId="af7">
    <w:name w:val="annotation reference"/>
    <w:semiHidden/>
    <w:rsid w:val="00532D6C"/>
    <w:rPr>
      <w:sz w:val="16"/>
      <w:szCs w:val="16"/>
    </w:rPr>
  </w:style>
  <w:style w:type="paragraph" w:styleId="af8">
    <w:name w:val="annotation text"/>
    <w:basedOn w:val="a"/>
    <w:link w:val="af9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532D6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532D6C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32D6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32D6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532D6C"/>
    <w:rPr>
      <w:vertAlign w:val="superscript"/>
    </w:rPr>
  </w:style>
  <w:style w:type="paragraph" w:styleId="aff">
    <w:name w:val="Document Map"/>
    <w:basedOn w:val="a"/>
    <w:link w:val="aff0"/>
    <w:semiHidden/>
    <w:rsid w:val="00532D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532D6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532D6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532D6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32D6C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32D6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CharChar25">
    <w:name w:val="Char Char25"/>
    <w:rsid w:val="00532D6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2D6C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2D6C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532D6C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532D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532D6C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532D6C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532D6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32D6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2D6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32D6C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32D6C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32D6C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aff7">
    <w:name w:val="Emphasis"/>
    <w:qFormat/>
    <w:rsid w:val="00532D6C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532D6C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532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32D6C"/>
    <w:rPr>
      <w:rFonts w:ascii="Courier New" w:eastAsia="Times New Roman" w:hAnsi="Courier New" w:cs="Times New Roman"/>
      <w:sz w:val="20"/>
      <w:szCs w:val="20"/>
    </w:rPr>
  </w:style>
  <w:style w:type="character" w:customStyle="1" w:styleId="y2iqfc">
    <w:name w:val="y2iqfc"/>
    <w:rsid w:val="00532D6C"/>
  </w:style>
  <w:style w:type="numbering" w:customStyle="1" w:styleId="25">
    <w:name w:val="Нет списка2"/>
    <w:next w:val="a2"/>
    <w:uiPriority w:val="99"/>
    <w:semiHidden/>
    <w:unhideWhenUsed/>
    <w:rsid w:val="00D96837"/>
  </w:style>
  <w:style w:type="table" w:customStyle="1" w:styleId="14">
    <w:name w:val="Сетка таблицы1"/>
    <w:basedOn w:val="a1"/>
    <w:next w:val="aff2"/>
    <w:uiPriority w:val="39"/>
    <w:rsid w:val="00D96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x11">
    <w:name w:val="Index 11"/>
    <w:basedOn w:val="a"/>
    <w:rsid w:val="00D9683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D9683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15">
    <w:name w:val="Неразрешенное упоминание1"/>
    <w:uiPriority w:val="99"/>
    <w:semiHidden/>
    <w:unhideWhenUsed/>
    <w:rsid w:val="00D96837"/>
    <w:rPr>
      <w:color w:val="605E5C"/>
      <w:shd w:val="clear" w:color="auto" w:fill="E1DFDD"/>
    </w:rPr>
  </w:style>
  <w:style w:type="numbering" w:customStyle="1" w:styleId="35">
    <w:name w:val="Нет списка3"/>
    <w:next w:val="a2"/>
    <w:uiPriority w:val="99"/>
    <w:semiHidden/>
    <w:unhideWhenUsed/>
    <w:rsid w:val="00D96837"/>
  </w:style>
  <w:style w:type="table" w:customStyle="1" w:styleId="26">
    <w:name w:val="Сетка таблицы2"/>
    <w:basedOn w:val="a1"/>
    <w:next w:val="aff2"/>
    <w:uiPriority w:val="39"/>
    <w:rsid w:val="00D96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Standard_%26_Poor%E2%80%9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C8710-C306-40A5-B827-411AE6E46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63</Pages>
  <Words>20191</Words>
  <Characters>115092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Chatinyan</dc:creator>
  <cp:keywords/>
  <dc:description/>
  <cp:lastModifiedBy>Admin_-</cp:lastModifiedBy>
  <cp:revision>31</cp:revision>
  <dcterms:created xsi:type="dcterms:W3CDTF">2022-08-29T13:35:00Z</dcterms:created>
  <dcterms:modified xsi:type="dcterms:W3CDTF">2025-07-28T10:51:00Z</dcterms:modified>
</cp:coreProperties>
</file>