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9266B">
        <w:rPr>
          <w:rFonts w:ascii="GHEA Grapalat" w:hAnsi="GHEA Grapalat"/>
          <w:i w:val="0"/>
          <w:sz w:val="24"/>
          <w:szCs w:val="24"/>
        </w:rPr>
        <w:t>30.12.2020г</w:t>
      </w:r>
      <w:r w:rsidR="00E76913" w:rsidRPr="00E76913">
        <w:rPr>
          <w:rFonts w:ascii="GHEA Grapalat" w:hAnsi="GHEA Grapalat"/>
          <w:i w:val="0"/>
          <w:sz w:val="24"/>
          <w:szCs w:val="24"/>
        </w:rPr>
        <w:t xml:space="preserve">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B66B2">
        <w:rPr>
          <w:rFonts w:ascii="GHEA Grapalat" w:hAnsi="GHEA Grapalat"/>
          <w:b/>
          <w:i w:val="0"/>
        </w:rPr>
        <w:t>NKHAAPK-GHAPDz-2020/1</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"ЦЕНТР ПЕРВИЧНОЙ ОХРАНЫ ЗДОРОВЬЯ </w:t>
      </w:r>
      <w:r w:rsidR="00AC7DFC" w:rsidRPr="00AC7DFC">
        <w:rPr>
          <w:rFonts w:ascii="GHEA Grapalat" w:hAnsi="GHEA Grapalat"/>
          <w:i w:val="0"/>
        </w:rPr>
        <w:t xml:space="preserve">НОР </w:t>
      </w:r>
      <w:r w:rsidR="007B66B2" w:rsidRPr="007B66B2">
        <w:rPr>
          <w:rFonts w:ascii="GHEA Grapalat" w:hAnsi="GHEA Grapalat"/>
          <w:i w:val="0"/>
        </w:rPr>
        <w:t>ХАБЕРД</w:t>
      </w:r>
      <w:r w:rsidR="00E76913" w:rsidRPr="009B62F1">
        <w:rPr>
          <w:rFonts w:ascii="GHEA Grapalat" w:hAnsi="GHEA Grapalat"/>
          <w:i w:val="0"/>
        </w:rPr>
        <w:t xml:space="preserve">", находящийся по адресу: </w:t>
      </w:r>
      <w:r w:rsidR="00543E49" w:rsidRPr="00543E49">
        <w:rPr>
          <w:rFonts w:ascii="GHEA Grapalat" w:hAnsi="GHEA Grapalat"/>
          <w:i w:val="0"/>
        </w:rPr>
        <w:t xml:space="preserve"> </w:t>
      </w:r>
      <w:r w:rsidR="007B66B2" w:rsidRPr="007B66B2">
        <w:rPr>
          <w:rFonts w:ascii="GHEA Grapalat" w:hAnsi="GHEA Grapalat"/>
          <w:i w:val="0"/>
        </w:rPr>
        <w:t>Село НОР ХАБЕРД</w:t>
      </w:r>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лекарств и вакцины</w:t>
      </w:r>
      <w:r w:rsidR="00782D60" w:rsidRPr="009B62F1">
        <w:rPr>
          <w:rFonts w:ascii="GHEA Grapalat" w:hAnsi="GHEA Grapalat"/>
          <w:i w:val="0"/>
        </w:rPr>
        <w:t xml:space="preserve"> (далее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Условия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7B66B2" w:rsidRPr="001B36D8">
        <w:rPr>
          <w:rFonts w:ascii="GHEA Grapalat" w:hAnsi="GHEA Grapalat"/>
          <w:i w:val="0"/>
        </w:rPr>
        <w:t xml:space="preserve">12.00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1B36D8" w:rsidRPr="001B36D8">
        <w:rPr>
          <w:rFonts w:ascii="GHEA Grapalat" w:hAnsi="GHEA Grapalat"/>
          <w:i w:val="0"/>
        </w:rPr>
        <w:t>17.01.2020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9B62F1">
        <w:rPr>
          <w:rFonts w:ascii="Courier New" w:hAnsi="Courier New" w:cs="Courier New"/>
          <w:i w:val="0"/>
          <w:lang w:val="en-US"/>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на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6F427C" w:rsidRPr="006F427C">
        <w:rPr>
          <w:rFonts w:ascii="GHEA Grapalat" w:hAnsi="GHEA Grapalat"/>
          <w:i w:val="0"/>
        </w:rPr>
        <w:t>:</w:t>
      </w:r>
      <w:r w:rsidR="00543E49" w:rsidRPr="00543E49">
        <w:rPr>
          <w:rFonts w:ascii="GHEA Grapalat" w:hAnsi="GHEA Grapalat"/>
          <w:i w:val="0"/>
        </w:rPr>
        <w:t xml:space="preserve"> </w:t>
      </w:r>
      <w:r w:rsidR="00AC7DFC" w:rsidRPr="00AC7DFC">
        <w:rPr>
          <w:rFonts w:ascii="GHEA Grapalat" w:hAnsi="GHEA Grapalat"/>
          <w:b/>
          <w:i w:val="0"/>
        </w:rPr>
        <w:t xml:space="preserve"> </w:t>
      </w:r>
      <w:r w:rsidR="007B66B2" w:rsidRPr="007B66B2">
        <w:rPr>
          <w:rFonts w:ascii="GHEA Grapalat" w:hAnsi="GHEA Grapalat"/>
          <w:i w:val="0"/>
        </w:rPr>
        <w:t>Село НОР ХАБЕРД</w:t>
      </w:r>
      <w:r w:rsidR="00E76913"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7B66B2" w:rsidRPr="001B36D8">
        <w:rPr>
          <w:rFonts w:ascii="GHEA Grapalat" w:hAnsi="GHEA Grapalat"/>
          <w:i w:val="0"/>
        </w:rPr>
        <w:t xml:space="preserve">12.00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1B36D8" w:rsidRPr="001B36D8">
        <w:rPr>
          <w:rFonts w:ascii="GHEA Grapalat" w:hAnsi="GHEA Grapalat"/>
          <w:i w:val="0"/>
        </w:rPr>
        <w:t>17.01.2020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7B66B2" w:rsidRPr="007B66B2">
        <w:rPr>
          <w:rFonts w:ascii="GHEA Grapalat" w:hAnsi="GHEA Grapalat"/>
          <w:b/>
          <w:u w:val="single"/>
        </w:rPr>
        <w:t>Село НОР ХАБЕРД</w:t>
      </w:r>
      <w:r w:rsidR="00543E49" w:rsidRPr="00543E49">
        <w:rPr>
          <w:rFonts w:ascii="GHEA Grapalat" w:hAnsi="GHEA Grapalat"/>
          <w:b/>
          <w:u w:val="single"/>
        </w:rPr>
        <w:t>РА</w:t>
      </w:r>
      <w:r w:rsidRPr="009B62F1">
        <w:rPr>
          <w:rFonts w:ascii="GHEA Grapalat" w:hAnsi="GHEA Grapalat"/>
          <w:b/>
          <w:u w:val="single"/>
        </w:rPr>
        <w:t xml:space="preserve"> в </w:t>
      </w:r>
      <w:r w:rsidR="007B66B2" w:rsidRPr="007B66B2">
        <w:rPr>
          <w:rFonts w:ascii="GHEA Grapalat" w:hAnsi="GHEA Grapalat"/>
          <w:b/>
          <w:u w:val="single"/>
        </w:rPr>
        <w:t xml:space="preserve">12.00 </w:t>
      </w:r>
      <w:r w:rsidRPr="009B62F1">
        <w:rPr>
          <w:rFonts w:ascii="GHEA Grapalat" w:hAnsi="GHEA Grapalat"/>
          <w:b/>
          <w:u w:val="single"/>
        </w:rPr>
        <w:t xml:space="preserve">часов </w:t>
      </w:r>
      <w:r w:rsidR="001B36D8" w:rsidRPr="001B36D8">
        <w:rPr>
          <w:rFonts w:ascii="GHEA Grapalat" w:hAnsi="GHEA Grapalat"/>
          <w:b/>
          <w:u w:val="single"/>
        </w:rPr>
        <w:t>17.01.2020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r w:rsidR="00D746A9" w:rsidRPr="009B62F1">
        <w:rPr>
          <w:rFonts w:ascii="GHEA Grapalat" w:hAnsi="GHEA Grapalat"/>
          <w:i w:val="0"/>
        </w:rPr>
        <w:t>рассматривающее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(тридцать тысяч) драмов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r w:rsidR="00E76913" w:rsidRPr="009B62F1">
        <w:rPr>
          <w:rFonts w:ascii="GHEA Grapalat" w:hAnsi="GHEA Grapalat"/>
          <w:i w:val="0"/>
        </w:rPr>
        <w:t>А.Айвазян</w:t>
      </w:r>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Default="00E76913" w:rsidP="009B62F1">
      <w:pPr>
        <w:pStyle w:val="a3"/>
        <w:spacing w:line="240" w:lineRule="auto"/>
        <w:rPr>
          <w:rFonts w:ascii="GHEA Grapalat" w:hAnsi="GHEA Grapalat" w:cs="Arial"/>
          <w:color w:val="333333"/>
          <w:szCs w:val="18"/>
          <w:shd w:val="clear" w:color="auto" w:fill="FFFFFF"/>
          <w:lang w:val="af-ZA"/>
        </w:rPr>
      </w:pPr>
      <w:r w:rsidRPr="00E76913">
        <w:rPr>
          <w:rFonts w:ascii="GHEA Grapalat" w:hAnsi="GHEA Grapalat"/>
        </w:rPr>
        <w:t xml:space="preserve">Электронная почта </w:t>
      </w:r>
      <w:hyperlink r:id="rId8" w:history="1">
        <w:r w:rsidR="006F427C" w:rsidRPr="00641248">
          <w:rPr>
            <w:rStyle w:val="a9"/>
            <w:rFonts w:ascii="GHEA Grapalat" w:hAnsi="GHEA Grapalat" w:cs="Arial"/>
            <w:szCs w:val="18"/>
            <w:shd w:val="clear" w:color="auto" w:fill="FFFFFF"/>
            <w:lang w:val="af-ZA"/>
          </w:rPr>
          <w:t>aida.ayvazyan@legesgroup.com</w:t>
        </w:r>
      </w:hyperlink>
    </w:p>
    <w:p w:rsidR="006F427C" w:rsidRPr="009B62F1" w:rsidRDefault="006F427C" w:rsidP="009B62F1">
      <w:pPr>
        <w:pStyle w:val="a3"/>
        <w:spacing w:line="240" w:lineRule="auto"/>
        <w:rPr>
          <w:rFonts w:ascii="GHEA Grapalat" w:hAnsi="GHEA Grapalat"/>
          <w:sz w:val="18"/>
          <w:szCs w:val="18"/>
          <w:u w:val="single"/>
          <w:lang w:val="af-ZA"/>
        </w:rPr>
      </w:pPr>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 xml:space="preserve">ГНКО "ЦЕНТР ПЕРВИЧНОЙ ОХРАНЫ ЗДОРОВЬЯ </w:t>
      </w:r>
      <w:r w:rsidR="00AC7DFC" w:rsidRPr="00AC7DFC">
        <w:rPr>
          <w:rFonts w:ascii="GHEA Grapalat" w:hAnsi="GHEA Grapalat" w:cs="GHEA Grapalat"/>
          <w:b/>
        </w:rPr>
        <w:t xml:space="preserve">НОР </w:t>
      </w:r>
      <w:r w:rsidR="007B66B2" w:rsidRPr="007B66B2">
        <w:rPr>
          <w:rFonts w:ascii="GHEA Grapalat" w:hAnsi="GHEA Grapalat" w:cs="GHEA Grapalat"/>
          <w:b/>
        </w:rPr>
        <w:t>ХАБЕРД</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7B66B2">
        <w:rPr>
          <w:rFonts w:ascii="GHEA Grapalat" w:hAnsi="GHEA Grapalat"/>
          <w:i/>
          <w:sz w:val="20"/>
          <w:szCs w:val="20"/>
        </w:rPr>
        <w:t>NKHAAPK-GHAPDz-2020/1</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1B36D8">
        <w:rPr>
          <w:rFonts w:ascii="GHEA Grapalat" w:hAnsi="GHEA Grapalat"/>
          <w:i/>
          <w:sz w:val="20"/>
          <w:szCs w:val="20"/>
        </w:rPr>
        <w:t xml:space="preserve">1 от </w:t>
      </w:r>
      <w:r w:rsidR="00E9266B">
        <w:rPr>
          <w:rFonts w:ascii="GHEA Grapalat" w:hAnsi="GHEA Grapalat"/>
          <w:i/>
          <w:sz w:val="20"/>
          <w:szCs w:val="20"/>
        </w:rPr>
        <w:t>30.12.2020г</w:t>
      </w:r>
      <w:r w:rsidR="00096865" w:rsidRPr="009B62F1">
        <w:rPr>
          <w:rFonts w:ascii="GHEA Grapalat" w:hAnsi="GHEA Grapalat"/>
          <w:i/>
          <w:sz w:val="20"/>
          <w:szCs w:val="20"/>
        </w:rPr>
        <w:t>.</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 xml:space="preserve">ГНКО «ЦЕНТР ПЕРВИЧНОЙ ОХРАНЫ ЗДОРОВЬЯ </w:t>
      </w:r>
      <w:r w:rsidR="00AC7DFC" w:rsidRPr="00AC7DFC">
        <w:rPr>
          <w:rFonts w:ascii="GHEA Grapalat" w:hAnsi="GHEA Grapalat"/>
          <w:b/>
          <w:sz w:val="22"/>
          <w:szCs w:val="22"/>
        </w:rPr>
        <w:t xml:space="preserve">НОР </w:t>
      </w:r>
      <w:r w:rsidR="007B66B2" w:rsidRPr="007B66B2">
        <w:rPr>
          <w:rFonts w:ascii="GHEA Grapalat" w:hAnsi="GHEA Grapalat"/>
          <w:b/>
          <w:sz w:val="22"/>
          <w:szCs w:val="22"/>
        </w:rPr>
        <w:t>ХАБЕРД</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E76913" w:rsidP="00E76913">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ДЛЯ НУЖД ГНКО «ЦЕНТР ПЕРВИЧНОЙ ОХРАНЫ ЗДОРОВЬЯ </w:t>
      </w:r>
      <w:r w:rsidR="00AC7DFC" w:rsidRPr="006F427C">
        <w:rPr>
          <w:rFonts w:ascii="GHEA Grapalat" w:hAnsi="GHEA Grapalat"/>
          <w:sz w:val="22"/>
          <w:szCs w:val="22"/>
        </w:rPr>
        <w:t xml:space="preserve">НОР </w:t>
      </w:r>
      <w:r w:rsidR="007B66B2" w:rsidRPr="001B36D8">
        <w:rPr>
          <w:rFonts w:ascii="GHEA Grapalat" w:hAnsi="GHEA Grapalat"/>
          <w:sz w:val="22"/>
          <w:szCs w:val="22"/>
        </w:rPr>
        <w:t>ХАБЕРД</w:t>
      </w:r>
      <w:r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r w:rsidRPr="009B62F1">
        <w:rPr>
          <w:rFonts w:ascii="GHEA Grapalat" w:hAnsi="GHEA Grapalat"/>
          <w:sz w:val="22"/>
          <w:szCs w:val="22"/>
        </w:rPr>
        <w:t>НА ЗАПРОС КОТИРОВОК, ОБЪЯВЛЕННЫЙ С ЦЕЛЬЮ ПРИОБРЕТЕНИЯ</w:t>
      </w:r>
    </w:p>
    <w:p w:rsidR="00E76913" w:rsidRPr="009B62F1" w:rsidRDefault="00E76913" w:rsidP="00E76913">
      <w:pPr>
        <w:pStyle w:val="aa"/>
        <w:widowControl w:val="0"/>
        <w:spacing w:after="160"/>
        <w:ind w:right="-7"/>
        <w:jc w:val="center"/>
        <w:rPr>
          <w:rFonts w:ascii="GHEA Grapalat" w:hAnsi="GHEA Grapalat"/>
          <w:sz w:val="22"/>
          <w:szCs w:val="22"/>
        </w:rPr>
      </w:pPr>
      <w:r w:rsidRPr="009B62F1">
        <w:rPr>
          <w:rFonts w:ascii="GHEA Grapalat" w:hAnsi="GHEA Grapalat"/>
          <w:sz w:val="22"/>
          <w:szCs w:val="22"/>
        </w:rPr>
        <w:t>ЛЕКАРСТВ И ВАКЦИНЫ</w:t>
      </w: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AC7DFC"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 xml:space="preserve">ПРИГЛАШЕНИЯ НА ЗАПРОС КОТИРОВОК ОБЪЯВЛЕННЫЙ С ЦЕЛЬЮ ПРИОБРЕТЕНИЯ ЛЕКАРСТВ И ВАКЦИНЫ ДЛЯ НУЖД ГНКО «ЦЕНТР ПЕРВИЧНОЙ ОХРАНЫ ЗДОРОВЬЯ </w:t>
      </w:r>
      <w:r w:rsidR="00AC7DFC" w:rsidRPr="00AC7DFC">
        <w:rPr>
          <w:rFonts w:ascii="GHEA Grapalat" w:hAnsi="GHEA Grapalat"/>
          <w:b/>
          <w:sz w:val="22"/>
        </w:rPr>
        <w:t xml:space="preserve">НОР </w:t>
      </w:r>
      <w:r w:rsidR="007B66B2" w:rsidRPr="007B66B2">
        <w:rPr>
          <w:rFonts w:ascii="GHEA Grapalat" w:hAnsi="GHEA Grapalat"/>
          <w:b/>
          <w:sz w:val="22"/>
        </w:rPr>
        <w:t>ХАБЕРД</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в случае признания отобранным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об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7B66B2">
        <w:rPr>
          <w:rFonts w:ascii="GHEA Grapalat" w:hAnsi="GHEA Grapalat"/>
          <w:spacing w:val="-6"/>
          <w:sz w:val="20"/>
          <w:szCs w:val="20"/>
        </w:rPr>
        <w:t>NKHAAPK-GHAPDz-2020/1</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B36D8">
        <w:rPr>
          <w:rFonts w:ascii="GHEA Grapalat" w:hAnsi="GHEA Grapalat"/>
          <w:sz w:val="20"/>
        </w:rPr>
        <w:t> </w:t>
      </w:r>
      <w:r w:rsidRPr="009B62F1">
        <w:rPr>
          <w:rFonts w:ascii="GHEA Grapalat" w:hAnsi="GHEA Grapalat"/>
          <w:sz w:val="20"/>
        </w:rPr>
        <w:t>4</w:t>
      </w:r>
      <w:r w:rsidR="006D2DF7" w:rsidRPr="001B36D8">
        <w:rPr>
          <w:rFonts w:ascii="GHEA Grapalat" w:hAnsi="GHEA Grapalat"/>
          <w:sz w:val="20"/>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1B36D8">
        <w:rPr>
          <w:rFonts w:ascii="GHEA Grapalat" w:hAnsi="GHEA Grapalat"/>
          <w:sz w:val="20"/>
        </w:rPr>
        <w:t xml:space="preserve">ГНКО "ЦЕНТР ПЕРВИЧНОЙ ОХРАНЫ </w:t>
      </w:r>
      <w:r w:rsidR="00DD38D7" w:rsidRPr="006F427C">
        <w:rPr>
          <w:rFonts w:ascii="GHEA Grapalat" w:hAnsi="GHEA Grapalat"/>
          <w:sz w:val="20"/>
        </w:rPr>
        <w:t xml:space="preserve">ЗДОРОВЬЯ </w:t>
      </w:r>
      <w:r w:rsidR="00AC7DFC" w:rsidRPr="006F427C">
        <w:rPr>
          <w:rFonts w:ascii="GHEA Grapalat" w:hAnsi="GHEA Grapalat"/>
          <w:sz w:val="20"/>
        </w:rPr>
        <w:t xml:space="preserve">НОР </w:t>
      </w:r>
      <w:r w:rsidR="007B66B2" w:rsidRPr="001B36D8">
        <w:rPr>
          <w:rFonts w:ascii="GHEA Grapalat" w:hAnsi="GHEA Grapalat"/>
          <w:sz w:val="20"/>
        </w:rPr>
        <w:t>ХАБЕРД</w:t>
      </w:r>
      <w:r w:rsidR="00DD38D7" w:rsidRPr="001B36D8">
        <w:rPr>
          <w:rFonts w:ascii="GHEA Grapalat" w:hAnsi="GHEA Grapalat"/>
          <w:sz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9" w:history="1">
        <w:r w:rsidR="006F427C" w:rsidRPr="00641248">
          <w:rPr>
            <w:rStyle w:val="a9"/>
            <w:rFonts w:ascii="GHEA Grapalat" w:hAnsi="GHEA Grapalat" w:cs="Arial"/>
            <w:szCs w:val="18"/>
            <w:shd w:val="clear" w:color="auto" w:fill="FFFFFF"/>
            <w:lang w:val="af-ZA"/>
          </w:rPr>
          <w:t>aida.ayvazyan@legesgroup.com</w:t>
        </w:r>
      </w:hyperlink>
      <w:r w:rsidR="006F427C" w:rsidRPr="003D4927">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7E0F3A"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лекарств и вакцины</w:t>
      </w:r>
      <w:r w:rsidR="002F2869" w:rsidRPr="00DD38D7">
        <w:rPr>
          <w:rFonts w:ascii="GHEA Grapalat" w:hAnsi="GHEA Grapalat"/>
          <w:i w:val="0"/>
          <w:szCs w:val="24"/>
        </w:rPr>
        <w:t xml:space="preserve"> </w:t>
      </w:r>
      <w:r w:rsidRPr="00DD38D7">
        <w:rPr>
          <w:rFonts w:ascii="GHEA Grapalat" w:hAnsi="GHEA Grapalat"/>
          <w:i w:val="0"/>
          <w:szCs w:val="24"/>
        </w:rPr>
        <w:t>(далее — также товар) для нужд</w:t>
      </w:r>
      <w:r w:rsidR="00566FD7" w:rsidRPr="00566FD7">
        <w:rPr>
          <w:rFonts w:ascii="GHEA Grapalat" w:hAnsi="GHEA Grapalat"/>
          <w:i w:val="0"/>
          <w:szCs w:val="24"/>
        </w:rPr>
        <w:t xml:space="preserve"> </w:t>
      </w:r>
      <w:r w:rsidR="00210C01">
        <w:rPr>
          <w:rFonts w:ascii="GHEA Grapalat" w:hAnsi="GHEA Grapalat"/>
          <w:i w:val="0"/>
        </w:rPr>
        <w:t xml:space="preserve">ГНКО «ЦЕНТР ПЕРВИЧНОЙ ОХРАНЫ ЗДОРОВЬЯ </w:t>
      </w:r>
      <w:r w:rsidR="00AC7DFC" w:rsidRPr="001B36D8">
        <w:rPr>
          <w:rFonts w:ascii="GHEA Grapalat" w:hAnsi="GHEA Grapalat"/>
          <w:i w:val="0"/>
          <w:szCs w:val="24"/>
        </w:rPr>
        <w:t xml:space="preserve">НОР </w:t>
      </w:r>
      <w:r w:rsidR="007B66B2" w:rsidRPr="001B36D8">
        <w:rPr>
          <w:rFonts w:ascii="GHEA Grapalat" w:hAnsi="GHEA Grapalat"/>
          <w:i w:val="0"/>
          <w:szCs w:val="24"/>
        </w:rPr>
        <w:t>ХАБЕРД</w:t>
      </w:r>
      <w:r w:rsidRPr="001B36D8">
        <w:rPr>
          <w:rFonts w:ascii="GHEA Grapalat" w:hAnsi="GHEA Grapalat"/>
          <w:i w:val="0"/>
          <w:szCs w:val="24"/>
        </w:rPr>
        <w:t>",</w:t>
      </w:r>
      <w:r w:rsidRPr="00DD38D7">
        <w:rPr>
          <w:rFonts w:ascii="GHEA Grapalat" w:hAnsi="GHEA Grapalat"/>
          <w:i w:val="0"/>
          <w:szCs w:val="24"/>
        </w:rPr>
        <w:t xml:space="preserve"> которые сгруппированы в лоты </w:t>
      </w:r>
      <w:r w:rsidR="001B36D8" w:rsidRPr="001B36D8">
        <w:rPr>
          <w:rFonts w:ascii="GHEA Grapalat" w:hAnsi="GHEA Grapalat"/>
          <w:i w:val="0"/>
          <w:szCs w:val="24"/>
        </w:rPr>
        <w:t>9</w:t>
      </w:r>
      <w:r w:rsidR="007E0F3A" w:rsidRPr="007E0F3A">
        <w:rPr>
          <w:rFonts w:ascii="GHEA Grapalat" w:hAnsi="GHEA Grapalat"/>
          <w:i w:val="0"/>
          <w:szCs w:val="24"/>
        </w:rPr>
        <w:t>2</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ацетилсалициловая кислота  100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100</w:t>
            </w:r>
            <w:r w:rsidRPr="006B4B31">
              <w:rPr>
                <w:rFonts w:ascii="GHEA Grapalat" w:hAnsi="GHEA Grapalat"/>
                <w:sz w:val="18"/>
                <w:szCs w:val="18"/>
              </w:rPr>
              <w:t>мг</w:t>
            </w:r>
            <w:r w:rsidRPr="00B14A94">
              <w:rPr>
                <w:rFonts w:ascii="GHEA Grapalat" w:hAnsi="GHEA Grapalat"/>
                <w:sz w:val="18"/>
                <w:szCs w:val="18"/>
              </w:rPr>
              <w:t>, 25мг/мл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 xml:space="preserve"> 25мг/мл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200</w:t>
            </w:r>
            <w:r w:rsidRPr="006B4B31">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w:t>
            </w:r>
            <w:r w:rsidRPr="00F73445">
              <w:rPr>
                <w:rFonts w:ascii="GHEA Grapalat" w:hAnsi="GHEA Grapalat"/>
                <w:sz w:val="18"/>
                <w:szCs w:val="18"/>
              </w:rPr>
              <w:t>4</w:t>
            </w:r>
            <w:r>
              <w:rPr>
                <w:rFonts w:ascii="GHEA Grapalat" w:hAnsi="GHEA Grapalat"/>
                <w:sz w:val="18"/>
                <w:szCs w:val="18"/>
              </w:rPr>
              <w:t>00</w:t>
            </w:r>
            <w:r w:rsidRPr="006B4B31">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sidRPr="00F73445">
              <w:rPr>
                <w:rFonts w:ascii="GHEA Grapalat" w:hAnsi="GHEA Grapalat"/>
                <w:sz w:val="18"/>
                <w:szCs w:val="18"/>
              </w:rPr>
              <w:t>кетопрофен  150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Pr>
                <w:rFonts w:ascii="GHEA Grapalat" w:hAnsi="GHEA Grapalat"/>
                <w:sz w:val="18"/>
                <w:szCs w:val="18"/>
              </w:rPr>
              <w:t xml:space="preserve">дексаметазон </w:t>
            </w:r>
            <w:r w:rsidRPr="007B66B2">
              <w:rPr>
                <w:rFonts w:ascii="GHEA Grapalat" w:hAnsi="GHEA Grapalat"/>
                <w:sz w:val="18"/>
                <w:szCs w:val="18"/>
              </w:rPr>
              <w:t xml:space="preserve"> 4мг</w:t>
            </w:r>
            <w:r w:rsidRPr="00F73445">
              <w:rPr>
                <w:rFonts w:ascii="GHEA Grapalat" w:hAnsi="GHEA Grapalat"/>
                <w:sz w:val="18"/>
                <w:szCs w:val="18"/>
              </w:rPr>
              <w:t>/</w:t>
            </w:r>
            <w:r w:rsidRPr="007B66B2">
              <w:rPr>
                <w:rFonts w:ascii="GHEA Grapalat" w:hAnsi="GHEA Grapalat"/>
                <w:sz w:val="18"/>
                <w:szCs w:val="18"/>
              </w:rPr>
              <w:t xml:space="preserve">мл </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sidRPr="00F73445">
              <w:rPr>
                <w:rFonts w:ascii="GHEA Grapalat" w:hAnsi="GHEA Grapalat"/>
                <w:sz w:val="18"/>
                <w:szCs w:val="18"/>
              </w:rPr>
              <w:t>Лоратадин  10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F73445">
              <w:rPr>
                <w:rFonts w:ascii="GHEA Grapalat" w:hAnsi="GHEA Grapalat"/>
                <w:sz w:val="18"/>
                <w:szCs w:val="18"/>
              </w:rPr>
              <w:t xml:space="preserve">преднизолон 5 </w:t>
            </w:r>
            <w:r w:rsidRPr="00B14A94">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250 </w:t>
            </w:r>
            <w:r w:rsidRPr="00B14A94">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500 </w:t>
            </w:r>
            <w:r w:rsidRPr="00B14A94">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73445" w:rsidRDefault="00EB6408" w:rsidP="00EB6408">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(500</w:t>
            </w:r>
            <w:r w:rsidRPr="00D67C4D">
              <w:rPr>
                <w:rFonts w:ascii="GHEA Grapalat" w:hAnsi="GHEA Grapalat"/>
                <w:sz w:val="18"/>
                <w:szCs w:val="18"/>
              </w:rPr>
              <w:t xml:space="preserve"> мг</w:t>
            </w:r>
            <w:r w:rsidRPr="00F73445">
              <w:rPr>
                <w:rFonts w:ascii="GHEA Grapalat" w:hAnsi="GHEA Grapalat"/>
                <w:sz w:val="18"/>
                <w:szCs w:val="18"/>
              </w:rPr>
              <w:t xml:space="preserve"> + 125</w:t>
            </w:r>
            <w:r w:rsidRPr="00D67C4D">
              <w:rPr>
                <w:rFonts w:ascii="GHEA Grapalat" w:hAnsi="GHEA Grapalat"/>
                <w:sz w:val="18"/>
                <w:szCs w:val="18"/>
              </w:rPr>
              <w:t>мг</w:t>
            </w:r>
            <w:r w:rsidRPr="00F73445">
              <w:rPr>
                <w:rFonts w:ascii="GHEA Grapalat" w:hAnsi="GHEA Grapalat"/>
                <w:sz w:val="18"/>
                <w:szCs w:val="18"/>
              </w:rPr>
              <w:t>)</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D67C4D" w:rsidRDefault="00EB6408" w:rsidP="00EB6408">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(125</w:t>
            </w:r>
            <w:r w:rsidRPr="00D67C4D">
              <w:rPr>
                <w:rFonts w:ascii="GHEA Grapalat" w:hAnsi="GHEA Grapalat"/>
                <w:sz w:val="18"/>
                <w:szCs w:val="18"/>
              </w:rPr>
              <w:t xml:space="preserve"> мг </w:t>
            </w:r>
            <w:r w:rsidRPr="00F73445">
              <w:rPr>
                <w:rFonts w:ascii="GHEA Grapalat" w:hAnsi="GHEA Grapalat"/>
                <w:sz w:val="18"/>
                <w:szCs w:val="18"/>
              </w:rPr>
              <w:t xml:space="preserve">+31.25 </w:t>
            </w:r>
            <w:r w:rsidRPr="00D67C4D">
              <w:rPr>
                <w:rFonts w:ascii="GHEA Grapalat" w:hAnsi="GHEA Grapalat"/>
                <w:sz w:val="18"/>
                <w:szCs w:val="18"/>
              </w:rPr>
              <w:t>мг</w:t>
            </w:r>
            <w:r w:rsidRPr="00F73445">
              <w:rPr>
                <w:rFonts w:ascii="GHEA Grapalat" w:hAnsi="GHEA Grapalat"/>
                <w:sz w:val="18"/>
                <w:szCs w:val="18"/>
              </w:rPr>
              <w:t xml:space="preserve">)/5 </w:t>
            </w:r>
            <w:r w:rsidRPr="00D67C4D">
              <w:rPr>
                <w:rFonts w:ascii="GHEA Grapalat" w:hAnsi="GHEA Grapalat"/>
                <w:sz w:val="18"/>
                <w:szCs w:val="18"/>
              </w:rPr>
              <w:t>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7E142C" w:rsidRDefault="00EB6408" w:rsidP="00EB6408">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(250</w:t>
            </w:r>
            <w:r w:rsidRPr="007E142C">
              <w:rPr>
                <w:rFonts w:ascii="GHEA Grapalat" w:hAnsi="GHEA Grapalat"/>
                <w:sz w:val="18"/>
                <w:szCs w:val="18"/>
              </w:rPr>
              <w:t xml:space="preserve"> мг</w:t>
            </w:r>
            <w:r w:rsidRPr="00F73445">
              <w:rPr>
                <w:rFonts w:ascii="GHEA Grapalat" w:hAnsi="GHEA Grapalat"/>
                <w:sz w:val="18"/>
                <w:szCs w:val="18"/>
              </w:rPr>
              <w:t xml:space="preserve">+62.5 </w:t>
            </w:r>
            <w:r w:rsidRPr="007E142C">
              <w:rPr>
                <w:rFonts w:ascii="GHEA Grapalat" w:hAnsi="GHEA Grapalat"/>
                <w:sz w:val="18"/>
                <w:szCs w:val="18"/>
              </w:rPr>
              <w:t>мг</w:t>
            </w:r>
            <w:r w:rsidRPr="00F73445">
              <w:rPr>
                <w:rFonts w:ascii="GHEA Grapalat" w:hAnsi="GHEA Grapalat"/>
                <w:sz w:val="18"/>
                <w:szCs w:val="18"/>
              </w:rPr>
              <w:t xml:space="preserve">)/5 </w:t>
            </w:r>
            <w:r w:rsidRPr="007E142C">
              <w:rPr>
                <w:rFonts w:ascii="GHEA Grapalat" w:hAnsi="GHEA Grapalat"/>
                <w:sz w:val="18"/>
                <w:szCs w:val="18"/>
              </w:rPr>
              <w:t>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F2171" w:rsidRDefault="00EB6408" w:rsidP="00EB6408">
            <w:pPr>
              <w:pStyle w:val="23"/>
              <w:spacing w:line="240" w:lineRule="auto"/>
              <w:ind w:firstLine="0"/>
              <w:jc w:val="left"/>
              <w:rPr>
                <w:rFonts w:ascii="GHEA Grapalat" w:hAnsi="GHEA Grapalat"/>
                <w:sz w:val="18"/>
                <w:szCs w:val="18"/>
              </w:rPr>
            </w:pPr>
            <w:r w:rsidRPr="00BF2171">
              <w:rPr>
                <w:rFonts w:ascii="GHEA Grapalat" w:hAnsi="GHEA Grapalat"/>
                <w:sz w:val="18"/>
                <w:szCs w:val="18"/>
              </w:rPr>
              <w:t>Цефалексин</w:t>
            </w:r>
            <w:r w:rsidRPr="00F73445">
              <w:rPr>
                <w:rFonts w:ascii="GHEA Grapalat" w:hAnsi="GHEA Grapalat"/>
                <w:sz w:val="18"/>
                <w:szCs w:val="18"/>
              </w:rPr>
              <w:t xml:space="preserve"> 125 </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r w:rsidRPr="00F73445">
              <w:rPr>
                <w:rFonts w:ascii="GHEA Grapalat" w:hAnsi="GHEA Grapalat"/>
                <w:sz w:val="18"/>
                <w:szCs w:val="18"/>
              </w:rPr>
              <w:t>, 250</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0075A"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250</w:t>
            </w:r>
            <w:r w:rsidRPr="00B0075A">
              <w:rPr>
                <w:rFonts w:ascii="GHEA Grapalat" w:hAnsi="GHEA Grapalat"/>
                <w:sz w:val="18"/>
                <w:szCs w:val="18"/>
              </w:rPr>
              <w:t xml:space="preserve">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0075A"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500 </w:t>
            </w:r>
            <w:r w:rsidRPr="00B0075A">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0075A"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w:t>
            </w:r>
            <w:r w:rsidRPr="00B0075A">
              <w:rPr>
                <w:rFonts w:ascii="GHEA Grapalat" w:hAnsi="GHEA Grapalat"/>
                <w:sz w:val="18"/>
                <w:szCs w:val="18"/>
              </w:rPr>
              <w:t>100 мг/ 5мл</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0075A"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10% </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флуконазол 50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B0075A">
              <w:rPr>
                <w:rFonts w:ascii="GHEA Grapalat" w:hAnsi="GHEA Grapalat"/>
                <w:sz w:val="18"/>
                <w:szCs w:val="18"/>
              </w:rPr>
              <w:t>Ацикловир</w:t>
            </w:r>
            <w:r w:rsidRPr="006B7508">
              <w:rPr>
                <w:rFonts w:ascii="GHEA Grapalat" w:hAnsi="GHEA Grapalat"/>
                <w:sz w:val="18"/>
                <w:szCs w:val="18"/>
              </w:rPr>
              <w:t xml:space="preserve"> </w:t>
            </w:r>
            <w:r w:rsidRPr="00B0075A">
              <w:rPr>
                <w:rFonts w:ascii="GHEA Grapalat" w:hAnsi="GHEA Grapalat"/>
                <w:sz w:val="18"/>
                <w:szCs w:val="18"/>
              </w:rPr>
              <w:t xml:space="preserve">200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варфарин </w:t>
            </w:r>
            <w:r w:rsidRPr="00B0075A">
              <w:rPr>
                <w:rFonts w:ascii="GHEA Grapalat" w:hAnsi="GHEA Grapalat"/>
                <w:sz w:val="18"/>
                <w:szCs w:val="18"/>
              </w:rPr>
              <w:t xml:space="preserve">2,5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6.25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25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12,5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10</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 xml:space="preserve">20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верапамил </w:t>
            </w:r>
            <w:r w:rsidRPr="00B0075A">
              <w:rPr>
                <w:rFonts w:ascii="GHEA Grapalat" w:hAnsi="GHEA Grapalat"/>
                <w:sz w:val="18"/>
                <w:szCs w:val="18"/>
              </w:rPr>
              <w:t xml:space="preserve">80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25</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6B7508"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 xml:space="preserve">50 </w:t>
            </w:r>
            <w:r w:rsidRPr="006B7508">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F80CA0">
              <w:rPr>
                <w:rFonts w:ascii="GHEA Grapalat" w:hAnsi="GHEA Grapalat"/>
                <w:sz w:val="18"/>
                <w:szCs w:val="18"/>
              </w:rPr>
              <w:t>100мг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12.5 мкг</w:t>
            </w:r>
          </w:p>
        </w:tc>
      </w:tr>
      <w:tr w:rsidR="00EB6408" w:rsidRPr="009044F1" w:rsidTr="00F80CA0">
        <w:trPr>
          <w:trHeight w:val="60"/>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250 мкг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F80CA0">
              <w:rPr>
                <w:rFonts w:ascii="GHEA Grapalat" w:hAnsi="GHEA Grapalat"/>
                <w:sz w:val="18"/>
                <w:szCs w:val="18"/>
              </w:rPr>
              <w:t>амиодорон 200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амлодипин </w:t>
            </w:r>
            <w:r w:rsidRPr="00F80CA0">
              <w:rPr>
                <w:rFonts w:ascii="GHEA Grapalat" w:hAnsi="GHEA Grapalat"/>
                <w:sz w:val="18"/>
                <w:szCs w:val="18"/>
              </w:rPr>
              <w:t>10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эналаприл </w:t>
            </w:r>
            <w:r w:rsidRPr="00F80CA0">
              <w:rPr>
                <w:rFonts w:ascii="GHEA Grapalat" w:hAnsi="GHEA Grapalat"/>
                <w:sz w:val="18"/>
                <w:szCs w:val="18"/>
              </w:rPr>
              <w:t>10</w:t>
            </w:r>
            <w:r w:rsidRPr="00B14A94">
              <w:rPr>
                <w:rFonts w:ascii="GHEA Grapalat" w:hAnsi="GHEA Grapalat"/>
                <w:sz w:val="18"/>
                <w:szCs w:val="18"/>
              </w:rPr>
              <w:t xml:space="preserve"> </w:t>
            </w:r>
            <w:r w:rsidRPr="00F80CA0">
              <w:rPr>
                <w:rFonts w:ascii="GHEA Grapalat" w:hAnsi="GHEA Grapalat"/>
                <w:sz w:val="18"/>
                <w:szCs w:val="18"/>
              </w:rPr>
              <w:t>мг,20</w:t>
            </w:r>
            <w:r w:rsidRPr="00B14A94">
              <w:rPr>
                <w:rFonts w:ascii="GHEA Grapalat" w:hAnsi="GHEA Grapalat"/>
                <w:sz w:val="18"/>
                <w:szCs w:val="18"/>
              </w:rPr>
              <w:t xml:space="preserve">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гидрохлортиазид </w:t>
            </w:r>
            <w:r w:rsidRPr="00F80CA0">
              <w:rPr>
                <w:rFonts w:ascii="GHEA Grapalat" w:hAnsi="GHEA Grapalat"/>
                <w:sz w:val="18"/>
                <w:szCs w:val="18"/>
              </w:rPr>
              <w:t>25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8246F1">
              <w:rPr>
                <w:rFonts w:ascii="GHEA Grapalat" w:hAnsi="GHEA Grapalat"/>
                <w:sz w:val="18"/>
                <w:szCs w:val="18"/>
              </w:rPr>
              <w:t xml:space="preserve">нифедипин </w:t>
            </w:r>
            <w:r w:rsidRPr="00F80CA0">
              <w:rPr>
                <w:rFonts w:ascii="GHEA Grapalat" w:hAnsi="GHEA Grapalat"/>
                <w:sz w:val="18"/>
                <w:szCs w:val="18"/>
              </w:rPr>
              <w:t>25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50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100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2.50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5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10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40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F80CA0"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10 мг</w:t>
            </w:r>
          </w:p>
        </w:tc>
      </w:tr>
      <w:tr w:rsidR="00EB6408" w:rsidRPr="009044F1" w:rsidTr="004E0B7B">
        <w:trPr>
          <w:jc w:val="center"/>
        </w:trPr>
        <w:tc>
          <w:tcPr>
            <w:tcW w:w="1530" w:type="dxa"/>
            <w:vAlign w:val="center"/>
          </w:tcPr>
          <w:p w:rsidR="00EB6408" w:rsidRPr="00AE276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B4171F">
              <w:rPr>
                <w:rFonts w:ascii="GHEA Grapalat" w:hAnsi="GHEA Grapalat"/>
                <w:sz w:val="18"/>
                <w:szCs w:val="18"/>
              </w:rPr>
              <w:t xml:space="preserve">клопидогрел 75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75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20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индапамид </w:t>
            </w:r>
            <w:r w:rsidRPr="00B4171F">
              <w:rPr>
                <w:rFonts w:ascii="GHEA Grapalat" w:hAnsi="GHEA Grapalat"/>
                <w:sz w:val="18"/>
                <w:szCs w:val="18"/>
              </w:rPr>
              <w:t xml:space="preserve">2.5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спиронолактон</w:t>
            </w:r>
            <w:r w:rsidRPr="00EC4FF0">
              <w:rPr>
                <w:rFonts w:ascii="GHEA Grapalat" w:hAnsi="GHEA Grapalat"/>
                <w:sz w:val="18"/>
                <w:szCs w:val="18"/>
              </w:rPr>
              <w:t xml:space="preserve"> </w:t>
            </w:r>
            <w:r w:rsidRPr="00B4171F">
              <w:rPr>
                <w:rFonts w:ascii="GHEA Grapalat" w:hAnsi="GHEA Grapalat"/>
                <w:sz w:val="18"/>
                <w:szCs w:val="18"/>
              </w:rPr>
              <w:t xml:space="preserve">25 </w:t>
            </w:r>
            <w:r w:rsidRPr="00E13501">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панкреатин </w:t>
            </w:r>
            <w:r w:rsidRPr="00B4171F">
              <w:rPr>
                <w:rFonts w:ascii="GHEA Grapalat" w:hAnsi="GHEA Grapalat"/>
                <w:sz w:val="18"/>
                <w:szCs w:val="18"/>
              </w:rPr>
              <w:t xml:space="preserve">400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омепразол </w:t>
            </w:r>
            <w:r w:rsidRPr="00B4171F">
              <w:rPr>
                <w:rFonts w:ascii="GHEA Grapalat" w:hAnsi="GHEA Grapalat"/>
                <w:sz w:val="18"/>
                <w:szCs w:val="18"/>
              </w:rPr>
              <w:t xml:space="preserve">20 </w:t>
            </w:r>
            <w:r w:rsidRPr="00F80CA0">
              <w:rPr>
                <w:rFonts w:ascii="GHEA Grapalat" w:hAnsi="GHEA Grapalat"/>
                <w:sz w:val="18"/>
                <w:szCs w:val="18"/>
              </w:rPr>
              <w:t>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E13501" w:rsidRDefault="00EB6408" w:rsidP="00EB6408">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50 </w:t>
            </w:r>
            <w:r w:rsidRPr="00E13501">
              <w:rPr>
                <w:rFonts w:ascii="GHEA Grapalat" w:hAnsi="GHEA Grapalat"/>
                <w:sz w:val="18"/>
                <w:szCs w:val="18"/>
              </w:rPr>
              <w:t>мкг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4171F" w:rsidRDefault="00EB6408" w:rsidP="00EB6408">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100 </w:t>
            </w:r>
            <w:r w:rsidRPr="00E13501">
              <w:rPr>
                <w:rFonts w:ascii="GHEA Grapalat" w:hAnsi="GHEA Grapalat"/>
                <w:sz w:val="18"/>
                <w:szCs w:val="18"/>
              </w:rPr>
              <w:t>мкг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дексаметазон 0,1%</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тимолол 0.25</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бромид ипратропия 20 мкг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салбутамол 100 мкг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EC0877" w:rsidRDefault="00EB6408" w:rsidP="00EB6408">
            <w:pPr>
              <w:pStyle w:val="23"/>
              <w:spacing w:line="240" w:lineRule="auto"/>
              <w:ind w:firstLine="0"/>
              <w:jc w:val="left"/>
              <w:rPr>
                <w:rFonts w:ascii="GHEA Grapalat" w:hAnsi="GHEA Grapalat"/>
                <w:sz w:val="18"/>
                <w:szCs w:val="18"/>
              </w:rPr>
            </w:pPr>
            <w:r w:rsidRPr="00EC0877">
              <w:rPr>
                <w:rFonts w:ascii="GHEA Grapalat" w:hAnsi="GHEA Grapalat"/>
                <w:sz w:val="18"/>
                <w:szCs w:val="18"/>
              </w:rPr>
              <w:t>холекальциферол 5мг/ мл (200 000 ММ/ мл)</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0.3%</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ксилометазолин 0.05%</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Калциум  D3</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лозартан 50 мг </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10мг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EB392E" w:rsidRDefault="00EB6408" w:rsidP="00EB6408">
            <w:pPr>
              <w:pStyle w:val="23"/>
              <w:spacing w:line="240" w:lineRule="auto"/>
              <w:ind w:firstLine="0"/>
              <w:jc w:val="left"/>
              <w:rPr>
                <w:rFonts w:ascii="GHEA Grapalat" w:hAnsi="GHEA Grapalat"/>
                <w:sz w:val="18"/>
                <w:szCs w:val="18"/>
              </w:rPr>
            </w:pPr>
            <w:r w:rsidRPr="00EB392E">
              <w:rPr>
                <w:rFonts w:ascii="GHEA Grapalat" w:hAnsi="GHEA Grapalat"/>
                <w:sz w:val="18"/>
                <w:szCs w:val="18"/>
              </w:rPr>
              <w:t>триметазидин (триметазидина дигидрохлорид) /</w:t>
            </w:r>
            <w:r w:rsidRPr="00B14A94">
              <w:rPr>
                <w:rFonts w:ascii="GHEA Grapalat" w:hAnsi="GHEA Grapalat"/>
                <w:sz w:val="18"/>
                <w:szCs w:val="18"/>
              </w:rPr>
              <w:t xml:space="preserve"> </w:t>
            </w:r>
            <w:r w:rsidRPr="005B63A3">
              <w:rPr>
                <w:rFonts w:ascii="GHEA Grapalat" w:hAnsi="GHEA Grapalat"/>
                <w:sz w:val="18"/>
                <w:szCs w:val="18"/>
              </w:rPr>
              <w:t xml:space="preserve">предуктал </w:t>
            </w:r>
            <w:r w:rsidRPr="00B14A94">
              <w:rPr>
                <w:rFonts w:ascii="GHEA Grapalat" w:hAnsi="GHEA Grapalat"/>
                <w:sz w:val="18"/>
                <w:szCs w:val="18"/>
              </w:rPr>
              <w:t>MR</w:t>
            </w:r>
            <w:r w:rsidRPr="00EB392E">
              <w:rPr>
                <w:rFonts w:ascii="GHEA Grapalat" w:hAnsi="GHEA Grapalat"/>
                <w:sz w:val="18"/>
                <w:szCs w:val="18"/>
              </w:rPr>
              <w:t>/</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метотрексат 10мг</w:t>
            </w:r>
          </w:p>
        </w:tc>
      </w:tr>
      <w:tr w:rsidR="00EB6408" w:rsidRPr="009044F1" w:rsidTr="004E0B7B">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метилпреднизолон 16 мг</w:t>
            </w:r>
          </w:p>
        </w:tc>
      </w:tr>
      <w:tr w:rsidR="00EB6408" w:rsidRPr="009044F1" w:rsidTr="007E0F3A">
        <w:trPr>
          <w:jc w:val="center"/>
        </w:trPr>
        <w:tc>
          <w:tcPr>
            <w:tcW w:w="1530" w:type="dxa"/>
            <w:vAlign w:val="center"/>
          </w:tcPr>
          <w:p w:rsidR="00EB6408" w:rsidRPr="00B4171F"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периндоприл + лозартан 4/1.25 мг  ,   </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 индапамид 8/2.5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10/100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5 /100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8/2.5/10 мг</w:t>
            </w:r>
          </w:p>
        </w:tc>
      </w:tr>
      <w:tr w:rsidR="00EB6408" w:rsidRPr="009044F1" w:rsidTr="004E0B7B">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vAlign w:val="center"/>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4/1.25/5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+амлодипин 8/2.5/5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рамиприл  10/10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5/5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10/5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 дексаметазон</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пантапразол 20мг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амброксол  30 мг </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изосорбида+ мононитрат 20мг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40мг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60мг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B14A94">
              <w:rPr>
                <w:rFonts w:ascii="GHEA Grapalat" w:hAnsi="GHEA Grapalat"/>
                <w:sz w:val="18"/>
                <w:szCs w:val="18"/>
              </w:rPr>
              <w:t>Бетаистин 16мг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3E45F5"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3E45F5">
              <w:rPr>
                <w:rFonts w:ascii="GHEA Grapalat" w:hAnsi="GHEA Grapalat"/>
                <w:sz w:val="18"/>
                <w:szCs w:val="18"/>
              </w:rPr>
              <w:t xml:space="preserve">+ </w:t>
            </w:r>
            <w:r w:rsidRPr="007A30F8">
              <w:rPr>
                <w:rFonts w:ascii="GHEA Grapalat" w:hAnsi="GHEA Grapalat"/>
                <w:sz w:val="18"/>
                <w:szCs w:val="18"/>
              </w:rPr>
              <w:t xml:space="preserve">амлодипин </w:t>
            </w:r>
            <w:r w:rsidRPr="003E45F5">
              <w:rPr>
                <w:rFonts w:ascii="GHEA Grapalat" w:hAnsi="GHEA Grapalat"/>
                <w:sz w:val="18"/>
                <w:szCs w:val="18"/>
              </w:rPr>
              <w:t xml:space="preserve">5/10/ </w:t>
            </w:r>
            <w:r w:rsidRPr="00B14A94">
              <w:rPr>
                <w:rFonts w:ascii="GHEA Grapalat" w:hAnsi="GHEA Grapalat"/>
                <w:sz w:val="18"/>
                <w:szCs w:val="18"/>
              </w:rPr>
              <w:t xml:space="preserve">мг </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B14A94">
              <w:rPr>
                <w:rFonts w:ascii="GHEA Grapalat" w:hAnsi="GHEA Grapalat"/>
                <w:sz w:val="18"/>
                <w:szCs w:val="18"/>
              </w:rPr>
              <w:t xml:space="preserve">+ </w:t>
            </w:r>
            <w:r w:rsidRPr="007A30F8">
              <w:rPr>
                <w:rFonts w:ascii="GHEA Grapalat" w:hAnsi="GHEA Grapalat"/>
                <w:sz w:val="18"/>
                <w:szCs w:val="18"/>
              </w:rPr>
              <w:t xml:space="preserve">амлодипин </w:t>
            </w:r>
            <w:r w:rsidRPr="00B14A94">
              <w:rPr>
                <w:rFonts w:ascii="GHEA Grapalat" w:hAnsi="GHEA Grapalat"/>
                <w:sz w:val="18"/>
                <w:szCs w:val="18"/>
              </w:rPr>
              <w:t>10/10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5/5 мг</w:t>
            </w:r>
          </w:p>
        </w:tc>
      </w:tr>
      <w:tr w:rsidR="00EB6408" w:rsidRPr="009044F1" w:rsidTr="007E0F3A">
        <w:trPr>
          <w:jc w:val="center"/>
        </w:trPr>
        <w:tc>
          <w:tcPr>
            <w:tcW w:w="1530" w:type="dxa"/>
            <w:vAlign w:val="center"/>
          </w:tcPr>
          <w:p w:rsidR="00EB6408" w:rsidRDefault="00EB6408" w:rsidP="00EB6408">
            <w:pPr>
              <w:pStyle w:val="23"/>
              <w:numPr>
                <w:ilvl w:val="0"/>
                <w:numId w:val="28"/>
              </w:numPr>
              <w:spacing w:line="240" w:lineRule="auto"/>
              <w:jc w:val="center"/>
              <w:rPr>
                <w:rFonts w:ascii="GHEA Grapalat" w:hAnsi="GHEA Grapalat"/>
                <w:sz w:val="16"/>
              </w:rPr>
            </w:pPr>
          </w:p>
        </w:tc>
        <w:tc>
          <w:tcPr>
            <w:tcW w:w="7704" w:type="dxa"/>
          </w:tcPr>
          <w:p w:rsidR="00EB6408" w:rsidRPr="00B14A94" w:rsidRDefault="00EB6408" w:rsidP="00EB6408">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5/10</w:t>
            </w:r>
          </w:p>
        </w:tc>
      </w:tr>
      <w:tr w:rsidR="003B75AE" w:rsidRPr="009044F1" w:rsidTr="007E0F3A">
        <w:trPr>
          <w:jc w:val="center"/>
        </w:trPr>
        <w:tc>
          <w:tcPr>
            <w:tcW w:w="1530" w:type="dxa"/>
            <w:vAlign w:val="center"/>
          </w:tcPr>
          <w:p w:rsidR="003B75AE" w:rsidRDefault="003B75AE" w:rsidP="00EB6408">
            <w:pPr>
              <w:pStyle w:val="23"/>
              <w:numPr>
                <w:ilvl w:val="0"/>
                <w:numId w:val="28"/>
              </w:numPr>
              <w:spacing w:line="240" w:lineRule="auto"/>
              <w:jc w:val="center"/>
              <w:rPr>
                <w:rFonts w:ascii="GHEA Grapalat" w:hAnsi="GHEA Grapalat"/>
                <w:sz w:val="16"/>
              </w:rPr>
            </w:pPr>
          </w:p>
        </w:tc>
        <w:tc>
          <w:tcPr>
            <w:tcW w:w="7704" w:type="dxa"/>
          </w:tcPr>
          <w:p w:rsidR="003B75AE" w:rsidRPr="007A30F8" w:rsidRDefault="003B75AE" w:rsidP="00EB6408">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50 мг</w:t>
            </w:r>
          </w:p>
        </w:tc>
      </w:tr>
      <w:tr w:rsidR="003B75AE" w:rsidRPr="009044F1" w:rsidTr="007E0F3A">
        <w:trPr>
          <w:jc w:val="center"/>
        </w:trPr>
        <w:tc>
          <w:tcPr>
            <w:tcW w:w="1530" w:type="dxa"/>
            <w:vAlign w:val="center"/>
          </w:tcPr>
          <w:p w:rsidR="003B75AE" w:rsidRDefault="003B75AE" w:rsidP="00EB6408">
            <w:pPr>
              <w:pStyle w:val="23"/>
              <w:numPr>
                <w:ilvl w:val="0"/>
                <w:numId w:val="28"/>
              </w:numPr>
              <w:spacing w:line="240" w:lineRule="auto"/>
              <w:jc w:val="center"/>
              <w:rPr>
                <w:rFonts w:ascii="GHEA Grapalat" w:hAnsi="GHEA Grapalat"/>
                <w:sz w:val="16"/>
              </w:rPr>
            </w:pPr>
          </w:p>
        </w:tc>
        <w:tc>
          <w:tcPr>
            <w:tcW w:w="7704" w:type="dxa"/>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Ибупрофен 100мг/5мл</w:t>
            </w:r>
          </w:p>
        </w:tc>
      </w:tr>
      <w:tr w:rsidR="003B75AE" w:rsidRPr="009044F1" w:rsidTr="007E0F3A">
        <w:trPr>
          <w:jc w:val="center"/>
        </w:trPr>
        <w:tc>
          <w:tcPr>
            <w:tcW w:w="1530" w:type="dxa"/>
            <w:vAlign w:val="center"/>
          </w:tcPr>
          <w:p w:rsidR="003B75AE" w:rsidRDefault="003B75AE" w:rsidP="00EB6408">
            <w:pPr>
              <w:pStyle w:val="23"/>
              <w:numPr>
                <w:ilvl w:val="0"/>
                <w:numId w:val="28"/>
              </w:numPr>
              <w:spacing w:line="240" w:lineRule="auto"/>
              <w:jc w:val="center"/>
              <w:rPr>
                <w:rFonts w:ascii="GHEA Grapalat" w:hAnsi="GHEA Grapalat"/>
                <w:sz w:val="16"/>
              </w:rPr>
            </w:pPr>
          </w:p>
        </w:tc>
        <w:tc>
          <w:tcPr>
            <w:tcW w:w="7704" w:type="dxa"/>
          </w:tcPr>
          <w:p w:rsidR="003B75AE" w:rsidRPr="007A30F8" w:rsidRDefault="003B75AE" w:rsidP="00EB6408">
            <w:pPr>
              <w:pStyle w:val="23"/>
              <w:spacing w:line="240" w:lineRule="auto"/>
              <w:ind w:firstLine="0"/>
              <w:jc w:val="left"/>
              <w:rPr>
                <w:rFonts w:ascii="GHEA Grapalat" w:hAnsi="GHEA Grapalat"/>
                <w:sz w:val="18"/>
                <w:szCs w:val="18"/>
              </w:rPr>
            </w:pPr>
            <w:r>
              <w:rPr>
                <w:rFonts w:ascii="GHEA Grapalat" w:hAnsi="GHEA Grapalat"/>
                <w:sz w:val="18"/>
                <w:szCs w:val="18"/>
              </w:rPr>
              <w:t>Парацетамол</w:t>
            </w:r>
            <w:r>
              <w:rPr>
                <w:rFonts w:ascii="GHEA Grapalat" w:hAnsi="GHEA Grapalat"/>
                <w:sz w:val="18"/>
                <w:szCs w:val="18"/>
              </w:rPr>
              <w:t xml:space="preserve"> 100 мг</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lastRenderedPageBreak/>
        <w:t>3)</w:t>
      </w:r>
      <w:r w:rsidR="00E1385B" w:rsidRPr="004E2379">
        <w:rPr>
          <w:rFonts w:ascii="GHEA Grapalat" w:hAnsi="GHEA Grapalat"/>
          <w:sz w:val="20"/>
        </w:rPr>
        <w:tab/>
      </w:r>
      <w:r w:rsidRPr="004E2379">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w:t>
      </w:r>
      <w:r w:rsidRPr="004E2379">
        <w:rPr>
          <w:rFonts w:ascii="GHEA Grapalat" w:hAnsi="GHEA Grapalat"/>
          <w:sz w:val="20"/>
        </w:rPr>
        <w:lastRenderedPageBreak/>
        <w:t>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r w:rsidR="00F9791A" w:rsidRPr="004E2379">
        <w:rPr>
          <w:rFonts w:ascii="GHEA Grapalat" w:hAnsi="GHEA Grapalat"/>
          <w:sz w:val="20"/>
        </w:rPr>
        <w:t xml:space="preserve"> Каждое лиц</w:t>
      </w:r>
      <w:r w:rsidR="00CA1F39" w:rsidRPr="004E2379">
        <w:rPr>
          <w:rFonts w:ascii="GHEA Grapalat" w:hAnsi="GHEA Grapalat"/>
          <w:sz w:val="20"/>
        </w:rPr>
        <w:t>о без указания имени</w:t>
      </w:r>
      <w:r w:rsidR="00F9791A" w:rsidRPr="004E2379">
        <w:rPr>
          <w:rFonts w:ascii="GHEA Grapalat" w:hAnsi="GHEA Grapalat"/>
          <w:sz w:val="20"/>
        </w:rPr>
        <w:t xml:space="preserve">,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w:t>
      </w:r>
      <w:r w:rsidR="00F9791A" w:rsidRPr="004E2379">
        <w:rPr>
          <w:rFonts w:ascii="GHEA Grapalat" w:hAnsi="GHEA Grapalat"/>
          <w:sz w:val="20"/>
        </w:rPr>
        <w:lastRenderedPageBreak/>
        <w:t>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Участник может подать заявку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7B66B2" w:rsidRPr="000D1C5A">
        <w:rPr>
          <w:rFonts w:ascii="GHEA Grapalat" w:hAnsi="GHEA Grapalat"/>
          <w:szCs w:val="24"/>
        </w:rPr>
        <w:t xml:space="preserve">12.00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1B36D8" w:rsidRPr="000D1C5A">
        <w:rPr>
          <w:rFonts w:ascii="GHEA Grapalat" w:hAnsi="GHEA Grapalat"/>
          <w:szCs w:val="24"/>
        </w:rPr>
        <w:t>17.01.2020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sidRPr="000D1C5A">
        <w:rPr>
          <w:rFonts w:ascii="GHEA Grapalat" w:hAnsi="GHEA Grapalat"/>
          <w:szCs w:val="24"/>
        </w:rPr>
        <w:t xml:space="preserve"> </w:t>
      </w:r>
      <w:r w:rsidRPr="00DC52A8">
        <w:rPr>
          <w:rFonts w:ascii="GHEA Grapalat" w:hAnsi="GHEA Grapalat"/>
          <w:szCs w:val="24"/>
        </w:rPr>
        <w:t>в комиссию по адресу</w:t>
      </w:r>
      <w:r w:rsidR="00DD5410" w:rsidRPr="000D1C5A">
        <w:rPr>
          <w:rFonts w:ascii="GHEA Grapalat" w:hAnsi="GHEA Grapalat"/>
          <w:szCs w:val="24"/>
        </w:rPr>
        <w:t xml:space="preserve">, </w:t>
      </w:r>
      <w:r w:rsidR="00AC7DFC" w:rsidRPr="000D1C5A">
        <w:rPr>
          <w:rFonts w:ascii="GHEA Grapalat" w:hAnsi="GHEA Grapalat"/>
          <w:szCs w:val="24"/>
        </w:rPr>
        <w:t xml:space="preserve"> </w:t>
      </w:r>
      <w:r w:rsidR="007B66B2" w:rsidRPr="000D1C5A">
        <w:rPr>
          <w:rFonts w:ascii="GHEA Grapalat" w:hAnsi="GHEA Grapalat"/>
          <w:szCs w:val="24"/>
        </w:rPr>
        <w:t>Село НОР ХАБЕРД</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7B66B2" w:rsidRPr="000D1C5A">
        <w:rPr>
          <w:rFonts w:ascii="GHEA Grapalat" w:hAnsi="GHEA Grapalat"/>
          <w:szCs w:val="24"/>
        </w:rPr>
        <w:t xml:space="preserve">12.00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1B36D8" w:rsidRPr="000D1C5A">
        <w:rPr>
          <w:rFonts w:ascii="GHEA Grapalat" w:hAnsi="GHEA Grapalat"/>
          <w:szCs w:val="24"/>
        </w:rPr>
        <w:t>17.01.2020</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r w:rsidR="00DC52A8" w:rsidRPr="0004030D">
        <w:rPr>
          <w:rFonts w:ascii="GHEA Grapalat" w:hAnsi="GHEA Grapalat"/>
        </w:rPr>
        <w:t>А.Айвазян</w:t>
      </w:r>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 </w:t>
      </w:r>
      <w:r w:rsidRPr="0010656B">
        <w:rPr>
          <w:rFonts w:ascii="GHEA Grapalat" w:hAnsi="GHEA Grapalat"/>
          <w:szCs w:val="24"/>
        </w:rPr>
        <w:t>,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w:t>
      </w:r>
      <w:r w:rsidRPr="0010656B">
        <w:rPr>
          <w:rFonts w:ascii="GHEA Grapalat" w:hAnsi="GHEA Grapalat"/>
          <w:szCs w:val="24"/>
        </w:rPr>
        <w:lastRenderedPageBreak/>
        <w:t xml:space="preserve">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0C1DC9">
        <w:rPr>
          <w:rFonts w:ascii="GHEA Grapalat" w:hAnsi="GHEA Grapalat"/>
          <w:szCs w:val="24"/>
        </w:rPr>
        <w:t>-</w:t>
      </w:r>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ложения, лумы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w:t>
      </w:r>
      <w:r w:rsidRPr="000C1DC9">
        <w:rPr>
          <w:rFonts w:ascii="GHEA Grapalat" w:hAnsi="GHEA Grapalat"/>
          <w:szCs w:val="24"/>
        </w:rPr>
        <w:lastRenderedPageBreak/>
        <w:t>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B66B2" w:rsidRDefault="00FA0E41" w:rsidP="00B46D58">
      <w:pPr>
        <w:widowControl w:val="0"/>
        <w:spacing w:after="160"/>
        <w:ind w:firstLine="567"/>
        <w:jc w:val="center"/>
        <w:rPr>
          <w:rFonts w:ascii="GHEA Grapalat" w:hAnsi="GHEA Grapalat"/>
          <w:b/>
        </w:rPr>
      </w:pPr>
    </w:p>
    <w:p w:rsidR="00B17CE1" w:rsidRPr="007B66B2" w:rsidRDefault="00B17CE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млн. драмов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r w:rsidRPr="000C1DC9">
        <w:rPr>
          <w:rFonts w:ascii="GHEA Grapalat" w:hAnsi="GHEA Grapalat"/>
          <w:szCs w:val="24"/>
        </w:rPr>
        <w:t>объявлен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1B36D8" w:rsidRPr="001B36D8">
        <w:rPr>
          <w:rFonts w:ascii="GHEA Grapalat" w:hAnsi="GHEA Grapalat"/>
          <w:b/>
          <w:szCs w:val="24"/>
        </w:rPr>
        <w:t>17.01.2020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w:t>
      </w:r>
      <w:r w:rsidR="00B17CE1" w:rsidRPr="00B17CE1">
        <w:rPr>
          <w:rFonts w:ascii="GHEA Grapalat" w:hAnsi="GHEA Grapalat"/>
          <w:szCs w:val="24"/>
        </w:rPr>
        <w:t>1</w:t>
      </w:r>
      <w:r w:rsidR="001D626F" w:rsidRPr="000C1DC9">
        <w:rPr>
          <w:rFonts w:ascii="GHEA Grapalat" w:hAnsi="GHEA Grapalat"/>
          <w:szCs w:val="24"/>
        </w:rPr>
        <w:t>:00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семдесять пять</w:t>
      </w:r>
      <w:r w:rsidRPr="000C1DC9">
        <w:rPr>
          <w:rFonts w:ascii="GHEA Grapalat" w:hAnsi="GHEA Grapalat"/>
          <w:szCs w:val="24"/>
        </w:rPr>
        <w:t xml:space="preserve"> лотов</w:t>
      </w:r>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A3ABE" w:rsidRPr="000C1DC9">
        <w:rPr>
          <w:rFonts w:ascii="GHEA Grapalat" w:hAnsi="GHEA Grapalat"/>
          <w:szCs w:val="24"/>
        </w:rPr>
        <w:t>у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C1DC9">
        <w:rPr>
          <w:rFonts w:ascii="GHEA Grapalat" w:hAnsi="GHEA Grapalat"/>
          <w:szCs w:val="24"/>
        </w:rPr>
        <w:t>.</w:t>
      </w:r>
      <w:r w:rsidRPr="000C1DC9">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 xml:space="preserve">которые оценены </w:t>
      </w:r>
      <w:r w:rsidRPr="000C1DC9">
        <w:rPr>
          <w:rFonts w:ascii="GHEA Grapalat" w:hAnsi="GHEA Grapalat"/>
          <w:szCs w:val="24"/>
        </w:rPr>
        <w:lastRenderedPageBreak/>
        <w:t>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позднее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 xml:space="preserve">превышают цену, установленную  заявкой на закупку  </w:t>
      </w:r>
      <w:r w:rsidRPr="000C1DC9">
        <w:rPr>
          <w:rFonts w:ascii="GHEA Grapalat" w:hAnsi="GHEA Grapalat"/>
          <w:szCs w:val="24"/>
        </w:rPr>
        <w:t>,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 ,,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заявки</w:t>
      </w:r>
      <w:r w:rsidR="00855622" w:rsidRPr="000C1DC9">
        <w:rPr>
          <w:rFonts w:ascii="GHEA Grapalat" w:hAnsi="GHEA Grapalat"/>
          <w:szCs w:val="24"/>
        </w:rPr>
        <w:t>.</w:t>
      </w:r>
      <w:r w:rsidR="003B3E74" w:rsidRPr="000C1DC9">
        <w:rPr>
          <w:rFonts w:ascii="GHEA Grapalat" w:hAnsi="GHEA Grapalat"/>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Не позднее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 xml:space="preserve">. 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r w:rsidR="00A31DCA" w:rsidRPr="000C1DC9">
        <w:rPr>
          <w:rFonts w:ascii="GHEA Grapalat" w:hAnsi="GHEA Grapalat"/>
          <w:szCs w:val="24"/>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r w:rsidR="00BF1CBD" w:rsidRPr="000C1DC9">
        <w:rPr>
          <w:rFonts w:ascii="GHEA Grapalat" w:hAnsi="GHEA Grapalat"/>
          <w:szCs w:val="24"/>
        </w:rPr>
        <w:t xml:space="preserve">Электронные извещения отправляются комиссией и (или) заказчиком на электронную почту, </w:t>
      </w:r>
      <w:r w:rsidR="00BF1CBD" w:rsidRPr="000C1DC9">
        <w:rPr>
          <w:rFonts w:ascii="GHEA Grapalat" w:hAnsi="GHEA Grapalat"/>
          <w:szCs w:val="24"/>
        </w:rPr>
        <w:lastRenderedPageBreak/>
        <w:t>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Оценка заявок и определение отобранного участника осуществляются по отдельным 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комиссии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w:t>
      </w:r>
      <w:r w:rsidRPr="00422E39">
        <w:rPr>
          <w:rFonts w:ascii="GHEA Grapalat" w:hAnsi="GHEA Grapalat"/>
          <w:szCs w:val="24"/>
        </w:rPr>
        <w:lastRenderedPageBreak/>
        <w:t>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Размер обеспечения квалификации равен размеру ценового предложения отобранного участника.</w:t>
      </w:r>
      <w:r w:rsidR="001647D2" w:rsidRPr="00D97A13">
        <w:rPr>
          <w:rFonts w:ascii="GHEA Grapalat" w:hAnsi="GHEA Grapalat"/>
          <w:sz w:val="20"/>
        </w:rPr>
        <w:t xml:space="preserve">Обеспечение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r w:rsidR="008F1F9B" w:rsidRPr="00D97A13">
        <w:rPr>
          <w:rFonts w:ascii="GHEA Grapalat" w:hAnsi="GHEA Grapalat"/>
          <w:sz w:val="20"/>
        </w:rPr>
        <w:t>по</w:t>
      </w:r>
      <w:r w:rsidRPr="00D97A13">
        <w:rPr>
          <w:rFonts w:ascii="GHEA Grapalat" w:hAnsi="GHEA Grapalat"/>
          <w:sz w:val="20"/>
        </w:rPr>
        <w:t xml:space="preserve"> более чем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драмов </w:t>
      </w:r>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r w:rsidR="00740EF5" w:rsidRPr="00D97A13">
        <w:rPr>
          <w:rFonts w:ascii="GHEA Grapalat" w:hAnsi="GHEA Grapalat"/>
          <w:sz w:val="20"/>
        </w:rPr>
        <w:t>по</w:t>
      </w:r>
      <w:r w:rsidRPr="00D97A13">
        <w:rPr>
          <w:rFonts w:ascii="GHEA Grapalat" w:hAnsi="GHEA Grapalat"/>
          <w:sz w:val="20"/>
        </w:rPr>
        <w:t xml:space="preserve"> более чем одно</w:t>
      </w:r>
      <w:r w:rsidR="00740EF5" w:rsidRPr="00D97A13">
        <w:rPr>
          <w:rFonts w:ascii="GHEA Grapalat" w:hAnsi="GHEA Grapalat"/>
          <w:sz w:val="20"/>
        </w:rPr>
        <w:t xml:space="preserve">му лоту </w:t>
      </w:r>
      <w:r w:rsidRPr="00D97A13">
        <w:rPr>
          <w:rFonts w:ascii="GHEA Grapalat" w:hAnsi="GHEA Grapalat"/>
          <w:sz w:val="20"/>
        </w:rPr>
        <w:t>и общая цена заключаемого с последним договора превышает 10 млн. драмов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r w:rsidR="00251CF9" w:rsidRPr="00D97A13">
        <w:rPr>
          <w:rFonts w:ascii="GHEA Grapalat" w:hAnsi="GHEA Grapalat"/>
          <w:sz w:val="20"/>
        </w:rPr>
        <w:t xml:space="preserve"> </w:t>
      </w:r>
      <w:r w:rsidR="0076763C" w:rsidRPr="00D97A13">
        <w:rPr>
          <w:rFonts w:ascii="GHEA Grapalat" w:hAnsi="GHEA Grapalat"/>
          <w:sz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w:t>
      </w:r>
      <w:r w:rsidRPr="00D97A13">
        <w:rPr>
          <w:rFonts w:ascii="GHEA Grapalat" w:hAnsi="GHEA Grapalat"/>
          <w:sz w:val="20"/>
        </w:rPr>
        <w:lastRenderedPageBreak/>
        <w:t>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w:t>
      </w:r>
      <w:r w:rsidR="002C605B" w:rsidRPr="00197271">
        <w:rPr>
          <w:rFonts w:ascii="GHEA Grapalat" w:hAnsi="GHEA Grapalat"/>
          <w:sz w:val="20"/>
        </w:rPr>
        <w:lastRenderedPageBreak/>
        <w:t>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б.</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97271">
        <w:rPr>
          <w:rFonts w:ascii="GHEA Grapalat" w:hAnsi="GHEA Grapalat"/>
          <w:sz w:val="20"/>
        </w:rPr>
        <w:t>рассматривающего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обороны и национальной безопасности, необходимо продолжить процесс закупки.</w:t>
      </w:r>
      <w:r w:rsidR="00996C19" w:rsidRPr="00197271">
        <w:rPr>
          <w:rFonts w:ascii="GHEA Grapalat" w:hAnsi="GHEA Grapalat"/>
          <w:sz w:val="20"/>
        </w:rPr>
        <w:t xml:space="preserve">Лицо,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заявление</w:t>
      </w:r>
      <w:r w:rsidR="00EB3C28" w:rsidRPr="0063020B">
        <w:rPr>
          <w:rFonts w:ascii="GHEA Grapalat" w:hAnsi="GHEA Grapalat"/>
          <w:sz w:val="20"/>
        </w:rPr>
        <w:t xml:space="preserve">--объявлениe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утвержденнoе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Предложения участника, относящиеся к ним документы вкладываются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7B66B2">
        <w:rPr>
          <w:rFonts w:ascii="GHEA Grapalat" w:hAnsi="GHEA Grapalat"/>
          <w:b/>
        </w:rPr>
        <w:t>NKHAAPK-GHAPDz-2020/1</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AA2710">
        <w:rPr>
          <w:rFonts w:ascii="GHEA Grapalat" w:hAnsi="GHEA Grapalat"/>
          <w:sz w:val="20"/>
          <w:szCs w:val="20"/>
        </w:rPr>
        <w:t>объявленного</w:t>
      </w:r>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 xml:space="preserve">ГНКО "ЦЕНТР ПЕРВИЧНОЙ ОХРАНЫ ЗДОРОВЬЯ </w:t>
      </w:r>
      <w:r w:rsidR="00AC7DFC" w:rsidRPr="00B17CE1">
        <w:rPr>
          <w:rFonts w:ascii="GHEA Grapalat" w:hAnsi="GHEA Grapalat"/>
          <w:sz w:val="20"/>
          <w:szCs w:val="20"/>
        </w:rPr>
        <w:t xml:space="preserve">НОР </w:t>
      </w:r>
      <w:r w:rsidR="007B66B2" w:rsidRPr="000D1C5A">
        <w:rPr>
          <w:rFonts w:ascii="GHEA Grapalat" w:hAnsi="GHEA Grapalat"/>
          <w:sz w:val="20"/>
          <w:szCs w:val="20"/>
        </w:rPr>
        <w:t>ХАБЕРД</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7B66B2">
        <w:rPr>
          <w:rFonts w:ascii="GHEA Grapalat" w:hAnsi="GHEA Grapalat"/>
          <w:sz w:val="20"/>
          <w:szCs w:val="20"/>
        </w:rPr>
        <w:t>NKHAAPK-GHAPDz-2020/1</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требованиям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7B66B2">
        <w:rPr>
          <w:rFonts w:ascii="GHEA Grapalat" w:hAnsi="GHEA Grapalat"/>
          <w:sz w:val="20"/>
        </w:rPr>
        <w:t>NKHAAPK-GHAPDz-2020/1</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r w:rsidR="00AA2710" w:rsidRPr="00AA2710">
        <w:rPr>
          <w:rFonts w:ascii="GHEA Grapalat" w:hAnsi="GHEA Grapalat"/>
          <w:sz w:val="20"/>
          <w:lang w:val="en-US"/>
        </w:rPr>
        <w:t>e</w:t>
      </w:r>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7B66B2">
        <w:rPr>
          <w:rFonts w:ascii="GHEA Grapalat" w:hAnsi="GHEA Grapalat"/>
          <w:sz w:val="20"/>
        </w:rPr>
        <w:t>NKHAAPK-GHAPDz-2020/1</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sidRPr="00AA2710">
        <w:rPr>
          <w:rFonts w:ascii="GHEA Grapalat" w:hAnsi="GHEA Grapalat"/>
          <w:i w:val="0"/>
        </w:rPr>
        <w:lastRenderedPageBreak/>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организаций, либо организаций, имеющих принадлежащую</w:t>
      </w:r>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7B66B2">
        <w:rPr>
          <w:rFonts w:ascii="GHEA Grapalat" w:hAnsi="GHEA Grapalat"/>
          <w:b/>
          <w:i/>
          <w:sz w:val="22"/>
          <w:szCs w:val="22"/>
        </w:rPr>
        <w:t>NKHAAPK-GHAPDz-2020/1</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под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7B66B2">
        <w:rPr>
          <w:rFonts w:ascii="GHEA Grapalat" w:hAnsi="GHEA Grapalat"/>
          <w:sz w:val="20"/>
        </w:rPr>
        <w:t>NKHAAPK-GHAPDz-2020/1</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7B66B2">
        <w:rPr>
          <w:rFonts w:ascii="GHEA Grapalat" w:hAnsi="GHEA Grapalat"/>
          <w:b/>
          <w:i/>
          <w:sz w:val="22"/>
          <w:szCs w:val="22"/>
        </w:rPr>
        <w:t>NKHAAPK-GHAPDz-2020/1</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7B66B2">
        <w:rPr>
          <w:rFonts w:ascii="GHEA Grapalat" w:hAnsi="GHEA Grapalat"/>
          <w:spacing w:val="-6"/>
          <w:sz w:val="20"/>
          <w:szCs w:val="20"/>
        </w:rPr>
        <w:t>NKHAAPK-GHAPDz-2020/1</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jc w:val="right"/>
        <w:rPr>
          <w:rFonts w:ascii="GHEA Grapalat" w:hAnsi="GHEA Grapalat"/>
          <w:sz w:val="18"/>
        </w:rPr>
      </w:pPr>
      <w:r w:rsidRPr="00062832">
        <w:rPr>
          <w:rFonts w:ascii="GHEA Grapalat" w:hAnsi="GHEA Grapalat"/>
          <w:sz w:val="18"/>
        </w:rPr>
        <w:t>д</w:t>
      </w:r>
      <w:r w:rsidR="00B2572B" w:rsidRPr="00062832">
        <w:rPr>
          <w:rFonts w:ascii="GHEA Grapalat" w:hAnsi="GHEA Grapalat"/>
          <w:sz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09"/>
        <w:gridCol w:w="993"/>
        <w:gridCol w:w="1418"/>
        <w:gridCol w:w="1617"/>
        <w:gridCol w:w="1448"/>
      </w:tblGrid>
      <w:tr w:rsidR="00BD50E7" w:rsidRPr="005744FC" w:rsidTr="003B4A52">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0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99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3B4A5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3B0C9F" w:rsidRPr="005744FC" w:rsidTr="003B4A5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ацетилсалициловая кислота  100 мг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100</w:t>
            </w:r>
            <w:r w:rsidRPr="006B4B31">
              <w:rPr>
                <w:rFonts w:ascii="GHEA Grapalat" w:hAnsi="GHEA Grapalat"/>
                <w:sz w:val="18"/>
                <w:szCs w:val="18"/>
              </w:rPr>
              <w:t>мг</w:t>
            </w:r>
            <w:r w:rsidRPr="00B14A94">
              <w:rPr>
                <w:rFonts w:ascii="GHEA Grapalat" w:hAnsi="GHEA Grapalat"/>
                <w:sz w:val="18"/>
                <w:szCs w:val="18"/>
              </w:rPr>
              <w:t>, 25мг/мл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rPr>
                <w:rFonts w:ascii="GHEA Grapalat" w:hAnsi="GHEA Grapalat"/>
                <w:sz w:val="20"/>
                <w:szCs w:val="20"/>
              </w:rPr>
            </w:pPr>
          </w:p>
        </w:tc>
      </w:tr>
      <w:tr w:rsidR="003B0C9F" w:rsidRPr="005744FC" w:rsidTr="003B4A5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 xml:space="preserve"> 25мг/мл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200</w:t>
            </w:r>
            <w:r w:rsidRPr="006B4B31">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w:t>
            </w:r>
            <w:r w:rsidRPr="00F73445">
              <w:rPr>
                <w:rFonts w:ascii="GHEA Grapalat" w:hAnsi="GHEA Grapalat"/>
                <w:sz w:val="18"/>
                <w:szCs w:val="18"/>
              </w:rPr>
              <w:t>4</w:t>
            </w:r>
            <w:r>
              <w:rPr>
                <w:rFonts w:ascii="GHEA Grapalat" w:hAnsi="GHEA Grapalat"/>
                <w:sz w:val="18"/>
                <w:szCs w:val="18"/>
              </w:rPr>
              <w:t>00</w:t>
            </w:r>
            <w:r w:rsidRPr="006B4B31">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F73445">
              <w:rPr>
                <w:rFonts w:ascii="GHEA Grapalat" w:hAnsi="GHEA Grapalat"/>
                <w:sz w:val="18"/>
                <w:szCs w:val="18"/>
              </w:rPr>
              <w:t>кетопрофен  150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Pr>
                <w:rFonts w:ascii="GHEA Grapalat" w:hAnsi="GHEA Grapalat"/>
                <w:sz w:val="18"/>
                <w:szCs w:val="18"/>
              </w:rPr>
              <w:t xml:space="preserve">дексаметазон </w:t>
            </w:r>
            <w:r w:rsidRPr="007B66B2">
              <w:rPr>
                <w:rFonts w:ascii="GHEA Grapalat" w:hAnsi="GHEA Grapalat"/>
                <w:sz w:val="18"/>
                <w:szCs w:val="18"/>
              </w:rPr>
              <w:t xml:space="preserve"> 4мг</w:t>
            </w:r>
            <w:r w:rsidRPr="00F73445">
              <w:rPr>
                <w:rFonts w:ascii="GHEA Grapalat" w:hAnsi="GHEA Grapalat"/>
                <w:sz w:val="18"/>
                <w:szCs w:val="18"/>
              </w:rPr>
              <w:t>/</w:t>
            </w:r>
            <w:r w:rsidRPr="007B66B2">
              <w:rPr>
                <w:rFonts w:ascii="GHEA Grapalat" w:hAnsi="GHEA Grapalat"/>
                <w:sz w:val="18"/>
                <w:szCs w:val="18"/>
              </w:rPr>
              <w:t xml:space="preserve">мл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F73445">
              <w:rPr>
                <w:rFonts w:ascii="GHEA Grapalat" w:hAnsi="GHEA Grapalat"/>
                <w:sz w:val="18"/>
                <w:szCs w:val="18"/>
              </w:rPr>
              <w:t>Лоратадин  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F73445">
              <w:rPr>
                <w:rFonts w:ascii="GHEA Grapalat" w:hAnsi="GHEA Grapalat"/>
                <w:sz w:val="18"/>
                <w:szCs w:val="18"/>
              </w:rPr>
              <w:t xml:space="preserve">преднизолон 5 </w:t>
            </w:r>
            <w:r w:rsidRPr="00B14A94">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тиосульфат натрия </w:t>
            </w:r>
            <w:r w:rsidRPr="00F73445">
              <w:rPr>
                <w:rFonts w:ascii="GHEA Grapalat" w:hAnsi="GHEA Grapalat"/>
                <w:sz w:val="18"/>
                <w:szCs w:val="18"/>
              </w:rPr>
              <w:t>30 %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250 </w:t>
            </w:r>
            <w:r w:rsidRPr="00B14A94">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500 </w:t>
            </w:r>
            <w:r w:rsidRPr="00B14A94">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73445" w:rsidRDefault="003B0C9F" w:rsidP="007E0F3A">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(500</w:t>
            </w:r>
            <w:r w:rsidRPr="00D67C4D">
              <w:rPr>
                <w:rFonts w:ascii="GHEA Grapalat" w:hAnsi="GHEA Grapalat"/>
                <w:sz w:val="18"/>
                <w:szCs w:val="18"/>
              </w:rPr>
              <w:t xml:space="preserve"> мг</w:t>
            </w:r>
            <w:r w:rsidRPr="00F73445">
              <w:rPr>
                <w:rFonts w:ascii="GHEA Grapalat" w:hAnsi="GHEA Grapalat"/>
                <w:sz w:val="18"/>
                <w:szCs w:val="18"/>
              </w:rPr>
              <w:t xml:space="preserve"> + 125</w:t>
            </w:r>
            <w:r w:rsidRPr="00D67C4D">
              <w:rPr>
                <w:rFonts w:ascii="GHEA Grapalat" w:hAnsi="GHEA Grapalat"/>
                <w:sz w:val="18"/>
                <w:szCs w:val="18"/>
              </w:rPr>
              <w:t>мг</w:t>
            </w:r>
            <w:r w:rsidRPr="00F73445">
              <w:rPr>
                <w:rFonts w:ascii="GHEA Grapalat" w:hAnsi="GHEA Grapalat"/>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D67C4D" w:rsidRDefault="003B0C9F" w:rsidP="007E0F3A">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(125</w:t>
            </w:r>
            <w:r w:rsidRPr="00D67C4D">
              <w:rPr>
                <w:rFonts w:ascii="GHEA Grapalat" w:hAnsi="GHEA Grapalat"/>
                <w:sz w:val="18"/>
                <w:szCs w:val="18"/>
              </w:rPr>
              <w:t xml:space="preserve"> мг </w:t>
            </w:r>
            <w:r w:rsidRPr="00F73445">
              <w:rPr>
                <w:rFonts w:ascii="GHEA Grapalat" w:hAnsi="GHEA Grapalat"/>
                <w:sz w:val="18"/>
                <w:szCs w:val="18"/>
              </w:rPr>
              <w:t xml:space="preserve">+31.25 </w:t>
            </w:r>
            <w:r w:rsidRPr="00D67C4D">
              <w:rPr>
                <w:rFonts w:ascii="GHEA Grapalat" w:hAnsi="GHEA Grapalat"/>
                <w:sz w:val="18"/>
                <w:szCs w:val="18"/>
              </w:rPr>
              <w:t>мг</w:t>
            </w:r>
            <w:r w:rsidRPr="00F73445">
              <w:rPr>
                <w:rFonts w:ascii="GHEA Grapalat" w:hAnsi="GHEA Grapalat"/>
                <w:sz w:val="18"/>
                <w:szCs w:val="18"/>
              </w:rPr>
              <w:t xml:space="preserve">)/5 </w:t>
            </w:r>
            <w:r w:rsidRPr="00D67C4D">
              <w:rPr>
                <w:rFonts w:ascii="GHEA Grapalat" w:hAnsi="GHEA Grapalat"/>
                <w:sz w:val="18"/>
                <w:szCs w:val="18"/>
              </w:rPr>
              <w:t>мл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7E142C" w:rsidRDefault="003B0C9F" w:rsidP="007E0F3A">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(250</w:t>
            </w:r>
            <w:r w:rsidRPr="007E142C">
              <w:rPr>
                <w:rFonts w:ascii="GHEA Grapalat" w:hAnsi="GHEA Grapalat"/>
                <w:sz w:val="18"/>
                <w:szCs w:val="18"/>
              </w:rPr>
              <w:t xml:space="preserve"> мг</w:t>
            </w:r>
            <w:r w:rsidRPr="00F73445">
              <w:rPr>
                <w:rFonts w:ascii="GHEA Grapalat" w:hAnsi="GHEA Grapalat"/>
                <w:sz w:val="18"/>
                <w:szCs w:val="18"/>
              </w:rPr>
              <w:t xml:space="preserve">+62.5 </w:t>
            </w:r>
            <w:r w:rsidRPr="007E142C">
              <w:rPr>
                <w:rFonts w:ascii="GHEA Grapalat" w:hAnsi="GHEA Grapalat"/>
                <w:sz w:val="18"/>
                <w:szCs w:val="18"/>
              </w:rPr>
              <w:t>мг</w:t>
            </w:r>
            <w:r w:rsidRPr="00F73445">
              <w:rPr>
                <w:rFonts w:ascii="GHEA Grapalat" w:hAnsi="GHEA Grapalat"/>
                <w:sz w:val="18"/>
                <w:szCs w:val="18"/>
              </w:rPr>
              <w:t xml:space="preserve">)/5 </w:t>
            </w:r>
            <w:r w:rsidRPr="007E142C">
              <w:rPr>
                <w:rFonts w:ascii="GHEA Grapalat" w:hAnsi="GHEA Grapalat"/>
                <w:sz w:val="18"/>
                <w:szCs w:val="18"/>
              </w:rPr>
              <w:t>мл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F2171" w:rsidRDefault="003B0C9F" w:rsidP="007E0F3A">
            <w:pPr>
              <w:pStyle w:val="23"/>
              <w:spacing w:line="240" w:lineRule="auto"/>
              <w:ind w:firstLine="0"/>
              <w:jc w:val="left"/>
              <w:rPr>
                <w:rFonts w:ascii="GHEA Grapalat" w:hAnsi="GHEA Grapalat"/>
                <w:sz w:val="18"/>
                <w:szCs w:val="18"/>
              </w:rPr>
            </w:pPr>
            <w:r w:rsidRPr="00BF2171">
              <w:rPr>
                <w:rFonts w:ascii="GHEA Grapalat" w:hAnsi="GHEA Grapalat"/>
                <w:sz w:val="18"/>
                <w:szCs w:val="18"/>
              </w:rPr>
              <w:t>Цефалексин</w:t>
            </w:r>
            <w:r w:rsidRPr="00F73445">
              <w:rPr>
                <w:rFonts w:ascii="GHEA Grapalat" w:hAnsi="GHEA Grapalat"/>
                <w:sz w:val="18"/>
                <w:szCs w:val="18"/>
              </w:rPr>
              <w:t xml:space="preserve"> 125 </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r w:rsidRPr="00F73445">
              <w:rPr>
                <w:rFonts w:ascii="GHEA Grapalat" w:hAnsi="GHEA Grapalat"/>
                <w:sz w:val="18"/>
                <w:szCs w:val="18"/>
              </w:rPr>
              <w:t>, 250</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250</w:t>
            </w:r>
            <w:r w:rsidRPr="00B0075A">
              <w:rPr>
                <w:rFonts w:ascii="GHEA Grapalat" w:hAnsi="GHEA Grapalat"/>
                <w:sz w:val="18"/>
                <w:szCs w:val="18"/>
              </w:rPr>
              <w:t xml:space="preserve">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500 </w:t>
            </w:r>
            <w:r w:rsidRPr="00B0075A">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19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w:t>
            </w:r>
            <w:r w:rsidRPr="00B0075A">
              <w:rPr>
                <w:rFonts w:ascii="GHEA Grapalat" w:hAnsi="GHEA Grapalat"/>
                <w:sz w:val="18"/>
                <w:szCs w:val="18"/>
              </w:rPr>
              <w:t>100 мг/ 5мл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Доксициллин 100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lastRenderedPageBreak/>
              <w:t>21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Метронидазол 200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Մետրոնիդազոլ 500 </w:t>
            </w:r>
            <w:r w:rsidRPr="006B7508">
              <w:rPr>
                <w:rFonts w:ascii="GHEA Grapalat" w:hAnsi="GHEA Grapalat"/>
                <w:sz w:val="18"/>
                <w:szCs w:val="18"/>
              </w:rPr>
              <w:t>мг</w:t>
            </w:r>
            <w:r w:rsidRPr="00B0075A">
              <w:rPr>
                <w:rFonts w:ascii="GHEA Grapalat" w:hAnsi="GHEA Grapalat"/>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0075A"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10%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500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флуконазол 50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B0075A">
              <w:rPr>
                <w:rFonts w:ascii="GHEA Grapalat" w:hAnsi="GHEA Grapalat"/>
                <w:sz w:val="18"/>
                <w:szCs w:val="18"/>
              </w:rPr>
              <w:t>Ацикловир</w:t>
            </w:r>
            <w:r w:rsidRPr="006B7508">
              <w:rPr>
                <w:rFonts w:ascii="GHEA Grapalat" w:hAnsi="GHEA Grapalat"/>
                <w:sz w:val="18"/>
                <w:szCs w:val="18"/>
              </w:rPr>
              <w:t xml:space="preserve"> </w:t>
            </w:r>
            <w:r w:rsidRPr="00B0075A">
              <w:rPr>
                <w:rFonts w:ascii="GHEA Grapalat" w:hAnsi="GHEA Grapalat"/>
                <w:sz w:val="18"/>
                <w:szCs w:val="18"/>
              </w:rPr>
              <w:t xml:space="preserve">200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варфарин </w:t>
            </w:r>
            <w:r w:rsidRPr="00B0075A">
              <w:rPr>
                <w:rFonts w:ascii="GHEA Grapalat" w:hAnsi="GHEA Grapalat"/>
                <w:sz w:val="18"/>
                <w:szCs w:val="18"/>
              </w:rPr>
              <w:t xml:space="preserve">2,5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6.25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29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25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12,5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10</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 xml:space="preserve">20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верапамил </w:t>
            </w:r>
            <w:r w:rsidRPr="00B0075A">
              <w:rPr>
                <w:rFonts w:ascii="GHEA Grapalat" w:hAnsi="GHEA Grapalat"/>
                <w:sz w:val="18"/>
                <w:szCs w:val="18"/>
              </w:rPr>
              <w:t xml:space="preserve">80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25</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6B7508"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 xml:space="preserve">50 </w:t>
            </w:r>
            <w:r w:rsidRPr="006B7508">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F80CA0">
              <w:rPr>
                <w:rFonts w:ascii="GHEA Grapalat" w:hAnsi="GHEA Grapalat"/>
                <w:sz w:val="18"/>
                <w:szCs w:val="18"/>
              </w:rPr>
              <w:t>100мг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12.5 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250 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39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F80CA0">
              <w:rPr>
                <w:rFonts w:ascii="GHEA Grapalat" w:hAnsi="GHEA Grapalat"/>
                <w:sz w:val="18"/>
                <w:szCs w:val="18"/>
              </w:rPr>
              <w:t>амиодорон 200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амлодипин </w:t>
            </w:r>
            <w:r w:rsidRPr="00F80CA0">
              <w:rPr>
                <w:rFonts w:ascii="GHEA Grapalat" w:hAnsi="GHEA Grapalat"/>
                <w:sz w:val="18"/>
                <w:szCs w:val="18"/>
              </w:rPr>
              <w:t>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эналаприл </w:t>
            </w:r>
            <w:r w:rsidRPr="00F80CA0">
              <w:rPr>
                <w:rFonts w:ascii="GHEA Grapalat" w:hAnsi="GHEA Grapalat"/>
                <w:sz w:val="18"/>
                <w:szCs w:val="18"/>
              </w:rPr>
              <w:t>10</w:t>
            </w:r>
            <w:r w:rsidRPr="00B14A94">
              <w:rPr>
                <w:rFonts w:ascii="GHEA Grapalat" w:hAnsi="GHEA Grapalat"/>
                <w:sz w:val="18"/>
                <w:szCs w:val="18"/>
              </w:rPr>
              <w:t xml:space="preserve"> </w:t>
            </w:r>
            <w:r w:rsidRPr="00F80CA0">
              <w:rPr>
                <w:rFonts w:ascii="GHEA Grapalat" w:hAnsi="GHEA Grapalat"/>
                <w:sz w:val="18"/>
                <w:szCs w:val="18"/>
              </w:rPr>
              <w:t>мг,20</w:t>
            </w:r>
            <w:r w:rsidRPr="00B14A94">
              <w:rPr>
                <w:rFonts w:ascii="GHEA Grapalat" w:hAnsi="GHEA Grapalat"/>
                <w:sz w:val="18"/>
                <w:szCs w:val="18"/>
              </w:rPr>
              <w:t xml:space="preserve">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гидрохлортиазид </w:t>
            </w:r>
            <w:r w:rsidRPr="00F80CA0">
              <w:rPr>
                <w:rFonts w:ascii="GHEA Grapalat" w:hAnsi="GHEA Grapalat"/>
                <w:sz w:val="18"/>
                <w:szCs w:val="18"/>
              </w:rPr>
              <w:t>25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8246F1">
              <w:rPr>
                <w:rFonts w:ascii="GHEA Grapalat" w:hAnsi="GHEA Grapalat"/>
                <w:sz w:val="18"/>
                <w:szCs w:val="18"/>
              </w:rPr>
              <w:t xml:space="preserve">нифедипин </w:t>
            </w:r>
            <w:r w:rsidRPr="00F80CA0">
              <w:rPr>
                <w:rFonts w:ascii="GHEA Grapalat" w:hAnsi="GHEA Grapalat"/>
                <w:sz w:val="18"/>
                <w:szCs w:val="18"/>
              </w:rPr>
              <w:t>25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50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100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2.50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49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40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50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F80CA0"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AE2768" w:rsidRDefault="003B0C9F" w:rsidP="007E0F3A">
            <w:pPr>
              <w:pStyle w:val="23"/>
              <w:spacing w:line="240" w:lineRule="auto"/>
              <w:ind w:firstLine="0"/>
              <w:jc w:val="center"/>
              <w:rPr>
                <w:rFonts w:ascii="GHEA Grapalat" w:hAnsi="GHEA Grapalat"/>
                <w:sz w:val="16"/>
              </w:rPr>
            </w:pPr>
            <w:r>
              <w:rPr>
                <w:rFonts w:ascii="GHEA Grapalat" w:hAnsi="GHEA Grapalat"/>
                <w:sz w:val="16"/>
              </w:rPr>
              <w:t>51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B4171F">
              <w:rPr>
                <w:rFonts w:ascii="GHEA Grapalat" w:hAnsi="GHEA Grapalat"/>
                <w:sz w:val="18"/>
                <w:szCs w:val="18"/>
              </w:rPr>
              <w:t xml:space="preserve">клопидогрел 75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75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20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B4171F">
              <w:rPr>
                <w:rFonts w:ascii="GHEA Grapalat" w:hAnsi="GHEA Grapalat"/>
                <w:sz w:val="18"/>
                <w:szCs w:val="18"/>
              </w:rPr>
              <w:t>сульфадиазин серебра 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индапамид </w:t>
            </w:r>
            <w:r w:rsidRPr="00B4171F">
              <w:rPr>
                <w:rFonts w:ascii="GHEA Grapalat" w:hAnsi="GHEA Grapalat"/>
                <w:sz w:val="18"/>
                <w:szCs w:val="18"/>
              </w:rPr>
              <w:t xml:space="preserve">2.5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спиронолактон</w:t>
            </w:r>
            <w:r w:rsidRPr="00EC4FF0">
              <w:rPr>
                <w:rFonts w:ascii="GHEA Grapalat" w:hAnsi="GHEA Grapalat"/>
                <w:sz w:val="18"/>
                <w:szCs w:val="18"/>
              </w:rPr>
              <w:t xml:space="preserve"> </w:t>
            </w:r>
            <w:r w:rsidRPr="00B4171F">
              <w:rPr>
                <w:rFonts w:ascii="GHEA Grapalat" w:hAnsi="GHEA Grapalat"/>
                <w:sz w:val="18"/>
                <w:szCs w:val="18"/>
              </w:rPr>
              <w:t xml:space="preserve">25 </w:t>
            </w:r>
            <w:r w:rsidRPr="00E13501">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панкреатин </w:t>
            </w:r>
            <w:r w:rsidRPr="00B4171F">
              <w:rPr>
                <w:rFonts w:ascii="GHEA Grapalat" w:hAnsi="GHEA Grapalat"/>
                <w:sz w:val="18"/>
                <w:szCs w:val="18"/>
              </w:rPr>
              <w:t xml:space="preserve">400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омепразол </w:t>
            </w:r>
            <w:r w:rsidRPr="00B4171F">
              <w:rPr>
                <w:rFonts w:ascii="GHEA Grapalat" w:hAnsi="GHEA Grapalat"/>
                <w:sz w:val="18"/>
                <w:szCs w:val="18"/>
              </w:rPr>
              <w:t xml:space="preserve">20 </w:t>
            </w:r>
            <w:r w:rsidRPr="00F80CA0">
              <w:rPr>
                <w:rFonts w:ascii="GHEA Grapalat" w:hAnsi="GHEA Grapalat"/>
                <w:sz w:val="18"/>
                <w:szCs w:val="18"/>
              </w:rPr>
              <w:t>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59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E13501" w:rsidRDefault="003B0C9F" w:rsidP="007E0F3A">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50 </w:t>
            </w:r>
            <w:r w:rsidRPr="00E13501">
              <w:rPr>
                <w:rFonts w:ascii="GHEA Grapalat" w:hAnsi="GHEA Grapalat"/>
                <w:sz w:val="18"/>
                <w:szCs w:val="18"/>
              </w:rPr>
              <w:t>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100 </w:t>
            </w:r>
            <w:r w:rsidRPr="00E13501">
              <w:rPr>
                <w:rFonts w:ascii="GHEA Grapalat" w:hAnsi="GHEA Grapalat"/>
                <w:sz w:val="18"/>
                <w:szCs w:val="18"/>
              </w:rPr>
              <w:t>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дексаметазон 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тимолол 0.25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бромид ипратропия 20 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салбутамол 100 мкг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EC0877" w:rsidRDefault="003B0C9F" w:rsidP="007E0F3A">
            <w:pPr>
              <w:pStyle w:val="23"/>
              <w:spacing w:line="240" w:lineRule="auto"/>
              <w:ind w:firstLine="0"/>
              <w:jc w:val="left"/>
              <w:rPr>
                <w:rFonts w:ascii="GHEA Grapalat" w:hAnsi="GHEA Grapalat"/>
                <w:sz w:val="18"/>
                <w:szCs w:val="18"/>
              </w:rPr>
            </w:pPr>
            <w:r w:rsidRPr="00EC0877">
              <w:rPr>
                <w:rFonts w:ascii="GHEA Grapalat" w:hAnsi="GHEA Grapalat"/>
                <w:sz w:val="18"/>
                <w:szCs w:val="18"/>
              </w:rPr>
              <w:t>холекальциферол 5мг/ мл (200 000 ММ/ мл)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66</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67</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ксилометазолин 0.05%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68</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Калциум  D3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69</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лозартан 50 мг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70</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lastRenderedPageBreak/>
              <w:t>71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10мг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72</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EB392E" w:rsidRDefault="003B0C9F" w:rsidP="007E0F3A">
            <w:pPr>
              <w:pStyle w:val="23"/>
              <w:spacing w:line="240" w:lineRule="auto"/>
              <w:ind w:firstLine="0"/>
              <w:jc w:val="left"/>
              <w:rPr>
                <w:rFonts w:ascii="GHEA Grapalat" w:hAnsi="GHEA Grapalat"/>
                <w:sz w:val="18"/>
                <w:szCs w:val="18"/>
              </w:rPr>
            </w:pPr>
            <w:r w:rsidRPr="00EB392E">
              <w:rPr>
                <w:rFonts w:ascii="GHEA Grapalat" w:hAnsi="GHEA Grapalat"/>
                <w:sz w:val="18"/>
                <w:szCs w:val="18"/>
              </w:rPr>
              <w:t>триметазидин (триметазидина дигидрохлорид) /</w:t>
            </w:r>
            <w:r w:rsidRPr="00B14A94">
              <w:rPr>
                <w:rFonts w:ascii="GHEA Grapalat" w:hAnsi="GHEA Grapalat"/>
                <w:sz w:val="18"/>
                <w:szCs w:val="18"/>
              </w:rPr>
              <w:t xml:space="preserve"> </w:t>
            </w:r>
            <w:r w:rsidRPr="005B63A3">
              <w:rPr>
                <w:rFonts w:ascii="GHEA Grapalat" w:hAnsi="GHEA Grapalat"/>
                <w:sz w:val="18"/>
                <w:szCs w:val="18"/>
              </w:rPr>
              <w:t xml:space="preserve">предуктал </w:t>
            </w:r>
            <w:r w:rsidRPr="00B14A94">
              <w:rPr>
                <w:rFonts w:ascii="GHEA Grapalat" w:hAnsi="GHEA Grapalat"/>
                <w:sz w:val="18"/>
                <w:szCs w:val="18"/>
              </w:rPr>
              <w:t>MR</w:t>
            </w:r>
            <w:r w:rsidRPr="00EB392E">
              <w:rPr>
                <w:rFonts w:ascii="GHEA Grapalat" w:hAnsi="GHEA Grapalat"/>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73</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метотрексат 10мг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74</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метилпреднизолон 16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75</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Pr="00B4171F" w:rsidRDefault="003B0C9F" w:rsidP="007E0F3A">
            <w:pPr>
              <w:pStyle w:val="23"/>
              <w:spacing w:line="240" w:lineRule="auto"/>
              <w:ind w:firstLine="0"/>
              <w:jc w:val="center"/>
              <w:rPr>
                <w:rFonts w:ascii="GHEA Grapalat" w:hAnsi="GHEA Grapalat"/>
                <w:sz w:val="16"/>
              </w:rPr>
            </w:pPr>
            <w:r w:rsidRPr="00B4171F">
              <w:rPr>
                <w:rFonts w:ascii="GHEA Grapalat" w:hAnsi="GHEA Grapalat"/>
                <w:sz w:val="16"/>
              </w:rPr>
              <w:t>76</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периндоприл + лозартан 4/1.25 мг  ,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77</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 индапамид 8/2.5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78</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10/100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79</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5 /100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80</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8/2.5/10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81</w:t>
            </w:r>
          </w:p>
        </w:tc>
        <w:tc>
          <w:tcPr>
            <w:tcW w:w="2409" w:type="dxa"/>
            <w:tcBorders>
              <w:top w:val="single" w:sz="4" w:space="0" w:color="auto"/>
              <w:left w:val="single" w:sz="4" w:space="0" w:color="auto"/>
              <w:bottom w:val="single" w:sz="4" w:space="0" w:color="auto"/>
              <w:right w:val="single" w:sz="4" w:space="0" w:color="auto"/>
            </w:tcBorders>
            <w:vAlign w:val="center"/>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4/1.25/5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82</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+амлодипин 8/2.5/5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83</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рамиприл  10/10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84</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5/5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85</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10/5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86</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 дексаметазон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87</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пантапразол 20мг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88</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амброксол  30 мг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89</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изосорбида+ мононитрат 20мг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90</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40мг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91</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60мг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92</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B14A94">
              <w:rPr>
                <w:rFonts w:ascii="GHEA Grapalat" w:hAnsi="GHEA Grapalat"/>
                <w:sz w:val="18"/>
                <w:szCs w:val="18"/>
              </w:rPr>
              <w:t>Бетаистин 16мг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93</w:t>
            </w:r>
          </w:p>
        </w:tc>
        <w:tc>
          <w:tcPr>
            <w:tcW w:w="2409" w:type="dxa"/>
            <w:tcBorders>
              <w:top w:val="single" w:sz="4" w:space="0" w:color="auto"/>
              <w:left w:val="single" w:sz="4" w:space="0" w:color="auto"/>
              <w:bottom w:val="single" w:sz="4" w:space="0" w:color="auto"/>
              <w:right w:val="single" w:sz="4" w:space="0" w:color="auto"/>
            </w:tcBorders>
          </w:tcPr>
          <w:p w:rsidR="003B0C9F" w:rsidRPr="003E45F5"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3E45F5">
              <w:rPr>
                <w:rFonts w:ascii="GHEA Grapalat" w:hAnsi="GHEA Grapalat"/>
                <w:sz w:val="18"/>
                <w:szCs w:val="18"/>
              </w:rPr>
              <w:t xml:space="preserve">+ </w:t>
            </w:r>
            <w:r w:rsidRPr="007A30F8">
              <w:rPr>
                <w:rFonts w:ascii="GHEA Grapalat" w:hAnsi="GHEA Grapalat"/>
                <w:sz w:val="18"/>
                <w:szCs w:val="18"/>
              </w:rPr>
              <w:t xml:space="preserve">амлодипин </w:t>
            </w:r>
            <w:r w:rsidRPr="003E45F5">
              <w:rPr>
                <w:rFonts w:ascii="GHEA Grapalat" w:hAnsi="GHEA Grapalat"/>
                <w:sz w:val="18"/>
                <w:szCs w:val="18"/>
              </w:rPr>
              <w:t xml:space="preserve">5/10/ </w:t>
            </w:r>
            <w:r w:rsidRPr="00B14A94">
              <w:rPr>
                <w:rFonts w:ascii="GHEA Grapalat" w:hAnsi="GHEA Grapalat"/>
                <w:sz w:val="18"/>
                <w:szCs w:val="18"/>
              </w:rPr>
              <w:t xml:space="preserve">мг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94</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B14A94">
              <w:rPr>
                <w:rFonts w:ascii="GHEA Grapalat" w:hAnsi="GHEA Grapalat"/>
                <w:sz w:val="18"/>
                <w:szCs w:val="18"/>
              </w:rPr>
              <w:t xml:space="preserve">+ </w:t>
            </w:r>
            <w:r w:rsidRPr="007A30F8">
              <w:rPr>
                <w:rFonts w:ascii="GHEA Grapalat" w:hAnsi="GHEA Grapalat"/>
                <w:sz w:val="18"/>
                <w:szCs w:val="18"/>
              </w:rPr>
              <w:t xml:space="preserve">амлодипин </w:t>
            </w:r>
            <w:r w:rsidRPr="00B14A94">
              <w:rPr>
                <w:rFonts w:ascii="GHEA Grapalat" w:hAnsi="GHEA Grapalat"/>
                <w:sz w:val="18"/>
                <w:szCs w:val="18"/>
              </w:rPr>
              <w:t>10/10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95</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5/5 мг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r w:rsidR="003B0C9F" w:rsidRPr="005744FC" w:rsidTr="003B4A52">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3B0C9F" w:rsidRDefault="003B0C9F" w:rsidP="007E0F3A">
            <w:pPr>
              <w:pStyle w:val="23"/>
              <w:spacing w:line="240" w:lineRule="auto"/>
              <w:ind w:firstLine="0"/>
              <w:jc w:val="center"/>
              <w:rPr>
                <w:rFonts w:ascii="GHEA Grapalat" w:hAnsi="GHEA Grapalat"/>
                <w:sz w:val="16"/>
              </w:rPr>
            </w:pPr>
            <w:r>
              <w:rPr>
                <w:rFonts w:ascii="GHEA Grapalat" w:hAnsi="GHEA Grapalat"/>
                <w:sz w:val="16"/>
              </w:rPr>
              <w:t>96</w:t>
            </w:r>
          </w:p>
        </w:tc>
        <w:tc>
          <w:tcPr>
            <w:tcW w:w="2409" w:type="dxa"/>
            <w:tcBorders>
              <w:top w:val="single" w:sz="4" w:space="0" w:color="auto"/>
              <w:left w:val="single" w:sz="4" w:space="0" w:color="auto"/>
              <w:bottom w:val="single" w:sz="4" w:space="0" w:color="auto"/>
              <w:right w:val="single" w:sz="4" w:space="0" w:color="auto"/>
            </w:tcBorders>
          </w:tcPr>
          <w:p w:rsidR="003B0C9F" w:rsidRPr="00B14A94" w:rsidRDefault="003B0C9F" w:rsidP="007E0F3A">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3B0C9F" w:rsidRPr="005744FC" w:rsidRDefault="003B0C9F"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lastRenderedPageBreak/>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7B66B2">
        <w:rPr>
          <w:rFonts w:ascii="GHEA Grapalat" w:hAnsi="GHEA Grapalat"/>
          <w:b/>
          <w:i/>
          <w:sz w:val="22"/>
          <w:szCs w:val="22"/>
        </w:rPr>
        <w:t>NKHAAPK-GHAPDz-2020/1</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7CE1" w:rsidRDefault="003D2FE2" w:rsidP="00E6417E">
      <w:pPr>
        <w:widowControl w:val="0"/>
        <w:tabs>
          <w:tab w:val="left" w:pos="567"/>
        </w:tabs>
        <w:ind w:right="-851"/>
        <w:jc w:val="both"/>
        <w:rPr>
          <w:rFonts w:ascii="GHEA Grapalat" w:hAnsi="GHEA Grapalat"/>
          <w:sz w:val="20"/>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 xml:space="preserve">ГНКО "ЦЕНТР ПЕРВИЧНОЙ ОХРАНЫ ЗДОРОВЬЯ </w:t>
      </w:r>
      <w:r w:rsidR="00AC7DFC" w:rsidRPr="00B17CE1">
        <w:rPr>
          <w:rFonts w:ascii="GHEA Grapalat" w:hAnsi="GHEA Grapalat"/>
          <w:sz w:val="20"/>
          <w:szCs w:val="22"/>
        </w:rPr>
        <w:t xml:space="preserve">НОР </w:t>
      </w:r>
      <w:r w:rsidR="007B66B2" w:rsidRPr="007B66B2">
        <w:rPr>
          <w:rFonts w:ascii="GHEA Grapalat" w:hAnsi="GHEA Grapalat"/>
          <w:b/>
          <w:sz w:val="20"/>
          <w:szCs w:val="22"/>
        </w:rPr>
        <w:t>ХАБЕРД</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7B66B2">
        <w:rPr>
          <w:rFonts w:ascii="GHEA Grapalat" w:hAnsi="GHEA Grapalat"/>
          <w:sz w:val="20"/>
          <w:szCs w:val="22"/>
        </w:rPr>
        <w:t>NKHAAPK-GHAPDz-2020/1</w:t>
      </w:r>
    </w:p>
    <w:p w:rsidR="003D2FE2" w:rsidRPr="00D10D9F" w:rsidRDefault="00A12D76" w:rsidP="00B17CE1">
      <w:pPr>
        <w:widowControl w:val="0"/>
        <w:tabs>
          <w:tab w:val="left" w:pos="567"/>
        </w:tabs>
        <w:ind w:right="-851"/>
        <w:jc w:val="both"/>
        <w:rPr>
          <w:rFonts w:ascii="GHEA Grapalat" w:hAnsi="GHEA Grapalat"/>
          <w:sz w:val="20"/>
          <w:szCs w:val="22"/>
        </w:rPr>
      </w:pPr>
      <w:r w:rsidRPr="00B17CE1">
        <w:rPr>
          <w:rFonts w:ascii="GHEA Grapalat" w:hAnsi="GHEA Grapalat"/>
          <w:sz w:val="20"/>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r w:rsidR="003D2FE2" w:rsidRPr="00D10D9F">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r w:rsidR="003D2FE2" w:rsidRPr="00D10D9F">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r w:rsidR="003D2FE2" w:rsidRPr="00D10D9F">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r w:rsidR="003D2FE2" w:rsidRPr="00D10D9F">
        <w:rPr>
          <w:rFonts w:ascii="GHEA Grapalat" w:hAnsi="GHEA Grapalat"/>
          <w:sz w:val="20"/>
          <w:szCs w:val="22"/>
        </w:rPr>
        <w:t>Компания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r w:rsidR="003D2FE2" w:rsidRPr="00D10D9F">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Заказчик может представить в Банк-плательщик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lastRenderedPageBreak/>
        <w:t>1.7.</w:t>
      </w:r>
      <w:r w:rsidR="003D2FE2" w:rsidRPr="00D10D9F">
        <w:rPr>
          <w:rFonts w:ascii="GHEA Grapalat" w:hAnsi="GHEA Grapalat"/>
          <w:sz w:val="20"/>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4.</w:t>
            </w:r>
            <w:r w:rsidRPr="00C30C06">
              <w:rPr>
                <w:rFonts w:ascii="GHEA Grapalat" w:hAnsi="GHEA Grapalat"/>
                <w:sz w:val="20"/>
              </w:rPr>
              <w:t>Наименование, или имя, фамилия плательщика (Компания:</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 </w:t>
            </w:r>
            <w:r w:rsidR="00AC7DFC" w:rsidRPr="00B17CE1">
              <w:rPr>
                <w:rFonts w:ascii="GHEA Grapalat" w:hAnsi="GHEA Grapalat"/>
                <w:sz w:val="20"/>
              </w:rPr>
              <w:t xml:space="preserve">НОР </w:t>
            </w:r>
            <w:r w:rsidR="007B66B2" w:rsidRPr="005451AA">
              <w:rPr>
                <w:rFonts w:ascii="GHEA Grapalat" w:hAnsi="GHEA Grapalat"/>
                <w:sz w:val="20"/>
              </w:rPr>
              <w:t>ХАБЕРД</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Pr="0088422A">
              <w:rPr>
                <w:rFonts w:ascii="GHEA Grapalat" w:hAnsi="GHEA Grapalat"/>
                <w:sz w:val="20"/>
              </w:rPr>
              <w:t xml:space="preserve"> </w:t>
            </w:r>
            <w:r w:rsidR="005451AA" w:rsidRPr="00232098">
              <w:rPr>
                <w:rFonts w:ascii="GHEA Grapalat" w:hAnsi="GHEA Grapalat" w:cs="Sylfaen"/>
                <w:sz w:val="20"/>
                <w:szCs w:val="20"/>
              </w:rPr>
              <w:t>03809936</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88422A" w:rsidRDefault="00FF452E" w:rsidP="00FF452E">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7E0F3A"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7E0F3A"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7E0F3A"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7B66B2">
        <w:rPr>
          <w:rFonts w:ascii="GHEA Grapalat" w:hAnsi="GHEA Grapalat"/>
          <w:b/>
          <w:i/>
          <w:sz w:val="20"/>
          <w:szCs w:val="20"/>
        </w:rPr>
        <w:t>NKHAAPK-GHAPDz-2020/1</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 xml:space="preserve">ГНКО "ЦЕНТР ПЕРВИЧНОЙ ОХРАНЫ ЗДОРОВЬЯ </w:t>
      </w:r>
      <w:r w:rsidR="00AC7DFC" w:rsidRPr="0088422A">
        <w:rPr>
          <w:rFonts w:ascii="GHEA Grapalat" w:hAnsi="GHEA Grapalat"/>
          <w:sz w:val="20"/>
        </w:rPr>
        <w:t xml:space="preserve">НОР </w:t>
      </w:r>
      <w:r w:rsidR="007B66B2" w:rsidRPr="005451AA">
        <w:rPr>
          <w:rFonts w:ascii="GHEA Grapalat" w:hAnsi="GHEA Grapalat"/>
          <w:sz w:val="20"/>
        </w:rPr>
        <w:t>ХАБЕРД</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7B66B2">
        <w:rPr>
          <w:rFonts w:ascii="GHEA Grapalat" w:hAnsi="GHEA Grapalat"/>
          <w:sz w:val="20"/>
        </w:rPr>
        <w:t>NKHAAPK-GHAPDz-2020/1</w:t>
      </w:r>
      <w:r w:rsidRPr="002448B4">
        <w:rPr>
          <w:rFonts w:ascii="GHEA Grapalat" w:hAnsi="GHEA Grapalat"/>
          <w:sz w:val="20"/>
        </w:rPr>
        <w:t>.</w:t>
      </w:r>
    </w:p>
    <w:p w:rsidR="000A214C" w:rsidRPr="002448B4" w:rsidRDefault="002448B4" w:rsidP="0088422A">
      <w:pPr>
        <w:widowControl w:val="0"/>
        <w:ind w:right="-851"/>
        <w:jc w:val="both"/>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r w:rsidR="000A214C" w:rsidRPr="002448B4">
        <w:rPr>
          <w:rFonts w:ascii="GHEA Grapalat" w:hAnsi="GHEA Grapalat"/>
          <w:sz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r w:rsidR="000A214C" w:rsidRPr="002448B4">
        <w:rPr>
          <w:rFonts w:ascii="GHEA Grapalat" w:hAnsi="GHEA Grapalat"/>
          <w:sz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r w:rsidR="000A214C" w:rsidRPr="002448B4">
        <w:rPr>
          <w:rFonts w:ascii="GHEA Grapalat" w:hAnsi="GHEA Grapalat"/>
          <w:sz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r w:rsidR="000A214C" w:rsidRPr="002448B4">
        <w:rPr>
          <w:rFonts w:ascii="GHEA Grapalat" w:hAnsi="GHEA Grapalat"/>
          <w:sz w:val="20"/>
        </w:rPr>
        <w:t>Компания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r w:rsidR="000A214C" w:rsidRPr="002448B4">
        <w:rPr>
          <w:rFonts w:ascii="GHEA Grapalat" w:hAnsi="GHEA Grapalat"/>
          <w:sz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lastRenderedPageBreak/>
        <w:t>1.6.</w:t>
      </w:r>
      <w:r w:rsidR="000A214C" w:rsidRPr="002448B4">
        <w:rPr>
          <w:rFonts w:ascii="GHEA Grapalat" w:hAnsi="GHEA Grapalat"/>
          <w:sz w:val="20"/>
        </w:rPr>
        <w:t>Заказчик может представить в Банк-плательщик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(двух) рабочих дней после получения платежного требования должен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в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4.Наименование, или имя, фамилия плательщика (Компания:</w:t>
            </w:r>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 </w:t>
            </w:r>
            <w:r w:rsidR="00AC7DFC" w:rsidRPr="0088422A">
              <w:rPr>
                <w:rFonts w:ascii="GHEA Grapalat" w:hAnsi="GHEA Grapalat"/>
                <w:sz w:val="20"/>
              </w:rPr>
              <w:t xml:space="preserve">НОР </w:t>
            </w:r>
            <w:r w:rsidR="007B66B2" w:rsidRPr="005451AA">
              <w:rPr>
                <w:rFonts w:ascii="GHEA Grapalat" w:hAnsi="GHEA Grapalat"/>
                <w:sz w:val="20"/>
              </w:rPr>
              <w:t>ХАБЕРД</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r w:rsidR="005451AA" w:rsidRPr="00232098">
              <w:rPr>
                <w:rFonts w:ascii="GHEA Grapalat" w:hAnsi="GHEA Grapalat" w:cs="Sylfaen"/>
                <w:sz w:val="20"/>
                <w:szCs w:val="20"/>
              </w:rPr>
              <w:t>03809936</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88422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23.в Дата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7B66B2">
        <w:rPr>
          <w:rFonts w:ascii="GHEA Grapalat" w:hAnsi="GHEA Grapalat"/>
          <w:b/>
          <w:i/>
          <w:szCs w:val="24"/>
        </w:rPr>
        <w:t>NKHAAPK-GHAPDz-2020/1</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7B66B2">
        <w:rPr>
          <w:rFonts w:ascii="GHEA Grapalat" w:hAnsi="GHEA Grapalat"/>
          <w:b/>
          <w:sz w:val="22"/>
        </w:rPr>
        <w:t>NKHAAPK-GHAPDz-2020/1</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Отказываться от товара в случае непоставки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восполнения недопереданного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FF452E" w:rsidRPr="007B66B2" w:rsidRDefault="00071D1C" w:rsidP="0088422A">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w:t>
      </w:r>
      <w:r w:rsidR="0088422A">
        <w:rPr>
          <w:rFonts w:ascii="GHEA Grapalat" w:hAnsi="GHEA Grapalat"/>
          <w:sz w:val="20"/>
        </w:rPr>
        <w:t>но уведомить об этом Покупателя</w:t>
      </w: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________ драмов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xml:space="preserve">. Цена договора включает все платежи (расходы), осуществляемые Продавцом с целью обеспечения </w:t>
      </w:r>
      <w:r w:rsidRPr="001D1C96">
        <w:rPr>
          <w:rFonts w:ascii="GHEA Grapalat" w:hAnsi="GHEA Grapalat"/>
          <w:sz w:val="20"/>
        </w:rPr>
        <w:lastRenderedPageBreak/>
        <w:t>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позднее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C6037">
        <w:rPr>
          <w:rFonts w:ascii="GHEA Grapalat" w:hAnsi="GHEA Grapalat"/>
          <w:sz w:val="20"/>
        </w:rPr>
        <w:t xml:space="preserve"> расторгает договор</w:t>
      </w:r>
      <w:r w:rsidRPr="006C6037">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C6037">
        <w:rPr>
          <w:rFonts w:ascii="GHEA Grapalat" w:hAnsi="GHEA Grapalat"/>
          <w:sz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1"/>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7B66B2">
        <w:rPr>
          <w:rFonts w:ascii="GHEA Grapalat" w:hAnsi="GHEA Grapalat"/>
          <w:b/>
          <w:i/>
          <w:sz w:val="20"/>
        </w:rPr>
        <w:t>NKHAAPK-GHAPDz-2020/1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r w:rsidRPr="00602182">
        <w:rPr>
          <w:rFonts w:ascii="GHEA Grapalat" w:hAnsi="GHEA Grapalat"/>
          <w:sz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17"/>
        <w:gridCol w:w="1377"/>
        <w:gridCol w:w="891"/>
        <w:gridCol w:w="992"/>
        <w:gridCol w:w="2410"/>
        <w:gridCol w:w="810"/>
        <w:gridCol w:w="354"/>
        <w:gridCol w:w="1104"/>
        <w:gridCol w:w="1134"/>
        <w:gridCol w:w="992"/>
        <w:gridCol w:w="1022"/>
        <w:gridCol w:w="1158"/>
        <w:gridCol w:w="947"/>
      </w:tblGrid>
      <w:tr w:rsidR="00B138F3" w:rsidRPr="00B138F3" w:rsidTr="00F57515">
        <w:trPr>
          <w:jc w:val="center"/>
        </w:trPr>
        <w:tc>
          <w:tcPr>
            <w:tcW w:w="16350"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57515">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91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68" w:type="dxa"/>
            <w:gridSpan w:val="2"/>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92"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2410"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64"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0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rsidR="00202268" w:rsidRDefault="00202268" w:rsidP="00B46D58">
            <w:pPr>
              <w:widowControl w:val="0"/>
              <w:ind w:left="-126" w:right="-108"/>
              <w:jc w:val="center"/>
              <w:rPr>
                <w:rFonts w:ascii="GHEA Grapalat" w:hAnsi="GHEA Grapalat"/>
                <w:sz w:val="16"/>
                <w:szCs w:val="16"/>
                <w:lang w:val="en-US"/>
              </w:rPr>
            </w:pPr>
            <w:r w:rsidRPr="00B138F3">
              <w:rPr>
                <w:rFonts w:ascii="GHEA Grapalat" w:hAnsi="GHEA Grapalat"/>
                <w:sz w:val="16"/>
                <w:szCs w:val="16"/>
              </w:rPr>
              <w:t>О</w:t>
            </w:r>
            <w:r w:rsidR="00071D1C" w:rsidRPr="00B138F3">
              <w:rPr>
                <w:rFonts w:ascii="GHEA Grapalat" w:hAnsi="GHEA Grapalat"/>
                <w:sz w:val="16"/>
                <w:szCs w:val="16"/>
              </w:rPr>
              <w:t>бщий</w:t>
            </w:r>
          </w:p>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312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F57515">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1917" w:type="dxa"/>
            <w:vMerge/>
            <w:vAlign w:val="center"/>
          </w:tcPr>
          <w:p w:rsidR="00071D1C" w:rsidRPr="00B138F3" w:rsidRDefault="00071D1C" w:rsidP="00B46D58">
            <w:pPr>
              <w:widowControl w:val="0"/>
              <w:jc w:val="center"/>
              <w:rPr>
                <w:rFonts w:ascii="GHEA Grapalat" w:hAnsi="GHEA Grapalat"/>
                <w:sz w:val="16"/>
                <w:szCs w:val="16"/>
              </w:rPr>
            </w:pPr>
          </w:p>
        </w:tc>
        <w:tc>
          <w:tcPr>
            <w:tcW w:w="2268"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2410" w:type="dxa"/>
            <w:vMerge/>
            <w:vAlign w:val="center"/>
          </w:tcPr>
          <w:p w:rsidR="00071D1C" w:rsidRPr="00B138F3" w:rsidRDefault="00071D1C" w:rsidP="00B46D58">
            <w:pPr>
              <w:widowControl w:val="0"/>
              <w:jc w:val="center"/>
              <w:rPr>
                <w:rFonts w:ascii="GHEA Grapalat" w:hAnsi="GHEA Grapalat"/>
                <w:sz w:val="16"/>
                <w:szCs w:val="16"/>
              </w:rPr>
            </w:pPr>
          </w:p>
        </w:tc>
        <w:tc>
          <w:tcPr>
            <w:tcW w:w="1164"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104"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102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Default="005646FC" w:rsidP="00B46D58">
            <w:pPr>
              <w:widowControl w:val="0"/>
              <w:ind w:left="-132" w:right="-129"/>
              <w:jc w:val="center"/>
              <w:rPr>
                <w:rStyle w:val="af6"/>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p w:rsidR="00676A97" w:rsidRPr="00676A97" w:rsidRDefault="00676A97" w:rsidP="00B46D58">
            <w:pPr>
              <w:widowControl w:val="0"/>
              <w:ind w:left="-132" w:right="-129"/>
              <w:jc w:val="center"/>
              <w:rPr>
                <w:rFonts w:ascii="GHEA Grapalat" w:hAnsi="GHEA Grapalat"/>
                <w:sz w:val="16"/>
                <w:szCs w:val="16"/>
                <w:lang w:val="en-US"/>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33621761</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ацетилсалициловая кислота  100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ацетилсалициловая кислота  100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Pr>
                <w:rFonts w:ascii="Sylfaen" w:hAnsi="Sylfaen" w:cs="Calibri"/>
                <w:color w:val="000000"/>
                <w:sz w:val="16"/>
                <w:szCs w:val="16"/>
                <w:lang w:val="en-US"/>
              </w:rPr>
              <w:t>флакон</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4200</w:t>
            </w:r>
          </w:p>
        </w:tc>
        <w:tc>
          <w:tcPr>
            <w:tcW w:w="1022" w:type="dxa"/>
            <w:vMerge w:val="restart"/>
            <w:vAlign w:val="center"/>
          </w:tcPr>
          <w:p w:rsidR="003B75AE" w:rsidRDefault="003B75AE" w:rsidP="003B75AE">
            <w:pPr>
              <w:jc w:val="center"/>
              <w:rPr>
                <w:rFonts w:ascii="Sylfaen" w:hAnsi="Sylfaen" w:cs="Calibri"/>
                <w:color w:val="000000"/>
                <w:sz w:val="20"/>
                <w:szCs w:val="20"/>
              </w:rPr>
            </w:pPr>
            <w:r w:rsidRPr="009B62F1">
              <w:rPr>
                <w:rFonts w:ascii="GHEA Grapalat" w:hAnsi="GHEA Grapalat"/>
                <w:i/>
              </w:rPr>
              <w:t xml:space="preserve">ЦЕНТР ПЕРВИЧНОЙ ОХРАНЫ ЗДОРОВЬЯ </w:t>
            </w:r>
            <w:r w:rsidRPr="00AC7DFC">
              <w:rPr>
                <w:rFonts w:ascii="GHEA Grapalat" w:hAnsi="GHEA Grapalat"/>
                <w:i/>
              </w:rPr>
              <w:t xml:space="preserve">НОР </w:t>
            </w:r>
            <w:r w:rsidRPr="007B66B2">
              <w:rPr>
                <w:rFonts w:ascii="GHEA Grapalat" w:hAnsi="GHEA Grapalat"/>
                <w:i/>
              </w:rPr>
              <w:t>ХАБЕРД</w:t>
            </w: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4200</w:t>
            </w:r>
          </w:p>
        </w:tc>
        <w:tc>
          <w:tcPr>
            <w:tcW w:w="947" w:type="dxa"/>
            <w:vMerge w:val="restart"/>
            <w:vAlign w:val="center"/>
          </w:tcPr>
          <w:p w:rsidR="003B75AE" w:rsidRDefault="003B75AE" w:rsidP="003B75AE">
            <w:pPr>
              <w:jc w:val="center"/>
              <w:rPr>
                <w:rFonts w:ascii="Sylfaen" w:hAnsi="Sylfaen" w:cs="Calibri"/>
                <w:color w:val="000000"/>
                <w:sz w:val="20"/>
                <w:szCs w:val="20"/>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33631310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100</w:t>
            </w:r>
            <w:r w:rsidRPr="006B4B31">
              <w:rPr>
                <w:rFonts w:ascii="GHEA Grapalat" w:hAnsi="GHEA Grapalat"/>
                <w:sz w:val="18"/>
                <w:szCs w:val="18"/>
              </w:rPr>
              <w:t>мг</w:t>
            </w:r>
            <w:r w:rsidRPr="00B14A94">
              <w:rPr>
                <w:rFonts w:ascii="GHEA Grapalat" w:hAnsi="GHEA Grapalat"/>
                <w:sz w:val="18"/>
                <w:szCs w:val="18"/>
              </w:rPr>
              <w:t>, 25мг/мл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100</w:t>
            </w:r>
            <w:r w:rsidRPr="006B4B31">
              <w:rPr>
                <w:rFonts w:ascii="GHEA Grapalat" w:hAnsi="GHEA Grapalat"/>
                <w:sz w:val="18"/>
                <w:szCs w:val="18"/>
              </w:rPr>
              <w:t>мг</w:t>
            </w:r>
            <w:r w:rsidRPr="00B14A94">
              <w:rPr>
                <w:rFonts w:ascii="GHEA Grapalat" w:hAnsi="GHEA Grapalat"/>
                <w:sz w:val="18"/>
                <w:szCs w:val="18"/>
              </w:rPr>
              <w:t>, 25мг/мл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Pr>
                <w:rFonts w:ascii="Sylfaen" w:hAnsi="Sylfaen" w:cs="Calibri"/>
                <w:color w:val="000000"/>
                <w:sz w:val="16"/>
                <w:szCs w:val="16"/>
                <w:lang w:val="en-US"/>
              </w:rPr>
              <w:t>ампула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1022" w:type="dxa"/>
            <w:vMerge/>
            <w:vAlign w:val="center"/>
          </w:tcPr>
          <w:p w:rsidR="003B75AE" w:rsidRPr="00170038" w:rsidRDefault="003B75AE" w:rsidP="003B75AE">
            <w:pPr>
              <w:pStyle w:val="23"/>
              <w:spacing w:line="240" w:lineRule="auto"/>
              <w:ind w:firstLine="0"/>
              <w:jc w:val="center"/>
              <w:rPr>
                <w:rFonts w:ascii="GHEA Grapalat" w:hAnsi="GHEA Grapalat"/>
                <w:sz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33631310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 xml:space="preserve"> 25мг/мл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 xml:space="preserve"> 25мг/мл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200</w:t>
            </w:r>
            <w:r w:rsidRPr="006B4B31">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200</w:t>
            </w:r>
            <w:r w:rsidRPr="006B4B31">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w:t>
            </w:r>
            <w:r w:rsidRPr="00F73445">
              <w:rPr>
                <w:rFonts w:ascii="GHEA Grapalat" w:hAnsi="GHEA Grapalat"/>
                <w:sz w:val="18"/>
                <w:szCs w:val="18"/>
              </w:rPr>
              <w:t>4</w:t>
            </w:r>
            <w:r>
              <w:rPr>
                <w:rFonts w:ascii="GHEA Grapalat" w:hAnsi="GHEA Grapalat"/>
                <w:sz w:val="18"/>
                <w:szCs w:val="18"/>
              </w:rPr>
              <w:t>00</w:t>
            </w:r>
            <w:r w:rsidRPr="006B4B31">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w:t>
            </w:r>
            <w:r w:rsidRPr="00F73445">
              <w:rPr>
                <w:rFonts w:ascii="GHEA Grapalat" w:hAnsi="GHEA Grapalat"/>
                <w:sz w:val="18"/>
                <w:szCs w:val="18"/>
              </w:rPr>
              <w:t>4</w:t>
            </w:r>
            <w:r>
              <w:rPr>
                <w:rFonts w:ascii="GHEA Grapalat" w:hAnsi="GHEA Grapalat"/>
                <w:sz w:val="18"/>
                <w:szCs w:val="18"/>
              </w:rPr>
              <w:t>00</w:t>
            </w:r>
            <w:r w:rsidRPr="006B4B31">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33631300</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кетопрофен  150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кетопрофен  150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33661153</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 xml:space="preserve">дексаметазон </w:t>
            </w:r>
            <w:r w:rsidRPr="007B66B2">
              <w:rPr>
                <w:rFonts w:ascii="GHEA Grapalat" w:hAnsi="GHEA Grapalat"/>
                <w:sz w:val="18"/>
                <w:szCs w:val="18"/>
              </w:rPr>
              <w:t xml:space="preserve"> 4мг</w:t>
            </w:r>
            <w:r w:rsidRPr="00F73445">
              <w:rPr>
                <w:rFonts w:ascii="GHEA Grapalat" w:hAnsi="GHEA Grapalat"/>
                <w:sz w:val="18"/>
                <w:szCs w:val="18"/>
              </w:rPr>
              <w:t>/</w:t>
            </w:r>
            <w:r w:rsidRPr="007B66B2">
              <w:rPr>
                <w:rFonts w:ascii="GHEA Grapalat" w:hAnsi="GHEA Grapalat"/>
                <w:sz w:val="18"/>
                <w:szCs w:val="18"/>
              </w:rPr>
              <w:t xml:space="preserve">мл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 xml:space="preserve">дексаметазон </w:t>
            </w:r>
            <w:r w:rsidRPr="007B66B2">
              <w:rPr>
                <w:rFonts w:ascii="GHEA Grapalat" w:hAnsi="GHEA Grapalat"/>
                <w:sz w:val="18"/>
                <w:szCs w:val="18"/>
              </w:rPr>
              <w:t xml:space="preserve"> 4мг</w:t>
            </w:r>
            <w:r w:rsidRPr="00F73445">
              <w:rPr>
                <w:rFonts w:ascii="GHEA Grapalat" w:hAnsi="GHEA Grapalat"/>
                <w:sz w:val="18"/>
                <w:szCs w:val="18"/>
              </w:rPr>
              <w:t>/</w:t>
            </w:r>
            <w:r w:rsidRPr="007B66B2">
              <w:rPr>
                <w:rFonts w:ascii="GHEA Grapalat" w:hAnsi="GHEA Grapalat"/>
                <w:sz w:val="18"/>
                <w:szCs w:val="18"/>
              </w:rPr>
              <w:t xml:space="preserve">мл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33671131</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Лоратадин  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Лоратадин  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33642210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 xml:space="preserve">преднизолон 5 </w:t>
            </w:r>
            <w:r w:rsidRPr="00B14A94">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 xml:space="preserve">преднизолон 5 </w:t>
            </w:r>
            <w:r w:rsidRPr="00B14A94">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250 </w:t>
            </w:r>
            <w:r w:rsidRPr="00B14A94">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250 </w:t>
            </w:r>
            <w:r w:rsidRPr="00B14A94">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500 </w:t>
            </w:r>
            <w:r w:rsidRPr="00B14A94">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500 </w:t>
            </w:r>
            <w:r w:rsidRPr="00B14A94">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12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268" w:type="dxa"/>
            <w:gridSpan w:val="2"/>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(500</w:t>
            </w:r>
            <w:r w:rsidRPr="00D67C4D">
              <w:rPr>
                <w:rFonts w:ascii="GHEA Grapalat" w:hAnsi="GHEA Grapalat"/>
                <w:sz w:val="18"/>
                <w:szCs w:val="18"/>
              </w:rPr>
              <w:t xml:space="preserve"> мг</w:t>
            </w:r>
            <w:r w:rsidRPr="00F73445">
              <w:rPr>
                <w:rFonts w:ascii="GHEA Grapalat" w:hAnsi="GHEA Grapalat"/>
                <w:sz w:val="18"/>
                <w:szCs w:val="18"/>
              </w:rPr>
              <w:t xml:space="preserve"> + 125</w:t>
            </w:r>
            <w:r w:rsidRPr="00D67C4D">
              <w:rPr>
                <w:rFonts w:ascii="GHEA Grapalat" w:hAnsi="GHEA Grapalat"/>
                <w:sz w:val="18"/>
                <w:szCs w:val="18"/>
              </w:rPr>
              <w:t>мг</w:t>
            </w:r>
            <w:r w:rsidRPr="00F73445">
              <w:rPr>
                <w:rFonts w:ascii="GHEA Grapalat" w:hAnsi="GHEA Grapalat"/>
                <w:sz w:val="18"/>
                <w:szCs w:val="18"/>
              </w:rPr>
              <w:t>)</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(500</w:t>
            </w:r>
            <w:r w:rsidRPr="00D67C4D">
              <w:rPr>
                <w:rFonts w:ascii="GHEA Grapalat" w:hAnsi="GHEA Grapalat"/>
                <w:sz w:val="18"/>
                <w:szCs w:val="18"/>
              </w:rPr>
              <w:t xml:space="preserve"> мг</w:t>
            </w:r>
            <w:r w:rsidRPr="00F73445">
              <w:rPr>
                <w:rFonts w:ascii="GHEA Grapalat" w:hAnsi="GHEA Grapalat"/>
                <w:sz w:val="18"/>
                <w:szCs w:val="18"/>
              </w:rPr>
              <w:t xml:space="preserve"> + 125</w:t>
            </w:r>
            <w:r w:rsidRPr="00D67C4D">
              <w:rPr>
                <w:rFonts w:ascii="GHEA Grapalat" w:hAnsi="GHEA Grapalat"/>
                <w:sz w:val="18"/>
                <w:szCs w:val="18"/>
              </w:rPr>
              <w:t>мг</w:t>
            </w:r>
            <w:r w:rsidRPr="00F73445">
              <w:rPr>
                <w:rFonts w:ascii="GHEA Grapalat" w:hAnsi="GHEA Grapalat"/>
                <w:sz w:val="18"/>
                <w:szCs w:val="18"/>
              </w:rPr>
              <w:t>)</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13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268" w:type="dxa"/>
            <w:gridSpan w:val="2"/>
            <w:vAlign w:val="center"/>
          </w:tcPr>
          <w:p w:rsidR="003B75AE" w:rsidRPr="00D67C4D"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(125</w:t>
            </w:r>
            <w:r w:rsidRPr="00D67C4D">
              <w:rPr>
                <w:rFonts w:ascii="GHEA Grapalat" w:hAnsi="GHEA Grapalat"/>
                <w:sz w:val="18"/>
                <w:szCs w:val="18"/>
              </w:rPr>
              <w:t xml:space="preserve"> мг </w:t>
            </w:r>
            <w:r w:rsidRPr="00F73445">
              <w:rPr>
                <w:rFonts w:ascii="GHEA Grapalat" w:hAnsi="GHEA Grapalat"/>
                <w:sz w:val="18"/>
                <w:szCs w:val="18"/>
              </w:rPr>
              <w:t xml:space="preserve">+31.25 </w:t>
            </w:r>
            <w:r w:rsidRPr="00D67C4D">
              <w:rPr>
                <w:rFonts w:ascii="GHEA Grapalat" w:hAnsi="GHEA Grapalat"/>
                <w:sz w:val="18"/>
                <w:szCs w:val="18"/>
              </w:rPr>
              <w:t>мг</w:t>
            </w:r>
            <w:r w:rsidRPr="00F73445">
              <w:rPr>
                <w:rFonts w:ascii="GHEA Grapalat" w:hAnsi="GHEA Grapalat"/>
                <w:sz w:val="18"/>
                <w:szCs w:val="18"/>
              </w:rPr>
              <w:t xml:space="preserve">)/5 </w:t>
            </w:r>
            <w:r w:rsidRPr="00D67C4D">
              <w:rPr>
                <w:rFonts w:ascii="GHEA Grapalat" w:hAnsi="GHEA Grapalat"/>
                <w:sz w:val="18"/>
                <w:szCs w:val="18"/>
              </w:rPr>
              <w:t>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D67C4D"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(125</w:t>
            </w:r>
            <w:r w:rsidRPr="00D67C4D">
              <w:rPr>
                <w:rFonts w:ascii="GHEA Grapalat" w:hAnsi="GHEA Grapalat"/>
                <w:sz w:val="18"/>
                <w:szCs w:val="18"/>
              </w:rPr>
              <w:t xml:space="preserve"> мг </w:t>
            </w:r>
            <w:r w:rsidRPr="00F73445">
              <w:rPr>
                <w:rFonts w:ascii="GHEA Grapalat" w:hAnsi="GHEA Grapalat"/>
                <w:sz w:val="18"/>
                <w:szCs w:val="18"/>
              </w:rPr>
              <w:t xml:space="preserve">+31.25 </w:t>
            </w:r>
            <w:r w:rsidRPr="00D67C4D">
              <w:rPr>
                <w:rFonts w:ascii="GHEA Grapalat" w:hAnsi="GHEA Grapalat"/>
                <w:sz w:val="18"/>
                <w:szCs w:val="18"/>
              </w:rPr>
              <w:t>мг</w:t>
            </w:r>
            <w:r w:rsidRPr="00F73445">
              <w:rPr>
                <w:rFonts w:ascii="GHEA Grapalat" w:hAnsi="GHEA Grapalat"/>
                <w:sz w:val="18"/>
                <w:szCs w:val="18"/>
              </w:rPr>
              <w:t xml:space="preserve">)/5 </w:t>
            </w:r>
            <w:r w:rsidRPr="00D67C4D">
              <w:rPr>
                <w:rFonts w:ascii="GHEA Grapalat" w:hAnsi="GHEA Grapalat"/>
                <w:sz w:val="18"/>
                <w:szCs w:val="18"/>
              </w:rPr>
              <w:t>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268" w:type="dxa"/>
            <w:gridSpan w:val="2"/>
            <w:vAlign w:val="center"/>
          </w:tcPr>
          <w:p w:rsidR="003B75AE" w:rsidRPr="007E142C"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(250</w:t>
            </w:r>
            <w:r w:rsidRPr="007E142C">
              <w:rPr>
                <w:rFonts w:ascii="GHEA Grapalat" w:hAnsi="GHEA Grapalat"/>
                <w:sz w:val="18"/>
                <w:szCs w:val="18"/>
              </w:rPr>
              <w:t xml:space="preserve"> мг</w:t>
            </w:r>
            <w:r w:rsidRPr="00F73445">
              <w:rPr>
                <w:rFonts w:ascii="GHEA Grapalat" w:hAnsi="GHEA Grapalat"/>
                <w:sz w:val="18"/>
                <w:szCs w:val="18"/>
              </w:rPr>
              <w:t xml:space="preserve">+62.5 </w:t>
            </w:r>
            <w:r w:rsidRPr="007E142C">
              <w:rPr>
                <w:rFonts w:ascii="GHEA Grapalat" w:hAnsi="GHEA Grapalat"/>
                <w:sz w:val="18"/>
                <w:szCs w:val="18"/>
              </w:rPr>
              <w:t>мг</w:t>
            </w:r>
            <w:r w:rsidRPr="00F73445">
              <w:rPr>
                <w:rFonts w:ascii="GHEA Grapalat" w:hAnsi="GHEA Grapalat"/>
                <w:sz w:val="18"/>
                <w:szCs w:val="18"/>
              </w:rPr>
              <w:t xml:space="preserve">)/5 </w:t>
            </w:r>
            <w:r w:rsidRPr="007E142C">
              <w:rPr>
                <w:rFonts w:ascii="GHEA Grapalat" w:hAnsi="GHEA Grapalat"/>
                <w:sz w:val="18"/>
                <w:szCs w:val="18"/>
              </w:rPr>
              <w:t>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7E142C"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(250</w:t>
            </w:r>
            <w:r w:rsidRPr="007E142C">
              <w:rPr>
                <w:rFonts w:ascii="GHEA Grapalat" w:hAnsi="GHEA Grapalat"/>
                <w:sz w:val="18"/>
                <w:szCs w:val="18"/>
              </w:rPr>
              <w:t xml:space="preserve"> мг</w:t>
            </w:r>
            <w:r w:rsidRPr="00F73445">
              <w:rPr>
                <w:rFonts w:ascii="GHEA Grapalat" w:hAnsi="GHEA Grapalat"/>
                <w:sz w:val="18"/>
                <w:szCs w:val="18"/>
              </w:rPr>
              <w:t xml:space="preserve">+62.5 </w:t>
            </w:r>
            <w:r w:rsidRPr="007E142C">
              <w:rPr>
                <w:rFonts w:ascii="GHEA Grapalat" w:hAnsi="GHEA Grapalat"/>
                <w:sz w:val="18"/>
                <w:szCs w:val="18"/>
              </w:rPr>
              <w:t>мг</w:t>
            </w:r>
            <w:r w:rsidRPr="00F73445">
              <w:rPr>
                <w:rFonts w:ascii="GHEA Grapalat" w:hAnsi="GHEA Grapalat"/>
                <w:sz w:val="18"/>
                <w:szCs w:val="18"/>
              </w:rPr>
              <w:t xml:space="preserve">)/5 </w:t>
            </w:r>
            <w:r w:rsidRPr="007E142C">
              <w:rPr>
                <w:rFonts w:ascii="GHEA Grapalat" w:hAnsi="GHEA Grapalat"/>
                <w:sz w:val="18"/>
                <w:szCs w:val="18"/>
              </w:rPr>
              <w:t>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restart"/>
            <w:vAlign w:val="center"/>
          </w:tcPr>
          <w:p w:rsidR="003B75AE" w:rsidRDefault="003B75AE" w:rsidP="003B75AE">
            <w:pPr>
              <w:jc w:val="center"/>
              <w:rPr>
                <w:rFonts w:ascii="Sylfaen" w:hAnsi="Sylfaen" w:cs="Calibri"/>
                <w:color w:val="000000"/>
                <w:sz w:val="20"/>
                <w:szCs w:val="20"/>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restart"/>
            <w:vAlign w:val="center"/>
          </w:tcPr>
          <w:p w:rsidR="003B75AE" w:rsidRDefault="003B75AE" w:rsidP="003B75AE">
            <w:pPr>
              <w:jc w:val="center"/>
              <w:rPr>
                <w:rFonts w:ascii="Sylfaen" w:hAnsi="Sylfaen" w:cs="Calibri"/>
                <w:color w:val="000000"/>
                <w:sz w:val="20"/>
                <w:szCs w:val="20"/>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33651115</w:t>
            </w:r>
          </w:p>
        </w:tc>
        <w:tc>
          <w:tcPr>
            <w:tcW w:w="2268" w:type="dxa"/>
            <w:gridSpan w:val="2"/>
            <w:vAlign w:val="center"/>
          </w:tcPr>
          <w:p w:rsidR="003B75AE" w:rsidRPr="00BF2171" w:rsidRDefault="003B75AE" w:rsidP="003B75AE">
            <w:pPr>
              <w:pStyle w:val="23"/>
              <w:spacing w:line="240" w:lineRule="auto"/>
              <w:ind w:firstLine="0"/>
              <w:jc w:val="left"/>
              <w:rPr>
                <w:rFonts w:ascii="GHEA Grapalat" w:hAnsi="GHEA Grapalat"/>
                <w:sz w:val="18"/>
                <w:szCs w:val="18"/>
              </w:rPr>
            </w:pPr>
            <w:r w:rsidRPr="00BF2171">
              <w:rPr>
                <w:rFonts w:ascii="GHEA Grapalat" w:hAnsi="GHEA Grapalat"/>
                <w:sz w:val="18"/>
                <w:szCs w:val="18"/>
              </w:rPr>
              <w:t>Цефалексин</w:t>
            </w:r>
            <w:r w:rsidRPr="00F73445">
              <w:rPr>
                <w:rFonts w:ascii="GHEA Grapalat" w:hAnsi="GHEA Grapalat"/>
                <w:sz w:val="18"/>
                <w:szCs w:val="18"/>
              </w:rPr>
              <w:t xml:space="preserve"> 125 </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r w:rsidRPr="00F73445">
              <w:rPr>
                <w:rFonts w:ascii="GHEA Grapalat" w:hAnsi="GHEA Grapalat"/>
                <w:sz w:val="18"/>
                <w:szCs w:val="18"/>
              </w:rPr>
              <w:t>, 250</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F2171" w:rsidRDefault="003B75AE" w:rsidP="003B75AE">
            <w:pPr>
              <w:pStyle w:val="23"/>
              <w:spacing w:line="240" w:lineRule="auto"/>
              <w:ind w:firstLine="0"/>
              <w:jc w:val="left"/>
              <w:rPr>
                <w:rFonts w:ascii="GHEA Grapalat" w:hAnsi="GHEA Grapalat"/>
                <w:sz w:val="18"/>
                <w:szCs w:val="18"/>
              </w:rPr>
            </w:pPr>
            <w:r w:rsidRPr="00BF2171">
              <w:rPr>
                <w:rFonts w:ascii="GHEA Grapalat" w:hAnsi="GHEA Grapalat"/>
                <w:sz w:val="18"/>
                <w:szCs w:val="18"/>
              </w:rPr>
              <w:t>Цефалексин</w:t>
            </w:r>
            <w:r w:rsidRPr="00F73445">
              <w:rPr>
                <w:rFonts w:ascii="GHEA Grapalat" w:hAnsi="GHEA Grapalat"/>
                <w:sz w:val="18"/>
                <w:szCs w:val="18"/>
              </w:rPr>
              <w:t xml:space="preserve"> 125 </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r w:rsidRPr="00F73445">
              <w:rPr>
                <w:rFonts w:ascii="GHEA Grapalat" w:hAnsi="GHEA Grapalat"/>
                <w:sz w:val="18"/>
                <w:szCs w:val="18"/>
              </w:rPr>
              <w:t>, 250</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w:t>
            </w:r>
          </w:p>
        </w:tc>
        <w:tc>
          <w:tcPr>
            <w:tcW w:w="1022" w:type="dxa"/>
            <w:vMerge/>
            <w:vAlign w:val="center"/>
          </w:tcPr>
          <w:p w:rsidR="003B75AE" w:rsidRPr="00170038" w:rsidRDefault="003B75AE" w:rsidP="003B75AE">
            <w:pPr>
              <w:pStyle w:val="23"/>
              <w:spacing w:line="240" w:lineRule="auto"/>
              <w:ind w:firstLine="0"/>
              <w:jc w:val="center"/>
              <w:rPr>
                <w:rFonts w:ascii="GHEA Grapalat" w:hAnsi="GHEA Grapalat"/>
                <w:sz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268" w:type="dxa"/>
            <w:gridSpan w:val="2"/>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250</w:t>
            </w:r>
            <w:r w:rsidRPr="00B0075A">
              <w:rPr>
                <w:rFonts w:ascii="GHEA Grapalat" w:hAnsi="GHEA Grapalat"/>
                <w:sz w:val="18"/>
                <w:szCs w:val="18"/>
              </w:rPr>
              <w:t xml:space="preserve">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250</w:t>
            </w:r>
            <w:r w:rsidRPr="00B0075A">
              <w:rPr>
                <w:rFonts w:ascii="GHEA Grapalat" w:hAnsi="GHEA Grapalat"/>
                <w:sz w:val="18"/>
                <w:szCs w:val="18"/>
              </w:rPr>
              <w:t xml:space="preserve">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268" w:type="dxa"/>
            <w:gridSpan w:val="2"/>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500 </w:t>
            </w:r>
            <w:r w:rsidRPr="00B0075A">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500 </w:t>
            </w:r>
            <w:r w:rsidRPr="00B0075A">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268" w:type="dxa"/>
            <w:gridSpan w:val="2"/>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w:t>
            </w:r>
            <w:r w:rsidRPr="00B0075A">
              <w:rPr>
                <w:rFonts w:ascii="GHEA Grapalat" w:hAnsi="GHEA Grapalat"/>
                <w:sz w:val="18"/>
                <w:szCs w:val="18"/>
              </w:rPr>
              <w:t>100 мг/ 5мл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w:t>
            </w:r>
            <w:r w:rsidRPr="00B0075A">
              <w:rPr>
                <w:rFonts w:ascii="GHEA Grapalat" w:hAnsi="GHEA Grapalat"/>
                <w:sz w:val="18"/>
                <w:szCs w:val="18"/>
              </w:rPr>
              <w:t>100 мг/ 5мл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33651148</w:t>
            </w:r>
          </w:p>
        </w:tc>
        <w:tc>
          <w:tcPr>
            <w:tcW w:w="2268" w:type="dxa"/>
            <w:gridSpan w:val="2"/>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10%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10%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33651150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флуконазол 50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флуконазол 50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33651170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Ацикловир</w:t>
            </w:r>
            <w:r w:rsidRPr="006B7508">
              <w:rPr>
                <w:rFonts w:ascii="GHEA Grapalat" w:hAnsi="GHEA Grapalat"/>
                <w:sz w:val="18"/>
                <w:szCs w:val="18"/>
              </w:rPr>
              <w:t xml:space="preserve"> </w:t>
            </w:r>
            <w:r w:rsidRPr="00B0075A">
              <w:rPr>
                <w:rFonts w:ascii="GHEA Grapalat" w:hAnsi="GHEA Grapalat"/>
                <w:sz w:val="18"/>
                <w:szCs w:val="18"/>
              </w:rPr>
              <w:t xml:space="preserve">200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Ацикловир</w:t>
            </w:r>
            <w:r w:rsidRPr="006B7508">
              <w:rPr>
                <w:rFonts w:ascii="GHEA Grapalat" w:hAnsi="GHEA Grapalat"/>
                <w:sz w:val="18"/>
                <w:szCs w:val="18"/>
              </w:rPr>
              <w:t xml:space="preserve"> </w:t>
            </w:r>
            <w:r w:rsidRPr="00B0075A">
              <w:rPr>
                <w:rFonts w:ascii="GHEA Grapalat" w:hAnsi="GHEA Grapalat"/>
                <w:sz w:val="18"/>
                <w:szCs w:val="18"/>
              </w:rPr>
              <w:t xml:space="preserve">200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33621110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варфарин </w:t>
            </w:r>
            <w:r w:rsidRPr="00B0075A">
              <w:rPr>
                <w:rFonts w:ascii="GHEA Grapalat" w:hAnsi="GHEA Grapalat"/>
                <w:sz w:val="18"/>
                <w:szCs w:val="18"/>
              </w:rPr>
              <w:t xml:space="preserve">2,5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варфарин </w:t>
            </w:r>
            <w:r w:rsidRPr="00B0075A">
              <w:rPr>
                <w:rFonts w:ascii="GHEA Grapalat" w:hAnsi="GHEA Grapalat"/>
                <w:sz w:val="18"/>
                <w:szCs w:val="18"/>
              </w:rPr>
              <w:t xml:space="preserve">2,5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6.25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6.25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25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25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12,5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12,5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33621370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10</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10</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33621370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 xml:space="preserve">20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 xml:space="preserve">20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33621730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верапамил </w:t>
            </w:r>
            <w:r w:rsidRPr="00B0075A">
              <w:rPr>
                <w:rFonts w:ascii="GHEA Grapalat" w:hAnsi="GHEA Grapalat"/>
                <w:sz w:val="18"/>
                <w:szCs w:val="18"/>
              </w:rPr>
              <w:t xml:space="preserve">80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верапамил </w:t>
            </w:r>
            <w:r w:rsidRPr="00B0075A">
              <w:rPr>
                <w:rFonts w:ascii="GHEA Grapalat" w:hAnsi="GHEA Grapalat"/>
                <w:sz w:val="18"/>
                <w:szCs w:val="18"/>
              </w:rPr>
              <w:t xml:space="preserve">80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25</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25</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268" w:type="dxa"/>
            <w:gridSpan w:val="2"/>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 xml:space="preserve">50 </w:t>
            </w:r>
            <w:r w:rsidRPr="006B7508">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 xml:space="preserve">50 </w:t>
            </w:r>
            <w:r w:rsidRPr="006B7508">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F80CA0">
              <w:rPr>
                <w:rFonts w:ascii="GHEA Grapalat" w:hAnsi="GHEA Grapalat"/>
                <w:sz w:val="18"/>
                <w:szCs w:val="18"/>
              </w:rPr>
              <w:t>100мг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F80CA0">
              <w:rPr>
                <w:rFonts w:ascii="GHEA Grapalat" w:hAnsi="GHEA Grapalat"/>
                <w:sz w:val="18"/>
                <w:szCs w:val="18"/>
              </w:rPr>
              <w:t>100мг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33621380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12.5 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12.5 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33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33621380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250 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250 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34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33621390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амиодорон 200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амиодорон 200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33621450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амлодипин </w:t>
            </w:r>
            <w:r w:rsidRPr="00F80CA0">
              <w:rPr>
                <w:rFonts w:ascii="GHEA Grapalat" w:hAnsi="GHEA Grapalat"/>
                <w:sz w:val="18"/>
                <w:szCs w:val="18"/>
              </w:rPr>
              <w:t>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амлодипин </w:t>
            </w:r>
            <w:r w:rsidRPr="00F80CA0">
              <w:rPr>
                <w:rFonts w:ascii="GHEA Grapalat" w:hAnsi="GHEA Grapalat"/>
                <w:sz w:val="18"/>
                <w:szCs w:val="18"/>
              </w:rPr>
              <w:t>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эналаприл </w:t>
            </w:r>
            <w:r w:rsidRPr="00F80CA0">
              <w:rPr>
                <w:rFonts w:ascii="GHEA Grapalat" w:hAnsi="GHEA Grapalat"/>
                <w:sz w:val="18"/>
                <w:szCs w:val="18"/>
              </w:rPr>
              <w:t>10</w:t>
            </w:r>
            <w:r w:rsidRPr="00B14A94">
              <w:rPr>
                <w:rFonts w:ascii="GHEA Grapalat" w:hAnsi="GHEA Grapalat"/>
                <w:sz w:val="18"/>
                <w:szCs w:val="18"/>
              </w:rPr>
              <w:t xml:space="preserve"> </w:t>
            </w:r>
            <w:r w:rsidRPr="00F80CA0">
              <w:rPr>
                <w:rFonts w:ascii="GHEA Grapalat" w:hAnsi="GHEA Grapalat"/>
                <w:sz w:val="18"/>
                <w:szCs w:val="18"/>
              </w:rPr>
              <w:t>мг,20</w:t>
            </w:r>
            <w:r w:rsidRPr="00B14A94">
              <w:rPr>
                <w:rFonts w:ascii="GHEA Grapalat" w:hAnsi="GHEA Grapalat"/>
                <w:sz w:val="18"/>
                <w:szCs w:val="18"/>
              </w:rPr>
              <w:t xml:space="preserve">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эналаприл </w:t>
            </w:r>
            <w:r w:rsidRPr="00F80CA0">
              <w:rPr>
                <w:rFonts w:ascii="GHEA Grapalat" w:hAnsi="GHEA Grapalat"/>
                <w:sz w:val="18"/>
                <w:szCs w:val="18"/>
              </w:rPr>
              <w:t>10</w:t>
            </w:r>
            <w:r w:rsidRPr="00B14A94">
              <w:rPr>
                <w:rFonts w:ascii="GHEA Grapalat" w:hAnsi="GHEA Grapalat"/>
                <w:sz w:val="18"/>
                <w:szCs w:val="18"/>
              </w:rPr>
              <w:t xml:space="preserve"> </w:t>
            </w:r>
            <w:r w:rsidRPr="00F80CA0">
              <w:rPr>
                <w:rFonts w:ascii="GHEA Grapalat" w:hAnsi="GHEA Grapalat"/>
                <w:sz w:val="18"/>
                <w:szCs w:val="18"/>
              </w:rPr>
              <w:t>мг,20</w:t>
            </w:r>
            <w:r w:rsidRPr="00B14A94">
              <w:rPr>
                <w:rFonts w:ascii="GHEA Grapalat" w:hAnsi="GHEA Grapalat"/>
                <w:sz w:val="18"/>
                <w:szCs w:val="18"/>
              </w:rPr>
              <w:t xml:space="preserve">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3000</w:t>
            </w:r>
          </w:p>
        </w:tc>
        <w:tc>
          <w:tcPr>
            <w:tcW w:w="1022" w:type="dxa"/>
            <w:vMerge w:val="restart"/>
            <w:vAlign w:val="center"/>
          </w:tcPr>
          <w:p w:rsidR="003B75AE" w:rsidRDefault="003B75AE" w:rsidP="003B75AE">
            <w:pPr>
              <w:jc w:val="center"/>
              <w:rPr>
                <w:rFonts w:ascii="Sylfaen" w:hAnsi="Sylfaen" w:cs="Calibri"/>
                <w:color w:val="000000"/>
                <w:sz w:val="20"/>
                <w:szCs w:val="20"/>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3000</w:t>
            </w:r>
          </w:p>
        </w:tc>
        <w:tc>
          <w:tcPr>
            <w:tcW w:w="947" w:type="dxa"/>
            <w:vMerge w:val="restart"/>
            <w:vAlign w:val="center"/>
          </w:tcPr>
          <w:p w:rsidR="003B75AE" w:rsidRDefault="003B75AE" w:rsidP="003B75AE">
            <w:pPr>
              <w:jc w:val="center"/>
              <w:rPr>
                <w:rFonts w:ascii="Sylfaen" w:hAnsi="Sylfaen" w:cs="Calibri"/>
                <w:color w:val="000000"/>
                <w:sz w:val="20"/>
                <w:szCs w:val="20"/>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33621580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гидрохлортиазид </w:t>
            </w:r>
            <w:r w:rsidRPr="00F80CA0">
              <w:rPr>
                <w:rFonts w:ascii="GHEA Grapalat" w:hAnsi="GHEA Grapalat"/>
                <w:sz w:val="18"/>
                <w:szCs w:val="18"/>
              </w:rPr>
              <w:t>25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гидрохлортиазид </w:t>
            </w:r>
            <w:r w:rsidRPr="00F80CA0">
              <w:rPr>
                <w:rFonts w:ascii="GHEA Grapalat" w:hAnsi="GHEA Grapalat"/>
                <w:sz w:val="18"/>
                <w:szCs w:val="18"/>
              </w:rPr>
              <w:t>25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33621750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8246F1">
              <w:rPr>
                <w:rFonts w:ascii="GHEA Grapalat" w:hAnsi="GHEA Grapalat"/>
                <w:sz w:val="18"/>
                <w:szCs w:val="18"/>
              </w:rPr>
              <w:t xml:space="preserve">нифедипин </w:t>
            </w:r>
            <w:r w:rsidRPr="00F80CA0">
              <w:rPr>
                <w:rFonts w:ascii="GHEA Grapalat" w:hAnsi="GHEA Grapalat"/>
                <w:sz w:val="18"/>
                <w:szCs w:val="18"/>
              </w:rPr>
              <w:t>25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8246F1">
              <w:rPr>
                <w:rFonts w:ascii="GHEA Grapalat" w:hAnsi="GHEA Grapalat"/>
                <w:sz w:val="18"/>
                <w:szCs w:val="18"/>
              </w:rPr>
              <w:t xml:space="preserve">нифедипин </w:t>
            </w:r>
            <w:r w:rsidRPr="00F80CA0">
              <w:rPr>
                <w:rFonts w:ascii="GHEA Grapalat" w:hAnsi="GHEA Grapalat"/>
                <w:sz w:val="18"/>
                <w:szCs w:val="18"/>
              </w:rPr>
              <w:t>25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9872FC" w:rsidRDefault="003B75AE" w:rsidP="003B75AE">
            <w:pPr>
              <w:jc w:val="center"/>
              <w:rPr>
                <w:rFonts w:ascii="GHEA Grapalat" w:hAnsi="GHEA Grapalat"/>
                <w:sz w:val="16"/>
                <w:lang w:val="af-ZA"/>
              </w:rPr>
            </w:pPr>
          </w:p>
        </w:tc>
        <w:tc>
          <w:tcPr>
            <w:tcW w:w="1134" w:type="dxa"/>
            <w:vAlign w:val="center"/>
          </w:tcPr>
          <w:p w:rsidR="003B75AE" w:rsidRPr="009872FC"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33621710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50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50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9872FC" w:rsidRDefault="003B75AE" w:rsidP="003B75AE">
            <w:pPr>
              <w:jc w:val="center"/>
              <w:rPr>
                <w:rFonts w:ascii="GHEA Grapalat" w:hAnsi="GHEA Grapalat"/>
                <w:sz w:val="16"/>
                <w:lang w:val="af-ZA"/>
              </w:rPr>
            </w:pPr>
          </w:p>
        </w:tc>
        <w:tc>
          <w:tcPr>
            <w:tcW w:w="1134" w:type="dxa"/>
            <w:vAlign w:val="center"/>
          </w:tcPr>
          <w:p w:rsidR="003B75AE" w:rsidRPr="009872FC"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33621710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100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100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2.50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2.50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33621590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40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40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33621590</w:t>
            </w:r>
          </w:p>
        </w:tc>
        <w:tc>
          <w:tcPr>
            <w:tcW w:w="2268" w:type="dxa"/>
            <w:gridSpan w:val="2"/>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33621140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B4171F">
              <w:rPr>
                <w:rFonts w:ascii="GHEA Grapalat" w:hAnsi="GHEA Grapalat"/>
                <w:sz w:val="18"/>
                <w:szCs w:val="18"/>
              </w:rPr>
              <w:t xml:space="preserve">клопидогрел 75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B4171F">
              <w:rPr>
                <w:rFonts w:ascii="GHEA Grapalat" w:hAnsi="GHEA Grapalat"/>
                <w:sz w:val="18"/>
                <w:szCs w:val="18"/>
              </w:rPr>
              <w:t xml:space="preserve">клопидогрел 75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33621420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75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75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33621420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20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20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33621600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индапамид </w:t>
            </w:r>
            <w:r w:rsidRPr="00B4171F">
              <w:rPr>
                <w:rFonts w:ascii="GHEA Grapalat" w:hAnsi="GHEA Grapalat"/>
                <w:sz w:val="18"/>
                <w:szCs w:val="18"/>
              </w:rPr>
              <w:t xml:space="preserve">2.5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индапамид </w:t>
            </w:r>
            <w:r w:rsidRPr="00B4171F">
              <w:rPr>
                <w:rFonts w:ascii="GHEA Grapalat" w:hAnsi="GHEA Grapalat"/>
                <w:sz w:val="18"/>
                <w:szCs w:val="18"/>
              </w:rPr>
              <w:t xml:space="preserve">2.5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33621620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спиронолактон</w:t>
            </w:r>
            <w:r w:rsidRPr="00EC4FF0">
              <w:rPr>
                <w:rFonts w:ascii="GHEA Grapalat" w:hAnsi="GHEA Grapalat"/>
                <w:sz w:val="18"/>
                <w:szCs w:val="18"/>
              </w:rPr>
              <w:t xml:space="preserve"> </w:t>
            </w:r>
            <w:r w:rsidRPr="00B4171F">
              <w:rPr>
                <w:rFonts w:ascii="GHEA Grapalat" w:hAnsi="GHEA Grapalat"/>
                <w:sz w:val="18"/>
                <w:szCs w:val="18"/>
              </w:rPr>
              <w:t xml:space="preserve">25 </w:t>
            </w:r>
            <w:r w:rsidRPr="00E13501">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спиронолактон</w:t>
            </w:r>
            <w:r w:rsidRPr="00EC4FF0">
              <w:rPr>
                <w:rFonts w:ascii="GHEA Grapalat" w:hAnsi="GHEA Grapalat"/>
                <w:sz w:val="18"/>
                <w:szCs w:val="18"/>
              </w:rPr>
              <w:t xml:space="preserve"> </w:t>
            </w:r>
            <w:r w:rsidRPr="00B4171F">
              <w:rPr>
                <w:rFonts w:ascii="GHEA Grapalat" w:hAnsi="GHEA Grapalat"/>
                <w:sz w:val="18"/>
                <w:szCs w:val="18"/>
              </w:rPr>
              <w:t xml:space="preserve">25 </w:t>
            </w:r>
            <w:r w:rsidRPr="00E13501">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33611150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панкреатин </w:t>
            </w:r>
            <w:r w:rsidRPr="00B4171F">
              <w:rPr>
                <w:rFonts w:ascii="GHEA Grapalat" w:hAnsi="GHEA Grapalat"/>
                <w:sz w:val="18"/>
                <w:szCs w:val="18"/>
              </w:rPr>
              <w:t xml:space="preserve">400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панкреатин </w:t>
            </w:r>
            <w:r w:rsidRPr="00B4171F">
              <w:rPr>
                <w:rFonts w:ascii="GHEA Grapalat" w:hAnsi="GHEA Grapalat"/>
                <w:sz w:val="18"/>
                <w:szCs w:val="18"/>
              </w:rPr>
              <w:t xml:space="preserve">400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33611100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омепразол </w:t>
            </w:r>
            <w:r w:rsidRPr="00B4171F">
              <w:rPr>
                <w:rFonts w:ascii="GHEA Grapalat" w:hAnsi="GHEA Grapalat"/>
                <w:sz w:val="18"/>
                <w:szCs w:val="18"/>
              </w:rPr>
              <w:t xml:space="preserve">20 </w:t>
            </w:r>
            <w:r w:rsidRPr="00F80CA0">
              <w:rPr>
                <w:rFonts w:ascii="GHEA Grapalat" w:hAnsi="GHEA Grapalat"/>
                <w:sz w:val="18"/>
                <w:szCs w:val="18"/>
              </w:rPr>
              <w:t>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омепразол </w:t>
            </w:r>
            <w:r w:rsidRPr="00B4171F">
              <w:rPr>
                <w:rFonts w:ascii="GHEA Grapalat" w:hAnsi="GHEA Grapalat"/>
                <w:sz w:val="18"/>
                <w:szCs w:val="18"/>
              </w:rPr>
              <w:t xml:space="preserve">20 </w:t>
            </w:r>
            <w:r w:rsidRPr="00F80CA0">
              <w:rPr>
                <w:rFonts w:ascii="GHEA Grapalat" w:hAnsi="GHEA Grapalat"/>
                <w:sz w:val="18"/>
                <w:szCs w:val="18"/>
              </w:rPr>
              <w:t>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33642230</w:t>
            </w:r>
          </w:p>
        </w:tc>
        <w:tc>
          <w:tcPr>
            <w:tcW w:w="2268" w:type="dxa"/>
            <w:gridSpan w:val="2"/>
            <w:vAlign w:val="center"/>
          </w:tcPr>
          <w:p w:rsidR="003B75AE" w:rsidRPr="00E13501"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50 </w:t>
            </w:r>
            <w:r w:rsidRPr="00E13501">
              <w:rPr>
                <w:rFonts w:ascii="GHEA Grapalat" w:hAnsi="GHEA Grapalat"/>
                <w:sz w:val="18"/>
                <w:szCs w:val="18"/>
              </w:rPr>
              <w:t>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E13501"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50 </w:t>
            </w:r>
            <w:r w:rsidRPr="00E13501">
              <w:rPr>
                <w:rFonts w:ascii="GHEA Grapalat" w:hAnsi="GHEA Grapalat"/>
                <w:sz w:val="18"/>
                <w:szCs w:val="18"/>
              </w:rPr>
              <w:t>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33642230</w:t>
            </w:r>
          </w:p>
        </w:tc>
        <w:tc>
          <w:tcPr>
            <w:tcW w:w="2268" w:type="dxa"/>
            <w:gridSpan w:val="2"/>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100 </w:t>
            </w:r>
            <w:r w:rsidRPr="00E13501">
              <w:rPr>
                <w:rFonts w:ascii="GHEA Grapalat" w:hAnsi="GHEA Grapalat"/>
                <w:sz w:val="18"/>
                <w:szCs w:val="18"/>
              </w:rPr>
              <w:t>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100 </w:t>
            </w:r>
            <w:r w:rsidRPr="00E13501">
              <w:rPr>
                <w:rFonts w:ascii="GHEA Grapalat" w:hAnsi="GHEA Grapalat"/>
                <w:sz w:val="18"/>
                <w:szCs w:val="18"/>
              </w:rPr>
              <w:t>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33661153</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дексаметазон 0,1%</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дексаметазон 0,1%</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33661156</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тимолол 0.25</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тимолол 0.25</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57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33671112</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бромид ипратропия 20 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бромид ипратропия 20 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58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33671113</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салбутамол 100 мкг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салбутамол 100 мкг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36</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36</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33611360</w:t>
            </w:r>
          </w:p>
        </w:tc>
        <w:tc>
          <w:tcPr>
            <w:tcW w:w="2268" w:type="dxa"/>
            <w:gridSpan w:val="2"/>
            <w:vAlign w:val="center"/>
          </w:tcPr>
          <w:p w:rsidR="003B75AE" w:rsidRPr="00EC0877" w:rsidRDefault="003B75AE" w:rsidP="003B75AE">
            <w:pPr>
              <w:pStyle w:val="23"/>
              <w:spacing w:line="240" w:lineRule="auto"/>
              <w:ind w:firstLine="0"/>
              <w:jc w:val="left"/>
              <w:rPr>
                <w:rFonts w:ascii="GHEA Grapalat" w:hAnsi="GHEA Grapalat"/>
                <w:sz w:val="18"/>
                <w:szCs w:val="18"/>
              </w:rPr>
            </w:pPr>
            <w:r w:rsidRPr="00EC0877">
              <w:rPr>
                <w:rFonts w:ascii="GHEA Grapalat" w:hAnsi="GHEA Grapalat"/>
                <w:sz w:val="18"/>
                <w:szCs w:val="18"/>
              </w:rPr>
              <w:t>холекальциферол 5мг/ мл (200 000 ММ/ 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EC0877" w:rsidRDefault="003B75AE" w:rsidP="003B75AE">
            <w:pPr>
              <w:pStyle w:val="23"/>
              <w:spacing w:line="240" w:lineRule="auto"/>
              <w:ind w:firstLine="0"/>
              <w:jc w:val="left"/>
              <w:rPr>
                <w:rFonts w:ascii="GHEA Grapalat" w:hAnsi="GHEA Grapalat"/>
                <w:sz w:val="18"/>
                <w:szCs w:val="18"/>
              </w:rPr>
            </w:pPr>
            <w:r w:rsidRPr="00EC0877">
              <w:rPr>
                <w:rFonts w:ascii="GHEA Grapalat" w:hAnsi="GHEA Grapalat"/>
                <w:sz w:val="18"/>
                <w:szCs w:val="18"/>
              </w:rPr>
              <w:t>холекальциферол 5мг/ мл (200 000 ММ/ 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restart"/>
            <w:vAlign w:val="center"/>
          </w:tcPr>
          <w:p w:rsidR="003B75AE" w:rsidRDefault="003B75AE" w:rsidP="003B75AE">
            <w:pPr>
              <w:jc w:val="center"/>
              <w:rPr>
                <w:rFonts w:ascii="Sylfaen" w:hAnsi="Sylfaen" w:cs="Calibri"/>
                <w:color w:val="000000"/>
                <w:sz w:val="20"/>
                <w:szCs w:val="20"/>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restart"/>
            <w:vAlign w:val="center"/>
          </w:tcPr>
          <w:p w:rsidR="003B75AE" w:rsidRDefault="003B75AE" w:rsidP="003B75AE">
            <w:pPr>
              <w:jc w:val="center"/>
              <w:rPr>
                <w:rFonts w:ascii="Sylfaen" w:hAnsi="Sylfaen" w:cs="Calibri"/>
                <w:color w:val="000000"/>
                <w:sz w:val="20"/>
                <w:szCs w:val="20"/>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33651134</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0.3%</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0.3%</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12</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33671116</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ксилометазолин 0.05%</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ксилометазолин 0.05%</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33691231</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Калциум  D3</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Калциум  D3</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лозартан 50 мг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лозартан 50 мг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1500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10мг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10мг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33621310</w:t>
            </w:r>
          </w:p>
        </w:tc>
        <w:tc>
          <w:tcPr>
            <w:tcW w:w="2268" w:type="dxa"/>
            <w:gridSpan w:val="2"/>
            <w:vAlign w:val="center"/>
          </w:tcPr>
          <w:p w:rsidR="003B75AE" w:rsidRPr="00EB392E" w:rsidRDefault="003B75AE" w:rsidP="003B75AE">
            <w:pPr>
              <w:pStyle w:val="23"/>
              <w:spacing w:line="240" w:lineRule="auto"/>
              <w:ind w:firstLine="0"/>
              <w:jc w:val="left"/>
              <w:rPr>
                <w:rFonts w:ascii="GHEA Grapalat" w:hAnsi="GHEA Grapalat"/>
                <w:sz w:val="18"/>
                <w:szCs w:val="18"/>
              </w:rPr>
            </w:pPr>
            <w:r w:rsidRPr="00EB392E">
              <w:rPr>
                <w:rFonts w:ascii="GHEA Grapalat" w:hAnsi="GHEA Grapalat"/>
                <w:sz w:val="18"/>
                <w:szCs w:val="18"/>
              </w:rPr>
              <w:t>триметазидин (триметазидина дигидрохлорид) /</w:t>
            </w:r>
            <w:r w:rsidRPr="00B14A94">
              <w:rPr>
                <w:rFonts w:ascii="GHEA Grapalat" w:hAnsi="GHEA Grapalat"/>
                <w:sz w:val="18"/>
                <w:szCs w:val="18"/>
              </w:rPr>
              <w:t xml:space="preserve"> </w:t>
            </w:r>
            <w:r w:rsidRPr="005B63A3">
              <w:rPr>
                <w:rFonts w:ascii="GHEA Grapalat" w:hAnsi="GHEA Grapalat"/>
                <w:sz w:val="18"/>
                <w:szCs w:val="18"/>
              </w:rPr>
              <w:t xml:space="preserve">предуктал </w:t>
            </w:r>
            <w:r w:rsidRPr="00B14A94">
              <w:rPr>
                <w:rFonts w:ascii="GHEA Grapalat" w:hAnsi="GHEA Grapalat"/>
                <w:sz w:val="18"/>
                <w:szCs w:val="18"/>
              </w:rPr>
              <w:t>MR</w:t>
            </w:r>
            <w:r w:rsidRPr="00EB392E">
              <w:rPr>
                <w:rFonts w:ascii="GHEA Grapalat" w:hAnsi="GHEA Grapalat"/>
                <w:sz w:val="18"/>
                <w:szCs w:val="18"/>
              </w:rPr>
              <w:t>/</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EB392E" w:rsidRDefault="003B75AE" w:rsidP="003B75AE">
            <w:pPr>
              <w:pStyle w:val="23"/>
              <w:spacing w:line="240" w:lineRule="auto"/>
              <w:ind w:firstLine="0"/>
              <w:jc w:val="left"/>
              <w:rPr>
                <w:rFonts w:ascii="GHEA Grapalat" w:hAnsi="GHEA Grapalat"/>
                <w:sz w:val="18"/>
                <w:szCs w:val="18"/>
              </w:rPr>
            </w:pPr>
            <w:r w:rsidRPr="00EB392E">
              <w:rPr>
                <w:rFonts w:ascii="GHEA Grapalat" w:hAnsi="GHEA Grapalat"/>
                <w:sz w:val="18"/>
                <w:szCs w:val="18"/>
              </w:rPr>
              <w:t>триметазидин (триметазидина дигидрохлорид) /</w:t>
            </w:r>
            <w:r w:rsidRPr="00B14A94">
              <w:rPr>
                <w:rFonts w:ascii="GHEA Grapalat" w:hAnsi="GHEA Grapalat"/>
                <w:sz w:val="18"/>
                <w:szCs w:val="18"/>
              </w:rPr>
              <w:t xml:space="preserve"> </w:t>
            </w:r>
            <w:r w:rsidRPr="005B63A3">
              <w:rPr>
                <w:rFonts w:ascii="GHEA Grapalat" w:hAnsi="GHEA Grapalat"/>
                <w:sz w:val="18"/>
                <w:szCs w:val="18"/>
              </w:rPr>
              <w:t xml:space="preserve">предуктал </w:t>
            </w:r>
            <w:r w:rsidRPr="00B14A94">
              <w:rPr>
                <w:rFonts w:ascii="GHEA Grapalat" w:hAnsi="GHEA Grapalat"/>
                <w:sz w:val="18"/>
                <w:szCs w:val="18"/>
              </w:rPr>
              <w:t>MR</w:t>
            </w:r>
            <w:r w:rsidRPr="00EB392E">
              <w:rPr>
                <w:rFonts w:ascii="GHEA Grapalat" w:hAnsi="GHEA Grapalat"/>
                <w:sz w:val="18"/>
                <w:szCs w:val="18"/>
              </w:rPr>
              <w:t>/</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33691310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метотрексат 10мг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метотрексат 10мг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240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DF2765" w:rsidRDefault="003B75AE" w:rsidP="003B75AE">
            <w:pPr>
              <w:pStyle w:val="23"/>
              <w:spacing w:line="240" w:lineRule="auto"/>
              <w:ind w:firstLine="0"/>
              <w:jc w:val="center"/>
              <w:rPr>
                <w:rFonts w:ascii="GHEA Grapalat" w:hAnsi="GHEA Grapalat"/>
                <w:sz w:val="18"/>
                <w:szCs w:val="18"/>
                <w:highlight w:val="yellow"/>
              </w:rPr>
            </w:pPr>
            <w:r w:rsidRPr="00DF2765">
              <w:rPr>
                <w:rFonts w:ascii="GHEA Grapalat" w:hAnsi="GHEA Grapalat"/>
                <w:sz w:val="18"/>
                <w:szCs w:val="18"/>
                <w:highlight w:val="yellow"/>
              </w:rPr>
              <w:t>68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33642220</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метилпреднизолон 16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метилпреднизолон 16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360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360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периндоприл + лозартан 4/1.25 мг  ,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периндоприл + лозартан 4/1.25 мг  ,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 индапамид 8/2.5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 индапамид 8/2.5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10/100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10/100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5 /100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5 /100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8/2.5/10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8/2.5/10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268" w:type="dxa"/>
            <w:gridSpan w:val="2"/>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4/1.25/5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4/1.25/5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+амлодипин 8/2.5/5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+амлодипин 8/2.5/5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76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рамиприл  10/10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рамиприл  10/10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1800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1800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77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5/5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5/5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10/5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10/5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800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79</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33651134</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 дексаметазон</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 дексаметазон</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80</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пантапразол 20мг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пантапразол 20мг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амброксол  30 мг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амброксол  30 мг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1022" w:type="dxa"/>
            <w:vMerge w:val="restart"/>
            <w:vAlign w:val="center"/>
          </w:tcPr>
          <w:p w:rsidR="003B75AE" w:rsidRDefault="003B75AE" w:rsidP="003B75AE">
            <w:pPr>
              <w:jc w:val="center"/>
              <w:rPr>
                <w:rFonts w:ascii="Sylfaen" w:hAnsi="Sylfaen" w:cs="Calibri"/>
                <w:color w:val="000000"/>
                <w:sz w:val="20"/>
                <w:szCs w:val="20"/>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947" w:type="dxa"/>
            <w:vMerge w:val="restart"/>
            <w:vAlign w:val="center"/>
          </w:tcPr>
          <w:p w:rsidR="003B75AE" w:rsidRDefault="003B75AE" w:rsidP="003B75AE">
            <w:pPr>
              <w:jc w:val="center"/>
              <w:rPr>
                <w:rFonts w:ascii="Sylfaen" w:hAnsi="Sylfaen" w:cs="Calibri"/>
                <w:color w:val="000000"/>
                <w:sz w:val="20"/>
                <w:szCs w:val="20"/>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изосорбида+ мононитрат 20мг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изосорбида+ мононитрат 20мг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200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83</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40мг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40мг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84</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60мг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60мг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85</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Бетаистин 16мг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Бетаистин 16мг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400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86</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tcPr>
          <w:p w:rsidR="003B75AE" w:rsidRPr="003E45F5"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3E45F5">
              <w:rPr>
                <w:rFonts w:ascii="GHEA Grapalat" w:hAnsi="GHEA Grapalat"/>
                <w:sz w:val="18"/>
                <w:szCs w:val="18"/>
              </w:rPr>
              <w:t xml:space="preserve">+ </w:t>
            </w:r>
            <w:r w:rsidRPr="007A30F8">
              <w:rPr>
                <w:rFonts w:ascii="GHEA Grapalat" w:hAnsi="GHEA Grapalat"/>
                <w:sz w:val="18"/>
                <w:szCs w:val="18"/>
              </w:rPr>
              <w:t xml:space="preserve">амлодипин </w:t>
            </w:r>
            <w:r w:rsidRPr="003E45F5">
              <w:rPr>
                <w:rFonts w:ascii="GHEA Grapalat" w:hAnsi="GHEA Grapalat"/>
                <w:sz w:val="18"/>
                <w:szCs w:val="18"/>
              </w:rPr>
              <w:t xml:space="preserve">5/10/ </w:t>
            </w:r>
            <w:r w:rsidRPr="00B14A94">
              <w:rPr>
                <w:rFonts w:ascii="GHEA Grapalat" w:hAnsi="GHEA Grapalat"/>
                <w:sz w:val="18"/>
                <w:szCs w:val="18"/>
              </w:rPr>
              <w:t xml:space="preserve">мг </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3E45F5"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3E45F5">
              <w:rPr>
                <w:rFonts w:ascii="GHEA Grapalat" w:hAnsi="GHEA Grapalat"/>
                <w:sz w:val="18"/>
                <w:szCs w:val="18"/>
              </w:rPr>
              <w:t xml:space="preserve">+ </w:t>
            </w:r>
            <w:r w:rsidRPr="007A30F8">
              <w:rPr>
                <w:rFonts w:ascii="GHEA Grapalat" w:hAnsi="GHEA Grapalat"/>
                <w:sz w:val="18"/>
                <w:szCs w:val="18"/>
              </w:rPr>
              <w:t xml:space="preserve">амлодипин </w:t>
            </w:r>
            <w:r w:rsidRPr="003E45F5">
              <w:rPr>
                <w:rFonts w:ascii="GHEA Grapalat" w:hAnsi="GHEA Grapalat"/>
                <w:sz w:val="18"/>
                <w:szCs w:val="18"/>
              </w:rPr>
              <w:t xml:space="preserve">5/10/ </w:t>
            </w:r>
            <w:r w:rsidRPr="00B14A94">
              <w:rPr>
                <w:rFonts w:ascii="GHEA Grapalat" w:hAnsi="GHEA Grapalat"/>
                <w:sz w:val="18"/>
                <w:szCs w:val="18"/>
              </w:rPr>
              <w:t xml:space="preserve">мг </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87</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B14A94">
              <w:rPr>
                <w:rFonts w:ascii="GHEA Grapalat" w:hAnsi="GHEA Grapalat"/>
                <w:sz w:val="18"/>
                <w:szCs w:val="18"/>
              </w:rPr>
              <w:t xml:space="preserve">+ </w:t>
            </w:r>
            <w:r w:rsidRPr="007A30F8">
              <w:rPr>
                <w:rFonts w:ascii="GHEA Grapalat" w:hAnsi="GHEA Grapalat"/>
                <w:sz w:val="18"/>
                <w:szCs w:val="18"/>
              </w:rPr>
              <w:t xml:space="preserve">амлодипин </w:t>
            </w:r>
            <w:r w:rsidRPr="00B14A94">
              <w:rPr>
                <w:rFonts w:ascii="GHEA Grapalat" w:hAnsi="GHEA Grapalat"/>
                <w:sz w:val="18"/>
                <w:szCs w:val="18"/>
              </w:rPr>
              <w:t>10/10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B14A94">
              <w:rPr>
                <w:rFonts w:ascii="GHEA Grapalat" w:hAnsi="GHEA Grapalat"/>
                <w:sz w:val="18"/>
                <w:szCs w:val="18"/>
              </w:rPr>
              <w:t xml:space="preserve">+ </w:t>
            </w:r>
            <w:r w:rsidRPr="007A30F8">
              <w:rPr>
                <w:rFonts w:ascii="GHEA Grapalat" w:hAnsi="GHEA Grapalat"/>
                <w:sz w:val="18"/>
                <w:szCs w:val="18"/>
              </w:rPr>
              <w:t xml:space="preserve">амлодипин </w:t>
            </w:r>
            <w:r w:rsidRPr="00B14A94">
              <w:rPr>
                <w:rFonts w:ascii="GHEA Grapalat" w:hAnsi="GHEA Grapalat"/>
                <w:sz w:val="18"/>
                <w:szCs w:val="18"/>
              </w:rPr>
              <w:t>10/10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600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88</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5/5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5/5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таблетка</w:t>
            </w:r>
          </w:p>
        </w:tc>
        <w:tc>
          <w:tcPr>
            <w:tcW w:w="1104" w:type="dxa"/>
            <w:vAlign w:val="center"/>
          </w:tcPr>
          <w:p w:rsidR="003B75AE" w:rsidRPr="003674C0" w:rsidRDefault="003B75AE" w:rsidP="003B75AE">
            <w:pPr>
              <w:jc w:val="center"/>
              <w:rPr>
                <w:rFonts w:ascii="GHEA Grapalat" w:hAnsi="GHEA Grapalat"/>
                <w:sz w:val="16"/>
              </w:rPr>
            </w:pPr>
          </w:p>
        </w:tc>
        <w:tc>
          <w:tcPr>
            <w:tcW w:w="1134" w:type="dxa"/>
            <w:vAlign w:val="center"/>
          </w:tcPr>
          <w:p w:rsidR="003B75AE" w:rsidRPr="003674C0" w:rsidRDefault="003B75AE" w:rsidP="003B75AE">
            <w:pPr>
              <w:jc w:val="center"/>
              <w:rPr>
                <w:rFonts w:ascii="GHEA Grapalat" w:hAnsi="GHEA Grapalat"/>
                <w:sz w:val="16"/>
              </w:rPr>
            </w:pPr>
          </w:p>
        </w:tc>
        <w:tc>
          <w:tcPr>
            <w:tcW w:w="992" w:type="dxa"/>
            <w:vAlign w:val="center"/>
          </w:tcPr>
          <w:p w:rsidR="003B75AE" w:rsidRDefault="003B75AE" w:rsidP="003B75AE">
            <w:pPr>
              <w:jc w:val="center"/>
              <w:rPr>
                <w:rFonts w:ascii="Sylfaen" w:hAnsi="Sylfaen" w:cs="Calibri"/>
                <w:color w:val="000000"/>
                <w:sz w:val="20"/>
                <w:szCs w:val="20"/>
              </w:rPr>
            </w:pPr>
            <w:bookmarkStart w:id="1" w:name="RANGE!G103"/>
            <w:r>
              <w:rPr>
                <w:rFonts w:ascii="Sylfaen" w:hAnsi="Sylfaen" w:cs="Calibri"/>
                <w:color w:val="000000"/>
                <w:sz w:val="20"/>
                <w:szCs w:val="20"/>
              </w:rPr>
              <w:t>1000</w:t>
            </w:r>
            <w:bookmarkEnd w:id="1"/>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89</w:t>
            </w:r>
          </w:p>
        </w:tc>
        <w:tc>
          <w:tcPr>
            <w:tcW w:w="1917" w:type="dxa"/>
            <w:tcBorders>
              <w:top w:val="nil"/>
              <w:left w:val="single" w:sz="4" w:space="0" w:color="auto"/>
              <w:bottom w:val="nil"/>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268" w:type="dxa"/>
            <w:gridSpan w:val="2"/>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5/10</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5/10</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r w:rsidRPr="004076B4">
              <w:rPr>
                <w:rFonts w:ascii="Sylfaen" w:hAnsi="Sylfaen" w:cs="Calibri"/>
                <w:color w:val="000000"/>
                <w:sz w:val="16"/>
                <w:szCs w:val="16"/>
                <w:lang w:val="en-US"/>
              </w:rPr>
              <w:t>шт</w:t>
            </w: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90</w:t>
            </w:r>
          </w:p>
        </w:tc>
        <w:tc>
          <w:tcPr>
            <w:tcW w:w="1917" w:type="dxa"/>
            <w:tcBorders>
              <w:top w:val="single" w:sz="4" w:space="0" w:color="auto"/>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33661122</w:t>
            </w:r>
          </w:p>
        </w:tc>
        <w:tc>
          <w:tcPr>
            <w:tcW w:w="2268" w:type="dxa"/>
            <w:gridSpan w:val="2"/>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50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50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91</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268" w:type="dxa"/>
            <w:gridSpan w:val="2"/>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Ибупрофен 100мг/5мл</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Ибупрофен 100мг/5мл</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E06871">
        <w:trPr>
          <w:trHeight w:val="397"/>
          <w:jc w:val="center"/>
        </w:trPr>
        <w:tc>
          <w:tcPr>
            <w:tcW w:w="1242"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92</w:t>
            </w:r>
          </w:p>
        </w:tc>
        <w:tc>
          <w:tcPr>
            <w:tcW w:w="1917" w:type="dxa"/>
            <w:tcBorders>
              <w:top w:val="nil"/>
              <w:left w:val="single" w:sz="4" w:space="0" w:color="auto"/>
              <w:bottom w:val="single" w:sz="4" w:space="0" w:color="auto"/>
              <w:right w:val="single" w:sz="4" w:space="0" w:color="auto"/>
            </w:tcBorders>
            <w:shd w:val="clear" w:color="auto" w:fill="auto"/>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33661122</w:t>
            </w:r>
          </w:p>
        </w:tc>
        <w:tc>
          <w:tcPr>
            <w:tcW w:w="2268" w:type="dxa"/>
            <w:gridSpan w:val="2"/>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100 мг</w:t>
            </w:r>
          </w:p>
        </w:tc>
        <w:tc>
          <w:tcPr>
            <w:tcW w:w="992" w:type="dxa"/>
          </w:tcPr>
          <w:p w:rsidR="003B75AE" w:rsidRPr="00EB5604" w:rsidRDefault="003B75AE" w:rsidP="003B75AE">
            <w:pPr>
              <w:widowControl w:val="0"/>
              <w:jc w:val="center"/>
              <w:rPr>
                <w:rFonts w:ascii="GHEA Grapalat" w:hAnsi="GHEA Grapalat"/>
                <w:sz w:val="16"/>
                <w:szCs w:val="20"/>
              </w:rPr>
            </w:pPr>
          </w:p>
        </w:tc>
        <w:tc>
          <w:tcPr>
            <w:tcW w:w="2410" w:type="dxa"/>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100 мг</w:t>
            </w:r>
          </w:p>
        </w:tc>
        <w:tc>
          <w:tcPr>
            <w:tcW w:w="1164" w:type="dxa"/>
            <w:gridSpan w:val="2"/>
            <w:vAlign w:val="center"/>
          </w:tcPr>
          <w:p w:rsidR="003B75AE" w:rsidRPr="004076B4" w:rsidRDefault="003B75AE" w:rsidP="003B75AE">
            <w:pPr>
              <w:spacing w:line="256" w:lineRule="auto"/>
              <w:jc w:val="center"/>
              <w:rPr>
                <w:rFonts w:ascii="Sylfaen" w:hAnsi="Sylfaen" w:cs="Calibri"/>
                <w:color w:val="000000"/>
                <w:sz w:val="16"/>
                <w:szCs w:val="16"/>
                <w:lang w:val="en-US"/>
              </w:rPr>
            </w:pPr>
          </w:p>
        </w:tc>
        <w:tc>
          <w:tcPr>
            <w:tcW w:w="1104" w:type="dxa"/>
            <w:vAlign w:val="center"/>
          </w:tcPr>
          <w:p w:rsidR="003B75AE" w:rsidRPr="00B420B3" w:rsidRDefault="003B75AE" w:rsidP="003B75AE">
            <w:pPr>
              <w:jc w:val="center"/>
              <w:rPr>
                <w:rFonts w:ascii="GHEA Grapalat" w:hAnsi="GHEA Grapalat"/>
                <w:sz w:val="16"/>
                <w:lang w:val="af-ZA"/>
              </w:rPr>
            </w:pPr>
          </w:p>
        </w:tc>
        <w:tc>
          <w:tcPr>
            <w:tcW w:w="1134" w:type="dxa"/>
            <w:vAlign w:val="center"/>
          </w:tcPr>
          <w:p w:rsidR="003B75AE" w:rsidRPr="00B420B3" w:rsidRDefault="003B75AE" w:rsidP="003B75AE">
            <w:pPr>
              <w:jc w:val="center"/>
              <w:rPr>
                <w:rFonts w:ascii="GHEA Grapalat" w:hAnsi="GHEA Grapalat"/>
                <w:sz w:val="16"/>
                <w:lang w:val="af-ZA"/>
              </w:rPr>
            </w:pPr>
          </w:p>
        </w:tc>
        <w:tc>
          <w:tcPr>
            <w:tcW w:w="99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1022" w:type="dxa"/>
            <w:vMerge/>
            <w:vAlign w:val="center"/>
          </w:tcPr>
          <w:p w:rsidR="003B75AE" w:rsidRPr="00B138F3" w:rsidRDefault="003B75AE" w:rsidP="003B75AE">
            <w:pPr>
              <w:widowControl w:val="0"/>
              <w:ind w:left="-108" w:right="-108"/>
              <w:jc w:val="center"/>
              <w:rPr>
                <w:rFonts w:ascii="GHEA Grapalat" w:hAnsi="GHEA Grapalat"/>
                <w:sz w:val="16"/>
                <w:szCs w:val="16"/>
              </w:rPr>
            </w:pPr>
          </w:p>
        </w:tc>
        <w:tc>
          <w:tcPr>
            <w:tcW w:w="1158"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100</w:t>
            </w:r>
          </w:p>
        </w:tc>
        <w:tc>
          <w:tcPr>
            <w:tcW w:w="947" w:type="dxa"/>
            <w:vMerge/>
            <w:vAlign w:val="center"/>
          </w:tcPr>
          <w:p w:rsidR="003B75AE" w:rsidRPr="00B138F3" w:rsidRDefault="003B75AE" w:rsidP="003B75AE">
            <w:pPr>
              <w:widowControl w:val="0"/>
              <w:ind w:left="-132" w:right="-129"/>
              <w:jc w:val="center"/>
              <w:rPr>
                <w:rFonts w:ascii="GHEA Grapalat" w:hAnsi="GHEA Grapalat"/>
                <w:sz w:val="16"/>
                <w:szCs w:val="16"/>
              </w:rPr>
            </w:pPr>
          </w:p>
        </w:tc>
      </w:tr>
      <w:tr w:rsidR="003B75AE" w:rsidRPr="00B138F3" w:rsidTr="00F57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7"/>
          <w:wAfter w:w="6711" w:type="dxa"/>
          <w:jc w:val="center"/>
        </w:trPr>
        <w:tc>
          <w:tcPr>
            <w:tcW w:w="4536" w:type="dxa"/>
            <w:gridSpan w:val="3"/>
          </w:tcPr>
          <w:p w:rsidR="003B75AE" w:rsidRPr="00B138F3" w:rsidRDefault="003B75AE" w:rsidP="003B75AE">
            <w:pPr>
              <w:widowControl w:val="0"/>
              <w:jc w:val="center"/>
              <w:rPr>
                <w:rFonts w:ascii="GHEA Grapalat" w:hAnsi="GHEA Grapalat" w:cs="Sylfaen"/>
                <w:b/>
                <w:bCs/>
              </w:rPr>
            </w:pPr>
            <w:r w:rsidRPr="00B138F3">
              <w:rPr>
                <w:rFonts w:ascii="GHEA Grapalat" w:hAnsi="GHEA Grapalat"/>
                <w:b/>
              </w:rPr>
              <w:t>ПОКУПАТЕЛЬ</w:t>
            </w:r>
          </w:p>
          <w:p w:rsidR="003B75AE" w:rsidRPr="00B138F3" w:rsidRDefault="003B75AE" w:rsidP="003B75AE">
            <w:pPr>
              <w:widowControl w:val="0"/>
              <w:jc w:val="center"/>
              <w:rPr>
                <w:rFonts w:ascii="GHEA Grapalat" w:hAnsi="GHEA Grapalat"/>
                <w:lang w:val="en-US"/>
              </w:rPr>
            </w:pPr>
            <w:r w:rsidRPr="00B138F3">
              <w:rPr>
                <w:rFonts w:ascii="GHEA Grapalat" w:hAnsi="GHEA Grapalat"/>
                <w:lang w:val="en-US"/>
              </w:rPr>
              <w:t>_____________________</w:t>
            </w:r>
          </w:p>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/подпись/</w:t>
            </w:r>
          </w:p>
          <w:p w:rsidR="003B75AE" w:rsidRPr="00B138F3" w:rsidRDefault="003B75AE" w:rsidP="003B75AE">
            <w:pPr>
              <w:widowControl w:val="0"/>
              <w:jc w:val="center"/>
              <w:rPr>
                <w:rFonts w:ascii="GHEA Grapalat" w:hAnsi="GHEA Grapalat"/>
              </w:rPr>
            </w:pPr>
            <w:r w:rsidRPr="00B138F3">
              <w:rPr>
                <w:rFonts w:ascii="GHEA Grapalat" w:hAnsi="GHEA Grapalat"/>
              </w:rPr>
              <w:t>М. П.</w:t>
            </w:r>
          </w:p>
        </w:tc>
        <w:tc>
          <w:tcPr>
            <w:tcW w:w="891" w:type="dxa"/>
          </w:tcPr>
          <w:p w:rsidR="003B75AE" w:rsidRPr="00B138F3" w:rsidRDefault="003B75AE" w:rsidP="003B75AE">
            <w:pPr>
              <w:widowControl w:val="0"/>
              <w:jc w:val="center"/>
              <w:rPr>
                <w:rFonts w:ascii="GHEA Grapalat" w:hAnsi="GHEA Grapalat"/>
              </w:rPr>
            </w:pPr>
          </w:p>
        </w:tc>
        <w:tc>
          <w:tcPr>
            <w:tcW w:w="4212" w:type="dxa"/>
            <w:gridSpan w:val="3"/>
          </w:tcPr>
          <w:p w:rsidR="003B75AE" w:rsidRPr="00B138F3" w:rsidRDefault="003B75AE" w:rsidP="003B75AE">
            <w:pPr>
              <w:widowControl w:val="0"/>
              <w:jc w:val="center"/>
              <w:rPr>
                <w:rFonts w:ascii="GHEA Grapalat" w:hAnsi="GHEA Grapalat" w:cs="Sylfaen"/>
                <w:b/>
                <w:bCs/>
              </w:rPr>
            </w:pPr>
            <w:r w:rsidRPr="00B138F3">
              <w:rPr>
                <w:rFonts w:ascii="GHEA Grapalat" w:hAnsi="GHEA Grapalat"/>
                <w:b/>
              </w:rPr>
              <w:t>ПРОДАВЕЦ</w:t>
            </w:r>
          </w:p>
          <w:p w:rsidR="003B75AE" w:rsidRPr="00B138F3" w:rsidRDefault="003B75AE" w:rsidP="003B75AE">
            <w:pPr>
              <w:widowControl w:val="0"/>
              <w:jc w:val="center"/>
              <w:rPr>
                <w:rFonts w:ascii="GHEA Grapalat" w:hAnsi="GHEA Grapalat"/>
                <w:lang w:val="en-US"/>
              </w:rPr>
            </w:pPr>
            <w:r w:rsidRPr="00B138F3">
              <w:rPr>
                <w:rFonts w:ascii="GHEA Grapalat" w:hAnsi="GHEA Grapalat"/>
                <w:lang w:val="en-US"/>
              </w:rPr>
              <w:t>______________________</w:t>
            </w:r>
          </w:p>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/подпись/</w:t>
            </w:r>
          </w:p>
          <w:p w:rsidR="003B75AE" w:rsidRPr="00B138F3" w:rsidRDefault="003B75AE" w:rsidP="003B75AE">
            <w:pPr>
              <w:widowControl w:val="0"/>
              <w:jc w:val="center"/>
              <w:rPr>
                <w:rFonts w:ascii="GHEA Grapalat" w:hAnsi="GHEA Grapalat"/>
              </w:rPr>
            </w:pPr>
            <w:r w:rsidRPr="00B138F3">
              <w:rPr>
                <w:rFonts w:ascii="GHEA Grapalat" w:hAnsi="GHEA Grapalat"/>
              </w:rPr>
              <w:t>М. П.</w:t>
            </w:r>
          </w:p>
        </w:tc>
      </w:tr>
    </w:tbl>
    <w:p w:rsidR="00602182" w:rsidRPr="00602182" w:rsidRDefault="00071D1C" w:rsidP="00602182">
      <w:pPr>
        <w:widowControl w:val="0"/>
        <w:ind w:right="-882"/>
        <w:jc w:val="right"/>
        <w:rPr>
          <w:rFonts w:ascii="GHEA Grapalat" w:hAnsi="GHEA Grapalat"/>
          <w:b/>
          <w:i/>
          <w:sz w:val="20"/>
        </w:rPr>
      </w:pPr>
      <w:r w:rsidRPr="00B138F3">
        <w:rPr>
          <w:rFonts w:ascii="GHEA Grapalat" w:hAnsi="GHEA Grapalat"/>
        </w:rPr>
        <w:br w:type="page"/>
      </w:r>
      <w:r w:rsidRPr="00602182">
        <w:rPr>
          <w:rFonts w:ascii="GHEA Grapalat" w:hAnsi="GHEA Grapalat"/>
          <w:b/>
          <w:i/>
          <w:sz w:val="20"/>
        </w:rPr>
        <w:lastRenderedPageBreak/>
        <w:t>Приложение № 2</w:t>
      </w:r>
    </w:p>
    <w:p w:rsidR="00071D1C" w:rsidRPr="00602182" w:rsidRDefault="00071D1C" w:rsidP="00602182">
      <w:pPr>
        <w:widowControl w:val="0"/>
        <w:ind w:right="-882"/>
        <w:jc w:val="right"/>
        <w:rPr>
          <w:rFonts w:ascii="GHEA Grapalat" w:hAnsi="GHEA Grapalat"/>
          <w:b/>
          <w:i/>
          <w:sz w:val="20"/>
        </w:rPr>
      </w:pPr>
      <w:r w:rsidRPr="00602182">
        <w:rPr>
          <w:rFonts w:ascii="GHEA Grapalat" w:hAnsi="GHEA Grapalat"/>
          <w:b/>
          <w:i/>
          <w:sz w:val="20"/>
        </w:rPr>
        <w:t xml:space="preserve">к Договору под кодом </w:t>
      </w:r>
      <w:r w:rsidR="007B66B2">
        <w:rPr>
          <w:rFonts w:ascii="GHEA Grapalat" w:hAnsi="GHEA Grapalat"/>
          <w:b/>
          <w:i/>
          <w:sz w:val="20"/>
        </w:rPr>
        <w:t>NKHAAPK-GHAPDz-2020/1</w:t>
      </w:r>
      <w:r w:rsidR="00602182" w:rsidRPr="00602182">
        <w:rPr>
          <w:rFonts w:ascii="GHEA Grapalat" w:hAnsi="GHEA Grapalat"/>
          <w:b/>
          <w:i/>
          <w:sz w:val="20"/>
        </w:rPr>
        <w:t xml:space="preserve">  </w:t>
      </w:r>
      <w:r w:rsidR="005A57B8" w:rsidRPr="00602182">
        <w:rPr>
          <w:rFonts w:ascii="GHEA Grapalat" w:hAnsi="GHEA Grapalat"/>
          <w:b/>
          <w:i/>
          <w:sz w:val="20"/>
        </w:rPr>
        <w:br/>
      </w:r>
      <w:r w:rsidRPr="00602182">
        <w:rPr>
          <w:rFonts w:ascii="GHEA Grapalat" w:hAnsi="GHEA Grapalat"/>
          <w:b/>
          <w:i/>
          <w:sz w:val="20"/>
        </w:rPr>
        <w:t xml:space="preserve">заключенному </w:t>
      </w:r>
      <w:r w:rsidR="006132ED" w:rsidRPr="00602182">
        <w:rPr>
          <w:rFonts w:ascii="GHEA Grapalat" w:hAnsi="GHEA Grapalat"/>
          <w:b/>
          <w:i/>
          <w:sz w:val="20"/>
        </w:rPr>
        <w:t>"</w:t>
      </w:r>
      <w:r w:rsidR="00D52566" w:rsidRPr="00602182">
        <w:rPr>
          <w:rFonts w:ascii="GHEA Grapalat" w:hAnsi="GHEA Grapalat"/>
          <w:b/>
          <w:i/>
          <w:sz w:val="20"/>
        </w:rPr>
        <w:tab/>
      </w:r>
      <w:r w:rsidR="006132ED" w:rsidRPr="00602182">
        <w:rPr>
          <w:rFonts w:ascii="GHEA Grapalat" w:hAnsi="GHEA Grapalat"/>
          <w:b/>
          <w:i/>
          <w:sz w:val="20"/>
        </w:rPr>
        <w:t>"</w:t>
      </w:r>
      <w:r w:rsidR="00D52566" w:rsidRPr="00602182">
        <w:rPr>
          <w:rFonts w:ascii="GHEA Grapalat" w:hAnsi="GHEA Grapalat"/>
          <w:b/>
          <w:i/>
          <w:sz w:val="20"/>
        </w:rPr>
        <w:tab/>
      </w:r>
      <w:r w:rsidRPr="00602182">
        <w:rPr>
          <w:rFonts w:ascii="GHEA Grapalat" w:hAnsi="GHEA Grapalat"/>
          <w:b/>
          <w:i/>
          <w:sz w:val="20"/>
        </w:rPr>
        <w:t>20</w:t>
      </w:r>
      <w:r w:rsidR="00D52566" w:rsidRPr="00602182">
        <w:rPr>
          <w:rFonts w:ascii="GHEA Grapalat" w:hAnsi="GHEA Grapalat"/>
          <w:b/>
          <w:i/>
          <w:sz w:val="20"/>
        </w:rPr>
        <w:tab/>
      </w:r>
      <w:r w:rsidRPr="00602182">
        <w:rPr>
          <w:rFonts w:ascii="GHEA Grapalat" w:hAnsi="GHEA Grapalat"/>
          <w:b/>
          <w:i/>
          <w:sz w:val="20"/>
        </w:rPr>
        <w:t>г.</w:t>
      </w:r>
    </w:p>
    <w:p w:rsidR="00602182" w:rsidRPr="002A493C" w:rsidRDefault="00602182" w:rsidP="00602182">
      <w:pPr>
        <w:widowControl w:val="0"/>
        <w:spacing w:after="160"/>
        <w:rPr>
          <w:rFonts w:ascii="GHEA Grapalat" w:hAnsi="GHEA Grapalat"/>
        </w:rPr>
      </w:pPr>
    </w:p>
    <w:p w:rsidR="00071D1C" w:rsidRPr="00E22ECC" w:rsidRDefault="00071D1C" w:rsidP="00B46D58">
      <w:pPr>
        <w:widowControl w:val="0"/>
        <w:spacing w:after="160"/>
        <w:jc w:val="center"/>
        <w:rPr>
          <w:rFonts w:ascii="GHEA Grapalat" w:hAnsi="GHEA Grapalat"/>
          <w:sz w:val="22"/>
          <w:lang w:val="en-US"/>
        </w:rPr>
      </w:pPr>
      <w:r w:rsidRPr="00602182">
        <w:rPr>
          <w:rFonts w:ascii="GHEA Grapalat" w:hAnsi="GHEA Grapalat"/>
          <w:sz w:val="22"/>
        </w:rPr>
        <w:t>ГРАФИК ОПЛАТЫ</w:t>
      </w:r>
    </w:p>
    <w:p w:rsidR="00071D1C" w:rsidRPr="00602182" w:rsidRDefault="00602182" w:rsidP="00602182">
      <w:pPr>
        <w:widowControl w:val="0"/>
        <w:spacing w:after="160"/>
        <w:ind w:right="-599"/>
        <w:jc w:val="right"/>
        <w:rPr>
          <w:rFonts w:ascii="GHEA Grapalat" w:hAnsi="GHEA Grapalat"/>
          <w:sz w:val="20"/>
        </w:rPr>
      </w:pPr>
      <w:r>
        <w:rPr>
          <w:rFonts w:ascii="GHEA Grapalat" w:hAnsi="GHEA Grapalat"/>
          <w:sz w:val="20"/>
          <w:lang w:val="en-US"/>
        </w:rPr>
        <w:t xml:space="preserve">                </w:t>
      </w:r>
      <w:r w:rsidR="00071D1C" w:rsidRPr="00602182">
        <w:rPr>
          <w:rFonts w:ascii="GHEA Grapalat" w:hAnsi="GHEA Grapalat"/>
          <w:sz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32"/>
        <w:gridCol w:w="1456"/>
        <w:gridCol w:w="760"/>
        <w:gridCol w:w="466"/>
        <w:gridCol w:w="712"/>
        <w:gridCol w:w="973"/>
        <w:gridCol w:w="686"/>
        <w:gridCol w:w="832"/>
        <w:gridCol w:w="532"/>
        <w:gridCol w:w="142"/>
        <w:gridCol w:w="462"/>
        <w:gridCol w:w="693"/>
        <w:gridCol w:w="816"/>
        <w:gridCol w:w="866"/>
        <w:gridCol w:w="845"/>
        <w:gridCol w:w="953"/>
        <w:gridCol w:w="848"/>
        <w:gridCol w:w="783"/>
      </w:tblGrid>
      <w:tr w:rsidR="00B138F3" w:rsidRPr="00B138F3" w:rsidTr="003B75AE">
        <w:trPr>
          <w:trHeight w:val="305"/>
          <w:jc w:val="center"/>
        </w:trPr>
        <w:tc>
          <w:tcPr>
            <w:tcW w:w="1590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B75AE">
        <w:trPr>
          <w:trHeight w:val="747"/>
          <w:jc w:val="center"/>
        </w:trPr>
        <w:tc>
          <w:tcPr>
            <w:tcW w:w="15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68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43" w:type="dxa"/>
            <w:gridSpan w:val="14"/>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8"/>
              <w:t>**</w:t>
            </w:r>
          </w:p>
        </w:tc>
      </w:tr>
      <w:tr w:rsidR="00B138F3" w:rsidRPr="00B138F3" w:rsidTr="003B75AE">
        <w:trPr>
          <w:trHeight w:val="594"/>
          <w:jc w:val="center"/>
        </w:trPr>
        <w:tc>
          <w:tcPr>
            <w:tcW w:w="1548" w:type="dxa"/>
          </w:tcPr>
          <w:p w:rsidR="00071D1C" w:rsidRPr="00B138F3" w:rsidRDefault="00071D1C" w:rsidP="00B46D58">
            <w:pPr>
              <w:widowControl w:val="0"/>
              <w:jc w:val="center"/>
              <w:rPr>
                <w:rFonts w:ascii="GHEA Grapalat" w:hAnsi="GHEA Grapalat"/>
                <w:sz w:val="16"/>
                <w:szCs w:val="16"/>
              </w:rPr>
            </w:pPr>
          </w:p>
        </w:tc>
        <w:tc>
          <w:tcPr>
            <w:tcW w:w="1532" w:type="dxa"/>
          </w:tcPr>
          <w:p w:rsidR="00071D1C" w:rsidRPr="00B138F3" w:rsidRDefault="00071D1C" w:rsidP="00B46D58">
            <w:pPr>
              <w:widowControl w:val="0"/>
              <w:jc w:val="center"/>
              <w:rPr>
                <w:rFonts w:ascii="GHEA Grapalat" w:hAnsi="GHEA Grapalat"/>
                <w:sz w:val="16"/>
                <w:szCs w:val="16"/>
              </w:rPr>
            </w:pPr>
          </w:p>
        </w:tc>
        <w:tc>
          <w:tcPr>
            <w:tcW w:w="2682" w:type="dxa"/>
            <w:gridSpan w:val="3"/>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33621761</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ацетилсалициловая кислота  100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33631310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100</w:t>
            </w:r>
            <w:r w:rsidRPr="006B4B31">
              <w:rPr>
                <w:rFonts w:ascii="GHEA Grapalat" w:hAnsi="GHEA Grapalat"/>
                <w:sz w:val="18"/>
                <w:szCs w:val="18"/>
              </w:rPr>
              <w:t>мг</w:t>
            </w:r>
            <w:r w:rsidRPr="00B14A94">
              <w:rPr>
                <w:rFonts w:ascii="GHEA Grapalat" w:hAnsi="GHEA Grapalat"/>
                <w:sz w:val="18"/>
                <w:szCs w:val="18"/>
              </w:rPr>
              <w:t>, 25мг/мл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33631310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диклофенак</w:t>
            </w:r>
            <w:r>
              <w:rPr>
                <w:rFonts w:ascii="GHEA Grapalat" w:hAnsi="GHEA Grapalat"/>
                <w:sz w:val="18"/>
                <w:szCs w:val="18"/>
              </w:rPr>
              <w:t xml:space="preserve"> </w:t>
            </w:r>
            <w:r w:rsidRPr="00B14A94">
              <w:rPr>
                <w:rFonts w:ascii="GHEA Grapalat" w:hAnsi="GHEA Grapalat"/>
                <w:sz w:val="18"/>
                <w:szCs w:val="18"/>
              </w:rPr>
              <w:t xml:space="preserve"> 25мг/мл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200</w:t>
            </w:r>
            <w:r w:rsidRPr="006B4B31">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6B4B31">
              <w:rPr>
                <w:rFonts w:ascii="GHEA Grapalat" w:hAnsi="GHEA Grapalat"/>
                <w:sz w:val="18"/>
                <w:szCs w:val="18"/>
              </w:rPr>
              <w:t>ибупрофен</w:t>
            </w:r>
            <w:r>
              <w:rPr>
                <w:rFonts w:ascii="GHEA Grapalat" w:hAnsi="GHEA Grapalat"/>
                <w:sz w:val="18"/>
                <w:szCs w:val="18"/>
              </w:rPr>
              <w:t xml:space="preserve"> </w:t>
            </w:r>
            <w:r w:rsidRPr="00F73445">
              <w:rPr>
                <w:rFonts w:ascii="GHEA Grapalat" w:hAnsi="GHEA Grapalat"/>
                <w:sz w:val="18"/>
                <w:szCs w:val="18"/>
              </w:rPr>
              <w:t>4</w:t>
            </w:r>
            <w:r>
              <w:rPr>
                <w:rFonts w:ascii="GHEA Grapalat" w:hAnsi="GHEA Grapalat"/>
                <w:sz w:val="18"/>
                <w:szCs w:val="18"/>
              </w:rPr>
              <w:t>00</w:t>
            </w:r>
            <w:r w:rsidRPr="006B4B31">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33631300</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кетопрофен  150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33661153</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 xml:space="preserve">дексаметазон </w:t>
            </w:r>
            <w:r w:rsidRPr="007B66B2">
              <w:rPr>
                <w:rFonts w:ascii="GHEA Grapalat" w:hAnsi="GHEA Grapalat"/>
                <w:sz w:val="18"/>
                <w:szCs w:val="18"/>
              </w:rPr>
              <w:t xml:space="preserve"> 4мг</w:t>
            </w:r>
            <w:r w:rsidRPr="00F73445">
              <w:rPr>
                <w:rFonts w:ascii="GHEA Grapalat" w:hAnsi="GHEA Grapalat"/>
                <w:sz w:val="18"/>
                <w:szCs w:val="18"/>
              </w:rPr>
              <w:t>/</w:t>
            </w:r>
            <w:r w:rsidRPr="007B66B2">
              <w:rPr>
                <w:rFonts w:ascii="GHEA Grapalat" w:hAnsi="GHEA Grapalat"/>
                <w:sz w:val="18"/>
                <w:szCs w:val="18"/>
              </w:rPr>
              <w:t xml:space="preserve">мл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33671131</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Лоратадин  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33642210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F73445">
              <w:rPr>
                <w:rFonts w:ascii="GHEA Grapalat" w:hAnsi="GHEA Grapalat"/>
                <w:sz w:val="18"/>
                <w:szCs w:val="18"/>
              </w:rPr>
              <w:t xml:space="preserve">преднизолон 5 </w:t>
            </w:r>
            <w:r w:rsidRPr="00B14A94">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250 </w:t>
            </w:r>
            <w:r w:rsidRPr="00B14A94">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амоксициллин</w:t>
            </w:r>
            <w:r w:rsidRPr="00F73445">
              <w:rPr>
                <w:rFonts w:ascii="GHEA Grapalat" w:hAnsi="GHEA Grapalat"/>
                <w:sz w:val="18"/>
                <w:szCs w:val="18"/>
              </w:rPr>
              <w:t xml:space="preserve"> 500 </w:t>
            </w:r>
            <w:r w:rsidRPr="00B14A94">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12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682" w:type="dxa"/>
            <w:gridSpan w:val="3"/>
            <w:vAlign w:val="center"/>
          </w:tcPr>
          <w:p w:rsidR="003B75AE" w:rsidRPr="00F73445"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(500</w:t>
            </w:r>
            <w:r w:rsidRPr="00D67C4D">
              <w:rPr>
                <w:rFonts w:ascii="GHEA Grapalat" w:hAnsi="GHEA Grapalat"/>
                <w:sz w:val="18"/>
                <w:szCs w:val="18"/>
              </w:rPr>
              <w:t xml:space="preserve"> мг</w:t>
            </w:r>
            <w:r w:rsidRPr="00F73445">
              <w:rPr>
                <w:rFonts w:ascii="GHEA Grapalat" w:hAnsi="GHEA Grapalat"/>
                <w:sz w:val="18"/>
                <w:szCs w:val="18"/>
              </w:rPr>
              <w:t xml:space="preserve"> + 125</w:t>
            </w:r>
            <w:r w:rsidRPr="00D67C4D">
              <w:rPr>
                <w:rFonts w:ascii="GHEA Grapalat" w:hAnsi="GHEA Grapalat"/>
                <w:sz w:val="18"/>
                <w:szCs w:val="18"/>
              </w:rPr>
              <w:t>мг</w:t>
            </w:r>
            <w:r w:rsidRPr="00F73445">
              <w:rPr>
                <w:rFonts w:ascii="GHEA Grapalat" w:hAnsi="GHEA Grapalat"/>
                <w:sz w:val="18"/>
                <w:szCs w:val="18"/>
              </w:rPr>
              <w:t>)</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682" w:type="dxa"/>
            <w:gridSpan w:val="3"/>
            <w:vAlign w:val="center"/>
          </w:tcPr>
          <w:p w:rsidR="003B75AE" w:rsidRPr="00D67C4D"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(125</w:t>
            </w:r>
            <w:r w:rsidRPr="00D67C4D">
              <w:rPr>
                <w:rFonts w:ascii="GHEA Grapalat" w:hAnsi="GHEA Grapalat"/>
                <w:sz w:val="18"/>
                <w:szCs w:val="18"/>
              </w:rPr>
              <w:t xml:space="preserve"> мг </w:t>
            </w:r>
            <w:r w:rsidRPr="00F73445">
              <w:rPr>
                <w:rFonts w:ascii="GHEA Grapalat" w:hAnsi="GHEA Grapalat"/>
                <w:sz w:val="18"/>
                <w:szCs w:val="18"/>
              </w:rPr>
              <w:t xml:space="preserve">+31.25 </w:t>
            </w:r>
            <w:r w:rsidRPr="00D67C4D">
              <w:rPr>
                <w:rFonts w:ascii="GHEA Grapalat" w:hAnsi="GHEA Grapalat"/>
                <w:sz w:val="18"/>
                <w:szCs w:val="18"/>
              </w:rPr>
              <w:t>мг</w:t>
            </w:r>
            <w:r w:rsidRPr="00F73445">
              <w:rPr>
                <w:rFonts w:ascii="GHEA Grapalat" w:hAnsi="GHEA Grapalat"/>
                <w:sz w:val="18"/>
                <w:szCs w:val="18"/>
              </w:rPr>
              <w:t xml:space="preserve">)/5 </w:t>
            </w:r>
            <w:r w:rsidRPr="00D67C4D">
              <w:rPr>
                <w:rFonts w:ascii="GHEA Grapalat" w:hAnsi="GHEA Grapalat"/>
                <w:sz w:val="18"/>
                <w:szCs w:val="18"/>
              </w:rPr>
              <w:t>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33651111</w:t>
            </w:r>
          </w:p>
        </w:tc>
        <w:tc>
          <w:tcPr>
            <w:tcW w:w="2682" w:type="dxa"/>
            <w:gridSpan w:val="3"/>
            <w:vAlign w:val="center"/>
          </w:tcPr>
          <w:p w:rsidR="003B75AE" w:rsidRPr="007E142C" w:rsidRDefault="003B75AE" w:rsidP="003B75AE">
            <w:pPr>
              <w:pStyle w:val="23"/>
              <w:spacing w:line="240" w:lineRule="auto"/>
              <w:ind w:firstLine="0"/>
              <w:jc w:val="left"/>
              <w:rPr>
                <w:rFonts w:ascii="GHEA Grapalat" w:hAnsi="GHEA Grapalat"/>
                <w:sz w:val="18"/>
                <w:szCs w:val="18"/>
              </w:rPr>
            </w:pPr>
            <w:r w:rsidRPr="00EC4FF0">
              <w:rPr>
                <w:rFonts w:ascii="GHEA Grapalat" w:hAnsi="GHEA Grapalat"/>
                <w:sz w:val="18"/>
                <w:szCs w:val="18"/>
              </w:rPr>
              <w:t>амоксициллин+</w:t>
            </w:r>
            <w:r w:rsidRPr="007E142C">
              <w:rPr>
                <w:rFonts w:ascii="GHEA Grapalat" w:hAnsi="GHEA Grapalat"/>
                <w:sz w:val="18"/>
                <w:szCs w:val="18"/>
              </w:rPr>
              <w:t xml:space="preserve"> </w:t>
            </w:r>
            <w:r w:rsidRPr="00EC4FF0">
              <w:rPr>
                <w:rFonts w:ascii="GHEA Grapalat" w:hAnsi="GHEA Grapalat"/>
                <w:sz w:val="18"/>
                <w:szCs w:val="18"/>
              </w:rPr>
              <w:t xml:space="preserve">клавулановая кислота </w:t>
            </w:r>
            <w:r w:rsidRPr="00F73445">
              <w:rPr>
                <w:rFonts w:ascii="GHEA Grapalat" w:hAnsi="GHEA Grapalat"/>
                <w:sz w:val="18"/>
                <w:szCs w:val="18"/>
              </w:rPr>
              <w:t>(250</w:t>
            </w:r>
            <w:r w:rsidRPr="007E142C">
              <w:rPr>
                <w:rFonts w:ascii="GHEA Grapalat" w:hAnsi="GHEA Grapalat"/>
                <w:sz w:val="18"/>
                <w:szCs w:val="18"/>
              </w:rPr>
              <w:t xml:space="preserve"> мг</w:t>
            </w:r>
            <w:r w:rsidRPr="00F73445">
              <w:rPr>
                <w:rFonts w:ascii="GHEA Grapalat" w:hAnsi="GHEA Grapalat"/>
                <w:sz w:val="18"/>
                <w:szCs w:val="18"/>
              </w:rPr>
              <w:t xml:space="preserve">+62.5 </w:t>
            </w:r>
            <w:r w:rsidRPr="007E142C">
              <w:rPr>
                <w:rFonts w:ascii="GHEA Grapalat" w:hAnsi="GHEA Grapalat"/>
                <w:sz w:val="18"/>
                <w:szCs w:val="18"/>
              </w:rPr>
              <w:t>мг</w:t>
            </w:r>
            <w:r w:rsidRPr="00F73445">
              <w:rPr>
                <w:rFonts w:ascii="GHEA Grapalat" w:hAnsi="GHEA Grapalat"/>
                <w:sz w:val="18"/>
                <w:szCs w:val="18"/>
              </w:rPr>
              <w:t xml:space="preserve">)/5 </w:t>
            </w:r>
            <w:r w:rsidRPr="007E142C">
              <w:rPr>
                <w:rFonts w:ascii="GHEA Grapalat" w:hAnsi="GHEA Grapalat"/>
                <w:sz w:val="18"/>
                <w:szCs w:val="18"/>
              </w:rPr>
              <w:t>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33651115</w:t>
            </w:r>
          </w:p>
        </w:tc>
        <w:tc>
          <w:tcPr>
            <w:tcW w:w="2682" w:type="dxa"/>
            <w:gridSpan w:val="3"/>
            <w:vAlign w:val="center"/>
          </w:tcPr>
          <w:p w:rsidR="003B75AE" w:rsidRPr="00BF2171" w:rsidRDefault="003B75AE" w:rsidP="003B75AE">
            <w:pPr>
              <w:pStyle w:val="23"/>
              <w:spacing w:line="240" w:lineRule="auto"/>
              <w:ind w:firstLine="0"/>
              <w:jc w:val="left"/>
              <w:rPr>
                <w:rFonts w:ascii="GHEA Grapalat" w:hAnsi="GHEA Grapalat"/>
                <w:sz w:val="18"/>
                <w:szCs w:val="18"/>
              </w:rPr>
            </w:pPr>
            <w:r w:rsidRPr="00BF2171">
              <w:rPr>
                <w:rFonts w:ascii="GHEA Grapalat" w:hAnsi="GHEA Grapalat"/>
                <w:sz w:val="18"/>
                <w:szCs w:val="18"/>
              </w:rPr>
              <w:t>Цефалексин</w:t>
            </w:r>
            <w:r w:rsidRPr="00F73445">
              <w:rPr>
                <w:rFonts w:ascii="GHEA Grapalat" w:hAnsi="GHEA Grapalat"/>
                <w:sz w:val="18"/>
                <w:szCs w:val="18"/>
              </w:rPr>
              <w:t xml:space="preserve"> 125 </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r w:rsidRPr="00F73445">
              <w:rPr>
                <w:rFonts w:ascii="GHEA Grapalat" w:hAnsi="GHEA Grapalat"/>
                <w:sz w:val="18"/>
                <w:szCs w:val="18"/>
              </w:rPr>
              <w:t>, 250</w:t>
            </w:r>
            <w:r w:rsidRPr="00BF2171">
              <w:rPr>
                <w:rFonts w:ascii="GHEA Grapalat" w:hAnsi="GHEA Grapalat"/>
                <w:sz w:val="18"/>
                <w:szCs w:val="18"/>
              </w:rPr>
              <w:t>мг</w:t>
            </w:r>
            <w:r w:rsidRPr="00F73445">
              <w:rPr>
                <w:rFonts w:ascii="GHEA Grapalat" w:hAnsi="GHEA Grapalat"/>
                <w:sz w:val="18"/>
                <w:szCs w:val="18"/>
              </w:rPr>
              <w:t>/5</w:t>
            </w:r>
            <w:r w:rsidRPr="00BF2171">
              <w:rPr>
                <w:rFonts w:ascii="GHEA Grapalat" w:hAnsi="GHEA Grapalat"/>
                <w:sz w:val="18"/>
                <w:szCs w:val="18"/>
              </w:rPr>
              <w:t>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682" w:type="dxa"/>
            <w:gridSpan w:val="3"/>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250</w:t>
            </w:r>
            <w:r w:rsidRPr="00B0075A">
              <w:rPr>
                <w:rFonts w:ascii="GHEA Grapalat" w:hAnsi="GHEA Grapalat"/>
                <w:sz w:val="18"/>
                <w:szCs w:val="18"/>
              </w:rPr>
              <w:t xml:space="preserve">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682" w:type="dxa"/>
            <w:gridSpan w:val="3"/>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500 </w:t>
            </w:r>
            <w:r w:rsidRPr="00B0075A">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33651125</w:t>
            </w:r>
          </w:p>
        </w:tc>
        <w:tc>
          <w:tcPr>
            <w:tcW w:w="2682" w:type="dxa"/>
            <w:gridSpan w:val="3"/>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азитромицин</w:t>
            </w:r>
            <w:r w:rsidRPr="00F73445">
              <w:rPr>
                <w:rFonts w:ascii="GHEA Grapalat" w:hAnsi="GHEA Grapalat"/>
                <w:sz w:val="18"/>
                <w:szCs w:val="18"/>
              </w:rPr>
              <w:t xml:space="preserve"> </w:t>
            </w:r>
            <w:r w:rsidRPr="00B0075A">
              <w:rPr>
                <w:rFonts w:ascii="GHEA Grapalat" w:hAnsi="GHEA Grapalat"/>
                <w:sz w:val="18"/>
                <w:szCs w:val="18"/>
              </w:rPr>
              <w:t>100 мг/ 5мл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19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33651148</w:t>
            </w:r>
          </w:p>
        </w:tc>
        <w:tc>
          <w:tcPr>
            <w:tcW w:w="2682" w:type="dxa"/>
            <w:gridSpan w:val="3"/>
            <w:vAlign w:val="center"/>
          </w:tcPr>
          <w:p w:rsidR="003B75AE" w:rsidRPr="00B0075A"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клотримазол 10%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33651150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 xml:space="preserve">флуконазол 50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33651170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B0075A">
              <w:rPr>
                <w:rFonts w:ascii="GHEA Grapalat" w:hAnsi="GHEA Grapalat"/>
                <w:sz w:val="18"/>
                <w:szCs w:val="18"/>
              </w:rPr>
              <w:t>Ацикловир</w:t>
            </w:r>
            <w:r w:rsidRPr="006B7508">
              <w:rPr>
                <w:rFonts w:ascii="GHEA Grapalat" w:hAnsi="GHEA Grapalat"/>
                <w:sz w:val="18"/>
                <w:szCs w:val="18"/>
              </w:rPr>
              <w:t xml:space="preserve"> </w:t>
            </w:r>
            <w:r w:rsidRPr="00B0075A">
              <w:rPr>
                <w:rFonts w:ascii="GHEA Grapalat" w:hAnsi="GHEA Grapalat"/>
                <w:sz w:val="18"/>
                <w:szCs w:val="18"/>
              </w:rPr>
              <w:t xml:space="preserve">200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33621110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варфарин </w:t>
            </w:r>
            <w:r w:rsidRPr="00B0075A">
              <w:rPr>
                <w:rFonts w:ascii="GHEA Grapalat" w:hAnsi="GHEA Grapalat"/>
                <w:sz w:val="18"/>
                <w:szCs w:val="18"/>
              </w:rPr>
              <w:t xml:space="preserve">2,5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6.25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25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33621690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F333A6">
              <w:rPr>
                <w:rFonts w:ascii="GHEA Grapalat" w:hAnsi="GHEA Grapalat"/>
                <w:sz w:val="18"/>
                <w:szCs w:val="18"/>
              </w:rPr>
              <w:t xml:space="preserve">карведилол </w:t>
            </w:r>
            <w:r w:rsidRPr="00B0075A">
              <w:rPr>
                <w:rFonts w:ascii="GHEA Grapalat" w:hAnsi="GHEA Grapalat"/>
                <w:sz w:val="18"/>
                <w:szCs w:val="18"/>
              </w:rPr>
              <w:t xml:space="preserve">12,5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33621370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10</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33621370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динитрат изосорбида </w:t>
            </w:r>
            <w:r w:rsidRPr="00B0075A">
              <w:rPr>
                <w:rFonts w:ascii="GHEA Grapalat" w:hAnsi="GHEA Grapalat"/>
                <w:sz w:val="18"/>
                <w:szCs w:val="18"/>
              </w:rPr>
              <w:t xml:space="preserve">20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33621730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верапамил </w:t>
            </w:r>
            <w:r w:rsidRPr="00B0075A">
              <w:rPr>
                <w:rFonts w:ascii="GHEA Grapalat" w:hAnsi="GHEA Grapalat"/>
                <w:sz w:val="18"/>
                <w:szCs w:val="18"/>
              </w:rPr>
              <w:t xml:space="preserve">80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29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25</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682" w:type="dxa"/>
            <w:gridSpan w:val="3"/>
            <w:vAlign w:val="center"/>
          </w:tcPr>
          <w:p w:rsidR="003B75AE" w:rsidRPr="006B7508"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B0075A">
              <w:rPr>
                <w:rFonts w:ascii="GHEA Grapalat" w:hAnsi="GHEA Grapalat"/>
                <w:sz w:val="18"/>
                <w:szCs w:val="18"/>
              </w:rPr>
              <w:t xml:space="preserve">50 </w:t>
            </w:r>
            <w:r w:rsidRPr="006B7508">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33621700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6B7508">
              <w:rPr>
                <w:rFonts w:ascii="GHEA Grapalat" w:hAnsi="GHEA Grapalat"/>
                <w:sz w:val="18"/>
                <w:szCs w:val="18"/>
              </w:rPr>
              <w:t xml:space="preserve">метопролол </w:t>
            </w:r>
            <w:r w:rsidRPr="00F80CA0">
              <w:rPr>
                <w:rFonts w:ascii="GHEA Grapalat" w:hAnsi="GHEA Grapalat"/>
                <w:sz w:val="18"/>
                <w:szCs w:val="18"/>
              </w:rPr>
              <w:t>100мг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33621380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12.5 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33621380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дигоксин 250 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34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33621390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F80CA0">
              <w:rPr>
                <w:rFonts w:ascii="GHEA Grapalat" w:hAnsi="GHEA Grapalat"/>
                <w:sz w:val="18"/>
                <w:szCs w:val="18"/>
              </w:rPr>
              <w:t>амиодорон 200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33621450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амлодипин </w:t>
            </w:r>
            <w:r w:rsidRPr="00F80CA0">
              <w:rPr>
                <w:rFonts w:ascii="GHEA Grapalat" w:hAnsi="GHEA Grapalat"/>
                <w:sz w:val="18"/>
                <w:szCs w:val="18"/>
              </w:rPr>
              <w:t>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эналаприл </w:t>
            </w:r>
            <w:r w:rsidRPr="00F80CA0">
              <w:rPr>
                <w:rFonts w:ascii="GHEA Grapalat" w:hAnsi="GHEA Grapalat"/>
                <w:sz w:val="18"/>
                <w:szCs w:val="18"/>
              </w:rPr>
              <w:t>10</w:t>
            </w:r>
            <w:r w:rsidRPr="00B14A94">
              <w:rPr>
                <w:rFonts w:ascii="GHEA Grapalat" w:hAnsi="GHEA Grapalat"/>
                <w:sz w:val="18"/>
                <w:szCs w:val="18"/>
              </w:rPr>
              <w:t xml:space="preserve"> </w:t>
            </w:r>
            <w:r w:rsidRPr="00F80CA0">
              <w:rPr>
                <w:rFonts w:ascii="GHEA Grapalat" w:hAnsi="GHEA Grapalat"/>
                <w:sz w:val="18"/>
                <w:szCs w:val="18"/>
              </w:rPr>
              <w:t>мг,20</w:t>
            </w:r>
            <w:r w:rsidRPr="00B14A94">
              <w:rPr>
                <w:rFonts w:ascii="GHEA Grapalat" w:hAnsi="GHEA Grapalat"/>
                <w:sz w:val="18"/>
                <w:szCs w:val="18"/>
              </w:rPr>
              <w:t xml:space="preserve">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33621580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гидрохлортиазид </w:t>
            </w:r>
            <w:r w:rsidRPr="00F80CA0">
              <w:rPr>
                <w:rFonts w:ascii="GHEA Grapalat" w:hAnsi="GHEA Grapalat"/>
                <w:sz w:val="18"/>
                <w:szCs w:val="18"/>
              </w:rPr>
              <w:t>25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33621750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8246F1">
              <w:rPr>
                <w:rFonts w:ascii="GHEA Grapalat" w:hAnsi="GHEA Grapalat"/>
                <w:sz w:val="18"/>
                <w:szCs w:val="18"/>
              </w:rPr>
              <w:t xml:space="preserve">нифедипин </w:t>
            </w:r>
            <w:r w:rsidRPr="00F80CA0">
              <w:rPr>
                <w:rFonts w:ascii="GHEA Grapalat" w:hAnsi="GHEA Grapalat"/>
                <w:sz w:val="18"/>
                <w:szCs w:val="18"/>
              </w:rPr>
              <w:t>25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39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33621710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50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33621710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атенолол </w:t>
            </w:r>
            <w:r w:rsidRPr="00F80CA0">
              <w:rPr>
                <w:rFonts w:ascii="GHEA Grapalat" w:hAnsi="GHEA Grapalat"/>
                <w:sz w:val="18"/>
                <w:szCs w:val="18"/>
              </w:rPr>
              <w:t>100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2.50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F80CA0">
              <w:rPr>
                <w:rFonts w:ascii="GHEA Grapalat" w:hAnsi="GHEA Grapalat"/>
                <w:sz w:val="18"/>
                <w:szCs w:val="18"/>
              </w:rPr>
              <w:t>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33621590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40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33621590</w:t>
            </w:r>
          </w:p>
        </w:tc>
        <w:tc>
          <w:tcPr>
            <w:tcW w:w="2682" w:type="dxa"/>
            <w:gridSpan w:val="3"/>
            <w:vAlign w:val="center"/>
          </w:tcPr>
          <w:p w:rsidR="003B75AE" w:rsidRPr="00F80CA0"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фуросемид </w:t>
            </w:r>
            <w:r w:rsidRPr="00F80CA0">
              <w:rPr>
                <w:rFonts w:ascii="GHEA Grapalat" w:hAnsi="GHEA Grapalat"/>
                <w:sz w:val="18"/>
                <w:szCs w:val="18"/>
              </w:rPr>
              <w:t>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33621140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B4171F">
              <w:rPr>
                <w:rFonts w:ascii="GHEA Grapalat" w:hAnsi="GHEA Grapalat"/>
                <w:sz w:val="18"/>
                <w:szCs w:val="18"/>
              </w:rPr>
              <w:t xml:space="preserve">клопидогрел 75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33621420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75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33621420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аторвастатин </w:t>
            </w:r>
            <w:r w:rsidRPr="00B4171F">
              <w:rPr>
                <w:rFonts w:ascii="GHEA Grapalat" w:hAnsi="GHEA Grapalat"/>
                <w:sz w:val="18"/>
                <w:szCs w:val="18"/>
              </w:rPr>
              <w:t xml:space="preserve">20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49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33621600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индапамид </w:t>
            </w:r>
            <w:r w:rsidRPr="00B4171F">
              <w:rPr>
                <w:rFonts w:ascii="GHEA Grapalat" w:hAnsi="GHEA Grapalat"/>
                <w:sz w:val="18"/>
                <w:szCs w:val="18"/>
              </w:rPr>
              <w:t xml:space="preserve">2.5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33621620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спиронолактон</w:t>
            </w:r>
            <w:r w:rsidRPr="00EC4FF0">
              <w:rPr>
                <w:rFonts w:ascii="GHEA Grapalat" w:hAnsi="GHEA Grapalat"/>
                <w:sz w:val="18"/>
                <w:szCs w:val="18"/>
              </w:rPr>
              <w:t xml:space="preserve"> </w:t>
            </w:r>
            <w:r w:rsidRPr="00B4171F">
              <w:rPr>
                <w:rFonts w:ascii="GHEA Grapalat" w:hAnsi="GHEA Grapalat"/>
                <w:sz w:val="18"/>
                <w:szCs w:val="18"/>
              </w:rPr>
              <w:t xml:space="preserve">25 </w:t>
            </w:r>
            <w:r w:rsidRPr="00E13501">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33611150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панкреатин </w:t>
            </w:r>
            <w:r w:rsidRPr="00B4171F">
              <w:rPr>
                <w:rFonts w:ascii="GHEA Grapalat" w:hAnsi="GHEA Grapalat"/>
                <w:sz w:val="18"/>
                <w:szCs w:val="18"/>
              </w:rPr>
              <w:t xml:space="preserve">400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33611100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CC6B0F">
              <w:rPr>
                <w:rFonts w:ascii="GHEA Grapalat" w:hAnsi="GHEA Grapalat"/>
                <w:sz w:val="18"/>
                <w:szCs w:val="18"/>
              </w:rPr>
              <w:t xml:space="preserve">омепразол </w:t>
            </w:r>
            <w:r w:rsidRPr="00B4171F">
              <w:rPr>
                <w:rFonts w:ascii="GHEA Grapalat" w:hAnsi="GHEA Grapalat"/>
                <w:sz w:val="18"/>
                <w:szCs w:val="18"/>
              </w:rPr>
              <w:t xml:space="preserve">20 </w:t>
            </w:r>
            <w:r w:rsidRPr="00F80CA0">
              <w:rPr>
                <w:rFonts w:ascii="GHEA Grapalat" w:hAnsi="GHEA Grapalat"/>
                <w:sz w:val="18"/>
                <w:szCs w:val="18"/>
              </w:rPr>
              <w:t>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33642230</w:t>
            </w:r>
          </w:p>
        </w:tc>
        <w:tc>
          <w:tcPr>
            <w:tcW w:w="2682" w:type="dxa"/>
            <w:gridSpan w:val="3"/>
            <w:vAlign w:val="center"/>
          </w:tcPr>
          <w:p w:rsidR="003B75AE" w:rsidRPr="00E13501"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50 </w:t>
            </w:r>
            <w:r w:rsidRPr="00E13501">
              <w:rPr>
                <w:rFonts w:ascii="GHEA Grapalat" w:hAnsi="GHEA Grapalat"/>
                <w:sz w:val="18"/>
                <w:szCs w:val="18"/>
              </w:rPr>
              <w:t>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33642230</w:t>
            </w:r>
          </w:p>
        </w:tc>
        <w:tc>
          <w:tcPr>
            <w:tcW w:w="2682" w:type="dxa"/>
            <w:gridSpan w:val="3"/>
            <w:vAlign w:val="center"/>
          </w:tcPr>
          <w:p w:rsidR="003B75AE" w:rsidRPr="00B4171F" w:rsidRDefault="003B75AE" w:rsidP="003B75AE">
            <w:pPr>
              <w:pStyle w:val="23"/>
              <w:spacing w:line="240" w:lineRule="auto"/>
              <w:ind w:firstLine="0"/>
              <w:jc w:val="left"/>
              <w:rPr>
                <w:rFonts w:ascii="GHEA Grapalat" w:hAnsi="GHEA Grapalat"/>
                <w:sz w:val="18"/>
                <w:szCs w:val="18"/>
              </w:rPr>
            </w:pPr>
            <w:r w:rsidRPr="008F4764">
              <w:rPr>
                <w:rFonts w:ascii="GHEA Grapalat" w:hAnsi="GHEA Grapalat"/>
                <w:sz w:val="18"/>
                <w:szCs w:val="18"/>
              </w:rPr>
              <w:t xml:space="preserve">левотироксин </w:t>
            </w:r>
            <w:r w:rsidRPr="00B4171F">
              <w:rPr>
                <w:rFonts w:ascii="GHEA Grapalat" w:hAnsi="GHEA Grapalat"/>
                <w:sz w:val="18"/>
                <w:szCs w:val="18"/>
              </w:rPr>
              <w:t xml:space="preserve">100 </w:t>
            </w:r>
            <w:r w:rsidRPr="00E13501">
              <w:rPr>
                <w:rFonts w:ascii="GHEA Grapalat" w:hAnsi="GHEA Grapalat"/>
                <w:sz w:val="18"/>
                <w:szCs w:val="18"/>
              </w:rPr>
              <w:t>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33661153</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дексаметазон 0,1%</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33661156</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тимолол 0.25</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33671112</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бромид ипратропия 20 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58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33671113</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салбутамол 100 мкг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59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33611360</w:t>
            </w:r>
          </w:p>
        </w:tc>
        <w:tc>
          <w:tcPr>
            <w:tcW w:w="2682" w:type="dxa"/>
            <w:gridSpan w:val="3"/>
            <w:vAlign w:val="center"/>
          </w:tcPr>
          <w:p w:rsidR="003B75AE" w:rsidRPr="00EC0877" w:rsidRDefault="003B75AE" w:rsidP="003B75AE">
            <w:pPr>
              <w:pStyle w:val="23"/>
              <w:spacing w:line="240" w:lineRule="auto"/>
              <w:ind w:firstLine="0"/>
              <w:jc w:val="left"/>
              <w:rPr>
                <w:rFonts w:ascii="GHEA Grapalat" w:hAnsi="GHEA Grapalat"/>
                <w:sz w:val="18"/>
                <w:szCs w:val="18"/>
              </w:rPr>
            </w:pPr>
            <w:r w:rsidRPr="00EC0877">
              <w:rPr>
                <w:rFonts w:ascii="GHEA Grapalat" w:hAnsi="GHEA Grapalat"/>
                <w:sz w:val="18"/>
                <w:szCs w:val="18"/>
              </w:rPr>
              <w:t>холекальциферол 5мг/ мл (200 000 ММ/ 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33651134</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0.3%</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33671116</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ксилометазолин 0.05%</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33691231</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Калциум  D3</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лозартан 50 мг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лозартан 100мг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10мг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33621310</w:t>
            </w:r>
          </w:p>
        </w:tc>
        <w:tc>
          <w:tcPr>
            <w:tcW w:w="2682" w:type="dxa"/>
            <w:gridSpan w:val="3"/>
            <w:vAlign w:val="center"/>
          </w:tcPr>
          <w:p w:rsidR="003B75AE" w:rsidRPr="00EB392E" w:rsidRDefault="003B75AE" w:rsidP="003B75AE">
            <w:pPr>
              <w:pStyle w:val="23"/>
              <w:spacing w:line="240" w:lineRule="auto"/>
              <w:ind w:firstLine="0"/>
              <w:jc w:val="left"/>
              <w:rPr>
                <w:rFonts w:ascii="GHEA Grapalat" w:hAnsi="GHEA Grapalat"/>
                <w:sz w:val="18"/>
                <w:szCs w:val="18"/>
              </w:rPr>
            </w:pPr>
            <w:r w:rsidRPr="00EB392E">
              <w:rPr>
                <w:rFonts w:ascii="GHEA Grapalat" w:hAnsi="GHEA Grapalat"/>
                <w:sz w:val="18"/>
                <w:szCs w:val="18"/>
              </w:rPr>
              <w:t>триметазидин (триметазидина дигидрохлорид) /</w:t>
            </w:r>
            <w:r w:rsidRPr="00B14A94">
              <w:rPr>
                <w:rFonts w:ascii="GHEA Grapalat" w:hAnsi="GHEA Grapalat"/>
                <w:sz w:val="18"/>
                <w:szCs w:val="18"/>
              </w:rPr>
              <w:t xml:space="preserve"> </w:t>
            </w:r>
            <w:r w:rsidRPr="005B63A3">
              <w:rPr>
                <w:rFonts w:ascii="GHEA Grapalat" w:hAnsi="GHEA Grapalat"/>
                <w:sz w:val="18"/>
                <w:szCs w:val="18"/>
              </w:rPr>
              <w:t xml:space="preserve">предуктал </w:t>
            </w:r>
            <w:r w:rsidRPr="00B14A94">
              <w:rPr>
                <w:rFonts w:ascii="GHEA Grapalat" w:hAnsi="GHEA Grapalat"/>
                <w:sz w:val="18"/>
                <w:szCs w:val="18"/>
              </w:rPr>
              <w:t>MR</w:t>
            </w:r>
            <w:r w:rsidRPr="00EB392E">
              <w:rPr>
                <w:rFonts w:ascii="GHEA Grapalat" w:hAnsi="GHEA Grapalat"/>
                <w:sz w:val="18"/>
                <w:szCs w:val="18"/>
              </w:rPr>
              <w:t>/</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33691310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метотрексат 10мг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DF2765" w:rsidRDefault="003B75AE" w:rsidP="003B75AE">
            <w:pPr>
              <w:pStyle w:val="23"/>
              <w:spacing w:line="240" w:lineRule="auto"/>
              <w:ind w:firstLine="0"/>
              <w:jc w:val="center"/>
              <w:rPr>
                <w:rFonts w:ascii="GHEA Grapalat" w:hAnsi="GHEA Grapalat"/>
                <w:sz w:val="18"/>
                <w:szCs w:val="18"/>
                <w:highlight w:val="yellow"/>
              </w:rPr>
            </w:pPr>
            <w:r w:rsidRPr="00DF2765">
              <w:rPr>
                <w:rFonts w:ascii="GHEA Grapalat" w:hAnsi="GHEA Grapalat"/>
                <w:sz w:val="18"/>
                <w:szCs w:val="18"/>
                <w:highlight w:val="yellow"/>
              </w:rPr>
              <w:t>68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33642220</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метилпреднизолон 16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69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периндоприл + лозартан 4/1.25 мг  ,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периндоприл + индапамид 8/2.5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10/100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33691203</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лозартан 5 /100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8/2.5/10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682" w:type="dxa"/>
            <w:gridSpan w:val="3"/>
            <w:vAlign w:val="center"/>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 амлодипин 4/1.25/5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33621764</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w:t>
            </w:r>
            <w:r w:rsidRPr="007A30F8">
              <w:rPr>
                <w:rFonts w:ascii="GHEA Grapalat" w:hAnsi="GHEA Grapalat"/>
                <w:sz w:val="18"/>
                <w:szCs w:val="18"/>
              </w:rPr>
              <w:t xml:space="preserve"> индапамид</w:t>
            </w:r>
            <w:r w:rsidRPr="00EC4FF0">
              <w:rPr>
                <w:rFonts w:ascii="GHEA Grapalat" w:hAnsi="GHEA Grapalat"/>
                <w:sz w:val="18"/>
                <w:szCs w:val="18"/>
              </w:rPr>
              <w:t xml:space="preserve"> </w:t>
            </w:r>
            <w:r w:rsidRPr="00B14A94">
              <w:rPr>
                <w:rFonts w:ascii="GHEA Grapalat" w:hAnsi="GHEA Grapalat"/>
                <w:sz w:val="18"/>
                <w:szCs w:val="18"/>
              </w:rPr>
              <w:t>+амлодипин 8/2.5/5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амлодипин +  рамиприл  10/10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5/5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78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33621460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периндоприл </w:t>
            </w:r>
            <w:r w:rsidRPr="00B14A94">
              <w:rPr>
                <w:rFonts w:ascii="GHEA Grapalat" w:hAnsi="GHEA Grapalat"/>
                <w:sz w:val="18"/>
                <w:szCs w:val="18"/>
              </w:rPr>
              <w:t>+  амлодипин 10/5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lastRenderedPageBreak/>
              <w:t>79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33651134</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ципрофлоксацин + дексаметазон</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пантапразол 20мг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33691176</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 xml:space="preserve">амброксол  30 мг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изосорбида+ мононитрат 20мг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sidRPr="003674C0">
              <w:rPr>
                <w:rFonts w:ascii="GHEA Grapalat" w:hAnsi="GHEA Grapalat"/>
                <w:sz w:val="18"/>
                <w:szCs w:val="18"/>
              </w:rPr>
              <w:t>83</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40мг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84</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33621767</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изосорид + мононитрат 60мг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85</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B14A94">
              <w:rPr>
                <w:rFonts w:ascii="GHEA Grapalat" w:hAnsi="GHEA Grapalat"/>
                <w:sz w:val="18"/>
                <w:szCs w:val="18"/>
              </w:rPr>
              <w:t>Бетаистин 16мг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86</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tcPr>
          <w:p w:rsidR="003B75AE" w:rsidRPr="003E45F5"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3E45F5">
              <w:rPr>
                <w:rFonts w:ascii="GHEA Grapalat" w:hAnsi="GHEA Grapalat"/>
                <w:sz w:val="18"/>
                <w:szCs w:val="18"/>
              </w:rPr>
              <w:t xml:space="preserve">+ </w:t>
            </w:r>
            <w:r w:rsidRPr="007A30F8">
              <w:rPr>
                <w:rFonts w:ascii="GHEA Grapalat" w:hAnsi="GHEA Grapalat"/>
                <w:sz w:val="18"/>
                <w:szCs w:val="18"/>
              </w:rPr>
              <w:t xml:space="preserve">амлодипин </w:t>
            </w:r>
            <w:r w:rsidRPr="003E45F5">
              <w:rPr>
                <w:rFonts w:ascii="GHEA Grapalat" w:hAnsi="GHEA Grapalat"/>
                <w:sz w:val="18"/>
                <w:szCs w:val="18"/>
              </w:rPr>
              <w:t xml:space="preserve">5/10/ </w:t>
            </w:r>
            <w:r w:rsidRPr="00B14A94">
              <w:rPr>
                <w:rFonts w:ascii="GHEA Grapalat" w:hAnsi="GHEA Grapalat"/>
                <w:sz w:val="18"/>
                <w:szCs w:val="18"/>
              </w:rPr>
              <w:t xml:space="preserve">мг </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87</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B14A94">
              <w:rPr>
                <w:rFonts w:ascii="GHEA Grapalat" w:hAnsi="GHEA Grapalat"/>
                <w:sz w:val="18"/>
                <w:szCs w:val="18"/>
              </w:rPr>
              <w:t xml:space="preserve">+ </w:t>
            </w:r>
            <w:r w:rsidRPr="007A30F8">
              <w:rPr>
                <w:rFonts w:ascii="GHEA Grapalat" w:hAnsi="GHEA Grapalat"/>
                <w:sz w:val="18"/>
                <w:szCs w:val="18"/>
              </w:rPr>
              <w:t xml:space="preserve">амлодипин </w:t>
            </w:r>
            <w:r w:rsidRPr="00B14A94">
              <w:rPr>
                <w:rFonts w:ascii="GHEA Grapalat" w:hAnsi="GHEA Grapalat"/>
                <w:sz w:val="18"/>
                <w:szCs w:val="18"/>
              </w:rPr>
              <w:t>10/10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88</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5/5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Pr="003674C0"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89</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33621720</w:t>
            </w:r>
          </w:p>
        </w:tc>
        <w:tc>
          <w:tcPr>
            <w:tcW w:w="2682" w:type="dxa"/>
            <w:gridSpan w:val="3"/>
          </w:tcPr>
          <w:p w:rsidR="003B75AE" w:rsidRPr="00B14A94" w:rsidRDefault="003B75AE" w:rsidP="003B75AE">
            <w:pPr>
              <w:pStyle w:val="23"/>
              <w:spacing w:line="240" w:lineRule="auto"/>
              <w:ind w:firstLine="0"/>
              <w:jc w:val="left"/>
              <w:rPr>
                <w:rFonts w:ascii="GHEA Grapalat" w:hAnsi="GHEA Grapalat"/>
                <w:sz w:val="18"/>
                <w:szCs w:val="18"/>
              </w:rPr>
            </w:pPr>
            <w:r w:rsidRPr="007A30F8">
              <w:rPr>
                <w:rFonts w:ascii="GHEA Grapalat" w:hAnsi="GHEA Grapalat"/>
                <w:sz w:val="18"/>
                <w:szCs w:val="18"/>
              </w:rPr>
              <w:t xml:space="preserve">бисопролол </w:t>
            </w:r>
            <w:r w:rsidRPr="00EC4FF0">
              <w:rPr>
                <w:rFonts w:ascii="GHEA Grapalat" w:hAnsi="GHEA Grapalat"/>
                <w:sz w:val="18"/>
                <w:szCs w:val="18"/>
              </w:rPr>
              <w:t>+</w:t>
            </w:r>
            <w:r w:rsidRPr="007A30F8">
              <w:rPr>
                <w:rFonts w:ascii="GHEA Grapalat" w:hAnsi="GHEA Grapalat"/>
                <w:sz w:val="18"/>
                <w:szCs w:val="18"/>
              </w:rPr>
              <w:t xml:space="preserve"> периндоприл</w:t>
            </w:r>
            <w:r w:rsidRPr="00EC4FF0">
              <w:rPr>
                <w:rFonts w:ascii="GHEA Grapalat" w:hAnsi="GHEA Grapalat"/>
                <w:sz w:val="18"/>
                <w:szCs w:val="18"/>
              </w:rPr>
              <w:t xml:space="preserve"> </w:t>
            </w:r>
            <w:r w:rsidRPr="00B14A94">
              <w:rPr>
                <w:rFonts w:ascii="GHEA Grapalat" w:hAnsi="GHEA Grapalat"/>
                <w:sz w:val="18"/>
                <w:szCs w:val="18"/>
              </w:rPr>
              <w:t>5/10</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90</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33661122</w:t>
            </w:r>
          </w:p>
        </w:tc>
        <w:tc>
          <w:tcPr>
            <w:tcW w:w="2682" w:type="dxa"/>
            <w:gridSpan w:val="3"/>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50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91</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33631290</w:t>
            </w:r>
          </w:p>
        </w:tc>
        <w:tc>
          <w:tcPr>
            <w:tcW w:w="2682" w:type="dxa"/>
            <w:gridSpan w:val="3"/>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Ибупрофен 100мг/5мл</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3B75AE" w:rsidRPr="00B138F3" w:rsidTr="003B75AE">
        <w:trPr>
          <w:trHeight w:val="404"/>
          <w:jc w:val="center"/>
        </w:trPr>
        <w:tc>
          <w:tcPr>
            <w:tcW w:w="1548" w:type="dxa"/>
            <w:vAlign w:val="center"/>
          </w:tcPr>
          <w:p w:rsidR="003B75AE" w:rsidRDefault="003B75AE" w:rsidP="003B75AE">
            <w:pPr>
              <w:pStyle w:val="23"/>
              <w:spacing w:line="240" w:lineRule="auto"/>
              <w:ind w:firstLine="0"/>
              <w:jc w:val="center"/>
              <w:rPr>
                <w:rFonts w:ascii="GHEA Grapalat" w:hAnsi="GHEA Grapalat"/>
                <w:sz w:val="18"/>
                <w:szCs w:val="18"/>
              </w:rPr>
            </w:pPr>
            <w:r>
              <w:rPr>
                <w:rFonts w:ascii="GHEA Grapalat" w:hAnsi="GHEA Grapalat"/>
                <w:sz w:val="18"/>
                <w:szCs w:val="18"/>
              </w:rPr>
              <w:t>92</w:t>
            </w:r>
          </w:p>
        </w:tc>
        <w:tc>
          <w:tcPr>
            <w:tcW w:w="1532" w:type="dxa"/>
            <w:vAlign w:val="center"/>
          </w:tcPr>
          <w:p w:rsidR="003B75AE" w:rsidRDefault="003B75AE" w:rsidP="003B75AE">
            <w:pPr>
              <w:jc w:val="center"/>
              <w:rPr>
                <w:rFonts w:ascii="Sylfaen" w:hAnsi="Sylfaen" w:cs="Calibri"/>
                <w:color w:val="000000"/>
                <w:sz w:val="20"/>
                <w:szCs w:val="20"/>
              </w:rPr>
            </w:pPr>
            <w:r>
              <w:rPr>
                <w:rFonts w:ascii="Sylfaen" w:hAnsi="Sylfaen" w:cs="Calibri"/>
                <w:color w:val="000000"/>
                <w:sz w:val="20"/>
                <w:szCs w:val="20"/>
              </w:rPr>
              <w:t>33661122</w:t>
            </w:r>
          </w:p>
        </w:tc>
        <w:tc>
          <w:tcPr>
            <w:tcW w:w="2682" w:type="dxa"/>
            <w:gridSpan w:val="3"/>
          </w:tcPr>
          <w:p w:rsidR="003B75AE" w:rsidRPr="007A30F8" w:rsidRDefault="003B75AE" w:rsidP="003B75AE">
            <w:pPr>
              <w:pStyle w:val="23"/>
              <w:spacing w:line="240" w:lineRule="auto"/>
              <w:ind w:firstLine="0"/>
              <w:jc w:val="left"/>
              <w:rPr>
                <w:rFonts w:ascii="GHEA Grapalat" w:hAnsi="GHEA Grapalat"/>
                <w:sz w:val="18"/>
                <w:szCs w:val="18"/>
              </w:rPr>
            </w:pPr>
            <w:r>
              <w:rPr>
                <w:rFonts w:ascii="GHEA Grapalat" w:hAnsi="GHEA Grapalat"/>
                <w:sz w:val="18"/>
                <w:szCs w:val="18"/>
              </w:rPr>
              <w:t>Парацетамол 100 мг</w:t>
            </w:r>
          </w:p>
        </w:tc>
        <w:tc>
          <w:tcPr>
            <w:tcW w:w="712"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973" w:type="dxa"/>
            <w:vAlign w:val="center"/>
          </w:tcPr>
          <w:p w:rsidR="003B75AE" w:rsidRPr="00B138F3" w:rsidRDefault="003B75AE" w:rsidP="003B75AE">
            <w:pPr>
              <w:widowControl w:val="0"/>
              <w:jc w:val="center"/>
              <w:rPr>
                <w:rFonts w:ascii="GHEA Grapalat" w:hAnsi="GHEA Grapalat"/>
                <w:sz w:val="16"/>
                <w:szCs w:val="16"/>
              </w:rPr>
            </w:pPr>
            <w:r w:rsidRPr="00B138F3">
              <w:rPr>
                <w:rFonts w:ascii="GHEA Grapalat" w:hAnsi="GHEA Grapalat"/>
                <w:sz w:val="16"/>
                <w:szCs w:val="16"/>
              </w:rPr>
              <w:t>... %</w:t>
            </w:r>
          </w:p>
        </w:tc>
        <w:tc>
          <w:tcPr>
            <w:tcW w:w="68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532"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gridSpan w:val="2"/>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69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1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5"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953"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3B75AE" w:rsidRPr="00B138F3" w:rsidRDefault="003B75AE" w:rsidP="003B75AE">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rsidR="003B75AE" w:rsidRPr="00B138F3" w:rsidRDefault="003B75AE" w:rsidP="003B75AE">
            <w:pPr>
              <w:widowControl w:val="0"/>
              <w:jc w:val="center"/>
              <w:rPr>
                <w:rFonts w:ascii="GHEA Grapalat" w:hAnsi="GHEA Grapalat"/>
                <w:b/>
                <w:sz w:val="16"/>
                <w:szCs w:val="16"/>
              </w:rPr>
            </w:pPr>
            <w:r w:rsidRPr="00B138F3">
              <w:rPr>
                <w:rFonts w:ascii="GHEA Grapalat" w:hAnsi="GHEA Grapalat"/>
                <w:sz w:val="16"/>
                <w:szCs w:val="16"/>
              </w:rPr>
              <w:t>... %</w:t>
            </w:r>
          </w:p>
        </w:tc>
      </w:tr>
      <w:tr w:rsidR="00B138F3" w:rsidRPr="00F57515" w:rsidTr="003B75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66" w:type="dxa"/>
          <w:jc w:val="center"/>
        </w:trPr>
        <w:tc>
          <w:tcPr>
            <w:tcW w:w="4536" w:type="dxa"/>
            <w:gridSpan w:val="3"/>
          </w:tcPr>
          <w:p w:rsidR="00071D1C" w:rsidRPr="00F57515" w:rsidRDefault="00071D1C" w:rsidP="00B46D58">
            <w:pPr>
              <w:widowControl w:val="0"/>
              <w:spacing w:after="160"/>
              <w:jc w:val="center"/>
              <w:rPr>
                <w:rFonts w:ascii="GHEA Grapalat" w:hAnsi="GHEA Grapalat" w:cs="Sylfaen"/>
                <w:b/>
                <w:bCs/>
                <w:sz w:val="20"/>
              </w:rPr>
            </w:pPr>
            <w:bookmarkStart w:id="2" w:name="_GoBack"/>
            <w:bookmarkEnd w:id="2"/>
            <w:r w:rsidRPr="00F57515">
              <w:rPr>
                <w:rFonts w:ascii="GHEA Grapalat" w:hAnsi="GHEA Grapalat"/>
                <w:b/>
                <w:sz w:val="20"/>
              </w:rPr>
              <w:t>ПОКУПАТЕЛЬ</w:t>
            </w:r>
          </w:p>
          <w:p w:rsidR="00071D1C" w:rsidRPr="00F57515" w:rsidRDefault="00AB4EAB" w:rsidP="00B46D58">
            <w:pPr>
              <w:widowControl w:val="0"/>
              <w:jc w:val="center"/>
              <w:rPr>
                <w:rFonts w:ascii="GHEA Grapalat" w:hAnsi="GHEA Grapalat"/>
                <w:sz w:val="20"/>
                <w:lang w:val="en-US"/>
              </w:rPr>
            </w:pPr>
            <w:r w:rsidRPr="00F57515">
              <w:rPr>
                <w:rFonts w:ascii="GHEA Grapalat" w:hAnsi="GHEA Grapalat"/>
                <w:sz w:val="20"/>
                <w:lang w:val="en-US"/>
              </w:rPr>
              <w:t>______________________</w:t>
            </w:r>
          </w:p>
          <w:p w:rsidR="00071D1C" w:rsidRPr="00F57515" w:rsidRDefault="00071D1C" w:rsidP="00B46D58">
            <w:pPr>
              <w:widowControl w:val="0"/>
              <w:jc w:val="center"/>
              <w:rPr>
                <w:rFonts w:ascii="GHEA Grapalat" w:hAnsi="GHEA Grapalat"/>
                <w:sz w:val="18"/>
                <w:szCs w:val="20"/>
              </w:rPr>
            </w:pPr>
            <w:r w:rsidRPr="00F57515">
              <w:rPr>
                <w:rFonts w:ascii="GHEA Grapalat" w:hAnsi="GHEA Grapalat"/>
                <w:sz w:val="18"/>
                <w:szCs w:val="20"/>
              </w:rPr>
              <w:t>/подпись/</w:t>
            </w:r>
          </w:p>
          <w:p w:rsidR="00071D1C" w:rsidRPr="00F57515" w:rsidRDefault="00071D1C" w:rsidP="00B46D58">
            <w:pPr>
              <w:widowControl w:val="0"/>
              <w:jc w:val="center"/>
              <w:rPr>
                <w:rFonts w:ascii="GHEA Grapalat" w:hAnsi="GHEA Grapalat"/>
                <w:sz w:val="20"/>
              </w:rPr>
            </w:pPr>
            <w:r w:rsidRPr="00F57515">
              <w:rPr>
                <w:rFonts w:ascii="GHEA Grapalat" w:hAnsi="GHEA Grapalat"/>
                <w:sz w:val="18"/>
              </w:rPr>
              <w:t>М. П.</w:t>
            </w:r>
          </w:p>
        </w:tc>
        <w:tc>
          <w:tcPr>
            <w:tcW w:w="760" w:type="dxa"/>
          </w:tcPr>
          <w:p w:rsidR="00071D1C" w:rsidRPr="00F57515" w:rsidRDefault="00071D1C" w:rsidP="00B46D58">
            <w:pPr>
              <w:widowControl w:val="0"/>
              <w:spacing w:after="160"/>
              <w:jc w:val="center"/>
              <w:rPr>
                <w:rFonts w:ascii="GHEA Grapalat" w:hAnsi="GHEA Grapalat"/>
                <w:sz w:val="20"/>
              </w:rPr>
            </w:pPr>
          </w:p>
        </w:tc>
        <w:tc>
          <w:tcPr>
            <w:tcW w:w="4343" w:type="dxa"/>
            <w:gridSpan w:val="7"/>
          </w:tcPr>
          <w:p w:rsidR="00071D1C" w:rsidRPr="00F57515" w:rsidRDefault="00071D1C" w:rsidP="00B46D58">
            <w:pPr>
              <w:widowControl w:val="0"/>
              <w:spacing w:after="160"/>
              <w:jc w:val="center"/>
              <w:rPr>
                <w:rFonts w:ascii="GHEA Grapalat" w:hAnsi="GHEA Grapalat" w:cs="Sylfaen"/>
                <w:b/>
                <w:bCs/>
                <w:sz w:val="20"/>
              </w:rPr>
            </w:pPr>
            <w:r w:rsidRPr="00F57515">
              <w:rPr>
                <w:rFonts w:ascii="GHEA Grapalat" w:hAnsi="GHEA Grapalat"/>
                <w:b/>
                <w:sz w:val="20"/>
              </w:rPr>
              <w:t>ПРОДАВЕЦ</w:t>
            </w:r>
          </w:p>
          <w:p w:rsidR="00071D1C" w:rsidRPr="00F57515" w:rsidRDefault="00AB4EAB" w:rsidP="00B46D58">
            <w:pPr>
              <w:widowControl w:val="0"/>
              <w:jc w:val="center"/>
              <w:rPr>
                <w:rFonts w:ascii="GHEA Grapalat" w:hAnsi="GHEA Grapalat"/>
                <w:sz w:val="20"/>
                <w:lang w:val="en-US"/>
              </w:rPr>
            </w:pPr>
            <w:r w:rsidRPr="00F57515">
              <w:rPr>
                <w:rFonts w:ascii="GHEA Grapalat" w:hAnsi="GHEA Grapalat"/>
                <w:sz w:val="20"/>
                <w:lang w:val="en-US"/>
              </w:rPr>
              <w:t>______________________</w:t>
            </w:r>
          </w:p>
          <w:p w:rsidR="00071D1C" w:rsidRPr="00F57515" w:rsidRDefault="00071D1C" w:rsidP="00B46D58">
            <w:pPr>
              <w:widowControl w:val="0"/>
              <w:jc w:val="center"/>
              <w:rPr>
                <w:rFonts w:ascii="GHEA Grapalat" w:hAnsi="GHEA Grapalat"/>
                <w:sz w:val="18"/>
                <w:szCs w:val="20"/>
              </w:rPr>
            </w:pPr>
            <w:r w:rsidRPr="00F57515">
              <w:rPr>
                <w:rFonts w:ascii="GHEA Grapalat" w:hAnsi="GHEA Grapalat"/>
                <w:sz w:val="20"/>
                <w:szCs w:val="20"/>
              </w:rPr>
              <w:t>/</w:t>
            </w:r>
            <w:r w:rsidRPr="00F57515">
              <w:rPr>
                <w:rFonts w:ascii="GHEA Grapalat" w:hAnsi="GHEA Grapalat"/>
                <w:sz w:val="18"/>
                <w:szCs w:val="20"/>
              </w:rPr>
              <w:t>подпись/</w:t>
            </w:r>
          </w:p>
          <w:p w:rsidR="00071D1C" w:rsidRPr="00F57515" w:rsidRDefault="00071D1C" w:rsidP="00B46D58">
            <w:pPr>
              <w:widowControl w:val="0"/>
              <w:jc w:val="center"/>
              <w:rPr>
                <w:rFonts w:ascii="GHEA Grapalat" w:hAnsi="GHEA Grapalat"/>
                <w:sz w:val="20"/>
              </w:rPr>
            </w:pPr>
            <w:r w:rsidRPr="00F57515">
              <w:rPr>
                <w:rFonts w:ascii="GHEA Grapalat" w:hAnsi="GHEA Grapalat"/>
                <w:sz w:val="18"/>
              </w:rPr>
              <w:t>М. П</w:t>
            </w:r>
            <w:r w:rsidRPr="00F57515">
              <w:rPr>
                <w:rFonts w:ascii="GHEA Grapalat" w:hAnsi="GHEA Grapalat"/>
                <w:sz w:val="20"/>
              </w:rPr>
              <w:t>.</w:t>
            </w:r>
          </w:p>
        </w:tc>
      </w:tr>
    </w:tbl>
    <w:p w:rsidR="00071D1C" w:rsidRPr="00B138F3" w:rsidRDefault="00071D1C" w:rsidP="00B46D58">
      <w:pPr>
        <w:widowControl w:val="0"/>
        <w:spacing w:after="160"/>
        <w:rPr>
          <w:rFonts w:ascii="GHEA Grapalat" w:hAnsi="GHEA Grapalat"/>
        </w:rPr>
        <w:sectPr w:rsidR="00071D1C" w:rsidRPr="00B138F3" w:rsidSect="008E4E8A">
          <w:footnotePr>
            <w:pos w:val="beneathText"/>
          </w:footnotePr>
          <w:pgSz w:w="16838" w:h="11906" w:orient="landscape" w:code="9"/>
          <w:pgMar w:top="709" w:right="1418" w:bottom="1134"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7B66B2">
        <w:rPr>
          <w:rFonts w:ascii="GHEA Grapalat" w:hAnsi="GHEA Grapalat"/>
          <w:b/>
          <w:i/>
          <w:sz w:val="20"/>
        </w:rPr>
        <w:t>NKHAAPK-GHAPDz-2020/1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Р/С____________________________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Р/С________________________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EC4FF0">
        <w:trPr>
          <w:jc w:val="center"/>
        </w:trPr>
        <w:tc>
          <w:tcPr>
            <w:tcW w:w="442"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EC4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EC4FF0">
        <w:trPr>
          <w:jc w:val="center"/>
        </w:trPr>
        <w:tc>
          <w:tcPr>
            <w:tcW w:w="442" w:type="dxa"/>
            <w:vMerge/>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EC4FF0">
        <w:trPr>
          <w:trHeight w:val="1105"/>
          <w:jc w:val="center"/>
        </w:trPr>
        <w:tc>
          <w:tcPr>
            <w:tcW w:w="442" w:type="dxa"/>
            <w:vMerge/>
            <w:tcBorders>
              <w:bottom w:val="single" w:sz="4" w:space="0" w:color="auto"/>
            </w:tcBorders>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r w:rsidR="00602182" w:rsidRPr="00B138F3" w:rsidTr="00EC4FF0">
        <w:trPr>
          <w:jc w:val="center"/>
        </w:trPr>
        <w:tc>
          <w:tcPr>
            <w:tcW w:w="442"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r w:rsidR="00602182" w:rsidRPr="00B138F3" w:rsidTr="00EC4FF0">
        <w:trPr>
          <w:jc w:val="center"/>
        </w:trPr>
        <w:tc>
          <w:tcPr>
            <w:tcW w:w="442"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602182">
        <w:rPr>
          <w:rFonts w:ascii="GHEA Grapalat" w:hAnsi="GHEA Grapalat"/>
          <w:sz w:val="20"/>
        </w:rPr>
        <w:t>являются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EC4FF0">
        <w:trPr>
          <w:trHeight w:val="196"/>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EC4FF0">
        <w:trPr>
          <w:trHeight w:val="62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EC4FF0">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EC4FF0">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EC4FF0">
        <w:trPr>
          <w:trHeight w:val="62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EC4FF0">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EC4FF0">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EC4FF0">
        <w:trPr>
          <w:trHeight w:val="20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7B66B2">
        <w:rPr>
          <w:rFonts w:ascii="GHEA Grapalat" w:hAnsi="GHEA Grapalat"/>
          <w:b/>
          <w:i/>
          <w:sz w:val="20"/>
        </w:rPr>
        <w:t>NKHAAPK-GHAPDz-2020/1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между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7A8" w:rsidRDefault="00F367A8">
      <w:r>
        <w:separator/>
      </w:r>
    </w:p>
  </w:endnote>
  <w:endnote w:type="continuationSeparator" w:id="0">
    <w:p w:rsidR="00F367A8" w:rsidRDefault="00F36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6201"/>
      <w:docPartObj>
        <w:docPartGallery w:val="Page Numbers (Bottom of Page)"/>
        <w:docPartUnique/>
      </w:docPartObj>
    </w:sdtPr>
    <w:sdtEndPr>
      <w:rPr>
        <w:rFonts w:ascii="GHEA Grapalat" w:hAnsi="GHEA Grapalat"/>
        <w:sz w:val="24"/>
        <w:szCs w:val="24"/>
      </w:rPr>
    </w:sdtEndPr>
    <w:sdtContent>
      <w:p w:rsidR="007E0F3A" w:rsidRPr="00C861E9" w:rsidRDefault="007E0F3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B75AE">
          <w:rPr>
            <w:rFonts w:ascii="GHEA Grapalat" w:hAnsi="GHEA Grapalat"/>
            <w:noProof/>
            <w:sz w:val="24"/>
            <w:szCs w:val="24"/>
          </w:rPr>
          <w:t>59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7A8" w:rsidRDefault="00F367A8">
      <w:r>
        <w:separator/>
      </w:r>
    </w:p>
  </w:footnote>
  <w:footnote w:type="continuationSeparator" w:id="0">
    <w:p w:rsidR="00F367A8" w:rsidRDefault="00F367A8">
      <w:r>
        <w:continuationSeparator/>
      </w:r>
    </w:p>
  </w:footnote>
  <w:footnote w:id="1">
    <w:p w:rsidR="007E0F3A" w:rsidRPr="00B94007" w:rsidRDefault="007E0F3A" w:rsidP="00FC69A8">
      <w:pPr>
        <w:pStyle w:val="af2"/>
        <w:jc w:val="both"/>
        <w:rPr>
          <w:rFonts w:ascii="GHEA Grapalat" w:hAnsi="GHEA Grapalat"/>
          <w:i/>
        </w:rPr>
      </w:pPr>
    </w:p>
  </w:footnote>
  <w:footnote w:id="2">
    <w:p w:rsidR="007E0F3A" w:rsidRPr="0049623A" w:rsidDel="00932115" w:rsidRDefault="007E0F3A" w:rsidP="00AF1F59">
      <w:pPr>
        <w:pStyle w:val="af2"/>
        <w:jc w:val="both"/>
        <w:rPr>
          <w:del w:id="0" w:author="Inesa Kocharyan" w:date="2019-10-29T12:18:00Z"/>
        </w:rPr>
      </w:pPr>
    </w:p>
  </w:footnote>
  <w:footnote w:id="3">
    <w:p w:rsidR="007E0F3A" w:rsidRPr="002C2499" w:rsidRDefault="007E0F3A"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7E0F3A" w:rsidRPr="000811C1" w:rsidRDefault="007E0F3A">
      <w:pPr>
        <w:pStyle w:val="af2"/>
        <w:rPr>
          <w:rFonts w:asciiTheme="minorHAnsi" w:hAnsiTheme="minorHAnsi"/>
        </w:rPr>
      </w:pPr>
    </w:p>
  </w:footnote>
  <w:footnote w:id="4">
    <w:p w:rsidR="007E0F3A" w:rsidRPr="008842CE" w:rsidRDefault="007E0F3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E0F3A" w:rsidRPr="000811C1" w:rsidRDefault="007E0F3A">
      <w:pPr>
        <w:pStyle w:val="af2"/>
        <w:rPr>
          <w:lang w:val="af-ZA"/>
        </w:rPr>
      </w:pPr>
    </w:p>
  </w:footnote>
  <w:footnote w:id="5">
    <w:p w:rsidR="007E0F3A" w:rsidRPr="000811C1" w:rsidRDefault="007E0F3A" w:rsidP="0027573B">
      <w:pPr>
        <w:pStyle w:val="af2"/>
        <w:rPr>
          <w:rFonts w:ascii="Sylfaen" w:hAnsi="Sylfaen"/>
          <w:sz w:val="18"/>
          <w:szCs w:val="18"/>
        </w:rPr>
      </w:pPr>
    </w:p>
  </w:footnote>
  <w:footnote w:id="6">
    <w:p w:rsidR="007E0F3A" w:rsidRPr="00A31673" w:rsidRDefault="007E0F3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7E0F3A" w:rsidRDefault="007E0F3A"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E0F3A" w:rsidRDefault="007E0F3A" w:rsidP="006B3E56">
      <w:pPr>
        <w:pStyle w:val="af2"/>
        <w:rPr>
          <w:rFonts w:asciiTheme="minorHAnsi" w:hAnsiTheme="minorHAnsi"/>
          <w:lang w:val="af-ZA"/>
        </w:rPr>
      </w:pPr>
    </w:p>
  </w:footnote>
  <w:footnote w:id="8">
    <w:p w:rsidR="007E0F3A" w:rsidRPr="00B94007" w:rsidRDefault="007E0F3A" w:rsidP="003C670C">
      <w:pPr>
        <w:widowControl w:val="0"/>
        <w:ind w:right="309"/>
        <w:jc w:val="both"/>
        <w:rPr>
          <w:rFonts w:ascii="GHEA Grapalat" w:hAnsi="GHEA Grapalat"/>
          <w:i/>
          <w:sz w:val="20"/>
          <w:szCs w:val="20"/>
        </w:rPr>
      </w:pPr>
    </w:p>
    <w:p w:rsidR="007E0F3A" w:rsidRPr="00D3436F" w:rsidRDefault="007E0F3A">
      <w:pPr>
        <w:pStyle w:val="af2"/>
        <w:rPr>
          <w:lang w:val="es-ES"/>
        </w:rPr>
      </w:pPr>
    </w:p>
  </w:footnote>
  <w:footnote w:id="9">
    <w:p w:rsidR="007E0F3A" w:rsidRPr="008842CE" w:rsidRDefault="007E0F3A" w:rsidP="003D2FE2">
      <w:pPr>
        <w:pStyle w:val="af2"/>
        <w:jc w:val="both"/>
      </w:pPr>
    </w:p>
  </w:footnote>
  <w:footnote w:id="10">
    <w:p w:rsidR="007E0F3A" w:rsidRPr="00B94007" w:rsidRDefault="007E0F3A" w:rsidP="00D3436F">
      <w:pPr>
        <w:pStyle w:val="af2"/>
        <w:widowControl w:val="0"/>
        <w:jc w:val="both"/>
      </w:pPr>
    </w:p>
  </w:footnote>
  <w:footnote w:id="11">
    <w:p w:rsidR="007E0F3A" w:rsidRPr="00B94007" w:rsidRDefault="007E0F3A" w:rsidP="000D6018">
      <w:pPr>
        <w:pStyle w:val="af2"/>
        <w:jc w:val="both"/>
        <w:rPr>
          <w:rFonts w:ascii="GHEA Grapalat" w:hAnsi="GHEA Grapalat"/>
        </w:rPr>
      </w:pPr>
    </w:p>
    <w:p w:rsidR="007E0F3A" w:rsidRPr="00D3436F" w:rsidRDefault="007E0F3A">
      <w:pPr>
        <w:pStyle w:val="af2"/>
        <w:rPr>
          <w:lang w:val="hy-AM"/>
        </w:rPr>
      </w:pPr>
    </w:p>
  </w:footnote>
  <w:footnote w:id="12">
    <w:p w:rsidR="007E0F3A" w:rsidRPr="00D3436F" w:rsidRDefault="007E0F3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7E0F3A" w:rsidRPr="008842CE" w:rsidRDefault="007E0F3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E0F3A" w:rsidRPr="00D3436F" w:rsidRDefault="007E0F3A">
      <w:pPr>
        <w:pStyle w:val="af2"/>
        <w:rPr>
          <w:lang w:val="hy-AM"/>
        </w:rPr>
      </w:pPr>
    </w:p>
  </w:footnote>
  <w:footnote w:id="14">
    <w:p w:rsidR="007E0F3A" w:rsidRPr="002A493C" w:rsidRDefault="007E0F3A" w:rsidP="00602182">
      <w:pPr>
        <w:pStyle w:val="af2"/>
        <w:widowControl w:val="0"/>
        <w:jc w:val="both"/>
        <w:rPr>
          <w:rFonts w:ascii="GHEA Grapalat" w:hAnsi="GHEA Grapalat"/>
          <w:i/>
          <w:lang w:eastAsia="en-US"/>
        </w:rPr>
      </w:pPr>
    </w:p>
    <w:p w:rsidR="007E0F3A" w:rsidRPr="00D3436F" w:rsidRDefault="007E0F3A">
      <w:pPr>
        <w:pStyle w:val="af2"/>
        <w:rPr>
          <w:lang w:val="hy-AM"/>
        </w:rPr>
      </w:pPr>
    </w:p>
  </w:footnote>
  <w:footnote w:id="15">
    <w:p w:rsidR="007E0F3A" w:rsidRPr="00E861BF" w:rsidRDefault="007E0F3A" w:rsidP="008842CE">
      <w:pPr>
        <w:pStyle w:val="af2"/>
        <w:widowControl w:val="0"/>
        <w:jc w:val="both"/>
        <w:rPr>
          <w:rFonts w:ascii="GHEA Grapalat" w:hAnsi="GHEA Grapalat"/>
          <w:i/>
        </w:rPr>
      </w:pPr>
      <w:r w:rsidRPr="008842CE">
        <w:rPr>
          <w:rFonts w:ascii="GHEA Grapalat" w:hAnsi="GHEA Grapalat"/>
          <w:i/>
        </w:rPr>
        <w:t>.</w:t>
      </w:r>
    </w:p>
  </w:footnote>
  <w:footnote w:id="16">
    <w:p w:rsidR="007E0F3A" w:rsidRPr="00602182" w:rsidRDefault="007E0F3A" w:rsidP="00602182">
      <w:pPr>
        <w:pStyle w:val="af2"/>
        <w:widowControl w:val="0"/>
        <w:jc w:val="both"/>
        <w:rPr>
          <w:rFonts w:ascii="GHEA Grapalat" w:hAnsi="GHEA Grapalat"/>
          <w:i/>
        </w:rPr>
      </w:pPr>
    </w:p>
    <w:p w:rsidR="007E0F3A" w:rsidRPr="00E861BF" w:rsidRDefault="007E0F3A" w:rsidP="00B64ECA">
      <w:pPr>
        <w:pStyle w:val="af2"/>
        <w:widowControl w:val="0"/>
        <w:jc w:val="both"/>
        <w:rPr>
          <w:rFonts w:ascii="GHEA Grapalat" w:hAnsi="GHEA Grapalat"/>
          <w:i/>
        </w:rPr>
      </w:pPr>
    </w:p>
  </w:footnote>
  <w:footnote w:id="17">
    <w:p w:rsidR="007E0F3A" w:rsidRPr="00602182" w:rsidRDefault="007E0F3A" w:rsidP="008842CE">
      <w:pPr>
        <w:pStyle w:val="af2"/>
        <w:widowControl w:val="0"/>
        <w:jc w:val="both"/>
        <w:rPr>
          <w:rFonts w:ascii="GHEA Grapalat" w:hAnsi="GHEA Grapalat"/>
          <w:i/>
        </w:rPr>
      </w:pPr>
    </w:p>
  </w:footnote>
  <w:footnote w:id="18">
    <w:p w:rsidR="007E0F3A" w:rsidRPr="008842CE" w:rsidRDefault="007E0F3A"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1623AC"/>
    <w:multiLevelType w:val="hybridMultilevel"/>
    <w:tmpl w:val="7474E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5C450A64"/>
    <w:multiLevelType w:val="hybridMultilevel"/>
    <w:tmpl w:val="B308A8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F123E0"/>
    <w:multiLevelType w:val="hybridMultilevel"/>
    <w:tmpl w:val="184EB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073A76"/>
    <w:multiLevelType w:val="hybridMultilevel"/>
    <w:tmpl w:val="25522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8"/>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2"/>
  </w:num>
  <w:num w:numId="13">
    <w:abstractNumId w:val="20"/>
  </w:num>
  <w:num w:numId="14">
    <w:abstractNumId w:val="6"/>
  </w:num>
  <w:num w:numId="15">
    <w:abstractNumId w:val="21"/>
  </w:num>
  <w:num w:numId="16">
    <w:abstractNumId w:val="8"/>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17"/>
  </w:num>
  <w:num w:numId="26">
    <w:abstractNumId w:val="16"/>
  </w:num>
  <w:num w:numId="27">
    <w:abstractNumId w:val="19"/>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91D"/>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1C5A"/>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D13"/>
    <w:rsid w:val="0011129D"/>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038"/>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691"/>
    <w:rsid w:val="00180D64"/>
    <w:rsid w:val="00180EB9"/>
    <w:rsid w:val="00180EE9"/>
    <w:rsid w:val="00181C60"/>
    <w:rsid w:val="00181F0F"/>
    <w:rsid w:val="00181F75"/>
    <w:rsid w:val="00182278"/>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96C"/>
    <w:rsid w:val="001A5BC8"/>
    <w:rsid w:val="001A5C02"/>
    <w:rsid w:val="001A6561"/>
    <w:rsid w:val="001A6B31"/>
    <w:rsid w:val="001A77DF"/>
    <w:rsid w:val="001B0D9A"/>
    <w:rsid w:val="001B1050"/>
    <w:rsid w:val="001B1370"/>
    <w:rsid w:val="001B1C67"/>
    <w:rsid w:val="001B1FC4"/>
    <w:rsid w:val="001B32D9"/>
    <w:rsid w:val="001B36D8"/>
    <w:rsid w:val="001B37D2"/>
    <w:rsid w:val="001B45A9"/>
    <w:rsid w:val="001B478E"/>
    <w:rsid w:val="001B6FCF"/>
    <w:rsid w:val="001C07C6"/>
    <w:rsid w:val="001C0849"/>
    <w:rsid w:val="001C1570"/>
    <w:rsid w:val="001C3D83"/>
    <w:rsid w:val="001C3F6C"/>
    <w:rsid w:val="001C6688"/>
    <w:rsid w:val="001C76F7"/>
    <w:rsid w:val="001D0249"/>
    <w:rsid w:val="001D129F"/>
    <w:rsid w:val="001D1C96"/>
    <w:rsid w:val="001D1D00"/>
    <w:rsid w:val="001D209D"/>
    <w:rsid w:val="001D2D62"/>
    <w:rsid w:val="001D5785"/>
    <w:rsid w:val="001D5B94"/>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894"/>
    <w:rsid w:val="001F1DF0"/>
    <w:rsid w:val="001F1DF7"/>
    <w:rsid w:val="001F2926"/>
    <w:rsid w:val="001F3237"/>
    <w:rsid w:val="001F386B"/>
    <w:rsid w:val="001F5834"/>
    <w:rsid w:val="001F5FDE"/>
    <w:rsid w:val="001F6578"/>
    <w:rsid w:val="001F760C"/>
    <w:rsid w:val="001F7821"/>
    <w:rsid w:val="001F7C15"/>
    <w:rsid w:val="002004DB"/>
    <w:rsid w:val="002017CB"/>
    <w:rsid w:val="00201DA0"/>
    <w:rsid w:val="00201F2E"/>
    <w:rsid w:val="00202268"/>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68C2"/>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4E0C"/>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116"/>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16C1"/>
    <w:rsid w:val="002E3165"/>
    <w:rsid w:val="002E4305"/>
    <w:rsid w:val="002E530A"/>
    <w:rsid w:val="002E531D"/>
    <w:rsid w:val="002E5FDA"/>
    <w:rsid w:val="002E727E"/>
    <w:rsid w:val="002E7EE1"/>
    <w:rsid w:val="002F0028"/>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A39"/>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734A"/>
    <w:rsid w:val="003B0C9F"/>
    <w:rsid w:val="003B0D6E"/>
    <w:rsid w:val="003B1FC0"/>
    <w:rsid w:val="003B2119"/>
    <w:rsid w:val="003B3302"/>
    <w:rsid w:val="003B3A13"/>
    <w:rsid w:val="003B3E74"/>
    <w:rsid w:val="003B4A52"/>
    <w:rsid w:val="003B4A74"/>
    <w:rsid w:val="003B585C"/>
    <w:rsid w:val="003B5D56"/>
    <w:rsid w:val="003B60D5"/>
    <w:rsid w:val="003B60E8"/>
    <w:rsid w:val="003B644B"/>
    <w:rsid w:val="003B6791"/>
    <w:rsid w:val="003B681E"/>
    <w:rsid w:val="003B6B6A"/>
    <w:rsid w:val="003B7086"/>
    <w:rsid w:val="003B72E7"/>
    <w:rsid w:val="003B75AE"/>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5F5"/>
    <w:rsid w:val="003E5D5B"/>
    <w:rsid w:val="003E6971"/>
    <w:rsid w:val="003E7802"/>
    <w:rsid w:val="003F1DD7"/>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076B4"/>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68"/>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70E"/>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1AA"/>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63B5"/>
    <w:rsid w:val="00566FD7"/>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3A3"/>
    <w:rsid w:val="005B6B3E"/>
    <w:rsid w:val="005B6B51"/>
    <w:rsid w:val="005B6DCF"/>
    <w:rsid w:val="005B6F10"/>
    <w:rsid w:val="005C0666"/>
    <w:rsid w:val="005C0D39"/>
    <w:rsid w:val="005C1BF7"/>
    <w:rsid w:val="005C1C00"/>
    <w:rsid w:val="005C1C99"/>
    <w:rsid w:val="005C2FE3"/>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6A97"/>
    <w:rsid w:val="00677658"/>
    <w:rsid w:val="00681F45"/>
    <w:rsid w:val="00682E8D"/>
    <w:rsid w:val="00685962"/>
    <w:rsid w:val="00685A30"/>
    <w:rsid w:val="00685C48"/>
    <w:rsid w:val="00687002"/>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508"/>
    <w:rsid w:val="006C08B6"/>
    <w:rsid w:val="006C1293"/>
    <w:rsid w:val="006C12EC"/>
    <w:rsid w:val="006C15CD"/>
    <w:rsid w:val="006C1D25"/>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27C"/>
    <w:rsid w:val="006F49AA"/>
    <w:rsid w:val="006F58E6"/>
    <w:rsid w:val="006F6413"/>
    <w:rsid w:val="006F69A0"/>
    <w:rsid w:val="006F6D1F"/>
    <w:rsid w:val="00700C81"/>
    <w:rsid w:val="00701157"/>
    <w:rsid w:val="007017E0"/>
    <w:rsid w:val="007019EA"/>
    <w:rsid w:val="00701C48"/>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25F"/>
    <w:rsid w:val="0079574B"/>
    <w:rsid w:val="00796008"/>
    <w:rsid w:val="00796076"/>
    <w:rsid w:val="007961A6"/>
    <w:rsid w:val="007968A3"/>
    <w:rsid w:val="00796D4A"/>
    <w:rsid w:val="007A12AE"/>
    <w:rsid w:val="007A16FB"/>
    <w:rsid w:val="007A2020"/>
    <w:rsid w:val="007A2E03"/>
    <w:rsid w:val="007A2FC9"/>
    <w:rsid w:val="007A30F8"/>
    <w:rsid w:val="007A3487"/>
    <w:rsid w:val="007A34A6"/>
    <w:rsid w:val="007A3EE6"/>
    <w:rsid w:val="007A4BB9"/>
    <w:rsid w:val="007A5F50"/>
    <w:rsid w:val="007A6841"/>
    <w:rsid w:val="007A7DEB"/>
    <w:rsid w:val="007B00E3"/>
    <w:rsid w:val="007B0562"/>
    <w:rsid w:val="007B188A"/>
    <w:rsid w:val="007B207A"/>
    <w:rsid w:val="007B36E4"/>
    <w:rsid w:val="007B3F5F"/>
    <w:rsid w:val="007B66B2"/>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0F3A"/>
    <w:rsid w:val="007E142C"/>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6F1"/>
    <w:rsid w:val="00824F68"/>
    <w:rsid w:val="008253F1"/>
    <w:rsid w:val="008258A1"/>
    <w:rsid w:val="00825AAE"/>
    <w:rsid w:val="00825D27"/>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2A"/>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A7A12"/>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E0E"/>
    <w:rsid w:val="008E1FEB"/>
    <w:rsid w:val="008E24DC"/>
    <w:rsid w:val="008E3307"/>
    <w:rsid w:val="008E3548"/>
    <w:rsid w:val="008E38E6"/>
    <w:rsid w:val="008E3B1B"/>
    <w:rsid w:val="008E3C53"/>
    <w:rsid w:val="008E4010"/>
    <w:rsid w:val="008E43BF"/>
    <w:rsid w:val="008E4439"/>
    <w:rsid w:val="008E4477"/>
    <w:rsid w:val="008E45A5"/>
    <w:rsid w:val="008E4E8A"/>
    <w:rsid w:val="008E5B7C"/>
    <w:rsid w:val="008E60B3"/>
    <w:rsid w:val="008E6E51"/>
    <w:rsid w:val="008F0732"/>
    <w:rsid w:val="008F15B9"/>
    <w:rsid w:val="008F1F9B"/>
    <w:rsid w:val="008F2148"/>
    <w:rsid w:val="008F2365"/>
    <w:rsid w:val="008F2B76"/>
    <w:rsid w:val="008F4764"/>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7CE"/>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4A7"/>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6D8D"/>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F2"/>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C7DFC"/>
    <w:rsid w:val="00AD0BEB"/>
    <w:rsid w:val="00AD1BFE"/>
    <w:rsid w:val="00AD2081"/>
    <w:rsid w:val="00AD305B"/>
    <w:rsid w:val="00AD34C9"/>
    <w:rsid w:val="00AD522C"/>
    <w:rsid w:val="00AD7B20"/>
    <w:rsid w:val="00AE00B8"/>
    <w:rsid w:val="00AE031E"/>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75A"/>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A94"/>
    <w:rsid w:val="00B14E56"/>
    <w:rsid w:val="00B1537B"/>
    <w:rsid w:val="00B16483"/>
    <w:rsid w:val="00B16A08"/>
    <w:rsid w:val="00B16E83"/>
    <w:rsid w:val="00B1718B"/>
    <w:rsid w:val="00B176AF"/>
    <w:rsid w:val="00B17CE1"/>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1AC"/>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71F"/>
    <w:rsid w:val="00B425F0"/>
    <w:rsid w:val="00B4364F"/>
    <w:rsid w:val="00B4374E"/>
    <w:rsid w:val="00B43A3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3326"/>
    <w:rsid w:val="00BB3575"/>
    <w:rsid w:val="00BB4ADD"/>
    <w:rsid w:val="00BB500A"/>
    <w:rsid w:val="00BB50D0"/>
    <w:rsid w:val="00BB52F9"/>
    <w:rsid w:val="00BB5B81"/>
    <w:rsid w:val="00BB67B5"/>
    <w:rsid w:val="00BB682B"/>
    <w:rsid w:val="00BB74CF"/>
    <w:rsid w:val="00BC07E5"/>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171"/>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782"/>
    <w:rsid w:val="00C03E1D"/>
    <w:rsid w:val="00C0413D"/>
    <w:rsid w:val="00C04176"/>
    <w:rsid w:val="00C061D3"/>
    <w:rsid w:val="00C061DC"/>
    <w:rsid w:val="00C06409"/>
    <w:rsid w:val="00C07F24"/>
    <w:rsid w:val="00C122A6"/>
    <w:rsid w:val="00C132F1"/>
    <w:rsid w:val="00C13B79"/>
    <w:rsid w:val="00C14561"/>
    <w:rsid w:val="00C14F1A"/>
    <w:rsid w:val="00C156C3"/>
    <w:rsid w:val="00C15A78"/>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726"/>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AB3"/>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571D"/>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9D0"/>
    <w:rsid w:val="00CC6B0F"/>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7BD"/>
    <w:rsid w:val="00CE4D1D"/>
    <w:rsid w:val="00CE56FD"/>
    <w:rsid w:val="00CE65B2"/>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2DE5"/>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696"/>
    <w:rsid w:val="00D67C4D"/>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501"/>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2ECC"/>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846"/>
    <w:rsid w:val="00E54B2C"/>
    <w:rsid w:val="00E5510F"/>
    <w:rsid w:val="00E55EBF"/>
    <w:rsid w:val="00E6008B"/>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66B"/>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2E"/>
    <w:rsid w:val="00EB395D"/>
    <w:rsid w:val="00EB3BFA"/>
    <w:rsid w:val="00EB3C28"/>
    <w:rsid w:val="00EB42B2"/>
    <w:rsid w:val="00EB487B"/>
    <w:rsid w:val="00EB5576"/>
    <w:rsid w:val="00EB5604"/>
    <w:rsid w:val="00EB5989"/>
    <w:rsid w:val="00EB5F02"/>
    <w:rsid w:val="00EB602D"/>
    <w:rsid w:val="00EB6064"/>
    <w:rsid w:val="00EB6314"/>
    <w:rsid w:val="00EB6408"/>
    <w:rsid w:val="00EB6684"/>
    <w:rsid w:val="00EB67F6"/>
    <w:rsid w:val="00EB6B32"/>
    <w:rsid w:val="00EB6E54"/>
    <w:rsid w:val="00EB713D"/>
    <w:rsid w:val="00EB797D"/>
    <w:rsid w:val="00EC00EF"/>
    <w:rsid w:val="00EC0877"/>
    <w:rsid w:val="00EC09B0"/>
    <w:rsid w:val="00EC165E"/>
    <w:rsid w:val="00EC22F7"/>
    <w:rsid w:val="00EC2345"/>
    <w:rsid w:val="00EC2CDE"/>
    <w:rsid w:val="00EC362B"/>
    <w:rsid w:val="00EC400D"/>
    <w:rsid w:val="00EC44C7"/>
    <w:rsid w:val="00EC4580"/>
    <w:rsid w:val="00EC4FF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1890"/>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3EDC"/>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A55"/>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80C"/>
    <w:rsid w:val="00F26A4C"/>
    <w:rsid w:val="00F274C5"/>
    <w:rsid w:val="00F332DF"/>
    <w:rsid w:val="00F333A6"/>
    <w:rsid w:val="00F339E3"/>
    <w:rsid w:val="00F34417"/>
    <w:rsid w:val="00F367A8"/>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7515"/>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445"/>
    <w:rsid w:val="00F73CAB"/>
    <w:rsid w:val="00F73D7F"/>
    <w:rsid w:val="00F743B3"/>
    <w:rsid w:val="00F7451F"/>
    <w:rsid w:val="00F7467F"/>
    <w:rsid w:val="00F74843"/>
    <w:rsid w:val="00F74984"/>
    <w:rsid w:val="00F7541A"/>
    <w:rsid w:val="00F7609B"/>
    <w:rsid w:val="00F763EC"/>
    <w:rsid w:val="00F775CA"/>
    <w:rsid w:val="00F80761"/>
    <w:rsid w:val="00F80CA0"/>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B79A1"/>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9B65D"/>
  <w15:docId w15:val="{3B166529-84C4-4B9C-A83A-F843633E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 w:type="character" w:customStyle="1" w:styleId="s3uucc">
    <w:name w:val="s3uucc"/>
    <w:basedOn w:val="a0"/>
    <w:rsid w:val="00687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5182660">
      <w:bodyDiv w:val="1"/>
      <w:marLeft w:val="0"/>
      <w:marRight w:val="0"/>
      <w:marTop w:val="0"/>
      <w:marBottom w:val="0"/>
      <w:divBdr>
        <w:top w:val="none" w:sz="0" w:space="0" w:color="auto"/>
        <w:left w:val="none" w:sz="0" w:space="0" w:color="auto"/>
        <w:bottom w:val="none" w:sz="0" w:space="0" w:color="auto"/>
        <w:right w:val="none" w:sz="0" w:space="0" w:color="auto"/>
      </w:divBdr>
    </w:div>
    <w:div w:id="8079384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9355240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66491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xasheniaapk@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gexasheniaap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FD2B9-FE71-40E2-B72E-0316AC40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1643</TotalTime>
  <Pages>1</Pages>
  <Words>20728</Words>
  <Characters>118151</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138602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Lenovo</cp:lastModifiedBy>
  <cp:revision>804</cp:revision>
  <cp:lastPrinted>2018-02-16T07:12:00Z</cp:lastPrinted>
  <dcterms:created xsi:type="dcterms:W3CDTF">2019-10-28T07:04:00Z</dcterms:created>
  <dcterms:modified xsi:type="dcterms:W3CDTF">2020-01-10T12:26:00Z</dcterms:modified>
</cp:coreProperties>
</file>