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344665"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Pr="00344665">
        <w:rPr>
          <w:rFonts w:ascii="GHEA Grapalat" w:hAnsi="GHEA Grapalat"/>
          <w:i w:val="0"/>
          <w:color w:val="000000"/>
          <w:lang w:val="en-US"/>
        </w:rPr>
        <w:t>հունիսի</w:t>
      </w:r>
      <w:r w:rsidRPr="00344665">
        <w:rPr>
          <w:rFonts w:ascii="GHEA Grapalat" w:hAnsi="GHEA Grapalat"/>
          <w:i w:val="0"/>
          <w:color w:val="000000"/>
          <w:lang w:val="hy-AM"/>
        </w:rPr>
        <w:t xml:space="preserve"> </w:t>
      </w:r>
      <w:r w:rsidR="008420BD" w:rsidRPr="00344665">
        <w:rPr>
          <w:rFonts w:ascii="GHEA Grapalat" w:hAnsi="GHEA Grapalat"/>
          <w:i w:val="0"/>
          <w:color w:val="000000"/>
          <w:lang w:val="af-ZA"/>
        </w:rPr>
        <w:t>2</w:t>
      </w:r>
      <w:r w:rsidR="004F2FE0">
        <w:rPr>
          <w:rFonts w:ascii="GHEA Grapalat" w:hAnsi="GHEA Grapalat"/>
          <w:i w:val="0"/>
          <w:color w:val="000000"/>
          <w:lang w:val="af-ZA"/>
        </w:rPr>
        <w:t>8</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4F2FE0">
        <w:rPr>
          <w:rFonts w:ascii="GHEA Grapalat" w:hAnsi="GHEA Grapalat"/>
          <w:b/>
          <w:i w:val="0"/>
          <w:lang w:val="af-ZA"/>
        </w:rPr>
        <w:t>ԳՀԱՊՁԲ-ՀՎԿԱԿ-2022-59</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4F2FE0">
        <w:rPr>
          <w:rFonts w:ascii="GHEA Grapalat" w:hAnsi="GHEA Grapalat"/>
          <w:b/>
          <w:i w:val="0"/>
          <w:lang w:val="af-ZA"/>
        </w:rPr>
        <w:t>քիմիական նյութերի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BodyTextIndent"/>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8-րդ օրվա ժամը </w:t>
      </w:r>
      <w:r w:rsidR="00CE081E" w:rsidRPr="00A475AA">
        <w:rPr>
          <w:rFonts w:ascii="GHEA Grapalat" w:hAnsi="GHEA Grapalat"/>
          <w:b/>
          <w:i w:val="0"/>
          <w:lang w:val="hy-AM"/>
        </w:rPr>
        <w:t>11:30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BodyTextIndent"/>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BodyTextIndent"/>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A475AA" w:rsidRPr="00A475AA">
        <w:rPr>
          <w:rFonts w:ascii="GHEA Grapalat" w:hAnsi="GHEA Grapalat"/>
          <w:b/>
          <w:i w:val="0"/>
          <w:color w:val="000000"/>
          <w:lang w:val="en-US"/>
        </w:rPr>
        <w:t>հուլ</w:t>
      </w:r>
      <w:r w:rsidRPr="00A475AA">
        <w:rPr>
          <w:rFonts w:ascii="GHEA Grapalat" w:hAnsi="GHEA Grapalat"/>
          <w:b/>
          <w:i w:val="0"/>
          <w:color w:val="000000"/>
          <w:lang w:val="en-US"/>
        </w:rPr>
        <w:t>իսի</w:t>
      </w:r>
      <w:r w:rsidRPr="00A475AA">
        <w:rPr>
          <w:rFonts w:ascii="GHEA Grapalat" w:hAnsi="GHEA Grapalat"/>
          <w:b/>
          <w:i w:val="0"/>
          <w:color w:val="000000"/>
          <w:lang w:val="af-ZA"/>
        </w:rPr>
        <w:t xml:space="preserve"> </w:t>
      </w:r>
      <w:r w:rsidR="004F2FE0">
        <w:rPr>
          <w:rFonts w:ascii="GHEA Grapalat" w:hAnsi="GHEA Grapalat"/>
          <w:b/>
          <w:i w:val="0"/>
          <w:color w:val="000000"/>
          <w:lang w:val="af-ZA"/>
        </w:rPr>
        <w:t>6</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11:</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37DDE" w:rsidRPr="00A71D81" w:rsidRDefault="000C21CD" w:rsidP="0044229E">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44229E" w:rsidRPr="00861BC3" w:rsidRDefault="0044229E">
      <w:pPr>
        <w:rPr>
          <w:rFonts w:ascii="GHEA Grapalat" w:hAnsi="GHEA Grapalat" w:cs="Sylfaen"/>
          <w:i/>
          <w:sz w:val="20"/>
          <w:szCs w:val="20"/>
          <w:lang w:val="af-ZA"/>
        </w:rPr>
      </w:pPr>
      <w:r w:rsidRPr="00861BC3">
        <w:rPr>
          <w:rFonts w:ascii="GHEA Grapalat" w:hAnsi="GHEA Grapalat" w:cs="Sylfaen"/>
          <w:i/>
          <w:sz w:val="20"/>
          <w:szCs w:val="20"/>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text of the notice is approved by decision of the Price Quotation Commission number 1 of June </w:t>
      </w:r>
      <w:r w:rsidR="005B17D1">
        <w:rPr>
          <w:rFonts w:ascii="Times New Roman" w:hAnsi="Times New Roman"/>
          <w:i w:val="0"/>
          <w:sz w:val="24"/>
          <w:szCs w:val="24"/>
        </w:rPr>
        <w:t>2</w:t>
      </w:r>
      <w:r w:rsidR="004F2FE0">
        <w:rPr>
          <w:rFonts w:ascii="Times New Roman" w:hAnsi="Times New Roman"/>
          <w:i w:val="0"/>
          <w:sz w:val="24"/>
          <w:szCs w:val="24"/>
        </w:rPr>
        <w:t>8</w:t>
      </w:r>
      <w:r w:rsidR="004F2FE0">
        <w:rPr>
          <w:rFonts w:ascii="Times New Roman" w:hAnsi="Times New Roman"/>
          <w:i w:val="0"/>
          <w:sz w:val="24"/>
          <w:szCs w:val="24"/>
          <w:vertAlign w:val="superscript"/>
        </w:rPr>
        <w:t>th</w:t>
      </w:r>
      <w:r w:rsidRPr="007D2576">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w:t>
      </w:r>
      <w:r w:rsidR="004F2FE0">
        <w:rPr>
          <w:rFonts w:ascii="Times New Roman" w:hAnsi="Times New Roman"/>
          <w:b/>
          <w:i w:val="0"/>
          <w:sz w:val="24"/>
          <w:szCs w:val="24"/>
        </w:rPr>
        <w:t>59</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004F2FE0">
        <w:rPr>
          <w:rFonts w:ascii="Times New Roman" w:hAnsi="Times New Roman"/>
          <w:b/>
          <w:i w:val="0"/>
          <w:sz w:val="24"/>
          <w:szCs w:val="24"/>
        </w:rPr>
        <w:t>reagents</w:t>
      </w:r>
      <w:r w:rsidRPr="007D2576">
        <w:rPr>
          <w:rFonts w:ascii="Times New Roman" w:hAnsi="Times New Roman"/>
          <w:b/>
          <w:i w:val="0"/>
          <w:sz w:val="24"/>
          <w:szCs w:val="24"/>
        </w:rPr>
        <w:t xml:space="preserve">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7D2576" w:rsidRDefault="00024A7D" w:rsidP="00024A7D">
      <w:pPr>
        <w:spacing w:after="160" w:line="360" w:lineRule="auto"/>
        <w:jc w:val="both"/>
        <w:rPr>
          <w:i/>
        </w:rPr>
      </w:pPr>
      <w:r w:rsidRPr="007D2576">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For receiving the hard copy of the invitation for the price quotation, it is necessary to apply to the contracting authority by </w:t>
      </w:r>
      <w:r w:rsidRPr="007D2576">
        <w:rPr>
          <w:rFonts w:ascii="Times New Roman" w:hAnsi="Times New Roman"/>
          <w:i w:val="0"/>
          <w:sz w:val="24"/>
          <w:szCs w:val="24"/>
          <w:lang w:val="en-US"/>
        </w:rPr>
        <w:t>16</w:t>
      </w:r>
      <w:r w:rsidRPr="007D2576">
        <w:rPr>
          <w:rFonts w:ascii="Times New Roman" w:hAnsi="Times New Roman"/>
          <w:i w:val="0"/>
          <w:sz w:val="24"/>
          <w:szCs w:val="24"/>
        </w:rPr>
        <w:t>:00 o'clock of the 7</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bids for the price quotation must be submitted to the following address: 12 M.Heratsi str., Yerevan in hard copy, by </w:t>
      </w:r>
      <w:r w:rsidRPr="007D2576">
        <w:rPr>
          <w:rFonts w:ascii="Times New Roman" w:hAnsi="Times New Roman"/>
          <w:i w:val="0"/>
          <w:sz w:val="24"/>
          <w:szCs w:val="24"/>
          <w:lang w:val="en-US"/>
        </w:rPr>
        <w:t>11</w:t>
      </w:r>
      <w:r w:rsidRPr="007D2576">
        <w:rPr>
          <w:rFonts w:ascii="Times New Roman" w:hAnsi="Times New Roman"/>
          <w:i w:val="0"/>
          <w:sz w:val="24"/>
          <w:szCs w:val="24"/>
        </w:rPr>
        <w:t>:30 o'clock of the 8</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The bids may, in addition to Armenian, also be submitted in English or Russian.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lastRenderedPageBreak/>
        <w:t xml:space="preserve">The bid opening will take place at the following address: 12 M.Heratsi str., on the </w:t>
      </w:r>
      <w:r w:rsidR="00244B26">
        <w:rPr>
          <w:rFonts w:ascii="Times New Roman" w:hAnsi="Times New Roman"/>
          <w:i w:val="0"/>
          <w:sz w:val="24"/>
          <w:szCs w:val="24"/>
        </w:rPr>
        <w:t>6</w:t>
      </w:r>
      <w:r w:rsidR="00244B26">
        <w:rPr>
          <w:rFonts w:ascii="Times New Roman" w:hAnsi="Times New Roman"/>
          <w:i w:val="0"/>
          <w:sz w:val="24"/>
          <w:szCs w:val="24"/>
          <w:vertAlign w:val="superscript"/>
        </w:rPr>
        <w:t>th</w:t>
      </w:r>
      <w:r w:rsidRPr="007D2576">
        <w:rPr>
          <w:rFonts w:ascii="Times New Roman" w:hAnsi="Times New Roman"/>
          <w:i w:val="0"/>
          <w:sz w:val="24"/>
          <w:szCs w:val="24"/>
        </w:rPr>
        <w:t xml:space="preserve"> of Ju</w:t>
      </w:r>
      <w:r w:rsidR="007D2576">
        <w:rPr>
          <w:rFonts w:ascii="Times New Roman" w:hAnsi="Times New Roman"/>
          <w:i w:val="0"/>
          <w:sz w:val="24"/>
          <w:szCs w:val="24"/>
        </w:rPr>
        <w:t>ly</w:t>
      </w:r>
      <w:r w:rsidRPr="007D2576">
        <w:rPr>
          <w:rFonts w:ascii="Times New Roman" w:hAnsi="Times New Roman"/>
          <w:i w:val="0"/>
          <w:sz w:val="24"/>
          <w:szCs w:val="24"/>
        </w:rPr>
        <w:t xml:space="preserve"> 2022, at </w:t>
      </w:r>
      <w:r w:rsidRPr="007D2576">
        <w:rPr>
          <w:rFonts w:ascii="Times New Roman" w:hAnsi="Times New Roman"/>
          <w:i w:val="0"/>
          <w:sz w:val="24"/>
          <w:szCs w:val="24"/>
          <w:lang w:val="en-US"/>
        </w:rPr>
        <w:t>11</w:t>
      </w:r>
      <w:r w:rsidRPr="007D2576">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For receiving additional information concerning this notice, you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161670" w:rsidRDefault="006A63BB" w:rsidP="006A63BB">
      <w:pPr>
        <w:pStyle w:val="BodyText"/>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BodyText"/>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4F2FE0">
        <w:rPr>
          <w:rFonts w:ascii="GHEA Grapalat" w:hAnsi="GHEA Grapalat"/>
          <w:b/>
          <w:sz w:val="20"/>
          <w:szCs w:val="20"/>
          <w:lang w:val="af-ZA"/>
        </w:rPr>
        <w:t>ԳՀԱՊՁԲ-ՀՎԿԱԿ-2022-59</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proofErr w:type="gramStart"/>
      <w:r w:rsidRPr="00161670">
        <w:rPr>
          <w:rFonts w:ascii="GHEA Grapalat" w:hAnsi="GHEA Grapalat" w:cs="Times Armenian"/>
          <w:color w:val="000000"/>
          <w:sz w:val="20"/>
          <w:szCs w:val="20"/>
        </w:rPr>
        <w:t>հունիսի</w:t>
      </w:r>
      <w:proofErr w:type="gramEnd"/>
      <w:r w:rsidRPr="00161670">
        <w:rPr>
          <w:rFonts w:ascii="GHEA Grapalat" w:hAnsi="GHEA Grapalat" w:cs="Times Armenian"/>
          <w:color w:val="000000"/>
          <w:sz w:val="20"/>
          <w:szCs w:val="20"/>
          <w:lang w:val="hy-AM"/>
        </w:rPr>
        <w:t xml:space="preserve"> </w:t>
      </w:r>
      <w:r w:rsidR="00161670" w:rsidRPr="00161670">
        <w:rPr>
          <w:rFonts w:ascii="GHEA Grapalat" w:hAnsi="GHEA Grapalat" w:cs="Times Armenian"/>
          <w:color w:val="000000"/>
          <w:sz w:val="20"/>
          <w:szCs w:val="20"/>
          <w:lang w:val="af-ZA"/>
        </w:rPr>
        <w:t>2</w:t>
      </w:r>
      <w:r w:rsidR="00D37423">
        <w:rPr>
          <w:rFonts w:ascii="GHEA Grapalat" w:hAnsi="GHEA Grapalat" w:cs="Times Armenian"/>
          <w:color w:val="000000"/>
          <w:sz w:val="20"/>
          <w:szCs w:val="20"/>
          <w:lang w:val="af-ZA"/>
        </w:rPr>
        <w:t>8</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7B01B4">
        <w:rPr>
          <w:rFonts w:ascii="GHEA Grapalat" w:hAnsi="GHEA Grapalat"/>
          <w:b/>
        </w:rPr>
        <w:t>ՔԻՄԻԱԿԱՆ</w:t>
      </w:r>
      <w:r w:rsidR="007B01B4" w:rsidRPr="007B01B4">
        <w:rPr>
          <w:rFonts w:ascii="GHEA Grapalat" w:hAnsi="GHEA Grapalat"/>
          <w:b/>
          <w:lang w:val="af-ZA"/>
        </w:rPr>
        <w:t xml:space="preserve"> </w:t>
      </w:r>
      <w:r w:rsidR="007B01B4">
        <w:rPr>
          <w:rFonts w:ascii="GHEA Grapalat" w:hAnsi="GHEA Grapalat"/>
          <w:b/>
        </w:rPr>
        <w:t>ՆՅՈՒԹԵՐԻ</w:t>
      </w:r>
      <w:r w:rsidR="007B01B4" w:rsidRPr="007B01B4">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7B01B4">
        <w:rPr>
          <w:rFonts w:ascii="GHEA Grapalat" w:hAnsi="GHEA Grapalat" w:cs="Sylfaen"/>
          <w:b/>
          <w:sz w:val="20"/>
          <w:szCs w:val="20"/>
          <w:lang w:val="af-ZA"/>
        </w:rPr>
        <w:t>ՔԻՄԻԱԿԱՆ ՆՅՈՒԹԵՐԻ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4F2FE0">
        <w:rPr>
          <w:rFonts w:ascii="GHEA Grapalat" w:hAnsi="GHEA Grapalat"/>
          <w:b/>
          <w:sz w:val="20"/>
          <w:szCs w:val="20"/>
          <w:lang w:val="af-ZA"/>
        </w:rPr>
        <w:t>ԳՀԱՊՁԲ-ՀՎԿԱԿ-2022-59</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173A5C">
        <w:rPr>
          <w:rFonts w:ascii="GHEA Grapalat" w:hAnsi="GHEA Grapalat"/>
          <w:b/>
          <w:i w:val="0"/>
          <w:lang w:val="af-ZA"/>
        </w:rPr>
        <w:t>քիմիական նյութերի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7B01B4">
        <w:rPr>
          <w:rFonts w:ascii="GHEA Grapalat" w:hAnsi="GHEA Grapalat"/>
          <w:b/>
          <w:i w:val="0"/>
          <w:lang w:val="en-US"/>
        </w:rPr>
        <w:t>2</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5D22C9" w:rsidTr="00A90422">
        <w:trPr>
          <w:trHeight w:val="480"/>
        </w:trPr>
        <w:tc>
          <w:tcPr>
            <w:tcW w:w="1985" w:type="dxa"/>
            <w:gridSpan w:val="2"/>
            <w:vAlign w:val="center"/>
          </w:tcPr>
          <w:p w:rsidR="006675F2" w:rsidRPr="005D22C9" w:rsidRDefault="006675F2" w:rsidP="00D30C7A">
            <w:pPr>
              <w:pStyle w:val="BodyTextIndent2"/>
              <w:spacing w:line="240" w:lineRule="auto"/>
              <w:ind w:firstLine="0"/>
              <w:jc w:val="center"/>
              <w:rPr>
                <w:rFonts w:ascii="GHEA Grapalat" w:hAnsi="GHEA Grapalat"/>
                <w:b/>
                <w:bCs/>
                <w:iCs/>
              </w:rPr>
            </w:pPr>
            <w:r w:rsidRPr="005D22C9">
              <w:rPr>
                <w:rFonts w:ascii="GHEA Grapalat" w:hAnsi="GHEA Grapalat"/>
                <w:b/>
                <w:bCs/>
                <w:iCs/>
              </w:rPr>
              <w:t xml:space="preserve">Չափաբաժինների </w:t>
            </w:r>
          </w:p>
        </w:tc>
        <w:tc>
          <w:tcPr>
            <w:tcW w:w="8221" w:type="dxa"/>
            <w:vMerge w:val="restart"/>
            <w:vAlign w:val="center"/>
          </w:tcPr>
          <w:p w:rsidR="006675F2" w:rsidRPr="005D22C9" w:rsidRDefault="006675F2" w:rsidP="00EF3662">
            <w:pPr>
              <w:pStyle w:val="BodyTextIndent2"/>
              <w:spacing w:line="240" w:lineRule="auto"/>
              <w:ind w:firstLine="0"/>
              <w:jc w:val="center"/>
              <w:rPr>
                <w:rFonts w:ascii="GHEA Grapalat" w:hAnsi="GHEA Grapalat"/>
                <w:b/>
                <w:bCs/>
                <w:iCs/>
              </w:rPr>
            </w:pPr>
            <w:r w:rsidRPr="005D22C9">
              <w:rPr>
                <w:rFonts w:ascii="GHEA Grapalat" w:hAnsi="GHEA Grapalat"/>
                <w:b/>
                <w:bCs/>
                <w:iCs/>
              </w:rPr>
              <w:t>Չափաբաժնի անվանումը</w:t>
            </w:r>
          </w:p>
        </w:tc>
      </w:tr>
      <w:tr w:rsidR="006675F2" w:rsidRPr="005D22C9" w:rsidTr="00A90422">
        <w:trPr>
          <w:trHeight w:val="292"/>
        </w:trPr>
        <w:tc>
          <w:tcPr>
            <w:tcW w:w="426" w:type="dxa"/>
            <w:vAlign w:val="center"/>
          </w:tcPr>
          <w:p w:rsidR="006675F2" w:rsidRPr="005D22C9" w:rsidRDefault="003E664D" w:rsidP="003E664D">
            <w:pPr>
              <w:pStyle w:val="BodyTextIndent2"/>
              <w:tabs>
                <w:tab w:val="left" w:pos="459"/>
              </w:tabs>
              <w:spacing w:line="240" w:lineRule="auto"/>
              <w:ind w:right="1452" w:firstLine="34"/>
              <w:jc w:val="center"/>
              <w:rPr>
                <w:rFonts w:ascii="GHEA Grapalat" w:hAnsi="GHEA Grapalat"/>
                <w:b/>
                <w:bCs/>
                <w:iCs/>
              </w:rPr>
            </w:pPr>
            <w:r w:rsidRPr="005D22C9">
              <w:rPr>
                <w:rFonts w:ascii="GHEA Grapalat" w:hAnsi="GHEA Grapalat"/>
                <w:b/>
                <w:bCs/>
                <w:iCs/>
              </w:rPr>
              <w:t>№</w:t>
            </w:r>
          </w:p>
        </w:tc>
        <w:tc>
          <w:tcPr>
            <w:tcW w:w="1559" w:type="dxa"/>
            <w:vAlign w:val="center"/>
          </w:tcPr>
          <w:p w:rsidR="006675F2" w:rsidRPr="005D22C9" w:rsidRDefault="00D30C7A" w:rsidP="008B20BD">
            <w:pPr>
              <w:pStyle w:val="BodyTextIndent2"/>
              <w:spacing w:line="240" w:lineRule="auto"/>
              <w:ind w:firstLine="0"/>
              <w:jc w:val="center"/>
              <w:rPr>
                <w:rFonts w:ascii="GHEA Grapalat" w:hAnsi="GHEA Grapalat"/>
                <w:b/>
                <w:bCs/>
                <w:iCs/>
              </w:rPr>
            </w:pPr>
            <w:r w:rsidRPr="005D22C9">
              <w:rPr>
                <w:rFonts w:ascii="GHEA Grapalat" w:hAnsi="GHEA Grapalat"/>
                <w:b/>
                <w:bCs/>
                <w:iCs/>
                <w:lang w:val="hy-AM"/>
              </w:rPr>
              <w:t>գնման</w:t>
            </w:r>
            <w:r w:rsidRPr="005D22C9">
              <w:rPr>
                <w:rFonts w:ascii="GHEA Grapalat" w:hAnsi="GHEA Grapalat"/>
                <w:b/>
                <w:bCs/>
                <w:iCs/>
                <w:lang w:val="en-US"/>
              </w:rPr>
              <w:t xml:space="preserve"> </w:t>
            </w:r>
            <w:r w:rsidRPr="005D22C9">
              <w:rPr>
                <w:rFonts w:ascii="GHEA Grapalat" w:hAnsi="GHEA Grapalat"/>
                <w:b/>
                <w:bCs/>
                <w:iCs/>
                <w:lang w:val="hy-AM"/>
              </w:rPr>
              <w:t xml:space="preserve"> գինը</w:t>
            </w:r>
          </w:p>
        </w:tc>
        <w:tc>
          <w:tcPr>
            <w:tcW w:w="8221" w:type="dxa"/>
            <w:vMerge/>
            <w:vAlign w:val="center"/>
          </w:tcPr>
          <w:p w:rsidR="006675F2" w:rsidRPr="005D22C9" w:rsidRDefault="006675F2" w:rsidP="00EF3662">
            <w:pPr>
              <w:pStyle w:val="BodyTextIndent2"/>
              <w:spacing w:line="240" w:lineRule="auto"/>
              <w:ind w:firstLine="0"/>
              <w:jc w:val="center"/>
              <w:rPr>
                <w:rFonts w:ascii="GHEA Grapalat" w:hAnsi="GHEA Grapalat"/>
                <w:b/>
                <w:bCs/>
                <w:iCs/>
              </w:rPr>
            </w:pPr>
          </w:p>
        </w:tc>
      </w:tr>
      <w:tr w:rsidR="005D22C9" w:rsidRPr="005D22C9" w:rsidTr="00A90422">
        <w:tc>
          <w:tcPr>
            <w:tcW w:w="426" w:type="dxa"/>
            <w:vAlign w:val="center"/>
          </w:tcPr>
          <w:p w:rsidR="005D22C9" w:rsidRPr="005D22C9" w:rsidRDefault="005D22C9" w:rsidP="008B20BD">
            <w:pPr>
              <w:pStyle w:val="BodyTextIndent2"/>
              <w:widowControl w:val="0"/>
              <w:numPr>
                <w:ilvl w:val="0"/>
                <w:numId w:val="31"/>
              </w:numPr>
              <w:spacing w:line="240" w:lineRule="auto"/>
              <w:ind w:left="0" w:right="113" w:firstLine="0"/>
              <w:jc w:val="center"/>
              <w:rPr>
                <w:rFonts w:ascii="GHEA Grapalat" w:hAnsi="GHEA Grapalat"/>
              </w:rPr>
            </w:pPr>
          </w:p>
        </w:tc>
        <w:tc>
          <w:tcPr>
            <w:tcW w:w="1559" w:type="dxa"/>
            <w:vAlign w:val="center"/>
          </w:tcPr>
          <w:p w:rsidR="005D22C9" w:rsidRPr="005D22C9" w:rsidRDefault="005D22C9" w:rsidP="00332CAE">
            <w:pPr>
              <w:pStyle w:val="BodyTextIndent2"/>
              <w:spacing w:line="240" w:lineRule="auto"/>
              <w:ind w:firstLine="0"/>
              <w:jc w:val="center"/>
              <w:rPr>
                <w:rFonts w:ascii="GHEA Grapalat" w:hAnsi="GHEA Grapalat"/>
              </w:rPr>
            </w:pPr>
            <w:r w:rsidRPr="005D22C9">
              <w:rPr>
                <w:rFonts w:ascii="GHEA Grapalat" w:hAnsi="GHEA Grapalat"/>
              </w:rPr>
              <w:t>192 000</w:t>
            </w:r>
          </w:p>
        </w:tc>
        <w:tc>
          <w:tcPr>
            <w:tcW w:w="8221" w:type="dxa"/>
            <w:vAlign w:val="center"/>
          </w:tcPr>
          <w:p w:rsidR="005D22C9" w:rsidRPr="005D22C9" w:rsidRDefault="005D22C9" w:rsidP="00332CAE">
            <w:pPr>
              <w:pStyle w:val="BodyTextIndent2"/>
              <w:spacing w:line="240" w:lineRule="auto"/>
              <w:ind w:firstLine="0"/>
              <w:rPr>
                <w:rFonts w:ascii="GHEA Grapalat" w:hAnsi="GHEA Grapalat"/>
                <w:u w:val="single"/>
                <w:vertAlign w:val="subscript"/>
              </w:rPr>
            </w:pPr>
            <w:r w:rsidRPr="005D22C9">
              <w:rPr>
                <w:rFonts w:ascii="GHEA Grapalat" w:hAnsi="GHEA Grapalat" w:cs="Calibri"/>
              </w:rPr>
              <w:t>Համաճարակաբանական պարօտիտի ախտորոշման ԻՖԱ հավաքածու</w:t>
            </w:r>
          </w:p>
        </w:tc>
      </w:tr>
      <w:tr w:rsidR="005D22C9" w:rsidRPr="005D22C9" w:rsidTr="00A90422">
        <w:tc>
          <w:tcPr>
            <w:tcW w:w="426" w:type="dxa"/>
            <w:vAlign w:val="center"/>
          </w:tcPr>
          <w:p w:rsidR="005D22C9" w:rsidRPr="005D22C9" w:rsidRDefault="005D22C9"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5D22C9" w:rsidRPr="005D22C9" w:rsidRDefault="005D22C9" w:rsidP="00332CAE">
            <w:pPr>
              <w:pStyle w:val="BodyTextIndent2"/>
              <w:spacing w:line="240" w:lineRule="auto"/>
              <w:ind w:firstLine="0"/>
              <w:jc w:val="center"/>
              <w:rPr>
                <w:rFonts w:ascii="GHEA Grapalat" w:hAnsi="GHEA Grapalat"/>
              </w:rPr>
            </w:pPr>
            <w:r w:rsidRPr="005D22C9">
              <w:rPr>
                <w:rFonts w:ascii="GHEA Grapalat" w:hAnsi="GHEA Grapalat"/>
              </w:rPr>
              <w:t>168 000</w:t>
            </w:r>
          </w:p>
        </w:tc>
        <w:tc>
          <w:tcPr>
            <w:tcW w:w="8221" w:type="dxa"/>
            <w:vAlign w:val="center"/>
          </w:tcPr>
          <w:p w:rsidR="005D22C9" w:rsidRPr="005D22C9" w:rsidRDefault="005D22C9" w:rsidP="00332CAE">
            <w:pPr>
              <w:pStyle w:val="BodyTextIndent2"/>
              <w:spacing w:line="240" w:lineRule="auto"/>
              <w:ind w:firstLine="0"/>
              <w:rPr>
                <w:rFonts w:ascii="GHEA Grapalat" w:hAnsi="GHEA Grapalat"/>
              </w:rPr>
            </w:pPr>
            <w:r w:rsidRPr="005D22C9">
              <w:rPr>
                <w:rFonts w:ascii="GHEA Grapalat" w:hAnsi="GHEA Grapalat" w:cs="Calibri"/>
              </w:rPr>
              <w:t>Պոլիովիրուսի և C խմբի էնտերովիրուսների հայտնաբերման ՊՇՌ հավաքածու</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lastRenderedPageBreak/>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6E356D">
        <w:rPr>
          <w:rFonts w:ascii="GHEA Grapalat" w:hAnsi="GHEA Grapalat" w:cs="Sylfaen"/>
          <w:b/>
          <w:szCs w:val="24"/>
          <w:lang w:val="hy-AM"/>
        </w:rPr>
        <w:t xml:space="preserve">8-րդ օրվա </w:t>
      </w:r>
      <w:r w:rsidR="006E356D" w:rsidRPr="006E356D">
        <w:rPr>
          <w:rFonts w:ascii="GHEA Grapalat" w:hAnsi="GHEA Grapalat" w:cs="Sylfaen"/>
          <w:b/>
          <w:szCs w:val="24"/>
          <w:lang w:val="hy-AM"/>
        </w:rPr>
        <w:t>ժամը 11:30-ն,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10669D" w:rsidRPr="006E356D">
        <w:rPr>
          <w:rFonts w:ascii="GHEA Grapalat" w:hAnsi="GHEA Grapalat"/>
          <w:b/>
          <w:lang w:val="hy-AM"/>
        </w:rPr>
        <w:t>Սիրանուշ Պապիկյանը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Pr="00242A13">
        <w:rPr>
          <w:rFonts w:ascii="GHEA Grapalat" w:hAnsi="GHEA Grapalat" w:cs="Sylfaen"/>
          <w:b/>
          <w:szCs w:val="24"/>
        </w:rPr>
        <w:t>8</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11:30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lastRenderedPageBreak/>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lastRenderedPageBreak/>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lastRenderedPageBreak/>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lastRenderedPageBreak/>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lastRenderedPageBreak/>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lastRenderedPageBreak/>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F2FE0">
        <w:rPr>
          <w:rFonts w:ascii="GHEA Grapalat" w:hAnsi="GHEA Grapalat"/>
          <w:b/>
          <w:color w:val="000000"/>
          <w:lang w:val="hy-AM"/>
        </w:rPr>
        <w:t>ԳՀԱՊՁԲ-ՀՎԿԱԿ-2022-59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4F2FE0">
        <w:rPr>
          <w:rFonts w:ascii="GHEA Grapalat" w:hAnsi="GHEA Grapalat"/>
          <w:b/>
          <w:color w:val="000000"/>
          <w:sz w:val="20"/>
          <w:szCs w:val="20"/>
          <w:lang w:val="hy-AM"/>
        </w:rPr>
        <w:t>ԳՀԱՊՁԲ-ՀՎԿԱԿ-2022-59</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4F2FE0">
        <w:rPr>
          <w:rFonts w:ascii="GHEA Grapalat" w:hAnsi="GHEA Grapalat"/>
          <w:b/>
          <w:color w:val="000000"/>
          <w:sz w:val="20"/>
          <w:szCs w:val="20"/>
          <w:lang w:val="hy-AM"/>
        </w:rPr>
        <w:t>ԳՀԱՊՁԲ-ՀՎԿԱԿ-2022-59</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4F2FE0">
        <w:rPr>
          <w:rFonts w:ascii="GHEA Grapalat" w:hAnsi="GHEA Grapalat"/>
          <w:b/>
          <w:color w:val="000000"/>
          <w:sz w:val="20"/>
          <w:szCs w:val="20"/>
          <w:lang w:val="hy-AM"/>
        </w:rPr>
        <w:t>ԳՀԱՊՁԲ-ՀՎԿԱԿ-2022-59</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F2FE0">
        <w:rPr>
          <w:rFonts w:ascii="GHEA Grapalat" w:hAnsi="GHEA Grapalat"/>
          <w:b/>
          <w:color w:val="000000"/>
          <w:lang w:val="hy-AM"/>
        </w:rPr>
        <w:t>ԳՀԱՊՁԲ-ՀՎԿԱԿ-2022-59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4F2FE0">
        <w:rPr>
          <w:rFonts w:ascii="GHEA Grapalat" w:hAnsi="GHEA Grapalat"/>
          <w:b/>
          <w:color w:val="000000"/>
          <w:sz w:val="20"/>
          <w:szCs w:val="20"/>
          <w:lang w:val="hy-AM"/>
        </w:rPr>
        <w:t>ԳՀԱՊՁԲ-ՀՎԿԱԿ-2022-59</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F2FE0">
        <w:rPr>
          <w:rFonts w:ascii="GHEA Grapalat" w:hAnsi="GHEA Grapalat"/>
          <w:b/>
          <w:color w:val="000000"/>
          <w:lang w:val="hy-AM"/>
        </w:rPr>
        <w:t>ԳՀԱՊՁԲ-ՀՎԿԱԿ-2022-59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F2FE0">
        <w:rPr>
          <w:rFonts w:ascii="GHEA Grapalat" w:hAnsi="GHEA Grapalat"/>
          <w:b/>
          <w:color w:val="000000"/>
          <w:lang w:val="hy-AM"/>
        </w:rPr>
        <w:t>ԳՀԱՊՁԲ-ՀՎԿԱԿ-2022-59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4F2FE0">
        <w:rPr>
          <w:rFonts w:ascii="GHEA Grapalat" w:hAnsi="GHEA Grapalat"/>
          <w:b/>
          <w:color w:val="000000"/>
          <w:sz w:val="20"/>
          <w:szCs w:val="20"/>
          <w:lang w:val="hy-AM"/>
        </w:rPr>
        <w:t>ԳՀԱՊՁԲ-ՀՎԿԱԿ-2022-59</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4F2FE0"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F2FE0"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4F2FE0"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4F2FE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F2FE0">
        <w:rPr>
          <w:rFonts w:ascii="GHEA Grapalat" w:hAnsi="GHEA Grapalat"/>
          <w:b/>
          <w:color w:val="000000"/>
          <w:lang w:val="hy-AM"/>
        </w:rPr>
        <w:t>ԳՀԱՊՁԲ-ՀՎԿԱԿ-2022-59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4F2FE0">
        <w:rPr>
          <w:rFonts w:ascii="GHEA Grapalat" w:hAnsi="GHEA Grapalat"/>
          <w:b/>
          <w:color w:val="000000"/>
          <w:sz w:val="20"/>
          <w:szCs w:val="20"/>
          <w:u w:val="single"/>
          <w:lang w:val="hy-AM"/>
        </w:rPr>
        <w:t>ԳՀԱՊՁԲ-ՀՎԿԱԿ-2022-59</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4F2FE0">
        <w:rPr>
          <w:rFonts w:ascii="GHEA Grapalat" w:hAnsi="GHEA Grapalat"/>
          <w:b/>
          <w:color w:val="000000"/>
          <w:sz w:val="20"/>
          <w:szCs w:val="20"/>
          <w:u w:val="single"/>
          <w:lang w:val="hy-AM"/>
        </w:rPr>
        <w:t>ԳՀԱՊՁԲ-ՀՎԿԱԿ-2022-59</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F2FE0">
        <w:rPr>
          <w:rFonts w:ascii="GHEA Grapalat" w:hAnsi="GHEA Grapalat"/>
          <w:b/>
          <w:color w:val="000000"/>
          <w:lang w:val="hy-AM"/>
        </w:rPr>
        <w:t>ԳՀԱՊՁԲ-ՀՎԿԱԿ-2022-59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4F2FE0">
        <w:rPr>
          <w:rFonts w:ascii="GHEA Grapalat" w:hAnsi="GHEA Grapalat"/>
          <w:b/>
          <w:color w:val="000000"/>
          <w:sz w:val="20"/>
          <w:szCs w:val="20"/>
          <w:u w:val="single"/>
          <w:lang w:val="hy-AM"/>
        </w:rPr>
        <w:t>ԳՀԱՊՁԲ-ՀՎԿԱԿ-2022-59</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F2FE0">
        <w:rPr>
          <w:rFonts w:ascii="GHEA Grapalat" w:hAnsi="GHEA Grapalat"/>
          <w:b/>
          <w:color w:val="000000"/>
          <w:lang w:val="hy-AM"/>
        </w:rPr>
        <w:t>ԳՀԱՊՁԲ-ՀՎԿԱԿ-2022-59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4F2FE0">
        <w:rPr>
          <w:rFonts w:ascii="GHEA Grapalat" w:hAnsi="GHEA Grapalat"/>
          <w:b/>
          <w:color w:val="000000"/>
          <w:sz w:val="20"/>
          <w:szCs w:val="20"/>
          <w:u w:val="single"/>
          <w:lang w:val="hy-AM"/>
        </w:rPr>
        <w:t>ԳՀԱՊՁԲ-ՀՎԿԱԿ-2022-59</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F2FE0">
        <w:rPr>
          <w:rFonts w:ascii="GHEA Grapalat" w:hAnsi="GHEA Grapalat"/>
          <w:b/>
          <w:color w:val="000000"/>
          <w:lang w:val="hy-AM"/>
        </w:rPr>
        <w:t>ԳՀԱՊՁԲ-ՀՎԿԱԿ-2022-59</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4F2FE0">
        <w:rPr>
          <w:rFonts w:ascii="GHEA Grapalat" w:hAnsi="GHEA Grapalat"/>
          <w:b/>
          <w:color w:val="000000"/>
          <w:sz w:val="20"/>
          <w:szCs w:val="20"/>
          <w:lang w:val="hy-AM"/>
        </w:rPr>
        <w:t>ԳՀԱՊՁԲ-ՀՎԿԱԿ-2022-59</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F2FE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F2FE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F2FE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F2FE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4F2FE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4F2FE0">
        <w:rPr>
          <w:rFonts w:ascii="GHEA Grapalat" w:hAnsi="GHEA Grapalat"/>
          <w:b/>
          <w:color w:val="000000"/>
          <w:lang w:val="hy-AM"/>
        </w:rPr>
        <w:t>ԳՀԱՊՁԲ-ՀՎԿԱԿ-2022-59</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4F2FE0">
        <w:rPr>
          <w:rFonts w:ascii="GHEA Grapalat" w:hAnsi="GHEA Grapalat"/>
          <w:b/>
          <w:color w:val="000000"/>
          <w:lang w:val="hy-AM"/>
        </w:rPr>
        <w:t>ԳՀԱՊՁԲ-ՀՎԿԱԿ-2022-59</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4F2FE0">
        <w:rPr>
          <w:rFonts w:ascii="GHEA Grapalat" w:hAnsi="GHEA Grapalat"/>
          <w:b/>
          <w:color w:val="000000"/>
          <w:sz w:val="20"/>
          <w:szCs w:val="20"/>
          <w:lang w:val="hy-AM"/>
        </w:rPr>
        <w:t>ԳՀԱՊՁԲ-ՀՎԿԱԿ-2022-59</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F2FE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F2FE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F2FE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F2FE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4F2FE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4F2FE0">
        <w:rPr>
          <w:rFonts w:ascii="GHEA Grapalat" w:hAnsi="GHEA Grapalat"/>
          <w:b/>
          <w:color w:val="000000"/>
          <w:lang w:val="hy-AM"/>
        </w:rPr>
        <w:t>ԳՀԱՊՁԲ-ՀՎԿԱԿ-2022-59</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4F2FE0">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4F2FE0">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11"/>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4F2FE0" w:rsidTr="007A2020">
        <w:trPr>
          <w:tblCellSpacing w:w="7" w:type="dxa"/>
          <w:jc w:val="center"/>
        </w:trPr>
        <w:tc>
          <w:tcPr>
            <w:tcW w:w="0" w:type="auto"/>
            <w:vAlign w:val="center"/>
          </w:tcPr>
          <w:p w:rsidR="0038400D" w:rsidRPr="00A71D81" w:rsidRDefault="002B12D9" w:rsidP="007A2020">
            <w:pPr>
              <w:jc w:val="center"/>
              <w:rPr>
                <w:rFonts w:ascii="GHEA Grapalat" w:hAnsi="GHEA Grapalat"/>
                <w:iCs/>
                <w:color w:val="000000"/>
                <w:sz w:val="21"/>
                <w:szCs w:val="21"/>
                <w:lang w:val="pt-BR"/>
              </w:rPr>
            </w:pPr>
            <w:r w:rsidRPr="002B12D9">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BB5" w:rsidRDefault="00175BB5">
      <w:r>
        <w:separator/>
      </w:r>
    </w:p>
  </w:endnote>
  <w:endnote w:type="continuationSeparator" w:id="0">
    <w:p w:rsidR="00175BB5" w:rsidRDefault="00175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BB5" w:rsidRDefault="00175BB5">
      <w:r>
        <w:separator/>
      </w:r>
    </w:p>
  </w:footnote>
  <w:footnote w:type="continuationSeparator" w:id="0">
    <w:p w:rsidR="00175BB5" w:rsidRDefault="00175BB5">
      <w:r>
        <w:continuationSeparator/>
      </w:r>
    </w:p>
  </w:footnote>
  <w:footnote w:id="1">
    <w:p w:rsidR="00175BB5" w:rsidRPr="00762340" w:rsidRDefault="00175BB5"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175BB5" w:rsidRPr="004B72E3" w:rsidRDefault="00175BB5"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175BB5" w:rsidRPr="004B72E3" w:rsidRDefault="00175BB5"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175BB5" w:rsidRPr="004B72E3" w:rsidRDefault="00175BB5"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175BB5" w:rsidRPr="000B7538" w:rsidRDefault="00175BB5"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175BB5" w:rsidRPr="000B7538" w:rsidRDefault="00175BB5"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175BB5" w:rsidRPr="000B7538" w:rsidRDefault="00175BB5"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175BB5" w:rsidRPr="00D533CD" w:rsidRDefault="00175BB5"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175BB5" w:rsidRPr="000B7538" w:rsidRDefault="00175BB5"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175BB5" w:rsidRPr="000B7538" w:rsidRDefault="00175BB5"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175BB5" w:rsidRDefault="00175BB5"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175BB5" w:rsidRDefault="00175BB5" w:rsidP="00501A05">
      <w:pPr>
        <w:pStyle w:val="FootnoteText"/>
        <w:rPr>
          <w:rFonts w:ascii="Sylfaen" w:hAnsi="Sylfaen"/>
          <w:lang w:val="hy-AM"/>
        </w:rPr>
      </w:pPr>
    </w:p>
    <w:p w:rsidR="00175BB5" w:rsidRPr="00B462B5" w:rsidRDefault="00175BB5"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175BB5" w:rsidRPr="00B462B5" w:rsidRDefault="00175BB5">
      <w:pPr>
        <w:pStyle w:val="FootnoteText"/>
        <w:rPr>
          <w:rFonts w:ascii="Times New Roman" w:hAnsi="Times New Roman"/>
          <w:vertAlign w:val="superscript"/>
          <w:lang w:val="hy-AM"/>
        </w:rPr>
      </w:pPr>
    </w:p>
  </w:footnote>
  <w:footnote w:id="4">
    <w:p w:rsidR="00175BB5" w:rsidRPr="006265F4" w:rsidRDefault="00175BB5"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175BB5" w:rsidRPr="000B7538" w:rsidRDefault="00175BB5"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175BB5" w:rsidRPr="00861BC3" w:rsidRDefault="00175BB5"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175BB5" w:rsidRPr="0085475F" w:rsidRDefault="00175BB5"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175BB5" w:rsidRPr="0085475F" w:rsidRDefault="00175BB5"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175BB5" w:rsidRPr="0085475F" w:rsidRDefault="00175BB5" w:rsidP="005F1C06">
      <w:pPr>
        <w:pStyle w:val="BodyTextIndent3"/>
        <w:spacing w:line="240" w:lineRule="auto"/>
        <w:ind w:left="142" w:firstLine="0"/>
        <w:rPr>
          <w:rFonts w:ascii="GHEA Grapalat" w:hAnsi="GHEA Grapalat"/>
          <w:i/>
          <w:sz w:val="16"/>
          <w:szCs w:val="16"/>
          <w:lang w:val="af-ZA" w:eastAsia="ru-RU"/>
        </w:rPr>
      </w:pPr>
    </w:p>
    <w:p w:rsidR="00175BB5" w:rsidRPr="0085475F" w:rsidRDefault="00175BB5"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175BB5" w:rsidRPr="0085475F" w:rsidRDefault="00175BB5" w:rsidP="005F1C06">
      <w:pPr>
        <w:pStyle w:val="FootnoteText"/>
        <w:jc w:val="both"/>
        <w:rPr>
          <w:rFonts w:ascii="GHEA Grapalat" w:hAnsi="GHEA Grapalat"/>
          <w:i/>
          <w:sz w:val="16"/>
          <w:szCs w:val="16"/>
          <w:lang w:val="af-ZA"/>
        </w:rPr>
      </w:pPr>
    </w:p>
    <w:p w:rsidR="00175BB5" w:rsidRPr="0085475F" w:rsidRDefault="00175BB5"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175BB5" w:rsidRPr="00BF58CA" w:rsidRDefault="00175BB5" w:rsidP="005F1C06">
      <w:pPr>
        <w:pStyle w:val="FootnoteText"/>
        <w:jc w:val="both"/>
        <w:rPr>
          <w:rFonts w:ascii="GHEA Grapalat" w:hAnsi="GHEA Grapalat"/>
          <w:i/>
          <w:sz w:val="16"/>
          <w:szCs w:val="16"/>
          <w:lang w:val="hy-AM"/>
        </w:rPr>
      </w:pPr>
    </w:p>
    <w:p w:rsidR="00175BB5" w:rsidRPr="00B20703" w:rsidDel="006C3873" w:rsidRDefault="00175BB5" w:rsidP="00CE3A99">
      <w:pPr>
        <w:jc w:val="both"/>
        <w:rPr>
          <w:del w:id="5" w:author="User" w:date="2019-05-26T09:52:00Z"/>
          <w:rFonts w:ascii="GHEA Grapalat" w:hAnsi="GHEA Grapalat" w:cs="Sylfaen"/>
          <w:sz w:val="20"/>
          <w:lang w:val="hy-AM"/>
        </w:rPr>
      </w:pPr>
    </w:p>
  </w:footnote>
  <w:footnote w:id="7">
    <w:p w:rsidR="00175BB5" w:rsidRPr="006265F4" w:rsidRDefault="00175BB5"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175BB5" w:rsidRPr="006265F4" w:rsidRDefault="00175BB5"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175BB5" w:rsidRPr="006265F4" w:rsidDel="00856FDE" w:rsidRDefault="00175BB5" w:rsidP="00B2572B">
      <w:pPr>
        <w:pStyle w:val="FootnoteText"/>
        <w:rPr>
          <w:del w:id="8" w:author="User" w:date="2019-05-26T09:57:00Z"/>
          <w:i/>
          <w:lang w:val="af-ZA"/>
        </w:rPr>
      </w:pPr>
    </w:p>
  </w:footnote>
  <w:footnote w:id="8">
    <w:p w:rsidR="00175BB5" w:rsidRPr="006265F4" w:rsidRDefault="00175BB5"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175BB5" w:rsidRPr="006265F4" w:rsidDel="007942E8" w:rsidRDefault="00175BB5"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175BB5" w:rsidRPr="006265F4" w:rsidDel="002877FC" w:rsidRDefault="00175BB5"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175BB5" w:rsidRPr="006265F4" w:rsidDel="002877FC" w:rsidRDefault="00175BB5"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175BB5" w:rsidRPr="008C7473" w:rsidRDefault="00175BB5">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35B8"/>
    <w:rsid w:val="00164BBC"/>
    <w:rsid w:val="0016519F"/>
    <w:rsid w:val="001669C1"/>
    <w:rsid w:val="001679A6"/>
    <w:rsid w:val="001724D7"/>
    <w:rsid w:val="00172BD7"/>
    <w:rsid w:val="0017323F"/>
    <w:rsid w:val="001732FB"/>
    <w:rsid w:val="00173A5C"/>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26"/>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2D9"/>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2FE0"/>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2C9"/>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580"/>
    <w:rsid w:val="006E07A7"/>
    <w:rsid w:val="006E07C1"/>
    <w:rsid w:val="006E0F22"/>
    <w:rsid w:val="006E356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C77"/>
    <w:rsid w:val="007A5810"/>
    <w:rsid w:val="007A5E2D"/>
    <w:rsid w:val="007A7DEB"/>
    <w:rsid w:val="007B01B4"/>
    <w:rsid w:val="007B188A"/>
    <w:rsid w:val="007B207A"/>
    <w:rsid w:val="007B263F"/>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5C09"/>
    <w:rsid w:val="00A96293"/>
    <w:rsid w:val="00A96817"/>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37423"/>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5D3F6-CECD-4F41-9DBC-89E9685B6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72</Pages>
  <Words>17228</Words>
  <Characters>132710</Characters>
  <Application>Microsoft Office Word</Application>
  <DocSecurity>0</DocSecurity>
  <Lines>1105</Lines>
  <Paragraphs>299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149639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144</cp:revision>
  <cp:lastPrinted>2018-02-16T07:12:00Z</cp:lastPrinted>
  <dcterms:created xsi:type="dcterms:W3CDTF">2022-05-30T17:01:00Z</dcterms:created>
  <dcterms:modified xsi:type="dcterms:W3CDTF">2022-06-29T10:40:00Z</dcterms:modified>
</cp:coreProperties>
</file>